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CCE8CF"/>
  <w:body>
    <w:p>
      <w:pPr>
        <w:pStyle w:val="19"/>
        <w:snapToGrid w:val="0"/>
        <w:spacing w:line="360" w:lineRule="auto"/>
        <w:ind w:left="0" w:right="0" w:firstLine="0" w:firstLineChars="0"/>
        <w:jc w:val="center"/>
        <w:rPr>
          <w:rFonts w:hint="eastAsia" w:ascii="宋体" w:hAnsi="宋体" w:eastAsia="宋体" w:cs="宋体"/>
          <w:color w:val="auto"/>
          <w:sz w:val="48"/>
          <w:szCs w:val="48"/>
          <w:highlight w:val="none"/>
        </w:rPr>
      </w:pPr>
    </w:p>
    <w:p>
      <w:pPr>
        <w:pStyle w:val="19"/>
        <w:snapToGrid w:val="0"/>
        <w:spacing w:line="360" w:lineRule="auto"/>
        <w:ind w:left="0" w:right="0" w:firstLine="0" w:firstLineChars="0"/>
        <w:jc w:val="center"/>
        <w:rPr>
          <w:rFonts w:hint="eastAsia" w:ascii="宋体" w:hAnsi="宋体" w:eastAsia="宋体" w:cs="宋体"/>
          <w:color w:val="auto"/>
          <w:sz w:val="48"/>
          <w:szCs w:val="48"/>
          <w:highlight w:val="none"/>
        </w:rPr>
      </w:pPr>
      <w:r>
        <w:rPr>
          <w:rFonts w:hint="eastAsia" w:ascii="宋体" w:hAnsi="宋体" w:eastAsia="宋体" w:cs="宋体"/>
          <w:color w:val="auto"/>
          <w:sz w:val="48"/>
          <w:szCs w:val="48"/>
          <w:highlight w:val="none"/>
        </w:rPr>
        <w:t>重庆市房屋建筑和市政基础设施工程</w:t>
      </w:r>
    </w:p>
    <w:p>
      <w:pPr>
        <w:pStyle w:val="19"/>
        <w:snapToGrid w:val="0"/>
        <w:spacing w:line="360" w:lineRule="auto"/>
        <w:ind w:left="0" w:right="0" w:firstLine="0" w:firstLineChars="0"/>
        <w:jc w:val="center"/>
        <w:rPr>
          <w:rFonts w:hint="eastAsia" w:ascii="宋体" w:hAnsi="宋体" w:eastAsia="宋体" w:cs="宋体"/>
          <w:color w:val="auto"/>
          <w:sz w:val="48"/>
          <w:szCs w:val="48"/>
          <w:highlight w:val="none"/>
        </w:rPr>
      </w:pPr>
      <w:r>
        <w:rPr>
          <w:rFonts w:hint="eastAsia" w:ascii="宋体" w:hAnsi="宋体" w:eastAsia="宋体" w:cs="宋体"/>
          <w:color w:val="auto"/>
          <w:sz w:val="48"/>
          <w:szCs w:val="48"/>
          <w:highlight w:val="none"/>
        </w:rPr>
        <w:t>勘察设计</w:t>
      </w:r>
    </w:p>
    <w:p>
      <w:pPr>
        <w:pStyle w:val="19"/>
        <w:snapToGrid w:val="0"/>
        <w:spacing w:line="360" w:lineRule="auto"/>
        <w:ind w:left="0" w:right="0" w:firstLine="0" w:firstLineChars="0"/>
        <w:jc w:val="center"/>
        <w:rPr>
          <w:rFonts w:hint="eastAsia" w:ascii="宋体" w:hAnsi="宋体" w:eastAsia="宋体" w:cs="宋体"/>
          <w:color w:val="auto"/>
          <w:sz w:val="48"/>
          <w:szCs w:val="48"/>
          <w:highlight w:val="none"/>
        </w:rPr>
      </w:pPr>
    </w:p>
    <w:p>
      <w:pPr>
        <w:pStyle w:val="19"/>
        <w:snapToGrid w:val="0"/>
        <w:spacing w:line="360" w:lineRule="auto"/>
        <w:ind w:left="0" w:right="0" w:firstLine="0" w:firstLineChars="0"/>
        <w:jc w:val="center"/>
        <w:rPr>
          <w:rFonts w:hint="eastAsia" w:ascii="宋体" w:hAnsi="宋体" w:eastAsia="宋体" w:cs="宋体"/>
          <w:b/>
          <w:color w:val="auto"/>
          <w:sz w:val="84"/>
          <w:szCs w:val="84"/>
          <w:highlight w:val="none"/>
          <w:lang w:val="en-US" w:eastAsia="zh-CN"/>
        </w:rPr>
      </w:pPr>
      <w:r>
        <w:rPr>
          <w:rFonts w:hint="eastAsia" w:ascii="宋体" w:hAnsi="宋体" w:eastAsia="宋体" w:cs="宋体"/>
          <w:b/>
          <w:color w:val="auto"/>
          <w:sz w:val="84"/>
          <w:szCs w:val="84"/>
          <w:highlight w:val="none"/>
        </w:rPr>
        <w:t>招标文件</w:t>
      </w:r>
      <w:r>
        <w:rPr>
          <w:rFonts w:hint="eastAsia" w:ascii="宋体" w:hAnsi="宋体" w:eastAsia="宋体" w:cs="宋体"/>
          <w:b/>
          <w:color w:val="auto"/>
          <w:sz w:val="84"/>
          <w:szCs w:val="84"/>
          <w:highlight w:val="none"/>
          <w:lang w:val="en-US" w:eastAsia="zh-CN"/>
        </w:rPr>
        <w:t>示范文本</w:t>
      </w:r>
    </w:p>
    <w:p>
      <w:pPr>
        <w:pStyle w:val="19"/>
        <w:snapToGrid w:val="0"/>
        <w:spacing w:line="360" w:lineRule="auto"/>
        <w:ind w:left="0" w:right="0" w:firstLine="0" w:firstLineChars="0"/>
        <w:jc w:val="center"/>
        <w:rPr>
          <w:rFonts w:hint="eastAsia" w:ascii="宋体" w:hAnsi="宋体" w:eastAsia="宋体" w:cs="宋体"/>
          <w:color w:val="auto"/>
          <w:sz w:val="52"/>
          <w:szCs w:val="52"/>
          <w:highlight w:val="none"/>
        </w:rPr>
      </w:pPr>
      <w:r>
        <w:rPr>
          <w:rFonts w:hint="eastAsia" w:ascii="宋体" w:hAnsi="宋体" w:eastAsia="宋体" w:cs="宋体"/>
          <w:color w:val="auto"/>
          <w:sz w:val="52"/>
          <w:szCs w:val="52"/>
          <w:highlight w:val="none"/>
        </w:rPr>
        <w:t>（</w:t>
      </w:r>
      <w:r>
        <w:rPr>
          <w:rFonts w:hint="eastAsia" w:ascii="宋体" w:hAnsi="宋体" w:eastAsia="宋体" w:cs="宋体"/>
          <w:color w:val="auto"/>
          <w:sz w:val="52"/>
          <w:szCs w:val="52"/>
          <w:highlight w:val="none"/>
          <w:lang w:val="en-US" w:eastAsia="zh-CN"/>
        </w:rPr>
        <w:t>2025</w:t>
      </w:r>
      <w:r>
        <w:rPr>
          <w:rFonts w:hint="eastAsia" w:ascii="宋体" w:hAnsi="宋体" w:eastAsia="宋体"/>
          <w:sz w:val="48"/>
          <w:szCs w:val="48"/>
          <w:lang w:val="en-US" w:eastAsia="zh-CN"/>
        </w:rPr>
        <w:t>年版</w:t>
      </w:r>
      <w:r>
        <w:rPr>
          <w:rFonts w:hint="eastAsia" w:ascii="宋体" w:hAnsi="宋体" w:eastAsia="宋体" w:cs="宋体"/>
          <w:color w:val="auto"/>
          <w:sz w:val="52"/>
          <w:szCs w:val="52"/>
          <w:highlight w:val="none"/>
        </w:rPr>
        <w:t>）</w:t>
      </w:r>
    </w:p>
    <w:p>
      <w:pPr>
        <w:autoSpaceDE w:val="0"/>
        <w:autoSpaceDN w:val="0"/>
        <w:adjustRightInd w:val="0"/>
        <w:snapToGrid w:val="0"/>
        <w:spacing w:line="360" w:lineRule="auto"/>
        <w:jc w:val="center"/>
        <w:rPr>
          <w:rFonts w:hint="eastAsia" w:ascii="宋体" w:hAnsi="宋体" w:eastAsia="宋体" w:cs="宋体"/>
          <w:kern w:val="0"/>
          <w:position w:val="-5"/>
          <w:sz w:val="44"/>
          <w:szCs w:val="44"/>
          <w:highlight w:val="none"/>
        </w:rPr>
      </w:pPr>
    </w:p>
    <w:p>
      <w:pPr>
        <w:autoSpaceDE w:val="0"/>
        <w:autoSpaceDN w:val="0"/>
        <w:adjustRightInd w:val="0"/>
        <w:snapToGrid w:val="0"/>
        <w:spacing w:line="360" w:lineRule="auto"/>
        <w:jc w:val="center"/>
        <w:rPr>
          <w:rFonts w:hint="eastAsia" w:ascii="宋体" w:hAnsi="宋体" w:eastAsia="宋体" w:cs="宋体"/>
          <w:b/>
          <w:kern w:val="0"/>
          <w:position w:val="-5"/>
          <w:sz w:val="44"/>
          <w:szCs w:val="44"/>
          <w:highlight w:val="none"/>
          <w:lang w:val="en-US" w:eastAsia="zh-CN"/>
        </w:rPr>
      </w:pPr>
    </w:p>
    <w:p>
      <w:pPr>
        <w:pStyle w:val="2"/>
        <w:jc w:val="center"/>
        <w:rPr>
          <w:rFonts w:hint="eastAsia" w:ascii="宋体" w:hAnsi="宋体" w:eastAsia="宋体" w:cs="宋体"/>
          <w:sz w:val="44"/>
          <w:szCs w:val="44"/>
          <w:lang w:val="en-US" w:eastAsia="zh-CN"/>
        </w:rPr>
      </w:pPr>
    </w:p>
    <w:p>
      <w:pPr>
        <w:pStyle w:val="2"/>
        <w:jc w:val="center"/>
        <w:rPr>
          <w:rFonts w:hint="eastAsia" w:ascii="宋体" w:hAnsi="宋体" w:eastAsia="宋体" w:cs="宋体"/>
          <w:sz w:val="44"/>
          <w:szCs w:val="44"/>
          <w:lang w:val="en-US" w:eastAsia="zh-CN"/>
        </w:rPr>
      </w:pPr>
    </w:p>
    <w:p>
      <w:pPr>
        <w:autoSpaceDE w:val="0"/>
        <w:autoSpaceDN w:val="0"/>
        <w:adjustRightInd w:val="0"/>
        <w:snapToGrid w:val="0"/>
        <w:spacing w:line="360" w:lineRule="auto"/>
        <w:jc w:val="center"/>
        <w:rPr>
          <w:rFonts w:hint="eastAsia" w:ascii="宋体" w:hAnsi="宋体" w:eastAsia="宋体" w:cs="宋体"/>
          <w:b/>
          <w:kern w:val="0"/>
          <w:position w:val="-5"/>
          <w:sz w:val="44"/>
          <w:szCs w:val="44"/>
          <w:highlight w:val="none"/>
        </w:rPr>
      </w:pPr>
    </w:p>
    <w:p>
      <w:pPr>
        <w:adjustRightInd w:val="0"/>
        <w:snapToGrid w:val="0"/>
        <w:spacing w:line="360" w:lineRule="auto"/>
        <w:jc w:val="center"/>
        <w:rPr>
          <w:rFonts w:hint="eastAsia" w:ascii="宋体" w:hAnsi="宋体" w:eastAsia="宋体" w:cs="宋体"/>
          <w:sz w:val="44"/>
          <w:szCs w:val="44"/>
        </w:rPr>
      </w:pPr>
    </w:p>
    <w:p>
      <w:pPr>
        <w:adjustRightInd w:val="0"/>
        <w:snapToGrid w:val="0"/>
        <w:spacing w:line="360" w:lineRule="auto"/>
        <w:jc w:val="center"/>
        <w:rPr>
          <w:rFonts w:hint="eastAsia" w:ascii="宋体" w:hAnsi="宋体" w:eastAsia="宋体" w:cs="宋体"/>
          <w:sz w:val="36"/>
          <w:szCs w:val="36"/>
        </w:rPr>
      </w:pPr>
      <w:r>
        <w:rPr>
          <w:rFonts w:hint="eastAsia" w:ascii="宋体" w:hAnsi="宋体" w:eastAsia="宋体" w:cs="宋体"/>
          <w:sz w:val="36"/>
          <w:szCs w:val="36"/>
        </w:rPr>
        <w:t>重庆市发展和改革委员会 制</w:t>
      </w:r>
    </w:p>
    <w:p>
      <w:pPr>
        <w:spacing w:line="360" w:lineRule="auto"/>
        <w:jc w:val="center"/>
        <w:rPr>
          <w:rFonts w:hint="eastAsia" w:ascii="宋体" w:hAnsi="宋体" w:eastAsia="宋体" w:cs="宋体"/>
          <w:kern w:val="0"/>
          <w:position w:val="-5"/>
          <w:sz w:val="36"/>
          <w:szCs w:val="36"/>
        </w:rPr>
        <w:sectPr>
          <w:footerReference r:id="rId5" w:type="first"/>
          <w:headerReference r:id="rId3" w:type="default"/>
          <w:footerReference r:id="rId4" w:type="even"/>
          <w:pgSz w:w="11907" w:h="16840"/>
          <w:pgMar w:top="1304" w:right="1134" w:bottom="1304" w:left="1304" w:header="851" w:footer="992" w:gutter="0"/>
          <w:pgNumType w:fmt="numberInDash" w:start="1"/>
          <w:cols w:space="720" w:num="1"/>
          <w:docGrid w:linePitch="312" w:charSpace="0"/>
        </w:sectPr>
      </w:pPr>
      <w:bookmarkStart w:id="0" w:name="OLE_LINK4"/>
      <w:r>
        <w:rPr>
          <w:rFonts w:hint="eastAsia" w:ascii="宋体" w:hAnsi="宋体" w:eastAsia="宋体" w:cs="宋体"/>
          <w:kern w:val="0"/>
          <w:position w:val="-5"/>
          <w:sz w:val="36"/>
          <w:szCs w:val="36"/>
        </w:rPr>
        <w:t>20</w:t>
      </w:r>
      <w:r>
        <w:rPr>
          <w:rFonts w:hint="eastAsia" w:ascii="宋体" w:hAnsi="宋体" w:eastAsia="宋体" w:cs="宋体"/>
          <w:kern w:val="0"/>
          <w:position w:val="-5"/>
          <w:sz w:val="36"/>
          <w:szCs w:val="36"/>
          <w:lang w:val="en-US" w:eastAsia="zh-CN"/>
        </w:rPr>
        <w:t>25</w:t>
      </w:r>
      <w:r>
        <w:rPr>
          <w:rFonts w:hint="eastAsia" w:ascii="宋体" w:hAnsi="宋体" w:eastAsia="宋体" w:cs="宋体"/>
          <w:kern w:val="0"/>
          <w:position w:val="-5"/>
          <w:sz w:val="36"/>
          <w:szCs w:val="36"/>
        </w:rPr>
        <w:t>年</w:t>
      </w:r>
      <w:del w:id="0" w:author="fgw" w:date="2025-09-05T09:44:23Z">
        <w:r>
          <w:rPr>
            <w:rFonts w:hint="default" w:ascii="宋体" w:hAnsi="宋体" w:eastAsia="宋体" w:cs="宋体"/>
            <w:kern w:val="0"/>
            <w:position w:val="-5"/>
            <w:sz w:val="36"/>
            <w:szCs w:val="36"/>
            <w:lang w:val="en-US" w:eastAsia="zh-CN"/>
          </w:rPr>
          <w:delText>8</w:delText>
        </w:r>
      </w:del>
      <w:ins w:id="1" w:author="fgw" w:date="2025-09-05T09:44:23Z">
        <w:r>
          <w:rPr>
            <w:rFonts w:hint="eastAsia" w:ascii="宋体" w:hAnsi="宋体" w:cs="宋体"/>
            <w:kern w:val="0"/>
            <w:position w:val="-5"/>
            <w:sz w:val="36"/>
            <w:szCs w:val="36"/>
            <w:lang w:val="en-US" w:eastAsia="zh-CN"/>
          </w:rPr>
          <w:t>9</w:t>
        </w:r>
      </w:ins>
      <w:bookmarkStart w:id="2977" w:name="_GoBack"/>
      <w:bookmarkEnd w:id="2977"/>
      <w:r>
        <w:rPr>
          <w:rFonts w:hint="eastAsia" w:ascii="宋体" w:hAnsi="宋体" w:eastAsia="宋体" w:cs="宋体"/>
          <w:kern w:val="0"/>
          <w:position w:val="-5"/>
          <w:sz w:val="36"/>
          <w:szCs w:val="36"/>
        </w:rPr>
        <w:t>月</w:t>
      </w:r>
    </w:p>
    <w:bookmarkEnd w:id="0"/>
    <w:p>
      <w:pPr>
        <w:autoSpaceDE w:val="0"/>
        <w:autoSpaceDN w:val="0"/>
        <w:adjustRightInd w:val="0"/>
        <w:snapToGrid w:val="0"/>
        <w:spacing w:line="590" w:lineRule="exact"/>
        <w:jc w:val="center"/>
        <w:rPr>
          <w:rFonts w:hint="eastAsia" w:ascii="宋体" w:hAnsi="宋体" w:eastAsia="宋体" w:cs="宋体"/>
          <w:color w:val="auto"/>
          <w:kern w:val="0"/>
          <w:sz w:val="44"/>
          <w:szCs w:val="44"/>
          <w:highlight w:val="none"/>
        </w:rPr>
      </w:pPr>
      <w:bookmarkStart w:id="1" w:name="_Toc287620665"/>
      <w:r>
        <w:rPr>
          <w:rFonts w:hint="eastAsia" w:ascii="宋体" w:hAnsi="宋体" w:eastAsia="宋体" w:cs="宋体"/>
          <w:color w:val="auto"/>
          <w:kern w:val="0"/>
          <w:sz w:val="44"/>
          <w:szCs w:val="44"/>
          <w:highlight w:val="none"/>
        </w:rPr>
        <w:t>使 用 说 明</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0"/>
          <w:sz w:val="44"/>
          <w:szCs w:val="44"/>
          <w:highlight w:val="none"/>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一、《重庆市房屋建筑和市政基础设施工程勘察设计招标文件</w:t>
      </w:r>
      <w:r>
        <w:rPr>
          <w:rFonts w:hint="eastAsia" w:ascii="宋体" w:hAnsi="宋体" w:eastAsia="宋体" w:cs="宋体"/>
          <w:color w:val="auto"/>
          <w:kern w:val="0"/>
          <w:szCs w:val="21"/>
          <w:highlight w:val="none"/>
          <w:lang w:val="en-US" w:eastAsia="zh-CN"/>
        </w:rPr>
        <w:t>示范文本</w:t>
      </w:r>
      <w:r>
        <w:rPr>
          <w:rFonts w:hint="eastAsia" w:ascii="宋体" w:hAnsi="宋体" w:eastAsia="宋体" w:cs="宋体"/>
          <w:color w:val="auto"/>
          <w:kern w:val="0"/>
          <w:szCs w:val="21"/>
          <w:highlight w:val="none"/>
          <w:lang w:val="zh-CN"/>
        </w:rPr>
        <w:t>》是以《中华人民共和国标准勘察招标文件》（2017年版）、《中华人民共和国标准设计招标文件》（2017年版）为框架，贯彻《中华人民共和国招标投标法》</w:t>
      </w:r>
      <w:r>
        <w:rPr>
          <w:rFonts w:hint="eastAsia" w:ascii="宋体" w:hAnsi="宋体" w:eastAsia="宋体" w:cs="宋体"/>
          <w:kern w:val="0"/>
          <w:szCs w:val="21"/>
          <w:lang w:val="zh-CN"/>
        </w:rPr>
        <w:t>《中华人民共和国招标投标法实施条例》《</w:t>
      </w:r>
      <w:r>
        <w:rPr>
          <w:rFonts w:hint="eastAsia" w:ascii="宋体" w:hAnsi="宋体" w:eastAsia="宋体" w:cs="宋体"/>
          <w:kern w:val="0"/>
          <w:szCs w:val="21"/>
        </w:rPr>
        <w:t>重庆市招标投标条例</w:t>
      </w:r>
      <w:r>
        <w:rPr>
          <w:rFonts w:hint="eastAsia" w:ascii="宋体" w:hAnsi="宋体" w:eastAsia="宋体" w:cs="宋体"/>
          <w:kern w:val="0"/>
          <w:szCs w:val="21"/>
          <w:lang w:val="zh-CN"/>
        </w:rPr>
        <w:t>》</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电子招标投标办法</w:t>
      </w:r>
      <w:r>
        <w:rPr>
          <w:rFonts w:hint="eastAsia" w:ascii="宋体" w:hAnsi="宋体" w:eastAsia="宋体" w:cs="宋体"/>
          <w:color w:val="auto"/>
          <w:szCs w:val="21"/>
          <w:highlight w:val="none"/>
          <w:lang w:eastAsia="zh-CN"/>
        </w:rPr>
        <w:t>》</w:t>
      </w:r>
      <w:r>
        <w:rPr>
          <w:rFonts w:hint="eastAsia" w:ascii="宋体" w:hAnsi="宋体" w:eastAsia="宋体" w:cs="宋体"/>
          <w:color w:val="auto"/>
          <w:kern w:val="0"/>
          <w:szCs w:val="21"/>
          <w:highlight w:val="none"/>
          <w:lang w:val="zh-CN"/>
        </w:rPr>
        <w:t>等文件精神编制。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二、《重庆市房屋建筑和市政基础设施工程勘察设计招标文件</w:t>
      </w:r>
      <w:r>
        <w:rPr>
          <w:rFonts w:hint="eastAsia" w:ascii="宋体" w:hAnsi="宋体" w:eastAsia="宋体" w:cs="宋体"/>
          <w:color w:val="auto"/>
          <w:kern w:val="0"/>
          <w:szCs w:val="21"/>
          <w:highlight w:val="none"/>
          <w:lang w:val="en-US" w:eastAsia="zh-CN"/>
        </w:rPr>
        <w:t>示范文本</w:t>
      </w:r>
      <w:r>
        <w:rPr>
          <w:rFonts w:hint="eastAsia" w:ascii="宋体" w:hAnsi="宋体" w:eastAsia="宋体" w:cs="宋体"/>
          <w:color w:val="auto"/>
          <w:kern w:val="0"/>
          <w:szCs w:val="21"/>
          <w:highlight w:val="none"/>
          <w:lang w:val="zh-CN"/>
        </w:rPr>
        <w:t>》</w:t>
      </w:r>
      <w:r>
        <w:rPr>
          <w:rFonts w:hint="eastAsia" w:ascii="宋体" w:hAnsi="宋体" w:eastAsia="宋体" w:cs="宋体"/>
          <w:color w:val="auto"/>
          <w:kern w:val="0"/>
          <w:szCs w:val="21"/>
          <w:highlight w:val="none"/>
          <w:lang w:val="en-US" w:eastAsia="zh-CN"/>
        </w:rPr>
        <w:t>用于指导招标人编制</w:t>
      </w:r>
      <w:r>
        <w:rPr>
          <w:rFonts w:hint="eastAsia" w:ascii="宋体" w:hAnsi="宋体" w:eastAsia="宋体" w:cs="宋体"/>
          <w:color w:val="auto"/>
          <w:kern w:val="0"/>
          <w:szCs w:val="21"/>
          <w:highlight w:val="none"/>
          <w:lang w:val="zh-CN"/>
        </w:rPr>
        <w:t>房屋建筑工程和市政基础设施工程勘察设计</w:t>
      </w:r>
      <w:r>
        <w:rPr>
          <w:rFonts w:hint="eastAsia" w:ascii="宋体" w:hAnsi="宋体" w:eastAsia="宋体" w:cs="宋体"/>
          <w:color w:val="auto"/>
          <w:kern w:val="0"/>
          <w:szCs w:val="21"/>
          <w:highlight w:val="none"/>
          <w:lang w:val="en-US" w:eastAsia="zh-CN"/>
        </w:rPr>
        <w:t>招标文件</w:t>
      </w:r>
      <w:r>
        <w:rPr>
          <w:rFonts w:hint="eastAsia" w:ascii="宋体" w:hAnsi="宋体" w:eastAsia="宋体" w:cs="宋体"/>
          <w:color w:val="auto"/>
          <w:kern w:val="0"/>
          <w:szCs w:val="21"/>
          <w:highlight w:val="none"/>
          <w:lang w:val="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三、</w:t>
      </w:r>
      <w:r>
        <w:rPr>
          <w:rFonts w:hint="eastAsia" w:ascii="宋体" w:hAnsi="宋体" w:eastAsia="宋体" w:cs="宋体"/>
          <w:kern w:val="0"/>
          <w:szCs w:val="21"/>
        </w:rPr>
        <w:t>招标人在招投标过程中不得脱离招标项目的具体特点和实际需要，设定不相适应或者与合同履行无关的资质资格、技术、商务条件或者业绩、奖项要求；不得将国家已经明令取消的内容作为资格、技术、商务条件</w:t>
      </w:r>
      <w:r>
        <w:rPr>
          <w:rFonts w:hint="eastAsia" w:ascii="宋体" w:hAnsi="宋体" w:eastAsia="宋体" w:cs="宋体"/>
          <w:kern w:val="0"/>
          <w:szCs w:val="21"/>
          <w:lang w:eastAsia="zh-CN"/>
        </w:rPr>
        <w:t>。</w:t>
      </w:r>
      <w:r>
        <w:rPr>
          <w:rFonts w:hint="eastAsia" w:ascii="宋体" w:hAnsi="宋体" w:eastAsia="宋体" w:cs="宋体"/>
          <w:kern w:val="0"/>
          <w:szCs w:val="21"/>
        </w:rPr>
        <w:t>不得限定潜在投标人或者投标人所有制形式或者组织形式；不得设定企业股东背景、年平均承接项目数量或者金额、从业人员、纳税额、营业场所面积等规模条件；除投融建项目外，不得设定企业注册资本、资产总额、净资产规模、营业收入、利润、授信额度等财务指标</w:t>
      </w:r>
      <w:r>
        <w:rPr>
          <w:rFonts w:hint="eastAsia" w:ascii="宋体" w:hAnsi="宋体" w:eastAsia="宋体" w:cs="宋体"/>
          <w:kern w:val="0"/>
          <w:szCs w:val="21"/>
          <w:lang w:eastAsia="zh-CN"/>
        </w:rPr>
        <w:t>；</w:t>
      </w:r>
      <w:r>
        <w:rPr>
          <w:rFonts w:hint="eastAsia" w:ascii="宋体" w:hAnsi="宋体" w:eastAsia="宋体" w:cs="宋体"/>
          <w:kern w:val="0"/>
          <w:szCs w:val="21"/>
        </w:rPr>
        <w:t>不得以营业执照记载的经营范围作为确定投标人经营资质资格的依据，不得将投标人营业执照记载的经营范围采用某种特定表述或者明确记载某个特定经营范围细项作为投标、加分或者中标条件，不得以招标项目超出投标人营业执照记载的经营范围为由认定其投标无效。招标项目对投标人经营资质资格有明确要求的，应当对其是否被准予行政许可、取得相关资质资格情况进行审查，不应以对营业执照经营范围的审查代替，或以营业执照经营范围明确记载行政许可批准证件上的具体内容作为审查标准</w:t>
      </w:r>
      <w:r>
        <w:rPr>
          <w:rFonts w:hint="eastAsia" w:ascii="宋体" w:hAnsi="宋体" w:eastAsia="宋体" w:cs="宋体"/>
          <w:kern w:val="0"/>
          <w:szCs w:val="21"/>
          <w:lang w:eastAsia="zh-CN"/>
        </w:rPr>
        <w:t>。</w:t>
      </w:r>
      <w:r>
        <w:rPr>
          <w:rFonts w:hint="eastAsia" w:ascii="宋体" w:hAnsi="宋体" w:eastAsia="宋体" w:cs="宋体"/>
          <w:kern w:val="0"/>
          <w:szCs w:val="21"/>
        </w:rPr>
        <w:t>不得限定或者指定特定的专利、商标、品牌、原产地或者供应商；在编制招标文件时，如果必须引用某一品牌或生产供应商才能准确清楚地说明招标项目</w:t>
      </w:r>
      <w:r>
        <w:rPr>
          <w:rFonts w:hint="eastAsia" w:ascii="宋体" w:hAnsi="宋体" w:eastAsia="宋体" w:cs="宋体"/>
          <w:kern w:val="0"/>
          <w:szCs w:val="21"/>
          <w:lang w:val="en-US" w:eastAsia="zh-CN"/>
        </w:rPr>
        <w:t>的</w:t>
      </w:r>
      <w:r>
        <w:rPr>
          <w:rFonts w:hint="eastAsia" w:ascii="宋体" w:hAnsi="宋体" w:eastAsia="宋体" w:cs="宋体"/>
          <w:kern w:val="0"/>
          <w:szCs w:val="21"/>
        </w:rPr>
        <w:t>技术标准和要求，则应当在引用的品牌或生产供应商名称前加上“参照或相当于”的字样，而且引用的货物品牌或生产供应商在市场上具有可选择性</w:t>
      </w:r>
      <w:r>
        <w:rPr>
          <w:rFonts w:hint="eastAsia" w:ascii="宋体" w:hAnsi="宋体" w:eastAsia="宋体" w:cs="宋体"/>
          <w:kern w:val="0"/>
          <w:szCs w:val="21"/>
          <w:lang w:eastAsia="zh-CN"/>
        </w:rPr>
        <w:t>。</w:t>
      </w:r>
      <w:r>
        <w:rPr>
          <w:rFonts w:hint="eastAsia" w:ascii="宋体" w:hAnsi="宋体" w:eastAsia="宋体" w:cs="宋体"/>
          <w:kern w:val="0"/>
          <w:szCs w:val="21"/>
        </w:rPr>
        <w:t>不得提出注册地址、所有制性质、市场占有率、特定行政区域或者特定行业的业绩或奖项、取得非强制资质认证、设立本地分支机构、在本地拥有一定办公面积、本地缴纳税收社保、与本地企业组成联合体、取得特定地区或者特定行业组织成员身份、采用不同信用评价标准等要求，或套用特定生产供应者的条件设定投标人资格、技术、商务条件等。不得将战略合作协议、招商引资协议、会议纪要、合作意向书、备忘录等作为资格、商务条件。评标、定标规则不得向国有企业、本地企业、大型企业倾斜，排斥民营企业、外资企业、外地企业、中小企业</w:t>
      </w:r>
      <w:r>
        <w:rPr>
          <w:rFonts w:hint="eastAsia" w:ascii="宋体" w:hAnsi="宋体" w:eastAsia="宋体" w:cs="宋体"/>
          <w:kern w:val="0"/>
          <w:szCs w:val="21"/>
          <w:lang w:eastAsia="zh-CN"/>
        </w:rPr>
        <w:t>。</w:t>
      </w:r>
      <w:r>
        <w:rPr>
          <w:rFonts w:hint="eastAsia" w:ascii="宋体" w:hAnsi="宋体" w:eastAsia="宋体" w:cs="宋体"/>
          <w:kern w:val="0"/>
          <w:szCs w:val="21"/>
        </w:rPr>
        <w:t>不得强制要求投标人、中标人交纳保证金的形式；不得要求投标人、中标人缴纳除投标保证金、履约保证金、工程质量保证金、农民工工资保证金以外的其他保证金；不得要求投标人、中标人从特定机构开具保函（保险）；不得在招标文件之外设定保证金退还前置条件</w:t>
      </w:r>
      <w:r>
        <w:rPr>
          <w:rFonts w:hint="eastAsia" w:ascii="宋体" w:hAnsi="宋体" w:eastAsia="宋体" w:cs="宋体"/>
          <w:kern w:val="0"/>
          <w:szCs w:val="21"/>
          <w:lang w:eastAsia="zh-CN"/>
        </w:rPr>
        <w:t>。</w:t>
      </w:r>
      <w:r>
        <w:rPr>
          <w:rFonts w:hint="eastAsia" w:ascii="宋体" w:hAnsi="宋体" w:eastAsia="宋体" w:cs="宋体"/>
          <w:kern w:val="0"/>
          <w:szCs w:val="21"/>
        </w:rPr>
        <w:t>不得强制要求投标人在投标环节提供原件；不得强制要求投标人的法定代表人、技术负责人、项目负责人或者其他特定人员在开标环节到场</w:t>
      </w:r>
      <w:r>
        <w:rPr>
          <w:rFonts w:hint="eastAsia" w:ascii="宋体" w:hAnsi="宋体" w:eastAsia="宋体" w:cs="宋体"/>
          <w:kern w:val="0"/>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en-US" w:eastAsia="zh-CN"/>
        </w:rPr>
        <w:t>四</w:t>
      </w:r>
      <w:r>
        <w:rPr>
          <w:rFonts w:hint="eastAsia" w:ascii="宋体" w:hAnsi="宋体" w:eastAsia="宋体" w:cs="宋体"/>
          <w:color w:val="auto"/>
          <w:kern w:val="0"/>
          <w:szCs w:val="21"/>
          <w:highlight w:val="none"/>
          <w:lang w:val="zh-CN"/>
        </w:rPr>
        <w:t>、招标人按照《重庆市房屋建筑和市政基础设施工程勘察设计招标文件</w:t>
      </w:r>
      <w:r>
        <w:rPr>
          <w:rFonts w:hint="eastAsia" w:ascii="宋体" w:hAnsi="宋体" w:eastAsia="宋体" w:cs="宋体"/>
          <w:color w:val="auto"/>
          <w:kern w:val="0"/>
          <w:szCs w:val="21"/>
          <w:highlight w:val="none"/>
          <w:lang w:val="en-US" w:eastAsia="zh-CN"/>
        </w:rPr>
        <w:t>示范文本</w:t>
      </w:r>
      <w:r>
        <w:rPr>
          <w:rFonts w:hint="eastAsia" w:ascii="宋体" w:hAnsi="宋体" w:eastAsia="宋体" w:cs="宋体"/>
          <w:color w:val="auto"/>
          <w:kern w:val="0"/>
          <w:szCs w:val="21"/>
          <w:highlight w:val="none"/>
          <w:lang w:val="zh-CN"/>
        </w:rPr>
        <w:t>》第一章的格式发布招标公告或发出投标邀请书后，将实际发布的招标公告或实际发出的投标邀请书编入招标文件中，作为投标邀请。其中，招标公告应同时注明发布所在地所有指定媒介名称。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五</w:t>
      </w:r>
      <w:r>
        <w:rPr>
          <w:rFonts w:hint="eastAsia" w:ascii="宋体" w:hAnsi="宋体" w:eastAsia="宋体" w:cs="宋体"/>
          <w:color w:val="auto"/>
          <w:kern w:val="0"/>
          <w:szCs w:val="21"/>
          <w:highlight w:val="none"/>
          <w:lang w:val="zh-CN"/>
        </w:rPr>
        <w:t>、《重庆市房屋建筑和市政基础设施工程勘察设计招标文件</w:t>
      </w:r>
      <w:r>
        <w:rPr>
          <w:rFonts w:hint="eastAsia" w:ascii="宋体" w:hAnsi="宋体" w:eastAsia="宋体" w:cs="宋体"/>
          <w:color w:val="auto"/>
          <w:kern w:val="0"/>
          <w:szCs w:val="21"/>
          <w:highlight w:val="none"/>
          <w:lang w:val="en-US" w:eastAsia="zh-CN"/>
        </w:rPr>
        <w:t>示范文本</w:t>
      </w:r>
      <w:r>
        <w:rPr>
          <w:rFonts w:hint="eastAsia" w:ascii="宋体" w:hAnsi="宋体" w:eastAsia="宋体" w:cs="宋体"/>
          <w:color w:val="auto"/>
          <w:kern w:val="0"/>
          <w:szCs w:val="21"/>
          <w:highlight w:val="none"/>
          <w:lang w:val="zh-CN"/>
        </w:rPr>
        <w:t>》第三章“评标办法”</w:t>
      </w:r>
      <w:r>
        <w:rPr>
          <w:rFonts w:hint="eastAsia" w:ascii="宋体" w:hAnsi="宋体" w:eastAsia="宋体" w:cs="宋体"/>
          <w:color w:val="auto"/>
          <w:kern w:val="0"/>
          <w:szCs w:val="21"/>
          <w:highlight w:val="none"/>
        </w:rPr>
        <w:t>分别规定了综合评估法和经评审的最低投标价法两种评标办法供招标人选择。</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en-US" w:eastAsia="zh-CN"/>
        </w:rPr>
        <w:t>六</w:t>
      </w:r>
      <w:r>
        <w:rPr>
          <w:rFonts w:hint="eastAsia" w:ascii="宋体" w:hAnsi="宋体" w:eastAsia="宋体" w:cs="宋体"/>
          <w:color w:val="auto"/>
          <w:kern w:val="0"/>
          <w:szCs w:val="21"/>
          <w:highlight w:val="none"/>
          <w:lang w:val="zh-CN"/>
        </w:rPr>
        <w:t>、《重庆市房屋建筑和市政基础</w:t>
      </w:r>
      <w:r>
        <w:rPr>
          <w:rFonts w:hint="eastAsia" w:ascii="宋体" w:hAnsi="宋体" w:eastAsia="宋体" w:cs="宋体"/>
          <w:color w:val="auto"/>
          <w:kern w:val="0"/>
          <w:szCs w:val="21"/>
          <w:highlight w:val="none"/>
        </w:rPr>
        <w:t>设施工程勘察设计招标文件</w:t>
      </w:r>
      <w:r>
        <w:rPr>
          <w:rFonts w:hint="eastAsia" w:ascii="宋体" w:hAnsi="宋体" w:eastAsia="宋体" w:cs="宋体"/>
          <w:color w:val="auto"/>
          <w:kern w:val="0"/>
          <w:szCs w:val="21"/>
          <w:highlight w:val="none"/>
          <w:lang w:val="en-US" w:eastAsia="zh-CN"/>
        </w:rPr>
        <w:t>示范文本</w:t>
      </w:r>
      <w:r>
        <w:rPr>
          <w:rFonts w:hint="eastAsia" w:ascii="宋体" w:hAnsi="宋体" w:eastAsia="宋体" w:cs="宋体"/>
          <w:color w:val="auto"/>
          <w:kern w:val="0"/>
          <w:szCs w:val="21"/>
          <w:highlight w:val="none"/>
        </w:rPr>
        <w:t>》第四章“合同条款及格式” 依据《中华人民共和国民法典》、《中华人民共和国建筑法》、《中华人民共和国招标投标法》、《建设工程勘察设计管理条例》以及相关法律法规，制定了《重庆市建设工程勘察设计合同(房屋建筑工程、市政公用工程)》（以下简称《勘察设计合同》），</w:t>
      </w:r>
      <w:r>
        <w:rPr>
          <w:rFonts w:hint="eastAsia" w:ascii="宋体" w:hAnsi="宋体" w:eastAsia="宋体" w:cs="宋体"/>
          <w:color w:val="auto"/>
          <w:kern w:val="0"/>
          <w:szCs w:val="21"/>
          <w:highlight w:val="none"/>
          <w:lang w:val="zh-CN"/>
        </w:rPr>
        <w:t>内容由合同协议书、通用合同条款和专用合同条款三部分组成。</w:t>
      </w:r>
      <w:r>
        <w:rPr>
          <w:rFonts w:hint="eastAsia" w:ascii="宋体" w:hAnsi="宋体" w:eastAsia="宋体" w:cs="宋体"/>
          <w:color w:val="auto"/>
          <w:kern w:val="0"/>
          <w:szCs w:val="21"/>
          <w:highlight w:val="none"/>
        </w:rPr>
        <w:t>合同协议书共计11条，主要包括：合同文件构成、解释优先顺序、项目名称投资及勘察设计内容、签约合同价、项目负责人、质量标准、设计人承诺、发包人承诺、勘察设计服务期、合同生效、合同份数等重要内容，集中约定合同当事人的基本合同权利义务。通用合同条款共计15条，主要包括：一般约定、发包人义务、发包人管理、设计人义务、勘察设计要求、开始勘察设计和完成勘察设计、暂停勘察设计、勘察设计文件、勘察设计责任与保险、施工期间配合、合同变更、合同价格与支付、不可抗力、违约、争议的解决。专用合同条款共计16条，以合同为中心的履约管理机制，重点对变更原则、价格调整机制、合同实施中合同当事人的权利、义务等作了原则性规定。</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en-US" w:eastAsia="zh-CN"/>
        </w:rPr>
        <w:t>七</w:t>
      </w:r>
      <w:r>
        <w:rPr>
          <w:rFonts w:hint="eastAsia" w:ascii="宋体" w:hAnsi="宋体" w:eastAsia="宋体" w:cs="宋体"/>
          <w:color w:val="auto"/>
          <w:kern w:val="0"/>
          <w:szCs w:val="21"/>
          <w:highlight w:val="none"/>
          <w:lang w:val="zh-CN"/>
        </w:rPr>
        <w:t>、《重庆市房屋建筑和市政基础设施工程勘察设计招标文件</w:t>
      </w:r>
      <w:r>
        <w:rPr>
          <w:rFonts w:hint="eastAsia" w:ascii="宋体" w:hAnsi="宋体" w:eastAsia="宋体" w:cs="宋体"/>
          <w:color w:val="auto"/>
          <w:kern w:val="0"/>
          <w:szCs w:val="21"/>
          <w:highlight w:val="none"/>
          <w:lang w:val="en-US" w:eastAsia="zh-CN"/>
        </w:rPr>
        <w:t>示范文本</w:t>
      </w:r>
      <w:r>
        <w:rPr>
          <w:rFonts w:hint="eastAsia" w:ascii="宋体" w:hAnsi="宋体" w:eastAsia="宋体" w:cs="宋体"/>
          <w:color w:val="auto"/>
          <w:kern w:val="0"/>
          <w:szCs w:val="21"/>
          <w:highlight w:val="none"/>
          <w:lang w:val="zh-CN"/>
        </w:rPr>
        <w:t>》</w:t>
      </w:r>
      <w:r>
        <w:rPr>
          <w:rFonts w:hint="eastAsia" w:ascii="宋体" w:hAnsi="宋体" w:eastAsia="宋体" w:cs="宋体"/>
          <w:color w:val="auto"/>
          <w:kern w:val="0"/>
          <w:szCs w:val="21"/>
          <w:highlight w:val="none"/>
          <w:lang w:val="en-US"/>
        </w:rPr>
        <w:t>中的</w:t>
      </w:r>
      <w:r>
        <w:rPr>
          <w:rFonts w:hint="eastAsia" w:ascii="宋体" w:hAnsi="宋体" w:eastAsia="宋体" w:cs="宋体"/>
          <w:color w:val="auto"/>
          <w:kern w:val="0"/>
          <w:szCs w:val="21"/>
          <w:highlight w:val="none"/>
          <w:lang w:val="zh-CN"/>
        </w:rPr>
        <w:t>第五章“发包人要求”</w:t>
      </w:r>
      <w:r>
        <w:rPr>
          <w:rFonts w:hint="eastAsia" w:ascii="宋体" w:hAnsi="宋体" w:eastAsia="宋体" w:cs="宋体"/>
          <w:color w:val="auto"/>
          <w:kern w:val="0"/>
          <w:szCs w:val="21"/>
          <w:highlight w:val="none"/>
          <w:lang w:val="en-US"/>
        </w:rPr>
        <w:t>供</w:t>
      </w:r>
      <w:r>
        <w:rPr>
          <w:rFonts w:hint="eastAsia" w:ascii="宋体" w:hAnsi="宋体" w:eastAsia="宋体" w:cs="宋体"/>
          <w:color w:val="auto"/>
          <w:kern w:val="0"/>
          <w:szCs w:val="21"/>
          <w:highlight w:val="none"/>
          <w:lang w:val="zh-CN"/>
        </w:rPr>
        <w:t>招标人</w:t>
      </w:r>
      <w:r>
        <w:rPr>
          <w:rFonts w:hint="eastAsia" w:ascii="宋体" w:hAnsi="宋体" w:eastAsia="宋体" w:cs="宋体"/>
          <w:color w:val="auto"/>
          <w:kern w:val="0"/>
          <w:szCs w:val="21"/>
          <w:highlight w:val="none"/>
          <w:lang w:val="en-US"/>
        </w:rPr>
        <w:t>在编制“发包人要求”时参考，</w:t>
      </w:r>
      <w:r>
        <w:rPr>
          <w:rFonts w:hint="eastAsia" w:ascii="宋体" w:hAnsi="宋体" w:eastAsia="宋体" w:cs="宋体"/>
          <w:color w:val="auto"/>
          <w:kern w:val="0"/>
          <w:szCs w:val="21"/>
          <w:highlight w:val="none"/>
          <w:lang w:val="zh-CN"/>
        </w:rPr>
        <w:t>招标人</w:t>
      </w:r>
      <w:r>
        <w:rPr>
          <w:rFonts w:hint="eastAsia" w:ascii="宋体" w:hAnsi="宋体" w:eastAsia="宋体" w:cs="宋体"/>
          <w:color w:val="auto"/>
          <w:kern w:val="0"/>
          <w:szCs w:val="21"/>
          <w:highlight w:val="none"/>
          <w:lang w:val="en-US" w:eastAsia="zh-CN"/>
        </w:rPr>
        <w:t>应</w:t>
      </w:r>
      <w:r>
        <w:rPr>
          <w:rFonts w:hint="eastAsia" w:ascii="宋体" w:hAnsi="宋体" w:eastAsia="宋体" w:cs="宋体"/>
          <w:color w:val="auto"/>
          <w:kern w:val="0"/>
          <w:szCs w:val="21"/>
          <w:highlight w:val="none"/>
          <w:lang w:val="zh-CN"/>
        </w:rPr>
        <w:t>根据</w:t>
      </w:r>
      <w:r>
        <w:rPr>
          <w:rFonts w:hint="eastAsia" w:ascii="宋体" w:hAnsi="宋体" w:eastAsia="宋体" w:cs="宋体"/>
          <w:color w:val="auto"/>
          <w:kern w:val="0"/>
          <w:szCs w:val="21"/>
          <w:highlight w:val="none"/>
        </w:rPr>
        <w:t>建筑工程建设标准、</w:t>
      </w:r>
      <w:r>
        <w:rPr>
          <w:rFonts w:hint="eastAsia" w:ascii="宋体" w:hAnsi="宋体" w:eastAsia="宋体" w:cs="宋体"/>
          <w:color w:val="auto"/>
          <w:kern w:val="0"/>
          <w:szCs w:val="21"/>
          <w:highlight w:val="none"/>
          <w:lang w:val="zh-CN"/>
        </w:rPr>
        <w:t>招标项目具体特</w:t>
      </w:r>
      <w:r>
        <w:rPr>
          <w:rFonts w:hint="eastAsia" w:ascii="宋体" w:hAnsi="宋体" w:eastAsia="宋体" w:cs="宋体"/>
          <w:color w:val="auto"/>
          <w:kern w:val="0"/>
          <w:sz w:val="21"/>
          <w:szCs w:val="21"/>
          <w:highlight w:val="none"/>
          <w:lang w:val="zh-CN" w:eastAsia="zh-CN"/>
        </w:rPr>
        <w:t>点</w:t>
      </w:r>
      <w:r>
        <w:rPr>
          <w:rFonts w:hint="eastAsia" w:ascii="宋体" w:hAnsi="宋体" w:eastAsia="宋体" w:cs="宋体"/>
          <w:color w:val="auto"/>
          <w:kern w:val="0"/>
          <w:szCs w:val="21"/>
          <w:highlight w:val="none"/>
          <w:lang w:val="zh-CN"/>
        </w:rPr>
        <w:t>和实际需要编制，并与“投标人须知”、“通用合同条款”、“专用合同条款”相衔接。</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en-US" w:eastAsia="zh-CN"/>
        </w:rPr>
        <w:t>八</w:t>
      </w:r>
      <w:r>
        <w:rPr>
          <w:rFonts w:hint="eastAsia" w:ascii="宋体" w:hAnsi="宋体" w:eastAsia="宋体" w:cs="宋体"/>
          <w:color w:val="auto"/>
          <w:kern w:val="0"/>
          <w:szCs w:val="21"/>
          <w:highlight w:val="none"/>
          <w:lang w:val="zh-CN"/>
        </w:rPr>
        <w:t>、</w:t>
      </w:r>
      <w:r>
        <w:rPr>
          <w:rFonts w:hint="eastAsia" w:ascii="宋体" w:hAnsi="宋体" w:eastAsia="宋体" w:cs="宋体"/>
          <w:color w:val="auto"/>
          <w:kern w:val="0"/>
          <w:szCs w:val="21"/>
          <w:highlight w:val="none"/>
        </w:rPr>
        <w:t>第二章“</w:t>
      </w:r>
      <w:r>
        <w:rPr>
          <w:rFonts w:hint="eastAsia" w:ascii="宋体" w:hAnsi="宋体" w:eastAsia="宋体" w:cs="宋体"/>
          <w:color w:val="auto"/>
          <w:kern w:val="0"/>
          <w:szCs w:val="21"/>
          <w:highlight w:val="none"/>
          <w:lang w:val="zh-CN"/>
        </w:rPr>
        <w:t>投标人须知前附表”与其正文不一致的以“投标人须知前附表”为准，</w:t>
      </w:r>
      <w:r>
        <w:rPr>
          <w:rFonts w:hint="eastAsia" w:ascii="宋体" w:hAnsi="宋体" w:eastAsia="宋体" w:cs="宋体"/>
          <w:color w:val="auto"/>
          <w:kern w:val="0"/>
          <w:szCs w:val="21"/>
          <w:highlight w:val="none"/>
        </w:rPr>
        <w:t>第三章“</w:t>
      </w:r>
      <w:r>
        <w:rPr>
          <w:rFonts w:hint="eastAsia" w:ascii="宋体" w:hAnsi="宋体" w:eastAsia="宋体" w:cs="宋体"/>
          <w:color w:val="auto"/>
          <w:kern w:val="0"/>
          <w:szCs w:val="21"/>
          <w:highlight w:val="none"/>
          <w:lang w:val="zh-CN"/>
        </w:rPr>
        <w:t>评标办法前附表”与其正文不一致的以“评标办法前附表”为准，第二章“投标人须知正文”与第三章“评标办法正文”不允许修改。招标人必须将所有涉及否决投标的情形逐条清晰的列入第三章“否决投标情况一览表”中，否则不得作为否决投标的依据。第四章“合同条款及格式”中的第二部分通用合同条款不允许修改。</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Cs w:val="21"/>
          <w:highlight w:val="none"/>
          <w:lang w:val="zh-CN"/>
        </w:rPr>
        <w:sectPr>
          <w:headerReference r:id="rId6" w:type="default"/>
          <w:footerReference r:id="rId7" w:type="default"/>
          <w:pgSz w:w="11907" w:h="16840"/>
          <w:pgMar w:top="1304" w:right="1134" w:bottom="1304" w:left="1304" w:header="851" w:footer="992" w:gutter="0"/>
          <w:pgBorders>
            <w:top w:val="none" w:sz="0" w:space="0"/>
            <w:left w:val="none" w:sz="0" w:space="0"/>
            <w:bottom w:val="none" w:sz="0" w:space="0"/>
            <w:right w:val="none" w:sz="0" w:space="0"/>
          </w:pgBorders>
          <w:pgNumType w:fmt="numberInDash" w:start="1"/>
          <w:cols w:space="720" w:num="1"/>
          <w:docGrid w:linePitch="312" w:charSpace="0"/>
        </w:sectPr>
      </w:pPr>
      <w:r>
        <w:rPr>
          <w:rFonts w:hint="eastAsia" w:ascii="宋体" w:hAnsi="宋体" w:eastAsia="宋体" w:cs="宋体"/>
          <w:color w:val="auto"/>
          <w:kern w:val="0"/>
          <w:szCs w:val="21"/>
          <w:highlight w:val="none"/>
          <w:lang w:val="en-US" w:eastAsia="zh-CN"/>
        </w:rPr>
        <w:t>九</w:t>
      </w:r>
      <w:r>
        <w:rPr>
          <w:rFonts w:hint="eastAsia" w:ascii="宋体" w:hAnsi="宋体" w:eastAsia="宋体" w:cs="宋体"/>
          <w:color w:val="auto"/>
          <w:kern w:val="0"/>
          <w:szCs w:val="21"/>
          <w:highlight w:val="none"/>
          <w:lang w:val="zh-CN"/>
        </w:rPr>
        <w:t>、《重庆市房屋建筑和市政基础设施工程勘察设计招标文件</w:t>
      </w:r>
      <w:r>
        <w:rPr>
          <w:rFonts w:hint="eastAsia" w:ascii="宋体" w:hAnsi="宋体" w:eastAsia="宋体" w:cs="宋体"/>
          <w:color w:val="auto"/>
          <w:kern w:val="0"/>
          <w:szCs w:val="21"/>
          <w:highlight w:val="none"/>
          <w:lang w:val="en-US" w:eastAsia="zh-CN"/>
        </w:rPr>
        <w:t>示范文本</w:t>
      </w:r>
      <w:r>
        <w:rPr>
          <w:rFonts w:hint="eastAsia" w:ascii="宋体" w:hAnsi="宋体" w:eastAsia="宋体" w:cs="宋体"/>
          <w:color w:val="auto"/>
          <w:kern w:val="0"/>
          <w:szCs w:val="21"/>
          <w:highlight w:val="none"/>
          <w:lang w:val="zh-CN"/>
        </w:rPr>
        <w:t>》将根据实际执行过程中出现的问题及时进行修改。各使用单位或个人对《重庆市房屋建筑和市政基础设施工程勘察设计招标文件</w:t>
      </w:r>
      <w:r>
        <w:rPr>
          <w:rFonts w:hint="eastAsia" w:ascii="宋体" w:hAnsi="宋体" w:eastAsia="宋体" w:cs="宋体"/>
          <w:color w:val="auto"/>
          <w:kern w:val="0"/>
          <w:szCs w:val="21"/>
          <w:highlight w:val="none"/>
          <w:lang w:val="en-US" w:eastAsia="zh-CN"/>
        </w:rPr>
        <w:t>示范文本</w:t>
      </w:r>
      <w:r>
        <w:rPr>
          <w:rFonts w:hint="eastAsia" w:ascii="宋体" w:hAnsi="宋体" w:eastAsia="宋体" w:cs="宋体"/>
          <w:color w:val="auto"/>
          <w:kern w:val="0"/>
          <w:szCs w:val="21"/>
          <w:highlight w:val="none"/>
          <w:lang w:val="zh-CN"/>
        </w:rPr>
        <w:t>》的修改意见和建议，可向重庆市</w:t>
      </w:r>
      <w:r>
        <w:rPr>
          <w:rFonts w:hint="eastAsia" w:ascii="宋体" w:hAnsi="宋体" w:eastAsia="宋体" w:cs="宋体"/>
          <w:color w:val="auto"/>
          <w:kern w:val="0"/>
          <w:szCs w:val="21"/>
          <w:highlight w:val="none"/>
          <w:lang w:val="en-US" w:eastAsia="zh-CN"/>
        </w:rPr>
        <w:t>发展和改革委员会</w:t>
      </w:r>
      <w:r>
        <w:rPr>
          <w:rFonts w:hint="eastAsia" w:ascii="宋体" w:hAnsi="宋体" w:eastAsia="宋体" w:cs="宋体"/>
          <w:color w:val="auto"/>
          <w:kern w:val="0"/>
          <w:szCs w:val="21"/>
          <w:highlight w:val="none"/>
          <w:lang w:val="zh-CN"/>
        </w:rPr>
        <w:t>反映。联系电话：023-6757</w:t>
      </w:r>
      <w:r>
        <w:rPr>
          <w:rFonts w:hint="eastAsia" w:ascii="宋体" w:hAnsi="宋体" w:eastAsia="宋体" w:cs="宋体"/>
          <w:color w:val="auto"/>
          <w:kern w:val="0"/>
          <w:szCs w:val="21"/>
          <w:highlight w:val="none"/>
          <w:lang w:val="en-US" w:eastAsia="zh-CN"/>
        </w:rPr>
        <w:t>5759</w:t>
      </w:r>
      <w:r>
        <w:rPr>
          <w:rFonts w:hint="eastAsia" w:ascii="宋体" w:hAnsi="宋体" w:eastAsia="宋体" w:cs="宋体"/>
          <w:color w:val="auto"/>
          <w:kern w:val="0"/>
          <w:szCs w:val="21"/>
          <w:highlight w:val="none"/>
          <w:lang w:val="zh-CN"/>
        </w:rPr>
        <w:t>或023-6</w:t>
      </w:r>
      <w:r>
        <w:rPr>
          <w:rFonts w:hint="eastAsia" w:ascii="宋体" w:hAnsi="宋体" w:eastAsia="宋体" w:cs="宋体"/>
          <w:color w:val="auto"/>
          <w:kern w:val="0"/>
          <w:szCs w:val="21"/>
          <w:highlight w:val="none"/>
          <w:lang w:val="en-US" w:eastAsia="zh-CN"/>
        </w:rPr>
        <w:t>7575877</w:t>
      </w:r>
      <w:r>
        <w:rPr>
          <w:rFonts w:hint="eastAsia" w:ascii="宋体" w:hAnsi="宋体" w:eastAsia="宋体" w:cs="宋体"/>
          <w:color w:val="auto"/>
          <w:kern w:val="0"/>
          <w:szCs w:val="21"/>
          <w:highlight w:val="none"/>
          <w:lang w:val="zh-CN"/>
        </w:rPr>
        <w:t>。</w:t>
      </w:r>
    </w:p>
    <w:p>
      <w:pPr>
        <w:jc w:val="center"/>
        <w:rPr>
          <w:rFonts w:hint="eastAsia" w:ascii="宋体" w:hAnsi="宋体" w:eastAsia="宋体" w:cs="宋体"/>
          <w:b/>
          <w:color w:val="auto"/>
          <w:sz w:val="44"/>
          <w:szCs w:val="44"/>
          <w:highlight w:val="none"/>
        </w:rPr>
      </w:pPr>
    </w:p>
    <w:p>
      <w:pPr>
        <w:spacing w:line="360" w:lineRule="auto"/>
        <w:jc w:val="center"/>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u w:val="single"/>
        </w:rPr>
        <w:t xml:space="preserve">                   （项目名称）</w:t>
      </w: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勘察设计招标文件</w:t>
      </w:r>
    </w:p>
    <w:p>
      <w:pPr>
        <w:autoSpaceDE w:val="0"/>
        <w:autoSpaceDN w:val="0"/>
        <w:adjustRightInd w:val="0"/>
        <w:snapToGrid w:val="0"/>
        <w:spacing w:line="360" w:lineRule="auto"/>
        <w:jc w:val="left"/>
        <w:rPr>
          <w:rFonts w:hint="eastAsia" w:ascii="宋体" w:hAnsi="宋体" w:eastAsia="宋体" w:cs="宋体"/>
          <w:color w:val="auto"/>
          <w:kern w:val="0"/>
          <w:sz w:val="10"/>
          <w:szCs w:val="1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tabs>
          <w:tab w:val="left" w:pos="6219"/>
        </w:tabs>
        <w:autoSpaceDE w:val="0"/>
        <w:autoSpaceDN w:val="0"/>
        <w:adjustRightInd w:val="0"/>
        <w:snapToGrid w:val="0"/>
        <w:spacing w:line="360" w:lineRule="auto"/>
        <w:jc w:val="center"/>
        <w:rPr>
          <w:rFonts w:hint="eastAsia" w:ascii="宋体" w:hAnsi="宋体" w:eastAsia="宋体" w:cs="宋体"/>
          <w:bCs/>
          <w:color w:val="auto"/>
          <w:w w:val="99"/>
          <w:kern w:val="0"/>
          <w:sz w:val="28"/>
          <w:szCs w:val="28"/>
          <w:highlight w:val="none"/>
        </w:rPr>
      </w:pPr>
      <w:r>
        <w:rPr>
          <w:rFonts w:hint="eastAsia" w:ascii="宋体" w:hAnsi="宋体" w:eastAsia="宋体" w:cs="宋体"/>
          <w:bCs/>
          <w:color w:val="auto"/>
          <w:w w:val="99"/>
          <w:kern w:val="0"/>
          <w:sz w:val="28"/>
          <w:szCs w:val="28"/>
          <w:highlight w:val="none"/>
        </w:rPr>
        <w:t>招   标   人：</w:t>
      </w:r>
      <w:r>
        <w:rPr>
          <w:rFonts w:hint="eastAsia" w:ascii="宋体" w:hAnsi="宋体" w:eastAsia="宋体" w:cs="宋体"/>
          <w:bCs/>
          <w:color w:val="auto"/>
          <w:kern w:val="0"/>
          <w:sz w:val="28"/>
          <w:szCs w:val="28"/>
          <w:highlight w:val="none"/>
          <w:u w:val="single"/>
        </w:rPr>
        <w:tab/>
      </w:r>
      <w:r>
        <w:rPr>
          <w:rFonts w:hint="eastAsia" w:ascii="宋体" w:hAnsi="宋体" w:eastAsia="宋体" w:cs="宋体"/>
          <w:bCs/>
          <w:color w:val="auto"/>
          <w:kern w:val="0"/>
          <w:sz w:val="28"/>
          <w:szCs w:val="28"/>
          <w:highlight w:val="none"/>
          <w:u w:val="single"/>
        </w:rPr>
        <w:t xml:space="preserve">   </w:t>
      </w:r>
      <w:r>
        <w:rPr>
          <w:rFonts w:hint="eastAsia" w:ascii="宋体" w:hAnsi="宋体" w:eastAsia="宋体" w:cs="宋体"/>
          <w:bCs/>
          <w:color w:val="auto"/>
          <w:w w:val="99"/>
          <w:kern w:val="0"/>
          <w:sz w:val="28"/>
          <w:szCs w:val="28"/>
          <w:highlight w:val="none"/>
        </w:rPr>
        <w:t>（盖单位法人章）</w:t>
      </w:r>
    </w:p>
    <w:p>
      <w:pPr>
        <w:tabs>
          <w:tab w:val="left" w:pos="6252"/>
        </w:tabs>
        <w:autoSpaceDE w:val="0"/>
        <w:autoSpaceDN w:val="0"/>
        <w:adjustRightInd w:val="0"/>
        <w:snapToGrid w:val="0"/>
        <w:spacing w:line="360" w:lineRule="auto"/>
        <w:jc w:val="center"/>
        <w:rPr>
          <w:rFonts w:hint="eastAsia" w:ascii="宋体" w:hAnsi="宋体" w:eastAsia="宋体" w:cs="宋体"/>
          <w:bCs/>
          <w:color w:val="auto"/>
          <w:w w:val="99"/>
          <w:kern w:val="0"/>
          <w:sz w:val="28"/>
          <w:szCs w:val="28"/>
          <w:highlight w:val="none"/>
        </w:rPr>
      </w:pPr>
      <w:r>
        <w:rPr>
          <w:rFonts w:hint="eastAsia" w:ascii="宋体" w:hAnsi="宋体" w:eastAsia="宋体" w:cs="宋体"/>
          <w:bCs/>
          <w:color w:val="auto"/>
          <w:spacing w:val="8"/>
          <w:kern w:val="0"/>
          <w:sz w:val="28"/>
          <w:szCs w:val="28"/>
          <w:highlight w:val="none"/>
        </w:rPr>
        <w:t>招标代理机构：</w:t>
      </w:r>
      <w:r>
        <w:rPr>
          <w:rFonts w:hint="eastAsia" w:ascii="宋体" w:hAnsi="宋体" w:eastAsia="宋体" w:cs="宋体"/>
          <w:bCs/>
          <w:color w:val="auto"/>
          <w:kern w:val="0"/>
          <w:sz w:val="28"/>
          <w:szCs w:val="28"/>
          <w:highlight w:val="none"/>
          <w:u w:val="single"/>
        </w:rPr>
        <w:tab/>
      </w:r>
      <w:r>
        <w:rPr>
          <w:rFonts w:hint="eastAsia" w:ascii="宋体" w:hAnsi="宋体" w:eastAsia="宋体" w:cs="宋体"/>
          <w:bCs/>
          <w:color w:val="auto"/>
          <w:kern w:val="0"/>
          <w:sz w:val="28"/>
          <w:szCs w:val="28"/>
          <w:highlight w:val="none"/>
          <w:u w:val="single"/>
        </w:rPr>
        <w:t xml:space="preserve">   </w:t>
      </w:r>
      <w:r>
        <w:rPr>
          <w:rFonts w:hint="eastAsia" w:ascii="宋体" w:hAnsi="宋体" w:eastAsia="宋体" w:cs="宋体"/>
          <w:bCs/>
          <w:color w:val="auto"/>
          <w:w w:val="99"/>
          <w:kern w:val="0"/>
          <w:sz w:val="28"/>
          <w:szCs w:val="28"/>
          <w:highlight w:val="none"/>
        </w:rPr>
        <w:t>（盖单位法人章）</w:t>
      </w:r>
    </w:p>
    <w:p>
      <w:pPr>
        <w:autoSpaceDE w:val="0"/>
        <w:autoSpaceDN w:val="0"/>
        <w:adjustRightInd w:val="0"/>
        <w:snapToGrid w:val="0"/>
        <w:spacing w:line="360" w:lineRule="auto"/>
        <w:jc w:val="center"/>
        <w:rPr>
          <w:rFonts w:hint="eastAsia" w:ascii="宋体" w:hAnsi="宋体" w:eastAsia="宋体" w:cs="宋体"/>
          <w:bCs/>
          <w:color w:val="auto"/>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bCs/>
          <w:color w:val="auto"/>
          <w:kern w:val="0"/>
          <w:sz w:val="28"/>
          <w:szCs w:val="28"/>
          <w:highlight w:val="none"/>
        </w:rPr>
      </w:pPr>
    </w:p>
    <w:p>
      <w:pPr>
        <w:autoSpaceDE w:val="0"/>
        <w:autoSpaceDN w:val="0"/>
        <w:adjustRightInd w:val="0"/>
        <w:snapToGrid w:val="0"/>
        <w:spacing w:line="360" w:lineRule="auto"/>
        <w:jc w:val="center"/>
        <w:rPr>
          <w:rFonts w:hint="eastAsia" w:ascii="宋体" w:hAnsi="宋体" w:eastAsia="宋体" w:cs="宋体"/>
          <w:bCs/>
          <w:color w:val="auto"/>
          <w:kern w:val="0"/>
          <w:sz w:val="28"/>
          <w:szCs w:val="28"/>
          <w:highlight w:val="none"/>
        </w:rPr>
      </w:pPr>
    </w:p>
    <w:p>
      <w:pPr>
        <w:autoSpaceDE w:val="0"/>
        <w:autoSpaceDN w:val="0"/>
        <w:adjustRightInd w:val="0"/>
        <w:snapToGrid w:val="0"/>
        <w:spacing w:line="360" w:lineRule="auto"/>
        <w:rPr>
          <w:rFonts w:hint="eastAsia" w:ascii="宋体" w:hAnsi="宋体" w:eastAsia="宋体" w:cs="宋体"/>
          <w:bCs/>
          <w:color w:val="auto"/>
          <w:kern w:val="0"/>
          <w:sz w:val="20"/>
          <w:szCs w:val="20"/>
          <w:highlight w:val="none"/>
        </w:rPr>
      </w:pPr>
    </w:p>
    <w:p>
      <w:pPr>
        <w:tabs>
          <w:tab w:val="left" w:pos="6252"/>
        </w:tabs>
        <w:autoSpaceDE w:val="0"/>
        <w:autoSpaceDN w:val="0"/>
        <w:adjustRightInd w:val="0"/>
        <w:snapToGrid w:val="0"/>
        <w:spacing w:line="360" w:lineRule="auto"/>
        <w:jc w:val="center"/>
        <w:rPr>
          <w:rFonts w:hint="eastAsia" w:ascii="宋体" w:hAnsi="宋体" w:eastAsia="宋体" w:cs="宋体"/>
          <w:bCs/>
          <w:color w:val="auto"/>
          <w:spacing w:val="8"/>
          <w:kern w:val="0"/>
          <w:sz w:val="28"/>
          <w:szCs w:val="28"/>
          <w:highlight w:val="none"/>
        </w:rPr>
      </w:pPr>
      <w:bookmarkStart w:id="2" w:name="_Toc536796736"/>
      <w:bookmarkStart w:id="3" w:name="_Toc509218549"/>
      <w:bookmarkStart w:id="4" w:name="_Toc536797277"/>
      <w:bookmarkStart w:id="5" w:name="_Toc13210649"/>
      <w:bookmarkStart w:id="6" w:name="_Toc536621766"/>
      <w:r>
        <w:rPr>
          <w:rFonts w:hint="eastAsia" w:ascii="宋体" w:hAnsi="宋体" w:eastAsia="宋体" w:cs="宋体"/>
          <w:bCs/>
          <w:color w:val="auto"/>
          <w:spacing w:val="8"/>
          <w:kern w:val="0"/>
          <w:sz w:val="28"/>
          <w:szCs w:val="28"/>
          <w:highlight w:val="none"/>
          <w:u w:val="single"/>
        </w:rPr>
        <w:t xml:space="preserve">    </w:t>
      </w:r>
      <w:r>
        <w:rPr>
          <w:rFonts w:hint="eastAsia" w:ascii="宋体" w:hAnsi="宋体" w:eastAsia="宋体" w:cs="宋体"/>
          <w:bCs/>
          <w:color w:val="auto"/>
          <w:spacing w:val="8"/>
          <w:kern w:val="0"/>
          <w:sz w:val="28"/>
          <w:szCs w:val="28"/>
          <w:highlight w:val="none"/>
        </w:rPr>
        <w:t>年</w:t>
      </w:r>
      <w:r>
        <w:rPr>
          <w:rFonts w:hint="eastAsia" w:ascii="宋体" w:hAnsi="宋体" w:eastAsia="宋体" w:cs="宋体"/>
          <w:bCs/>
          <w:color w:val="auto"/>
          <w:spacing w:val="8"/>
          <w:kern w:val="0"/>
          <w:sz w:val="28"/>
          <w:szCs w:val="28"/>
          <w:highlight w:val="none"/>
          <w:u w:val="single"/>
        </w:rPr>
        <w:t xml:space="preserve">    </w:t>
      </w:r>
      <w:r>
        <w:rPr>
          <w:rFonts w:hint="eastAsia" w:ascii="宋体" w:hAnsi="宋体" w:eastAsia="宋体" w:cs="宋体"/>
          <w:bCs/>
          <w:color w:val="auto"/>
          <w:spacing w:val="8"/>
          <w:kern w:val="0"/>
          <w:sz w:val="28"/>
          <w:szCs w:val="28"/>
          <w:highlight w:val="none"/>
        </w:rPr>
        <w:t>月</w:t>
      </w:r>
      <w:r>
        <w:rPr>
          <w:rFonts w:hint="eastAsia" w:ascii="宋体" w:hAnsi="宋体" w:eastAsia="宋体" w:cs="宋体"/>
          <w:bCs/>
          <w:color w:val="auto"/>
          <w:spacing w:val="8"/>
          <w:kern w:val="0"/>
          <w:sz w:val="28"/>
          <w:szCs w:val="28"/>
          <w:highlight w:val="none"/>
          <w:u w:val="single"/>
        </w:rPr>
        <w:t xml:space="preserve">    </w:t>
      </w:r>
      <w:r>
        <w:rPr>
          <w:rFonts w:hint="eastAsia" w:ascii="宋体" w:hAnsi="宋体" w:eastAsia="宋体" w:cs="宋体"/>
          <w:bCs/>
          <w:color w:val="auto"/>
          <w:spacing w:val="8"/>
          <w:kern w:val="0"/>
          <w:sz w:val="28"/>
          <w:szCs w:val="28"/>
          <w:highlight w:val="none"/>
        </w:rPr>
        <w:t>日</w:t>
      </w:r>
      <w:bookmarkEnd w:id="2"/>
      <w:bookmarkEnd w:id="3"/>
      <w:bookmarkEnd w:id="4"/>
      <w:bookmarkEnd w:id="5"/>
      <w:bookmarkEnd w:id="6"/>
    </w:p>
    <w:p>
      <w:pPr>
        <w:pStyle w:val="3"/>
        <w:spacing w:line="360" w:lineRule="auto"/>
        <w:rPr>
          <w:rFonts w:hint="eastAsia" w:ascii="宋体" w:hAnsi="宋体" w:eastAsia="宋体" w:cs="宋体"/>
          <w:color w:val="auto"/>
          <w:w w:val="99"/>
          <w:kern w:val="0"/>
          <w:sz w:val="24"/>
          <w:highlight w:val="none"/>
        </w:rPr>
        <w:sectPr>
          <w:footerReference r:id="rId8" w:type="default"/>
          <w:pgSz w:w="11907" w:h="16840"/>
          <w:pgMar w:top="1304" w:right="1134" w:bottom="1304" w:left="1304" w:header="851" w:footer="992" w:gutter="0"/>
          <w:pgBorders>
            <w:top w:val="none" w:sz="0" w:space="0"/>
            <w:left w:val="none" w:sz="0" w:space="0"/>
            <w:bottom w:val="none" w:sz="0" w:space="0"/>
            <w:right w:val="none" w:sz="0" w:space="0"/>
          </w:pgBorders>
          <w:pgNumType w:fmt="numberInDash" w:start="1"/>
          <w:cols w:space="720" w:num="1"/>
          <w:docGrid w:linePitch="312" w:charSpace="0"/>
        </w:sectPr>
      </w:pPr>
    </w:p>
    <w:p>
      <w:pPr>
        <w:pStyle w:val="58"/>
        <w:jc w:val="center"/>
        <w:rPr>
          <w:rFonts w:hint="eastAsia" w:ascii="宋体" w:hAnsi="宋体" w:eastAsia="宋体" w:cs="宋体"/>
          <w:color w:val="auto"/>
          <w:sz w:val="44"/>
          <w:szCs w:val="44"/>
          <w:highlight w:val="none"/>
        </w:rPr>
      </w:pPr>
      <w:bookmarkStart w:id="7" w:name="_Toc23843"/>
      <w:r>
        <w:rPr>
          <w:rFonts w:hint="eastAsia" w:ascii="宋体" w:hAnsi="宋体" w:eastAsia="宋体" w:cs="宋体"/>
          <w:color w:val="auto"/>
          <w:sz w:val="44"/>
          <w:szCs w:val="44"/>
          <w:highlight w:val="none"/>
          <w:lang w:val="zh-CN"/>
        </w:rPr>
        <w:t>目 录</w:t>
      </w:r>
      <w:bookmarkEnd w:id="7"/>
    </w:p>
    <w:p>
      <w:pPr>
        <w:pStyle w:val="31"/>
        <w:tabs>
          <w:tab w:val="right" w:leader="dot" w:pos="9469"/>
        </w:tabs>
        <w:rPr>
          <w:i w:val="0"/>
          <w:iCs w:val="0"/>
        </w:rPr>
      </w:pPr>
      <w:r>
        <w:rPr>
          <w:rFonts w:hint="eastAsia" w:ascii="宋体" w:hAnsi="宋体" w:eastAsia="宋体" w:cs="宋体"/>
          <w:i w:val="0"/>
          <w:iCs w:val="0"/>
          <w:color w:val="auto"/>
          <w:highlight w:val="none"/>
        </w:rPr>
        <w:fldChar w:fldCharType="begin"/>
      </w:r>
      <w:r>
        <w:rPr>
          <w:rFonts w:hint="eastAsia" w:ascii="宋体" w:hAnsi="宋体" w:eastAsia="宋体" w:cs="宋体"/>
          <w:i w:val="0"/>
          <w:iCs w:val="0"/>
          <w:color w:val="auto"/>
          <w:highlight w:val="none"/>
        </w:rPr>
        <w:instrText xml:space="preserve"> TOC \o "1-3" \h \z \u </w:instrText>
      </w:r>
      <w:r>
        <w:rPr>
          <w:rFonts w:hint="eastAsia" w:ascii="宋体" w:hAnsi="宋体" w:eastAsia="宋体" w:cs="宋体"/>
          <w:i w:val="0"/>
          <w:iCs w:val="0"/>
          <w:color w:val="auto"/>
          <w:highlight w:val="none"/>
        </w:rPr>
        <w:fldChar w:fldCharType="separate"/>
      </w: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_Toc23009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52"/>
          <w:highlight w:val="none"/>
        </w:rPr>
        <w:t>第 一 卷</w:t>
      </w:r>
      <w:r>
        <w:rPr>
          <w:i w:val="0"/>
          <w:iCs w:val="0"/>
        </w:rPr>
        <w:tab/>
      </w:r>
      <w:r>
        <w:rPr>
          <w:i w:val="0"/>
          <w:iCs w:val="0"/>
        </w:rPr>
        <w:fldChar w:fldCharType="begin"/>
      </w:r>
      <w:r>
        <w:rPr>
          <w:i w:val="0"/>
          <w:iCs w:val="0"/>
        </w:rPr>
        <w:instrText xml:space="preserve"> PAGEREF _Toc23009 \h </w:instrText>
      </w:r>
      <w:r>
        <w:rPr>
          <w:i w:val="0"/>
          <w:iCs w:val="0"/>
        </w:rPr>
        <w:fldChar w:fldCharType="separate"/>
      </w:r>
      <w:r>
        <w:rPr>
          <w:i w:val="0"/>
          <w:iCs w:val="0"/>
        </w:rPr>
        <w:t>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_Toc32193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kern w:val="0"/>
          <w:highlight w:val="none"/>
        </w:rPr>
        <w:t>第一章  招标公告（适用于公开招标）</w:t>
      </w:r>
      <w:r>
        <w:rPr>
          <w:i w:val="0"/>
          <w:iCs w:val="0"/>
        </w:rPr>
        <w:tab/>
      </w:r>
      <w:r>
        <w:rPr>
          <w:i w:val="0"/>
          <w:iCs w:val="0"/>
        </w:rPr>
        <w:fldChar w:fldCharType="begin"/>
      </w:r>
      <w:r>
        <w:rPr>
          <w:i w:val="0"/>
          <w:iCs w:val="0"/>
        </w:rPr>
        <w:instrText xml:space="preserve"> PAGEREF _Toc32193 \h </w:instrText>
      </w:r>
      <w:r>
        <w:rPr>
          <w:i w:val="0"/>
          <w:iCs w:val="0"/>
        </w:rPr>
        <w:fldChar w:fldCharType="separate"/>
      </w:r>
      <w:r>
        <w:rPr>
          <w:i w:val="0"/>
          <w:iCs w:val="0"/>
        </w:rPr>
        <w:t>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_Toc10922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1.  招标条件</w:t>
      </w:r>
      <w:r>
        <w:rPr>
          <w:i w:val="0"/>
          <w:iCs w:val="0"/>
        </w:rPr>
        <w:tab/>
      </w:r>
      <w:r>
        <w:rPr>
          <w:i w:val="0"/>
          <w:iCs w:val="0"/>
        </w:rPr>
        <w:fldChar w:fldCharType="begin"/>
      </w:r>
      <w:r>
        <w:rPr>
          <w:i w:val="0"/>
          <w:iCs w:val="0"/>
        </w:rPr>
        <w:instrText xml:space="preserve"> PAGEREF _Toc10922 \h </w:instrText>
      </w:r>
      <w:r>
        <w:rPr>
          <w:i w:val="0"/>
          <w:iCs w:val="0"/>
        </w:rPr>
        <w:fldChar w:fldCharType="separate"/>
      </w:r>
      <w:r>
        <w:rPr>
          <w:i w:val="0"/>
          <w:iCs w:val="0"/>
        </w:rPr>
        <w:t>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_Toc26688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2.  项目概况与招标范围</w:t>
      </w:r>
      <w:r>
        <w:rPr>
          <w:i w:val="0"/>
          <w:iCs w:val="0"/>
        </w:rPr>
        <w:tab/>
      </w:r>
      <w:r>
        <w:rPr>
          <w:i w:val="0"/>
          <w:iCs w:val="0"/>
        </w:rPr>
        <w:fldChar w:fldCharType="begin"/>
      </w:r>
      <w:r>
        <w:rPr>
          <w:i w:val="0"/>
          <w:iCs w:val="0"/>
        </w:rPr>
        <w:instrText xml:space="preserve"> PAGEREF _Toc26688 \h </w:instrText>
      </w:r>
      <w:r>
        <w:rPr>
          <w:i w:val="0"/>
          <w:iCs w:val="0"/>
        </w:rPr>
        <w:fldChar w:fldCharType="separate"/>
      </w:r>
      <w:r>
        <w:rPr>
          <w:i w:val="0"/>
          <w:iCs w:val="0"/>
        </w:rPr>
        <w:t>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_Toc30909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3.  投标人资格要求</w:t>
      </w:r>
      <w:r>
        <w:rPr>
          <w:i w:val="0"/>
          <w:iCs w:val="0"/>
        </w:rPr>
        <w:tab/>
      </w:r>
      <w:r>
        <w:rPr>
          <w:i w:val="0"/>
          <w:iCs w:val="0"/>
        </w:rPr>
        <w:fldChar w:fldCharType="begin"/>
      </w:r>
      <w:r>
        <w:rPr>
          <w:i w:val="0"/>
          <w:iCs w:val="0"/>
        </w:rPr>
        <w:instrText xml:space="preserve"> PAGEREF _Toc30909 \h </w:instrText>
      </w:r>
      <w:r>
        <w:rPr>
          <w:i w:val="0"/>
          <w:iCs w:val="0"/>
        </w:rPr>
        <w:fldChar w:fldCharType="separate"/>
      </w:r>
      <w:r>
        <w:rPr>
          <w:i w:val="0"/>
          <w:iCs w:val="0"/>
        </w:rPr>
        <w:t>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_Toc26870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4.  技术成果经济补偿</w:t>
      </w:r>
      <w:r>
        <w:rPr>
          <w:i w:val="0"/>
          <w:iCs w:val="0"/>
        </w:rPr>
        <w:tab/>
      </w:r>
      <w:r>
        <w:rPr>
          <w:i w:val="0"/>
          <w:iCs w:val="0"/>
        </w:rPr>
        <w:fldChar w:fldCharType="begin"/>
      </w:r>
      <w:r>
        <w:rPr>
          <w:i w:val="0"/>
          <w:iCs w:val="0"/>
        </w:rPr>
        <w:instrText xml:space="preserve"> PAGEREF _Toc26870 \h </w:instrText>
      </w:r>
      <w:r>
        <w:rPr>
          <w:i w:val="0"/>
          <w:iCs w:val="0"/>
        </w:rPr>
        <w:fldChar w:fldCharType="separate"/>
      </w:r>
      <w:r>
        <w:rPr>
          <w:i w:val="0"/>
          <w:iCs w:val="0"/>
        </w:rPr>
        <w:t>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_Toc31472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lang w:val="en-US" w:eastAsia="zh-CN"/>
        </w:rPr>
        <w:t>5</w:t>
      </w:r>
      <w:r>
        <w:rPr>
          <w:rFonts w:hint="eastAsia" w:ascii="宋体" w:hAnsi="宋体" w:eastAsia="宋体" w:cs="宋体"/>
          <w:i w:val="0"/>
          <w:iCs w:val="0"/>
          <w:snapToGrid w:val="0"/>
          <w:szCs w:val="28"/>
          <w:highlight w:val="none"/>
        </w:rPr>
        <w:t>.  招标文件的获取</w:t>
      </w:r>
      <w:r>
        <w:rPr>
          <w:i w:val="0"/>
          <w:iCs w:val="0"/>
        </w:rPr>
        <w:tab/>
      </w:r>
      <w:r>
        <w:rPr>
          <w:i w:val="0"/>
          <w:iCs w:val="0"/>
        </w:rPr>
        <w:fldChar w:fldCharType="begin"/>
      </w:r>
      <w:r>
        <w:rPr>
          <w:i w:val="0"/>
          <w:iCs w:val="0"/>
        </w:rPr>
        <w:instrText xml:space="preserve"> PAGEREF _Toc31472 \h </w:instrText>
      </w:r>
      <w:r>
        <w:rPr>
          <w:i w:val="0"/>
          <w:iCs w:val="0"/>
        </w:rPr>
        <w:fldChar w:fldCharType="separate"/>
      </w:r>
      <w:r>
        <w:rPr>
          <w:i w:val="0"/>
          <w:iCs w:val="0"/>
        </w:rPr>
        <w:t>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_Toc1537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lang w:val="en-US" w:eastAsia="zh-CN"/>
        </w:rPr>
        <w:t>6</w:t>
      </w:r>
      <w:r>
        <w:rPr>
          <w:rFonts w:hint="eastAsia" w:ascii="宋体" w:hAnsi="宋体" w:eastAsia="宋体" w:cs="宋体"/>
          <w:i w:val="0"/>
          <w:iCs w:val="0"/>
          <w:snapToGrid w:val="0"/>
          <w:szCs w:val="28"/>
          <w:highlight w:val="none"/>
        </w:rPr>
        <w:t>.  投标文件的递交</w:t>
      </w:r>
      <w:r>
        <w:rPr>
          <w:i w:val="0"/>
          <w:iCs w:val="0"/>
        </w:rPr>
        <w:tab/>
      </w:r>
      <w:r>
        <w:rPr>
          <w:i w:val="0"/>
          <w:iCs w:val="0"/>
        </w:rPr>
        <w:fldChar w:fldCharType="begin"/>
      </w:r>
      <w:r>
        <w:rPr>
          <w:i w:val="0"/>
          <w:iCs w:val="0"/>
        </w:rPr>
        <w:instrText xml:space="preserve"> PAGEREF _Toc1537 \h </w:instrText>
      </w:r>
      <w:r>
        <w:rPr>
          <w:i w:val="0"/>
          <w:iCs w:val="0"/>
        </w:rPr>
        <w:fldChar w:fldCharType="separate"/>
      </w:r>
      <w:r>
        <w:rPr>
          <w:i w:val="0"/>
          <w:iCs w:val="0"/>
        </w:rPr>
        <w:t>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_Toc9984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lang w:val="en-US" w:eastAsia="zh-CN"/>
        </w:rPr>
        <w:t>7</w:t>
      </w:r>
      <w:r>
        <w:rPr>
          <w:rFonts w:hint="eastAsia" w:ascii="宋体" w:hAnsi="宋体" w:eastAsia="宋体" w:cs="宋体"/>
          <w:i w:val="0"/>
          <w:iCs w:val="0"/>
          <w:snapToGrid w:val="0"/>
          <w:szCs w:val="28"/>
          <w:highlight w:val="none"/>
        </w:rPr>
        <w:t>.  发布公告的媒介</w:t>
      </w:r>
      <w:r>
        <w:rPr>
          <w:i w:val="0"/>
          <w:iCs w:val="0"/>
        </w:rPr>
        <w:tab/>
      </w:r>
      <w:r>
        <w:rPr>
          <w:i w:val="0"/>
          <w:iCs w:val="0"/>
        </w:rPr>
        <w:fldChar w:fldCharType="begin"/>
      </w:r>
      <w:r>
        <w:rPr>
          <w:i w:val="0"/>
          <w:iCs w:val="0"/>
        </w:rPr>
        <w:instrText xml:space="preserve"> PAGEREF _Toc9984 \h </w:instrText>
      </w:r>
      <w:r>
        <w:rPr>
          <w:i w:val="0"/>
          <w:iCs w:val="0"/>
        </w:rPr>
        <w:fldChar w:fldCharType="separate"/>
      </w:r>
      <w:r>
        <w:rPr>
          <w:i w:val="0"/>
          <w:iCs w:val="0"/>
        </w:rPr>
        <w:t>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_Toc11743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lang w:val="en-US" w:eastAsia="zh-CN"/>
        </w:rPr>
        <w:t>8</w:t>
      </w:r>
      <w:r>
        <w:rPr>
          <w:rFonts w:hint="eastAsia" w:ascii="宋体" w:hAnsi="宋体" w:eastAsia="宋体" w:cs="宋体"/>
          <w:i w:val="0"/>
          <w:iCs w:val="0"/>
          <w:snapToGrid w:val="0"/>
          <w:szCs w:val="28"/>
          <w:highlight w:val="none"/>
        </w:rPr>
        <w:t>.  联系方式</w:t>
      </w:r>
      <w:r>
        <w:rPr>
          <w:i w:val="0"/>
          <w:iCs w:val="0"/>
        </w:rPr>
        <w:tab/>
      </w:r>
      <w:r>
        <w:rPr>
          <w:i w:val="0"/>
          <w:iCs w:val="0"/>
        </w:rPr>
        <w:fldChar w:fldCharType="begin"/>
      </w:r>
      <w:r>
        <w:rPr>
          <w:i w:val="0"/>
          <w:iCs w:val="0"/>
        </w:rPr>
        <w:instrText xml:space="preserve"> PAGEREF _Toc11743 \h </w:instrText>
      </w:r>
      <w:r>
        <w:rPr>
          <w:i w:val="0"/>
          <w:iCs w:val="0"/>
        </w:rPr>
        <w:fldChar w:fldCharType="separate"/>
      </w:r>
      <w:r>
        <w:rPr>
          <w:i w:val="0"/>
          <w:iCs w:val="0"/>
        </w:rPr>
        <w:t>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_Toc2655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第一章  投标邀请书（适用于邀请招标）</w:t>
      </w:r>
      <w:r>
        <w:rPr>
          <w:i w:val="0"/>
          <w:iCs w:val="0"/>
        </w:rPr>
        <w:tab/>
      </w:r>
      <w:r>
        <w:rPr>
          <w:i w:val="0"/>
          <w:iCs w:val="0"/>
        </w:rPr>
        <w:fldChar w:fldCharType="begin"/>
      </w:r>
      <w:r>
        <w:rPr>
          <w:i w:val="0"/>
          <w:iCs w:val="0"/>
        </w:rPr>
        <w:instrText xml:space="preserve"> PAGEREF _Toc2655 \h </w:instrText>
      </w:r>
      <w:r>
        <w:rPr>
          <w:i w:val="0"/>
          <w:iCs w:val="0"/>
        </w:rPr>
        <w:fldChar w:fldCharType="separate"/>
      </w:r>
      <w:r>
        <w:rPr>
          <w:i w:val="0"/>
          <w:iCs w:val="0"/>
        </w:rPr>
        <w:t>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_Toc21882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1.  招标条件</w:t>
      </w:r>
      <w:r>
        <w:rPr>
          <w:i w:val="0"/>
          <w:iCs w:val="0"/>
        </w:rPr>
        <w:tab/>
      </w:r>
      <w:r>
        <w:rPr>
          <w:i w:val="0"/>
          <w:iCs w:val="0"/>
        </w:rPr>
        <w:fldChar w:fldCharType="begin"/>
      </w:r>
      <w:r>
        <w:rPr>
          <w:i w:val="0"/>
          <w:iCs w:val="0"/>
        </w:rPr>
        <w:instrText xml:space="preserve"> PAGEREF _Toc21882 \h </w:instrText>
      </w:r>
      <w:r>
        <w:rPr>
          <w:i w:val="0"/>
          <w:iCs w:val="0"/>
        </w:rPr>
        <w:fldChar w:fldCharType="separate"/>
      </w:r>
      <w:r>
        <w:rPr>
          <w:i w:val="0"/>
          <w:iCs w:val="0"/>
        </w:rPr>
        <w:t>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_Toc30342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2.  项目概况与招标范围</w:t>
      </w:r>
      <w:r>
        <w:rPr>
          <w:i w:val="0"/>
          <w:iCs w:val="0"/>
        </w:rPr>
        <w:tab/>
      </w:r>
      <w:r>
        <w:rPr>
          <w:i w:val="0"/>
          <w:iCs w:val="0"/>
        </w:rPr>
        <w:fldChar w:fldCharType="begin"/>
      </w:r>
      <w:r>
        <w:rPr>
          <w:i w:val="0"/>
          <w:iCs w:val="0"/>
        </w:rPr>
        <w:instrText xml:space="preserve"> PAGEREF _Toc30342 \h </w:instrText>
      </w:r>
      <w:r>
        <w:rPr>
          <w:i w:val="0"/>
          <w:iCs w:val="0"/>
        </w:rPr>
        <w:fldChar w:fldCharType="separate"/>
      </w:r>
      <w:r>
        <w:rPr>
          <w:i w:val="0"/>
          <w:iCs w:val="0"/>
        </w:rPr>
        <w:t>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_Toc24504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3.  投标人资格要求</w:t>
      </w:r>
      <w:r>
        <w:rPr>
          <w:i w:val="0"/>
          <w:iCs w:val="0"/>
        </w:rPr>
        <w:tab/>
      </w:r>
      <w:r>
        <w:rPr>
          <w:i w:val="0"/>
          <w:iCs w:val="0"/>
        </w:rPr>
        <w:fldChar w:fldCharType="begin"/>
      </w:r>
      <w:r>
        <w:rPr>
          <w:i w:val="0"/>
          <w:iCs w:val="0"/>
        </w:rPr>
        <w:instrText xml:space="preserve"> PAGEREF _Toc24504 \h </w:instrText>
      </w:r>
      <w:r>
        <w:rPr>
          <w:i w:val="0"/>
          <w:iCs w:val="0"/>
        </w:rPr>
        <w:fldChar w:fldCharType="separate"/>
      </w:r>
      <w:r>
        <w:rPr>
          <w:i w:val="0"/>
          <w:iCs w:val="0"/>
        </w:rPr>
        <w:t>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_Toc1233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rPr>
        <w:t>4.  技术成果经济补偿</w:t>
      </w:r>
      <w:r>
        <w:rPr>
          <w:i w:val="0"/>
          <w:iCs w:val="0"/>
        </w:rPr>
        <w:tab/>
      </w:r>
      <w:r>
        <w:rPr>
          <w:i w:val="0"/>
          <w:iCs w:val="0"/>
        </w:rPr>
        <w:fldChar w:fldCharType="begin"/>
      </w:r>
      <w:r>
        <w:rPr>
          <w:i w:val="0"/>
          <w:iCs w:val="0"/>
        </w:rPr>
        <w:instrText xml:space="preserve"> PAGEREF _Toc1233 \h </w:instrText>
      </w:r>
      <w:r>
        <w:rPr>
          <w:i w:val="0"/>
          <w:iCs w:val="0"/>
        </w:rPr>
        <w:fldChar w:fldCharType="separate"/>
      </w:r>
      <w:r>
        <w:rPr>
          <w:i w:val="0"/>
          <w:iCs w:val="0"/>
        </w:rPr>
        <w:t>10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_Toc22055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lang w:val="en-US" w:eastAsia="zh-CN"/>
        </w:rPr>
        <w:t>5</w:t>
      </w:r>
      <w:r>
        <w:rPr>
          <w:rFonts w:hint="eastAsia" w:ascii="宋体" w:hAnsi="宋体" w:eastAsia="宋体" w:cs="宋体"/>
          <w:i w:val="0"/>
          <w:iCs w:val="0"/>
          <w:snapToGrid w:val="0"/>
          <w:szCs w:val="28"/>
          <w:highlight w:val="none"/>
        </w:rPr>
        <w:t>.  招标文件的获取</w:t>
      </w:r>
      <w:r>
        <w:rPr>
          <w:i w:val="0"/>
          <w:iCs w:val="0"/>
        </w:rPr>
        <w:tab/>
      </w:r>
      <w:r>
        <w:rPr>
          <w:i w:val="0"/>
          <w:iCs w:val="0"/>
        </w:rPr>
        <w:fldChar w:fldCharType="begin"/>
      </w:r>
      <w:r>
        <w:rPr>
          <w:i w:val="0"/>
          <w:iCs w:val="0"/>
        </w:rPr>
        <w:instrText xml:space="preserve"> PAGEREF _Toc22055 \h </w:instrText>
      </w:r>
      <w:r>
        <w:rPr>
          <w:i w:val="0"/>
          <w:iCs w:val="0"/>
        </w:rPr>
        <w:fldChar w:fldCharType="separate"/>
      </w:r>
      <w:r>
        <w:rPr>
          <w:i w:val="0"/>
          <w:iCs w:val="0"/>
        </w:rPr>
        <w:t>10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_Toc21761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lang w:val="en-US" w:eastAsia="zh-CN"/>
        </w:rPr>
        <w:t>6</w:t>
      </w:r>
      <w:r>
        <w:rPr>
          <w:rFonts w:hint="eastAsia" w:ascii="宋体" w:hAnsi="宋体" w:eastAsia="宋体" w:cs="宋体"/>
          <w:i w:val="0"/>
          <w:iCs w:val="0"/>
          <w:snapToGrid w:val="0"/>
          <w:szCs w:val="28"/>
          <w:highlight w:val="none"/>
        </w:rPr>
        <w:t>.  投标文件的递交</w:t>
      </w:r>
      <w:r>
        <w:rPr>
          <w:i w:val="0"/>
          <w:iCs w:val="0"/>
        </w:rPr>
        <w:tab/>
      </w:r>
      <w:r>
        <w:rPr>
          <w:i w:val="0"/>
          <w:iCs w:val="0"/>
        </w:rPr>
        <w:fldChar w:fldCharType="begin"/>
      </w:r>
      <w:r>
        <w:rPr>
          <w:i w:val="0"/>
          <w:iCs w:val="0"/>
        </w:rPr>
        <w:instrText xml:space="preserve"> PAGEREF _Toc21761 \h </w:instrText>
      </w:r>
      <w:r>
        <w:rPr>
          <w:i w:val="0"/>
          <w:iCs w:val="0"/>
        </w:rPr>
        <w:fldChar w:fldCharType="separate"/>
      </w:r>
      <w:r>
        <w:rPr>
          <w:i w:val="0"/>
          <w:iCs w:val="0"/>
        </w:rPr>
        <w:t>10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_Toc17649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lang w:val="en-US" w:eastAsia="zh-CN"/>
        </w:rPr>
        <w:t>7</w:t>
      </w:r>
      <w:r>
        <w:rPr>
          <w:rFonts w:hint="eastAsia" w:ascii="宋体" w:hAnsi="宋体" w:eastAsia="宋体" w:cs="宋体"/>
          <w:i w:val="0"/>
          <w:iCs w:val="0"/>
          <w:snapToGrid w:val="0"/>
          <w:szCs w:val="28"/>
          <w:highlight w:val="none"/>
        </w:rPr>
        <w:t>.  确认</w:t>
      </w:r>
      <w:r>
        <w:rPr>
          <w:i w:val="0"/>
          <w:iCs w:val="0"/>
        </w:rPr>
        <w:tab/>
      </w:r>
      <w:r>
        <w:rPr>
          <w:i w:val="0"/>
          <w:iCs w:val="0"/>
        </w:rPr>
        <w:fldChar w:fldCharType="begin"/>
      </w:r>
      <w:r>
        <w:rPr>
          <w:i w:val="0"/>
          <w:iCs w:val="0"/>
        </w:rPr>
        <w:instrText xml:space="preserve"> PAGEREF _Toc17649 \h </w:instrText>
      </w:r>
      <w:r>
        <w:rPr>
          <w:i w:val="0"/>
          <w:iCs w:val="0"/>
        </w:rPr>
        <w:fldChar w:fldCharType="separate"/>
      </w:r>
      <w:r>
        <w:rPr>
          <w:i w:val="0"/>
          <w:iCs w:val="0"/>
        </w:rPr>
        <w:t>10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_Toc13452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8"/>
          <w:highlight w:val="none"/>
          <w:lang w:val="en-US" w:eastAsia="zh-CN"/>
        </w:rPr>
        <w:t>8</w:t>
      </w:r>
      <w:r>
        <w:rPr>
          <w:rFonts w:hint="eastAsia" w:ascii="宋体" w:hAnsi="宋体" w:eastAsia="宋体" w:cs="宋体"/>
          <w:i w:val="0"/>
          <w:iCs w:val="0"/>
          <w:snapToGrid w:val="0"/>
          <w:szCs w:val="28"/>
          <w:highlight w:val="none"/>
        </w:rPr>
        <w:t>.  联系方式</w:t>
      </w:r>
      <w:r>
        <w:rPr>
          <w:i w:val="0"/>
          <w:iCs w:val="0"/>
        </w:rPr>
        <w:tab/>
      </w:r>
      <w:r>
        <w:rPr>
          <w:i w:val="0"/>
          <w:iCs w:val="0"/>
        </w:rPr>
        <w:fldChar w:fldCharType="begin"/>
      </w:r>
      <w:r>
        <w:rPr>
          <w:i w:val="0"/>
          <w:iCs w:val="0"/>
        </w:rPr>
        <w:instrText xml:space="preserve"> PAGEREF _Toc13452 \h </w:instrText>
      </w:r>
      <w:r>
        <w:rPr>
          <w:i w:val="0"/>
          <w:iCs w:val="0"/>
        </w:rPr>
        <w:fldChar w:fldCharType="separate"/>
      </w:r>
      <w:r>
        <w:rPr>
          <w:i w:val="0"/>
          <w:iCs w:val="0"/>
        </w:rPr>
        <w:t>10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_Toc4329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第二章  投标人须知</w:t>
      </w:r>
      <w:r>
        <w:rPr>
          <w:i w:val="0"/>
          <w:iCs w:val="0"/>
        </w:rPr>
        <w:tab/>
      </w:r>
      <w:r>
        <w:rPr>
          <w:i w:val="0"/>
          <w:iCs w:val="0"/>
        </w:rPr>
        <w:fldChar w:fldCharType="begin"/>
      </w:r>
      <w:r>
        <w:rPr>
          <w:i w:val="0"/>
          <w:iCs w:val="0"/>
        </w:rPr>
        <w:instrText xml:space="preserve"> PAGEREF _Toc4329 \h </w:instrText>
      </w:r>
      <w:r>
        <w:rPr>
          <w:i w:val="0"/>
          <w:iCs w:val="0"/>
        </w:rPr>
        <w:fldChar w:fldCharType="separate"/>
      </w:r>
      <w:r>
        <w:rPr>
          <w:i w:val="0"/>
          <w:iCs w:val="0"/>
        </w:rPr>
        <w:t>12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_Toc25917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highlight w:val="none"/>
        </w:rPr>
        <w:t>投标人须知前附表</w:t>
      </w:r>
      <w:r>
        <w:rPr>
          <w:i w:val="0"/>
          <w:iCs w:val="0"/>
        </w:rPr>
        <w:tab/>
      </w:r>
      <w:r>
        <w:rPr>
          <w:i w:val="0"/>
          <w:iCs w:val="0"/>
        </w:rPr>
        <w:fldChar w:fldCharType="begin"/>
      </w:r>
      <w:r>
        <w:rPr>
          <w:i w:val="0"/>
          <w:iCs w:val="0"/>
        </w:rPr>
        <w:instrText xml:space="preserve"> PAGEREF _Toc25917 \h </w:instrText>
      </w:r>
      <w:r>
        <w:rPr>
          <w:i w:val="0"/>
          <w:iCs w:val="0"/>
        </w:rPr>
        <w:fldChar w:fldCharType="separate"/>
      </w:r>
      <w:r>
        <w:rPr>
          <w:i w:val="0"/>
          <w:iCs w:val="0"/>
        </w:rPr>
        <w:t>12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_Toc17728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1.  总则</w:t>
      </w:r>
      <w:r>
        <w:rPr>
          <w:i w:val="0"/>
          <w:iCs w:val="0"/>
        </w:rPr>
        <w:tab/>
      </w:r>
      <w:r>
        <w:rPr>
          <w:i w:val="0"/>
          <w:iCs w:val="0"/>
        </w:rPr>
        <w:fldChar w:fldCharType="begin"/>
      </w:r>
      <w:r>
        <w:rPr>
          <w:i w:val="0"/>
          <w:iCs w:val="0"/>
        </w:rPr>
        <w:instrText xml:space="preserve"> PAGEREF _Toc17728 \h </w:instrText>
      </w:r>
      <w:r>
        <w:rPr>
          <w:i w:val="0"/>
          <w:iCs w:val="0"/>
        </w:rPr>
        <w:fldChar w:fldCharType="separate"/>
      </w:r>
      <w:r>
        <w:rPr>
          <w:i w:val="0"/>
          <w:iCs w:val="0"/>
        </w:rPr>
        <w:t>42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_Toc16449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1.1  项目概况</w:t>
      </w:r>
      <w:r>
        <w:rPr>
          <w:i w:val="0"/>
          <w:iCs w:val="0"/>
        </w:rPr>
        <w:tab/>
      </w:r>
      <w:r>
        <w:rPr>
          <w:i w:val="0"/>
          <w:iCs w:val="0"/>
        </w:rPr>
        <w:fldChar w:fldCharType="begin"/>
      </w:r>
      <w:r>
        <w:rPr>
          <w:i w:val="0"/>
          <w:iCs w:val="0"/>
        </w:rPr>
        <w:instrText xml:space="preserve"> PAGEREF _Toc16449 \h </w:instrText>
      </w:r>
      <w:r>
        <w:rPr>
          <w:i w:val="0"/>
          <w:iCs w:val="0"/>
        </w:rPr>
        <w:fldChar w:fldCharType="separate"/>
      </w:r>
      <w:r>
        <w:rPr>
          <w:i w:val="0"/>
          <w:iCs w:val="0"/>
        </w:rPr>
        <w:t>42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_Toc10447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1.2  招标项目的资金来源和落实情况</w:t>
      </w:r>
      <w:r>
        <w:rPr>
          <w:i w:val="0"/>
          <w:iCs w:val="0"/>
        </w:rPr>
        <w:tab/>
      </w:r>
      <w:r>
        <w:rPr>
          <w:i w:val="0"/>
          <w:iCs w:val="0"/>
        </w:rPr>
        <w:fldChar w:fldCharType="begin"/>
      </w:r>
      <w:r>
        <w:rPr>
          <w:i w:val="0"/>
          <w:iCs w:val="0"/>
        </w:rPr>
        <w:instrText xml:space="preserve"> PAGEREF _Toc10447 \h </w:instrText>
      </w:r>
      <w:r>
        <w:rPr>
          <w:i w:val="0"/>
          <w:iCs w:val="0"/>
        </w:rPr>
        <w:fldChar w:fldCharType="separate"/>
      </w:r>
      <w:r>
        <w:rPr>
          <w:i w:val="0"/>
          <w:iCs w:val="0"/>
        </w:rPr>
        <w:t>42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_Toc8806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1.3  招标范围、勘察设计服务期限和质量标准</w:t>
      </w:r>
      <w:r>
        <w:rPr>
          <w:i w:val="0"/>
          <w:iCs w:val="0"/>
        </w:rPr>
        <w:tab/>
      </w:r>
      <w:r>
        <w:rPr>
          <w:i w:val="0"/>
          <w:iCs w:val="0"/>
        </w:rPr>
        <w:fldChar w:fldCharType="begin"/>
      </w:r>
      <w:r>
        <w:rPr>
          <w:i w:val="0"/>
          <w:iCs w:val="0"/>
        </w:rPr>
        <w:instrText xml:space="preserve"> PAGEREF _Toc8806 \h </w:instrText>
      </w:r>
      <w:r>
        <w:rPr>
          <w:i w:val="0"/>
          <w:iCs w:val="0"/>
        </w:rPr>
        <w:fldChar w:fldCharType="separate"/>
      </w:r>
      <w:r>
        <w:rPr>
          <w:i w:val="0"/>
          <w:iCs w:val="0"/>
        </w:rPr>
        <w:t>42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_Toc7178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1.4A  投标人资格要求（适用于已进行资格预审的）</w:t>
      </w:r>
      <w:r>
        <w:rPr>
          <w:i w:val="0"/>
          <w:iCs w:val="0"/>
        </w:rPr>
        <w:tab/>
      </w:r>
      <w:r>
        <w:rPr>
          <w:i w:val="0"/>
          <w:iCs w:val="0"/>
        </w:rPr>
        <w:fldChar w:fldCharType="begin"/>
      </w:r>
      <w:r>
        <w:rPr>
          <w:i w:val="0"/>
          <w:iCs w:val="0"/>
        </w:rPr>
        <w:instrText xml:space="preserve"> PAGEREF _Toc7178 \h </w:instrText>
      </w:r>
      <w:r>
        <w:rPr>
          <w:i w:val="0"/>
          <w:iCs w:val="0"/>
        </w:rPr>
        <w:fldChar w:fldCharType="separate"/>
      </w:r>
      <w:r>
        <w:rPr>
          <w:i w:val="0"/>
          <w:iCs w:val="0"/>
        </w:rPr>
        <w:t>42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_Toc15186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1.4B  投标人资格要求（适用于未进行资格预审的）</w:t>
      </w:r>
      <w:r>
        <w:rPr>
          <w:i w:val="0"/>
          <w:iCs w:val="0"/>
        </w:rPr>
        <w:tab/>
      </w:r>
      <w:r>
        <w:rPr>
          <w:i w:val="0"/>
          <w:iCs w:val="0"/>
        </w:rPr>
        <w:fldChar w:fldCharType="begin"/>
      </w:r>
      <w:r>
        <w:rPr>
          <w:i w:val="0"/>
          <w:iCs w:val="0"/>
        </w:rPr>
        <w:instrText xml:space="preserve"> PAGEREF _Toc15186 \h </w:instrText>
      </w:r>
      <w:r>
        <w:rPr>
          <w:i w:val="0"/>
          <w:iCs w:val="0"/>
        </w:rPr>
        <w:fldChar w:fldCharType="separate"/>
      </w:r>
      <w:r>
        <w:rPr>
          <w:i w:val="0"/>
          <w:iCs w:val="0"/>
        </w:rPr>
        <w:t>42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_Toc14989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1.5  费用承担</w:t>
      </w:r>
      <w:r>
        <w:rPr>
          <w:i w:val="0"/>
          <w:iCs w:val="0"/>
        </w:rPr>
        <w:tab/>
      </w:r>
      <w:r>
        <w:rPr>
          <w:i w:val="0"/>
          <w:iCs w:val="0"/>
        </w:rPr>
        <w:fldChar w:fldCharType="begin"/>
      </w:r>
      <w:r>
        <w:rPr>
          <w:i w:val="0"/>
          <w:iCs w:val="0"/>
        </w:rPr>
        <w:instrText xml:space="preserve"> PAGEREF _Toc14989 \h </w:instrText>
      </w:r>
      <w:r>
        <w:rPr>
          <w:i w:val="0"/>
          <w:iCs w:val="0"/>
        </w:rPr>
        <w:fldChar w:fldCharType="separate"/>
      </w:r>
      <w:r>
        <w:rPr>
          <w:i w:val="0"/>
          <w:iCs w:val="0"/>
        </w:rPr>
        <w:t>43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_Toc24727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1.6  保密</w:t>
      </w:r>
      <w:r>
        <w:rPr>
          <w:i w:val="0"/>
          <w:iCs w:val="0"/>
        </w:rPr>
        <w:tab/>
      </w:r>
      <w:r>
        <w:rPr>
          <w:i w:val="0"/>
          <w:iCs w:val="0"/>
        </w:rPr>
        <w:fldChar w:fldCharType="begin"/>
      </w:r>
      <w:r>
        <w:rPr>
          <w:i w:val="0"/>
          <w:iCs w:val="0"/>
        </w:rPr>
        <w:instrText xml:space="preserve"> PAGEREF _Toc24727 \h </w:instrText>
      </w:r>
      <w:r>
        <w:rPr>
          <w:i w:val="0"/>
          <w:iCs w:val="0"/>
        </w:rPr>
        <w:fldChar w:fldCharType="separate"/>
      </w:r>
      <w:r>
        <w:rPr>
          <w:i w:val="0"/>
          <w:iCs w:val="0"/>
        </w:rPr>
        <w:t>43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_Toc9018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1.7  语言文字</w:t>
      </w:r>
      <w:r>
        <w:rPr>
          <w:i w:val="0"/>
          <w:iCs w:val="0"/>
        </w:rPr>
        <w:tab/>
      </w:r>
      <w:r>
        <w:rPr>
          <w:i w:val="0"/>
          <w:iCs w:val="0"/>
        </w:rPr>
        <w:fldChar w:fldCharType="begin"/>
      </w:r>
      <w:r>
        <w:rPr>
          <w:i w:val="0"/>
          <w:iCs w:val="0"/>
        </w:rPr>
        <w:instrText xml:space="preserve"> PAGEREF _Toc9018 \h </w:instrText>
      </w:r>
      <w:r>
        <w:rPr>
          <w:i w:val="0"/>
          <w:iCs w:val="0"/>
        </w:rPr>
        <w:fldChar w:fldCharType="separate"/>
      </w:r>
      <w:r>
        <w:rPr>
          <w:i w:val="0"/>
          <w:iCs w:val="0"/>
        </w:rPr>
        <w:t>43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_Toc1646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1.8  计量单位</w:t>
      </w:r>
      <w:r>
        <w:rPr>
          <w:i w:val="0"/>
          <w:iCs w:val="0"/>
        </w:rPr>
        <w:tab/>
      </w:r>
      <w:r>
        <w:rPr>
          <w:i w:val="0"/>
          <w:iCs w:val="0"/>
        </w:rPr>
        <w:fldChar w:fldCharType="begin"/>
      </w:r>
      <w:r>
        <w:rPr>
          <w:i w:val="0"/>
          <w:iCs w:val="0"/>
        </w:rPr>
        <w:instrText xml:space="preserve"> PAGEREF _Toc1646 \h </w:instrText>
      </w:r>
      <w:r>
        <w:rPr>
          <w:i w:val="0"/>
          <w:iCs w:val="0"/>
        </w:rPr>
        <w:fldChar w:fldCharType="separate"/>
      </w:r>
      <w:r>
        <w:rPr>
          <w:i w:val="0"/>
          <w:iCs w:val="0"/>
        </w:rPr>
        <w:t>43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_Toc17007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1.9  踏勘现场</w:t>
      </w:r>
      <w:r>
        <w:rPr>
          <w:i w:val="0"/>
          <w:iCs w:val="0"/>
        </w:rPr>
        <w:tab/>
      </w:r>
      <w:r>
        <w:rPr>
          <w:i w:val="0"/>
          <w:iCs w:val="0"/>
        </w:rPr>
        <w:fldChar w:fldCharType="begin"/>
      </w:r>
      <w:r>
        <w:rPr>
          <w:i w:val="0"/>
          <w:iCs w:val="0"/>
        </w:rPr>
        <w:instrText xml:space="preserve"> PAGEREF _Toc17007 \h </w:instrText>
      </w:r>
      <w:r>
        <w:rPr>
          <w:i w:val="0"/>
          <w:iCs w:val="0"/>
        </w:rPr>
        <w:fldChar w:fldCharType="separate"/>
      </w:r>
      <w:r>
        <w:rPr>
          <w:i w:val="0"/>
          <w:iCs w:val="0"/>
        </w:rPr>
        <w:t>43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_Toc11203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1.10  投标预备会</w:t>
      </w:r>
      <w:r>
        <w:rPr>
          <w:i w:val="0"/>
          <w:iCs w:val="0"/>
        </w:rPr>
        <w:tab/>
      </w:r>
      <w:r>
        <w:rPr>
          <w:i w:val="0"/>
          <w:iCs w:val="0"/>
        </w:rPr>
        <w:fldChar w:fldCharType="begin"/>
      </w:r>
      <w:r>
        <w:rPr>
          <w:i w:val="0"/>
          <w:iCs w:val="0"/>
        </w:rPr>
        <w:instrText xml:space="preserve"> PAGEREF _Toc11203 \h </w:instrText>
      </w:r>
      <w:r>
        <w:rPr>
          <w:i w:val="0"/>
          <w:iCs w:val="0"/>
        </w:rPr>
        <w:fldChar w:fldCharType="separate"/>
      </w:r>
      <w:r>
        <w:rPr>
          <w:i w:val="0"/>
          <w:iCs w:val="0"/>
        </w:rPr>
        <w:t>44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_Toc27954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1.11  分包</w:t>
      </w:r>
      <w:r>
        <w:rPr>
          <w:i w:val="0"/>
          <w:iCs w:val="0"/>
        </w:rPr>
        <w:tab/>
      </w:r>
      <w:r>
        <w:rPr>
          <w:i w:val="0"/>
          <w:iCs w:val="0"/>
        </w:rPr>
        <w:fldChar w:fldCharType="begin"/>
      </w:r>
      <w:r>
        <w:rPr>
          <w:i w:val="0"/>
          <w:iCs w:val="0"/>
        </w:rPr>
        <w:instrText xml:space="preserve"> PAGEREF _Toc27954 \h </w:instrText>
      </w:r>
      <w:r>
        <w:rPr>
          <w:i w:val="0"/>
          <w:iCs w:val="0"/>
        </w:rPr>
        <w:fldChar w:fldCharType="separate"/>
      </w:r>
      <w:r>
        <w:rPr>
          <w:i w:val="0"/>
          <w:iCs w:val="0"/>
        </w:rPr>
        <w:t>44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_Toc28751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napToGrid w:val="0"/>
          <w:highlight w:val="none"/>
        </w:rPr>
        <w:t>1.12响应和偏离</w:t>
      </w:r>
      <w:r>
        <w:rPr>
          <w:i w:val="0"/>
          <w:iCs w:val="0"/>
        </w:rPr>
        <w:tab/>
      </w:r>
      <w:r>
        <w:rPr>
          <w:i w:val="0"/>
          <w:iCs w:val="0"/>
        </w:rPr>
        <w:fldChar w:fldCharType="begin"/>
      </w:r>
      <w:r>
        <w:rPr>
          <w:i w:val="0"/>
          <w:iCs w:val="0"/>
        </w:rPr>
        <w:instrText xml:space="preserve"> PAGEREF _Toc28751 \h </w:instrText>
      </w:r>
      <w:r>
        <w:rPr>
          <w:i w:val="0"/>
          <w:iCs w:val="0"/>
        </w:rPr>
        <w:fldChar w:fldCharType="separate"/>
      </w:r>
      <w:r>
        <w:rPr>
          <w:i w:val="0"/>
          <w:iCs w:val="0"/>
        </w:rPr>
        <w:t>44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_Toc4518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2.  招标文件</w:t>
      </w:r>
      <w:r>
        <w:rPr>
          <w:i w:val="0"/>
          <w:iCs w:val="0"/>
        </w:rPr>
        <w:tab/>
      </w:r>
      <w:r>
        <w:rPr>
          <w:i w:val="0"/>
          <w:iCs w:val="0"/>
        </w:rPr>
        <w:fldChar w:fldCharType="begin"/>
      </w:r>
      <w:r>
        <w:rPr>
          <w:i w:val="0"/>
          <w:iCs w:val="0"/>
        </w:rPr>
        <w:instrText xml:space="preserve"> PAGEREF _Toc4518 \h </w:instrText>
      </w:r>
      <w:r>
        <w:rPr>
          <w:i w:val="0"/>
          <w:iCs w:val="0"/>
        </w:rPr>
        <w:fldChar w:fldCharType="separate"/>
      </w:r>
      <w:r>
        <w:rPr>
          <w:i w:val="0"/>
          <w:iCs w:val="0"/>
        </w:rPr>
        <w:t>44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_Toc27337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2.1  招标文件的组成</w:t>
      </w:r>
      <w:r>
        <w:rPr>
          <w:i w:val="0"/>
          <w:iCs w:val="0"/>
        </w:rPr>
        <w:tab/>
      </w:r>
      <w:r>
        <w:rPr>
          <w:i w:val="0"/>
          <w:iCs w:val="0"/>
        </w:rPr>
        <w:fldChar w:fldCharType="begin"/>
      </w:r>
      <w:r>
        <w:rPr>
          <w:i w:val="0"/>
          <w:iCs w:val="0"/>
        </w:rPr>
        <w:instrText xml:space="preserve"> PAGEREF _Toc27337 \h </w:instrText>
      </w:r>
      <w:r>
        <w:rPr>
          <w:i w:val="0"/>
          <w:iCs w:val="0"/>
        </w:rPr>
        <w:fldChar w:fldCharType="separate"/>
      </w:r>
      <w:r>
        <w:rPr>
          <w:i w:val="0"/>
          <w:iCs w:val="0"/>
        </w:rPr>
        <w:t>44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_Toc12380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2.2  招标文件的澄清</w:t>
      </w:r>
      <w:r>
        <w:rPr>
          <w:i w:val="0"/>
          <w:iCs w:val="0"/>
        </w:rPr>
        <w:tab/>
      </w:r>
      <w:r>
        <w:rPr>
          <w:i w:val="0"/>
          <w:iCs w:val="0"/>
        </w:rPr>
        <w:fldChar w:fldCharType="begin"/>
      </w:r>
      <w:r>
        <w:rPr>
          <w:i w:val="0"/>
          <w:iCs w:val="0"/>
        </w:rPr>
        <w:instrText xml:space="preserve"> PAGEREF _Toc12380 \h </w:instrText>
      </w:r>
      <w:r>
        <w:rPr>
          <w:i w:val="0"/>
          <w:iCs w:val="0"/>
        </w:rPr>
        <w:fldChar w:fldCharType="separate"/>
      </w:r>
      <w:r>
        <w:rPr>
          <w:i w:val="0"/>
          <w:iCs w:val="0"/>
        </w:rPr>
        <w:t>45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_Toc4964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2.3  招标文件的修改</w:t>
      </w:r>
      <w:r>
        <w:rPr>
          <w:i w:val="0"/>
          <w:iCs w:val="0"/>
        </w:rPr>
        <w:tab/>
      </w:r>
      <w:r>
        <w:rPr>
          <w:i w:val="0"/>
          <w:iCs w:val="0"/>
        </w:rPr>
        <w:fldChar w:fldCharType="begin"/>
      </w:r>
      <w:r>
        <w:rPr>
          <w:i w:val="0"/>
          <w:iCs w:val="0"/>
        </w:rPr>
        <w:instrText xml:space="preserve"> PAGEREF _Toc4964 \h </w:instrText>
      </w:r>
      <w:r>
        <w:rPr>
          <w:i w:val="0"/>
          <w:iCs w:val="0"/>
        </w:rPr>
        <w:fldChar w:fldCharType="separate"/>
      </w:r>
      <w:r>
        <w:rPr>
          <w:i w:val="0"/>
          <w:iCs w:val="0"/>
        </w:rPr>
        <w:t>45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_Toc6900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2.4 招标文件的异议</w:t>
      </w:r>
      <w:r>
        <w:rPr>
          <w:i w:val="0"/>
          <w:iCs w:val="0"/>
        </w:rPr>
        <w:tab/>
      </w:r>
      <w:r>
        <w:rPr>
          <w:i w:val="0"/>
          <w:iCs w:val="0"/>
        </w:rPr>
        <w:fldChar w:fldCharType="begin"/>
      </w:r>
      <w:r>
        <w:rPr>
          <w:i w:val="0"/>
          <w:iCs w:val="0"/>
        </w:rPr>
        <w:instrText xml:space="preserve"> PAGEREF _Toc6900 \h </w:instrText>
      </w:r>
      <w:r>
        <w:rPr>
          <w:i w:val="0"/>
          <w:iCs w:val="0"/>
        </w:rPr>
        <w:fldChar w:fldCharType="separate"/>
      </w:r>
      <w:r>
        <w:rPr>
          <w:i w:val="0"/>
          <w:iCs w:val="0"/>
        </w:rPr>
        <w:t>45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_Toc20090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3.  投标文件</w:t>
      </w:r>
      <w:r>
        <w:rPr>
          <w:i w:val="0"/>
          <w:iCs w:val="0"/>
        </w:rPr>
        <w:tab/>
      </w:r>
      <w:r>
        <w:rPr>
          <w:i w:val="0"/>
          <w:iCs w:val="0"/>
        </w:rPr>
        <w:fldChar w:fldCharType="begin"/>
      </w:r>
      <w:r>
        <w:rPr>
          <w:i w:val="0"/>
          <w:iCs w:val="0"/>
        </w:rPr>
        <w:instrText xml:space="preserve"> PAGEREF _Toc20090 \h </w:instrText>
      </w:r>
      <w:r>
        <w:rPr>
          <w:i w:val="0"/>
          <w:iCs w:val="0"/>
        </w:rPr>
        <w:fldChar w:fldCharType="separate"/>
      </w:r>
      <w:r>
        <w:rPr>
          <w:i w:val="0"/>
          <w:iCs w:val="0"/>
        </w:rPr>
        <w:t>45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_Toc188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3.1  投标文件的组成</w:t>
      </w:r>
      <w:r>
        <w:rPr>
          <w:i w:val="0"/>
          <w:iCs w:val="0"/>
        </w:rPr>
        <w:tab/>
      </w:r>
      <w:r>
        <w:rPr>
          <w:i w:val="0"/>
          <w:iCs w:val="0"/>
        </w:rPr>
        <w:fldChar w:fldCharType="begin"/>
      </w:r>
      <w:r>
        <w:rPr>
          <w:i w:val="0"/>
          <w:iCs w:val="0"/>
        </w:rPr>
        <w:instrText xml:space="preserve"> PAGEREF _Toc188 \h </w:instrText>
      </w:r>
      <w:r>
        <w:rPr>
          <w:i w:val="0"/>
          <w:iCs w:val="0"/>
        </w:rPr>
        <w:fldChar w:fldCharType="separate"/>
      </w:r>
      <w:r>
        <w:rPr>
          <w:i w:val="0"/>
          <w:iCs w:val="0"/>
        </w:rPr>
        <w:t>45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3.2  投标报价</w:t>
      </w:r>
      <w:r>
        <w:rPr>
          <w:i w:val="0"/>
          <w:iCs w:val="0"/>
        </w:rPr>
        <w:tab/>
      </w:r>
      <w:r>
        <w:rPr>
          <w:i w:val="0"/>
          <w:iCs w:val="0"/>
        </w:rPr>
        <w:fldChar w:fldCharType="begin"/>
      </w:r>
      <w:r>
        <w:rPr>
          <w:i w:val="0"/>
          <w:iCs w:val="0"/>
        </w:rPr>
        <w:instrText xml:space="preserve"> PAGEREF _Toc302 \h </w:instrText>
      </w:r>
      <w:r>
        <w:rPr>
          <w:i w:val="0"/>
          <w:iCs w:val="0"/>
        </w:rPr>
        <w:fldChar w:fldCharType="separate"/>
      </w:r>
      <w:r>
        <w:rPr>
          <w:i w:val="0"/>
          <w:iCs w:val="0"/>
        </w:rPr>
        <w:t>46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_Toc26720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3.3  投标有效期</w:t>
      </w:r>
      <w:r>
        <w:rPr>
          <w:i w:val="0"/>
          <w:iCs w:val="0"/>
        </w:rPr>
        <w:tab/>
      </w:r>
      <w:r>
        <w:rPr>
          <w:i w:val="0"/>
          <w:iCs w:val="0"/>
        </w:rPr>
        <w:fldChar w:fldCharType="begin"/>
      </w:r>
      <w:r>
        <w:rPr>
          <w:i w:val="0"/>
          <w:iCs w:val="0"/>
        </w:rPr>
        <w:instrText xml:space="preserve"> PAGEREF _Toc26720 \h </w:instrText>
      </w:r>
      <w:r>
        <w:rPr>
          <w:i w:val="0"/>
          <w:iCs w:val="0"/>
        </w:rPr>
        <w:fldChar w:fldCharType="separate"/>
      </w:r>
      <w:r>
        <w:rPr>
          <w:i w:val="0"/>
          <w:iCs w:val="0"/>
        </w:rPr>
        <w:t>46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_Toc27806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3.4  投标保证金</w:t>
      </w:r>
      <w:r>
        <w:rPr>
          <w:i w:val="0"/>
          <w:iCs w:val="0"/>
        </w:rPr>
        <w:tab/>
      </w:r>
      <w:r>
        <w:rPr>
          <w:i w:val="0"/>
          <w:iCs w:val="0"/>
        </w:rPr>
        <w:fldChar w:fldCharType="begin"/>
      </w:r>
      <w:r>
        <w:rPr>
          <w:i w:val="0"/>
          <w:iCs w:val="0"/>
        </w:rPr>
        <w:instrText xml:space="preserve"> PAGEREF _Toc27806 \h </w:instrText>
      </w:r>
      <w:r>
        <w:rPr>
          <w:i w:val="0"/>
          <w:iCs w:val="0"/>
        </w:rPr>
        <w:fldChar w:fldCharType="separate"/>
      </w:r>
      <w:r>
        <w:rPr>
          <w:i w:val="0"/>
          <w:iCs w:val="0"/>
        </w:rPr>
        <w:t>46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_Toc19379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3.5A  资格审查资料</w:t>
      </w:r>
      <w:r>
        <w:rPr>
          <w:i w:val="0"/>
          <w:iCs w:val="0"/>
        </w:rPr>
        <w:tab/>
      </w:r>
      <w:r>
        <w:rPr>
          <w:i w:val="0"/>
          <w:iCs w:val="0"/>
        </w:rPr>
        <w:fldChar w:fldCharType="begin"/>
      </w:r>
      <w:r>
        <w:rPr>
          <w:i w:val="0"/>
          <w:iCs w:val="0"/>
        </w:rPr>
        <w:instrText xml:space="preserve"> PAGEREF _Toc19379 \h </w:instrText>
      </w:r>
      <w:r>
        <w:rPr>
          <w:i w:val="0"/>
          <w:iCs w:val="0"/>
        </w:rPr>
        <w:fldChar w:fldCharType="separate"/>
      </w:r>
      <w:r>
        <w:rPr>
          <w:i w:val="0"/>
          <w:iCs w:val="0"/>
        </w:rPr>
        <w:t>47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_Toc26772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3.5B  资格审查资料</w:t>
      </w:r>
      <w:r>
        <w:rPr>
          <w:i w:val="0"/>
          <w:iCs w:val="0"/>
        </w:rPr>
        <w:tab/>
      </w:r>
      <w:r>
        <w:rPr>
          <w:i w:val="0"/>
          <w:iCs w:val="0"/>
        </w:rPr>
        <w:fldChar w:fldCharType="begin"/>
      </w:r>
      <w:r>
        <w:rPr>
          <w:i w:val="0"/>
          <w:iCs w:val="0"/>
        </w:rPr>
        <w:instrText xml:space="preserve"> PAGEREF _Toc26772 \h </w:instrText>
      </w:r>
      <w:r>
        <w:rPr>
          <w:i w:val="0"/>
          <w:iCs w:val="0"/>
        </w:rPr>
        <w:fldChar w:fldCharType="separate"/>
      </w:r>
      <w:r>
        <w:rPr>
          <w:i w:val="0"/>
          <w:iCs w:val="0"/>
        </w:rPr>
        <w:t>47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_Toc21933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3.6  备选投标方案</w:t>
      </w:r>
      <w:r>
        <w:rPr>
          <w:i w:val="0"/>
          <w:iCs w:val="0"/>
        </w:rPr>
        <w:tab/>
      </w:r>
      <w:r>
        <w:rPr>
          <w:i w:val="0"/>
          <w:iCs w:val="0"/>
        </w:rPr>
        <w:fldChar w:fldCharType="begin"/>
      </w:r>
      <w:r>
        <w:rPr>
          <w:i w:val="0"/>
          <w:iCs w:val="0"/>
        </w:rPr>
        <w:instrText xml:space="preserve"> PAGEREF _Toc21933 \h </w:instrText>
      </w:r>
      <w:r>
        <w:rPr>
          <w:i w:val="0"/>
          <w:iCs w:val="0"/>
        </w:rPr>
        <w:fldChar w:fldCharType="separate"/>
      </w:r>
      <w:r>
        <w:rPr>
          <w:i w:val="0"/>
          <w:iCs w:val="0"/>
        </w:rPr>
        <w:t>47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_Toc13318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3.7  投标文件的编制</w:t>
      </w:r>
      <w:r>
        <w:rPr>
          <w:i w:val="0"/>
          <w:iCs w:val="0"/>
        </w:rPr>
        <w:tab/>
      </w:r>
      <w:r>
        <w:rPr>
          <w:i w:val="0"/>
          <w:iCs w:val="0"/>
        </w:rPr>
        <w:fldChar w:fldCharType="begin"/>
      </w:r>
      <w:r>
        <w:rPr>
          <w:i w:val="0"/>
          <w:iCs w:val="0"/>
        </w:rPr>
        <w:instrText xml:space="preserve"> PAGEREF _Toc13318 \h </w:instrText>
      </w:r>
      <w:r>
        <w:rPr>
          <w:i w:val="0"/>
          <w:iCs w:val="0"/>
        </w:rPr>
        <w:fldChar w:fldCharType="separate"/>
      </w:r>
      <w:r>
        <w:rPr>
          <w:i w:val="0"/>
          <w:iCs w:val="0"/>
        </w:rPr>
        <w:t>47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4.  投标</w:t>
      </w:r>
      <w:r>
        <w:rPr>
          <w:i w:val="0"/>
          <w:iCs w:val="0"/>
        </w:rPr>
        <w:tab/>
      </w:r>
      <w:r>
        <w:rPr>
          <w:i w:val="0"/>
          <w:iCs w:val="0"/>
        </w:rPr>
        <w:fldChar w:fldCharType="begin"/>
      </w:r>
      <w:r>
        <w:rPr>
          <w:i w:val="0"/>
          <w:iCs w:val="0"/>
        </w:rPr>
        <w:instrText xml:space="preserve"> PAGEREF _Toc317 \h </w:instrText>
      </w:r>
      <w:r>
        <w:rPr>
          <w:i w:val="0"/>
          <w:iCs w:val="0"/>
        </w:rPr>
        <w:fldChar w:fldCharType="separate"/>
      </w:r>
      <w:r>
        <w:rPr>
          <w:i w:val="0"/>
          <w:iCs w:val="0"/>
        </w:rPr>
        <w:t>47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_Toc5441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4.1  投标文件的密封和标记</w:t>
      </w:r>
      <w:r>
        <w:rPr>
          <w:i w:val="0"/>
          <w:iCs w:val="0"/>
        </w:rPr>
        <w:tab/>
      </w:r>
      <w:r>
        <w:rPr>
          <w:i w:val="0"/>
          <w:iCs w:val="0"/>
        </w:rPr>
        <w:fldChar w:fldCharType="begin"/>
      </w:r>
      <w:r>
        <w:rPr>
          <w:i w:val="0"/>
          <w:iCs w:val="0"/>
        </w:rPr>
        <w:instrText xml:space="preserve"> PAGEREF _Toc5441 \h </w:instrText>
      </w:r>
      <w:r>
        <w:rPr>
          <w:i w:val="0"/>
          <w:iCs w:val="0"/>
        </w:rPr>
        <w:fldChar w:fldCharType="separate"/>
      </w:r>
      <w:r>
        <w:rPr>
          <w:i w:val="0"/>
          <w:iCs w:val="0"/>
        </w:rPr>
        <w:t>48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_Toc2283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4.2  投标文件的递交</w:t>
      </w:r>
      <w:r>
        <w:rPr>
          <w:i w:val="0"/>
          <w:iCs w:val="0"/>
        </w:rPr>
        <w:tab/>
      </w:r>
      <w:r>
        <w:rPr>
          <w:i w:val="0"/>
          <w:iCs w:val="0"/>
        </w:rPr>
        <w:fldChar w:fldCharType="begin"/>
      </w:r>
      <w:r>
        <w:rPr>
          <w:i w:val="0"/>
          <w:iCs w:val="0"/>
        </w:rPr>
        <w:instrText xml:space="preserve"> PAGEREF _Toc2283 \h </w:instrText>
      </w:r>
      <w:r>
        <w:rPr>
          <w:i w:val="0"/>
          <w:iCs w:val="0"/>
        </w:rPr>
        <w:fldChar w:fldCharType="separate"/>
      </w:r>
      <w:r>
        <w:rPr>
          <w:i w:val="0"/>
          <w:iCs w:val="0"/>
        </w:rPr>
        <w:t>48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_Toc30396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4.3  投标文件的修改与撤回</w:t>
      </w:r>
      <w:r>
        <w:rPr>
          <w:i w:val="0"/>
          <w:iCs w:val="0"/>
        </w:rPr>
        <w:tab/>
      </w:r>
      <w:r>
        <w:rPr>
          <w:i w:val="0"/>
          <w:iCs w:val="0"/>
        </w:rPr>
        <w:fldChar w:fldCharType="begin"/>
      </w:r>
      <w:r>
        <w:rPr>
          <w:i w:val="0"/>
          <w:iCs w:val="0"/>
        </w:rPr>
        <w:instrText xml:space="preserve"> PAGEREF _Toc30396 \h </w:instrText>
      </w:r>
      <w:r>
        <w:rPr>
          <w:i w:val="0"/>
          <w:iCs w:val="0"/>
        </w:rPr>
        <w:fldChar w:fldCharType="separate"/>
      </w:r>
      <w:r>
        <w:rPr>
          <w:i w:val="0"/>
          <w:iCs w:val="0"/>
        </w:rPr>
        <w:t>48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_Toc2825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5.  开标</w:t>
      </w:r>
      <w:r>
        <w:rPr>
          <w:i w:val="0"/>
          <w:iCs w:val="0"/>
        </w:rPr>
        <w:tab/>
      </w:r>
      <w:r>
        <w:rPr>
          <w:i w:val="0"/>
          <w:iCs w:val="0"/>
        </w:rPr>
        <w:fldChar w:fldCharType="begin"/>
      </w:r>
      <w:r>
        <w:rPr>
          <w:i w:val="0"/>
          <w:iCs w:val="0"/>
        </w:rPr>
        <w:instrText xml:space="preserve"> PAGEREF _Toc2825 \h </w:instrText>
      </w:r>
      <w:r>
        <w:rPr>
          <w:i w:val="0"/>
          <w:iCs w:val="0"/>
        </w:rPr>
        <w:fldChar w:fldCharType="separate"/>
      </w:r>
      <w:r>
        <w:rPr>
          <w:i w:val="0"/>
          <w:iCs w:val="0"/>
        </w:rPr>
        <w:t>48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_Toc19541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5.1  开标时间和地点</w:t>
      </w:r>
      <w:r>
        <w:rPr>
          <w:i w:val="0"/>
          <w:iCs w:val="0"/>
        </w:rPr>
        <w:tab/>
      </w:r>
      <w:r>
        <w:rPr>
          <w:i w:val="0"/>
          <w:iCs w:val="0"/>
        </w:rPr>
        <w:fldChar w:fldCharType="begin"/>
      </w:r>
      <w:r>
        <w:rPr>
          <w:i w:val="0"/>
          <w:iCs w:val="0"/>
        </w:rPr>
        <w:instrText xml:space="preserve"> PAGEREF _Toc19541 \h </w:instrText>
      </w:r>
      <w:r>
        <w:rPr>
          <w:i w:val="0"/>
          <w:iCs w:val="0"/>
        </w:rPr>
        <w:fldChar w:fldCharType="separate"/>
      </w:r>
      <w:r>
        <w:rPr>
          <w:i w:val="0"/>
          <w:iCs w:val="0"/>
        </w:rPr>
        <w:t>48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_Toc1928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5.2  开标程序</w:t>
      </w:r>
      <w:r>
        <w:rPr>
          <w:i w:val="0"/>
          <w:iCs w:val="0"/>
        </w:rPr>
        <w:tab/>
      </w:r>
      <w:r>
        <w:rPr>
          <w:i w:val="0"/>
          <w:iCs w:val="0"/>
        </w:rPr>
        <w:fldChar w:fldCharType="begin"/>
      </w:r>
      <w:r>
        <w:rPr>
          <w:i w:val="0"/>
          <w:iCs w:val="0"/>
        </w:rPr>
        <w:instrText xml:space="preserve"> PAGEREF _Toc1928 \h </w:instrText>
      </w:r>
      <w:r>
        <w:rPr>
          <w:i w:val="0"/>
          <w:iCs w:val="0"/>
        </w:rPr>
        <w:fldChar w:fldCharType="separate"/>
      </w:r>
      <w:r>
        <w:rPr>
          <w:i w:val="0"/>
          <w:iCs w:val="0"/>
        </w:rPr>
        <w:t>48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_Toc11161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5.3  开标异议</w:t>
      </w:r>
      <w:r>
        <w:rPr>
          <w:i w:val="0"/>
          <w:iCs w:val="0"/>
        </w:rPr>
        <w:tab/>
      </w:r>
      <w:r>
        <w:rPr>
          <w:i w:val="0"/>
          <w:iCs w:val="0"/>
        </w:rPr>
        <w:fldChar w:fldCharType="begin"/>
      </w:r>
      <w:r>
        <w:rPr>
          <w:i w:val="0"/>
          <w:iCs w:val="0"/>
        </w:rPr>
        <w:instrText xml:space="preserve"> PAGEREF _Toc11161 \h </w:instrText>
      </w:r>
      <w:r>
        <w:rPr>
          <w:i w:val="0"/>
          <w:iCs w:val="0"/>
        </w:rPr>
        <w:fldChar w:fldCharType="separate"/>
      </w:r>
      <w:r>
        <w:rPr>
          <w:i w:val="0"/>
          <w:iCs w:val="0"/>
        </w:rPr>
        <w:t>48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_Toc1437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6.  评标</w:t>
      </w:r>
      <w:r>
        <w:rPr>
          <w:i w:val="0"/>
          <w:iCs w:val="0"/>
        </w:rPr>
        <w:tab/>
      </w:r>
      <w:r>
        <w:rPr>
          <w:i w:val="0"/>
          <w:iCs w:val="0"/>
        </w:rPr>
        <w:fldChar w:fldCharType="begin"/>
      </w:r>
      <w:r>
        <w:rPr>
          <w:i w:val="0"/>
          <w:iCs w:val="0"/>
        </w:rPr>
        <w:instrText xml:space="preserve"> PAGEREF _Toc1437 \h </w:instrText>
      </w:r>
      <w:r>
        <w:rPr>
          <w:i w:val="0"/>
          <w:iCs w:val="0"/>
        </w:rPr>
        <w:fldChar w:fldCharType="separate"/>
      </w:r>
      <w:r>
        <w:rPr>
          <w:i w:val="0"/>
          <w:iCs w:val="0"/>
        </w:rPr>
        <w:t>49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_Toc3928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6.1  评标委员会</w:t>
      </w:r>
      <w:r>
        <w:rPr>
          <w:i w:val="0"/>
          <w:iCs w:val="0"/>
        </w:rPr>
        <w:tab/>
      </w:r>
      <w:r>
        <w:rPr>
          <w:i w:val="0"/>
          <w:iCs w:val="0"/>
        </w:rPr>
        <w:fldChar w:fldCharType="begin"/>
      </w:r>
      <w:r>
        <w:rPr>
          <w:i w:val="0"/>
          <w:iCs w:val="0"/>
        </w:rPr>
        <w:instrText xml:space="preserve"> PAGEREF _Toc3928 \h </w:instrText>
      </w:r>
      <w:r>
        <w:rPr>
          <w:i w:val="0"/>
          <w:iCs w:val="0"/>
        </w:rPr>
        <w:fldChar w:fldCharType="separate"/>
      </w:r>
      <w:r>
        <w:rPr>
          <w:i w:val="0"/>
          <w:iCs w:val="0"/>
        </w:rPr>
        <w:t>49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_Toc11135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6.2  评标原则</w:t>
      </w:r>
      <w:r>
        <w:rPr>
          <w:i w:val="0"/>
          <w:iCs w:val="0"/>
        </w:rPr>
        <w:tab/>
      </w:r>
      <w:r>
        <w:rPr>
          <w:i w:val="0"/>
          <w:iCs w:val="0"/>
        </w:rPr>
        <w:fldChar w:fldCharType="begin"/>
      </w:r>
      <w:r>
        <w:rPr>
          <w:i w:val="0"/>
          <w:iCs w:val="0"/>
        </w:rPr>
        <w:instrText xml:space="preserve"> PAGEREF _Toc11135 \h </w:instrText>
      </w:r>
      <w:r>
        <w:rPr>
          <w:i w:val="0"/>
          <w:iCs w:val="0"/>
        </w:rPr>
        <w:fldChar w:fldCharType="separate"/>
      </w:r>
      <w:r>
        <w:rPr>
          <w:i w:val="0"/>
          <w:iCs w:val="0"/>
        </w:rPr>
        <w:t>49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6.3  评标</w:t>
      </w:r>
      <w:r>
        <w:rPr>
          <w:i w:val="0"/>
          <w:iCs w:val="0"/>
        </w:rPr>
        <w:tab/>
      </w:r>
      <w:r>
        <w:rPr>
          <w:i w:val="0"/>
          <w:iCs w:val="0"/>
        </w:rPr>
        <w:fldChar w:fldCharType="begin"/>
      </w:r>
      <w:r>
        <w:rPr>
          <w:i w:val="0"/>
          <w:iCs w:val="0"/>
        </w:rPr>
        <w:instrText xml:space="preserve"> PAGEREF _Toc254 \h </w:instrText>
      </w:r>
      <w:r>
        <w:rPr>
          <w:i w:val="0"/>
          <w:iCs w:val="0"/>
        </w:rPr>
        <w:fldChar w:fldCharType="separate"/>
      </w:r>
      <w:r>
        <w:rPr>
          <w:i w:val="0"/>
          <w:iCs w:val="0"/>
        </w:rPr>
        <w:t>49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_Toc29966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0"/>
          <w:highlight w:val="none"/>
        </w:rPr>
        <w:t>7. 合同授予</w:t>
      </w:r>
      <w:r>
        <w:rPr>
          <w:i w:val="0"/>
          <w:iCs w:val="0"/>
        </w:rPr>
        <w:tab/>
      </w:r>
      <w:r>
        <w:rPr>
          <w:i w:val="0"/>
          <w:iCs w:val="0"/>
        </w:rPr>
        <w:fldChar w:fldCharType="begin"/>
      </w:r>
      <w:r>
        <w:rPr>
          <w:i w:val="0"/>
          <w:iCs w:val="0"/>
        </w:rPr>
        <w:instrText xml:space="preserve"> PAGEREF _Toc29966 \h </w:instrText>
      </w:r>
      <w:r>
        <w:rPr>
          <w:i w:val="0"/>
          <w:iCs w:val="0"/>
        </w:rPr>
        <w:fldChar w:fldCharType="separate"/>
      </w:r>
      <w:r>
        <w:rPr>
          <w:i w:val="0"/>
          <w:iCs w:val="0"/>
        </w:rPr>
        <w:t>49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_Toc7184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7.1 中标候选人公示</w:t>
      </w:r>
      <w:r>
        <w:rPr>
          <w:i w:val="0"/>
          <w:iCs w:val="0"/>
        </w:rPr>
        <w:tab/>
      </w:r>
      <w:r>
        <w:rPr>
          <w:i w:val="0"/>
          <w:iCs w:val="0"/>
        </w:rPr>
        <w:fldChar w:fldCharType="begin"/>
      </w:r>
      <w:r>
        <w:rPr>
          <w:i w:val="0"/>
          <w:iCs w:val="0"/>
        </w:rPr>
        <w:instrText xml:space="preserve"> PAGEREF _Toc7184 \h </w:instrText>
      </w:r>
      <w:r>
        <w:rPr>
          <w:i w:val="0"/>
          <w:iCs w:val="0"/>
        </w:rPr>
        <w:fldChar w:fldCharType="separate"/>
      </w:r>
      <w:r>
        <w:rPr>
          <w:i w:val="0"/>
          <w:iCs w:val="0"/>
        </w:rPr>
        <w:t>49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_Toc13925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7.2 评标结果异议</w:t>
      </w:r>
      <w:r>
        <w:rPr>
          <w:i w:val="0"/>
          <w:iCs w:val="0"/>
        </w:rPr>
        <w:tab/>
      </w:r>
      <w:r>
        <w:rPr>
          <w:i w:val="0"/>
          <w:iCs w:val="0"/>
        </w:rPr>
        <w:fldChar w:fldCharType="begin"/>
      </w:r>
      <w:r>
        <w:rPr>
          <w:i w:val="0"/>
          <w:iCs w:val="0"/>
        </w:rPr>
        <w:instrText xml:space="preserve"> PAGEREF _Toc13925 \h </w:instrText>
      </w:r>
      <w:r>
        <w:rPr>
          <w:i w:val="0"/>
          <w:iCs w:val="0"/>
        </w:rPr>
        <w:fldChar w:fldCharType="separate"/>
      </w:r>
      <w:r>
        <w:rPr>
          <w:i w:val="0"/>
          <w:iCs w:val="0"/>
        </w:rPr>
        <w:t>49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_Toc11908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7.3 中标候选人履约能力审查</w:t>
      </w:r>
      <w:r>
        <w:rPr>
          <w:i w:val="0"/>
          <w:iCs w:val="0"/>
        </w:rPr>
        <w:tab/>
      </w:r>
      <w:r>
        <w:rPr>
          <w:i w:val="0"/>
          <w:iCs w:val="0"/>
        </w:rPr>
        <w:fldChar w:fldCharType="begin"/>
      </w:r>
      <w:r>
        <w:rPr>
          <w:i w:val="0"/>
          <w:iCs w:val="0"/>
        </w:rPr>
        <w:instrText xml:space="preserve"> PAGEREF _Toc11908 \h </w:instrText>
      </w:r>
      <w:r>
        <w:rPr>
          <w:i w:val="0"/>
          <w:iCs w:val="0"/>
        </w:rPr>
        <w:fldChar w:fldCharType="separate"/>
      </w:r>
      <w:r>
        <w:rPr>
          <w:i w:val="0"/>
          <w:iCs w:val="0"/>
        </w:rPr>
        <w:t>49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_Toc20801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7.4 定标</w:t>
      </w:r>
      <w:r>
        <w:rPr>
          <w:i w:val="0"/>
          <w:iCs w:val="0"/>
        </w:rPr>
        <w:tab/>
      </w:r>
      <w:r>
        <w:rPr>
          <w:i w:val="0"/>
          <w:iCs w:val="0"/>
        </w:rPr>
        <w:fldChar w:fldCharType="begin"/>
      </w:r>
      <w:r>
        <w:rPr>
          <w:i w:val="0"/>
          <w:iCs w:val="0"/>
        </w:rPr>
        <w:instrText xml:space="preserve"> PAGEREF _Toc20801 \h </w:instrText>
      </w:r>
      <w:r>
        <w:rPr>
          <w:i w:val="0"/>
          <w:iCs w:val="0"/>
        </w:rPr>
        <w:fldChar w:fldCharType="separate"/>
      </w:r>
      <w:r>
        <w:rPr>
          <w:i w:val="0"/>
          <w:iCs w:val="0"/>
        </w:rPr>
        <w:t>50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_Toc26225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7.5 中标通知</w:t>
      </w:r>
      <w:r>
        <w:rPr>
          <w:i w:val="0"/>
          <w:iCs w:val="0"/>
        </w:rPr>
        <w:tab/>
      </w:r>
      <w:r>
        <w:rPr>
          <w:i w:val="0"/>
          <w:iCs w:val="0"/>
        </w:rPr>
        <w:fldChar w:fldCharType="begin"/>
      </w:r>
      <w:r>
        <w:rPr>
          <w:i w:val="0"/>
          <w:iCs w:val="0"/>
        </w:rPr>
        <w:instrText xml:space="preserve"> PAGEREF _Toc26225 \h </w:instrText>
      </w:r>
      <w:r>
        <w:rPr>
          <w:i w:val="0"/>
          <w:iCs w:val="0"/>
        </w:rPr>
        <w:fldChar w:fldCharType="separate"/>
      </w:r>
      <w:r>
        <w:rPr>
          <w:i w:val="0"/>
          <w:iCs w:val="0"/>
        </w:rPr>
        <w:t>50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_Toc4760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7.6 技术成果经济补偿</w:t>
      </w:r>
      <w:r>
        <w:rPr>
          <w:i w:val="0"/>
          <w:iCs w:val="0"/>
        </w:rPr>
        <w:tab/>
      </w:r>
      <w:r>
        <w:rPr>
          <w:i w:val="0"/>
          <w:iCs w:val="0"/>
        </w:rPr>
        <w:fldChar w:fldCharType="begin"/>
      </w:r>
      <w:r>
        <w:rPr>
          <w:i w:val="0"/>
          <w:iCs w:val="0"/>
        </w:rPr>
        <w:instrText xml:space="preserve"> PAGEREF _Toc4760 \h </w:instrText>
      </w:r>
      <w:r>
        <w:rPr>
          <w:i w:val="0"/>
          <w:iCs w:val="0"/>
        </w:rPr>
        <w:fldChar w:fldCharType="separate"/>
      </w:r>
      <w:r>
        <w:rPr>
          <w:i w:val="0"/>
          <w:iCs w:val="0"/>
        </w:rPr>
        <w:t>50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_Toc24365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7.7 履约保证金</w:t>
      </w:r>
      <w:r>
        <w:rPr>
          <w:i w:val="0"/>
          <w:iCs w:val="0"/>
        </w:rPr>
        <w:tab/>
      </w:r>
      <w:r>
        <w:rPr>
          <w:i w:val="0"/>
          <w:iCs w:val="0"/>
        </w:rPr>
        <w:fldChar w:fldCharType="begin"/>
      </w:r>
      <w:r>
        <w:rPr>
          <w:i w:val="0"/>
          <w:iCs w:val="0"/>
        </w:rPr>
        <w:instrText xml:space="preserve"> PAGEREF _Toc24365 \h </w:instrText>
      </w:r>
      <w:r>
        <w:rPr>
          <w:i w:val="0"/>
          <w:iCs w:val="0"/>
        </w:rPr>
        <w:fldChar w:fldCharType="separate"/>
      </w:r>
      <w:r>
        <w:rPr>
          <w:i w:val="0"/>
          <w:iCs w:val="0"/>
        </w:rPr>
        <w:t>50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_Toc2496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7.8 签订合同</w:t>
      </w:r>
      <w:r>
        <w:rPr>
          <w:i w:val="0"/>
          <w:iCs w:val="0"/>
        </w:rPr>
        <w:tab/>
      </w:r>
      <w:r>
        <w:rPr>
          <w:i w:val="0"/>
          <w:iCs w:val="0"/>
        </w:rPr>
        <w:fldChar w:fldCharType="begin"/>
      </w:r>
      <w:r>
        <w:rPr>
          <w:i w:val="0"/>
          <w:iCs w:val="0"/>
        </w:rPr>
        <w:instrText xml:space="preserve"> PAGEREF _Toc2496 \h </w:instrText>
      </w:r>
      <w:r>
        <w:rPr>
          <w:i w:val="0"/>
          <w:iCs w:val="0"/>
        </w:rPr>
        <w:fldChar w:fldCharType="separate"/>
      </w:r>
      <w:r>
        <w:rPr>
          <w:i w:val="0"/>
          <w:iCs w:val="0"/>
        </w:rPr>
        <w:t>50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_Toc3777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8.  重新招标和不再招标</w:t>
      </w:r>
      <w:r>
        <w:rPr>
          <w:i w:val="0"/>
          <w:iCs w:val="0"/>
        </w:rPr>
        <w:tab/>
      </w:r>
      <w:r>
        <w:rPr>
          <w:i w:val="0"/>
          <w:iCs w:val="0"/>
        </w:rPr>
        <w:fldChar w:fldCharType="begin"/>
      </w:r>
      <w:r>
        <w:rPr>
          <w:i w:val="0"/>
          <w:iCs w:val="0"/>
        </w:rPr>
        <w:instrText xml:space="preserve"> PAGEREF _Toc3777 \h </w:instrText>
      </w:r>
      <w:r>
        <w:rPr>
          <w:i w:val="0"/>
          <w:iCs w:val="0"/>
        </w:rPr>
        <w:fldChar w:fldCharType="separate"/>
      </w:r>
      <w:r>
        <w:rPr>
          <w:i w:val="0"/>
          <w:iCs w:val="0"/>
        </w:rPr>
        <w:t>50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_Toc4223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8.1  重新招标的情形</w:t>
      </w:r>
      <w:r>
        <w:rPr>
          <w:i w:val="0"/>
          <w:iCs w:val="0"/>
        </w:rPr>
        <w:tab/>
      </w:r>
      <w:r>
        <w:rPr>
          <w:i w:val="0"/>
          <w:iCs w:val="0"/>
        </w:rPr>
        <w:fldChar w:fldCharType="begin"/>
      </w:r>
      <w:r>
        <w:rPr>
          <w:i w:val="0"/>
          <w:iCs w:val="0"/>
        </w:rPr>
        <w:instrText xml:space="preserve"> PAGEREF _Toc4223 \h </w:instrText>
      </w:r>
      <w:r>
        <w:rPr>
          <w:i w:val="0"/>
          <w:iCs w:val="0"/>
        </w:rPr>
        <w:fldChar w:fldCharType="separate"/>
      </w:r>
      <w:r>
        <w:rPr>
          <w:i w:val="0"/>
          <w:iCs w:val="0"/>
        </w:rPr>
        <w:t>50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_Toc15528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8.2  重新招标和不再招标</w:t>
      </w:r>
      <w:r>
        <w:rPr>
          <w:i w:val="0"/>
          <w:iCs w:val="0"/>
        </w:rPr>
        <w:tab/>
      </w:r>
      <w:r>
        <w:rPr>
          <w:i w:val="0"/>
          <w:iCs w:val="0"/>
        </w:rPr>
        <w:fldChar w:fldCharType="begin"/>
      </w:r>
      <w:r>
        <w:rPr>
          <w:i w:val="0"/>
          <w:iCs w:val="0"/>
        </w:rPr>
        <w:instrText xml:space="preserve"> PAGEREF _Toc15528 \h </w:instrText>
      </w:r>
      <w:r>
        <w:rPr>
          <w:i w:val="0"/>
          <w:iCs w:val="0"/>
        </w:rPr>
        <w:fldChar w:fldCharType="separate"/>
      </w:r>
      <w:r>
        <w:rPr>
          <w:i w:val="0"/>
          <w:iCs w:val="0"/>
        </w:rPr>
        <w:t>51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_Toc11581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9.  纪律和监督</w:t>
      </w:r>
      <w:r>
        <w:rPr>
          <w:i w:val="0"/>
          <w:iCs w:val="0"/>
        </w:rPr>
        <w:tab/>
      </w:r>
      <w:r>
        <w:rPr>
          <w:i w:val="0"/>
          <w:iCs w:val="0"/>
        </w:rPr>
        <w:fldChar w:fldCharType="begin"/>
      </w:r>
      <w:r>
        <w:rPr>
          <w:i w:val="0"/>
          <w:iCs w:val="0"/>
        </w:rPr>
        <w:instrText xml:space="preserve"> PAGEREF _Toc11581 \h </w:instrText>
      </w:r>
      <w:r>
        <w:rPr>
          <w:i w:val="0"/>
          <w:iCs w:val="0"/>
        </w:rPr>
        <w:fldChar w:fldCharType="separate"/>
      </w:r>
      <w:r>
        <w:rPr>
          <w:i w:val="0"/>
          <w:iCs w:val="0"/>
        </w:rPr>
        <w:t>51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_Toc20401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9.1  对招标人的纪律要求</w:t>
      </w:r>
      <w:r>
        <w:rPr>
          <w:i w:val="0"/>
          <w:iCs w:val="0"/>
        </w:rPr>
        <w:tab/>
      </w:r>
      <w:r>
        <w:rPr>
          <w:i w:val="0"/>
          <w:iCs w:val="0"/>
        </w:rPr>
        <w:fldChar w:fldCharType="begin"/>
      </w:r>
      <w:r>
        <w:rPr>
          <w:i w:val="0"/>
          <w:iCs w:val="0"/>
        </w:rPr>
        <w:instrText xml:space="preserve"> PAGEREF _Toc20401 \h </w:instrText>
      </w:r>
      <w:r>
        <w:rPr>
          <w:i w:val="0"/>
          <w:iCs w:val="0"/>
        </w:rPr>
        <w:fldChar w:fldCharType="separate"/>
      </w:r>
      <w:r>
        <w:rPr>
          <w:i w:val="0"/>
          <w:iCs w:val="0"/>
        </w:rPr>
        <w:t>51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_Toc28141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9.2  对投标人的纪律要求</w:t>
      </w:r>
      <w:r>
        <w:rPr>
          <w:i w:val="0"/>
          <w:iCs w:val="0"/>
        </w:rPr>
        <w:tab/>
      </w:r>
      <w:r>
        <w:rPr>
          <w:i w:val="0"/>
          <w:iCs w:val="0"/>
        </w:rPr>
        <w:fldChar w:fldCharType="begin"/>
      </w:r>
      <w:r>
        <w:rPr>
          <w:i w:val="0"/>
          <w:iCs w:val="0"/>
        </w:rPr>
        <w:instrText xml:space="preserve"> PAGEREF _Toc28141 \h </w:instrText>
      </w:r>
      <w:r>
        <w:rPr>
          <w:i w:val="0"/>
          <w:iCs w:val="0"/>
        </w:rPr>
        <w:fldChar w:fldCharType="separate"/>
      </w:r>
      <w:r>
        <w:rPr>
          <w:i w:val="0"/>
          <w:iCs w:val="0"/>
        </w:rPr>
        <w:t>51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_Toc7138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9.3  对评标委员会成员的纪律要求</w:t>
      </w:r>
      <w:r>
        <w:rPr>
          <w:i w:val="0"/>
          <w:iCs w:val="0"/>
        </w:rPr>
        <w:tab/>
      </w:r>
      <w:r>
        <w:rPr>
          <w:i w:val="0"/>
          <w:iCs w:val="0"/>
        </w:rPr>
        <w:fldChar w:fldCharType="begin"/>
      </w:r>
      <w:r>
        <w:rPr>
          <w:i w:val="0"/>
          <w:iCs w:val="0"/>
        </w:rPr>
        <w:instrText xml:space="preserve"> PAGEREF _Toc7138 \h </w:instrText>
      </w:r>
      <w:r>
        <w:rPr>
          <w:i w:val="0"/>
          <w:iCs w:val="0"/>
        </w:rPr>
        <w:fldChar w:fldCharType="separate"/>
      </w:r>
      <w:r>
        <w:rPr>
          <w:i w:val="0"/>
          <w:iCs w:val="0"/>
        </w:rPr>
        <w:t>52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_Toc27574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9.4  对与评标活动有关的工作人员的纪律要求</w:t>
      </w:r>
      <w:r>
        <w:rPr>
          <w:i w:val="0"/>
          <w:iCs w:val="0"/>
        </w:rPr>
        <w:tab/>
      </w:r>
      <w:r>
        <w:rPr>
          <w:i w:val="0"/>
          <w:iCs w:val="0"/>
        </w:rPr>
        <w:fldChar w:fldCharType="begin"/>
      </w:r>
      <w:r>
        <w:rPr>
          <w:i w:val="0"/>
          <w:iCs w:val="0"/>
        </w:rPr>
        <w:instrText xml:space="preserve"> PAGEREF _Toc27574 \h </w:instrText>
      </w:r>
      <w:r>
        <w:rPr>
          <w:i w:val="0"/>
          <w:iCs w:val="0"/>
        </w:rPr>
        <w:fldChar w:fldCharType="separate"/>
      </w:r>
      <w:r>
        <w:rPr>
          <w:i w:val="0"/>
          <w:iCs w:val="0"/>
        </w:rPr>
        <w:t>52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_Toc21517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szCs w:val="24"/>
          <w:highlight w:val="none"/>
        </w:rPr>
        <w:t>9.5  投诉</w:t>
      </w:r>
      <w:r>
        <w:rPr>
          <w:i w:val="0"/>
          <w:iCs w:val="0"/>
        </w:rPr>
        <w:tab/>
      </w:r>
      <w:r>
        <w:rPr>
          <w:i w:val="0"/>
          <w:iCs w:val="0"/>
        </w:rPr>
        <w:fldChar w:fldCharType="begin"/>
      </w:r>
      <w:r>
        <w:rPr>
          <w:i w:val="0"/>
          <w:iCs w:val="0"/>
        </w:rPr>
        <w:instrText xml:space="preserve"> PAGEREF _Toc21517 \h </w:instrText>
      </w:r>
      <w:r>
        <w:rPr>
          <w:i w:val="0"/>
          <w:iCs w:val="0"/>
        </w:rPr>
        <w:fldChar w:fldCharType="separate"/>
      </w:r>
      <w:r>
        <w:rPr>
          <w:i w:val="0"/>
          <w:iCs w:val="0"/>
        </w:rPr>
        <w:t>52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_Toc9409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val="0"/>
          <w:highlight w:val="none"/>
        </w:rPr>
        <w:t>10. 需要补充的其他内容</w:t>
      </w:r>
      <w:r>
        <w:rPr>
          <w:i w:val="0"/>
          <w:iCs w:val="0"/>
        </w:rPr>
        <w:tab/>
      </w:r>
      <w:r>
        <w:rPr>
          <w:i w:val="0"/>
          <w:iCs w:val="0"/>
        </w:rPr>
        <w:fldChar w:fldCharType="begin"/>
      </w:r>
      <w:r>
        <w:rPr>
          <w:i w:val="0"/>
          <w:iCs w:val="0"/>
        </w:rPr>
        <w:instrText xml:space="preserve"> PAGEREF _Toc9409 \h </w:instrText>
      </w:r>
      <w:r>
        <w:rPr>
          <w:i w:val="0"/>
          <w:iCs w:val="0"/>
        </w:rPr>
        <w:fldChar w:fldCharType="separate"/>
      </w:r>
      <w:r>
        <w:rPr>
          <w:i w:val="0"/>
          <w:iCs w:val="0"/>
        </w:rPr>
        <w:t>52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_Toc8685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第三章评标办法（综合评估法）</w:t>
      </w:r>
      <w:r>
        <w:rPr>
          <w:i w:val="0"/>
          <w:iCs w:val="0"/>
        </w:rPr>
        <w:tab/>
      </w:r>
      <w:r>
        <w:rPr>
          <w:i w:val="0"/>
          <w:iCs w:val="0"/>
        </w:rPr>
        <w:fldChar w:fldCharType="begin"/>
      </w:r>
      <w:r>
        <w:rPr>
          <w:i w:val="0"/>
          <w:iCs w:val="0"/>
        </w:rPr>
        <w:instrText xml:space="preserve"> PAGEREF _Toc8685 \h </w:instrText>
      </w:r>
      <w:r>
        <w:rPr>
          <w:i w:val="0"/>
          <w:iCs w:val="0"/>
        </w:rPr>
        <w:fldChar w:fldCharType="separate"/>
      </w:r>
      <w:r>
        <w:rPr>
          <w:i w:val="0"/>
          <w:iCs w:val="0"/>
        </w:rPr>
        <w:t>58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_Toc30531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评标办法前附表</w:t>
      </w:r>
      <w:r>
        <w:rPr>
          <w:i w:val="0"/>
          <w:iCs w:val="0"/>
        </w:rPr>
        <w:tab/>
      </w:r>
      <w:r>
        <w:rPr>
          <w:i w:val="0"/>
          <w:iCs w:val="0"/>
        </w:rPr>
        <w:fldChar w:fldCharType="begin"/>
      </w:r>
      <w:r>
        <w:rPr>
          <w:i w:val="0"/>
          <w:iCs w:val="0"/>
        </w:rPr>
        <w:instrText xml:space="preserve"> PAGEREF _Toc30531 \h </w:instrText>
      </w:r>
      <w:r>
        <w:rPr>
          <w:i w:val="0"/>
          <w:iCs w:val="0"/>
        </w:rPr>
        <w:fldChar w:fldCharType="separate"/>
      </w:r>
      <w:r>
        <w:rPr>
          <w:i w:val="0"/>
          <w:iCs w:val="0"/>
        </w:rPr>
        <w:t>58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_Toc161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1. 评标方法</w:t>
      </w:r>
      <w:r>
        <w:rPr>
          <w:i w:val="0"/>
          <w:iCs w:val="0"/>
        </w:rPr>
        <w:tab/>
      </w:r>
      <w:r>
        <w:rPr>
          <w:i w:val="0"/>
          <w:iCs w:val="0"/>
        </w:rPr>
        <w:fldChar w:fldCharType="begin"/>
      </w:r>
      <w:r>
        <w:rPr>
          <w:i w:val="0"/>
          <w:iCs w:val="0"/>
        </w:rPr>
        <w:instrText xml:space="preserve"> PAGEREF _Toc161 \h </w:instrText>
      </w:r>
      <w:r>
        <w:rPr>
          <w:i w:val="0"/>
          <w:iCs w:val="0"/>
        </w:rPr>
        <w:fldChar w:fldCharType="separate"/>
      </w:r>
      <w:r>
        <w:rPr>
          <w:i w:val="0"/>
          <w:iCs w:val="0"/>
        </w:rPr>
        <w:t>71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_Toc990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2. 评审标准</w:t>
      </w:r>
      <w:r>
        <w:rPr>
          <w:i w:val="0"/>
          <w:iCs w:val="0"/>
        </w:rPr>
        <w:tab/>
      </w:r>
      <w:r>
        <w:rPr>
          <w:i w:val="0"/>
          <w:iCs w:val="0"/>
        </w:rPr>
        <w:fldChar w:fldCharType="begin"/>
      </w:r>
      <w:r>
        <w:rPr>
          <w:i w:val="0"/>
          <w:iCs w:val="0"/>
        </w:rPr>
        <w:instrText xml:space="preserve"> PAGEREF _Toc990 \h </w:instrText>
      </w:r>
      <w:r>
        <w:rPr>
          <w:i w:val="0"/>
          <w:iCs w:val="0"/>
        </w:rPr>
        <w:fldChar w:fldCharType="separate"/>
      </w:r>
      <w:r>
        <w:rPr>
          <w:i w:val="0"/>
          <w:iCs w:val="0"/>
        </w:rPr>
        <w:t>71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_Toc14795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2.1 初步评审标准</w:t>
      </w:r>
      <w:r>
        <w:rPr>
          <w:i w:val="0"/>
          <w:iCs w:val="0"/>
        </w:rPr>
        <w:tab/>
      </w:r>
      <w:r>
        <w:rPr>
          <w:i w:val="0"/>
          <w:iCs w:val="0"/>
        </w:rPr>
        <w:fldChar w:fldCharType="begin"/>
      </w:r>
      <w:r>
        <w:rPr>
          <w:i w:val="0"/>
          <w:iCs w:val="0"/>
        </w:rPr>
        <w:instrText xml:space="preserve"> PAGEREF _Toc14795 \h </w:instrText>
      </w:r>
      <w:r>
        <w:rPr>
          <w:i w:val="0"/>
          <w:iCs w:val="0"/>
        </w:rPr>
        <w:fldChar w:fldCharType="separate"/>
      </w:r>
      <w:r>
        <w:rPr>
          <w:i w:val="0"/>
          <w:iCs w:val="0"/>
        </w:rPr>
        <w:t>71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_Toc21105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2.2 分值构成与评分标准</w:t>
      </w:r>
      <w:r>
        <w:rPr>
          <w:i w:val="0"/>
          <w:iCs w:val="0"/>
        </w:rPr>
        <w:tab/>
      </w:r>
      <w:r>
        <w:rPr>
          <w:i w:val="0"/>
          <w:iCs w:val="0"/>
        </w:rPr>
        <w:fldChar w:fldCharType="begin"/>
      </w:r>
      <w:r>
        <w:rPr>
          <w:i w:val="0"/>
          <w:iCs w:val="0"/>
        </w:rPr>
        <w:instrText xml:space="preserve"> PAGEREF _Toc21105 \h </w:instrText>
      </w:r>
      <w:r>
        <w:rPr>
          <w:i w:val="0"/>
          <w:iCs w:val="0"/>
        </w:rPr>
        <w:fldChar w:fldCharType="separate"/>
      </w:r>
      <w:r>
        <w:rPr>
          <w:i w:val="0"/>
          <w:iCs w:val="0"/>
        </w:rPr>
        <w:t>71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_Toc1189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3. 评标程序</w:t>
      </w:r>
      <w:r>
        <w:rPr>
          <w:i w:val="0"/>
          <w:iCs w:val="0"/>
        </w:rPr>
        <w:tab/>
      </w:r>
      <w:r>
        <w:rPr>
          <w:i w:val="0"/>
          <w:iCs w:val="0"/>
        </w:rPr>
        <w:fldChar w:fldCharType="begin"/>
      </w:r>
      <w:r>
        <w:rPr>
          <w:i w:val="0"/>
          <w:iCs w:val="0"/>
        </w:rPr>
        <w:instrText xml:space="preserve"> PAGEREF _Toc1189 \h </w:instrText>
      </w:r>
      <w:r>
        <w:rPr>
          <w:i w:val="0"/>
          <w:iCs w:val="0"/>
        </w:rPr>
        <w:fldChar w:fldCharType="separate"/>
      </w:r>
      <w:r>
        <w:rPr>
          <w:i w:val="0"/>
          <w:iCs w:val="0"/>
        </w:rPr>
        <w:t>71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_Toc29253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3.1 初步评审</w:t>
      </w:r>
      <w:r>
        <w:rPr>
          <w:i w:val="0"/>
          <w:iCs w:val="0"/>
        </w:rPr>
        <w:tab/>
      </w:r>
      <w:r>
        <w:rPr>
          <w:i w:val="0"/>
          <w:iCs w:val="0"/>
        </w:rPr>
        <w:fldChar w:fldCharType="begin"/>
      </w:r>
      <w:r>
        <w:rPr>
          <w:i w:val="0"/>
          <w:iCs w:val="0"/>
        </w:rPr>
        <w:instrText xml:space="preserve"> PAGEREF _Toc29253 \h </w:instrText>
      </w:r>
      <w:r>
        <w:rPr>
          <w:i w:val="0"/>
          <w:iCs w:val="0"/>
        </w:rPr>
        <w:fldChar w:fldCharType="separate"/>
      </w:r>
      <w:r>
        <w:rPr>
          <w:i w:val="0"/>
          <w:iCs w:val="0"/>
        </w:rPr>
        <w:t>71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_Toc29341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3.2 详细评审</w:t>
      </w:r>
      <w:r>
        <w:rPr>
          <w:i w:val="0"/>
          <w:iCs w:val="0"/>
        </w:rPr>
        <w:tab/>
      </w:r>
      <w:r>
        <w:rPr>
          <w:i w:val="0"/>
          <w:iCs w:val="0"/>
        </w:rPr>
        <w:fldChar w:fldCharType="begin"/>
      </w:r>
      <w:r>
        <w:rPr>
          <w:i w:val="0"/>
          <w:iCs w:val="0"/>
        </w:rPr>
        <w:instrText xml:space="preserve"> PAGEREF _Toc29341 \h </w:instrText>
      </w:r>
      <w:r>
        <w:rPr>
          <w:i w:val="0"/>
          <w:iCs w:val="0"/>
        </w:rPr>
        <w:fldChar w:fldCharType="separate"/>
      </w:r>
      <w:r>
        <w:rPr>
          <w:i w:val="0"/>
          <w:iCs w:val="0"/>
        </w:rPr>
        <w:t>72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_Toc21528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3.3 投标文件的澄清</w:t>
      </w:r>
      <w:r>
        <w:rPr>
          <w:i w:val="0"/>
          <w:iCs w:val="0"/>
        </w:rPr>
        <w:tab/>
      </w:r>
      <w:r>
        <w:rPr>
          <w:i w:val="0"/>
          <w:iCs w:val="0"/>
        </w:rPr>
        <w:fldChar w:fldCharType="begin"/>
      </w:r>
      <w:r>
        <w:rPr>
          <w:i w:val="0"/>
          <w:iCs w:val="0"/>
        </w:rPr>
        <w:instrText xml:space="preserve"> PAGEREF _Toc21528 \h </w:instrText>
      </w:r>
      <w:r>
        <w:rPr>
          <w:i w:val="0"/>
          <w:iCs w:val="0"/>
        </w:rPr>
        <w:fldChar w:fldCharType="separate"/>
      </w:r>
      <w:r>
        <w:rPr>
          <w:i w:val="0"/>
          <w:iCs w:val="0"/>
        </w:rPr>
        <w:t>72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_Toc3473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3.4 评标结果</w:t>
      </w:r>
      <w:r>
        <w:rPr>
          <w:i w:val="0"/>
          <w:iCs w:val="0"/>
        </w:rPr>
        <w:tab/>
      </w:r>
      <w:r>
        <w:rPr>
          <w:i w:val="0"/>
          <w:iCs w:val="0"/>
        </w:rPr>
        <w:fldChar w:fldCharType="begin"/>
      </w:r>
      <w:r>
        <w:rPr>
          <w:i w:val="0"/>
          <w:iCs w:val="0"/>
        </w:rPr>
        <w:instrText xml:space="preserve"> PAGEREF _Toc3473 \h </w:instrText>
      </w:r>
      <w:r>
        <w:rPr>
          <w:i w:val="0"/>
          <w:iCs w:val="0"/>
        </w:rPr>
        <w:fldChar w:fldCharType="separate"/>
      </w:r>
      <w:r>
        <w:rPr>
          <w:i w:val="0"/>
          <w:iCs w:val="0"/>
        </w:rPr>
        <w:t>72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_Toc30492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8"/>
          <w:highlight w:val="none"/>
        </w:rPr>
        <w:t>附件：综合评估法否决投标情况一览表</w:t>
      </w:r>
      <w:r>
        <w:rPr>
          <w:i w:val="0"/>
          <w:iCs w:val="0"/>
        </w:rPr>
        <w:tab/>
      </w:r>
      <w:r>
        <w:rPr>
          <w:i w:val="0"/>
          <w:iCs w:val="0"/>
        </w:rPr>
        <w:fldChar w:fldCharType="begin"/>
      </w:r>
      <w:r>
        <w:rPr>
          <w:i w:val="0"/>
          <w:iCs w:val="0"/>
        </w:rPr>
        <w:instrText xml:space="preserve"> PAGEREF _Toc30492 \h </w:instrText>
      </w:r>
      <w:r>
        <w:rPr>
          <w:i w:val="0"/>
          <w:iCs w:val="0"/>
        </w:rPr>
        <w:fldChar w:fldCharType="separate"/>
      </w:r>
      <w:r>
        <w:rPr>
          <w:i w:val="0"/>
          <w:iCs w:val="0"/>
        </w:rPr>
        <w:t>73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_Toc10630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napToGrid w:val="0"/>
          <w:kern w:val="0"/>
          <w:szCs w:val="44"/>
          <w:highlight w:val="none"/>
        </w:rPr>
        <w:t>第三章  评标办法（经评审的最低投标价法）</w:t>
      </w:r>
      <w:r>
        <w:rPr>
          <w:i w:val="0"/>
          <w:iCs w:val="0"/>
        </w:rPr>
        <w:tab/>
      </w:r>
      <w:r>
        <w:rPr>
          <w:i w:val="0"/>
          <w:iCs w:val="0"/>
        </w:rPr>
        <w:fldChar w:fldCharType="begin"/>
      </w:r>
      <w:r>
        <w:rPr>
          <w:i w:val="0"/>
          <w:iCs w:val="0"/>
        </w:rPr>
        <w:instrText xml:space="preserve"> PAGEREF _Toc10630 \h </w:instrText>
      </w:r>
      <w:r>
        <w:rPr>
          <w:i w:val="0"/>
          <w:iCs w:val="0"/>
        </w:rPr>
        <w:fldChar w:fldCharType="separate"/>
      </w:r>
      <w:r>
        <w:rPr>
          <w:i w:val="0"/>
          <w:iCs w:val="0"/>
        </w:rPr>
        <w:t>76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_Toc29273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32"/>
          <w:highlight w:val="none"/>
        </w:rPr>
        <w:t>评标办法前附表</w:t>
      </w:r>
      <w:r>
        <w:rPr>
          <w:i w:val="0"/>
          <w:iCs w:val="0"/>
        </w:rPr>
        <w:tab/>
      </w:r>
      <w:r>
        <w:rPr>
          <w:i w:val="0"/>
          <w:iCs w:val="0"/>
        </w:rPr>
        <w:fldChar w:fldCharType="begin"/>
      </w:r>
      <w:r>
        <w:rPr>
          <w:i w:val="0"/>
          <w:iCs w:val="0"/>
        </w:rPr>
        <w:instrText xml:space="preserve"> PAGEREF _Toc29273 \h </w:instrText>
      </w:r>
      <w:r>
        <w:rPr>
          <w:i w:val="0"/>
          <w:iCs w:val="0"/>
        </w:rPr>
        <w:fldChar w:fldCharType="separate"/>
      </w:r>
      <w:r>
        <w:rPr>
          <w:i w:val="0"/>
          <w:iCs w:val="0"/>
        </w:rPr>
        <w:t>76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_Toc12311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napToGrid w:val="0"/>
          <w:szCs w:val="32"/>
          <w:highlight w:val="none"/>
        </w:rPr>
        <w:t>1.  评标方法</w:t>
      </w:r>
      <w:r>
        <w:rPr>
          <w:i w:val="0"/>
          <w:iCs w:val="0"/>
        </w:rPr>
        <w:tab/>
      </w:r>
      <w:r>
        <w:rPr>
          <w:i w:val="0"/>
          <w:iCs w:val="0"/>
        </w:rPr>
        <w:fldChar w:fldCharType="begin"/>
      </w:r>
      <w:r>
        <w:rPr>
          <w:i w:val="0"/>
          <w:iCs w:val="0"/>
        </w:rPr>
        <w:instrText xml:space="preserve"> PAGEREF _Toc12311 \h </w:instrText>
      </w:r>
      <w:r>
        <w:rPr>
          <w:i w:val="0"/>
          <w:iCs w:val="0"/>
        </w:rPr>
        <w:fldChar w:fldCharType="separate"/>
      </w:r>
      <w:r>
        <w:rPr>
          <w:i w:val="0"/>
          <w:iCs w:val="0"/>
        </w:rPr>
        <w:t>82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_Toc17645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napToGrid w:val="0"/>
          <w:szCs w:val="32"/>
          <w:highlight w:val="none"/>
        </w:rPr>
        <w:t>2.  评审标准</w:t>
      </w:r>
      <w:r>
        <w:rPr>
          <w:i w:val="0"/>
          <w:iCs w:val="0"/>
        </w:rPr>
        <w:tab/>
      </w:r>
      <w:r>
        <w:rPr>
          <w:i w:val="0"/>
          <w:iCs w:val="0"/>
        </w:rPr>
        <w:fldChar w:fldCharType="begin"/>
      </w:r>
      <w:r>
        <w:rPr>
          <w:i w:val="0"/>
          <w:iCs w:val="0"/>
        </w:rPr>
        <w:instrText xml:space="preserve"> PAGEREF _Toc17645 \h </w:instrText>
      </w:r>
      <w:r>
        <w:rPr>
          <w:i w:val="0"/>
          <w:iCs w:val="0"/>
        </w:rPr>
        <w:fldChar w:fldCharType="separate"/>
      </w:r>
      <w:r>
        <w:rPr>
          <w:i w:val="0"/>
          <w:iCs w:val="0"/>
        </w:rPr>
        <w:t>82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_Toc13640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1"/>
          <w:highlight w:val="none"/>
        </w:rPr>
        <w:t>2.1报价排序标准</w:t>
      </w:r>
      <w:r>
        <w:rPr>
          <w:i w:val="0"/>
          <w:iCs w:val="0"/>
        </w:rPr>
        <w:tab/>
      </w:r>
      <w:r>
        <w:rPr>
          <w:i w:val="0"/>
          <w:iCs w:val="0"/>
        </w:rPr>
        <w:fldChar w:fldCharType="begin"/>
      </w:r>
      <w:r>
        <w:rPr>
          <w:i w:val="0"/>
          <w:iCs w:val="0"/>
        </w:rPr>
        <w:instrText xml:space="preserve"> PAGEREF _Toc13640 \h </w:instrText>
      </w:r>
      <w:r>
        <w:rPr>
          <w:i w:val="0"/>
          <w:iCs w:val="0"/>
        </w:rPr>
        <w:fldChar w:fldCharType="separate"/>
      </w:r>
      <w:r>
        <w:rPr>
          <w:i w:val="0"/>
          <w:iCs w:val="0"/>
        </w:rPr>
        <w:t>82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_Toc8059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1"/>
          <w:highlight w:val="none"/>
        </w:rPr>
        <w:t>2.2符合性审查标准</w:t>
      </w:r>
      <w:r>
        <w:rPr>
          <w:i w:val="0"/>
          <w:iCs w:val="0"/>
        </w:rPr>
        <w:tab/>
      </w:r>
      <w:r>
        <w:rPr>
          <w:i w:val="0"/>
          <w:iCs w:val="0"/>
        </w:rPr>
        <w:fldChar w:fldCharType="begin"/>
      </w:r>
      <w:r>
        <w:rPr>
          <w:i w:val="0"/>
          <w:iCs w:val="0"/>
        </w:rPr>
        <w:instrText xml:space="preserve"> PAGEREF _Toc8059 \h </w:instrText>
      </w:r>
      <w:r>
        <w:rPr>
          <w:i w:val="0"/>
          <w:iCs w:val="0"/>
        </w:rPr>
        <w:fldChar w:fldCharType="separate"/>
      </w:r>
      <w:r>
        <w:rPr>
          <w:i w:val="0"/>
          <w:iCs w:val="0"/>
        </w:rPr>
        <w:t>82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_Toc6820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napToGrid w:val="0"/>
          <w:szCs w:val="32"/>
          <w:highlight w:val="none"/>
        </w:rPr>
        <w:t>3.  评标程序</w:t>
      </w:r>
      <w:r>
        <w:rPr>
          <w:i w:val="0"/>
          <w:iCs w:val="0"/>
        </w:rPr>
        <w:tab/>
      </w:r>
      <w:r>
        <w:rPr>
          <w:i w:val="0"/>
          <w:iCs w:val="0"/>
        </w:rPr>
        <w:fldChar w:fldCharType="begin"/>
      </w:r>
      <w:r>
        <w:rPr>
          <w:i w:val="0"/>
          <w:iCs w:val="0"/>
        </w:rPr>
        <w:instrText xml:space="preserve"> PAGEREF _Toc6820 \h </w:instrText>
      </w:r>
      <w:r>
        <w:rPr>
          <w:i w:val="0"/>
          <w:iCs w:val="0"/>
        </w:rPr>
        <w:fldChar w:fldCharType="separate"/>
      </w:r>
      <w:r>
        <w:rPr>
          <w:i w:val="0"/>
          <w:iCs w:val="0"/>
        </w:rPr>
        <w:t>82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_Toc21201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1"/>
          <w:highlight w:val="none"/>
        </w:rPr>
        <w:t>3.1报价排序</w:t>
      </w:r>
      <w:r>
        <w:rPr>
          <w:i w:val="0"/>
          <w:iCs w:val="0"/>
        </w:rPr>
        <w:tab/>
      </w:r>
      <w:r>
        <w:rPr>
          <w:i w:val="0"/>
          <w:iCs w:val="0"/>
        </w:rPr>
        <w:fldChar w:fldCharType="begin"/>
      </w:r>
      <w:r>
        <w:rPr>
          <w:i w:val="0"/>
          <w:iCs w:val="0"/>
        </w:rPr>
        <w:instrText xml:space="preserve"> PAGEREF _Toc21201 \h </w:instrText>
      </w:r>
      <w:r>
        <w:rPr>
          <w:i w:val="0"/>
          <w:iCs w:val="0"/>
        </w:rPr>
        <w:fldChar w:fldCharType="separate"/>
      </w:r>
      <w:r>
        <w:rPr>
          <w:i w:val="0"/>
          <w:iCs w:val="0"/>
        </w:rPr>
        <w:t>82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_Toc24901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1"/>
          <w:highlight w:val="none"/>
        </w:rPr>
        <w:t>3.2符合性审查</w:t>
      </w:r>
      <w:r>
        <w:rPr>
          <w:i w:val="0"/>
          <w:iCs w:val="0"/>
        </w:rPr>
        <w:tab/>
      </w:r>
      <w:r>
        <w:rPr>
          <w:i w:val="0"/>
          <w:iCs w:val="0"/>
        </w:rPr>
        <w:fldChar w:fldCharType="begin"/>
      </w:r>
      <w:r>
        <w:rPr>
          <w:i w:val="0"/>
          <w:iCs w:val="0"/>
        </w:rPr>
        <w:instrText xml:space="preserve"> PAGEREF _Toc24901 \h </w:instrText>
      </w:r>
      <w:r>
        <w:rPr>
          <w:i w:val="0"/>
          <w:iCs w:val="0"/>
        </w:rPr>
        <w:fldChar w:fldCharType="separate"/>
      </w:r>
      <w:r>
        <w:rPr>
          <w:i w:val="0"/>
          <w:iCs w:val="0"/>
        </w:rPr>
        <w:t>82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_Toc4532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1"/>
          <w:highlight w:val="none"/>
        </w:rPr>
        <w:t>3.3 投标文件的澄清</w:t>
      </w:r>
      <w:r>
        <w:rPr>
          <w:i w:val="0"/>
          <w:iCs w:val="0"/>
        </w:rPr>
        <w:tab/>
      </w:r>
      <w:r>
        <w:rPr>
          <w:i w:val="0"/>
          <w:iCs w:val="0"/>
        </w:rPr>
        <w:fldChar w:fldCharType="begin"/>
      </w:r>
      <w:r>
        <w:rPr>
          <w:i w:val="0"/>
          <w:iCs w:val="0"/>
        </w:rPr>
        <w:instrText xml:space="preserve"> PAGEREF _Toc4532 \h </w:instrText>
      </w:r>
      <w:r>
        <w:rPr>
          <w:i w:val="0"/>
          <w:iCs w:val="0"/>
        </w:rPr>
        <w:fldChar w:fldCharType="separate"/>
      </w:r>
      <w:r>
        <w:rPr>
          <w:i w:val="0"/>
          <w:iCs w:val="0"/>
        </w:rPr>
        <w:t>83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_Toc6036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1"/>
          <w:highlight w:val="none"/>
        </w:rPr>
        <w:t>3.4 评标结果</w:t>
      </w:r>
      <w:r>
        <w:rPr>
          <w:i w:val="0"/>
          <w:iCs w:val="0"/>
        </w:rPr>
        <w:tab/>
      </w:r>
      <w:r>
        <w:rPr>
          <w:i w:val="0"/>
          <w:iCs w:val="0"/>
        </w:rPr>
        <w:fldChar w:fldCharType="begin"/>
      </w:r>
      <w:r>
        <w:rPr>
          <w:i w:val="0"/>
          <w:iCs w:val="0"/>
        </w:rPr>
        <w:instrText xml:space="preserve"> PAGEREF _Toc6036 \h </w:instrText>
      </w:r>
      <w:r>
        <w:rPr>
          <w:i w:val="0"/>
          <w:iCs w:val="0"/>
        </w:rPr>
        <w:fldChar w:fldCharType="separate"/>
      </w:r>
      <w:r>
        <w:rPr>
          <w:i w:val="0"/>
          <w:iCs w:val="0"/>
        </w:rPr>
        <w:t>83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_Toc12764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28"/>
          <w:highlight w:val="none"/>
        </w:rPr>
        <w:t>附件A：经评审的最低投标价法否决投标情况一览表</w:t>
      </w:r>
      <w:r>
        <w:rPr>
          <w:i w:val="0"/>
          <w:iCs w:val="0"/>
        </w:rPr>
        <w:tab/>
      </w:r>
      <w:r>
        <w:rPr>
          <w:i w:val="0"/>
          <w:iCs w:val="0"/>
        </w:rPr>
        <w:fldChar w:fldCharType="begin"/>
      </w:r>
      <w:r>
        <w:rPr>
          <w:i w:val="0"/>
          <w:iCs w:val="0"/>
        </w:rPr>
        <w:instrText xml:space="preserve"> PAGEREF _Toc12764 \h </w:instrText>
      </w:r>
      <w:r>
        <w:rPr>
          <w:i w:val="0"/>
          <w:iCs w:val="0"/>
        </w:rPr>
        <w:fldChar w:fldCharType="separate"/>
      </w:r>
      <w:r>
        <w:rPr>
          <w:i w:val="0"/>
          <w:iCs w:val="0"/>
        </w:rPr>
        <w:t>84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_Toc17562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highlight w:val="none"/>
        </w:rPr>
        <w:t>第四章  合同条款及格式</w:t>
      </w:r>
      <w:r>
        <w:rPr>
          <w:i w:val="0"/>
          <w:iCs w:val="0"/>
        </w:rPr>
        <w:tab/>
      </w:r>
      <w:r>
        <w:rPr>
          <w:i w:val="0"/>
          <w:iCs w:val="0"/>
        </w:rPr>
        <w:fldChar w:fldCharType="begin"/>
      </w:r>
      <w:r>
        <w:rPr>
          <w:i w:val="0"/>
          <w:iCs w:val="0"/>
        </w:rPr>
        <w:instrText xml:space="preserve"> PAGEREF _Toc17562 \h </w:instrText>
      </w:r>
      <w:r>
        <w:rPr>
          <w:i w:val="0"/>
          <w:iCs w:val="0"/>
        </w:rPr>
        <w:fldChar w:fldCharType="separate"/>
      </w:r>
      <w:r>
        <w:rPr>
          <w:i w:val="0"/>
          <w:iCs w:val="0"/>
        </w:rPr>
        <w:t>87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_Toc20979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第一节 合同协议书</w:t>
      </w:r>
      <w:r>
        <w:rPr>
          <w:i w:val="0"/>
          <w:iCs w:val="0"/>
        </w:rPr>
        <w:tab/>
      </w:r>
      <w:r>
        <w:rPr>
          <w:i w:val="0"/>
          <w:iCs w:val="0"/>
        </w:rPr>
        <w:fldChar w:fldCharType="begin"/>
      </w:r>
      <w:r>
        <w:rPr>
          <w:i w:val="0"/>
          <w:iCs w:val="0"/>
        </w:rPr>
        <w:instrText xml:space="preserve"> PAGEREF _Toc20979 \h </w:instrText>
      </w:r>
      <w:r>
        <w:rPr>
          <w:i w:val="0"/>
          <w:iCs w:val="0"/>
        </w:rPr>
        <w:fldChar w:fldCharType="separate"/>
      </w:r>
      <w:r>
        <w:rPr>
          <w:i w:val="0"/>
          <w:iCs w:val="0"/>
        </w:rPr>
        <w:t>87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_Toc8142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第二节 通用合同条款</w:t>
      </w:r>
      <w:r>
        <w:rPr>
          <w:i w:val="0"/>
          <w:iCs w:val="0"/>
        </w:rPr>
        <w:tab/>
      </w:r>
      <w:r>
        <w:rPr>
          <w:i w:val="0"/>
          <w:iCs w:val="0"/>
        </w:rPr>
        <w:fldChar w:fldCharType="begin"/>
      </w:r>
      <w:r>
        <w:rPr>
          <w:i w:val="0"/>
          <w:iCs w:val="0"/>
        </w:rPr>
        <w:instrText xml:space="preserve"> PAGEREF _Toc8142 \h </w:instrText>
      </w:r>
      <w:r>
        <w:rPr>
          <w:i w:val="0"/>
          <w:iCs w:val="0"/>
        </w:rPr>
        <w:fldChar w:fldCharType="separate"/>
      </w:r>
      <w:r>
        <w:rPr>
          <w:i w:val="0"/>
          <w:iCs w:val="0"/>
        </w:rPr>
        <w:t>91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_Toc26429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1.一般约定</w:t>
      </w:r>
      <w:r>
        <w:rPr>
          <w:i w:val="0"/>
          <w:iCs w:val="0"/>
        </w:rPr>
        <w:tab/>
      </w:r>
      <w:r>
        <w:rPr>
          <w:i w:val="0"/>
          <w:iCs w:val="0"/>
        </w:rPr>
        <w:fldChar w:fldCharType="begin"/>
      </w:r>
      <w:r>
        <w:rPr>
          <w:i w:val="0"/>
          <w:iCs w:val="0"/>
        </w:rPr>
        <w:instrText xml:space="preserve"> PAGEREF _Toc26429 \h </w:instrText>
      </w:r>
      <w:r>
        <w:rPr>
          <w:i w:val="0"/>
          <w:iCs w:val="0"/>
        </w:rPr>
        <w:fldChar w:fldCharType="separate"/>
      </w:r>
      <w:r>
        <w:rPr>
          <w:i w:val="0"/>
          <w:iCs w:val="0"/>
        </w:rPr>
        <w:t>91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_Toc1501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2.发包人义务</w:t>
      </w:r>
      <w:r>
        <w:rPr>
          <w:i w:val="0"/>
          <w:iCs w:val="0"/>
        </w:rPr>
        <w:tab/>
      </w:r>
      <w:r>
        <w:rPr>
          <w:i w:val="0"/>
          <w:iCs w:val="0"/>
        </w:rPr>
        <w:fldChar w:fldCharType="begin"/>
      </w:r>
      <w:r>
        <w:rPr>
          <w:i w:val="0"/>
          <w:iCs w:val="0"/>
        </w:rPr>
        <w:instrText xml:space="preserve"> PAGEREF _Toc1501 \h </w:instrText>
      </w:r>
      <w:r>
        <w:rPr>
          <w:i w:val="0"/>
          <w:iCs w:val="0"/>
        </w:rPr>
        <w:fldChar w:fldCharType="separate"/>
      </w:r>
      <w:r>
        <w:rPr>
          <w:i w:val="0"/>
          <w:iCs w:val="0"/>
        </w:rPr>
        <w:t>95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_Toc29544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3.发包人管理</w:t>
      </w:r>
      <w:r>
        <w:rPr>
          <w:i w:val="0"/>
          <w:iCs w:val="0"/>
        </w:rPr>
        <w:tab/>
      </w:r>
      <w:r>
        <w:rPr>
          <w:i w:val="0"/>
          <w:iCs w:val="0"/>
        </w:rPr>
        <w:fldChar w:fldCharType="begin"/>
      </w:r>
      <w:r>
        <w:rPr>
          <w:i w:val="0"/>
          <w:iCs w:val="0"/>
        </w:rPr>
        <w:instrText xml:space="preserve"> PAGEREF _Toc29544 \h </w:instrText>
      </w:r>
      <w:r>
        <w:rPr>
          <w:i w:val="0"/>
          <w:iCs w:val="0"/>
        </w:rPr>
        <w:fldChar w:fldCharType="separate"/>
      </w:r>
      <w:r>
        <w:rPr>
          <w:i w:val="0"/>
          <w:iCs w:val="0"/>
        </w:rPr>
        <w:t>96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_Toc5620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4.设计人义务</w:t>
      </w:r>
      <w:r>
        <w:rPr>
          <w:i w:val="0"/>
          <w:iCs w:val="0"/>
        </w:rPr>
        <w:tab/>
      </w:r>
      <w:r>
        <w:rPr>
          <w:i w:val="0"/>
          <w:iCs w:val="0"/>
        </w:rPr>
        <w:fldChar w:fldCharType="begin"/>
      </w:r>
      <w:r>
        <w:rPr>
          <w:i w:val="0"/>
          <w:iCs w:val="0"/>
        </w:rPr>
        <w:instrText xml:space="preserve"> PAGEREF _Toc5620 \h </w:instrText>
      </w:r>
      <w:r>
        <w:rPr>
          <w:i w:val="0"/>
          <w:iCs w:val="0"/>
        </w:rPr>
        <w:fldChar w:fldCharType="separate"/>
      </w:r>
      <w:r>
        <w:rPr>
          <w:i w:val="0"/>
          <w:iCs w:val="0"/>
        </w:rPr>
        <w:t>97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_Toc22134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5.勘察设计要求</w:t>
      </w:r>
      <w:r>
        <w:rPr>
          <w:i w:val="0"/>
          <w:iCs w:val="0"/>
        </w:rPr>
        <w:tab/>
      </w:r>
      <w:r>
        <w:rPr>
          <w:i w:val="0"/>
          <w:iCs w:val="0"/>
        </w:rPr>
        <w:fldChar w:fldCharType="begin"/>
      </w:r>
      <w:r>
        <w:rPr>
          <w:i w:val="0"/>
          <w:iCs w:val="0"/>
        </w:rPr>
        <w:instrText xml:space="preserve"> PAGEREF _Toc22134 \h </w:instrText>
      </w:r>
      <w:r>
        <w:rPr>
          <w:i w:val="0"/>
          <w:iCs w:val="0"/>
        </w:rPr>
        <w:fldChar w:fldCharType="separate"/>
      </w:r>
      <w:r>
        <w:rPr>
          <w:i w:val="0"/>
          <w:iCs w:val="0"/>
        </w:rPr>
        <w:t>100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_Toc8052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6.开始勘察设计和完成勘察设计</w:t>
      </w:r>
      <w:r>
        <w:rPr>
          <w:i w:val="0"/>
          <w:iCs w:val="0"/>
        </w:rPr>
        <w:tab/>
      </w:r>
      <w:r>
        <w:rPr>
          <w:i w:val="0"/>
          <w:iCs w:val="0"/>
        </w:rPr>
        <w:fldChar w:fldCharType="begin"/>
      </w:r>
      <w:r>
        <w:rPr>
          <w:i w:val="0"/>
          <w:iCs w:val="0"/>
        </w:rPr>
        <w:instrText xml:space="preserve"> PAGEREF _Toc8052 \h </w:instrText>
      </w:r>
      <w:r>
        <w:rPr>
          <w:i w:val="0"/>
          <w:iCs w:val="0"/>
        </w:rPr>
        <w:fldChar w:fldCharType="separate"/>
      </w:r>
      <w:r>
        <w:rPr>
          <w:i w:val="0"/>
          <w:iCs w:val="0"/>
        </w:rPr>
        <w:t>104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_Toc23580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7.暂停勘察设计</w:t>
      </w:r>
      <w:r>
        <w:rPr>
          <w:i w:val="0"/>
          <w:iCs w:val="0"/>
        </w:rPr>
        <w:tab/>
      </w:r>
      <w:r>
        <w:rPr>
          <w:i w:val="0"/>
          <w:iCs w:val="0"/>
        </w:rPr>
        <w:fldChar w:fldCharType="begin"/>
      </w:r>
      <w:r>
        <w:rPr>
          <w:i w:val="0"/>
          <w:iCs w:val="0"/>
        </w:rPr>
        <w:instrText xml:space="preserve"> PAGEREF _Toc23580 \h </w:instrText>
      </w:r>
      <w:r>
        <w:rPr>
          <w:i w:val="0"/>
          <w:iCs w:val="0"/>
        </w:rPr>
        <w:fldChar w:fldCharType="separate"/>
      </w:r>
      <w:r>
        <w:rPr>
          <w:i w:val="0"/>
          <w:iCs w:val="0"/>
        </w:rPr>
        <w:t>105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_Toc31144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8.勘察设计文件</w:t>
      </w:r>
      <w:r>
        <w:rPr>
          <w:i w:val="0"/>
          <w:iCs w:val="0"/>
        </w:rPr>
        <w:tab/>
      </w:r>
      <w:r>
        <w:rPr>
          <w:i w:val="0"/>
          <w:iCs w:val="0"/>
        </w:rPr>
        <w:fldChar w:fldCharType="begin"/>
      </w:r>
      <w:r>
        <w:rPr>
          <w:i w:val="0"/>
          <w:iCs w:val="0"/>
        </w:rPr>
        <w:instrText xml:space="preserve"> PAGEREF _Toc31144 \h </w:instrText>
      </w:r>
      <w:r>
        <w:rPr>
          <w:i w:val="0"/>
          <w:iCs w:val="0"/>
        </w:rPr>
        <w:fldChar w:fldCharType="separate"/>
      </w:r>
      <w:r>
        <w:rPr>
          <w:i w:val="0"/>
          <w:iCs w:val="0"/>
        </w:rPr>
        <w:t>106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_Toc5929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9.勘察设计责任与保险</w:t>
      </w:r>
      <w:r>
        <w:rPr>
          <w:i w:val="0"/>
          <w:iCs w:val="0"/>
        </w:rPr>
        <w:tab/>
      </w:r>
      <w:r>
        <w:rPr>
          <w:i w:val="0"/>
          <w:iCs w:val="0"/>
        </w:rPr>
        <w:fldChar w:fldCharType="begin"/>
      </w:r>
      <w:r>
        <w:rPr>
          <w:i w:val="0"/>
          <w:iCs w:val="0"/>
        </w:rPr>
        <w:instrText xml:space="preserve"> PAGEREF _Toc5929 \h </w:instrText>
      </w:r>
      <w:r>
        <w:rPr>
          <w:i w:val="0"/>
          <w:iCs w:val="0"/>
        </w:rPr>
        <w:fldChar w:fldCharType="separate"/>
      </w:r>
      <w:r>
        <w:rPr>
          <w:i w:val="0"/>
          <w:iCs w:val="0"/>
        </w:rPr>
        <w:t>107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_Toc18990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10.施工期间配合</w:t>
      </w:r>
      <w:r>
        <w:rPr>
          <w:i w:val="0"/>
          <w:iCs w:val="0"/>
        </w:rPr>
        <w:tab/>
      </w:r>
      <w:r>
        <w:rPr>
          <w:i w:val="0"/>
          <w:iCs w:val="0"/>
        </w:rPr>
        <w:fldChar w:fldCharType="begin"/>
      </w:r>
      <w:r>
        <w:rPr>
          <w:i w:val="0"/>
          <w:iCs w:val="0"/>
        </w:rPr>
        <w:instrText xml:space="preserve"> PAGEREF _Toc18990 \h </w:instrText>
      </w:r>
      <w:r>
        <w:rPr>
          <w:i w:val="0"/>
          <w:iCs w:val="0"/>
        </w:rPr>
        <w:fldChar w:fldCharType="separate"/>
      </w:r>
      <w:r>
        <w:rPr>
          <w:i w:val="0"/>
          <w:iCs w:val="0"/>
        </w:rPr>
        <w:t>108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_Toc1206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11.合同变更</w:t>
      </w:r>
      <w:r>
        <w:rPr>
          <w:i w:val="0"/>
          <w:iCs w:val="0"/>
        </w:rPr>
        <w:tab/>
      </w:r>
      <w:r>
        <w:rPr>
          <w:i w:val="0"/>
          <w:iCs w:val="0"/>
        </w:rPr>
        <w:fldChar w:fldCharType="begin"/>
      </w:r>
      <w:r>
        <w:rPr>
          <w:i w:val="0"/>
          <w:iCs w:val="0"/>
        </w:rPr>
        <w:instrText xml:space="preserve"> PAGEREF _Toc1206 \h </w:instrText>
      </w:r>
      <w:r>
        <w:rPr>
          <w:i w:val="0"/>
          <w:iCs w:val="0"/>
        </w:rPr>
        <w:fldChar w:fldCharType="separate"/>
      </w:r>
      <w:r>
        <w:rPr>
          <w:i w:val="0"/>
          <w:iCs w:val="0"/>
        </w:rPr>
        <w:t>109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_Toc14276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12.合同价格与支付</w:t>
      </w:r>
      <w:r>
        <w:rPr>
          <w:i w:val="0"/>
          <w:iCs w:val="0"/>
        </w:rPr>
        <w:tab/>
      </w:r>
      <w:r>
        <w:rPr>
          <w:i w:val="0"/>
          <w:iCs w:val="0"/>
        </w:rPr>
        <w:fldChar w:fldCharType="begin"/>
      </w:r>
      <w:r>
        <w:rPr>
          <w:i w:val="0"/>
          <w:iCs w:val="0"/>
        </w:rPr>
        <w:instrText xml:space="preserve"> PAGEREF _Toc14276 \h </w:instrText>
      </w:r>
      <w:r>
        <w:rPr>
          <w:i w:val="0"/>
          <w:iCs w:val="0"/>
        </w:rPr>
        <w:fldChar w:fldCharType="separate"/>
      </w:r>
      <w:r>
        <w:rPr>
          <w:i w:val="0"/>
          <w:iCs w:val="0"/>
        </w:rPr>
        <w:t>109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_Toc7769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13.不可抗力</w:t>
      </w:r>
      <w:r>
        <w:rPr>
          <w:i w:val="0"/>
          <w:iCs w:val="0"/>
        </w:rPr>
        <w:tab/>
      </w:r>
      <w:r>
        <w:rPr>
          <w:i w:val="0"/>
          <w:iCs w:val="0"/>
        </w:rPr>
        <w:fldChar w:fldCharType="begin"/>
      </w:r>
      <w:r>
        <w:rPr>
          <w:i w:val="0"/>
          <w:iCs w:val="0"/>
        </w:rPr>
        <w:instrText xml:space="preserve"> PAGEREF _Toc7769 \h </w:instrText>
      </w:r>
      <w:r>
        <w:rPr>
          <w:i w:val="0"/>
          <w:iCs w:val="0"/>
        </w:rPr>
        <w:fldChar w:fldCharType="separate"/>
      </w:r>
      <w:r>
        <w:rPr>
          <w:i w:val="0"/>
          <w:iCs w:val="0"/>
        </w:rPr>
        <w:t>111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_Toc13393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14.违约</w:t>
      </w:r>
      <w:r>
        <w:rPr>
          <w:i w:val="0"/>
          <w:iCs w:val="0"/>
        </w:rPr>
        <w:tab/>
      </w:r>
      <w:r>
        <w:rPr>
          <w:i w:val="0"/>
          <w:iCs w:val="0"/>
        </w:rPr>
        <w:fldChar w:fldCharType="begin"/>
      </w:r>
      <w:r>
        <w:rPr>
          <w:i w:val="0"/>
          <w:iCs w:val="0"/>
        </w:rPr>
        <w:instrText xml:space="preserve"> PAGEREF _Toc13393 \h </w:instrText>
      </w:r>
      <w:r>
        <w:rPr>
          <w:i w:val="0"/>
          <w:iCs w:val="0"/>
        </w:rPr>
        <w:fldChar w:fldCharType="separate"/>
      </w:r>
      <w:r>
        <w:rPr>
          <w:i w:val="0"/>
          <w:iCs w:val="0"/>
        </w:rPr>
        <w:t>111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_Toc31345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15.争议的解决</w:t>
      </w:r>
      <w:r>
        <w:rPr>
          <w:i w:val="0"/>
          <w:iCs w:val="0"/>
        </w:rPr>
        <w:tab/>
      </w:r>
      <w:r>
        <w:rPr>
          <w:i w:val="0"/>
          <w:iCs w:val="0"/>
        </w:rPr>
        <w:fldChar w:fldCharType="begin"/>
      </w:r>
      <w:r>
        <w:rPr>
          <w:i w:val="0"/>
          <w:iCs w:val="0"/>
        </w:rPr>
        <w:instrText xml:space="preserve"> PAGEREF _Toc31345 \h </w:instrText>
      </w:r>
      <w:r>
        <w:rPr>
          <w:i w:val="0"/>
          <w:iCs w:val="0"/>
        </w:rPr>
        <w:fldChar w:fldCharType="separate"/>
      </w:r>
      <w:r>
        <w:rPr>
          <w:i w:val="0"/>
          <w:iCs w:val="0"/>
        </w:rPr>
        <w:t>112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_Toc8292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第三节 专用合同条款</w:t>
      </w:r>
      <w:r>
        <w:rPr>
          <w:i w:val="0"/>
          <w:iCs w:val="0"/>
        </w:rPr>
        <w:tab/>
      </w:r>
      <w:r>
        <w:rPr>
          <w:i w:val="0"/>
          <w:iCs w:val="0"/>
        </w:rPr>
        <w:fldChar w:fldCharType="begin"/>
      </w:r>
      <w:r>
        <w:rPr>
          <w:i w:val="0"/>
          <w:iCs w:val="0"/>
        </w:rPr>
        <w:instrText xml:space="preserve"> PAGEREF _Toc8292 \h </w:instrText>
      </w:r>
      <w:r>
        <w:rPr>
          <w:i w:val="0"/>
          <w:iCs w:val="0"/>
        </w:rPr>
        <w:fldChar w:fldCharType="separate"/>
      </w:r>
      <w:r>
        <w:rPr>
          <w:i w:val="0"/>
          <w:iCs w:val="0"/>
        </w:rPr>
        <w:t>113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_Toc21568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1.一般约定</w:t>
      </w:r>
      <w:r>
        <w:rPr>
          <w:i w:val="0"/>
          <w:iCs w:val="0"/>
        </w:rPr>
        <w:tab/>
      </w:r>
      <w:r>
        <w:rPr>
          <w:i w:val="0"/>
          <w:iCs w:val="0"/>
        </w:rPr>
        <w:fldChar w:fldCharType="begin"/>
      </w:r>
      <w:r>
        <w:rPr>
          <w:i w:val="0"/>
          <w:iCs w:val="0"/>
        </w:rPr>
        <w:instrText xml:space="preserve"> PAGEREF _Toc21568 \h </w:instrText>
      </w:r>
      <w:r>
        <w:rPr>
          <w:i w:val="0"/>
          <w:iCs w:val="0"/>
        </w:rPr>
        <w:fldChar w:fldCharType="separate"/>
      </w:r>
      <w:r>
        <w:rPr>
          <w:i w:val="0"/>
          <w:iCs w:val="0"/>
        </w:rPr>
        <w:t>113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_Toc23425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2.发包人义务</w:t>
      </w:r>
      <w:r>
        <w:rPr>
          <w:i w:val="0"/>
          <w:iCs w:val="0"/>
        </w:rPr>
        <w:tab/>
      </w:r>
      <w:r>
        <w:rPr>
          <w:i w:val="0"/>
          <w:iCs w:val="0"/>
        </w:rPr>
        <w:fldChar w:fldCharType="begin"/>
      </w:r>
      <w:r>
        <w:rPr>
          <w:i w:val="0"/>
          <w:iCs w:val="0"/>
        </w:rPr>
        <w:instrText xml:space="preserve"> PAGEREF _Toc23425 \h </w:instrText>
      </w:r>
      <w:r>
        <w:rPr>
          <w:i w:val="0"/>
          <w:iCs w:val="0"/>
        </w:rPr>
        <w:fldChar w:fldCharType="separate"/>
      </w:r>
      <w:r>
        <w:rPr>
          <w:i w:val="0"/>
          <w:iCs w:val="0"/>
        </w:rPr>
        <w:t>114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_Toc24946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3.发包人管理</w:t>
      </w:r>
      <w:r>
        <w:rPr>
          <w:i w:val="0"/>
          <w:iCs w:val="0"/>
        </w:rPr>
        <w:tab/>
      </w:r>
      <w:r>
        <w:rPr>
          <w:i w:val="0"/>
          <w:iCs w:val="0"/>
        </w:rPr>
        <w:fldChar w:fldCharType="begin"/>
      </w:r>
      <w:r>
        <w:rPr>
          <w:i w:val="0"/>
          <w:iCs w:val="0"/>
        </w:rPr>
        <w:instrText xml:space="preserve"> PAGEREF _Toc24946 \h </w:instrText>
      </w:r>
      <w:r>
        <w:rPr>
          <w:i w:val="0"/>
          <w:iCs w:val="0"/>
        </w:rPr>
        <w:fldChar w:fldCharType="separate"/>
      </w:r>
      <w:r>
        <w:rPr>
          <w:i w:val="0"/>
          <w:iCs w:val="0"/>
        </w:rPr>
        <w:t>115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_Toc12270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4.设计人义务</w:t>
      </w:r>
      <w:r>
        <w:rPr>
          <w:i w:val="0"/>
          <w:iCs w:val="0"/>
        </w:rPr>
        <w:tab/>
      </w:r>
      <w:r>
        <w:rPr>
          <w:i w:val="0"/>
          <w:iCs w:val="0"/>
        </w:rPr>
        <w:fldChar w:fldCharType="begin"/>
      </w:r>
      <w:r>
        <w:rPr>
          <w:i w:val="0"/>
          <w:iCs w:val="0"/>
        </w:rPr>
        <w:instrText xml:space="preserve"> PAGEREF _Toc12270 \h </w:instrText>
      </w:r>
      <w:r>
        <w:rPr>
          <w:i w:val="0"/>
          <w:iCs w:val="0"/>
        </w:rPr>
        <w:fldChar w:fldCharType="separate"/>
      </w:r>
      <w:r>
        <w:rPr>
          <w:i w:val="0"/>
          <w:iCs w:val="0"/>
        </w:rPr>
        <w:t>116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_Toc18753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5.勘察设计要求</w:t>
      </w:r>
      <w:r>
        <w:rPr>
          <w:i w:val="0"/>
          <w:iCs w:val="0"/>
        </w:rPr>
        <w:tab/>
      </w:r>
      <w:r>
        <w:rPr>
          <w:i w:val="0"/>
          <w:iCs w:val="0"/>
        </w:rPr>
        <w:fldChar w:fldCharType="begin"/>
      </w:r>
      <w:r>
        <w:rPr>
          <w:i w:val="0"/>
          <w:iCs w:val="0"/>
        </w:rPr>
        <w:instrText xml:space="preserve"> PAGEREF _Toc18753 \h </w:instrText>
      </w:r>
      <w:r>
        <w:rPr>
          <w:i w:val="0"/>
          <w:iCs w:val="0"/>
        </w:rPr>
        <w:fldChar w:fldCharType="separate"/>
      </w:r>
      <w:r>
        <w:rPr>
          <w:i w:val="0"/>
          <w:iCs w:val="0"/>
        </w:rPr>
        <w:t>118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_Toc15844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6.开始勘察设计和完成勘察设计</w:t>
      </w:r>
      <w:r>
        <w:rPr>
          <w:i w:val="0"/>
          <w:iCs w:val="0"/>
        </w:rPr>
        <w:tab/>
      </w:r>
      <w:r>
        <w:rPr>
          <w:i w:val="0"/>
          <w:iCs w:val="0"/>
        </w:rPr>
        <w:fldChar w:fldCharType="begin"/>
      </w:r>
      <w:r>
        <w:rPr>
          <w:i w:val="0"/>
          <w:iCs w:val="0"/>
        </w:rPr>
        <w:instrText xml:space="preserve"> PAGEREF _Toc15844 \h </w:instrText>
      </w:r>
      <w:r>
        <w:rPr>
          <w:i w:val="0"/>
          <w:iCs w:val="0"/>
        </w:rPr>
        <w:fldChar w:fldCharType="separate"/>
      </w:r>
      <w:r>
        <w:rPr>
          <w:i w:val="0"/>
          <w:iCs w:val="0"/>
        </w:rPr>
        <w:t>119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_Toc29016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8.勘察设计文件</w:t>
      </w:r>
      <w:r>
        <w:rPr>
          <w:i w:val="0"/>
          <w:iCs w:val="0"/>
        </w:rPr>
        <w:tab/>
      </w:r>
      <w:r>
        <w:rPr>
          <w:i w:val="0"/>
          <w:iCs w:val="0"/>
        </w:rPr>
        <w:fldChar w:fldCharType="begin"/>
      </w:r>
      <w:r>
        <w:rPr>
          <w:i w:val="0"/>
          <w:iCs w:val="0"/>
        </w:rPr>
        <w:instrText xml:space="preserve"> PAGEREF _Toc29016 \h </w:instrText>
      </w:r>
      <w:r>
        <w:rPr>
          <w:i w:val="0"/>
          <w:iCs w:val="0"/>
        </w:rPr>
        <w:fldChar w:fldCharType="separate"/>
      </w:r>
      <w:r>
        <w:rPr>
          <w:i w:val="0"/>
          <w:iCs w:val="0"/>
        </w:rPr>
        <w:t>119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_Toc26960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9.勘察设计责任与保险</w:t>
      </w:r>
      <w:r>
        <w:rPr>
          <w:i w:val="0"/>
          <w:iCs w:val="0"/>
        </w:rPr>
        <w:tab/>
      </w:r>
      <w:r>
        <w:rPr>
          <w:i w:val="0"/>
          <w:iCs w:val="0"/>
        </w:rPr>
        <w:fldChar w:fldCharType="begin"/>
      </w:r>
      <w:r>
        <w:rPr>
          <w:i w:val="0"/>
          <w:iCs w:val="0"/>
        </w:rPr>
        <w:instrText xml:space="preserve"> PAGEREF _Toc26960 \h </w:instrText>
      </w:r>
      <w:r>
        <w:rPr>
          <w:i w:val="0"/>
          <w:iCs w:val="0"/>
        </w:rPr>
        <w:fldChar w:fldCharType="separate"/>
      </w:r>
      <w:r>
        <w:rPr>
          <w:i w:val="0"/>
          <w:iCs w:val="0"/>
        </w:rPr>
        <w:t>120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_Toc14110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10.施工期间配合</w:t>
      </w:r>
      <w:r>
        <w:rPr>
          <w:i w:val="0"/>
          <w:iCs w:val="0"/>
        </w:rPr>
        <w:tab/>
      </w:r>
      <w:r>
        <w:rPr>
          <w:i w:val="0"/>
          <w:iCs w:val="0"/>
        </w:rPr>
        <w:fldChar w:fldCharType="begin"/>
      </w:r>
      <w:r>
        <w:rPr>
          <w:i w:val="0"/>
          <w:iCs w:val="0"/>
        </w:rPr>
        <w:instrText xml:space="preserve"> PAGEREF _Toc14110 \h </w:instrText>
      </w:r>
      <w:r>
        <w:rPr>
          <w:i w:val="0"/>
          <w:iCs w:val="0"/>
        </w:rPr>
        <w:fldChar w:fldCharType="separate"/>
      </w:r>
      <w:r>
        <w:rPr>
          <w:i w:val="0"/>
          <w:iCs w:val="0"/>
        </w:rPr>
        <w:t>120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_Toc9860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11.合同变更</w:t>
      </w:r>
      <w:r>
        <w:rPr>
          <w:i w:val="0"/>
          <w:iCs w:val="0"/>
        </w:rPr>
        <w:tab/>
      </w:r>
      <w:r>
        <w:rPr>
          <w:i w:val="0"/>
          <w:iCs w:val="0"/>
        </w:rPr>
        <w:fldChar w:fldCharType="begin"/>
      </w:r>
      <w:r>
        <w:rPr>
          <w:i w:val="0"/>
          <w:iCs w:val="0"/>
        </w:rPr>
        <w:instrText xml:space="preserve"> PAGEREF _Toc9860 \h </w:instrText>
      </w:r>
      <w:r>
        <w:rPr>
          <w:i w:val="0"/>
          <w:iCs w:val="0"/>
        </w:rPr>
        <w:fldChar w:fldCharType="separate"/>
      </w:r>
      <w:r>
        <w:rPr>
          <w:i w:val="0"/>
          <w:iCs w:val="0"/>
        </w:rPr>
        <w:t>120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_Toc8212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12.合同价格与支付</w:t>
      </w:r>
      <w:r>
        <w:rPr>
          <w:i w:val="0"/>
          <w:iCs w:val="0"/>
        </w:rPr>
        <w:tab/>
      </w:r>
      <w:r>
        <w:rPr>
          <w:i w:val="0"/>
          <w:iCs w:val="0"/>
        </w:rPr>
        <w:fldChar w:fldCharType="begin"/>
      </w:r>
      <w:r>
        <w:rPr>
          <w:i w:val="0"/>
          <w:iCs w:val="0"/>
        </w:rPr>
        <w:instrText xml:space="preserve"> PAGEREF _Toc8212 \h </w:instrText>
      </w:r>
      <w:r>
        <w:rPr>
          <w:i w:val="0"/>
          <w:iCs w:val="0"/>
        </w:rPr>
        <w:fldChar w:fldCharType="separate"/>
      </w:r>
      <w:r>
        <w:rPr>
          <w:i w:val="0"/>
          <w:iCs w:val="0"/>
        </w:rPr>
        <w:t>121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_Toc8811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13.不可抗力</w:t>
      </w:r>
      <w:r>
        <w:rPr>
          <w:i w:val="0"/>
          <w:iCs w:val="0"/>
        </w:rPr>
        <w:tab/>
      </w:r>
      <w:r>
        <w:rPr>
          <w:i w:val="0"/>
          <w:iCs w:val="0"/>
        </w:rPr>
        <w:fldChar w:fldCharType="begin"/>
      </w:r>
      <w:r>
        <w:rPr>
          <w:i w:val="0"/>
          <w:iCs w:val="0"/>
        </w:rPr>
        <w:instrText xml:space="preserve"> PAGEREF _Toc8811 \h </w:instrText>
      </w:r>
      <w:r>
        <w:rPr>
          <w:i w:val="0"/>
          <w:iCs w:val="0"/>
        </w:rPr>
        <w:fldChar w:fldCharType="separate"/>
      </w:r>
      <w:r>
        <w:rPr>
          <w:i w:val="0"/>
          <w:iCs w:val="0"/>
        </w:rPr>
        <w:t>122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_Toc6389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14.违约</w:t>
      </w:r>
      <w:r>
        <w:rPr>
          <w:i w:val="0"/>
          <w:iCs w:val="0"/>
        </w:rPr>
        <w:tab/>
      </w:r>
      <w:r>
        <w:rPr>
          <w:i w:val="0"/>
          <w:iCs w:val="0"/>
        </w:rPr>
        <w:fldChar w:fldCharType="begin"/>
      </w:r>
      <w:r>
        <w:rPr>
          <w:i w:val="0"/>
          <w:iCs w:val="0"/>
        </w:rPr>
        <w:instrText xml:space="preserve"> PAGEREF _Toc6389 \h </w:instrText>
      </w:r>
      <w:r>
        <w:rPr>
          <w:i w:val="0"/>
          <w:iCs w:val="0"/>
        </w:rPr>
        <w:fldChar w:fldCharType="separate"/>
      </w:r>
      <w:r>
        <w:rPr>
          <w:i w:val="0"/>
          <w:iCs w:val="0"/>
        </w:rPr>
        <w:t>122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_Toc28411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15.争议的解决</w:t>
      </w:r>
      <w:r>
        <w:rPr>
          <w:i w:val="0"/>
          <w:iCs w:val="0"/>
        </w:rPr>
        <w:tab/>
      </w:r>
      <w:r>
        <w:rPr>
          <w:i w:val="0"/>
          <w:iCs w:val="0"/>
        </w:rPr>
        <w:fldChar w:fldCharType="begin"/>
      </w:r>
      <w:r>
        <w:rPr>
          <w:i w:val="0"/>
          <w:iCs w:val="0"/>
        </w:rPr>
        <w:instrText xml:space="preserve"> PAGEREF _Toc28411 \h </w:instrText>
      </w:r>
      <w:r>
        <w:rPr>
          <w:i w:val="0"/>
          <w:iCs w:val="0"/>
        </w:rPr>
        <w:fldChar w:fldCharType="separate"/>
      </w:r>
      <w:r>
        <w:rPr>
          <w:i w:val="0"/>
          <w:iCs w:val="0"/>
        </w:rPr>
        <w:t>126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_Toc31851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0"/>
          <w:szCs w:val="32"/>
          <w:highlight w:val="none"/>
        </w:rPr>
        <w:t>16.合同附件</w:t>
      </w:r>
      <w:r>
        <w:rPr>
          <w:i w:val="0"/>
          <w:iCs w:val="0"/>
        </w:rPr>
        <w:tab/>
      </w:r>
      <w:r>
        <w:rPr>
          <w:i w:val="0"/>
          <w:iCs w:val="0"/>
        </w:rPr>
        <w:fldChar w:fldCharType="begin"/>
      </w:r>
      <w:r>
        <w:rPr>
          <w:i w:val="0"/>
          <w:iCs w:val="0"/>
        </w:rPr>
        <w:instrText xml:space="preserve"> PAGEREF _Toc31851 \h </w:instrText>
      </w:r>
      <w:r>
        <w:rPr>
          <w:i w:val="0"/>
          <w:iCs w:val="0"/>
        </w:rPr>
        <w:fldChar w:fldCharType="separate"/>
      </w:r>
      <w:r>
        <w:rPr>
          <w:i w:val="0"/>
          <w:iCs w:val="0"/>
        </w:rPr>
        <w:t>126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_Toc12354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52"/>
          <w:highlight w:val="none"/>
        </w:rPr>
        <w:t>第 二 卷</w:t>
      </w:r>
      <w:r>
        <w:rPr>
          <w:i w:val="0"/>
          <w:iCs w:val="0"/>
        </w:rPr>
        <w:tab/>
      </w:r>
      <w:r>
        <w:rPr>
          <w:i w:val="0"/>
          <w:iCs w:val="0"/>
        </w:rPr>
        <w:fldChar w:fldCharType="begin"/>
      </w:r>
      <w:r>
        <w:rPr>
          <w:i w:val="0"/>
          <w:iCs w:val="0"/>
        </w:rPr>
        <w:instrText xml:space="preserve"> PAGEREF _Toc12354 \h </w:instrText>
      </w:r>
      <w:r>
        <w:rPr>
          <w:i w:val="0"/>
          <w:iCs w:val="0"/>
        </w:rPr>
        <w:fldChar w:fldCharType="separate"/>
      </w:r>
      <w:r>
        <w:rPr>
          <w:i w:val="0"/>
          <w:iCs w:val="0"/>
        </w:rPr>
        <w:t>133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_Toc8247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val="0"/>
          <w:i w:val="0"/>
          <w:iCs w:val="0"/>
          <w:szCs w:val="20"/>
          <w:highlight w:val="none"/>
        </w:rPr>
        <w:t>第五章  发包人要求</w:t>
      </w:r>
      <w:r>
        <w:rPr>
          <w:i w:val="0"/>
          <w:iCs w:val="0"/>
        </w:rPr>
        <w:tab/>
      </w:r>
      <w:r>
        <w:rPr>
          <w:i w:val="0"/>
          <w:iCs w:val="0"/>
        </w:rPr>
        <w:fldChar w:fldCharType="begin"/>
      </w:r>
      <w:r>
        <w:rPr>
          <w:i w:val="0"/>
          <w:iCs w:val="0"/>
        </w:rPr>
        <w:instrText xml:space="preserve"> PAGEREF _Toc8247 \h </w:instrText>
      </w:r>
      <w:r>
        <w:rPr>
          <w:i w:val="0"/>
          <w:iCs w:val="0"/>
        </w:rPr>
        <w:fldChar w:fldCharType="separate"/>
      </w:r>
      <w:r>
        <w:rPr>
          <w:i w:val="0"/>
          <w:iCs w:val="0"/>
        </w:rPr>
        <w:t>134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_Toc3609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8"/>
          <w:highlight w:val="none"/>
        </w:rPr>
        <w:t>一、勘察设计要求</w:t>
      </w:r>
      <w:r>
        <w:rPr>
          <w:i w:val="0"/>
          <w:iCs w:val="0"/>
        </w:rPr>
        <w:tab/>
      </w:r>
      <w:r>
        <w:rPr>
          <w:i w:val="0"/>
          <w:iCs w:val="0"/>
        </w:rPr>
        <w:fldChar w:fldCharType="begin"/>
      </w:r>
      <w:r>
        <w:rPr>
          <w:i w:val="0"/>
          <w:iCs w:val="0"/>
        </w:rPr>
        <w:instrText xml:space="preserve"> PAGEREF _Toc3609 \h </w:instrText>
      </w:r>
      <w:r>
        <w:rPr>
          <w:i w:val="0"/>
          <w:iCs w:val="0"/>
        </w:rPr>
        <w:fldChar w:fldCharType="separate"/>
      </w:r>
      <w:r>
        <w:rPr>
          <w:i w:val="0"/>
          <w:iCs w:val="0"/>
        </w:rPr>
        <w:t>135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_Toc10911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8"/>
          <w:highlight w:val="none"/>
        </w:rPr>
        <w:t>二、适用规范标准</w:t>
      </w:r>
      <w:r>
        <w:rPr>
          <w:i w:val="0"/>
          <w:iCs w:val="0"/>
        </w:rPr>
        <w:tab/>
      </w:r>
      <w:r>
        <w:rPr>
          <w:i w:val="0"/>
          <w:iCs w:val="0"/>
        </w:rPr>
        <w:fldChar w:fldCharType="begin"/>
      </w:r>
      <w:r>
        <w:rPr>
          <w:i w:val="0"/>
          <w:iCs w:val="0"/>
        </w:rPr>
        <w:instrText xml:space="preserve"> PAGEREF _Toc10911 \h </w:instrText>
      </w:r>
      <w:r>
        <w:rPr>
          <w:i w:val="0"/>
          <w:iCs w:val="0"/>
        </w:rPr>
        <w:fldChar w:fldCharType="separate"/>
      </w:r>
      <w:r>
        <w:rPr>
          <w:i w:val="0"/>
          <w:iCs w:val="0"/>
        </w:rPr>
        <w:t>135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_Toc1081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8"/>
          <w:highlight w:val="none"/>
        </w:rPr>
        <w:t>三、成果文件要求</w:t>
      </w:r>
      <w:r>
        <w:rPr>
          <w:i w:val="0"/>
          <w:iCs w:val="0"/>
        </w:rPr>
        <w:tab/>
      </w:r>
      <w:r>
        <w:rPr>
          <w:i w:val="0"/>
          <w:iCs w:val="0"/>
        </w:rPr>
        <w:fldChar w:fldCharType="begin"/>
      </w:r>
      <w:r>
        <w:rPr>
          <w:i w:val="0"/>
          <w:iCs w:val="0"/>
        </w:rPr>
        <w:instrText xml:space="preserve"> PAGEREF _Toc1081 \h </w:instrText>
      </w:r>
      <w:r>
        <w:rPr>
          <w:i w:val="0"/>
          <w:iCs w:val="0"/>
        </w:rPr>
        <w:fldChar w:fldCharType="separate"/>
      </w:r>
      <w:r>
        <w:rPr>
          <w:i w:val="0"/>
          <w:iCs w:val="0"/>
        </w:rPr>
        <w:t>136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_Toc1245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8"/>
          <w:highlight w:val="none"/>
        </w:rPr>
        <w:t>四、发包人财产清单</w:t>
      </w:r>
      <w:r>
        <w:rPr>
          <w:i w:val="0"/>
          <w:iCs w:val="0"/>
        </w:rPr>
        <w:tab/>
      </w:r>
      <w:r>
        <w:rPr>
          <w:i w:val="0"/>
          <w:iCs w:val="0"/>
        </w:rPr>
        <w:fldChar w:fldCharType="begin"/>
      </w:r>
      <w:r>
        <w:rPr>
          <w:i w:val="0"/>
          <w:iCs w:val="0"/>
        </w:rPr>
        <w:instrText xml:space="preserve"> PAGEREF _Toc1245 \h </w:instrText>
      </w:r>
      <w:r>
        <w:rPr>
          <w:i w:val="0"/>
          <w:iCs w:val="0"/>
        </w:rPr>
        <w:fldChar w:fldCharType="separate"/>
      </w:r>
      <w:r>
        <w:rPr>
          <w:i w:val="0"/>
          <w:iCs w:val="0"/>
        </w:rPr>
        <w:t>136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_Toc18889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（一）发包人提供的设备、设施</w:t>
      </w:r>
      <w:r>
        <w:rPr>
          <w:i w:val="0"/>
          <w:iCs w:val="0"/>
        </w:rPr>
        <w:tab/>
      </w:r>
      <w:r>
        <w:rPr>
          <w:i w:val="0"/>
          <w:iCs w:val="0"/>
        </w:rPr>
        <w:fldChar w:fldCharType="begin"/>
      </w:r>
      <w:r>
        <w:rPr>
          <w:i w:val="0"/>
          <w:iCs w:val="0"/>
        </w:rPr>
        <w:instrText xml:space="preserve"> PAGEREF _Toc18889 \h </w:instrText>
      </w:r>
      <w:r>
        <w:rPr>
          <w:i w:val="0"/>
          <w:iCs w:val="0"/>
        </w:rPr>
        <w:fldChar w:fldCharType="separate"/>
      </w:r>
      <w:r>
        <w:rPr>
          <w:i w:val="0"/>
          <w:iCs w:val="0"/>
        </w:rPr>
        <w:t>136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_Toc6377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（二）发包人提供的资料</w:t>
      </w:r>
      <w:r>
        <w:rPr>
          <w:i w:val="0"/>
          <w:iCs w:val="0"/>
        </w:rPr>
        <w:tab/>
      </w:r>
      <w:r>
        <w:rPr>
          <w:i w:val="0"/>
          <w:iCs w:val="0"/>
        </w:rPr>
        <w:fldChar w:fldCharType="begin"/>
      </w:r>
      <w:r>
        <w:rPr>
          <w:i w:val="0"/>
          <w:iCs w:val="0"/>
        </w:rPr>
        <w:instrText xml:space="preserve"> PAGEREF _Toc6377 \h </w:instrText>
      </w:r>
      <w:r>
        <w:rPr>
          <w:i w:val="0"/>
          <w:iCs w:val="0"/>
        </w:rPr>
        <w:fldChar w:fldCharType="separate"/>
      </w:r>
      <w:r>
        <w:rPr>
          <w:i w:val="0"/>
          <w:iCs w:val="0"/>
        </w:rPr>
        <w:t>136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_Toc11887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（三）发包人财产使用要求及退还要求</w:t>
      </w:r>
      <w:r>
        <w:rPr>
          <w:i w:val="0"/>
          <w:iCs w:val="0"/>
        </w:rPr>
        <w:tab/>
      </w:r>
      <w:r>
        <w:rPr>
          <w:i w:val="0"/>
          <w:iCs w:val="0"/>
        </w:rPr>
        <w:fldChar w:fldCharType="begin"/>
      </w:r>
      <w:r>
        <w:rPr>
          <w:i w:val="0"/>
          <w:iCs w:val="0"/>
        </w:rPr>
        <w:instrText xml:space="preserve"> PAGEREF _Toc11887 \h </w:instrText>
      </w:r>
      <w:r>
        <w:rPr>
          <w:i w:val="0"/>
          <w:iCs w:val="0"/>
        </w:rPr>
        <w:fldChar w:fldCharType="separate"/>
      </w:r>
      <w:r>
        <w:rPr>
          <w:i w:val="0"/>
          <w:iCs w:val="0"/>
        </w:rPr>
        <w:t>136</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_Toc30339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8"/>
          <w:highlight w:val="none"/>
        </w:rPr>
        <w:t>五、发包人提供的便利条件</w:t>
      </w:r>
      <w:r>
        <w:rPr>
          <w:i w:val="0"/>
          <w:iCs w:val="0"/>
        </w:rPr>
        <w:tab/>
      </w:r>
      <w:r>
        <w:rPr>
          <w:i w:val="0"/>
          <w:iCs w:val="0"/>
        </w:rPr>
        <w:fldChar w:fldCharType="begin"/>
      </w:r>
      <w:r>
        <w:rPr>
          <w:i w:val="0"/>
          <w:iCs w:val="0"/>
        </w:rPr>
        <w:instrText xml:space="preserve"> PAGEREF _Toc30339 \h </w:instrText>
      </w:r>
      <w:r>
        <w:rPr>
          <w:i w:val="0"/>
          <w:iCs w:val="0"/>
        </w:rPr>
        <w:fldChar w:fldCharType="separate"/>
      </w:r>
      <w:r>
        <w:rPr>
          <w:i w:val="0"/>
          <w:iCs w:val="0"/>
        </w:rPr>
        <w:t>137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_Toc26797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8"/>
          <w:highlight w:val="none"/>
        </w:rPr>
        <w:t>六、勘察设计人需要自备的工作条件</w:t>
      </w:r>
      <w:r>
        <w:rPr>
          <w:i w:val="0"/>
          <w:iCs w:val="0"/>
        </w:rPr>
        <w:tab/>
      </w:r>
      <w:r>
        <w:rPr>
          <w:i w:val="0"/>
          <w:iCs w:val="0"/>
        </w:rPr>
        <w:fldChar w:fldCharType="begin"/>
      </w:r>
      <w:r>
        <w:rPr>
          <w:i w:val="0"/>
          <w:iCs w:val="0"/>
        </w:rPr>
        <w:instrText xml:space="preserve"> PAGEREF _Toc26797 \h </w:instrText>
      </w:r>
      <w:r>
        <w:rPr>
          <w:i w:val="0"/>
          <w:iCs w:val="0"/>
        </w:rPr>
        <w:fldChar w:fldCharType="separate"/>
      </w:r>
      <w:r>
        <w:rPr>
          <w:i w:val="0"/>
          <w:iCs w:val="0"/>
        </w:rPr>
        <w:t>137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_Toc21168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8"/>
          <w:highlight w:val="none"/>
        </w:rPr>
        <w:t>七、发包人的其他要求</w:t>
      </w:r>
      <w:r>
        <w:rPr>
          <w:i w:val="0"/>
          <w:iCs w:val="0"/>
        </w:rPr>
        <w:tab/>
      </w:r>
      <w:r>
        <w:rPr>
          <w:i w:val="0"/>
          <w:iCs w:val="0"/>
        </w:rPr>
        <w:fldChar w:fldCharType="begin"/>
      </w:r>
      <w:r>
        <w:rPr>
          <w:i w:val="0"/>
          <w:iCs w:val="0"/>
        </w:rPr>
        <w:instrText xml:space="preserve"> PAGEREF _Toc21168 \h </w:instrText>
      </w:r>
      <w:r>
        <w:rPr>
          <w:i w:val="0"/>
          <w:iCs w:val="0"/>
        </w:rPr>
        <w:fldChar w:fldCharType="separate"/>
      </w:r>
      <w:r>
        <w:rPr>
          <w:i w:val="0"/>
          <w:iCs w:val="0"/>
        </w:rPr>
        <w:t>137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_Toc13326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44"/>
          <w:szCs w:val="20"/>
          <w:highlight w:val="none"/>
        </w:rPr>
        <w:t>第三卷</w:t>
      </w:r>
      <w:r>
        <w:rPr>
          <w:i w:val="0"/>
          <w:iCs w:val="0"/>
        </w:rPr>
        <w:tab/>
      </w:r>
      <w:r>
        <w:rPr>
          <w:i w:val="0"/>
          <w:iCs w:val="0"/>
        </w:rPr>
        <w:fldChar w:fldCharType="begin"/>
      </w:r>
      <w:r>
        <w:rPr>
          <w:i w:val="0"/>
          <w:iCs w:val="0"/>
        </w:rPr>
        <w:instrText xml:space="preserve"> PAGEREF _Toc13326 \h </w:instrText>
      </w:r>
      <w:r>
        <w:rPr>
          <w:i w:val="0"/>
          <w:iCs w:val="0"/>
        </w:rPr>
        <w:fldChar w:fldCharType="separate"/>
      </w:r>
      <w:r>
        <w:rPr>
          <w:i w:val="0"/>
          <w:iCs w:val="0"/>
        </w:rPr>
        <w:t>138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_Toc20212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kern w:val="44"/>
          <w:szCs w:val="20"/>
          <w:highlight w:val="none"/>
        </w:rPr>
        <w:t>第六章  投标文件格式</w:t>
      </w:r>
      <w:r>
        <w:rPr>
          <w:i w:val="0"/>
          <w:iCs w:val="0"/>
        </w:rPr>
        <w:tab/>
      </w:r>
      <w:r>
        <w:rPr>
          <w:i w:val="0"/>
          <w:iCs w:val="0"/>
        </w:rPr>
        <w:fldChar w:fldCharType="begin"/>
      </w:r>
      <w:r>
        <w:rPr>
          <w:i w:val="0"/>
          <w:iCs w:val="0"/>
        </w:rPr>
        <w:instrText xml:space="preserve"> PAGEREF _Toc20212 \h </w:instrText>
      </w:r>
      <w:r>
        <w:rPr>
          <w:i w:val="0"/>
          <w:iCs w:val="0"/>
        </w:rPr>
        <w:fldChar w:fldCharType="separate"/>
      </w:r>
      <w:r>
        <w:rPr>
          <w:i w:val="0"/>
          <w:iCs w:val="0"/>
        </w:rPr>
        <w:t>139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_Toc10675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i w:val="0"/>
          <w:iCs w:val="0"/>
          <w:szCs w:val="20"/>
          <w:highlight w:val="none"/>
          <w:lang w:val="en-US" w:eastAsia="zh-CN"/>
        </w:rPr>
        <w:t>一、</w:t>
      </w:r>
      <w:r>
        <w:rPr>
          <w:rFonts w:hint="eastAsia" w:ascii="宋体" w:hAnsi="宋体" w:eastAsia="宋体" w:cs="宋体"/>
          <w:bCs/>
          <w:i w:val="0"/>
          <w:iCs w:val="0"/>
          <w:szCs w:val="20"/>
          <w:highlight w:val="none"/>
        </w:rPr>
        <w:t>投标函部分</w:t>
      </w:r>
      <w:r>
        <w:rPr>
          <w:i w:val="0"/>
          <w:iCs w:val="0"/>
        </w:rPr>
        <w:tab/>
      </w:r>
      <w:r>
        <w:rPr>
          <w:i w:val="0"/>
          <w:iCs w:val="0"/>
        </w:rPr>
        <w:fldChar w:fldCharType="begin"/>
      </w:r>
      <w:r>
        <w:rPr>
          <w:i w:val="0"/>
          <w:iCs w:val="0"/>
        </w:rPr>
        <w:instrText xml:space="preserve"> PAGEREF _Toc10675 \h </w:instrText>
      </w:r>
      <w:r>
        <w:rPr>
          <w:i w:val="0"/>
          <w:iCs w:val="0"/>
        </w:rPr>
        <w:fldChar w:fldCharType="separate"/>
      </w:r>
      <w:r>
        <w:rPr>
          <w:i w:val="0"/>
          <w:iCs w:val="0"/>
        </w:rPr>
        <w:t>141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_Toc7633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（一）投标函</w:t>
      </w:r>
      <w:r>
        <w:rPr>
          <w:i w:val="0"/>
          <w:iCs w:val="0"/>
        </w:rPr>
        <w:tab/>
      </w:r>
      <w:r>
        <w:rPr>
          <w:i w:val="0"/>
          <w:iCs w:val="0"/>
        </w:rPr>
        <w:fldChar w:fldCharType="begin"/>
      </w:r>
      <w:r>
        <w:rPr>
          <w:i w:val="0"/>
          <w:iCs w:val="0"/>
        </w:rPr>
        <w:instrText xml:space="preserve"> PAGEREF _Toc7633 \h </w:instrText>
      </w:r>
      <w:r>
        <w:rPr>
          <w:i w:val="0"/>
          <w:iCs w:val="0"/>
        </w:rPr>
        <w:fldChar w:fldCharType="separate"/>
      </w:r>
      <w:r>
        <w:rPr>
          <w:i w:val="0"/>
          <w:iCs w:val="0"/>
        </w:rPr>
        <w:t>145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_Toc24662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（二）投标函附录</w:t>
      </w:r>
      <w:r>
        <w:rPr>
          <w:i w:val="0"/>
          <w:iCs w:val="0"/>
        </w:rPr>
        <w:tab/>
      </w:r>
      <w:r>
        <w:rPr>
          <w:i w:val="0"/>
          <w:iCs w:val="0"/>
        </w:rPr>
        <w:fldChar w:fldCharType="begin"/>
      </w:r>
      <w:r>
        <w:rPr>
          <w:i w:val="0"/>
          <w:iCs w:val="0"/>
        </w:rPr>
        <w:instrText xml:space="preserve"> PAGEREF _Toc24662 \h </w:instrText>
      </w:r>
      <w:r>
        <w:rPr>
          <w:i w:val="0"/>
          <w:iCs w:val="0"/>
        </w:rPr>
        <w:fldChar w:fldCharType="separate"/>
      </w:r>
      <w:r>
        <w:rPr>
          <w:i w:val="0"/>
          <w:iCs w:val="0"/>
        </w:rPr>
        <w:t>147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_Toc30804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（三）法定代表人身份证明或授权委托书</w:t>
      </w:r>
      <w:r>
        <w:rPr>
          <w:i w:val="0"/>
          <w:iCs w:val="0"/>
        </w:rPr>
        <w:tab/>
      </w:r>
      <w:r>
        <w:rPr>
          <w:i w:val="0"/>
          <w:iCs w:val="0"/>
        </w:rPr>
        <w:fldChar w:fldCharType="begin"/>
      </w:r>
      <w:r>
        <w:rPr>
          <w:i w:val="0"/>
          <w:iCs w:val="0"/>
        </w:rPr>
        <w:instrText xml:space="preserve"> PAGEREF _Toc30804 \h </w:instrText>
      </w:r>
      <w:r>
        <w:rPr>
          <w:i w:val="0"/>
          <w:iCs w:val="0"/>
        </w:rPr>
        <w:fldChar w:fldCharType="separate"/>
      </w:r>
      <w:r>
        <w:rPr>
          <w:i w:val="0"/>
          <w:iCs w:val="0"/>
        </w:rPr>
        <w:t>148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_Toc7463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napToGrid/>
          <w:kern w:val="2"/>
          <w:szCs w:val="20"/>
        </w:rPr>
        <w:t xml:space="preserve">（四） </w:t>
      </w:r>
      <w:r>
        <w:rPr>
          <w:rFonts w:hint="eastAsia" w:ascii="宋体" w:hAnsi="宋体" w:eastAsia="宋体" w:cs="宋体"/>
          <w:bCs w:val="0"/>
          <w:i w:val="0"/>
          <w:iCs w:val="0"/>
          <w:szCs w:val="20"/>
          <w:highlight w:val="none"/>
        </w:rPr>
        <w:t>投标报价合理性说明（如有）</w:t>
      </w:r>
      <w:r>
        <w:rPr>
          <w:i w:val="0"/>
          <w:iCs w:val="0"/>
        </w:rPr>
        <w:tab/>
      </w:r>
      <w:r>
        <w:rPr>
          <w:i w:val="0"/>
          <w:iCs w:val="0"/>
        </w:rPr>
        <w:fldChar w:fldCharType="begin"/>
      </w:r>
      <w:r>
        <w:rPr>
          <w:i w:val="0"/>
          <w:iCs w:val="0"/>
        </w:rPr>
        <w:instrText xml:space="preserve"> PAGEREF _Toc7463 \h </w:instrText>
      </w:r>
      <w:r>
        <w:rPr>
          <w:i w:val="0"/>
          <w:iCs w:val="0"/>
        </w:rPr>
        <w:fldChar w:fldCharType="separate"/>
      </w:r>
      <w:r>
        <w:rPr>
          <w:i w:val="0"/>
          <w:iCs w:val="0"/>
        </w:rPr>
        <w:t>151</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_Toc1531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val="en-US" w:eastAsia="zh-CN"/>
        </w:rPr>
        <w:t>五</w:t>
      </w:r>
      <w:r>
        <w:rPr>
          <w:rFonts w:hint="eastAsia" w:ascii="宋体" w:hAnsi="宋体" w:eastAsia="宋体" w:cs="宋体"/>
          <w:i w:val="0"/>
          <w:iCs w:val="0"/>
          <w:szCs w:val="20"/>
          <w:highlight w:val="none"/>
        </w:rPr>
        <w:t>）勘察费用清单</w:t>
      </w:r>
      <w:r>
        <w:rPr>
          <w:rFonts w:hint="eastAsia" w:ascii="宋体" w:hAnsi="宋体" w:eastAsia="宋体" w:cs="宋体"/>
          <w:i w:val="0"/>
          <w:iCs w:val="0"/>
          <w:szCs w:val="20"/>
          <w:highlight w:val="none"/>
          <w:lang w:eastAsia="zh-CN"/>
        </w:rPr>
        <w:t>（</w:t>
      </w:r>
      <w:r>
        <w:rPr>
          <w:rFonts w:hint="eastAsia" w:ascii="宋体" w:hAnsi="宋体" w:eastAsia="宋体" w:cs="宋体"/>
          <w:i w:val="0"/>
          <w:iCs w:val="0"/>
          <w:szCs w:val="20"/>
          <w:highlight w:val="none"/>
          <w:lang w:val="en-US" w:eastAsia="zh-CN"/>
        </w:rPr>
        <w:t>如有</w:t>
      </w:r>
      <w:r>
        <w:rPr>
          <w:rFonts w:hint="eastAsia" w:ascii="宋体" w:hAnsi="宋体" w:eastAsia="宋体" w:cs="宋体"/>
          <w:i w:val="0"/>
          <w:iCs w:val="0"/>
          <w:szCs w:val="20"/>
          <w:highlight w:val="none"/>
          <w:lang w:eastAsia="zh-CN"/>
        </w:rPr>
        <w:t>）</w:t>
      </w:r>
      <w:r>
        <w:rPr>
          <w:i w:val="0"/>
          <w:iCs w:val="0"/>
        </w:rPr>
        <w:tab/>
      </w:r>
      <w:r>
        <w:rPr>
          <w:i w:val="0"/>
          <w:iCs w:val="0"/>
        </w:rPr>
        <w:fldChar w:fldCharType="begin"/>
      </w:r>
      <w:r>
        <w:rPr>
          <w:i w:val="0"/>
          <w:iCs w:val="0"/>
        </w:rPr>
        <w:instrText xml:space="preserve"> PAGEREF _Toc1531 \h </w:instrText>
      </w:r>
      <w:r>
        <w:rPr>
          <w:i w:val="0"/>
          <w:iCs w:val="0"/>
        </w:rPr>
        <w:fldChar w:fldCharType="separate"/>
      </w:r>
      <w:r>
        <w:rPr>
          <w:i w:val="0"/>
          <w:iCs w:val="0"/>
        </w:rPr>
        <w:t>152</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22"/>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_Toc11401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val="en-US" w:eastAsia="zh-CN"/>
        </w:rPr>
        <w:t>六</w:t>
      </w:r>
      <w:r>
        <w:rPr>
          <w:rFonts w:hint="eastAsia" w:ascii="宋体" w:hAnsi="宋体" w:eastAsia="宋体" w:cs="宋体"/>
          <w:i w:val="0"/>
          <w:iCs w:val="0"/>
          <w:szCs w:val="20"/>
          <w:highlight w:val="none"/>
        </w:rPr>
        <w:t>）设计费用清单</w:t>
      </w:r>
      <w:r>
        <w:rPr>
          <w:rFonts w:hint="eastAsia" w:ascii="宋体" w:hAnsi="宋体" w:eastAsia="宋体" w:cs="宋体"/>
          <w:i w:val="0"/>
          <w:iCs w:val="0"/>
          <w:szCs w:val="20"/>
          <w:highlight w:val="none"/>
          <w:lang w:eastAsia="zh-CN"/>
        </w:rPr>
        <w:t>（</w:t>
      </w:r>
      <w:r>
        <w:rPr>
          <w:rFonts w:hint="eastAsia" w:ascii="宋体" w:hAnsi="宋体" w:eastAsia="宋体" w:cs="宋体"/>
          <w:i w:val="0"/>
          <w:iCs w:val="0"/>
          <w:szCs w:val="20"/>
          <w:highlight w:val="none"/>
          <w:lang w:val="en-US" w:eastAsia="zh-CN"/>
        </w:rPr>
        <w:t>如有</w:t>
      </w:r>
      <w:r>
        <w:rPr>
          <w:rFonts w:hint="eastAsia" w:ascii="宋体" w:hAnsi="宋体" w:eastAsia="宋体" w:cs="宋体"/>
          <w:i w:val="0"/>
          <w:iCs w:val="0"/>
          <w:szCs w:val="20"/>
          <w:highlight w:val="none"/>
          <w:lang w:eastAsia="zh-CN"/>
        </w:rPr>
        <w:t>）</w:t>
      </w:r>
      <w:r>
        <w:rPr>
          <w:i w:val="0"/>
          <w:iCs w:val="0"/>
        </w:rPr>
        <w:tab/>
      </w:r>
      <w:r>
        <w:rPr>
          <w:i w:val="0"/>
          <w:iCs w:val="0"/>
        </w:rPr>
        <w:fldChar w:fldCharType="begin"/>
      </w:r>
      <w:r>
        <w:rPr>
          <w:i w:val="0"/>
          <w:iCs w:val="0"/>
        </w:rPr>
        <w:instrText xml:space="preserve"> PAGEREF _Toc11401 \h </w:instrText>
      </w:r>
      <w:r>
        <w:rPr>
          <w:i w:val="0"/>
          <w:iCs w:val="0"/>
        </w:rPr>
        <w:fldChar w:fldCharType="separate"/>
      </w:r>
      <w:r>
        <w:rPr>
          <w:i w:val="0"/>
          <w:iCs w:val="0"/>
        </w:rPr>
        <w:t>153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_Toc8436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val="0"/>
          <w:i w:val="0"/>
          <w:iCs w:val="0"/>
          <w:szCs w:val="44"/>
          <w:highlight w:val="none"/>
        </w:rPr>
        <w:t>二、商务部分</w:t>
      </w:r>
      <w:r>
        <w:rPr>
          <w:i w:val="0"/>
          <w:iCs w:val="0"/>
        </w:rPr>
        <w:tab/>
      </w:r>
      <w:r>
        <w:rPr>
          <w:i w:val="0"/>
          <w:iCs w:val="0"/>
        </w:rPr>
        <w:fldChar w:fldCharType="begin"/>
      </w:r>
      <w:r>
        <w:rPr>
          <w:i w:val="0"/>
          <w:iCs w:val="0"/>
        </w:rPr>
        <w:instrText xml:space="preserve"> PAGEREF _Toc8436 \h </w:instrText>
      </w:r>
      <w:r>
        <w:rPr>
          <w:i w:val="0"/>
          <w:iCs w:val="0"/>
        </w:rPr>
        <w:fldChar w:fldCharType="separate"/>
      </w:r>
      <w:r>
        <w:rPr>
          <w:i w:val="0"/>
          <w:iCs w:val="0"/>
        </w:rPr>
        <w:t>154</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_Toc10724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val="0"/>
          <w:i w:val="0"/>
          <w:iCs w:val="0"/>
          <w:szCs w:val="44"/>
          <w:highlight w:val="none"/>
        </w:rPr>
        <w:t>三、技术部分</w:t>
      </w:r>
      <w:r>
        <w:rPr>
          <w:i w:val="0"/>
          <w:iCs w:val="0"/>
        </w:rPr>
        <w:tab/>
      </w:r>
      <w:r>
        <w:rPr>
          <w:i w:val="0"/>
          <w:iCs w:val="0"/>
        </w:rPr>
        <w:fldChar w:fldCharType="begin"/>
      </w:r>
      <w:r>
        <w:rPr>
          <w:i w:val="0"/>
          <w:iCs w:val="0"/>
        </w:rPr>
        <w:instrText xml:space="preserve"> PAGEREF _Toc10724 \h </w:instrText>
      </w:r>
      <w:r>
        <w:rPr>
          <w:i w:val="0"/>
          <w:iCs w:val="0"/>
        </w:rPr>
        <w:fldChar w:fldCharType="separate"/>
      </w:r>
      <w:r>
        <w:rPr>
          <w:i w:val="0"/>
          <w:iCs w:val="0"/>
        </w:rPr>
        <w:t>158</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_Toc16687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bCs w:val="0"/>
          <w:i w:val="0"/>
          <w:iCs w:val="0"/>
          <w:szCs w:val="44"/>
          <w:highlight w:val="none"/>
        </w:rPr>
        <w:t>四、资格审查部分</w:t>
      </w:r>
      <w:r>
        <w:rPr>
          <w:i w:val="0"/>
          <w:iCs w:val="0"/>
        </w:rPr>
        <w:tab/>
      </w:r>
      <w:r>
        <w:rPr>
          <w:i w:val="0"/>
          <w:iCs w:val="0"/>
        </w:rPr>
        <w:fldChar w:fldCharType="begin"/>
      </w:r>
      <w:r>
        <w:rPr>
          <w:i w:val="0"/>
          <w:iCs w:val="0"/>
        </w:rPr>
        <w:instrText xml:space="preserve"> PAGEREF _Toc16687 \h </w:instrText>
      </w:r>
      <w:r>
        <w:rPr>
          <w:i w:val="0"/>
          <w:iCs w:val="0"/>
        </w:rPr>
        <w:fldChar w:fldCharType="separate"/>
      </w:r>
      <w:r>
        <w:rPr>
          <w:i w:val="0"/>
          <w:iCs w:val="0"/>
        </w:rPr>
        <w:t>160</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_Toc30441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val="en-US" w:eastAsia="zh-CN"/>
        </w:rPr>
        <w:t>一</w:t>
      </w:r>
      <w:r>
        <w:rPr>
          <w:rFonts w:hint="eastAsia" w:ascii="宋体" w:hAnsi="宋体" w:eastAsia="宋体" w:cs="宋体"/>
          <w:i w:val="0"/>
          <w:iCs w:val="0"/>
          <w:szCs w:val="20"/>
          <w:highlight w:val="none"/>
        </w:rPr>
        <w:t>）法定代表人身份证明或授权委托书</w:t>
      </w:r>
      <w:r>
        <w:rPr>
          <w:i w:val="0"/>
          <w:iCs w:val="0"/>
        </w:rPr>
        <w:tab/>
      </w:r>
      <w:r>
        <w:rPr>
          <w:i w:val="0"/>
          <w:iCs w:val="0"/>
        </w:rPr>
        <w:fldChar w:fldCharType="begin"/>
      </w:r>
      <w:r>
        <w:rPr>
          <w:i w:val="0"/>
          <w:iCs w:val="0"/>
        </w:rPr>
        <w:instrText xml:space="preserve"> PAGEREF _Toc30441 \h </w:instrText>
      </w:r>
      <w:r>
        <w:rPr>
          <w:i w:val="0"/>
          <w:iCs w:val="0"/>
        </w:rPr>
        <w:fldChar w:fldCharType="separate"/>
      </w:r>
      <w:r>
        <w:rPr>
          <w:i w:val="0"/>
          <w:iCs w:val="0"/>
        </w:rPr>
        <w:t>163</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_Toc26098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val="en-US" w:eastAsia="zh-CN"/>
        </w:rPr>
        <w:t>二</w:t>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eastAsia="zh-CN"/>
        </w:rPr>
        <w:t>共同投标协议</w:t>
      </w:r>
      <w:r>
        <w:rPr>
          <w:rFonts w:hint="eastAsia" w:ascii="宋体" w:hAnsi="宋体" w:eastAsia="宋体" w:cs="宋体"/>
          <w:i w:val="0"/>
          <w:iCs w:val="0"/>
          <w:szCs w:val="20"/>
          <w:highlight w:val="none"/>
        </w:rPr>
        <w:t>（如有）</w:t>
      </w:r>
      <w:r>
        <w:rPr>
          <w:i w:val="0"/>
          <w:iCs w:val="0"/>
        </w:rPr>
        <w:tab/>
      </w:r>
      <w:r>
        <w:rPr>
          <w:i w:val="0"/>
          <w:iCs w:val="0"/>
        </w:rPr>
        <w:fldChar w:fldCharType="begin"/>
      </w:r>
      <w:r>
        <w:rPr>
          <w:i w:val="0"/>
          <w:iCs w:val="0"/>
        </w:rPr>
        <w:instrText xml:space="preserve"> PAGEREF _Toc26098 \h </w:instrText>
      </w:r>
      <w:r>
        <w:rPr>
          <w:i w:val="0"/>
          <w:iCs w:val="0"/>
        </w:rPr>
        <w:fldChar w:fldCharType="separate"/>
      </w:r>
      <w:r>
        <w:rPr>
          <w:i w:val="0"/>
          <w:iCs w:val="0"/>
        </w:rPr>
        <w:t>165</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_Toc17638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val="en-US" w:eastAsia="zh-CN"/>
        </w:rPr>
        <w:t>三</w:t>
      </w:r>
      <w:r>
        <w:rPr>
          <w:rFonts w:hint="eastAsia" w:ascii="宋体" w:hAnsi="宋体" w:eastAsia="宋体" w:cs="宋体"/>
          <w:i w:val="0"/>
          <w:iCs w:val="0"/>
          <w:szCs w:val="20"/>
          <w:highlight w:val="none"/>
        </w:rPr>
        <w:t>）承诺</w:t>
      </w:r>
      <w:r>
        <w:rPr>
          <w:i w:val="0"/>
          <w:iCs w:val="0"/>
        </w:rPr>
        <w:tab/>
      </w:r>
      <w:r>
        <w:rPr>
          <w:i w:val="0"/>
          <w:iCs w:val="0"/>
        </w:rPr>
        <w:fldChar w:fldCharType="begin"/>
      </w:r>
      <w:r>
        <w:rPr>
          <w:i w:val="0"/>
          <w:iCs w:val="0"/>
        </w:rPr>
        <w:instrText xml:space="preserve"> PAGEREF _Toc17638 \h </w:instrText>
      </w:r>
      <w:r>
        <w:rPr>
          <w:i w:val="0"/>
          <w:iCs w:val="0"/>
        </w:rPr>
        <w:fldChar w:fldCharType="separate"/>
      </w:r>
      <w:r>
        <w:rPr>
          <w:i w:val="0"/>
          <w:iCs w:val="0"/>
        </w:rPr>
        <w:t>167</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i w:val="0"/>
          <w:iCs w:val="0"/>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_Toc30821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i w:val="0"/>
          <w:iCs w:val="0"/>
          <w:szCs w:val="20"/>
          <w:highlight w:val="none"/>
        </w:rPr>
        <w:t>（</w:t>
      </w:r>
      <w:r>
        <w:rPr>
          <w:rFonts w:hint="eastAsia" w:ascii="宋体" w:hAnsi="宋体" w:eastAsia="宋体" w:cs="宋体"/>
          <w:i w:val="0"/>
          <w:iCs w:val="0"/>
          <w:szCs w:val="20"/>
          <w:highlight w:val="none"/>
          <w:lang w:val="en-US" w:eastAsia="zh-CN"/>
        </w:rPr>
        <w:t>四</w:t>
      </w:r>
      <w:r>
        <w:rPr>
          <w:rFonts w:hint="eastAsia" w:ascii="宋体" w:hAnsi="宋体" w:eastAsia="宋体" w:cs="宋体"/>
          <w:i w:val="0"/>
          <w:iCs w:val="0"/>
          <w:szCs w:val="20"/>
          <w:highlight w:val="none"/>
        </w:rPr>
        <w:t>）其他资料</w:t>
      </w:r>
      <w:r>
        <w:rPr>
          <w:i w:val="0"/>
          <w:iCs w:val="0"/>
        </w:rPr>
        <w:tab/>
      </w:r>
      <w:r>
        <w:rPr>
          <w:i w:val="0"/>
          <w:iCs w:val="0"/>
        </w:rPr>
        <w:fldChar w:fldCharType="begin"/>
      </w:r>
      <w:r>
        <w:rPr>
          <w:i w:val="0"/>
          <w:iCs w:val="0"/>
        </w:rPr>
        <w:instrText xml:space="preserve"> PAGEREF _Toc30821 \h </w:instrText>
      </w:r>
      <w:r>
        <w:rPr>
          <w:i w:val="0"/>
          <w:iCs w:val="0"/>
        </w:rPr>
        <w:fldChar w:fldCharType="separate"/>
      </w:r>
      <w:r>
        <w:rPr>
          <w:i w:val="0"/>
          <w:iCs w:val="0"/>
        </w:rPr>
        <w:t>169</w:t>
      </w:r>
      <w:r>
        <w:rPr>
          <w:i w:val="0"/>
          <w:iCs w:val="0"/>
        </w:rPr>
        <w:fldChar w:fldCharType="end"/>
      </w:r>
      <w:r>
        <w:rPr>
          <w:rFonts w:hint="eastAsia" w:ascii="宋体" w:hAnsi="宋体" w:eastAsia="宋体" w:cs="宋体"/>
          <w:bCs/>
          <w:i w:val="0"/>
          <w:iCs w:val="0"/>
          <w:color w:val="auto"/>
          <w:szCs w:val="20"/>
          <w:highlight w:val="none"/>
          <w:lang w:val="zh-CN"/>
        </w:rPr>
        <w:fldChar w:fldCharType="end"/>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highlight w:val="none"/>
        </w:rPr>
        <w:sectPr>
          <w:footerReference r:id="rId9" w:type="default"/>
          <w:pgSz w:w="11907" w:h="16840"/>
          <w:pgMar w:top="1304" w:right="1134" w:bottom="1304" w:left="1304" w:header="851" w:footer="992" w:gutter="0"/>
          <w:pgBorders>
            <w:top w:val="none" w:sz="0" w:space="0"/>
            <w:left w:val="none" w:sz="0" w:space="0"/>
            <w:bottom w:val="none" w:sz="0" w:space="0"/>
            <w:right w:val="none" w:sz="0" w:space="0"/>
          </w:pgBorders>
          <w:pgNumType w:fmt="numberInDash" w:start="1"/>
          <w:cols w:space="720" w:num="1"/>
          <w:docGrid w:linePitch="312" w:charSpace="0"/>
        </w:sectPr>
      </w:pPr>
      <w:r>
        <w:rPr>
          <w:rFonts w:hint="eastAsia" w:ascii="宋体" w:hAnsi="宋体" w:eastAsia="宋体" w:cs="宋体"/>
          <w:bCs/>
          <w:i w:val="0"/>
          <w:iCs w:val="0"/>
          <w:color w:val="auto"/>
          <w:szCs w:val="20"/>
          <w:highlight w:val="none"/>
          <w:lang w:val="zh-CN"/>
        </w:rPr>
        <w:fldChar w:fldCharType="end"/>
      </w:r>
      <w:bookmarkEnd w:id="1"/>
      <w:bookmarkStart w:id="8" w:name="_Toc430530414"/>
    </w:p>
    <w:bookmarkEnd w:id="8"/>
    <w:p>
      <w:pPr>
        <w:spacing w:line="360" w:lineRule="auto"/>
        <w:rPr>
          <w:rFonts w:hint="eastAsia" w:ascii="宋体" w:hAnsi="宋体" w:eastAsia="宋体" w:cs="宋体"/>
          <w:color w:val="auto"/>
          <w:highlight w:val="none"/>
        </w:rPr>
      </w:pPr>
    </w:p>
    <w:p>
      <w:pPr>
        <w:pStyle w:val="3"/>
        <w:spacing w:before="0" w:after="0" w:line="480" w:lineRule="auto"/>
        <w:jc w:val="center"/>
        <w:rPr>
          <w:rFonts w:hint="eastAsia" w:ascii="宋体" w:hAnsi="宋体" w:eastAsia="宋体" w:cs="宋体"/>
          <w:color w:val="auto"/>
          <w:sz w:val="52"/>
          <w:szCs w:val="52"/>
          <w:highlight w:val="none"/>
        </w:rPr>
      </w:pPr>
      <w:bookmarkStart w:id="9" w:name="_Toc75856793"/>
      <w:bookmarkStart w:id="10" w:name="_Toc15469"/>
      <w:bookmarkStart w:id="11" w:name="_Toc30233"/>
      <w:bookmarkStart w:id="12" w:name="_Toc29348"/>
      <w:bookmarkStart w:id="13" w:name="_Toc14145"/>
      <w:bookmarkStart w:id="14" w:name="_Toc5438"/>
      <w:bookmarkStart w:id="15" w:name="_Toc18914"/>
      <w:bookmarkStart w:id="16" w:name="_Toc30907"/>
      <w:bookmarkStart w:id="17" w:name="_Toc4141"/>
      <w:bookmarkStart w:id="18" w:name="_Toc9072"/>
      <w:bookmarkStart w:id="19" w:name="_Toc509218690"/>
      <w:bookmarkStart w:id="20" w:name="_Toc23009"/>
      <w:bookmarkStart w:id="21" w:name="_Toc29320"/>
      <w:bookmarkStart w:id="22" w:name="_Toc14296"/>
      <w:r>
        <w:rPr>
          <w:rFonts w:hint="eastAsia" w:ascii="宋体" w:hAnsi="宋体" w:eastAsia="宋体" w:cs="宋体"/>
          <w:color w:val="auto"/>
          <w:sz w:val="52"/>
          <w:szCs w:val="52"/>
          <w:highlight w:val="none"/>
        </w:rPr>
        <w:t>第 一 卷</w:t>
      </w:r>
      <w:bookmarkEnd w:id="9"/>
      <w:bookmarkEnd w:id="10"/>
      <w:bookmarkEnd w:id="11"/>
      <w:bookmarkEnd w:id="12"/>
      <w:bookmarkEnd w:id="13"/>
      <w:bookmarkEnd w:id="14"/>
      <w:bookmarkEnd w:id="15"/>
      <w:bookmarkEnd w:id="16"/>
      <w:bookmarkEnd w:id="17"/>
      <w:bookmarkEnd w:id="18"/>
      <w:bookmarkEnd w:id="19"/>
      <w:bookmarkEnd w:id="20"/>
      <w:bookmarkEnd w:id="21"/>
      <w:bookmarkEnd w:id="22"/>
    </w:p>
    <w:p>
      <w:pPr>
        <w:spacing w:line="200" w:lineRule="exact"/>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3"/>
        <w:spacing w:line="360" w:lineRule="auto"/>
        <w:jc w:val="center"/>
        <w:rPr>
          <w:rFonts w:hint="eastAsia" w:ascii="宋体" w:hAnsi="宋体" w:eastAsia="宋体" w:cs="宋体"/>
          <w:snapToGrid w:val="0"/>
          <w:color w:val="auto"/>
          <w:kern w:val="0"/>
          <w:highlight w:val="none"/>
        </w:rPr>
      </w:pPr>
      <w:bookmarkStart w:id="23" w:name="_Toc4500"/>
      <w:bookmarkStart w:id="24" w:name="_Toc29474"/>
      <w:bookmarkStart w:id="25" w:name="_Toc277082535"/>
      <w:bookmarkStart w:id="26" w:name="_Toc287607727"/>
      <w:bookmarkStart w:id="27" w:name="_Toc224103298"/>
      <w:bookmarkStart w:id="28" w:name="_Toc287620666"/>
      <w:bookmarkStart w:id="29" w:name="_Toc19922"/>
      <w:bookmarkStart w:id="30" w:name="_Toc32390"/>
      <w:bookmarkStart w:id="31" w:name="_Toc10951"/>
      <w:bookmarkStart w:id="32" w:name="_Toc26890"/>
      <w:bookmarkStart w:id="33" w:name="_Toc7857"/>
      <w:bookmarkStart w:id="34" w:name="_Toc30818"/>
      <w:bookmarkStart w:id="35" w:name="_Toc75856794"/>
      <w:bookmarkStart w:id="36" w:name="_Toc509218691"/>
      <w:bookmarkStart w:id="37" w:name="_Toc27926"/>
      <w:bookmarkStart w:id="38" w:name="_Toc430530415"/>
      <w:bookmarkStart w:id="39" w:name="_Toc32193"/>
      <w:bookmarkStart w:id="40" w:name="_Toc3320"/>
      <w:bookmarkStart w:id="41" w:name="_Toc25222"/>
      <w:r>
        <w:rPr>
          <w:rFonts w:hint="eastAsia" w:ascii="宋体" w:hAnsi="宋体" w:eastAsia="宋体" w:cs="宋体"/>
          <w:snapToGrid w:val="0"/>
          <w:color w:val="auto"/>
          <w:kern w:val="0"/>
          <w:highlight w:val="none"/>
        </w:rPr>
        <w:t>第一章  招标公告（适用于公开招标）</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autoSpaceDE w:val="0"/>
        <w:autoSpaceDN w:val="0"/>
        <w:adjustRightInd w:val="0"/>
        <w:snapToGrid w:val="0"/>
        <w:spacing w:line="360" w:lineRule="auto"/>
        <w:jc w:val="center"/>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u w:val="single"/>
        </w:rPr>
        <w:t xml:space="preserve">                 （项目名称）</w:t>
      </w:r>
      <w:r>
        <w:rPr>
          <w:rFonts w:hint="eastAsia" w:ascii="宋体" w:hAnsi="宋体" w:eastAsia="宋体" w:cs="宋体"/>
          <w:snapToGrid w:val="0"/>
          <w:color w:val="auto"/>
          <w:w w:val="99"/>
          <w:kern w:val="0"/>
          <w:sz w:val="28"/>
          <w:szCs w:val="28"/>
          <w:highlight w:val="none"/>
        </w:rPr>
        <w:t>招标公告</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42" w:name="_Toc14264"/>
      <w:bookmarkStart w:id="43" w:name="_Toc24291"/>
      <w:bookmarkStart w:id="44" w:name="_Toc200359238"/>
      <w:bookmarkStart w:id="45" w:name="_Toc20331"/>
      <w:bookmarkStart w:id="46" w:name="_Toc287620667"/>
      <w:bookmarkStart w:id="47" w:name="_Toc24994"/>
      <w:bookmarkStart w:id="48" w:name="_Toc5965"/>
      <w:bookmarkStart w:id="49" w:name="_Toc430530416"/>
      <w:bookmarkStart w:id="50" w:name="_Toc10625"/>
      <w:bookmarkStart w:id="51" w:name="_Toc277082536"/>
      <w:bookmarkStart w:id="52" w:name="_Toc26939"/>
      <w:bookmarkStart w:id="53" w:name="_Toc10922"/>
      <w:bookmarkStart w:id="54" w:name="_Toc509218692"/>
      <w:bookmarkStart w:id="55" w:name="_Toc12246"/>
      <w:bookmarkStart w:id="56" w:name="_Toc16600"/>
      <w:bookmarkStart w:id="57" w:name="_Toc75856795"/>
      <w:bookmarkStart w:id="58" w:name="_Toc200359427"/>
      <w:bookmarkStart w:id="59" w:name="_Toc224103299"/>
      <w:bookmarkStart w:id="60" w:name="_Toc26815"/>
      <w:bookmarkStart w:id="61" w:name="_Toc12375"/>
      <w:bookmarkStart w:id="62" w:name="_Toc287607728"/>
      <w:r>
        <w:rPr>
          <w:rFonts w:hint="eastAsia" w:ascii="宋体" w:hAnsi="宋体" w:eastAsia="宋体" w:cs="宋体"/>
          <w:snapToGrid w:val="0"/>
          <w:color w:val="auto"/>
          <w:sz w:val="28"/>
          <w:szCs w:val="28"/>
          <w:highlight w:val="none"/>
        </w:rPr>
        <w:t>1.  招标条件</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pPr>
        <w:pageBreakBefore w:val="0"/>
        <w:widowControl w:val="0"/>
        <w:tabs>
          <w:tab w:val="left" w:pos="3315"/>
          <w:tab w:val="left" w:pos="3390"/>
          <w:tab w:val="left" w:pos="6120"/>
          <w:tab w:val="left" w:pos="8850"/>
        </w:tabs>
        <w:kinsoku/>
        <w:wordWrap/>
        <w:overflowPunct/>
        <w:topLinePunct w:val="0"/>
        <w:autoSpaceDE w:val="0"/>
        <w:autoSpaceDN w:val="0"/>
        <w:bidi w:val="0"/>
        <w:adjustRightInd w:val="0"/>
        <w:snapToGrid w:val="0"/>
        <w:spacing w:line="360" w:lineRule="auto"/>
        <w:ind w:firstLine="420"/>
        <w:jc w:val="distribute"/>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本招标项目</w:t>
      </w:r>
      <w:r>
        <w:rPr>
          <w:rFonts w:hint="eastAsia" w:ascii="宋体" w:hAnsi="宋体" w:eastAsia="宋体" w:cs="宋体"/>
          <w:snapToGrid w:val="0"/>
          <w:color w:val="auto"/>
          <w:kern w:val="0"/>
          <w:szCs w:val="21"/>
          <w:highlight w:val="none"/>
          <w:u w:val="single"/>
        </w:rPr>
        <w:t xml:space="preserve">                 （工程名称）</w:t>
      </w:r>
      <w:r>
        <w:rPr>
          <w:rFonts w:hint="eastAsia" w:ascii="宋体" w:hAnsi="宋体" w:eastAsia="宋体" w:cs="宋体"/>
          <w:snapToGrid w:val="0"/>
          <w:color w:val="auto"/>
          <w:kern w:val="0"/>
          <w:szCs w:val="21"/>
          <w:highlight w:val="none"/>
        </w:rPr>
        <w:t>已由</w:t>
      </w:r>
      <w:r>
        <w:rPr>
          <w:rFonts w:hint="eastAsia" w:ascii="宋体" w:hAnsi="宋体" w:eastAsia="宋体" w:cs="宋体"/>
          <w:snapToGrid w:val="0"/>
          <w:color w:val="auto"/>
          <w:kern w:val="0"/>
          <w:szCs w:val="21"/>
          <w:highlight w:val="none"/>
          <w:u w:val="single"/>
        </w:rPr>
        <w:t xml:space="preserve">                 （项目审批</w:t>
      </w:r>
      <w:r>
        <w:rPr>
          <w:rFonts w:hint="eastAsia" w:ascii="宋体" w:hAnsi="宋体" w:eastAsia="宋体" w:cs="宋体"/>
          <w:snapToGrid w:val="0"/>
          <w:color w:val="auto"/>
          <w:kern w:val="0"/>
          <w:szCs w:val="21"/>
          <w:highlight w:val="none"/>
          <w:u w:val="single"/>
          <w:lang w:val="en-US" w:eastAsia="zh-CN"/>
        </w:rPr>
        <w:t>或</w:t>
      </w:r>
      <w:r>
        <w:rPr>
          <w:rFonts w:hint="eastAsia" w:ascii="宋体" w:hAnsi="宋体" w:eastAsia="宋体" w:cs="宋体"/>
          <w:snapToGrid w:val="0"/>
          <w:color w:val="auto"/>
          <w:kern w:val="0"/>
          <w:szCs w:val="21"/>
          <w:highlight w:val="none"/>
          <w:u w:val="single"/>
        </w:rPr>
        <w:t>核准机关名称）</w:t>
      </w:r>
      <w:r>
        <w:rPr>
          <w:rFonts w:hint="eastAsia" w:ascii="宋体" w:hAnsi="宋体" w:eastAsia="宋体" w:cs="宋体"/>
          <w:snapToGrid w:val="0"/>
          <w:color w:val="auto"/>
          <w:kern w:val="0"/>
          <w:szCs w:val="21"/>
          <w:highlight w:val="none"/>
        </w:rPr>
        <w:t>以</w:t>
      </w:r>
      <w:r>
        <w:rPr>
          <w:rFonts w:hint="eastAsia" w:ascii="宋体" w:hAnsi="宋体" w:eastAsia="宋体" w:cs="宋体"/>
          <w:snapToGrid w:val="0"/>
          <w:color w:val="auto"/>
          <w:kern w:val="0"/>
          <w:szCs w:val="21"/>
          <w:highlight w:val="none"/>
          <w:u w:val="single"/>
        </w:rPr>
        <w:t xml:space="preserve">                 （批文名称及编号）</w:t>
      </w:r>
      <w:r>
        <w:rPr>
          <w:rFonts w:hint="eastAsia" w:ascii="宋体" w:hAnsi="宋体" w:eastAsia="宋体" w:cs="宋体"/>
          <w:snapToGrid w:val="0"/>
          <w:color w:val="auto"/>
          <w:kern w:val="0"/>
          <w:szCs w:val="21"/>
          <w:highlight w:val="none"/>
        </w:rPr>
        <w:t>批准建设，项目业主为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pageBreakBefore w:val="0"/>
        <w:widowControl w:val="0"/>
        <w:tabs>
          <w:tab w:val="left" w:pos="3390"/>
          <w:tab w:val="left" w:pos="3420"/>
          <w:tab w:val="left" w:pos="6120"/>
          <w:tab w:val="left" w:pos="7540"/>
          <w:tab w:val="left" w:pos="8320"/>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建设资金来自</w:t>
      </w:r>
      <w:r>
        <w:rPr>
          <w:rFonts w:hint="eastAsia" w:ascii="宋体" w:hAnsi="宋体" w:eastAsia="宋体" w:cs="宋体"/>
          <w:snapToGrid w:val="0"/>
          <w:color w:val="auto"/>
          <w:kern w:val="0"/>
          <w:szCs w:val="21"/>
          <w:highlight w:val="none"/>
          <w:u w:val="single"/>
        </w:rPr>
        <w:t xml:space="preserve">                 （资金来源）</w:t>
      </w:r>
      <w:r>
        <w:rPr>
          <w:rFonts w:hint="eastAsia" w:ascii="宋体" w:hAnsi="宋体" w:eastAsia="宋体" w:cs="宋体"/>
          <w:snapToGrid w:val="0"/>
          <w:color w:val="auto"/>
          <w:kern w:val="0"/>
          <w:szCs w:val="21"/>
          <w:highlight w:val="none"/>
        </w:rPr>
        <w:t>，项目出资比例为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，招标人</w:t>
      </w:r>
      <w:r>
        <w:rPr>
          <w:rFonts w:hint="eastAsia" w:ascii="宋体" w:hAnsi="宋体" w:eastAsia="宋体" w:cs="宋体"/>
          <w:snapToGrid w:val="0"/>
          <w:color w:val="auto"/>
          <w:kern w:val="0"/>
          <w:position w:val="-2"/>
          <w:szCs w:val="21"/>
          <w:highlight w:val="none"/>
        </w:rPr>
        <w:t>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position w:val="-2"/>
          <w:szCs w:val="21"/>
          <w:highlight w:val="none"/>
        </w:rPr>
        <w:t>。项目已具备招标条件，现对</w:t>
      </w:r>
      <w:r>
        <w:rPr>
          <w:rFonts w:hint="eastAsia" w:ascii="宋体" w:hAnsi="宋体" w:eastAsia="宋体" w:cs="宋体"/>
          <w:snapToGrid w:val="0"/>
          <w:color w:val="auto"/>
          <w:kern w:val="0"/>
          <w:position w:val="-2"/>
          <w:szCs w:val="21"/>
          <w:highlight w:val="none"/>
          <w:u w:val="single"/>
        </w:rPr>
        <w:t>该工程的勘察设计</w:t>
      </w:r>
      <w:r>
        <w:rPr>
          <w:rFonts w:hint="eastAsia" w:ascii="宋体" w:hAnsi="宋体" w:eastAsia="宋体" w:cs="宋体"/>
          <w:snapToGrid w:val="0"/>
          <w:color w:val="auto"/>
          <w:kern w:val="0"/>
          <w:position w:val="-2"/>
          <w:szCs w:val="21"/>
          <w:highlight w:val="none"/>
        </w:rPr>
        <w:t>进行公开招标。</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63" w:name="_Toc277082537"/>
      <w:bookmarkStart w:id="64" w:name="_Toc32536"/>
      <w:bookmarkStart w:id="65" w:name="_Toc224103300"/>
      <w:bookmarkStart w:id="66" w:name="_Toc200359239"/>
      <w:bookmarkStart w:id="67" w:name="_Toc430530417"/>
      <w:bookmarkStart w:id="68" w:name="_Toc287620668"/>
      <w:bookmarkStart w:id="69" w:name="_Toc1894"/>
      <w:bookmarkStart w:id="70" w:name="_Toc26688"/>
      <w:bookmarkStart w:id="71" w:name="_Toc5406"/>
      <w:bookmarkStart w:id="72" w:name="_Toc11076"/>
      <w:bookmarkStart w:id="73" w:name="_Toc75856796"/>
      <w:bookmarkStart w:id="74" w:name="_Toc287607729"/>
      <w:bookmarkStart w:id="75" w:name="_Toc6753"/>
      <w:bookmarkStart w:id="76" w:name="_Toc24634"/>
      <w:bookmarkStart w:id="77" w:name="_Toc200359428"/>
      <w:bookmarkStart w:id="78" w:name="_Toc31913"/>
      <w:bookmarkStart w:id="79" w:name="_Toc466"/>
      <w:bookmarkStart w:id="80" w:name="_Toc26092"/>
      <w:bookmarkStart w:id="81" w:name="_Toc2109"/>
      <w:bookmarkStart w:id="82" w:name="_Toc509218693"/>
      <w:bookmarkStart w:id="83" w:name="_Toc7405"/>
      <w:r>
        <w:rPr>
          <w:rFonts w:hint="eastAsia" w:ascii="宋体" w:hAnsi="宋体" w:eastAsia="宋体" w:cs="宋体"/>
          <w:snapToGrid w:val="0"/>
          <w:color w:val="auto"/>
          <w:sz w:val="28"/>
          <w:szCs w:val="28"/>
          <w:highlight w:val="none"/>
        </w:rPr>
        <w:t>2.  项目概况与招标范围</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2.1 建设地点：</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 项目概况与建设规模：</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rPr>
      </w:pPr>
      <w:r>
        <w:rPr>
          <w:rFonts w:hint="eastAsia" w:ascii="宋体" w:hAnsi="宋体" w:eastAsia="宋体" w:cs="宋体"/>
          <w:i/>
          <w:snapToGrid w:val="0"/>
          <w:kern w:val="0"/>
          <w:szCs w:val="21"/>
        </w:rPr>
        <w:t>[提示：</w:t>
      </w:r>
      <w:r>
        <w:rPr>
          <w:rFonts w:hint="eastAsia" w:ascii="宋体" w:hAnsi="宋体" w:eastAsia="宋体" w:cs="宋体"/>
          <w:i/>
          <w:color w:val="auto"/>
          <w:szCs w:val="21"/>
          <w:highlight w:val="none"/>
        </w:rPr>
        <w:t>项目概况与建设规模</w:t>
      </w:r>
      <w:r>
        <w:rPr>
          <w:rFonts w:hint="eastAsia" w:ascii="宋体" w:hAnsi="宋体" w:eastAsia="宋体" w:cs="宋体"/>
          <w:i/>
          <w:snapToGrid w:val="0"/>
          <w:kern w:val="0"/>
          <w:szCs w:val="21"/>
        </w:rPr>
        <w:t>应体现与业绩</w:t>
      </w:r>
      <w:r>
        <w:rPr>
          <w:rFonts w:hint="eastAsia" w:ascii="宋体" w:hAnsi="宋体" w:eastAsia="宋体" w:cs="宋体"/>
          <w:i/>
          <w:snapToGrid w:val="0"/>
          <w:kern w:val="0"/>
          <w:szCs w:val="21"/>
          <w:lang w:val="en-US" w:eastAsia="zh-CN"/>
        </w:rPr>
        <w:t>要求</w:t>
      </w:r>
      <w:r>
        <w:rPr>
          <w:rFonts w:hint="eastAsia" w:ascii="宋体" w:hAnsi="宋体" w:eastAsia="宋体" w:cs="宋体"/>
          <w:i/>
          <w:snapToGrid w:val="0"/>
          <w:kern w:val="0"/>
          <w:szCs w:val="21"/>
        </w:rPr>
        <w:t>对应的参数，包括但不限于：项目性质、建设规模、勘察等级、设计规模或等级、抗震设防烈度及防洪等级。]</w:t>
      </w:r>
    </w:p>
    <w:p>
      <w:pPr>
        <w:pageBreakBefore w:val="0"/>
        <w:widowControl w:val="0"/>
        <w:kinsoku/>
        <w:wordWrap/>
        <w:overflowPunct/>
        <w:topLinePunct w:val="0"/>
        <w:autoSpaceDE w:val="0"/>
        <w:autoSpaceDN w:val="0"/>
        <w:bidi w:val="0"/>
        <w:adjustRightInd w:val="0"/>
        <w:snapToGrid w:val="0"/>
        <w:spacing w:line="360" w:lineRule="auto"/>
        <w:ind w:firstLine="630" w:firstLineChars="300"/>
        <w:textAlignment w:val="auto"/>
        <w:rPr>
          <w:rFonts w:hint="eastAsia" w:ascii="宋体" w:hAnsi="宋体" w:eastAsia="宋体" w:cs="宋体"/>
          <w:color w:val="auto"/>
          <w:szCs w:val="21"/>
          <w:highlight w:val="none"/>
          <w:u w:val="single"/>
        </w:rPr>
      </w:pPr>
      <w:r>
        <w:rPr>
          <w:rFonts w:hint="eastAsia" w:ascii="宋体" w:hAnsi="宋体" w:eastAsia="宋体" w:cs="宋体"/>
          <w:snapToGrid w:val="0"/>
          <w:color w:val="auto"/>
          <w:kern w:val="0"/>
          <w:szCs w:val="21"/>
          <w:highlight w:val="none"/>
        </w:rPr>
        <w:t>2.3 □本项目</w:t>
      </w:r>
      <w:r>
        <w:rPr>
          <w:rFonts w:hint="eastAsia" w:ascii="宋体" w:hAnsi="宋体" w:eastAsia="宋体" w:cs="宋体"/>
          <w:snapToGrid w:val="0"/>
          <w:color w:val="auto"/>
          <w:kern w:val="0"/>
          <w:szCs w:val="21"/>
          <w:highlight w:val="none"/>
          <w:lang w:val="en-US" w:eastAsia="zh-CN"/>
        </w:rPr>
        <w:t>工程总</w:t>
      </w:r>
      <w:r>
        <w:rPr>
          <w:rFonts w:hint="eastAsia" w:ascii="宋体" w:hAnsi="宋体" w:eastAsia="宋体" w:cs="宋体"/>
          <w:color w:val="auto"/>
          <w:szCs w:val="21"/>
          <w:highlight w:val="none"/>
        </w:rPr>
        <w:t>投资金额：</w:t>
      </w:r>
      <w:r>
        <w:rPr>
          <w:rFonts w:hint="eastAsia" w:ascii="宋体" w:hAnsi="宋体" w:eastAsia="宋体" w:cs="宋体"/>
          <w:color w:val="auto"/>
          <w:szCs w:val="21"/>
          <w:highlight w:val="none"/>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1050" w:firstLineChars="500"/>
        <w:textAlignment w:val="auto"/>
        <w:rPr>
          <w:rFonts w:hint="eastAsia" w:ascii="宋体" w:hAnsi="宋体" w:eastAsia="宋体" w:cs="宋体"/>
          <w:iCs/>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snapToGrid w:val="0"/>
          <w:color w:val="auto"/>
          <w:kern w:val="0"/>
          <w:szCs w:val="21"/>
          <w:highlight w:val="none"/>
        </w:rPr>
        <w:t>本次招标项目</w:t>
      </w:r>
      <w:r>
        <w:rPr>
          <w:rFonts w:hint="eastAsia" w:ascii="宋体" w:hAnsi="宋体" w:eastAsia="宋体" w:cs="宋体"/>
          <w:iCs/>
          <w:color w:val="auto"/>
          <w:szCs w:val="21"/>
          <w:highlight w:val="none"/>
        </w:rPr>
        <w:t>工程费估算金额</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1050" w:firstLineChars="500"/>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w:t>
      </w:r>
      <w:r>
        <w:rPr>
          <w:rFonts w:hint="eastAsia" w:ascii="宋体" w:hAnsi="宋体" w:eastAsia="宋体" w:cs="宋体"/>
          <w:snapToGrid w:val="0"/>
          <w:color w:val="auto"/>
          <w:kern w:val="0"/>
          <w:szCs w:val="21"/>
          <w:highlight w:val="none"/>
        </w:rPr>
        <w:t>本次招标项目勘察设计</w:t>
      </w:r>
      <w:r>
        <w:rPr>
          <w:rFonts w:hint="eastAsia" w:ascii="宋体" w:hAnsi="宋体" w:eastAsia="宋体" w:cs="宋体"/>
          <w:color w:val="auto"/>
          <w:szCs w:val="21"/>
          <w:highlight w:val="none"/>
        </w:rPr>
        <w:t>合同估算</w:t>
      </w:r>
      <w:r>
        <w:rPr>
          <w:rFonts w:hint="eastAsia" w:ascii="宋体" w:hAnsi="宋体" w:eastAsia="宋体" w:cs="宋体"/>
          <w:color w:val="auto"/>
          <w:szCs w:val="21"/>
          <w:highlight w:val="none"/>
          <w:lang w:val="en-US" w:eastAsia="zh-CN"/>
        </w:rPr>
        <w:t>金</w:t>
      </w:r>
      <w:r>
        <w:rPr>
          <w:rFonts w:hint="eastAsia" w:ascii="宋体" w:hAnsi="宋体" w:eastAsia="宋体" w:cs="宋体"/>
          <w:color w:val="auto"/>
          <w:szCs w:val="21"/>
          <w:highlight w:val="none"/>
        </w:rPr>
        <w:t>额：</w:t>
      </w:r>
      <w:r>
        <w:rPr>
          <w:rFonts w:hint="eastAsia" w:ascii="宋体" w:hAnsi="宋体" w:eastAsia="宋体" w:cs="宋体"/>
          <w:color w:val="auto"/>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2.4 招标范围：</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i/>
          <w:snapToGrid w:val="0"/>
          <w:color w:val="auto"/>
          <w:kern w:val="0"/>
          <w:szCs w:val="21"/>
          <w:highlight w:val="none"/>
        </w:rPr>
        <w:t>[提示：</w:t>
      </w:r>
      <w:r>
        <w:rPr>
          <w:rFonts w:hint="eastAsia" w:ascii="宋体" w:hAnsi="宋体" w:eastAsia="宋体" w:cs="宋体"/>
          <w:i/>
          <w:color w:val="auto"/>
          <w:szCs w:val="21"/>
          <w:highlight w:val="none"/>
        </w:rPr>
        <w:t>招标范围应准确明了，按照项目审批、核准文件、设计条件及相关内容采用工程专业术语进行填写。</w:t>
      </w:r>
      <w:r>
        <w:rPr>
          <w:rFonts w:hint="eastAsia" w:ascii="宋体" w:hAnsi="宋体" w:eastAsia="宋体" w:cs="宋体"/>
          <w:i/>
          <w:snapToGrid w:val="0"/>
          <w:color w:val="auto"/>
          <w:kern w:val="0"/>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2.5 勘察设计服务期限：</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2.6 标段划分（如有）：</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2.7 其他：</w:t>
      </w:r>
      <w:r>
        <w:rPr>
          <w:rFonts w:hint="eastAsia" w:ascii="宋体" w:hAnsi="宋体" w:eastAsia="宋体" w:cs="宋体"/>
          <w:snapToGrid w:val="0"/>
          <w:color w:val="auto"/>
          <w:kern w:val="0"/>
          <w:szCs w:val="21"/>
          <w:highlight w:val="none"/>
          <w:u w:val="single"/>
        </w:rPr>
        <w:t xml:space="preserve">                           </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84" w:name="_Toc15790"/>
      <w:bookmarkStart w:id="85" w:name="_Toc30909"/>
      <w:bookmarkStart w:id="86" w:name="_Toc29177"/>
      <w:bookmarkStart w:id="87" w:name="_Toc27051"/>
      <w:bookmarkStart w:id="88" w:name="_Toc31"/>
      <w:bookmarkStart w:id="89" w:name="_Toc287620669"/>
      <w:bookmarkStart w:id="90" w:name="_Toc4869"/>
      <w:bookmarkStart w:id="91" w:name="_Toc25487"/>
      <w:bookmarkStart w:id="92" w:name="_Toc430530418"/>
      <w:bookmarkStart w:id="93" w:name="_Toc509218694"/>
      <w:bookmarkStart w:id="94" w:name="_Toc277082538"/>
      <w:bookmarkStart w:id="95" w:name="_Toc224103301"/>
      <w:bookmarkStart w:id="96" w:name="_Toc2536"/>
      <w:bookmarkStart w:id="97" w:name="_Toc287607730"/>
      <w:bookmarkStart w:id="98" w:name="_Toc200359240"/>
      <w:bookmarkStart w:id="99" w:name="_Toc75856797"/>
      <w:bookmarkStart w:id="100" w:name="_Toc7578"/>
      <w:bookmarkStart w:id="101" w:name="_Toc10563"/>
      <w:bookmarkStart w:id="102" w:name="_Toc13733"/>
      <w:bookmarkStart w:id="103" w:name="_Toc4092"/>
      <w:bookmarkStart w:id="104" w:name="_Toc200359429"/>
      <w:r>
        <w:rPr>
          <w:rFonts w:hint="eastAsia" w:ascii="宋体" w:hAnsi="宋体" w:eastAsia="宋体" w:cs="宋体"/>
          <w:snapToGrid w:val="0"/>
          <w:color w:val="auto"/>
          <w:sz w:val="28"/>
          <w:szCs w:val="28"/>
          <w:highlight w:val="none"/>
        </w:rPr>
        <w:t>3.  投标人资格要求</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  本次招标要求投标人须具备以下条件：</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 本次招标要求投标人具备的资质条件：</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投标人应同时具有建设行政主管部门颁发的下列勘察和设计两类资质：</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I、</w:t>
      </w:r>
      <w:r>
        <w:rPr>
          <w:rFonts w:hint="eastAsia" w:ascii="宋体" w:hAnsi="宋体" w:eastAsia="宋体" w:cs="宋体"/>
          <w:snapToGrid w:val="0"/>
          <w:color w:val="auto"/>
          <w:kern w:val="0"/>
          <w:szCs w:val="21"/>
          <w:highlight w:val="none"/>
        </w:rPr>
        <w:t>投标人应具备下列勘察资质之一：</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①工程勘察综合甲级资质。</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②工程勘察专业类</w:t>
      </w:r>
      <w:r>
        <w:rPr>
          <w:rFonts w:hint="eastAsia" w:ascii="宋体" w:hAnsi="宋体" w:eastAsia="宋体" w:cs="宋体"/>
          <w:color w:val="auto"/>
          <w:szCs w:val="21"/>
          <w:highlight w:val="none"/>
          <w:u w:val="single"/>
        </w:rPr>
        <w:t xml:space="preserve">             级及以上</w:t>
      </w:r>
      <w:r>
        <w:rPr>
          <w:rFonts w:hint="eastAsia" w:ascii="宋体" w:hAnsi="宋体" w:eastAsia="宋体" w:cs="宋体"/>
          <w:color w:val="auto"/>
          <w:szCs w:val="21"/>
          <w:highlight w:val="none"/>
        </w:rPr>
        <w:t>资质</w:t>
      </w:r>
      <w:r>
        <w:rPr>
          <w:rFonts w:hint="eastAsia" w:ascii="宋体" w:hAnsi="宋体" w:eastAsia="宋体" w:cs="宋体"/>
          <w:color w:val="auto"/>
          <w:szCs w:val="21"/>
          <w:highlight w:val="none"/>
          <w:lang w:eastAsia="zh-CN"/>
        </w:rPr>
        <w:t>；</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i/>
          <w:color w:val="auto"/>
          <w:szCs w:val="21"/>
          <w:highlight w:val="none"/>
        </w:rPr>
      </w:pPr>
      <w:r>
        <w:rPr>
          <w:rFonts w:hint="eastAsia" w:ascii="宋体" w:hAnsi="宋体" w:eastAsia="宋体" w:cs="宋体"/>
          <w:color w:val="auto"/>
          <w:highlight w:val="none"/>
        </w:rPr>
        <w:t xml:space="preserve">  </w:t>
      </w:r>
      <w:r>
        <w:rPr>
          <w:rFonts w:hint="eastAsia" w:ascii="宋体" w:hAnsi="宋体" w:eastAsia="宋体" w:cs="宋体"/>
          <w:b/>
          <w:color w:val="auto"/>
          <w:highlight w:val="none"/>
        </w:rPr>
        <w:t>......</w:t>
      </w:r>
    </w:p>
    <w:p>
      <w:pPr>
        <w:autoSpaceDE w:val="0"/>
        <w:autoSpaceDN w:val="0"/>
        <w:adjustRightInd w:val="0"/>
        <w:snapToGrid w:val="0"/>
        <w:spacing w:line="360" w:lineRule="auto"/>
        <w:ind w:firstLine="420" w:firstLineChars="200"/>
        <w:rPr>
          <w:rFonts w:hint="eastAsia" w:ascii="宋体" w:hAnsi="宋体" w:eastAsia="宋体" w:cs="宋体"/>
          <w:i/>
          <w:color w:val="auto"/>
          <w:szCs w:val="21"/>
          <w:highlight w:val="none"/>
        </w:rPr>
      </w:pPr>
      <w:r>
        <w:rPr>
          <w:rFonts w:hint="eastAsia" w:ascii="宋体" w:hAnsi="宋体" w:eastAsia="宋体" w:cs="宋体"/>
          <w:i/>
          <w:color w:val="auto"/>
          <w:szCs w:val="21"/>
          <w:highlight w:val="none"/>
        </w:rPr>
        <w:t>[提示：勘察资质的</w:t>
      </w:r>
      <w:r>
        <w:rPr>
          <w:rFonts w:hint="eastAsia" w:ascii="宋体" w:hAnsi="宋体" w:eastAsia="宋体" w:cs="宋体"/>
          <w:i/>
          <w:szCs w:val="21"/>
          <w:lang w:val="en-US" w:eastAsia="zh-CN"/>
        </w:rPr>
        <w:t>设置按照住房城乡建设行业主管部门相关规定执行</w:t>
      </w:r>
      <w:r>
        <w:rPr>
          <w:rFonts w:hint="eastAsia" w:ascii="宋体" w:hAnsi="宋体" w:eastAsia="宋体" w:cs="宋体"/>
          <w:i/>
          <w:color w:val="auto"/>
          <w:szCs w:val="21"/>
          <w:highlight w:val="none"/>
        </w:rPr>
        <w:t>。]</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II、</w:t>
      </w:r>
      <w:r>
        <w:rPr>
          <w:rFonts w:hint="eastAsia" w:ascii="宋体" w:hAnsi="宋体" w:eastAsia="宋体" w:cs="宋体"/>
          <w:snapToGrid w:val="0"/>
          <w:color w:val="auto"/>
          <w:kern w:val="0"/>
          <w:szCs w:val="21"/>
          <w:highlight w:val="none"/>
        </w:rPr>
        <w:t>投标人应具备下列设计资质之一：</w:t>
      </w:r>
    </w:p>
    <w:p>
      <w:pPr>
        <w:pageBreakBefore w:val="0"/>
        <w:widowControl w:val="0"/>
        <w:kinsoku/>
        <w:wordWrap/>
        <w:overflowPunct/>
        <w:topLinePunct w:val="0"/>
        <w:autoSpaceDE w:val="0"/>
        <w:autoSpaceDN w:val="0"/>
        <w:bidi w:val="0"/>
        <w:adjustRightInd w:val="0"/>
        <w:snapToGrid w:val="0"/>
        <w:spacing w:line="360" w:lineRule="auto"/>
        <w:ind w:firstLine="84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①工程设计综合甲级资质。</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②</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p>
    <w:p>
      <w:pPr>
        <w:pStyle w:val="2"/>
        <w:pageBreakBefore w:val="0"/>
        <w:widowControl w:val="0"/>
        <w:kinsoku/>
        <w:wordWrap/>
        <w:overflowPunct/>
        <w:topLinePunct w:val="0"/>
        <w:bidi w:val="0"/>
        <w:spacing w:after="0" w:line="360" w:lineRule="auto"/>
        <w:textAlignment w:val="auto"/>
        <w:rPr>
          <w:rFonts w:hint="eastAsia" w:ascii="宋体" w:hAnsi="宋体" w:eastAsia="宋体" w:cs="宋体"/>
          <w:b/>
          <w:color w:val="auto"/>
          <w:highlight w:val="none"/>
        </w:rPr>
      </w:pPr>
      <w:r>
        <w:rPr>
          <w:rFonts w:hint="eastAsia" w:ascii="宋体" w:hAnsi="宋体" w:eastAsia="宋体" w:cs="宋体"/>
          <w:color w:val="auto"/>
          <w:highlight w:val="none"/>
        </w:rPr>
        <w:t xml:space="preserve">        </w:t>
      </w:r>
      <w:r>
        <w:rPr>
          <w:rFonts w:hint="eastAsia" w:ascii="宋体" w:hAnsi="宋体" w:eastAsia="宋体" w:cs="宋体"/>
          <w:b/>
          <w:color w:val="auto"/>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b/>
          <w:bCs/>
          <w:snapToGrid w:val="0"/>
          <w:color w:val="auto"/>
          <w:kern w:val="0"/>
          <w:szCs w:val="21"/>
          <w:highlight w:val="none"/>
        </w:rPr>
      </w:pPr>
      <w:r>
        <w:rPr>
          <w:rFonts w:hint="eastAsia" w:ascii="宋体" w:hAnsi="宋体" w:eastAsia="宋体" w:cs="宋体"/>
          <w:i/>
          <w:color w:val="auto"/>
          <w:szCs w:val="21"/>
          <w:highlight w:val="none"/>
        </w:rPr>
        <w:t xml:space="preserve"> [提示：设计资质的</w:t>
      </w:r>
      <w:r>
        <w:rPr>
          <w:rFonts w:hint="eastAsia" w:ascii="宋体" w:hAnsi="宋体" w:eastAsia="宋体" w:cs="宋体"/>
          <w:i/>
          <w:szCs w:val="21"/>
          <w:lang w:val="en-US" w:eastAsia="zh-CN"/>
        </w:rPr>
        <w:t>设置按照住房城乡建设行业主管部门相关规定执行</w:t>
      </w:r>
      <w:r>
        <w:rPr>
          <w:rFonts w:hint="eastAsia" w:ascii="宋体" w:hAnsi="宋体" w:eastAsia="宋体" w:cs="宋体"/>
          <w:i/>
          <w:iCs/>
          <w:snapToGrid w:val="0"/>
          <w:color w:val="auto"/>
          <w:kern w:val="0"/>
          <w:szCs w:val="21"/>
          <w:highlight w:val="none"/>
        </w:rPr>
        <w:t>。</w:t>
      </w:r>
      <w:r>
        <w:rPr>
          <w:rFonts w:hint="eastAsia" w:ascii="宋体" w:hAnsi="宋体" w:eastAsia="宋体" w:cs="宋体"/>
          <w:i/>
          <w:color w:val="auto"/>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3.1.2 投标人还应在人员、业绩、设备、资金等方面具有相应的勘察设计能力，详见招标文件第二章投标人须知前附表第1.4.1项内容。</w:t>
      </w:r>
    </w:p>
    <w:p>
      <w:pPr>
        <w:pageBreakBefore w:val="0"/>
        <w:widowControl w:val="0"/>
        <w:tabs>
          <w:tab w:val="left" w:pos="3045"/>
          <w:tab w:val="left" w:pos="8310"/>
        </w:tabs>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  本次招标□接受 □不接受联合体投标。联合体投标的，应满足下列要求：</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105" w:name="_Toc20753"/>
      <w:bookmarkStart w:id="106" w:name="_Toc17767"/>
      <w:bookmarkStart w:id="107" w:name="_Toc30675"/>
      <w:bookmarkStart w:id="108" w:name="_Toc26870"/>
      <w:bookmarkStart w:id="109" w:name="_Toc1918"/>
      <w:bookmarkStart w:id="110" w:name="_Toc12184"/>
      <w:bookmarkStart w:id="111" w:name="_Toc21686"/>
      <w:bookmarkStart w:id="112" w:name="_Toc27057"/>
      <w:bookmarkStart w:id="113" w:name="_Toc4175"/>
      <w:bookmarkStart w:id="114" w:name="_Toc14666"/>
      <w:bookmarkStart w:id="115" w:name="_Toc23278"/>
      <w:bookmarkStart w:id="116" w:name="_Toc509218695"/>
      <w:bookmarkStart w:id="117" w:name="_Toc430530419"/>
      <w:bookmarkStart w:id="118" w:name="_Toc224103302"/>
      <w:bookmarkStart w:id="119" w:name="_Toc200359241"/>
      <w:bookmarkStart w:id="120" w:name="_Toc31979"/>
      <w:bookmarkStart w:id="121" w:name="_Toc75856798"/>
      <w:bookmarkStart w:id="122" w:name="_Toc287607731"/>
      <w:bookmarkStart w:id="123" w:name="_Toc200359430"/>
      <w:bookmarkStart w:id="124" w:name="_Toc28302"/>
      <w:bookmarkStart w:id="125" w:name="_Toc287620670"/>
      <w:bookmarkStart w:id="126" w:name="_Toc277082539"/>
      <w:r>
        <w:rPr>
          <w:rFonts w:hint="eastAsia" w:ascii="宋体" w:hAnsi="宋体" w:eastAsia="宋体" w:cs="宋体"/>
          <w:snapToGrid w:val="0"/>
          <w:color w:val="auto"/>
          <w:sz w:val="28"/>
          <w:szCs w:val="28"/>
          <w:highlight w:val="none"/>
        </w:rPr>
        <w:t>4.  技术成果经济补偿</w:t>
      </w:r>
      <w:bookmarkEnd w:id="105"/>
      <w:bookmarkEnd w:id="106"/>
      <w:bookmarkEnd w:id="107"/>
      <w:bookmarkEnd w:id="108"/>
      <w:bookmarkEnd w:id="109"/>
      <w:bookmarkEnd w:id="110"/>
      <w:bookmarkEnd w:id="111"/>
      <w:bookmarkEnd w:id="112"/>
      <w:bookmarkEnd w:id="113"/>
      <w:bookmarkEnd w:id="114"/>
      <w:bookmarkEnd w:id="115"/>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本次招标对未中标人投标文件中的技术成果</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rPr>
        <w:tab/>
      </w:r>
      <w:r>
        <w:rPr>
          <w:rFonts w:hint="eastAsia" w:ascii="宋体" w:hAnsi="宋体" w:eastAsia="宋体" w:cs="宋体"/>
          <w:color w:val="auto"/>
          <w:highlight w:val="none"/>
        </w:rPr>
        <w:t>（给予或不给予）经济补偿。</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b w:val="0"/>
          <w:bCs w:val="0"/>
          <w:snapToGrid/>
          <w:color w:val="auto"/>
          <w:sz w:val="21"/>
          <w:szCs w:val="24"/>
          <w:highlight w:val="none"/>
        </w:rPr>
      </w:pPr>
      <w:r>
        <w:rPr>
          <w:rFonts w:hint="eastAsia" w:ascii="宋体" w:hAnsi="宋体" w:eastAsia="宋体" w:cs="宋体"/>
          <w:b w:val="0"/>
          <w:bCs w:val="0"/>
          <w:color w:val="auto"/>
          <w:sz w:val="21"/>
          <w:szCs w:val="24"/>
          <w:highlight w:val="none"/>
        </w:rPr>
        <w:t>给予经济补偿的，招标人将按如下标准支付经济补偿费：</w:t>
      </w:r>
      <w:r>
        <w:rPr>
          <w:rFonts w:hint="eastAsia" w:ascii="宋体" w:hAnsi="宋体" w:eastAsia="宋体" w:cs="宋体"/>
          <w:b w:val="0"/>
          <w:bCs w:val="0"/>
          <w:color w:val="auto"/>
          <w:sz w:val="21"/>
          <w:szCs w:val="24"/>
          <w:highlight w:val="none"/>
          <w:u w:val="single"/>
        </w:rPr>
        <w:tab/>
      </w:r>
      <w:r>
        <w:rPr>
          <w:rFonts w:hint="eastAsia" w:ascii="宋体" w:hAnsi="宋体" w:eastAsia="宋体" w:cs="宋体"/>
          <w:b w:val="0"/>
          <w:bCs w:val="0"/>
          <w:color w:val="auto"/>
          <w:sz w:val="21"/>
          <w:szCs w:val="24"/>
          <w:highlight w:val="none"/>
          <w:u w:val="single"/>
        </w:rPr>
        <w:t xml:space="preserve">                   </w:t>
      </w:r>
      <w:r>
        <w:rPr>
          <w:rFonts w:hint="eastAsia" w:ascii="宋体" w:hAnsi="宋体" w:eastAsia="宋体" w:cs="宋体"/>
          <w:b w:val="0"/>
          <w:bCs w:val="0"/>
          <w:color w:val="auto"/>
          <w:sz w:val="21"/>
          <w:szCs w:val="24"/>
          <w:highlight w:val="none"/>
        </w:rPr>
        <w:t>。</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127" w:name="_Toc12795"/>
      <w:bookmarkStart w:id="128" w:name="_Toc32650"/>
      <w:bookmarkStart w:id="129" w:name="_Toc3767"/>
      <w:bookmarkStart w:id="130" w:name="_Toc30842"/>
      <w:bookmarkStart w:id="131" w:name="_Toc10514"/>
      <w:bookmarkStart w:id="132" w:name="_Toc31472"/>
      <w:bookmarkStart w:id="133" w:name="_Toc10679"/>
      <w:bookmarkStart w:id="134" w:name="_Toc14860"/>
      <w:bookmarkStart w:id="135" w:name="_Toc3246"/>
      <w:bookmarkStart w:id="136" w:name="_Toc32291"/>
      <w:r>
        <w:rPr>
          <w:rFonts w:hint="eastAsia" w:ascii="宋体" w:hAnsi="宋体" w:eastAsia="宋体" w:cs="宋体"/>
          <w:snapToGrid w:val="0"/>
          <w:color w:val="auto"/>
          <w:sz w:val="28"/>
          <w:szCs w:val="28"/>
          <w:highlight w:val="none"/>
          <w:lang w:val="en-US" w:eastAsia="zh-CN"/>
        </w:rPr>
        <w:t>5</w:t>
      </w:r>
      <w:r>
        <w:rPr>
          <w:rFonts w:hint="eastAsia" w:ascii="宋体" w:hAnsi="宋体" w:eastAsia="宋体" w:cs="宋体"/>
          <w:snapToGrid w:val="0"/>
          <w:color w:val="auto"/>
          <w:sz w:val="28"/>
          <w:szCs w:val="28"/>
          <w:highlight w:val="none"/>
        </w:rPr>
        <w:t>.  招标文件的获取</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.1  本招标项目采用全流程电子招投标，投标人在投标前可在</w:t>
      </w:r>
      <w:r>
        <w:rPr>
          <w:rFonts w:hint="eastAsia" w:ascii="宋体" w:hAnsi="宋体" w:eastAsia="宋体" w:cs="宋体"/>
          <w:snapToGrid w:val="0"/>
          <w:color w:val="auto"/>
          <w:kern w:val="0"/>
          <w:szCs w:val="21"/>
          <w:highlight w:val="none"/>
          <w:u w:val="single"/>
        </w:rPr>
        <w:t>重庆市公共资源交易网</w:t>
      </w:r>
      <w:r>
        <w:rPr>
          <w:rFonts w:hint="eastAsia" w:ascii="宋体" w:hAnsi="宋体" w:eastAsia="宋体" w:cs="宋体"/>
          <w:i/>
          <w:color w:val="auto"/>
          <w:szCs w:val="21"/>
          <w:highlight w:val="none"/>
        </w:rPr>
        <w:t>[提示：下载</w:t>
      </w:r>
      <w:r>
        <w:rPr>
          <w:rFonts w:hint="eastAsia" w:ascii="宋体" w:hAnsi="宋体" w:eastAsia="宋体" w:cs="宋体"/>
          <w:i/>
          <w:color w:val="auto"/>
          <w:szCs w:val="21"/>
          <w:highlight w:val="none"/>
          <w:lang w:val="en-US" w:eastAsia="zh-CN"/>
        </w:rPr>
        <w:t>网站</w:t>
      </w:r>
      <w:r>
        <w:rPr>
          <w:rFonts w:hint="eastAsia" w:ascii="宋体" w:hAnsi="宋体" w:eastAsia="宋体" w:cs="宋体"/>
          <w:i/>
          <w:color w:val="auto"/>
          <w:szCs w:val="21"/>
          <w:highlight w:val="none"/>
        </w:rPr>
        <w:t>采用其他</w:t>
      </w:r>
      <w:r>
        <w:rPr>
          <w:rFonts w:hint="eastAsia" w:ascii="宋体" w:hAnsi="宋体" w:eastAsia="宋体" w:cs="宋体"/>
          <w:i/>
          <w:color w:val="auto"/>
          <w:szCs w:val="21"/>
          <w:highlight w:val="none"/>
          <w:lang w:val="en-US" w:eastAsia="zh-CN"/>
        </w:rPr>
        <w:t>网站</w:t>
      </w:r>
      <w:r>
        <w:rPr>
          <w:rFonts w:hint="eastAsia" w:ascii="宋体" w:hAnsi="宋体" w:eastAsia="宋体" w:cs="宋体"/>
          <w:i/>
          <w:color w:val="auto"/>
          <w:szCs w:val="21"/>
          <w:highlight w:val="none"/>
        </w:rPr>
        <w:t>的应注明</w:t>
      </w:r>
      <w:r>
        <w:rPr>
          <w:rFonts w:hint="eastAsia" w:ascii="宋体" w:hAnsi="宋体" w:eastAsia="宋体" w:cs="宋体"/>
          <w:i/>
          <w:color w:val="auto"/>
          <w:szCs w:val="21"/>
          <w:highlight w:val="none"/>
          <w:lang w:eastAsia="zh-CN"/>
        </w:rPr>
        <w:t>。</w:t>
      </w:r>
      <w:r>
        <w:rPr>
          <w:rFonts w:hint="eastAsia" w:ascii="宋体" w:hAnsi="宋体" w:eastAsia="宋体" w:cs="宋体"/>
          <w:i/>
          <w:color w:val="auto"/>
          <w:szCs w:val="21"/>
          <w:highlight w:val="none"/>
        </w:rPr>
        <w:t>]</w:t>
      </w:r>
      <w:r>
        <w:rPr>
          <w:rFonts w:hint="eastAsia" w:ascii="宋体" w:hAnsi="宋体" w:eastAsia="宋体" w:cs="宋体"/>
          <w:snapToGrid w:val="0"/>
          <w:color w:val="auto"/>
          <w:kern w:val="0"/>
          <w:szCs w:val="21"/>
          <w:highlight w:val="none"/>
        </w:rPr>
        <w:t>下载招标文件及其附件、澄清、修改、补充通知、最高限价通知等资料。参与投标的投标人需在</w:t>
      </w:r>
      <w:r>
        <w:rPr>
          <w:rFonts w:hint="eastAsia" w:ascii="宋体" w:hAnsi="宋体" w:eastAsia="宋体" w:cs="宋体"/>
          <w:snapToGrid w:val="0"/>
          <w:color w:val="auto"/>
          <w:kern w:val="0"/>
          <w:szCs w:val="21"/>
          <w:highlight w:val="none"/>
          <w:u w:val="single"/>
        </w:rPr>
        <w:t>重庆市公共资源交易网</w:t>
      </w:r>
      <w:r>
        <w:rPr>
          <w:rFonts w:hint="eastAsia" w:ascii="宋体" w:hAnsi="宋体" w:eastAsia="宋体" w:cs="宋体"/>
          <w:snapToGrid w:val="0"/>
          <w:color w:val="auto"/>
          <w:kern w:val="0"/>
          <w:szCs w:val="21"/>
          <w:highlight w:val="none"/>
        </w:rPr>
        <w:t>完成市场主体信息登记以及 CA 数字证书办理，办理方式请参见</w:t>
      </w:r>
      <w:r>
        <w:rPr>
          <w:rFonts w:hint="eastAsia" w:ascii="宋体" w:hAnsi="宋体" w:eastAsia="宋体" w:cs="宋体"/>
          <w:snapToGrid w:val="0"/>
          <w:color w:val="auto"/>
          <w:kern w:val="0"/>
          <w:szCs w:val="21"/>
          <w:highlight w:val="none"/>
          <w:u w:val="single"/>
        </w:rPr>
        <w:t>重庆市公共资源交易网</w:t>
      </w:r>
      <w:r>
        <w:rPr>
          <w:rFonts w:hint="eastAsia" w:ascii="宋体" w:hAnsi="宋体" w:eastAsia="宋体" w:cs="宋体"/>
          <w:snapToGrid w:val="0"/>
          <w:color w:val="auto"/>
          <w:kern w:val="0"/>
          <w:szCs w:val="21"/>
          <w:highlight w:val="none"/>
        </w:rPr>
        <w:t>导航栏“主体信息”页面中“市场主体信息登记”“CA 数字证书办理”。若投标人未及时完成市场主体信息登记和 CA 数字证书办理导致无法完成全流程电子招投标的，责任自负。</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.2  投标人可在附件招标公告规定的时限内在</w:t>
      </w:r>
      <w:r>
        <w:rPr>
          <w:rFonts w:hint="eastAsia" w:ascii="宋体" w:hAnsi="宋体" w:eastAsia="宋体" w:cs="宋体"/>
          <w:snapToGrid w:val="0"/>
          <w:color w:val="auto"/>
          <w:kern w:val="0"/>
          <w:szCs w:val="21"/>
          <w:highlight w:val="none"/>
          <w:u w:val="single"/>
        </w:rPr>
        <w:t>重庆市公共资源交易网</w:t>
      </w:r>
      <w:r>
        <w:rPr>
          <w:rFonts w:hint="eastAsia" w:ascii="宋体" w:hAnsi="宋体" w:eastAsia="宋体" w:cs="宋体"/>
          <w:snapToGrid w:val="0"/>
          <w:color w:val="auto"/>
          <w:kern w:val="0"/>
          <w:szCs w:val="21"/>
          <w:highlight w:val="none"/>
        </w:rPr>
        <w:t>本项目招标公告网页下方“我要提问”栏提出疑问。</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.3  招标人应在附件招标公告规定的时限内在</w:t>
      </w:r>
      <w:r>
        <w:rPr>
          <w:rFonts w:hint="eastAsia" w:ascii="宋体" w:hAnsi="宋体" w:eastAsia="宋体" w:cs="宋体"/>
          <w:snapToGrid w:val="0"/>
          <w:color w:val="auto"/>
          <w:kern w:val="0"/>
          <w:szCs w:val="21"/>
          <w:highlight w:val="none"/>
          <w:u w:val="single"/>
        </w:rPr>
        <w:t>重庆市公共资源交易网</w:t>
      </w:r>
      <w:r>
        <w:rPr>
          <w:rFonts w:hint="eastAsia" w:ascii="宋体" w:hAnsi="宋体" w:eastAsia="宋体" w:cs="宋体"/>
          <w:snapToGrid w:val="0"/>
          <w:color w:val="auto"/>
          <w:kern w:val="0"/>
          <w:szCs w:val="21"/>
          <w:highlight w:val="none"/>
        </w:rPr>
        <w:t>发布澄清或修改。</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137" w:name="_Toc28987"/>
      <w:bookmarkStart w:id="138" w:name="_Toc10744"/>
      <w:bookmarkStart w:id="139" w:name="_Toc1537"/>
      <w:bookmarkStart w:id="140" w:name="_Toc200359431"/>
      <w:bookmarkStart w:id="141" w:name="_Toc75856799"/>
      <w:bookmarkStart w:id="142" w:name="_Toc8866"/>
      <w:bookmarkStart w:id="143" w:name="_Toc430530420"/>
      <w:bookmarkStart w:id="144" w:name="_Toc28681"/>
      <w:bookmarkStart w:id="145" w:name="_Toc29132"/>
      <w:bookmarkStart w:id="146" w:name="_Toc20565"/>
      <w:bookmarkStart w:id="147" w:name="_Toc25461"/>
      <w:bookmarkStart w:id="148" w:name="_Toc224103303"/>
      <w:bookmarkStart w:id="149" w:name="_Toc20272"/>
      <w:bookmarkStart w:id="150" w:name="_Toc4110"/>
      <w:bookmarkStart w:id="151" w:name="_Toc200359242"/>
      <w:bookmarkStart w:id="152" w:name="_Toc509218696"/>
      <w:bookmarkStart w:id="153" w:name="_Toc287620671"/>
      <w:bookmarkStart w:id="154" w:name="_Toc30210"/>
      <w:bookmarkStart w:id="155" w:name="_Toc277082540"/>
      <w:bookmarkStart w:id="156" w:name="_Toc8177"/>
      <w:bookmarkStart w:id="157" w:name="_Toc287607732"/>
      <w:r>
        <w:rPr>
          <w:rFonts w:hint="eastAsia" w:ascii="宋体" w:hAnsi="宋体" w:eastAsia="宋体" w:cs="宋体"/>
          <w:snapToGrid w:val="0"/>
          <w:color w:val="auto"/>
          <w:sz w:val="28"/>
          <w:szCs w:val="28"/>
          <w:highlight w:val="none"/>
          <w:lang w:val="en-US" w:eastAsia="zh-CN"/>
        </w:rPr>
        <w:t>6</w:t>
      </w:r>
      <w:r>
        <w:rPr>
          <w:rFonts w:hint="eastAsia" w:ascii="宋体" w:hAnsi="宋体" w:eastAsia="宋体" w:cs="宋体"/>
          <w:snapToGrid w:val="0"/>
          <w:color w:val="auto"/>
          <w:sz w:val="28"/>
          <w:szCs w:val="28"/>
          <w:highlight w:val="none"/>
        </w:rPr>
        <w:t>.  投标文件的递交</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pPr>
        <w:pageBreakBefore w:val="0"/>
        <w:widowControl w:val="0"/>
        <w:tabs>
          <w:tab w:val="left" w:pos="2000"/>
          <w:tab w:val="left" w:pos="5580"/>
          <w:tab w:val="left" w:pos="6220"/>
          <w:tab w:val="left" w:pos="6840"/>
          <w:tab w:val="left" w:pos="7460"/>
          <w:tab w:val="left" w:pos="8100"/>
        </w:tabs>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6</w:t>
      </w:r>
      <w:r>
        <w:rPr>
          <w:rFonts w:hint="eastAsia" w:ascii="宋体" w:hAnsi="宋体" w:eastAsia="宋体" w:cs="宋体"/>
          <w:snapToGrid w:val="0"/>
          <w:color w:val="auto"/>
          <w:kern w:val="0"/>
          <w:szCs w:val="21"/>
          <w:highlight w:val="none"/>
        </w:rPr>
        <w:t>.1  投标文件递交的截止时间（投标截止时间，下同）详见附件招标公告规定的投标截止时间，投标人应当在投标截止时间前，通过互联网使用CA数字证书登录重庆市电子招投标系统，将加密的电子投标文件上传。</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6</w:t>
      </w:r>
      <w:r>
        <w:rPr>
          <w:rFonts w:hint="eastAsia" w:ascii="宋体" w:hAnsi="宋体" w:eastAsia="宋体" w:cs="宋体"/>
          <w:snapToGrid w:val="0"/>
          <w:color w:val="auto"/>
          <w:kern w:val="0"/>
          <w:szCs w:val="21"/>
          <w:highlight w:val="none"/>
        </w:rPr>
        <w:t>.2  未按要求加密的电子投标文件，将无法上传至重庆市电子招投标系统，逾期未完成上传投标文件的，视为撤回投标文件。</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158" w:name="_Toc200359432"/>
      <w:bookmarkStart w:id="159" w:name="_Toc11596"/>
      <w:bookmarkStart w:id="160" w:name="_Toc9984"/>
      <w:bookmarkStart w:id="161" w:name="_Toc19689"/>
      <w:bookmarkStart w:id="162" w:name="_Toc23284"/>
      <w:bookmarkStart w:id="163" w:name="_Toc287607733"/>
      <w:bookmarkStart w:id="164" w:name="_Toc16774"/>
      <w:bookmarkStart w:id="165" w:name="_Toc6046"/>
      <w:bookmarkStart w:id="166" w:name="_Toc341"/>
      <w:bookmarkStart w:id="167" w:name="_Toc430530421"/>
      <w:bookmarkStart w:id="168" w:name="_Toc19247"/>
      <w:bookmarkStart w:id="169" w:name="_Toc31034"/>
      <w:bookmarkStart w:id="170" w:name="_Toc24863"/>
      <w:bookmarkStart w:id="171" w:name="_Toc8361"/>
      <w:bookmarkStart w:id="172" w:name="_Toc75856800"/>
      <w:bookmarkStart w:id="173" w:name="_Toc224103304"/>
      <w:bookmarkStart w:id="174" w:name="_Toc200359243"/>
      <w:bookmarkStart w:id="175" w:name="_Toc287620672"/>
      <w:bookmarkStart w:id="176" w:name="_Toc10704"/>
      <w:bookmarkStart w:id="177" w:name="_Toc277082541"/>
      <w:bookmarkStart w:id="178" w:name="_Toc509218697"/>
      <w:r>
        <w:rPr>
          <w:rFonts w:hint="eastAsia" w:ascii="宋体" w:hAnsi="宋体" w:eastAsia="宋体" w:cs="宋体"/>
          <w:snapToGrid w:val="0"/>
          <w:color w:val="auto"/>
          <w:sz w:val="28"/>
          <w:szCs w:val="28"/>
          <w:highlight w:val="none"/>
          <w:lang w:val="en-US" w:eastAsia="zh-CN"/>
        </w:rPr>
        <w:t>7</w:t>
      </w:r>
      <w:r>
        <w:rPr>
          <w:rFonts w:hint="eastAsia" w:ascii="宋体" w:hAnsi="宋体" w:eastAsia="宋体" w:cs="宋体"/>
          <w:snapToGrid w:val="0"/>
          <w:color w:val="auto"/>
          <w:sz w:val="28"/>
          <w:szCs w:val="28"/>
          <w:highlight w:val="none"/>
        </w:rPr>
        <w:t>.  发布公告的媒介</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pPr>
        <w:pageBreakBefore w:val="0"/>
        <w:widowControl w:val="0"/>
        <w:tabs>
          <w:tab w:val="left" w:pos="4950"/>
        </w:tabs>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本次招标公告同时在</w:t>
      </w:r>
      <w:r>
        <w:rPr>
          <w:rFonts w:hint="eastAsia" w:ascii="宋体" w:hAnsi="宋体" w:eastAsia="宋体" w:cs="宋体"/>
          <w:snapToGrid w:val="0"/>
          <w:color w:val="auto"/>
          <w:kern w:val="0"/>
          <w:szCs w:val="21"/>
          <w:highlight w:val="none"/>
          <w:u w:val="single"/>
        </w:rPr>
        <w:t xml:space="preserve">                 （发布公告的媒介名称）</w:t>
      </w:r>
      <w:r>
        <w:rPr>
          <w:rFonts w:hint="eastAsia" w:ascii="宋体" w:hAnsi="宋体" w:eastAsia="宋体" w:cs="宋体"/>
          <w:snapToGrid w:val="0"/>
          <w:color w:val="auto"/>
          <w:kern w:val="0"/>
          <w:szCs w:val="21"/>
          <w:highlight w:val="none"/>
        </w:rPr>
        <w:t>上发布。</w:t>
      </w:r>
    </w:p>
    <w:p>
      <w:pPr>
        <w:pageBreakBefore w:val="0"/>
        <w:widowControl w:val="0"/>
        <w:tabs>
          <w:tab w:val="left" w:pos="4950"/>
        </w:tabs>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i/>
          <w:snapToGrid w:val="0"/>
          <w:color w:val="auto"/>
          <w:kern w:val="0"/>
          <w:szCs w:val="21"/>
          <w:highlight w:val="none"/>
        </w:rPr>
        <w:t>[提示：依法必须招标项目的招标公告，必须在重庆市公共资源交易监督网发布。]</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179" w:name="_Toc27877"/>
      <w:bookmarkStart w:id="180" w:name="_Toc30241"/>
      <w:bookmarkStart w:id="181" w:name="_Toc224103305"/>
      <w:bookmarkStart w:id="182" w:name="_Toc23730"/>
      <w:bookmarkStart w:id="183" w:name="_Toc430530422"/>
      <w:bookmarkStart w:id="184" w:name="_Toc32013"/>
      <w:bookmarkStart w:id="185" w:name="_Toc15546"/>
      <w:bookmarkStart w:id="186" w:name="_Toc30192"/>
      <w:bookmarkStart w:id="187" w:name="_Toc287620673"/>
      <w:bookmarkStart w:id="188" w:name="_Toc10756"/>
      <w:bookmarkStart w:id="189" w:name="_Toc509218698"/>
      <w:bookmarkStart w:id="190" w:name="_Toc11743"/>
      <w:bookmarkStart w:id="191" w:name="_Toc75856801"/>
      <w:bookmarkStart w:id="192" w:name="_Toc287607734"/>
      <w:bookmarkStart w:id="193" w:name="_Toc23653"/>
      <w:bookmarkStart w:id="194" w:name="_Toc5584"/>
      <w:bookmarkStart w:id="195" w:name="_Toc24245"/>
      <w:bookmarkStart w:id="196" w:name="_Toc25999"/>
      <w:bookmarkStart w:id="197" w:name="_Toc277082542"/>
      <w:r>
        <w:rPr>
          <w:rFonts w:hint="eastAsia" w:ascii="宋体" w:hAnsi="宋体" w:eastAsia="宋体" w:cs="宋体"/>
          <w:snapToGrid w:val="0"/>
          <w:color w:val="auto"/>
          <w:sz w:val="28"/>
          <w:szCs w:val="28"/>
          <w:highlight w:val="none"/>
          <w:lang w:val="en-US" w:eastAsia="zh-CN"/>
        </w:rPr>
        <w:t>8</w:t>
      </w:r>
      <w:r>
        <w:rPr>
          <w:rFonts w:hint="eastAsia" w:ascii="宋体" w:hAnsi="宋体" w:eastAsia="宋体" w:cs="宋体"/>
          <w:snapToGrid w:val="0"/>
          <w:color w:val="auto"/>
          <w:sz w:val="28"/>
          <w:szCs w:val="28"/>
          <w:highlight w:val="none"/>
        </w:rPr>
        <w:t>.  联系方式</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pPr>
        <w:pageBreakBefore w:val="0"/>
        <w:widowControl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 标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招标代理机构：</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地    址：</w:t>
      </w:r>
      <w:r>
        <w:rPr>
          <w:rFonts w:hint="eastAsia" w:ascii="宋体" w:hAnsi="宋体" w:eastAsia="宋体" w:cs="宋体"/>
          <w:snapToGrid w:val="0"/>
          <w:color w:val="auto"/>
          <w:kern w:val="0"/>
          <w:position w:val="-3"/>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position w:val="-3"/>
          <w:szCs w:val="21"/>
          <w:highlight w:val="none"/>
        </w:rPr>
        <w:t>邮    编：</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position w:val="-3"/>
          <w:szCs w:val="21"/>
          <w:highlight w:val="none"/>
        </w:rPr>
        <w:t>邮    编：</w:t>
      </w:r>
      <w:r>
        <w:rPr>
          <w:rFonts w:hint="eastAsia" w:ascii="宋体" w:hAnsi="宋体" w:eastAsia="宋体" w:cs="宋体"/>
          <w:snapToGrid w:val="0"/>
          <w:color w:val="auto"/>
          <w:kern w:val="0"/>
          <w:position w:val="-3"/>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 系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联 系 人：</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电    话：</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传    真：</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传    真：</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电子邮件：</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电子邮件：</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开户银行：</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开户银行：</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账    号：</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账    号：</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snapToGrid w:val="0"/>
          <w:color w:val="auto"/>
          <w:kern w:val="0"/>
          <w:szCs w:val="21"/>
          <w:highlight w:val="none"/>
          <w:u w:val="single"/>
        </w:rPr>
      </w:pPr>
    </w:p>
    <w:p>
      <w:pPr>
        <w:pageBreakBefore w:val="0"/>
        <w:widowControl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lang w:val="en-US" w:eastAsia="zh-CN"/>
        </w:rPr>
        <w:t>监督部门</w:t>
      </w:r>
      <w:r>
        <w:rPr>
          <w:rFonts w:hint="eastAsia" w:ascii="宋体" w:hAnsi="宋体" w:eastAsia="宋体" w:cs="宋体"/>
          <w:snapToGrid w:val="0"/>
          <w:kern w:val="0"/>
          <w:szCs w:val="21"/>
        </w:rPr>
        <w:t>：</w:t>
      </w:r>
      <w:r>
        <w:rPr>
          <w:rFonts w:hint="eastAsia" w:ascii="宋体" w:hAnsi="宋体" w:eastAsia="宋体" w:cs="宋体"/>
          <w:snapToGrid w:val="0"/>
          <w:kern w:val="0"/>
          <w:szCs w:val="21"/>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lang w:val="en-US" w:eastAsia="zh-CN"/>
        </w:rPr>
        <w:t>电</w:t>
      </w:r>
      <w:r>
        <w:rPr>
          <w:rFonts w:hint="eastAsia" w:ascii="宋体" w:hAnsi="宋体" w:eastAsia="宋体" w:cs="宋体"/>
          <w:snapToGrid w:val="0"/>
          <w:kern w:val="0"/>
          <w:szCs w:val="21"/>
        </w:rPr>
        <w:t xml:space="preserve">    </w:t>
      </w:r>
      <w:r>
        <w:rPr>
          <w:rFonts w:hint="eastAsia" w:ascii="宋体" w:hAnsi="宋体" w:eastAsia="宋体" w:cs="宋体"/>
          <w:snapToGrid w:val="0"/>
          <w:kern w:val="0"/>
          <w:szCs w:val="21"/>
          <w:lang w:val="en-US" w:eastAsia="zh-CN"/>
        </w:rPr>
        <w:t>话</w:t>
      </w:r>
      <w:r>
        <w:rPr>
          <w:rFonts w:hint="eastAsia" w:ascii="宋体" w:hAnsi="宋体" w:eastAsia="宋体" w:cs="宋体"/>
          <w:snapToGrid w:val="0"/>
          <w:kern w:val="0"/>
          <w:szCs w:val="21"/>
        </w:rPr>
        <w:t>：</w:t>
      </w:r>
      <w:r>
        <w:rPr>
          <w:rFonts w:hint="eastAsia" w:ascii="宋体" w:hAnsi="宋体" w:eastAsia="宋体" w:cs="宋体"/>
          <w:snapToGrid w:val="0"/>
          <w:kern w:val="0"/>
          <w:szCs w:val="21"/>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u w:val="single"/>
        </w:rPr>
      </w:pPr>
    </w:p>
    <w:p>
      <w:pPr>
        <w:pageBreakBefore w:val="0"/>
        <w:widowControl w:val="0"/>
        <w:kinsoku/>
        <w:wordWrap/>
        <w:overflowPunct/>
        <w:topLinePunct w:val="0"/>
        <w:autoSpaceDE w:val="0"/>
        <w:autoSpaceDN w:val="0"/>
        <w:bidi w:val="0"/>
        <w:adjustRightInd w:val="0"/>
        <w:snapToGrid w:val="0"/>
        <w:spacing w:line="360" w:lineRule="auto"/>
        <w:ind w:firstLine="3906" w:firstLineChars="1860"/>
        <w:jc w:val="right"/>
        <w:textAlignment w:val="auto"/>
        <w:rPr>
          <w:rFonts w:hint="eastAsia" w:ascii="宋体" w:hAnsi="宋体" w:eastAsia="宋体" w:cs="宋体"/>
          <w:snapToGrid w:val="0"/>
          <w:color w:val="auto"/>
          <w:kern w:val="0"/>
          <w:sz w:val="20"/>
          <w:szCs w:val="20"/>
          <w:highlight w:val="none"/>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日  </w:t>
      </w:r>
    </w:p>
    <w:p>
      <w:pPr>
        <w:keepNext/>
        <w:keepLines/>
        <w:spacing w:before="0" w:after="0" w:line="200" w:lineRule="exact"/>
        <w:jc w:val="center"/>
        <w:outlineLvl w:val="9"/>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br w:type="page"/>
      </w:r>
      <w:bookmarkStart w:id="198" w:name="_Toc430530423"/>
      <w:bookmarkStart w:id="199" w:name="_Toc224103306"/>
      <w:bookmarkStart w:id="200" w:name="_Toc287607735"/>
      <w:bookmarkStart w:id="201" w:name="_Toc287620674"/>
    </w:p>
    <w:p>
      <w:pPr>
        <w:pStyle w:val="3"/>
        <w:spacing w:line="360" w:lineRule="auto"/>
        <w:jc w:val="center"/>
        <w:rPr>
          <w:rFonts w:hint="eastAsia" w:ascii="宋体" w:hAnsi="宋体" w:eastAsia="宋体" w:cs="宋体"/>
          <w:snapToGrid w:val="0"/>
          <w:color w:val="auto"/>
          <w:highlight w:val="none"/>
        </w:rPr>
      </w:pPr>
      <w:bookmarkStart w:id="202" w:name="_Toc31618"/>
      <w:bookmarkStart w:id="203" w:name="_Toc12035"/>
      <w:bookmarkStart w:id="204" w:name="_Toc5230"/>
      <w:bookmarkStart w:id="205" w:name="_Toc14312"/>
      <w:bookmarkStart w:id="206" w:name="_Toc25204"/>
      <w:bookmarkStart w:id="207" w:name="_Toc75856802"/>
      <w:bookmarkStart w:id="208" w:name="_Toc22503"/>
      <w:bookmarkStart w:id="209" w:name="_Toc4930"/>
      <w:bookmarkStart w:id="210" w:name="_Toc1187"/>
      <w:bookmarkStart w:id="211" w:name="_Toc2655"/>
      <w:bookmarkStart w:id="212" w:name="_Toc29495"/>
      <w:bookmarkStart w:id="213" w:name="_Toc20958"/>
      <w:bookmarkStart w:id="214" w:name="_Toc509218699"/>
      <w:bookmarkStart w:id="215" w:name="_Toc14140"/>
      <w:r>
        <w:rPr>
          <w:rFonts w:hint="eastAsia" w:ascii="宋体" w:hAnsi="宋体" w:eastAsia="宋体" w:cs="宋体"/>
          <w:snapToGrid w:val="0"/>
          <w:color w:val="auto"/>
          <w:highlight w:val="none"/>
        </w:rPr>
        <w:t>第一章  投标邀请书（适用于邀请招标）</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pPr>
        <w:keepNext w:val="0"/>
        <w:keepLines w:val="0"/>
        <w:pageBreakBefore w:val="0"/>
        <w:widowControl w:val="0"/>
        <w:tabs>
          <w:tab w:val="left" w:pos="3425"/>
          <w:tab w:val="left" w:pos="5520"/>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color w:val="auto"/>
          <w:kern w:val="0"/>
          <w:sz w:val="28"/>
          <w:szCs w:val="28"/>
          <w:highlight w:val="none"/>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color w:val="auto"/>
          <w:sz w:val="28"/>
          <w:szCs w:val="28"/>
          <w:highlight w:val="none"/>
          <w:u w:val="single"/>
        </w:rPr>
        <w:t>（项目名称）</w:t>
      </w:r>
      <w:r>
        <w:rPr>
          <w:rFonts w:hint="eastAsia" w:ascii="宋体" w:hAnsi="宋体" w:eastAsia="宋体" w:cs="宋体"/>
          <w:color w:val="auto"/>
          <w:w w:val="99"/>
          <w:kern w:val="0"/>
          <w:sz w:val="28"/>
          <w:szCs w:val="28"/>
          <w:highlight w:val="none"/>
        </w:rPr>
        <w:t>投标邀请书</w:t>
      </w:r>
    </w:p>
    <w:p>
      <w:pPr>
        <w:keepNext w:val="0"/>
        <w:keepLines w:val="0"/>
        <w:pageBreakBefore w:val="0"/>
        <w:widowControl w:val="0"/>
        <w:tabs>
          <w:tab w:val="left" w:pos="2940"/>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snapToGrid w:val="0"/>
          <w:color w:val="auto"/>
          <w:sz w:val="28"/>
          <w:szCs w:val="28"/>
          <w:highlight w:val="none"/>
        </w:rPr>
      </w:pPr>
      <w:r>
        <w:rPr>
          <w:rFonts w:hint="eastAsia" w:ascii="宋体" w:hAnsi="宋体" w:eastAsia="宋体" w:cs="宋体"/>
          <w:snapToGrid w:val="0"/>
          <w:color w:val="auto"/>
          <w:kern w:val="0"/>
          <w:szCs w:val="21"/>
          <w:highlight w:val="none"/>
          <w:u w:val="single"/>
        </w:rPr>
        <w:t xml:space="preserve">                 （被邀请单位名称）</w:t>
      </w:r>
      <w:r>
        <w:rPr>
          <w:rFonts w:hint="eastAsia" w:ascii="宋体" w:hAnsi="宋体" w:eastAsia="宋体" w:cs="宋体"/>
          <w:b/>
          <w:snapToGrid w:val="0"/>
          <w:color w:val="auto"/>
          <w:kern w:val="0"/>
          <w:szCs w:val="21"/>
          <w:highlight w:val="none"/>
        </w:rPr>
        <w:t>：</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216" w:name="_Toc75856803"/>
      <w:bookmarkStart w:id="217" w:name="_Toc21262"/>
      <w:bookmarkStart w:id="218" w:name="_Toc287620675"/>
      <w:bookmarkStart w:id="219" w:name="_Toc21882"/>
      <w:bookmarkStart w:id="220" w:name="_Toc10001"/>
      <w:bookmarkStart w:id="221" w:name="_Toc27501"/>
      <w:bookmarkStart w:id="222" w:name="_Toc10498"/>
      <w:bookmarkStart w:id="223" w:name="_Toc589"/>
      <w:bookmarkStart w:id="224" w:name="_Toc11768"/>
      <w:bookmarkStart w:id="225" w:name="_Toc10919"/>
      <w:bookmarkStart w:id="226" w:name="_Toc15537"/>
      <w:bookmarkStart w:id="227" w:name="_Toc18387"/>
      <w:bookmarkStart w:id="228" w:name="_Toc27487"/>
      <w:bookmarkStart w:id="229" w:name="_Toc277082543"/>
      <w:bookmarkStart w:id="230" w:name="_Toc509218700"/>
      <w:bookmarkStart w:id="231" w:name="_Toc287607736"/>
      <w:bookmarkStart w:id="232" w:name="_Toc224103307"/>
      <w:bookmarkStart w:id="233" w:name="_Toc430530424"/>
      <w:bookmarkStart w:id="234" w:name="_Toc15299"/>
      <w:r>
        <w:rPr>
          <w:rFonts w:hint="eastAsia" w:ascii="宋体" w:hAnsi="宋体" w:eastAsia="宋体" w:cs="宋体"/>
          <w:snapToGrid w:val="0"/>
          <w:color w:val="auto"/>
          <w:sz w:val="28"/>
          <w:szCs w:val="28"/>
          <w:highlight w:val="none"/>
        </w:rPr>
        <w:t>1.  招标条件</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pPr>
        <w:pageBreakBefore w:val="0"/>
        <w:widowControl w:val="0"/>
        <w:tabs>
          <w:tab w:val="left" w:pos="4305"/>
          <w:tab w:val="left" w:pos="4640"/>
          <w:tab w:val="left" w:pos="7240"/>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本招标项目</w:t>
      </w:r>
      <w:r>
        <w:rPr>
          <w:rFonts w:hint="eastAsia" w:ascii="宋体" w:hAnsi="宋体" w:eastAsia="宋体" w:cs="宋体"/>
          <w:snapToGrid w:val="0"/>
          <w:color w:val="auto"/>
          <w:kern w:val="0"/>
          <w:szCs w:val="21"/>
          <w:highlight w:val="none"/>
          <w:u w:val="single"/>
        </w:rPr>
        <w:t xml:space="preserve">                 （工程名称）</w:t>
      </w:r>
      <w:r>
        <w:rPr>
          <w:rFonts w:hint="eastAsia" w:ascii="宋体" w:hAnsi="宋体" w:eastAsia="宋体" w:cs="宋体"/>
          <w:snapToGrid w:val="0"/>
          <w:color w:val="auto"/>
          <w:kern w:val="0"/>
          <w:szCs w:val="21"/>
          <w:highlight w:val="none"/>
        </w:rPr>
        <w:t>已由</w:t>
      </w:r>
      <w:r>
        <w:rPr>
          <w:rFonts w:hint="eastAsia" w:ascii="宋体" w:hAnsi="宋体" w:eastAsia="宋体" w:cs="宋体"/>
          <w:snapToGrid w:val="0"/>
          <w:color w:val="auto"/>
          <w:kern w:val="0"/>
          <w:szCs w:val="21"/>
          <w:highlight w:val="none"/>
          <w:u w:val="single"/>
        </w:rPr>
        <w:t xml:space="preserve">                 （项目审批</w:t>
      </w:r>
      <w:r>
        <w:rPr>
          <w:rFonts w:hint="eastAsia" w:ascii="宋体" w:hAnsi="宋体" w:eastAsia="宋体" w:cs="宋体"/>
          <w:snapToGrid w:val="0"/>
          <w:color w:val="auto"/>
          <w:kern w:val="0"/>
          <w:szCs w:val="21"/>
          <w:highlight w:val="none"/>
          <w:u w:val="single"/>
          <w:lang w:eastAsia="zh-CN"/>
        </w:rPr>
        <w:t>或</w:t>
      </w:r>
      <w:r>
        <w:rPr>
          <w:rFonts w:hint="eastAsia" w:ascii="宋体" w:hAnsi="宋体" w:eastAsia="宋体" w:cs="宋体"/>
          <w:snapToGrid w:val="0"/>
          <w:color w:val="auto"/>
          <w:kern w:val="0"/>
          <w:szCs w:val="21"/>
          <w:highlight w:val="none"/>
          <w:u w:val="single"/>
        </w:rPr>
        <w:t>核准机关名称）</w:t>
      </w:r>
      <w:r>
        <w:rPr>
          <w:rFonts w:hint="eastAsia" w:ascii="宋体" w:hAnsi="宋体" w:eastAsia="宋体" w:cs="宋体"/>
          <w:snapToGrid w:val="0"/>
          <w:color w:val="auto"/>
          <w:kern w:val="0"/>
          <w:szCs w:val="21"/>
          <w:highlight w:val="none"/>
        </w:rPr>
        <w:t>以</w:t>
      </w:r>
      <w:r>
        <w:rPr>
          <w:rFonts w:hint="eastAsia" w:ascii="宋体" w:hAnsi="宋体" w:eastAsia="宋体" w:cs="宋体"/>
          <w:snapToGrid w:val="0"/>
          <w:color w:val="auto"/>
          <w:kern w:val="0"/>
          <w:szCs w:val="21"/>
          <w:highlight w:val="none"/>
          <w:u w:val="single"/>
        </w:rPr>
        <w:t xml:space="preserve">                 （批文名称及编号）</w:t>
      </w:r>
      <w:r>
        <w:rPr>
          <w:rFonts w:hint="eastAsia" w:ascii="宋体" w:hAnsi="宋体" w:eastAsia="宋体" w:cs="宋体"/>
          <w:snapToGrid w:val="0"/>
          <w:color w:val="auto"/>
          <w:kern w:val="0"/>
          <w:szCs w:val="21"/>
          <w:highlight w:val="none"/>
        </w:rPr>
        <w:t>批准建设，项目业主为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，建设资金来自</w:t>
      </w:r>
      <w:r>
        <w:rPr>
          <w:rFonts w:hint="eastAsia" w:ascii="宋体" w:hAnsi="宋体" w:eastAsia="宋体" w:cs="宋体"/>
          <w:snapToGrid w:val="0"/>
          <w:color w:val="auto"/>
          <w:kern w:val="0"/>
          <w:szCs w:val="21"/>
          <w:highlight w:val="none"/>
          <w:u w:val="single"/>
        </w:rPr>
        <w:t xml:space="preserve">                 （资金来源）</w:t>
      </w:r>
      <w:r>
        <w:rPr>
          <w:rFonts w:hint="eastAsia" w:ascii="宋体" w:hAnsi="宋体" w:eastAsia="宋体" w:cs="宋体"/>
          <w:snapToGrid w:val="0"/>
          <w:color w:val="auto"/>
          <w:kern w:val="0"/>
          <w:szCs w:val="21"/>
          <w:highlight w:val="none"/>
        </w:rPr>
        <w:t>，项目出资比例为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，招标人为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。项目已具备招标条件，现邀请你单位参加</w:t>
      </w:r>
      <w:r>
        <w:rPr>
          <w:rFonts w:hint="eastAsia" w:ascii="宋体" w:hAnsi="宋体" w:eastAsia="宋体" w:cs="宋体"/>
          <w:snapToGrid w:val="0"/>
          <w:color w:val="auto"/>
          <w:kern w:val="0"/>
          <w:szCs w:val="21"/>
          <w:highlight w:val="none"/>
          <w:u w:val="single"/>
        </w:rPr>
        <w:t>该工程的勘察设计</w:t>
      </w:r>
      <w:r>
        <w:rPr>
          <w:rFonts w:hint="eastAsia" w:ascii="宋体" w:hAnsi="宋体" w:eastAsia="宋体" w:cs="宋体"/>
          <w:snapToGrid w:val="0"/>
          <w:color w:val="auto"/>
          <w:kern w:val="0"/>
          <w:szCs w:val="21"/>
          <w:highlight w:val="none"/>
        </w:rPr>
        <w:t>投标。</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235" w:name="_Toc30342"/>
      <w:bookmarkStart w:id="236" w:name="_Toc287607737"/>
      <w:bookmarkStart w:id="237" w:name="_Toc18168"/>
      <w:bookmarkStart w:id="238" w:name="_Toc15243"/>
      <w:bookmarkStart w:id="239" w:name="_Toc12504"/>
      <w:bookmarkStart w:id="240" w:name="_Toc2861"/>
      <w:bookmarkStart w:id="241" w:name="_Toc20219"/>
      <w:bookmarkStart w:id="242" w:name="_Toc18649"/>
      <w:bookmarkStart w:id="243" w:name="_Toc430530425"/>
      <w:bookmarkStart w:id="244" w:name="_Toc15607"/>
      <w:bookmarkStart w:id="245" w:name="_Toc7143"/>
      <w:bookmarkStart w:id="246" w:name="_Toc17820"/>
      <w:bookmarkStart w:id="247" w:name="_Toc13000"/>
      <w:bookmarkStart w:id="248" w:name="_Toc224103308"/>
      <w:bookmarkStart w:id="249" w:name="_Toc75856804"/>
      <w:bookmarkStart w:id="250" w:name="_Toc287620676"/>
      <w:bookmarkStart w:id="251" w:name="_Toc509218701"/>
      <w:bookmarkStart w:id="252" w:name="_Toc18400"/>
      <w:bookmarkStart w:id="253" w:name="_Toc277082544"/>
      <w:r>
        <w:rPr>
          <w:rFonts w:hint="eastAsia" w:ascii="宋体" w:hAnsi="宋体" w:eastAsia="宋体" w:cs="宋体"/>
          <w:snapToGrid w:val="0"/>
          <w:color w:val="auto"/>
          <w:sz w:val="28"/>
          <w:szCs w:val="28"/>
          <w:highlight w:val="none"/>
        </w:rPr>
        <w:t>2.  项目概况与招标范围</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2.1 建设地点：</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 项目概况与建设规模：</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rPr>
      </w:pPr>
      <w:r>
        <w:rPr>
          <w:rFonts w:hint="eastAsia" w:ascii="宋体" w:hAnsi="宋体" w:eastAsia="宋体" w:cs="宋体"/>
          <w:i/>
          <w:snapToGrid w:val="0"/>
          <w:kern w:val="0"/>
          <w:szCs w:val="21"/>
        </w:rPr>
        <w:t>[提示：</w:t>
      </w:r>
      <w:r>
        <w:rPr>
          <w:rFonts w:hint="eastAsia" w:ascii="宋体" w:hAnsi="宋体" w:eastAsia="宋体" w:cs="宋体"/>
          <w:i/>
          <w:color w:val="auto"/>
          <w:szCs w:val="21"/>
          <w:highlight w:val="none"/>
        </w:rPr>
        <w:t>项目概况与建设规模</w:t>
      </w:r>
      <w:r>
        <w:rPr>
          <w:rFonts w:hint="eastAsia" w:ascii="宋体" w:hAnsi="宋体" w:eastAsia="宋体" w:cs="宋体"/>
          <w:i/>
          <w:snapToGrid w:val="0"/>
          <w:kern w:val="0"/>
          <w:szCs w:val="21"/>
        </w:rPr>
        <w:t>应体现与业绩</w:t>
      </w:r>
      <w:r>
        <w:rPr>
          <w:rFonts w:hint="eastAsia" w:ascii="宋体" w:hAnsi="宋体" w:eastAsia="宋体" w:cs="宋体"/>
          <w:i/>
          <w:snapToGrid w:val="0"/>
          <w:kern w:val="0"/>
          <w:szCs w:val="21"/>
          <w:lang w:val="en-US" w:eastAsia="zh-CN"/>
        </w:rPr>
        <w:t>要求</w:t>
      </w:r>
      <w:r>
        <w:rPr>
          <w:rFonts w:hint="eastAsia" w:ascii="宋体" w:hAnsi="宋体" w:eastAsia="宋体" w:cs="宋体"/>
          <w:i/>
          <w:snapToGrid w:val="0"/>
          <w:kern w:val="0"/>
          <w:szCs w:val="21"/>
        </w:rPr>
        <w:t>对应的参数，包括但不限于：项目性质、建设规模、勘察等级、设计规模或等级、抗震设防烈度及防洪等级。]</w:t>
      </w:r>
    </w:p>
    <w:p>
      <w:pPr>
        <w:pageBreakBefore w:val="0"/>
        <w:widowControl w:val="0"/>
        <w:kinsoku/>
        <w:wordWrap/>
        <w:overflowPunct/>
        <w:topLinePunct w:val="0"/>
        <w:autoSpaceDE w:val="0"/>
        <w:autoSpaceDN w:val="0"/>
        <w:bidi w:val="0"/>
        <w:adjustRightInd w:val="0"/>
        <w:snapToGrid w:val="0"/>
        <w:spacing w:line="360" w:lineRule="auto"/>
        <w:ind w:firstLine="630" w:firstLineChars="300"/>
        <w:textAlignment w:val="auto"/>
        <w:rPr>
          <w:rFonts w:hint="eastAsia" w:ascii="宋体" w:hAnsi="宋体" w:eastAsia="宋体" w:cs="宋体"/>
          <w:color w:val="auto"/>
          <w:szCs w:val="21"/>
          <w:highlight w:val="none"/>
          <w:u w:val="single"/>
        </w:rPr>
      </w:pPr>
      <w:r>
        <w:rPr>
          <w:rFonts w:hint="eastAsia" w:ascii="宋体" w:hAnsi="宋体" w:eastAsia="宋体" w:cs="宋体"/>
          <w:snapToGrid w:val="0"/>
          <w:color w:val="auto"/>
          <w:kern w:val="0"/>
          <w:szCs w:val="21"/>
          <w:highlight w:val="none"/>
        </w:rPr>
        <w:t>2.3 □本项目</w:t>
      </w:r>
      <w:r>
        <w:rPr>
          <w:rFonts w:hint="eastAsia" w:ascii="宋体" w:hAnsi="宋体" w:eastAsia="宋体" w:cs="宋体"/>
          <w:snapToGrid w:val="0"/>
          <w:color w:val="auto"/>
          <w:kern w:val="0"/>
          <w:szCs w:val="21"/>
          <w:highlight w:val="none"/>
          <w:lang w:val="en-US" w:eastAsia="zh-CN"/>
        </w:rPr>
        <w:t>工程总</w:t>
      </w:r>
      <w:r>
        <w:rPr>
          <w:rFonts w:hint="eastAsia" w:ascii="宋体" w:hAnsi="宋体" w:eastAsia="宋体" w:cs="宋体"/>
          <w:color w:val="auto"/>
          <w:szCs w:val="21"/>
          <w:highlight w:val="none"/>
        </w:rPr>
        <w:t>投资金额：</w:t>
      </w:r>
      <w:r>
        <w:rPr>
          <w:rFonts w:hint="eastAsia" w:ascii="宋体" w:hAnsi="宋体" w:eastAsia="宋体" w:cs="宋体"/>
          <w:color w:val="auto"/>
          <w:szCs w:val="21"/>
          <w:highlight w:val="none"/>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1050" w:firstLineChars="500"/>
        <w:textAlignment w:val="auto"/>
        <w:rPr>
          <w:rFonts w:hint="eastAsia" w:ascii="宋体" w:hAnsi="宋体" w:eastAsia="宋体" w:cs="宋体"/>
          <w:iCs/>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snapToGrid w:val="0"/>
          <w:color w:val="auto"/>
          <w:kern w:val="0"/>
          <w:szCs w:val="21"/>
          <w:highlight w:val="none"/>
        </w:rPr>
        <w:t>本次招标项目</w:t>
      </w:r>
      <w:r>
        <w:rPr>
          <w:rFonts w:hint="eastAsia" w:ascii="宋体" w:hAnsi="宋体" w:eastAsia="宋体" w:cs="宋体"/>
          <w:iCs/>
          <w:color w:val="auto"/>
          <w:szCs w:val="21"/>
          <w:highlight w:val="none"/>
        </w:rPr>
        <w:t>工程费估算金额</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1050" w:firstLineChars="500"/>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w:t>
      </w:r>
      <w:r>
        <w:rPr>
          <w:rFonts w:hint="eastAsia" w:ascii="宋体" w:hAnsi="宋体" w:eastAsia="宋体" w:cs="宋体"/>
          <w:snapToGrid w:val="0"/>
          <w:color w:val="auto"/>
          <w:kern w:val="0"/>
          <w:szCs w:val="21"/>
          <w:highlight w:val="none"/>
        </w:rPr>
        <w:t>本次招标项目勘察设计</w:t>
      </w:r>
      <w:r>
        <w:rPr>
          <w:rFonts w:hint="eastAsia" w:ascii="宋体" w:hAnsi="宋体" w:eastAsia="宋体" w:cs="宋体"/>
          <w:color w:val="auto"/>
          <w:szCs w:val="21"/>
          <w:highlight w:val="none"/>
        </w:rPr>
        <w:t>合同估算</w:t>
      </w:r>
      <w:r>
        <w:rPr>
          <w:rFonts w:hint="eastAsia" w:ascii="宋体" w:hAnsi="宋体" w:eastAsia="宋体" w:cs="宋体"/>
          <w:color w:val="auto"/>
          <w:szCs w:val="21"/>
          <w:highlight w:val="none"/>
          <w:lang w:val="en-US" w:eastAsia="zh-CN"/>
        </w:rPr>
        <w:t>金</w:t>
      </w:r>
      <w:r>
        <w:rPr>
          <w:rFonts w:hint="eastAsia" w:ascii="宋体" w:hAnsi="宋体" w:eastAsia="宋体" w:cs="宋体"/>
          <w:color w:val="auto"/>
          <w:szCs w:val="21"/>
          <w:highlight w:val="none"/>
        </w:rPr>
        <w:t>额：</w:t>
      </w:r>
      <w:r>
        <w:rPr>
          <w:rFonts w:hint="eastAsia" w:ascii="宋体" w:hAnsi="宋体" w:eastAsia="宋体" w:cs="宋体"/>
          <w:color w:val="auto"/>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2.4 招标范围：</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i/>
          <w:snapToGrid w:val="0"/>
          <w:color w:val="auto"/>
          <w:kern w:val="0"/>
          <w:szCs w:val="21"/>
          <w:highlight w:val="none"/>
        </w:rPr>
        <w:t>[提示：</w:t>
      </w:r>
      <w:r>
        <w:rPr>
          <w:rFonts w:hint="eastAsia" w:ascii="宋体" w:hAnsi="宋体" w:eastAsia="宋体" w:cs="宋体"/>
          <w:i/>
          <w:color w:val="auto"/>
          <w:szCs w:val="21"/>
          <w:highlight w:val="none"/>
        </w:rPr>
        <w:t>招标范围应准确明了，按照项目审批、核准文件</w:t>
      </w:r>
      <w:r>
        <w:rPr>
          <w:rFonts w:hint="eastAsia" w:ascii="宋体" w:hAnsi="宋体" w:eastAsia="宋体" w:cs="宋体"/>
          <w:i/>
          <w:color w:val="auto"/>
          <w:szCs w:val="21"/>
          <w:highlight w:val="none"/>
          <w:lang w:eastAsia="zh-CN"/>
        </w:rPr>
        <w:t>、</w:t>
      </w:r>
      <w:r>
        <w:rPr>
          <w:rFonts w:hint="eastAsia" w:ascii="宋体" w:hAnsi="宋体" w:eastAsia="宋体" w:cs="宋体"/>
          <w:i/>
          <w:color w:val="auto"/>
          <w:szCs w:val="21"/>
          <w:highlight w:val="none"/>
          <w:lang w:val="en-US" w:eastAsia="zh-CN"/>
        </w:rPr>
        <w:t>设计条件及相关文件</w:t>
      </w:r>
      <w:r>
        <w:rPr>
          <w:rFonts w:hint="eastAsia" w:ascii="宋体" w:hAnsi="宋体" w:eastAsia="宋体" w:cs="宋体"/>
          <w:i/>
          <w:color w:val="auto"/>
          <w:szCs w:val="21"/>
          <w:highlight w:val="none"/>
        </w:rPr>
        <w:t>采用工程专业术语进行填写。</w:t>
      </w:r>
      <w:r>
        <w:rPr>
          <w:rFonts w:hint="eastAsia" w:ascii="宋体" w:hAnsi="宋体" w:eastAsia="宋体" w:cs="宋体"/>
          <w:i/>
          <w:snapToGrid w:val="0"/>
          <w:color w:val="auto"/>
          <w:kern w:val="0"/>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2.5 勘察设计服务期限：</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2.6 标段划分（如有）：</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2.7 其他：</w:t>
      </w:r>
      <w:r>
        <w:rPr>
          <w:rFonts w:hint="eastAsia" w:ascii="宋体" w:hAnsi="宋体" w:eastAsia="宋体" w:cs="宋体"/>
          <w:snapToGrid w:val="0"/>
          <w:color w:val="auto"/>
          <w:kern w:val="0"/>
          <w:szCs w:val="21"/>
          <w:highlight w:val="none"/>
          <w:u w:val="single"/>
        </w:rPr>
        <w:t xml:space="preserve">        </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254" w:name="_Toc18353"/>
      <w:bookmarkStart w:id="255" w:name="_Toc430530426"/>
      <w:bookmarkStart w:id="256" w:name="_Toc224103309"/>
      <w:bookmarkStart w:id="257" w:name="_Toc277082545"/>
      <w:bookmarkStart w:id="258" w:name="_Toc287607738"/>
      <w:bookmarkStart w:id="259" w:name="_Toc509218702"/>
      <w:bookmarkStart w:id="260" w:name="_Toc287620677"/>
      <w:bookmarkStart w:id="261" w:name="_Toc13766"/>
      <w:bookmarkStart w:id="262" w:name="_Toc20738"/>
      <w:bookmarkStart w:id="263" w:name="_Toc20996"/>
      <w:bookmarkStart w:id="264" w:name="_Toc30522"/>
      <w:bookmarkStart w:id="265" w:name="_Toc17572"/>
      <w:bookmarkStart w:id="266" w:name="_Toc6832"/>
      <w:bookmarkStart w:id="267" w:name="_Toc12814"/>
      <w:bookmarkStart w:id="268" w:name="_Toc75856805"/>
      <w:bookmarkStart w:id="269" w:name="_Toc10418"/>
      <w:bookmarkStart w:id="270" w:name="_Toc10868"/>
      <w:bookmarkStart w:id="271" w:name="_Toc24582"/>
      <w:bookmarkStart w:id="272" w:name="_Toc24504"/>
      <w:r>
        <w:rPr>
          <w:rFonts w:hint="eastAsia" w:ascii="宋体" w:hAnsi="宋体" w:eastAsia="宋体" w:cs="宋体"/>
          <w:snapToGrid w:val="0"/>
          <w:color w:val="auto"/>
          <w:sz w:val="28"/>
          <w:szCs w:val="28"/>
          <w:highlight w:val="none"/>
        </w:rPr>
        <w:t>3.  投标人资格要求</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  本次招标要求投标人须具备以下条件：</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 本次招标要求投标人具备的资质条件：</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投标人应同时具有建设行政主管部门颁发的下列勘察和设计两类资质：</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（1）</w:t>
      </w:r>
      <w:r>
        <w:rPr>
          <w:rFonts w:hint="eastAsia" w:ascii="宋体" w:hAnsi="宋体" w:eastAsia="宋体" w:cs="宋体"/>
          <w:snapToGrid w:val="0"/>
          <w:color w:val="auto"/>
          <w:kern w:val="0"/>
          <w:szCs w:val="21"/>
          <w:highlight w:val="none"/>
        </w:rPr>
        <w:t>投标人应具备下列勘察资质之一：</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①工程勘察综合甲级资质；</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②工程勘察专业类</w:t>
      </w:r>
      <w:r>
        <w:rPr>
          <w:rFonts w:hint="eastAsia" w:ascii="宋体" w:hAnsi="宋体" w:eastAsia="宋体" w:cs="宋体"/>
          <w:color w:val="auto"/>
          <w:szCs w:val="21"/>
          <w:highlight w:val="none"/>
          <w:u w:val="single"/>
        </w:rPr>
        <w:t xml:space="preserve">             级及以上</w:t>
      </w:r>
      <w:r>
        <w:rPr>
          <w:rFonts w:hint="eastAsia" w:ascii="宋体" w:hAnsi="宋体" w:eastAsia="宋体" w:cs="宋体"/>
          <w:color w:val="auto"/>
          <w:szCs w:val="21"/>
          <w:highlight w:val="none"/>
        </w:rPr>
        <w:t>资质</w:t>
      </w:r>
      <w:r>
        <w:rPr>
          <w:rFonts w:hint="eastAsia" w:ascii="宋体" w:hAnsi="宋体" w:eastAsia="宋体" w:cs="宋体"/>
          <w:color w:val="auto"/>
          <w:szCs w:val="21"/>
          <w:highlight w:val="none"/>
          <w:lang w:eastAsia="zh-CN"/>
        </w:rPr>
        <w:t>；</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b/>
          <w:color w:val="auto"/>
          <w:highlight w:val="none"/>
        </w:rPr>
      </w:pPr>
      <w:r>
        <w:rPr>
          <w:rFonts w:hint="eastAsia" w:ascii="宋体" w:hAnsi="宋体" w:eastAsia="宋体" w:cs="宋体"/>
          <w:color w:val="auto"/>
          <w:highlight w:val="none"/>
        </w:rPr>
        <w:t xml:space="preserve">  </w:t>
      </w:r>
      <w:r>
        <w:rPr>
          <w:rFonts w:hint="eastAsia" w:ascii="宋体" w:hAnsi="宋体" w:eastAsia="宋体" w:cs="宋体"/>
          <w:b/>
          <w:color w:val="auto"/>
          <w:highlight w:val="none"/>
        </w:rPr>
        <w:t>......</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i/>
          <w:color w:val="auto"/>
          <w:szCs w:val="21"/>
          <w:highlight w:val="none"/>
        </w:rPr>
      </w:pPr>
      <w:r>
        <w:rPr>
          <w:rFonts w:hint="eastAsia" w:ascii="宋体" w:hAnsi="宋体" w:eastAsia="宋体" w:cs="宋体"/>
          <w:i/>
          <w:color w:val="auto"/>
          <w:szCs w:val="21"/>
          <w:highlight w:val="none"/>
        </w:rPr>
        <w:t>[提示：勘察资质的</w:t>
      </w:r>
      <w:r>
        <w:rPr>
          <w:rFonts w:hint="eastAsia" w:ascii="宋体" w:hAnsi="宋体" w:eastAsia="宋体" w:cs="宋体"/>
          <w:i/>
          <w:szCs w:val="21"/>
          <w:lang w:val="en-US" w:eastAsia="zh-CN"/>
        </w:rPr>
        <w:t>设置按照住房城乡建设行业主管部门相关规定执行</w:t>
      </w:r>
      <w:r>
        <w:rPr>
          <w:rFonts w:hint="eastAsia" w:ascii="宋体" w:hAnsi="宋体" w:eastAsia="宋体" w:cs="宋体"/>
          <w:i/>
          <w:color w:val="auto"/>
          <w:szCs w:val="21"/>
          <w:highlight w:val="none"/>
        </w:rPr>
        <w:t>。]</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（2）</w:t>
      </w:r>
      <w:r>
        <w:rPr>
          <w:rFonts w:hint="eastAsia" w:ascii="宋体" w:hAnsi="宋体" w:eastAsia="宋体" w:cs="宋体"/>
          <w:snapToGrid w:val="0"/>
          <w:color w:val="auto"/>
          <w:kern w:val="0"/>
          <w:szCs w:val="21"/>
          <w:highlight w:val="none"/>
        </w:rPr>
        <w:t>投标人应具备下列设计资质之一：</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①工程设计综合甲级资质；</w:t>
      </w:r>
    </w:p>
    <w:p>
      <w:pPr>
        <w:pageBreakBefore w:val="0"/>
        <w:widowControl w:val="0"/>
        <w:kinsoku/>
        <w:wordWrap/>
        <w:overflowPunct/>
        <w:topLinePunct w:val="0"/>
        <w:autoSpaceDE w:val="0"/>
        <w:autoSpaceDN w:val="0"/>
        <w:bidi w:val="0"/>
        <w:adjustRightInd w:val="0"/>
        <w:snapToGrid w:val="0"/>
        <w:spacing w:line="360" w:lineRule="auto"/>
        <w:ind w:firstLine="840" w:firstLineChars="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②</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p>
    <w:p>
      <w:pPr>
        <w:pStyle w:val="2"/>
        <w:pageBreakBefore w:val="0"/>
        <w:widowControl w:val="0"/>
        <w:kinsoku/>
        <w:wordWrap/>
        <w:overflowPunct/>
        <w:topLinePunct w:val="0"/>
        <w:bidi w:val="0"/>
        <w:spacing w:after="0" w:line="360" w:lineRule="auto"/>
        <w:textAlignment w:val="auto"/>
        <w:rPr>
          <w:rFonts w:hint="eastAsia" w:ascii="宋体" w:hAnsi="宋体" w:eastAsia="宋体" w:cs="宋体"/>
          <w:b/>
          <w:color w:val="auto"/>
          <w:highlight w:val="none"/>
        </w:rPr>
      </w:pPr>
      <w:r>
        <w:rPr>
          <w:rFonts w:hint="eastAsia" w:ascii="宋体" w:hAnsi="宋体" w:eastAsia="宋体" w:cs="宋体"/>
          <w:color w:val="auto"/>
          <w:highlight w:val="none"/>
        </w:rPr>
        <w:t xml:space="preserve">        </w:t>
      </w:r>
      <w:r>
        <w:rPr>
          <w:rFonts w:hint="eastAsia" w:ascii="宋体" w:hAnsi="宋体" w:eastAsia="宋体" w:cs="宋体"/>
          <w:b/>
          <w:color w:val="auto"/>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b/>
          <w:bCs/>
          <w:snapToGrid w:val="0"/>
          <w:color w:val="auto"/>
          <w:kern w:val="0"/>
          <w:szCs w:val="21"/>
          <w:highlight w:val="none"/>
        </w:rPr>
      </w:pPr>
      <w:r>
        <w:rPr>
          <w:rFonts w:hint="eastAsia" w:ascii="宋体" w:hAnsi="宋体" w:eastAsia="宋体" w:cs="宋体"/>
          <w:i/>
          <w:color w:val="auto"/>
          <w:szCs w:val="21"/>
          <w:highlight w:val="none"/>
        </w:rPr>
        <w:t xml:space="preserve"> [提示：设计资质的</w:t>
      </w:r>
      <w:r>
        <w:rPr>
          <w:rFonts w:hint="eastAsia" w:ascii="宋体" w:hAnsi="宋体" w:eastAsia="宋体" w:cs="宋体"/>
          <w:i/>
          <w:szCs w:val="21"/>
          <w:lang w:val="en-US" w:eastAsia="zh-CN"/>
        </w:rPr>
        <w:t>设置按照住房城乡建设行业主管部门相关规定执行</w:t>
      </w:r>
      <w:r>
        <w:rPr>
          <w:rFonts w:hint="eastAsia" w:ascii="宋体" w:hAnsi="宋体" w:eastAsia="宋体" w:cs="宋体"/>
          <w:i/>
          <w:iCs/>
          <w:snapToGrid w:val="0"/>
          <w:color w:val="auto"/>
          <w:kern w:val="0"/>
          <w:szCs w:val="21"/>
          <w:highlight w:val="none"/>
        </w:rPr>
        <w:t>。</w:t>
      </w:r>
      <w:r>
        <w:rPr>
          <w:rFonts w:hint="eastAsia" w:ascii="宋体" w:hAnsi="宋体" w:eastAsia="宋体" w:cs="宋体"/>
          <w:i/>
          <w:color w:val="auto"/>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3.1.2投标人还应在人员、业绩、设备、资金等方面具有相应的勘察设计能力，详见招标文件第二章投标人须知前附表第1.4.1项内容。</w:t>
      </w:r>
    </w:p>
    <w:p>
      <w:pPr>
        <w:pageBreakBefore w:val="0"/>
        <w:widowControl w:val="0"/>
        <w:tabs>
          <w:tab w:val="left" w:pos="2060"/>
          <w:tab w:val="left" w:pos="8205"/>
        </w:tabs>
        <w:kinsoku/>
        <w:wordWrap/>
        <w:overflowPunct/>
        <w:topLinePunct w:val="0"/>
        <w:autoSpaceDE w:val="0"/>
        <w:autoSpaceDN w:val="0"/>
        <w:bidi w:val="0"/>
        <w:adjustRightInd w:val="0"/>
        <w:snapToGrid w:val="0"/>
        <w:spacing w:line="360" w:lineRule="auto"/>
        <w:ind w:firstLine="405" w:firstLineChars="193"/>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  你单位□可以 □不可以组成联合体投标。联合体投标的，应满足下列要求：</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273" w:name="_Toc8109"/>
      <w:bookmarkStart w:id="274" w:name="_Toc17670"/>
      <w:bookmarkStart w:id="275" w:name="_Toc11554"/>
      <w:bookmarkStart w:id="276" w:name="_Toc566"/>
      <w:bookmarkStart w:id="277" w:name="_Toc25274"/>
      <w:bookmarkStart w:id="278" w:name="_Toc29251"/>
      <w:bookmarkStart w:id="279" w:name="_Toc29051"/>
      <w:bookmarkStart w:id="280" w:name="_Toc10541"/>
      <w:bookmarkStart w:id="281" w:name="_Toc1233"/>
      <w:bookmarkStart w:id="282" w:name="_Toc24560"/>
      <w:bookmarkStart w:id="283" w:name="_Toc23918"/>
      <w:bookmarkStart w:id="284" w:name="_Toc20029"/>
      <w:bookmarkStart w:id="285" w:name="_Toc75856806"/>
      <w:bookmarkStart w:id="286" w:name="_Toc287620678"/>
      <w:bookmarkStart w:id="287" w:name="_Toc224103310"/>
      <w:bookmarkStart w:id="288" w:name="_Toc277082546"/>
      <w:bookmarkStart w:id="289" w:name="_Toc430530427"/>
      <w:bookmarkStart w:id="290" w:name="_Toc17892"/>
      <w:bookmarkStart w:id="291" w:name="_Toc509218703"/>
      <w:bookmarkStart w:id="292" w:name="_Toc287607739"/>
      <w:r>
        <w:rPr>
          <w:rFonts w:hint="eastAsia" w:ascii="宋体" w:hAnsi="宋体" w:eastAsia="宋体" w:cs="宋体"/>
          <w:snapToGrid w:val="0"/>
          <w:color w:val="auto"/>
          <w:sz w:val="28"/>
          <w:szCs w:val="28"/>
          <w:highlight w:val="none"/>
        </w:rPr>
        <w:t>4.  技术成果经济补偿</w:t>
      </w:r>
      <w:bookmarkEnd w:id="273"/>
      <w:bookmarkEnd w:id="274"/>
      <w:bookmarkEnd w:id="275"/>
      <w:bookmarkEnd w:id="276"/>
      <w:bookmarkEnd w:id="277"/>
      <w:bookmarkEnd w:id="278"/>
      <w:bookmarkEnd w:id="279"/>
      <w:bookmarkEnd w:id="280"/>
      <w:bookmarkEnd w:id="281"/>
      <w:bookmarkEnd w:id="282"/>
      <w:bookmarkEnd w:id="283"/>
    </w:p>
    <w:p>
      <w:pPr>
        <w:pageBreakBefore w:val="0"/>
        <w:widowControl w:val="0"/>
        <w:tabs>
          <w:tab w:val="left" w:pos="2060"/>
          <w:tab w:val="left" w:pos="8205"/>
        </w:tabs>
        <w:kinsoku/>
        <w:wordWrap/>
        <w:overflowPunct/>
        <w:topLinePunct w:val="0"/>
        <w:autoSpaceDE w:val="0"/>
        <w:autoSpaceDN w:val="0"/>
        <w:bidi w:val="0"/>
        <w:adjustRightInd w:val="0"/>
        <w:snapToGrid w:val="0"/>
        <w:spacing w:line="360" w:lineRule="auto"/>
        <w:ind w:firstLine="405" w:firstLineChars="193"/>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本次招标对未中标人投标文件中的技术成果</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（给予或不给予）经济补偿。</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color w:val="auto"/>
          <w:sz w:val="21"/>
          <w:szCs w:val="24"/>
          <w:highlight w:val="none"/>
        </w:rPr>
      </w:pPr>
      <w:r>
        <w:rPr>
          <w:rFonts w:hint="eastAsia" w:ascii="宋体" w:hAnsi="宋体" w:eastAsia="宋体" w:cs="宋体"/>
          <w:color w:val="auto"/>
          <w:highlight w:val="none"/>
        </w:rPr>
        <w:t>给予经济补偿的，招标人将按如下标准支付经济补偿费：</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293" w:name="_Toc20855"/>
      <w:bookmarkStart w:id="294" w:name="_Toc26391"/>
      <w:bookmarkStart w:id="295" w:name="_Toc2334"/>
      <w:bookmarkStart w:id="296" w:name="_Toc4660"/>
      <w:bookmarkStart w:id="297" w:name="_Toc12885"/>
      <w:bookmarkStart w:id="298" w:name="_Toc19654"/>
      <w:bookmarkStart w:id="299" w:name="_Toc22055"/>
      <w:bookmarkStart w:id="300" w:name="_Toc3949"/>
      <w:bookmarkStart w:id="301" w:name="_Toc27037"/>
      <w:bookmarkStart w:id="302" w:name="_Toc3940"/>
      <w:r>
        <w:rPr>
          <w:rFonts w:hint="eastAsia" w:ascii="宋体" w:hAnsi="宋体" w:eastAsia="宋体" w:cs="宋体"/>
          <w:snapToGrid w:val="0"/>
          <w:color w:val="auto"/>
          <w:sz w:val="28"/>
          <w:szCs w:val="28"/>
          <w:highlight w:val="none"/>
          <w:lang w:val="en-US" w:eastAsia="zh-CN"/>
        </w:rPr>
        <w:t>5</w:t>
      </w:r>
      <w:r>
        <w:rPr>
          <w:rFonts w:hint="eastAsia" w:ascii="宋体" w:hAnsi="宋体" w:eastAsia="宋体" w:cs="宋体"/>
          <w:snapToGrid w:val="0"/>
          <w:color w:val="auto"/>
          <w:sz w:val="28"/>
          <w:szCs w:val="28"/>
          <w:highlight w:val="none"/>
        </w:rPr>
        <w:t>.  招标文件的获取</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pPr>
        <w:pageBreakBefore w:val="0"/>
        <w:widowControl w:val="0"/>
        <w:tabs>
          <w:tab w:val="left" w:pos="525"/>
          <w:tab w:val="left" w:pos="5080"/>
        </w:tabs>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bookmarkStart w:id="303" w:name="_Toc277082547"/>
      <w:bookmarkStart w:id="304" w:name="_Toc287620679"/>
      <w:bookmarkStart w:id="305" w:name="_Toc287607740"/>
      <w:bookmarkStart w:id="306" w:name="_Toc224103311"/>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.1  本招标项目采用全流程电子招投标，招标人必须将招标文件及其附件、澄清、修改、补充通知、最高限价通知等全部招标资料通过重庆市电子招投标系统送达所有被邀请投标人。</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.2  投标人可在附件投标邀请书规定的时限内通过重庆市电子招投标系统对本项目招标文件提出疑问。</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.3 招标人应在附件投标邀请书规定的时限内通过重庆市电子招投标系统发布澄清或修改。</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307" w:name="_Toc3430"/>
      <w:bookmarkStart w:id="308" w:name="_Toc32250"/>
      <w:bookmarkStart w:id="309" w:name="_Toc430530428"/>
      <w:bookmarkStart w:id="310" w:name="_Toc21761"/>
      <w:bookmarkStart w:id="311" w:name="_Toc509218704"/>
      <w:bookmarkStart w:id="312" w:name="_Toc31378"/>
      <w:bookmarkStart w:id="313" w:name="_Toc22893"/>
      <w:bookmarkStart w:id="314" w:name="_Toc906"/>
      <w:bookmarkStart w:id="315" w:name="_Toc5769"/>
      <w:bookmarkStart w:id="316" w:name="_Toc21270"/>
      <w:bookmarkStart w:id="317" w:name="_Toc11268"/>
      <w:bookmarkStart w:id="318" w:name="_Toc9801"/>
      <w:bookmarkStart w:id="319" w:name="_Toc26864"/>
      <w:bookmarkStart w:id="320" w:name="_Toc3956"/>
      <w:bookmarkStart w:id="321" w:name="_Toc75856807"/>
      <w:r>
        <w:rPr>
          <w:rFonts w:hint="eastAsia" w:ascii="宋体" w:hAnsi="宋体" w:eastAsia="宋体" w:cs="宋体"/>
          <w:snapToGrid w:val="0"/>
          <w:color w:val="auto"/>
          <w:sz w:val="28"/>
          <w:szCs w:val="28"/>
          <w:highlight w:val="none"/>
          <w:lang w:val="en-US" w:eastAsia="zh-CN"/>
        </w:rPr>
        <w:t>6</w:t>
      </w:r>
      <w:r>
        <w:rPr>
          <w:rFonts w:hint="eastAsia" w:ascii="宋体" w:hAnsi="宋体" w:eastAsia="宋体" w:cs="宋体"/>
          <w:snapToGrid w:val="0"/>
          <w:color w:val="auto"/>
          <w:sz w:val="28"/>
          <w:szCs w:val="28"/>
          <w:highlight w:val="none"/>
        </w:rPr>
        <w:t>.  投标文件的递交</w:t>
      </w:r>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pPr>
        <w:pageBreakBefore w:val="0"/>
        <w:widowControl w:val="0"/>
        <w:tabs>
          <w:tab w:val="left" w:pos="1580"/>
          <w:tab w:val="left" w:pos="6000"/>
          <w:tab w:val="left" w:pos="6320"/>
          <w:tab w:val="left" w:pos="6887"/>
          <w:tab w:val="left" w:pos="7475"/>
        </w:tabs>
        <w:kinsoku/>
        <w:wordWrap/>
        <w:overflowPunct/>
        <w:topLinePunct w:val="0"/>
        <w:autoSpaceDE w:val="0"/>
        <w:autoSpaceDN w:val="0"/>
        <w:bidi w:val="0"/>
        <w:adjustRightInd w:val="0"/>
        <w:snapToGrid w:val="0"/>
        <w:spacing w:line="360" w:lineRule="auto"/>
        <w:ind w:firstLine="390" w:firstLineChars="186"/>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6</w:t>
      </w:r>
      <w:r>
        <w:rPr>
          <w:rFonts w:hint="eastAsia" w:ascii="宋体" w:hAnsi="宋体" w:eastAsia="宋体" w:cs="宋体"/>
          <w:snapToGrid w:val="0"/>
          <w:color w:val="auto"/>
          <w:kern w:val="0"/>
          <w:szCs w:val="21"/>
          <w:highlight w:val="none"/>
        </w:rPr>
        <w:t>.1  投标文件递交的截止时间（投标截止时间，下同）详见附件投标邀请书规定的投标截止时间，投标人应当在投标截止时间前，通过互联网使用CA数字证书登录重庆市电子招投标系统，将加密的电子投标文件上传。</w:t>
      </w:r>
    </w:p>
    <w:p>
      <w:pPr>
        <w:pageBreakBefore w:val="0"/>
        <w:widowControl w:val="0"/>
        <w:kinsoku/>
        <w:wordWrap/>
        <w:overflowPunct/>
        <w:topLinePunct w:val="0"/>
        <w:autoSpaceDE w:val="0"/>
        <w:autoSpaceDN w:val="0"/>
        <w:bidi w:val="0"/>
        <w:adjustRightInd w:val="0"/>
        <w:snapToGrid w:val="0"/>
        <w:spacing w:line="360" w:lineRule="auto"/>
        <w:ind w:firstLine="390" w:firstLineChars="186"/>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6</w:t>
      </w:r>
      <w:r>
        <w:rPr>
          <w:rFonts w:hint="eastAsia" w:ascii="宋体" w:hAnsi="宋体" w:eastAsia="宋体" w:cs="宋体"/>
          <w:snapToGrid w:val="0"/>
          <w:color w:val="auto"/>
          <w:kern w:val="0"/>
          <w:szCs w:val="21"/>
          <w:highlight w:val="none"/>
        </w:rPr>
        <w:t>.2  未按要求加密的电子投标文件，将无法上传至重庆市电子招投标系统，逾期未完成上传投标文件的，视为撤回投标文件。</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322" w:name="_Toc9212"/>
      <w:bookmarkStart w:id="323" w:name="_Toc287607741"/>
      <w:bookmarkStart w:id="324" w:name="_Toc13442"/>
      <w:bookmarkStart w:id="325" w:name="_Toc224103312"/>
      <w:bookmarkStart w:id="326" w:name="_Toc24861"/>
      <w:bookmarkStart w:id="327" w:name="_Toc31062"/>
      <w:bookmarkStart w:id="328" w:name="_Toc3865"/>
      <w:bookmarkStart w:id="329" w:name="_Toc21348"/>
      <w:bookmarkStart w:id="330" w:name="_Toc29423"/>
      <w:bookmarkStart w:id="331" w:name="_Toc17649"/>
      <w:bookmarkStart w:id="332" w:name="_Toc75856808"/>
      <w:bookmarkStart w:id="333" w:name="_Toc22742"/>
      <w:bookmarkStart w:id="334" w:name="_Toc509218705"/>
      <w:bookmarkStart w:id="335" w:name="_Toc22695"/>
      <w:bookmarkStart w:id="336" w:name="_Toc430530429"/>
      <w:bookmarkStart w:id="337" w:name="_Toc20620"/>
      <w:bookmarkStart w:id="338" w:name="_Toc7432"/>
      <w:bookmarkStart w:id="339" w:name="_Toc287620680"/>
      <w:bookmarkStart w:id="340" w:name="_Toc277082548"/>
      <w:r>
        <w:rPr>
          <w:rFonts w:hint="eastAsia" w:ascii="宋体" w:hAnsi="宋体" w:eastAsia="宋体" w:cs="宋体"/>
          <w:snapToGrid w:val="0"/>
          <w:color w:val="auto"/>
          <w:sz w:val="28"/>
          <w:szCs w:val="28"/>
          <w:highlight w:val="none"/>
          <w:lang w:val="en-US" w:eastAsia="zh-CN"/>
        </w:rPr>
        <w:t>7</w:t>
      </w:r>
      <w:r>
        <w:rPr>
          <w:rFonts w:hint="eastAsia" w:ascii="宋体" w:hAnsi="宋体" w:eastAsia="宋体" w:cs="宋体"/>
          <w:snapToGrid w:val="0"/>
          <w:color w:val="auto"/>
          <w:sz w:val="28"/>
          <w:szCs w:val="28"/>
          <w:highlight w:val="none"/>
        </w:rPr>
        <w:t>.  确认</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pPr>
        <w:pageBreakBefore w:val="0"/>
        <w:widowControl w:val="0"/>
        <w:tabs>
          <w:tab w:val="left" w:pos="633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本招标项目采用全流程电子招投标，被邀请投标人通过重庆市电子招投标系统确认。</w:t>
      </w:r>
    </w:p>
    <w:p>
      <w:pPr>
        <w:pStyle w:val="4"/>
        <w:pageBreakBefore w:val="0"/>
        <w:widowControl w:val="0"/>
        <w:kinsoku/>
        <w:wordWrap/>
        <w:overflowPunct/>
        <w:topLinePunct w:val="0"/>
        <w:bidi w:val="0"/>
        <w:spacing w:before="0" w:after="0" w:line="360" w:lineRule="auto"/>
        <w:textAlignment w:val="auto"/>
        <w:rPr>
          <w:rFonts w:hint="eastAsia" w:ascii="宋体" w:hAnsi="宋体" w:eastAsia="宋体" w:cs="宋体"/>
          <w:snapToGrid w:val="0"/>
          <w:color w:val="auto"/>
          <w:sz w:val="28"/>
          <w:szCs w:val="28"/>
          <w:highlight w:val="none"/>
        </w:rPr>
      </w:pPr>
      <w:bookmarkStart w:id="341" w:name="_Toc3738"/>
      <w:bookmarkStart w:id="342" w:name="_Toc13452"/>
      <w:bookmarkStart w:id="343" w:name="_Toc287607742"/>
      <w:bookmarkStart w:id="344" w:name="_Toc75856809"/>
      <w:bookmarkStart w:id="345" w:name="_Toc509218706"/>
      <w:bookmarkStart w:id="346" w:name="_Toc7631"/>
      <w:bookmarkStart w:id="347" w:name="_Toc18110"/>
      <w:bookmarkStart w:id="348" w:name="_Toc20955"/>
      <w:bookmarkStart w:id="349" w:name="_Toc6801"/>
      <w:bookmarkStart w:id="350" w:name="_Toc15906"/>
      <w:bookmarkStart w:id="351" w:name="_Toc277082549"/>
      <w:bookmarkStart w:id="352" w:name="_Toc430530430"/>
      <w:bookmarkStart w:id="353" w:name="_Toc20040"/>
      <w:bookmarkStart w:id="354" w:name="_Toc287620681"/>
      <w:bookmarkStart w:id="355" w:name="_Toc29402"/>
      <w:bookmarkStart w:id="356" w:name="_Toc18508"/>
      <w:bookmarkStart w:id="357" w:name="_Toc224103313"/>
      <w:bookmarkStart w:id="358" w:name="_Toc5142"/>
      <w:bookmarkStart w:id="359" w:name="_Toc21377"/>
      <w:r>
        <w:rPr>
          <w:rFonts w:hint="eastAsia" w:ascii="宋体" w:hAnsi="宋体" w:eastAsia="宋体" w:cs="宋体"/>
          <w:snapToGrid w:val="0"/>
          <w:color w:val="auto"/>
          <w:sz w:val="28"/>
          <w:szCs w:val="28"/>
          <w:highlight w:val="none"/>
          <w:lang w:val="en-US" w:eastAsia="zh-CN"/>
        </w:rPr>
        <w:t>8</w:t>
      </w:r>
      <w:r>
        <w:rPr>
          <w:rFonts w:hint="eastAsia" w:ascii="宋体" w:hAnsi="宋体" w:eastAsia="宋体" w:cs="宋体"/>
          <w:snapToGrid w:val="0"/>
          <w:color w:val="auto"/>
          <w:sz w:val="28"/>
          <w:szCs w:val="28"/>
          <w:highlight w:val="none"/>
        </w:rPr>
        <w:t>.  联系方式</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 标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招标代理机构：</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地    址：  </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position w:val="-3"/>
          <w:szCs w:val="21"/>
          <w:highlight w:val="none"/>
        </w:rPr>
        <w:t>邮    编：</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position w:val="-3"/>
          <w:szCs w:val="21"/>
          <w:highlight w:val="none"/>
        </w:rPr>
        <w:t>邮    编：</w:t>
      </w:r>
      <w:r>
        <w:rPr>
          <w:rFonts w:hint="eastAsia" w:ascii="宋体" w:hAnsi="宋体" w:eastAsia="宋体" w:cs="宋体"/>
          <w:snapToGrid w:val="0"/>
          <w:color w:val="auto"/>
          <w:kern w:val="0"/>
          <w:position w:val="-3"/>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 系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联 系 人：</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电    话：</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传    真：</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传    真：</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电子邮件：</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电子邮件：</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开户银行：</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开户银行：</w:t>
      </w:r>
      <w:r>
        <w:rPr>
          <w:rFonts w:hint="eastAsia" w:ascii="宋体" w:hAnsi="宋体" w:eastAsia="宋体" w:cs="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账    号：</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账    号：</w:t>
      </w:r>
      <w:r>
        <w:rPr>
          <w:rFonts w:hint="eastAsia" w:ascii="宋体" w:hAnsi="宋体" w:eastAsia="宋体" w:cs="宋体"/>
          <w:snapToGrid w:val="0"/>
          <w:color w:val="auto"/>
          <w:kern w:val="0"/>
          <w:szCs w:val="21"/>
          <w:highlight w:val="none"/>
          <w:u w:val="single"/>
        </w:rPr>
        <w:t xml:space="preserve">                                </w:t>
      </w:r>
    </w:p>
    <w:p>
      <w:pPr>
        <w:pageBreakBefore w:val="0"/>
        <w:widowControl w:val="0"/>
        <w:kinsoku/>
        <w:wordWrap/>
        <w:overflowPunct/>
        <w:topLinePunct w:val="0"/>
        <w:autoSpaceDE w:val="0"/>
        <w:autoSpaceDN w:val="0"/>
        <w:bidi w:val="0"/>
        <w:adjustRightInd w:val="0"/>
        <w:snapToGrid w:val="0"/>
        <w:spacing w:line="360" w:lineRule="auto"/>
        <w:jc w:val="right"/>
        <w:textAlignment w:val="auto"/>
        <w:rPr>
          <w:rFonts w:hint="eastAsia" w:ascii="宋体" w:hAnsi="宋体" w:eastAsia="宋体" w:cs="宋体"/>
          <w:snapToGrid w:val="0"/>
          <w:color w:val="auto"/>
          <w:kern w:val="0"/>
          <w:szCs w:val="21"/>
          <w:highlight w:val="none"/>
          <w:u w:val="single"/>
        </w:rPr>
      </w:pPr>
    </w:p>
    <w:p>
      <w:pPr>
        <w:pageBreakBefore w:val="0"/>
        <w:widowControl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snapToGrid w:val="0"/>
          <w:kern w:val="0"/>
          <w:szCs w:val="21"/>
        </w:rPr>
      </w:pPr>
      <w:r>
        <w:rPr>
          <w:rFonts w:hint="eastAsia" w:ascii="宋体" w:hAnsi="宋体" w:eastAsia="宋体" w:cs="宋体"/>
          <w:snapToGrid w:val="0"/>
          <w:kern w:val="0"/>
          <w:szCs w:val="21"/>
          <w:lang w:val="en-US" w:eastAsia="zh-CN"/>
        </w:rPr>
        <w:t>监督部门</w:t>
      </w:r>
      <w:r>
        <w:rPr>
          <w:rFonts w:hint="eastAsia" w:ascii="宋体" w:hAnsi="宋体" w:eastAsia="宋体" w:cs="宋体"/>
          <w:snapToGrid w:val="0"/>
          <w:kern w:val="0"/>
          <w:szCs w:val="21"/>
        </w:rPr>
        <w:t>：</w:t>
      </w:r>
      <w:r>
        <w:rPr>
          <w:rFonts w:hint="eastAsia" w:ascii="宋体" w:hAnsi="宋体" w:eastAsia="宋体" w:cs="宋体"/>
          <w:snapToGrid w:val="0"/>
          <w:kern w:val="0"/>
          <w:szCs w:val="21"/>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420" w:firstLineChars="200"/>
        <w:jc w:val="both"/>
        <w:textAlignment w:val="auto"/>
        <w:rPr>
          <w:rFonts w:hint="eastAsia" w:ascii="宋体" w:hAnsi="宋体" w:eastAsia="宋体" w:cs="宋体"/>
          <w:snapToGrid w:val="0"/>
          <w:kern w:val="0"/>
          <w:szCs w:val="21"/>
          <w:u w:val="single"/>
        </w:rPr>
      </w:pPr>
      <w:r>
        <w:rPr>
          <w:rFonts w:hint="eastAsia" w:ascii="宋体" w:hAnsi="宋体" w:eastAsia="宋体" w:cs="宋体"/>
          <w:snapToGrid w:val="0"/>
          <w:kern w:val="0"/>
          <w:szCs w:val="21"/>
          <w:lang w:val="en-US" w:eastAsia="zh-CN"/>
        </w:rPr>
        <w:t>电</w:t>
      </w:r>
      <w:r>
        <w:rPr>
          <w:rFonts w:hint="eastAsia" w:ascii="宋体" w:hAnsi="宋体" w:eastAsia="宋体" w:cs="宋体"/>
          <w:snapToGrid w:val="0"/>
          <w:kern w:val="0"/>
          <w:szCs w:val="21"/>
        </w:rPr>
        <w:t xml:space="preserve">    </w:t>
      </w:r>
      <w:r>
        <w:rPr>
          <w:rFonts w:hint="eastAsia" w:ascii="宋体" w:hAnsi="宋体" w:eastAsia="宋体" w:cs="宋体"/>
          <w:snapToGrid w:val="0"/>
          <w:kern w:val="0"/>
          <w:szCs w:val="21"/>
          <w:lang w:val="en-US" w:eastAsia="zh-CN"/>
        </w:rPr>
        <w:t>话</w:t>
      </w:r>
      <w:r>
        <w:rPr>
          <w:rFonts w:hint="eastAsia" w:ascii="宋体" w:hAnsi="宋体" w:eastAsia="宋体" w:cs="宋体"/>
          <w:snapToGrid w:val="0"/>
          <w:kern w:val="0"/>
          <w:szCs w:val="21"/>
        </w:rPr>
        <w:t>：</w:t>
      </w:r>
      <w:r>
        <w:rPr>
          <w:rFonts w:hint="eastAsia" w:ascii="宋体" w:hAnsi="宋体" w:eastAsia="宋体" w:cs="宋体"/>
          <w:snapToGrid w:val="0"/>
          <w:kern w:val="0"/>
          <w:szCs w:val="21"/>
          <w:u w:val="single"/>
        </w:rPr>
        <w:t xml:space="preserve">                             </w:t>
      </w:r>
    </w:p>
    <w:p>
      <w:pPr>
        <w:pageBreakBefore w:val="0"/>
        <w:widowControl w:val="0"/>
        <w:kinsoku/>
        <w:wordWrap/>
        <w:overflowPunct/>
        <w:topLinePunct w:val="0"/>
        <w:autoSpaceDE w:val="0"/>
        <w:autoSpaceDN w:val="0"/>
        <w:bidi w:val="0"/>
        <w:adjustRightInd w:val="0"/>
        <w:snapToGrid w:val="0"/>
        <w:spacing w:line="360" w:lineRule="auto"/>
        <w:jc w:val="right"/>
        <w:textAlignment w:val="auto"/>
        <w:rPr>
          <w:rFonts w:hint="eastAsia" w:ascii="宋体" w:hAnsi="宋体" w:eastAsia="宋体" w:cs="宋体"/>
          <w:snapToGrid w:val="0"/>
          <w:color w:val="auto"/>
          <w:kern w:val="0"/>
          <w:szCs w:val="21"/>
          <w:highlight w:val="none"/>
          <w:u w:val="single"/>
        </w:rPr>
      </w:pPr>
    </w:p>
    <w:p>
      <w:pPr>
        <w:pageBreakBefore w:val="0"/>
        <w:widowControl w:val="0"/>
        <w:kinsoku/>
        <w:wordWrap/>
        <w:overflowPunct/>
        <w:topLinePunct w:val="0"/>
        <w:autoSpaceDE w:val="0"/>
        <w:autoSpaceDN w:val="0"/>
        <w:bidi w:val="0"/>
        <w:adjustRightInd w:val="0"/>
        <w:snapToGrid w:val="0"/>
        <w:spacing w:line="360" w:lineRule="auto"/>
        <w:jc w:val="righ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日  </w:t>
      </w:r>
    </w:p>
    <w:p>
      <w:pPr>
        <w:pStyle w:val="3"/>
        <w:spacing w:line="360" w:lineRule="auto"/>
        <w:jc w:val="center"/>
        <w:rPr>
          <w:rFonts w:hint="eastAsia" w:ascii="宋体" w:hAnsi="宋体" w:eastAsia="宋体" w:cs="宋体"/>
          <w:snapToGrid w:val="0"/>
          <w:color w:val="auto"/>
          <w:highlight w:val="none"/>
        </w:rPr>
      </w:pPr>
      <w:r>
        <w:rPr>
          <w:rFonts w:hint="eastAsia" w:ascii="宋体" w:hAnsi="宋体" w:eastAsia="宋体" w:cs="宋体"/>
          <w:snapToGrid w:val="0"/>
          <w:color w:val="auto"/>
          <w:kern w:val="0"/>
          <w:szCs w:val="21"/>
          <w:highlight w:val="none"/>
        </w:rPr>
        <w:br w:type="page"/>
      </w:r>
      <w:bookmarkStart w:id="360" w:name="_Toc75856810"/>
      <w:bookmarkStart w:id="361" w:name="_Toc4329"/>
      <w:bookmarkStart w:id="362" w:name="_Toc3626"/>
      <w:bookmarkStart w:id="363" w:name="_Toc12120"/>
      <w:bookmarkStart w:id="364" w:name="_Toc224103315"/>
      <w:bookmarkStart w:id="365" w:name="_Toc13387"/>
      <w:bookmarkStart w:id="366" w:name="_Toc4011"/>
      <w:bookmarkStart w:id="367" w:name="_Toc430530432"/>
      <w:bookmarkStart w:id="368" w:name="_Toc287607744"/>
      <w:bookmarkStart w:id="369" w:name="_Toc287620683"/>
      <w:bookmarkStart w:id="370" w:name="_Toc27533"/>
      <w:bookmarkStart w:id="371" w:name="_Toc23028"/>
      <w:bookmarkStart w:id="372" w:name="_Toc26203"/>
      <w:bookmarkStart w:id="373" w:name="_Toc10981"/>
      <w:bookmarkStart w:id="374" w:name="_Toc24589"/>
      <w:bookmarkStart w:id="375" w:name="_Toc2388"/>
      <w:bookmarkStart w:id="376" w:name="_Toc11172"/>
      <w:r>
        <w:rPr>
          <w:rFonts w:hint="eastAsia" w:ascii="宋体" w:hAnsi="宋体" w:eastAsia="宋体" w:cs="宋体"/>
          <w:snapToGrid w:val="0"/>
          <w:color w:val="auto"/>
          <w:highlight w:val="none"/>
        </w:rPr>
        <w:t>第二章  投标人须知</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Start w:id="377" w:name="_Toc287620684"/>
      <w:bookmarkStart w:id="378" w:name="_Toc277082551"/>
      <w:bookmarkStart w:id="379" w:name="_Toc430530433"/>
      <w:bookmarkStart w:id="380" w:name="_Toc287607745"/>
      <w:bookmarkStart w:id="381" w:name="_Toc224103316"/>
    </w:p>
    <w:p>
      <w:pPr>
        <w:pStyle w:val="4"/>
        <w:spacing w:before="100" w:after="100" w:line="360" w:lineRule="auto"/>
        <w:rPr>
          <w:rFonts w:hint="eastAsia" w:ascii="宋体" w:hAnsi="宋体" w:eastAsia="宋体" w:cs="宋体"/>
          <w:color w:val="auto"/>
          <w:highlight w:val="none"/>
        </w:rPr>
      </w:pPr>
      <w:bookmarkStart w:id="382" w:name="_Toc411"/>
      <w:bookmarkStart w:id="383" w:name="_Toc21316"/>
      <w:bookmarkStart w:id="384" w:name="_Toc5507"/>
      <w:bookmarkStart w:id="385" w:name="_Toc29175"/>
      <w:bookmarkStart w:id="386" w:name="_Toc11336"/>
      <w:bookmarkStart w:id="387" w:name="_Toc25917"/>
      <w:bookmarkStart w:id="388" w:name="_Toc509218708"/>
      <w:bookmarkStart w:id="389" w:name="_Toc25414"/>
      <w:bookmarkStart w:id="390" w:name="_Toc29334"/>
      <w:bookmarkStart w:id="391" w:name="_Toc12153"/>
      <w:bookmarkStart w:id="392" w:name="_Toc18872"/>
      <w:bookmarkStart w:id="393" w:name="_Toc8576"/>
      <w:bookmarkStart w:id="394" w:name="_Toc2302"/>
      <w:bookmarkStart w:id="395" w:name="_Toc75856811"/>
      <w:r>
        <w:rPr>
          <w:rFonts w:hint="eastAsia" w:ascii="宋体" w:hAnsi="宋体" w:eastAsia="宋体" w:cs="宋体"/>
          <w:color w:val="auto"/>
          <w:highlight w:val="none"/>
        </w:rPr>
        <w:t>投标人须知前附表</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正文内容不允许修改。若投标人须知前附表与正文不一致的地方，以投标人须知前附表为准。</w:t>
      </w:r>
    </w:p>
    <w:tbl>
      <w:tblPr>
        <w:tblStyle w:val="46"/>
        <w:tblW w:w="91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44"/>
        <w:gridCol w:w="61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条 款 号</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条款名称</w:t>
            </w:r>
          </w:p>
        </w:tc>
        <w:tc>
          <w:tcPr>
            <w:tcW w:w="6183"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招标人</w:t>
            </w:r>
          </w:p>
        </w:tc>
        <w:tc>
          <w:tcPr>
            <w:tcW w:w="6183" w:type="dxa"/>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地址：</w:t>
            </w:r>
            <w:r>
              <w:rPr>
                <w:rFonts w:hint="eastAsia" w:ascii="宋体" w:hAnsi="宋体" w:eastAsia="宋体" w:cs="宋体"/>
                <w:color w:val="auto"/>
                <w:kern w:val="0"/>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联系人：</w:t>
            </w:r>
            <w:r>
              <w:rPr>
                <w:rFonts w:hint="eastAsia" w:ascii="宋体" w:hAnsi="宋体" w:eastAsia="宋体" w:cs="宋体"/>
                <w:color w:val="auto"/>
                <w:kern w:val="0"/>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电话：</w:t>
            </w:r>
            <w:r>
              <w:rPr>
                <w:rFonts w:hint="eastAsia" w:ascii="宋体" w:hAnsi="宋体" w:eastAsia="宋体" w:cs="宋体"/>
                <w:color w:val="auto"/>
                <w:kern w:val="0"/>
                <w:sz w:val="2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招标代理机构</w:t>
            </w:r>
          </w:p>
        </w:tc>
        <w:tc>
          <w:tcPr>
            <w:tcW w:w="6183" w:type="dxa"/>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地址：</w:t>
            </w:r>
            <w:r>
              <w:rPr>
                <w:rFonts w:hint="eastAsia" w:ascii="宋体" w:hAnsi="宋体" w:eastAsia="宋体" w:cs="宋体"/>
                <w:color w:val="auto"/>
                <w:kern w:val="0"/>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联系人：</w:t>
            </w:r>
            <w:r>
              <w:rPr>
                <w:rFonts w:hint="eastAsia" w:ascii="宋体" w:hAnsi="宋体" w:eastAsia="宋体" w:cs="宋体"/>
                <w:color w:val="auto"/>
                <w:kern w:val="0"/>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电话：</w:t>
            </w:r>
            <w:r>
              <w:rPr>
                <w:rFonts w:hint="eastAsia" w:ascii="宋体" w:hAnsi="宋体" w:eastAsia="宋体" w:cs="宋体"/>
                <w:color w:val="auto"/>
                <w:kern w:val="0"/>
                <w:sz w:val="2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招标项目名称</w:t>
            </w:r>
          </w:p>
        </w:tc>
        <w:tc>
          <w:tcPr>
            <w:tcW w:w="6183" w:type="dxa"/>
            <w:vAlign w:val="center"/>
          </w:tcPr>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项目建设地点</w:t>
            </w:r>
          </w:p>
        </w:tc>
        <w:tc>
          <w:tcPr>
            <w:tcW w:w="6183" w:type="dxa"/>
            <w:vAlign w:val="center"/>
          </w:tcPr>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1.1.6</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项目建设规模</w:t>
            </w:r>
          </w:p>
        </w:tc>
        <w:tc>
          <w:tcPr>
            <w:tcW w:w="6183" w:type="dxa"/>
            <w:vAlign w:val="center"/>
          </w:tcPr>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u w:val="single"/>
              </w:rPr>
              <w:t xml:space="preserve">                      </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i/>
                <w:snapToGrid w:val="0"/>
                <w:color w:val="auto"/>
                <w:kern w:val="0"/>
                <w:sz w:val="21"/>
                <w:szCs w:val="21"/>
                <w:highlight w:val="none"/>
              </w:rPr>
            </w:pPr>
            <w:r>
              <w:rPr>
                <w:rFonts w:hint="eastAsia" w:ascii="宋体" w:hAnsi="宋体" w:eastAsia="宋体" w:cs="宋体"/>
                <w:i/>
                <w:snapToGrid w:val="0"/>
                <w:color w:val="auto"/>
                <w:kern w:val="0"/>
                <w:sz w:val="21"/>
                <w:szCs w:val="21"/>
                <w:highlight w:val="none"/>
              </w:rPr>
              <w:t>[提示：与招标公告保持一致。]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1.1.7</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项目估算金额</w:t>
            </w:r>
          </w:p>
        </w:tc>
        <w:tc>
          <w:tcPr>
            <w:tcW w:w="6183" w:type="dxa"/>
            <w:vAlign w:val="center"/>
          </w:tcPr>
          <w:p>
            <w:pPr>
              <w:keepNext w:val="0"/>
              <w:keepLines w:val="0"/>
              <w:pageBreakBefore w:val="0"/>
              <w:kinsoku/>
              <w:wordWrap/>
              <w:overflowPunct/>
              <w:topLinePunct w:val="0"/>
              <w:autoSpaceDE w:val="0"/>
              <w:autoSpaceDN w:val="0"/>
              <w:bidi w:val="0"/>
              <w:adjustRightInd w:val="0"/>
              <w:snapToGrid w:val="0"/>
              <w:spacing w:line="400" w:lineRule="exact"/>
              <w:textAlignment w:val="auto"/>
              <w:rPr>
                <w:rFonts w:hint="eastAsia" w:ascii="宋体" w:hAnsi="宋体" w:eastAsia="宋体" w:cs="宋体"/>
                <w:color w:val="auto"/>
                <w:sz w:val="21"/>
                <w:szCs w:val="21"/>
                <w:highlight w:val="none"/>
                <w:u w:val="single"/>
              </w:rPr>
            </w:pPr>
            <w:r>
              <w:rPr>
                <w:rFonts w:hint="eastAsia" w:ascii="宋体" w:hAnsi="宋体" w:eastAsia="宋体" w:cs="宋体"/>
                <w:snapToGrid w:val="0"/>
                <w:color w:val="auto"/>
                <w:kern w:val="0"/>
                <w:sz w:val="21"/>
                <w:szCs w:val="21"/>
                <w:highlight w:val="none"/>
              </w:rPr>
              <w:t>□本项目</w:t>
            </w:r>
            <w:r>
              <w:rPr>
                <w:rFonts w:hint="eastAsia" w:ascii="宋体" w:hAnsi="宋体" w:eastAsia="宋体" w:cs="宋体"/>
                <w:snapToGrid w:val="0"/>
                <w:color w:val="auto"/>
                <w:kern w:val="0"/>
                <w:sz w:val="21"/>
                <w:szCs w:val="21"/>
                <w:highlight w:val="none"/>
                <w:lang w:val="en-US" w:eastAsia="zh-CN"/>
              </w:rPr>
              <w:t>工程总</w:t>
            </w:r>
            <w:r>
              <w:rPr>
                <w:rFonts w:hint="eastAsia" w:ascii="宋体" w:hAnsi="宋体" w:eastAsia="宋体" w:cs="宋体"/>
                <w:color w:val="auto"/>
                <w:sz w:val="21"/>
                <w:szCs w:val="21"/>
                <w:highlight w:val="none"/>
              </w:rPr>
              <w:t>投资金额：</w:t>
            </w:r>
            <w:r>
              <w:rPr>
                <w:rFonts w:hint="eastAsia" w:ascii="宋体" w:hAnsi="宋体" w:eastAsia="宋体" w:cs="宋体"/>
                <w:color w:val="auto"/>
                <w:sz w:val="21"/>
                <w:szCs w:val="21"/>
                <w:highlight w:val="none"/>
                <w:u w:val="single"/>
              </w:rPr>
              <w:t xml:space="preserve">           </w:t>
            </w:r>
          </w:p>
          <w:p>
            <w:pPr>
              <w:keepNext w:val="0"/>
              <w:keepLines w:val="0"/>
              <w:pageBreakBefore w:val="0"/>
              <w:kinsoku/>
              <w:wordWrap/>
              <w:overflowPunct/>
              <w:topLinePunct w:val="0"/>
              <w:autoSpaceDE w:val="0"/>
              <w:autoSpaceDN w:val="0"/>
              <w:bidi w:val="0"/>
              <w:adjustRightInd w:val="0"/>
              <w:snapToGrid w:val="0"/>
              <w:spacing w:line="400" w:lineRule="exact"/>
              <w:textAlignment w:val="auto"/>
              <w:rPr>
                <w:rFonts w:hint="eastAsia" w:ascii="宋体" w:hAnsi="宋体" w:eastAsia="宋体" w:cs="宋体"/>
                <w:iCs/>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snapToGrid w:val="0"/>
                <w:color w:val="auto"/>
                <w:kern w:val="0"/>
                <w:sz w:val="21"/>
                <w:szCs w:val="21"/>
                <w:highlight w:val="none"/>
              </w:rPr>
              <w:t>本次招标项目</w:t>
            </w:r>
            <w:r>
              <w:rPr>
                <w:rFonts w:hint="eastAsia" w:ascii="宋体" w:hAnsi="宋体" w:eastAsia="宋体" w:cs="宋体"/>
                <w:iCs/>
                <w:color w:val="auto"/>
                <w:sz w:val="21"/>
                <w:szCs w:val="21"/>
                <w:highlight w:val="none"/>
              </w:rPr>
              <w:t>工程费估算金额</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jc w:val="left"/>
              <w:textAlignment w:val="auto"/>
              <w:rPr>
                <w:rFonts w:hint="eastAsia" w:ascii="宋体" w:hAnsi="宋体" w:eastAsia="宋体" w:cs="宋体"/>
                <w:snapToGrid w:val="0"/>
                <w:color w:val="auto"/>
                <w:kern w:val="0"/>
                <w:sz w:val="21"/>
                <w:szCs w:val="21"/>
                <w:highlight w:val="none"/>
                <w:u w:val="single"/>
              </w:rPr>
            </w:pPr>
            <w:r>
              <w:rPr>
                <w:rFonts w:hint="eastAsia" w:ascii="宋体" w:hAnsi="宋体" w:eastAsia="宋体" w:cs="宋体"/>
                <w:color w:val="auto"/>
                <w:sz w:val="21"/>
                <w:szCs w:val="21"/>
                <w:highlight w:val="none"/>
              </w:rPr>
              <w:t>□</w:t>
            </w:r>
            <w:r>
              <w:rPr>
                <w:rFonts w:hint="eastAsia" w:ascii="宋体" w:hAnsi="宋体" w:eastAsia="宋体" w:cs="宋体"/>
                <w:snapToGrid w:val="0"/>
                <w:color w:val="auto"/>
                <w:kern w:val="0"/>
                <w:sz w:val="21"/>
                <w:szCs w:val="21"/>
                <w:highlight w:val="none"/>
              </w:rPr>
              <w:t>本次招标项目勘察设计</w:t>
            </w:r>
            <w:r>
              <w:rPr>
                <w:rFonts w:hint="eastAsia" w:ascii="宋体" w:hAnsi="宋体" w:eastAsia="宋体" w:cs="宋体"/>
                <w:color w:val="auto"/>
                <w:sz w:val="21"/>
                <w:szCs w:val="21"/>
                <w:highlight w:val="none"/>
              </w:rPr>
              <w:t>合同估算</w:t>
            </w:r>
            <w:r>
              <w:rPr>
                <w:rFonts w:hint="eastAsia" w:ascii="宋体" w:hAnsi="宋体" w:eastAsia="宋体" w:cs="宋体"/>
                <w:color w:val="auto"/>
                <w:sz w:val="21"/>
                <w:szCs w:val="21"/>
                <w:highlight w:val="none"/>
                <w:lang w:val="en-US" w:eastAsia="zh-CN"/>
              </w:rPr>
              <w:t>金</w:t>
            </w:r>
            <w:r>
              <w:rPr>
                <w:rFonts w:hint="eastAsia" w:ascii="宋体" w:hAnsi="宋体" w:eastAsia="宋体" w:cs="宋体"/>
                <w:color w:val="auto"/>
                <w:sz w:val="21"/>
                <w:szCs w:val="21"/>
                <w:highlight w:val="none"/>
              </w:rPr>
              <w:t>额：</w:t>
            </w:r>
            <w:r>
              <w:rPr>
                <w:rFonts w:hint="eastAsia" w:ascii="宋体" w:hAnsi="宋体" w:eastAsia="宋体" w:cs="宋体"/>
                <w:color w:val="auto"/>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资金来源及比例</w:t>
            </w:r>
          </w:p>
        </w:tc>
        <w:tc>
          <w:tcPr>
            <w:tcW w:w="6183" w:type="dxa"/>
            <w:vAlign w:val="center"/>
          </w:tcPr>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资金落实情况</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招标范围</w:t>
            </w:r>
          </w:p>
        </w:tc>
        <w:tc>
          <w:tcPr>
            <w:tcW w:w="6183" w:type="dxa"/>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color w:val="auto"/>
                <w:sz w:val="21"/>
                <w:szCs w:val="21"/>
                <w:highlight w:val="none"/>
              </w:rPr>
            </w:pPr>
            <w:r>
              <w:rPr>
                <w:rFonts w:hint="eastAsia" w:ascii="宋体" w:hAnsi="宋体" w:eastAsia="宋体" w:cs="宋体"/>
                <w:i/>
                <w:color w:val="auto"/>
                <w:sz w:val="21"/>
                <w:szCs w:val="21"/>
                <w:highlight w:val="none"/>
              </w:rPr>
              <w:t>[提示：</w:t>
            </w:r>
            <w:r>
              <w:rPr>
                <w:rFonts w:hint="eastAsia" w:ascii="宋体" w:hAnsi="宋体" w:eastAsia="宋体" w:cs="宋体"/>
                <w:i/>
                <w:color w:val="auto"/>
                <w:sz w:val="21"/>
                <w:szCs w:val="21"/>
                <w:highlight w:val="none"/>
                <w:lang w:val="en-US" w:eastAsia="zh-CN"/>
              </w:rPr>
              <w:t>与招标公告保持一致</w:t>
            </w:r>
            <w:r>
              <w:rPr>
                <w:rFonts w:hint="eastAsia" w:ascii="宋体" w:hAnsi="宋体" w:eastAsia="宋体" w:cs="宋体"/>
                <w:i/>
                <w:color w:val="auto"/>
                <w:sz w:val="2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勘察设计服务期限</w:t>
            </w:r>
          </w:p>
        </w:tc>
        <w:tc>
          <w:tcPr>
            <w:tcW w:w="6183" w:type="dxa"/>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snapToGrid w:val="0"/>
                <w:color w:val="auto"/>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质量标准</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工程勘察设计严格执行</w:t>
            </w:r>
            <w:r>
              <w:rPr>
                <w:rFonts w:hint="eastAsia" w:ascii="宋体" w:hAnsi="宋体" w:eastAsia="宋体" w:cs="宋体"/>
                <w:snapToGrid w:val="0"/>
                <w:color w:val="auto"/>
                <w:kern w:val="0"/>
                <w:sz w:val="21"/>
                <w:szCs w:val="21"/>
                <w:highlight w:val="none"/>
                <w:lang w:bidi="ar"/>
              </w:rPr>
              <w:t>工程建设</w:t>
            </w:r>
            <w:r>
              <w:rPr>
                <w:rFonts w:hint="eastAsia" w:ascii="宋体" w:hAnsi="宋体" w:eastAsia="宋体" w:cs="宋体"/>
                <w:color w:val="auto"/>
                <w:sz w:val="21"/>
                <w:szCs w:val="21"/>
                <w:highlight w:val="none"/>
              </w:rPr>
              <w:t>强制性质量标准，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i/>
                <w:color w:val="auto"/>
                <w:sz w:val="21"/>
                <w:szCs w:val="21"/>
                <w:highlight w:val="none"/>
              </w:rPr>
              <w:t>[提示：根据工程实际情况确定合理的质量要求。]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1.4.1</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1.4.1</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1.4.1</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1.4.1</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投标人资质条件、能力和信誉</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投标人资质条件、能力和信誉</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投标人资质条件、能力和信誉</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投标人资质条件、能力和信誉</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p>
        </w:tc>
        <w:tc>
          <w:tcPr>
            <w:tcW w:w="6183"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i/>
                <w:color w:val="auto"/>
                <w:sz w:val="21"/>
                <w:szCs w:val="21"/>
                <w:highlight w:val="none"/>
              </w:rPr>
            </w:pPr>
            <w:r>
              <w:rPr>
                <w:rFonts w:hint="eastAsia" w:ascii="宋体" w:hAnsi="宋体" w:eastAsia="宋体" w:cs="宋体"/>
                <w:i/>
                <w:color w:val="auto"/>
                <w:sz w:val="21"/>
                <w:szCs w:val="21"/>
                <w:highlight w:val="none"/>
              </w:rPr>
              <w:t>[提示：适用于未进行资格预审的项目，第1、4、5、6项必须具备；第2、3项由招标人根据项目情况选设。]</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bookmarkStart w:id="396" w:name="OLE_LINK1"/>
            <w:r>
              <w:rPr>
                <w:rFonts w:hint="eastAsia" w:ascii="宋体" w:hAnsi="宋体" w:eastAsia="宋体" w:cs="宋体"/>
                <w:color w:val="auto"/>
                <w:sz w:val="21"/>
                <w:szCs w:val="21"/>
                <w:highlight w:val="none"/>
              </w:rPr>
              <w:t>本工程勘察设计招标实行资格后审，投标人应</w:t>
            </w:r>
            <w:bookmarkStart w:id="397" w:name="一是"/>
            <w:bookmarkEnd w:id="397"/>
            <w:r>
              <w:rPr>
                <w:rFonts w:hint="eastAsia" w:ascii="宋体" w:hAnsi="宋体" w:eastAsia="宋体" w:cs="宋体"/>
                <w:color w:val="auto"/>
                <w:sz w:val="21"/>
                <w:szCs w:val="21"/>
                <w:highlight w:val="none"/>
              </w:rPr>
              <w:t>具备以下资格条件：</w:t>
            </w:r>
          </w:p>
          <w:bookmarkEnd w:id="396"/>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1.资质条件、</w:t>
            </w:r>
            <w:r>
              <w:rPr>
                <w:rFonts w:hint="eastAsia" w:ascii="宋体" w:hAnsi="宋体" w:cs="宋体"/>
                <w:b/>
                <w:color w:val="auto"/>
                <w:sz w:val="21"/>
                <w:szCs w:val="21"/>
                <w:highlight w:val="none"/>
                <w:lang w:eastAsia="zh-CN"/>
              </w:rPr>
              <w:t>独立法人资格</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i/>
                <w:color w:val="auto"/>
                <w:sz w:val="21"/>
                <w:szCs w:val="21"/>
                <w:highlight w:val="none"/>
              </w:rPr>
            </w:pPr>
            <w:r>
              <w:rPr>
                <w:rFonts w:hint="eastAsia" w:ascii="宋体" w:hAnsi="宋体" w:eastAsia="宋体" w:cs="宋体"/>
                <w:i/>
                <w:color w:val="auto"/>
                <w:sz w:val="21"/>
                <w:szCs w:val="21"/>
                <w:highlight w:val="none"/>
              </w:rPr>
              <w:t>[提示：勘察资质</w:t>
            </w:r>
            <w:r>
              <w:rPr>
                <w:rFonts w:hint="eastAsia" w:ascii="宋体" w:hAnsi="宋体" w:eastAsia="宋体" w:cs="宋体"/>
                <w:i/>
                <w:color w:val="auto"/>
                <w:sz w:val="21"/>
                <w:szCs w:val="21"/>
                <w:highlight w:val="none"/>
                <w:lang w:eastAsia="zh-CN"/>
              </w:rPr>
              <w:t>、</w:t>
            </w:r>
            <w:r>
              <w:rPr>
                <w:rFonts w:hint="eastAsia" w:ascii="宋体" w:hAnsi="宋体" w:eastAsia="宋体" w:cs="宋体"/>
                <w:i/>
                <w:color w:val="auto"/>
                <w:sz w:val="21"/>
                <w:szCs w:val="21"/>
                <w:highlight w:val="none"/>
              </w:rPr>
              <w:t>设计资质的</w:t>
            </w:r>
            <w:r>
              <w:rPr>
                <w:rFonts w:hint="eastAsia" w:ascii="宋体" w:hAnsi="宋体" w:eastAsia="宋体" w:cs="宋体"/>
                <w:i/>
                <w:sz w:val="21"/>
                <w:szCs w:val="21"/>
              </w:rPr>
              <w:t>设置按照</w:t>
            </w:r>
            <w:r>
              <w:rPr>
                <w:rFonts w:hint="eastAsia" w:ascii="宋体" w:hAnsi="宋体" w:eastAsia="宋体" w:cs="宋体"/>
                <w:i/>
                <w:sz w:val="21"/>
                <w:szCs w:val="21"/>
                <w:lang w:val="en-US" w:eastAsia="zh-CN"/>
              </w:rPr>
              <w:t>住房城乡建设行业主管部门相关规定执行</w:t>
            </w:r>
            <w:r>
              <w:rPr>
                <w:rFonts w:hint="eastAsia" w:ascii="宋体" w:hAnsi="宋体" w:eastAsia="宋体" w:cs="宋体"/>
                <w:i/>
                <w:sz w:val="21"/>
                <w:szCs w:val="21"/>
              </w:rPr>
              <w:t>。</w:t>
            </w:r>
            <w:r>
              <w:rPr>
                <w:rFonts w:hint="eastAsia" w:ascii="宋体" w:hAnsi="宋体" w:eastAsia="宋体" w:cs="宋体"/>
                <w:i/>
                <w:color w:val="auto"/>
                <w:sz w:val="21"/>
                <w:szCs w:val="21"/>
                <w:highlight w:val="none"/>
              </w:rPr>
              <w:t>]</w:t>
            </w:r>
          </w:p>
          <w:p>
            <w:pPr>
              <w:keepNext w:val="0"/>
              <w:keepLines w:val="0"/>
              <w:pageBreakBefore w:val="0"/>
              <w:tabs>
                <w:tab w:val="left" w:pos="2420"/>
                <w:tab w:val="left" w:pos="5445"/>
              </w:tabs>
              <w:kinsoku/>
              <w:wordWrap/>
              <w:overflowPunct/>
              <w:topLinePunct w:val="0"/>
              <w:autoSpaceDE w:val="0"/>
              <w:autoSpaceDN w:val="0"/>
              <w:bidi w:val="0"/>
              <w:adjustRightInd w:val="0"/>
              <w:snapToGrid w:val="0"/>
              <w:spacing w:line="400" w:lineRule="exact"/>
              <w:ind w:firstLine="42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snapToGrid w:val="0"/>
                <w:color w:val="auto"/>
                <w:kern w:val="0"/>
                <w:sz w:val="21"/>
                <w:szCs w:val="21"/>
                <w:highlight w:val="none"/>
              </w:rPr>
              <w:t>投标人应同时具有建设行政主管部门颁发的有效的下列勘察和设计两类资质：</w:t>
            </w:r>
          </w:p>
          <w:p>
            <w:pPr>
              <w:keepNext w:val="0"/>
              <w:keepLines w:val="0"/>
              <w:pageBreakBefore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color w:val="auto"/>
                <w:sz w:val="21"/>
                <w:szCs w:val="21"/>
                <w:highlight w:val="none"/>
              </w:rPr>
              <w:t>I、</w:t>
            </w:r>
            <w:r>
              <w:rPr>
                <w:rFonts w:hint="eastAsia" w:ascii="宋体" w:hAnsi="宋体" w:eastAsia="宋体" w:cs="宋体"/>
                <w:snapToGrid w:val="0"/>
                <w:color w:val="auto"/>
                <w:kern w:val="0"/>
                <w:sz w:val="21"/>
                <w:szCs w:val="21"/>
                <w:highlight w:val="none"/>
              </w:rPr>
              <w:t>投标人应具备下列勘察资质之一：</w:t>
            </w:r>
          </w:p>
          <w:p>
            <w:pPr>
              <w:keepNext w:val="0"/>
              <w:keepLines w:val="0"/>
              <w:pageBreakBefore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①工程勘察综合甲级资质。</w:t>
            </w:r>
          </w:p>
          <w:p>
            <w:pPr>
              <w:keepNext w:val="0"/>
              <w:keepLines w:val="0"/>
              <w:pageBreakBefore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②工程勘察专业类</w:t>
            </w:r>
            <w:r>
              <w:rPr>
                <w:rFonts w:hint="eastAsia" w:ascii="宋体" w:hAnsi="宋体" w:eastAsia="宋体" w:cs="宋体"/>
                <w:color w:val="auto"/>
                <w:sz w:val="21"/>
                <w:szCs w:val="21"/>
                <w:highlight w:val="none"/>
                <w:u w:val="single"/>
              </w:rPr>
              <w:t xml:space="preserve">             级及以上</w:t>
            </w:r>
            <w:r>
              <w:rPr>
                <w:rFonts w:hint="eastAsia" w:ascii="宋体" w:hAnsi="宋体" w:eastAsia="宋体" w:cs="宋体"/>
                <w:color w:val="auto"/>
                <w:sz w:val="21"/>
                <w:szCs w:val="21"/>
                <w:highlight w:val="none"/>
              </w:rPr>
              <w:t>资质</w:t>
            </w:r>
            <w:r>
              <w:rPr>
                <w:rFonts w:hint="eastAsia" w:ascii="宋体" w:hAnsi="宋体" w:eastAsia="宋体" w:cs="宋体"/>
                <w:color w:val="auto"/>
                <w:sz w:val="21"/>
                <w:szCs w:val="21"/>
                <w:highlight w:val="none"/>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632" w:firstLineChars="3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color w:val="auto"/>
                <w:sz w:val="21"/>
                <w:szCs w:val="21"/>
                <w:highlight w:val="none"/>
              </w:rPr>
              <w:t>II、</w:t>
            </w:r>
            <w:r>
              <w:rPr>
                <w:rFonts w:hint="eastAsia" w:ascii="宋体" w:hAnsi="宋体" w:eastAsia="宋体" w:cs="宋体"/>
                <w:snapToGrid w:val="0"/>
                <w:color w:val="auto"/>
                <w:kern w:val="0"/>
                <w:sz w:val="21"/>
                <w:szCs w:val="21"/>
                <w:highlight w:val="none"/>
              </w:rPr>
              <w:t>投标人应具备下列设计资质之一：</w:t>
            </w:r>
          </w:p>
          <w:p>
            <w:pPr>
              <w:keepNext w:val="0"/>
              <w:keepLines w:val="0"/>
              <w:pageBreakBefore w:val="0"/>
              <w:kinsoku/>
              <w:wordWrap/>
              <w:overflowPunct/>
              <w:topLinePunct w:val="0"/>
              <w:autoSpaceDE w:val="0"/>
              <w:autoSpaceDN w:val="0"/>
              <w:bidi w:val="0"/>
              <w:adjustRightInd w:val="0"/>
              <w:snapToGrid w:val="0"/>
              <w:spacing w:line="400" w:lineRule="exact"/>
              <w:ind w:firstLine="63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①工程设计综合甲级资质。 </w:t>
            </w:r>
          </w:p>
          <w:p>
            <w:pPr>
              <w:keepNext w:val="0"/>
              <w:keepLines w:val="0"/>
              <w:pageBreakBefore w:val="0"/>
              <w:kinsoku/>
              <w:wordWrap/>
              <w:overflowPunct/>
              <w:topLinePunct w:val="0"/>
              <w:autoSpaceDE w:val="0"/>
              <w:autoSpaceDN w:val="0"/>
              <w:bidi w:val="0"/>
              <w:adjustRightInd w:val="0"/>
              <w:snapToGrid w:val="0"/>
              <w:spacing w:line="400" w:lineRule="exact"/>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pPr>
              <w:pStyle w:val="2"/>
              <w:keepNext w:val="0"/>
              <w:keepLines w:val="0"/>
              <w:pageBreakBefore w:val="0"/>
              <w:kinsoku/>
              <w:wordWrap/>
              <w:overflowPunct/>
              <w:topLinePunct w:val="0"/>
              <w:bidi w:val="0"/>
              <w:spacing w:after="0" w:line="400" w:lineRule="exact"/>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b/>
                <w:color w:val="auto"/>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有效的资质证书。</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w:t>
            </w:r>
            <w:r>
              <w:rPr>
                <w:rFonts w:hint="eastAsia" w:ascii="宋体" w:hAnsi="宋体" w:eastAsia="宋体" w:cs="宋体"/>
                <w:sz w:val="21"/>
                <w:szCs w:val="21"/>
                <w:lang w:val="en-US" w:eastAsia="zh-CN"/>
              </w:rPr>
              <w:t>须提供共同投标协议，并</w:t>
            </w:r>
            <w:r>
              <w:rPr>
                <w:rFonts w:hint="eastAsia" w:ascii="宋体" w:hAnsi="宋体" w:eastAsia="宋体" w:cs="宋体"/>
                <w:sz w:val="21"/>
                <w:szCs w:val="21"/>
              </w:rPr>
              <w:t>按</w:t>
            </w:r>
            <w:r>
              <w:rPr>
                <w:rFonts w:hint="eastAsia" w:ascii="宋体" w:hAnsi="宋体" w:eastAsia="宋体" w:cs="宋体"/>
                <w:sz w:val="21"/>
                <w:szCs w:val="21"/>
                <w:lang w:val="en-US" w:eastAsia="zh-CN"/>
              </w:rPr>
              <w:t>共同投标协议</w:t>
            </w:r>
            <w:r>
              <w:rPr>
                <w:rFonts w:hint="eastAsia" w:ascii="宋体" w:hAnsi="宋体" w:eastAsia="宋体" w:cs="宋体"/>
                <w:sz w:val="21"/>
                <w:szCs w:val="21"/>
              </w:rPr>
              <w:t>约定的分工提供</w:t>
            </w:r>
            <w:r>
              <w:rPr>
                <w:rFonts w:hint="eastAsia" w:ascii="宋体" w:hAnsi="宋体" w:eastAsia="宋体" w:cs="宋体"/>
                <w:color w:val="auto"/>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（2）具备</w:t>
            </w:r>
            <w:r>
              <w:rPr>
                <w:rFonts w:hint="eastAsia" w:ascii="宋体" w:hAnsi="宋体" w:eastAsia="宋体" w:cs="宋体"/>
                <w:color w:val="auto"/>
                <w:sz w:val="21"/>
                <w:szCs w:val="21"/>
                <w:highlight w:val="none"/>
                <w:lang w:val="en-US" w:eastAsia="zh-CN"/>
              </w:rPr>
              <w:t>独立法人资格</w:t>
            </w:r>
            <w:r>
              <w:rPr>
                <w:rFonts w:hint="eastAsia" w:ascii="宋体" w:hAnsi="宋体" w:eastAsia="宋体" w:cs="宋体"/>
                <w:color w:val="auto"/>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注：不得将投标人营业执照记载的经营范围作为评审因素。</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有效的营业执照。</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联合体投标的，联合体各方均</w:t>
            </w:r>
            <w:r>
              <w:rPr>
                <w:rFonts w:hint="eastAsia" w:ascii="宋体" w:hAnsi="宋体" w:eastAsia="宋体" w:cs="宋体"/>
                <w:color w:val="auto"/>
                <w:sz w:val="21"/>
                <w:szCs w:val="21"/>
                <w:highlight w:val="none"/>
                <w:lang w:val="en-US" w:eastAsia="zh-CN"/>
              </w:rPr>
              <w:t>须满足并</w:t>
            </w:r>
            <w:r>
              <w:rPr>
                <w:rFonts w:hint="eastAsia" w:ascii="宋体" w:hAnsi="宋体" w:eastAsia="宋体" w:cs="宋体"/>
                <w:color w:val="auto"/>
                <w:sz w:val="21"/>
                <w:szCs w:val="21"/>
                <w:highlight w:val="none"/>
              </w:rPr>
              <w:t>提供。</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□2.财务要求</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i/>
                <w:kern w:val="0"/>
                <w:sz w:val="21"/>
                <w:szCs w:val="21"/>
              </w:rPr>
              <w:t>[提示：招标人</w:t>
            </w:r>
            <w:r>
              <w:rPr>
                <w:rFonts w:hint="eastAsia" w:ascii="宋体" w:hAnsi="宋体" w:eastAsia="宋体" w:cs="宋体"/>
                <w:i/>
                <w:kern w:val="0"/>
                <w:sz w:val="21"/>
                <w:szCs w:val="21"/>
                <w:lang w:val="en-US" w:eastAsia="zh-CN"/>
              </w:rPr>
              <w:t>可选择以下三种方式之一，</w:t>
            </w:r>
            <w:r>
              <w:rPr>
                <w:rFonts w:hint="eastAsia" w:ascii="宋体" w:hAnsi="宋体" w:eastAsia="宋体" w:cs="宋体"/>
                <w:i/>
                <w:kern w:val="0"/>
                <w:sz w:val="21"/>
                <w:szCs w:val="21"/>
              </w:rPr>
              <w:t>可</w:t>
            </w:r>
            <w:r>
              <w:rPr>
                <w:rFonts w:hint="eastAsia" w:ascii="宋体" w:hAnsi="宋体" w:eastAsia="宋体" w:cs="宋体"/>
                <w:i/>
                <w:kern w:val="0"/>
                <w:sz w:val="21"/>
                <w:szCs w:val="21"/>
                <w:lang w:val="en-US" w:eastAsia="zh-CN"/>
              </w:rPr>
              <w:t>设置近</w:t>
            </w:r>
            <w:r>
              <w:rPr>
                <w:rFonts w:hint="eastAsia" w:ascii="宋体" w:hAnsi="宋体" w:eastAsia="宋体" w:cs="宋体"/>
                <w:i/>
                <w:kern w:val="0"/>
                <w:sz w:val="21"/>
                <w:szCs w:val="21"/>
              </w:rPr>
              <w:t>1至3年的年度财务要求。]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u w:val="none"/>
                <w:lang w:val="en-US" w:eastAsia="zh-CN"/>
              </w:rPr>
            </w:pPr>
            <w:r>
              <w:rPr>
                <w:rFonts w:hint="eastAsia" w:ascii="宋体" w:hAnsi="宋体" w:eastAsia="宋体" w:cs="宋体"/>
                <w:color w:val="auto"/>
                <w:sz w:val="21"/>
                <w:szCs w:val="21"/>
                <w:highlight w:val="none"/>
                <w:u w:val="none"/>
              </w:rPr>
              <w:t>□</w:t>
            </w:r>
            <w:r>
              <w:rPr>
                <w:rFonts w:hint="eastAsia" w:ascii="宋体" w:hAnsi="宋体" w:eastAsia="宋体" w:cs="宋体"/>
                <w:color w:val="auto"/>
                <w:kern w:val="0"/>
                <w:sz w:val="21"/>
                <w:szCs w:val="21"/>
                <w:highlight w:val="none"/>
                <w:u w:val="none"/>
                <w:lang w:val="en-US" w:eastAsia="zh-CN"/>
              </w:rPr>
              <w:t>方式一</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年的</w:t>
            </w:r>
            <w:r>
              <w:rPr>
                <w:rFonts w:hint="eastAsia" w:ascii="宋体" w:hAnsi="宋体" w:eastAsia="宋体" w:cs="宋体"/>
                <w:color w:val="auto"/>
                <w:kern w:val="0"/>
                <w:sz w:val="21"/>
                <w:szCs w:val="21"/>
                <w:highlight w:val="none"/>
                <w:lang w:eastAsia="zh-CN"/>
              </w:rPr>
              <w:t>各</w:t>
            </w:r>
            <w:r>
              <w:rPr>
                <w:rFonts w:hint="eastAsia" w:ascii="宋体" w:hAnsi="宋体" w:eastAsia="宋体" w:cs="宋体"/>
                <w:color w:val="auto"/>
                <w:kern w:val="0"/>
                <w:sz w:val="21"/>
                <w:szCs w:val="21"/>
                <w:highlight w:val="none"/>
              </w:rPr>
              <w:t>年度财务状况不亏损。</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u w:val="none"/>
                <w:lang w:val="en-US" w:eastAsia="zh-CN"/>
              </w:rPr>
            </w:pPr>
            <w:r>
              <w:rPr>
                <w:rFonts w:hint="eastAsia" w:ascii="宋体" w:hAnsi="宋体" w:eastAsia="宋体" w:cs="宋体"/>
                <w:color w:val="auto"/>
                <w:sz w:val="21"/>
                <w:szCs w:val="21"/>
                <w:highlight w:val="none"/>
                <w:u w:val="none"/>
              </w:rPr>
              <w:t>□</w:t>
            </w:r>
            <w:r>
              <w:rPr>
                <w:rFonts w:hint="eastAsia" w:ascii="宋体" w:hAnsi="宋体" w:eastAsia="宋体" w:cs="宋体"/>
                <w:color w:val="auto"/>
                <w:kern w:val="0"/>
                <w:sz w:val="21"/>
                <w:szCs w:val="21"/>
                <w:highlight w:val="none"/>
                <w:u w:val="none"/>
                <w:lang w:val="en-US" w:eastAsia="zh-CN"/>
              </w:rPr>
              <w:t>方式二</w:t>
            </w:r>
          </w:p>
          <w:p>
            <w:pPr>
              <w:keepNext w:val="0"/>
              <w:keepLines w:val="0"/>
              <w:pageBreakBefore w:val="0"/>
              <w:kinsoku/>
              <w:wordWrap/>
              <w:overflowPunct/>
              <w:topLinePunct w:val="0"/>
              <w:bidi w:val="0"/>
              <w:snapToGrid w:val="0"/>
              <w:spacing w:line="400" w:lineRule="exact"/>
              <w:ind w:left="399" w:leftChars="190" w:firstLine="0" w:firstLineChars="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w:t>
            </w:r>
            <w:r>
              <w:rPr>
                <w:rFonts w:hint="eastAsia" w:ascii="宋体" w:hAnsi="宋体" w:eastAsia="宋体" w:cs="宋体"/>
                <w:color w:val="auto"/>
                <w:kern w:val="0"/>
                <w:sz w:val="21"/>
                <w:szCs w:val="21"/>
                <w:highlight w:val="none"/>
                <w:lang w:val="en-US" w:eastAsia="zh-CN"/>
              </w:rPr>
              <w:t>的年度财务状况累计不亏损。</w:t>
            </w:r>
          </w:p>
          <w:p>
            <w:pPr>
              <w:keepNext w:val="0"/>
              <w:keepLines w:val="0"/>
              <w:pageBreakBefore w:val="0"/>
              <w:kinsoku/>
              <w:wordWrap/>
              <w:overflowPunct/>
              <w:topLinePunct w:val="0"/>
              <w:bidi w:val="0"/>
              <w:snapToGrid w:val="0"/>
              <w:spacing w:line="400" w:lineRule="exact"/>
              <w:ind w:left="399" w:leftChars="190" w:firstLine="0" w:firstLineChars="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lang w:eastAsia="zh-CN"/>
              </w:rPr>
              <w:t>方式</w:t>
            </w:r>
            <w:r>
              <w:rPr>
                <w:rFonts w:hint="eastAsia" w:ascii="宋体" w:hAnsi="宋体" w:eastAsia="宋体" w:cs="宋体"/>
                <w:color w:val="auto"/>
                <w:kern w:val="0"/>
                <w:sz w:val="21"/>
                <w:szCs w:val="21"/>
                <w:highlight w:val="none"/>
                <w:lang w:val="en-US" w:eastAsia="zh-CN"/>
              </w:rPr>
              <w:t>三</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w:t>
            </w:r>
            <w:r>
              <w:rPr>
                <w:rFonts w:hint="eastAsia" w:ascii="宋体" w:hAnsi="宋体" w:eastAsia="宋体" w:cs="宋体"/>
                <w:color w:val="auto"/>
                <w:kern w:val="0"/>
                <w:sz w:val="21"/>
                <w:szCs w:val="21"/>
                <w:highlight w:val="none"/>
                <w:lang w:eastAsia="zh-CN"/>
              </w:rPr>
              <w:t>的</w:t>
            </w:r>
            <w:r>
              <w:rPr>
                <w:rFonts w:hint="eastAsia" w:ascii="宋体" w:hAnsi="宋体" w:eastAsia="宋体" w:cs="宋体"/>
                <w:color w:val="auto"/>
                <w:kern w:val="0"/>
                <w:sz w:val="21"/>
                <w:szCs w:val="21"/>
                <w:highlight w:val="none"/>
                <w:lang w:val="en-US" w:eastAsia="zh-CN"/>
              </w:rPr>
              <w:t>年度</w:t>
            </w:r>
            <w:r>
              <w:rPr>
                <w:rFonts w:hint="eastAsia" w:ascii="宋体" w:hAnsi="宋体" w:eastAsia="宋体" w:cs="宋体"/>
                <w:color w:val="auto"/>
                <w:kern w:val="0"/>
                <w:sz w:val="21"/>
                <w:szCs w:val="21"/>
                <w:highlight w:val="none"/>
                <w:lang w:eastAsia="zh-CN"/>
              </w:rPr>
              <w:t>财务状况未出现连续亏损。</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会计师事务所或审计机构出具的合法有效的财务审计报告及财务报表，财务报表须至少包括现金流量表、资产负债表、利润表。</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联合体投标的，联合体各方均</w:t>
            </w:r>
            <w:r>
              <w:rPr>
                <w:rFonts w:hint="eastAsia" w:ascii="宋体" w:hAnsi="宋体" w:eastAsia="宋体" w:cs="宋体"/>
                <w:color w:val="auto"/>
                <w:sz w:val="21"/>
                <w:szCs w:val="21"/>
                <w:highlight w:val="none"/>
                <w:lang w:val="en-US" w:eastAsia="zh-CN"/>
              </w:rPr>
              <w:t>须</w:t>
            </w:r>
            <w:r>
              <w:rPr>
                <w:rFonts w:hint="eastAsia" w:ascii="宋体" w:hAnsi="宋体" w:eastAsia="宋体" w:cs="宋体"/>
                <w:color w:val="auto"/>
                <w:sz w:val="21"/>
                <w:szCs w:val="21"/>
                <w:highlight w:val="none"/>
              </w:rPr>
              <w:t>满足</w:t>
            </w:r>
            <w:r>
              <w:rPr>
                <w:rFonts w:hint="eastAsia" w:ascii="宋体" w:hAnsi="宋体" w:eastAsia="宋体" w:cs="宋体"/>
                <w:color w:val="auto"/>
                <w:sz w:val="21"/>
                <w:szCs w:val="21"/>
                <w:highlight w:val="none"/>
                <w:lang w:val="en-US" w:eastAsia="zh-CN"/>
              </w:rPr>
              <w:t>并提供</w:t>
            </w:r>
            <w:r>
              <w:rPr>
                <w:rFonts w:hint="eastAsia" w:ascii="宋体" w:hAnsi="宋体" w:eastAsia="宋体" w:cs="宋体"/>
                <w:color w:val="auto"/>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□3.业绩要求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i/>
                <w:sz w:val="21"/>
                <w:szCs w:val="21"/>
                <w:highlight w:val="none"/>
                <w:lang w:val="en-US" w:eastAsia="zh-CN"/>
              </w:rPr>
            </w:pPr>
            <w:r>
              <w:rPr>
                <w:rFonts w:hint="eastAsia" w:ascii="宋体" w:hAnsi="宋体" w:eastAsia="宋体" w:cs="宋体"/>
                <w:color w:val="auto"/>
                <w:kern w:val="0"/>
                <w:sz w:val="21"/>
                <w:szCs w:val="21"/>
                <w:highlight w:val="none"/>
              </w:rPr>
              <w:t>3.1勘察业绩要求</w:t>
            </w:r>
            <w:r>
              <w:rPr>
                <w:rFonts w:hint="eastAsia" w:ascii="宋体" w:hAnsi="宋体" w:eastAsia="宋体" w:cs="宋体"/>
                <w:i/>
                <w:sz w:val="21"/>
                <w:szCs w:val="21"/>
                <w:highlight w:val="none"/>
                <w:lang w:val="en-US" w:eastAsia="zh-CN"/>
              </w:rPr>
              <w:t>[提示：设置的业绩指标不得超过本项目对应指标。]</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u w:val="none"/>
                <w:lang w:val="en-US" w:eastAsia="zh-CN"/>
              </w:rPr>
            </w:pPr>
            <w:r>
              <w:rPr>
                <w:rFonts w:hint="eastAsia" w:ascii="宋体" w:hAnsi="宋体" w:eastAsia="宋体" w:cs="宋体"/>
                <w:color w:val="auto"/>
                <w:kern w:val="0"/>
                <w:sz w:val="21"/>
                <w:szCs w:val="21"/>
                <w:highlight w:val="none"/>
              </w:rPr>
              <w:t>投标人</w:t>
            </w:r>
            <w:r>
              <w:rPr>
                <w:rFonts w:hint="eastAsia" w:ascii="宋体" w:hAnsi="宋体" w:eastAsia="宋体" w:cs="宋体"/>
                <w:color w:val="auto"/>
                <w:kern w:val="0"/>
                <w:sz w:val="21"/>
                <w:szCs w:val="21"/>
                <w:highlight w:val="none"/>
                <w:lang w:val="en-US" w:eastAsia="zh-CN"/>
              </w:rPr>
              <w:t>自</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年1月1日起</w:t>
            </w:r>
            <w:r>
              <w:rPr>
                <w:rFonts w:hint="eastAsia" w:ascii="宋体" w:hAnsi="宋体" w:eastAsia="宋体" w:cs="宋体"/>
                <w:i/>
                <w:iCs/>
                <w:color w:val="auto"/>
                <w:kern w:val="0"/>
                <w:sz w:val="21"/>
                <w:szCs w:val="21"/>
                <w:highlight w:val="none"/>
              </w:rPr>
              <w:t>[提示：指投标截止日前3年</w:t>
            </w:r>
            <w:r>
              <w:rPr>
                <w:rFonts w:hint="eastAsia" w:ascii="宋体" w:hAnsi="宋体" w:eastAsia="宋体" w:cs="宋体"/>
                <w:i/>
                <w:iCs/>
                <w:color w:val="auto"/>
                <w:kern w:val="0"/>
                <w:sz w:val="21"/>
                <w:szCs w:val="21"/>
                <w:highlight w:val="none"/>
                <w:lang w:val="en-US" w:eastAsia="zh-CN"/>
              </w:rPr>
              <w:t>及以上，</w:t>
            </w:r>
            <w:r>
              <w:rPr>
                <w:rFonts w:hint="eastAsia" w:ascii="宋体" w:hAnsi="宋体" w:eastAsia="宋体" w:cs="宋体"/>
                <w:i/>
                <w:iCs/>
                <w:color w:val="auto"/>
                <w:kern w:val="0"/>
                <w:sz w:val="21"/>
                <w:szCs w:val="21"/>
                <w:highlight w:val="none"/>
              </w:rPr>
              <w:t>不包含投标截止日当年]</w:t>
            </w:r>
            <w:r>
              <w:rPr>
                <w:rFonts w:hint="eastAsia" w:ascii="宋体" w:hAnsi="宋体" w:eastAsia="宋体" w:cs="宋体"/>
                <w:color w:val="auto"/>
                <w:kern w:val="0"/>
                <w:sz w:val="21"/>
                <w:szCs w:val="21"/>
                <w:highlight w:val="none"/>
              </w:rPr>
              <w:t>至投标截止日止（以经施工图审查机构出具的勘察文件审查合格证明文件的时间为准）</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完成过1个</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lang w:val="en-US" w:eastAsia="zh-CN"/>
              </w:rPr>
              <w:t xml:space="preserve">     </w:t>
            </w:r>
          </w:p>
          <w:p>
            <w:pPr>
              <w:keepNext w:val="0"/>
              <w:keepLines w:val="0"/>
              <w:pageBreakBefore w:val="0"/>
              <w:kinsoku/>
              <w:wordWrap/>
              <w:overflowPunct/>
              <w:topLinePunct w:val="0"/>
              <w:autoSpaceDE w:val="0"/>
              <w:autoSpaceDN w:val="0"/>
              <w:bidi w:val="0"/>
              <w:adjustRightInd w:val="0"/>
              <w:snapToGrid w:val="0"/>
              <w:spacing w:line="400" w:lineRule="exact"/>
              <w:ind w:firstLine="0"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val="en-US" w:eastAsia="zh-CN"/>
              </w:rPr>
              <w:t>勘察</w:t>
            </w:r>
            <w:r>
              <w:rPr>
                <w:rFonts w:hint="eastAsia" w:ascii="宋体" w:hAnsi="宋体" w:eastAsia="宋体" w:cs="宋体"/>
                <w:color w:val="auto"/>
                <w:kern w:val="0"/>
                <w:sz w:val="21"/>
                <w:szCs w:val="21"/>
                <w:highlight w:val="none"/>
              </w:rPr>
              <w:t>业绩。</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该业绩的</w:t>
            </w:r>
            <w:r>
              <w:rPr>
                <w:rFonts w:hint="eastAsia" w:ascii="宋体" w:hAnsi="宋体" w:eastAsia="宋体" w:cs="宋体"/>
                <w:color w:val="auto"/>
                <w:kern w:val="0"/>
                <w:sz w:val="21"/>
                <w:szCs w:val="21"/>
                <w:highlight w:val="none"/>
              </w:rPr>
              <w:t>合同协议书</w:t>
            </w:r>
            <w:r>
              <w:rPr>
                <w:rFonts w:hint="eastAsia" w:ascii="宋体" w:hAnsi="宋体" w:eastAsia="宋体" w:cs="宋体"/>
                <w:color w:val="auto"/>
                <w:kern w:val="0"/>
                <w:sz w:val="21"/>
                <w:szCs w:val="21"/>
                <w:highlight w:val="none"/>
                <w:lang w:val="en-US" w:eastAsia="zh-CN"/>
              </w:rPr>
              <w:t>和</w:t>
            </w:r>
            <w:r>
              <w:rPr>
                <w:rFonts w:hint="eastAsia" w:ascii="宋体" w:hAnsi="宋体" w:eastAsia="宋体" w:cs="宋体"/>
                <w:color w:val="auto"/>
                <w:kern w:val="0"/>
                <w:sz w:val="21"/>
                <w:szCs w:val="21"/>
                <w:highlight w:val="none"/>
              </w:rPr>
              <w:t>经施工图审查机构出具的勘察文件审查合格证明文件。若提供的业绩证明材料不能体现</w:t>
            </w:r>
            <w:r>
              <w:rPr>
                <w:rFonts w:hint="eastAsia" w:ascii="宋体" w:hAnsi="宋体" w:eastAsia="宋体" w:cs="宋体"/>
                <w:color w:val="auto"/>
                <w:kern w:val="0"/>
                <w:sz w:val="21"/>
                <w:szCs w:val="21"/>
                <w:highlight w:val="none"/>
                <w:lang w:val="en-US" w:eastAsia="zh-CN"/>
              </w:rPr>
              <w:t>上述业绩指标的</w:t>
            </w:r>
            <w:r>
              <w:rPr>
                <w:rFonts w:hint="eastAsia" w:ascii="宋体" w:hAnsi="宋体" w:eastAsia="宋体" w:cs="宋体"/>
                <w:color w:val="auto"/>
                <w:kern w:val="0"/>
                <w:sz w:val="21"/>
                <w:szCs w:val="21"/>
                <w:highlight w:val="none"/>
              </w:rPr>
              <w:t>，应</w:t>
            </w:r>
            <w:r>
              <w:rPr>
                <w:rFonts w:hint="eastAsia" w:ascii="宋体" w:hAnsi="宋体" w:eastAsia="宋体" w:cs="宋体"/>
                <w:color w:val="auto"/>
                <w:kern w:val="0"/>
                <w:sz w:val="21"/>
                <w:szCs w:val="21"/>
                <w:highlight w:val="none"/>
                <w:lang w:val="en-US" w:eastAsia="zh-CN"/>
              </w:rPr>
              <w:t>补充</w:t>
            </w:r>
            <w:r>
              <w:rPr>
                <w:rFonts w:hint="eastAsia" w:ascii="宋体" w:hAnsi="宋体" w:eastAsia="宋体" w:cs="宋体"/>
                <w:color w:val="auto"/>
                <w:kern w:val="0"/>
                <w:sz w:val="21"/>
                <w:szCs w:val="21"/>
                <w:highlight w:val="none"/>
              </w:rPr>
              <w:t>提供业主证明。</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□联合体投标的，按</w:t>
            </w:r>
            <w:r>
              <w:rPr>
                <w:rFonts w:hint="eastAsia" w:ascii="宋体" w:hAnsi="宋体" w:eastAsia="宋体" w:cs="宋体"/>
                <w:sz w:val="21"/>
                <w:szCs w:val="21"/>
                <w:lang w:val="en-US" w:eastAsia="zh-CN"/>
              </w:rPr>
              <w:t>共同投标协议</w:t>
            </w:r>
            <w:r>
              <w:rPr>
                <w:rFonts w:hint="eastAsia" w:ascii="宋体" w:hAnsi="宋体" w:eastAsia="宋体" w:cs="宋体"/>
                <w:color w:val="auto"/>
                <w:kern w:val="0"/>
                <w:sz w:val="21"/>
                <w:szCs w:val="21"/>
                <w:highlight w:val="none"/>
              </w:rPr>
              <w:t>约定的分工提供。</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当上述</w:t>
            </w:r>
            <w:r>
              <w:rPr>
                <w:rFonts w:hint="eastAsia" w:ascii="宋体" w:hAnsi="宋体" w:eastAsia="宋体" w:cs="宋体"/>
                <w:color w:val="auto"/>
                <w:sz w:val="21"/>
                <w:szCs w:val="21"/>
                <w:highlight w:val="none"/>
                <w:lang w:val="en-US" w:eastAsia="zh-CN"/>
              </w:rPr>
              <w:t>业绩证明材料</w:t>
            </w:r>
            <w:r>
              <w:rPr>
                <w:rFonts w:hint="eastAsia" w:ascii="宋体" w:hAnsi="宋体" w:eastAsia="宋体" w:cs="宋体"/>
                <w:color w:val="auto"/>
                <w:sz w:val="21"/>
                <w:szCs w:val="21"/>
                <w:highlight w:val="none"/>
              </w:rPr>
              <w:t>中针对同一指标存在不一致时</w:t>
            </w: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以经施工图审查机构出具的勘察文件审查合格证明文件为准。</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投标人提供的业绩为联合体业绩的，其在该业绩中的工作分工应与本项目承担的工作一致。</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i/>
                <w:sz w:val="21"/>
                <w:szCs w:val="21"/>
                <w:highlight w:val="none"/>
                <w:lang w:val="en-US" w:eastAsia="zh-CN"/>
              </w:rPr>
            </w:pPr>
            <w:r>
              <w:rPr>
                <w:rFonts w:hint="eastAsia" w:ascii="宋体" w:hAnsi="宋体" w:eastAsia="宋体" w:cs="宋体"/>
                <w:color w:val="auto"/>
                <w:kern w:val="0"/>
                <w:sz w:val="21"/>
                <w:szCs w:val="21"/>
                <w:highlight w:val="none"/>
              </w:rPr>
              <w:t>3.2 设计业绩要求</w:t>
            </w:r>
            <w:r>
              <w:rPr>
                <w:rFonts w:hint="eastAsia" w:ascii="宋体" w:hAnsi="宋体" w:eastAsia="宋体" w:cs="宋体"/>
                <w:i/>
                <w:sz w:val="21"/>
                <w:szCs w:val="21"/>
                <w:highlight w:val="none"/>
                <w:lang w:val="en-US" w:eastAsia="zh-CN"/>
              </w:rPr>
              <w:t>[提示：设置的业绩指标不得超过本项目对应指标。]</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i/>
                <w:color w:val="auto"/>
                <w:sz w:val="21"/>
                <w:szCs w:val="21"/>
                <w:highlight w:val="none"/>
              </w:rPr>
            </w:pPr>
            <w:r>
              <w:rPr>
                <w:rFonts w:hint="eastAsia" w:ascii="宋体" w:hAnsi="宋体" w:eastAsia="宋体" w:cs="宋体"/>
                <w:color w:val="auto"/>
                <w:kern w:val="0"/>
                <w:sz w:val="21"/>
                <w:szCs w:val="21"/>
                <w:highlight w:val="none"/>
              </w:rPr>
              <w:t>投标人</w:t>
            </w:r>
            <w:r>
              <w:rPr>
                <w:rFonts w:hint="eastAsia" w:ascii="宋体" w:hAnsi="宋体" w:eastAsia="宋体" w:cs="宋体"/>
                <w:color w:val="auto"/>
                <w:kern w:val="0"/>
                <w:sz w:val="21"/>
                <w:szCs w:val="21"/>
                <w:highlight w:val="none"/>
                <w:lang w:val="en-US" w:eastAsia="zh-CN"/>
              </w:rPr>
              <w:t>自</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年1月1日起</w:t>
            </w:r>
            <w:r>
              <w:rPr>
                <w:rFonts w:hint="eastAsia" w:ascii="宋体" w:hAnsi="宋体" w:eastAsia="宋体" w:cs="宋体"/>
                <w:i/>
                <w:iCs/>
                <w:color w:val="auto"/>
                <w:kern w:val="0"/>
                <w:sz w:val="21"/>
                <w:szCs w:val="21"/>
                <w:highlight w:val="none"/>
              </w:rPr>
              <w:t>[提示：指投标截止日前3年</w:t>
            </w:r>
            <w:r>
              <w:rPr>
                <w:rFonts w:hint="eastAsia" w:ascii="宋体" w:hAnsi="宋体" w:eastAsia="宋体" w:cs="宋体"/>
                <w:i/>
                <w:iCs/>
                <w:color w:val="auto"/>
                <w:kern w:val="0"/>
                <w:sz w:val="21"/>
                <w:szCs w:val="21"/>
                <w:highlight w:val="none"/>
                <w:lang w:val="en-US" w:eastAsia="zh-CN"/>
              </w:rPr>
              <w:t>及以上</w:t>
            </w:r>
            <w:r>
              <w:rPr>
                <w:rFonts w:hint="eastAsia" w:ascii="宋体" w:hAnsi="宋体" w:eastAsia="宋体" w:cs="宋体"/>
                <w:i/>
                <w:iCs/>
                <w:color w:val="auto"/>
                <w:kern w:val="0"/>
                <w:sz w:val="21"/>
                <w:szCs w:val="21"/>
                <w:highlight w:val="none"/>
              </w:rPr>
              <w:t>不包含投标截止日当年]</w:t>
            </w:r>
            <w:r>
              <w:rPr>
                <w:rFonts w:hint="eastAsia" w:ascii="宋体" w:hAnsi="宋体" w:eastAsia="宋体" w:cs="宋体"/>
                <w:color w:val="auto"/>
                <w:kern w:val="0"/>
                <w:sz w:val="21"/>
                <w:szCs w:val="21"/>
                <w:highlight w:val="none"/>
              </w:rPr>
              <w:t>至投标截止日止（以设计成果文件备案或批复或审查时间为准）</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完成过1个</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lang w:val="en-US" w:eastAsia="zh-CN"/>
              </w:rPr>
              <w:t>设计</w:t>
            </w:r>
            <w:r>
              <w:rPr>
                <w:rFonts w:hint="eastAsia" w:ascii="宋体" w:hAnsi="宋体" w:eastAsia="宋体" w:cs="宋体"/>
                <w:color w:val="auto"/>
                <w:kern w:val="0"/>
                <w:sz w:val="21"/>
                <w:szCs w:val="21"/>
                <w:highlight w:val="none"/>
              </w:rPr>
              <w:t>业绩</w:t>
            </w:r>
            <w:r>
              <w:rPr>
                <w:rFonts w:hint="eastAsia" w:ascii="宋体" w:hAnsi="宋体" w:eastAsia="宋体" w:cs="宋体"/>
                <w:color w:val="auto"/>
                <w:kern w:val="0"/>
                <w:sz w:val="21"/>
                <w:szCs w:val="21"/>
                <w:highlight w:val="none"/>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该业绩的</w:t>
            </w:r>
            <w:r>
              <w:rPr>
                <w:rFonts w:hint="eastAsia" w:ascii="宋体" w:hAnsi="宋体" w:eastAsia="宋体" w:cs="宋体"/>
                <w:color w:val="auto"/>
                <w:sz w:val="21"/>
                <w:szCs w:val="21"/>
                <w:highlight w:val="none"/>
              </w:rPr>
              <w:t>合同协议书</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设计成果文件通过备案或批复或审查证明材料。若提供的业绩证明材料不能体现</w:t>
            </w:r>
            <w:r>
              <w:rPr>
                <w:rFonts w:hint="eastAsia" w:ascii="宋体" w:hAnsi="宋体" w:eastAsia="宋体" w:cs="宋体"/>
                <w:color w:val="auto"/>
                <w:sz w:val="21"/>
                <w:szCs w:val="21"/>
                <w:highlight w:val="none"/>
                <w:lang w:val="en-US" w:eastAsia="zh-CN"/>
              </w:rPr>
              <w:t>上述业绩指标的</w:t>
            </w:r>
            <w:r>
              <w:rPr>
                <w:rFonts w:hint="eastAsia" w:ascii="宋体" w:hAnsi="宋体" w:eastAsia="宋体" w:cs="宋体"/>
                <w:color w:val="auto"/>
                <w:sz w:val="21"/>
                <w:szCs w:val="21"/>
                <w:highlight w:val="none"/>
              </w:rPr>
              <w:t>，应</w:t>
            </w:r>
            <w:r>
              <w:rPr>
                <w:rFonts w:hint="eastAsia" w:ascii="宋体" w:hAnsi="宋体" w:eastAsia="宋体" w:cs="宋体"/>
                <w:color w:val="auto"/>
                <w:sz w:val="21"/>
                <w:szCs w:val="21"/>
                <w:highlight w:val="none"/>
                <w:lang w:val="en-US" w:eastAsia="zh-CN"/>
              </w:rPr>
              <w:t>补充</w:t>
            </w:r>
            <w:r>
              <w:rPr>
                <w:rFonts w:hint="eastAsia" w:ascii="宋体" w:hAnsi="宋体" w:eastAsia="宋体" w:cs="宋体"/>
                <w:color w:val="auto"/>
                <w:sz w:val="21"/>
                <w:szCs w:val="21"/>
                <w:highlight w:val="none"/>
              </w:rPr>
              <w:t>提供业主证明。</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□联合体投标的，按</w:t>
            </w:r>
            <w:r>
              <w:rPr>
                <w:rFonts w:hint="eastAsia" w:ascii="宋体" w:hAnsi="宋体" w:eastAsia="宋体" w:cs="宋体"/>
                <w:sz w:val="21"/>
                <w:szCs w:val="21"/>
                <w:lang w:val="en-US" w:eastAsia="zh-CN"/>
              </w:rPr>
              <w:t>共同投标协议</w:t>
            </w:r>
            <w:r>
              <w:rPr>
                <w:rFonts w:hint="eastAsia" w:ascii="宋体" w:hAnsi="宋体" w:eastAsia="宋体" w:cs="宋体"/>
                <w:color w:val="auto"/>
                <w:kern w:val="0"/>
                <w:sz w:val="21"/>
                <w:szCs w:val="21"/>
                <w:highlight w:val="none"/>
              </w:rPr>
              <w:t>约定的分工提供。</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当上述</w:t>
            </w:r>
            <w:r>
              <w:rPr>
                <w:rFonts w:hint="eastAsia" w:ascii="宋体" w:hAnsi="宋体" w:eastAsia="宋体" w:cs="宋体"/>
                <w:color w:val="auto"/>
                <w:sz w:val="21"/>
                <w:szCs w:val="21"/>
                <w:highlight w:val="none"/>
                <w:lang w:val="en-US" w:eastAsia="zh-CN"/>
              </w:rPr>
              <w:t>业绩证明材料</w:t>
            </w:r>
            <w:r>
              <w:rPr>
                <w:rFonts w:hint="eastAsia" w:ascii="宋体" w:hAnsi="宋体" w:eastAsia="宋体" w:cs="宋体"/>
                <w:color w:val="auto"/>
                <w:sz w:val="21"/>
                <w:szCs w:val="21"/>
                <w:highlight w:val="none"/>
              </w:rPr>
              <w:t>中针对同一指标存在不一致时，以通过备案或批复或审查的设计成果文件为准。</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已取消施工图审查的地区，若业绩完成时间在取消施工图审查的文件实施之后的，应提供业绩所在地行业主管部门取消施工图审查的文件和证明设计合格的业主证明，设计业绩的时间以业主证明中显示的设计合格时间为准。</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投标人提供的业绩为联合体业绩的，其在该业绩中的工作分工应与本项目承担的工作一致。</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若同一业绩同时满足3.1</w:t>
            </w:r>
            <w:r>
              <w:rPr>
                <w:rFonts w:hint="eastAsia" w:ascii="宋体" w:hAnsi="宋体" w:eastAsia="宋体" w:cs="宋体"/>
                <w:color w:val="auto"/>
                <w:kern w:val="0"/>
                <w:sz w:val="21"/>
                <w:szCs w:val="21"/>
                <w:highlight w:val="none"/>
                <w:lang w:eastAsia="zh-CN"/>
              </w:rPr>
              <w:t>勘察业绩</w:t>
            </w:r>
            <w:r>
              <w:rPr>
                <w:rFonts w:hint="eastAsia" w:ascii="宋体" w:hAnsi="宋体" w:eastAsia="宋体" w:cs="宋体"/>
                <w:color w:val="auto"/>
                <w:sz w:val="21"/>
                <w:szCs w:val="21"/>
                <w:highlight w:val="none"/>
                <w:lang w:val="en-US" w:eastAsia="zh-CN"/>
              </w:rPr>
              <w:t>和3.2</w:t>
            </w:r>
            <w:r>
              <w:rPr>
                <w:rFonts w:hint="eastAsia" w:ascii="宋体" w:hAnsi="宋体" w:eastAsia="宋体" w:cs="宋体"/>
                <w:color w:val="auto"/>
                <w:kern w:val="0"/>
                <w:sz w:val="21"/>
                <w:szCs w:val="21"/>
                <w:highlight w:val="none"/>
              </w:rPr>
              <w:t>设计业绩要求</w:t>
            </w:r>
            <w:r>
              <w:rPr>
                <w:rFonts w:hint="eastAsia" w:ascii="宋体" w:hAnsi="宋体" w:eastAsia="宋体" w:cs="宋体"/>
                <w:color w:val="auto"/>
                <w:kern w:val="0"/>
                <w:sz w:val="21"/>
                <w:szCs w:val="21"/>
                <w:highlight w:val="none"/>
                <w:lang w:eastAsia="zh-CN"/>
              </w:rPr>
              <w:t>的，则符合本项目的业绩要求</w:t>
            </w:r>
            <w:r>
              <w:rPr>
                <w:rFonts w:hint="eastAsia" w:ascii="宋体" w:hAnsi="宋体" w:eastAsia="宋体" w:cs="宋体"/>
                <w:i/>
                <w:iCs/>
                <w:color w:val="auto"/>
                <w:sz w:val="21"/>
                <w:szCs w:val="21"/>
                <w:highlight w:val="none"/>
                <w:lang w:val="en-US" w:eastAsia="zh-CN"/>
              </w:rPr>
              <w:t>。</w:t>
            </w:r>
          </w:p>
          <w:p>
            <w:pPr>
              <w:keepNext w:val="0"/>
              <w:keepLines w:val="0"/>
              <w:pageBreakBefore w:val="0"/>
              <w:kinsoku/>
              <w:wordWrap/>
              <w:overflowPunct/>
              <w:topLinePunct w:val="0"/>
              <w:bidi w:val="0"/>
              <w:adjustRightInd w:val="0"/>
              <w:snapToGrid w:val="0"/>
              <w:spacing w:line="400" w:lineRule="exact"/>
              <w:ind w:firstLine="421"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4.投标截止日投标资格情况</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投标人不得存在下列情形之一：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（1）被人民法院列入失信被执行人名单且在被执行期内；</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（2）被列入《重庆市工程建设领域招标投标信用管理暂行办法》规定的重点关注名单且记分达到12分且在记分有效期内；</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（3）被列入《重庆市工程建设领域招标投标信用管理暂行办法》规定的重庆市工程建设领域招标投标失信惩戒对象名单（以下称黑名单）且在记分有效期内；</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（4）被国家、重庆市（含市或任意区县）有关行政部门处以暂停投标资格行政处罚或暂停在渝承揽新业务，且在暂停期限内。</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承诺（格式见第六章投标文件格式）。</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□联合体投标的，联合体各</w:t>
            </w:r>
            <w:r>
              <w:rPr>
                <w:rFonts w:hint="eastAsia" w:ascii="宋体" w:hAnsi="宋体" w:eastAsia="宋体" w:cs="宋体"/>
                <w:color w:val="auto"/>
                <w:sz w:val="21"/>
                <w:szCs w:val="21"/>
                <w:highlight w:val="none"/>
                <w:lang w:val="en-US" w:eastAsia="zh-CN"/>
              </w:rPr>
              <w:t>方</w:t>
            </w:r>
            <w:r>
              <w:rPr>
                <w:rFonts w:hint="eastAsia" w:ascii="宋体" w:hAnsi="宋体" w:eastAsia="宋体" w:cs="宋体"/>
                <w:color w:val="auto"/>
                <w:sz w:val="21"/>
                <w:szCs w:val="21"/>
                <w:highlight w:val="none"/>
              </w:rPr>
              <w:t>均不得存在以上情形之一，由联合体牵头人代表联合体各成员进行承诺。</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rPr>
              <w:t>注：上述第（2）、（3）款信用状况在开标环节进行查询，以开标环节信用状况查询结果为准。若投标人针对上述第（2）、（3）款的承诺内容与查询结果不符，由评标委员会作否决投标处理。联合体投标的，任一成员单位出现被限制投标的情形，该联合体将被否决投标</w:t>
            </w:r>
            <w:r>
              <w:rPr>
                <w:rFonts w:hint="eastAsia" w:ascii="宋体" w:hAnsi="宋体" w:eastAsia="宋体" w:cs="宋体"/>
                <w:color w:val="auto"/>
                <w:sz w:val="21"/>
                <w:szCs w:val="21"/>
                <w:highlight w:val="none"/>
              </w:rPr>
              <w:t>。</w:t>
            </w:r>
          </w:p>
          <w:p>
            <w:pPr>
              <w:keepNext w:val="0"/>
              <w:keepLines w:val="0"/>
              <w:pageBreakBefore w:val="0"/>
              <w:kinsoku/>
              <w:wordWrap/>
              <w:overflowPunct/>
              <w:topLinePunct w:val="0"/>
              <w:bidi w:val="0"/>
              <w:snapToGrid w:val="0"/>
              <w:spacing w:line="400" w:lineRule="exact"/>
              <w:ind w:firstLine="421"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5.项目总负责人、勘察负责人及设计负责人资格要求</w:t>
            </w:r>
          </w:p>
          <w:p>
            <w:pPr>
              <w:keepNext w:val="0"/>
              <w:keepLines w:val="0"/>
              <w:pageBreakBefore w:val="0"/>
              <w:suppressLineNumbers w:val="0"/>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5.1项目总负责人</w:t>
            </w:r>
            <w:r>
              <w:rPr>
                <w:rFonts w:hint="eastAsia" w:ascii="宋体" w:hAnsi="宋体" w:eastAsia="宋体" w:cs="宋体"/>
                <w:i/>
                <w:iCs/>
                <w:color w:val="auto"/>
                <w:kern w:val="0"/>
                <w:sz w:val="21"/>
                <w:szCs w:val="21"/>
                <w:highlight w:val="none"/>
              </w:rPr>
              <w:t>[提示：项目总负责人兼任情况由招标人在下列选项中选择其一进行设置]</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□选项一：不允许项目总负责人兼任；</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□选项二：允许项目总负责人兼任□勘察负责人□设计负责人（注：投标人选择拟派项目</w:t>
            </w:r>
            <w:r>
              <w:rPr>
                <w:rFonts w:hint="eastAsia" w:ascii="宋体" w:hAnsi="宋体" w:eastAsia="宋体" w:cs="宋体"/>
                <w:color w:val="auto"/>
                <w:sz w:val="21"/>
                <w:szCs w:val="21"/>
                <w:highlight w:val="none"/>
                <w:lang w:val="en-US" w:eastAsia="zh-CN"/>
              </w:rPr>
              <w:t>总</w:t>
            </w:r>
            <w:r>
              <w:rPr>
                <w:rFonts w:hint="eastAsia" w:ascii="宋体" w:hAnsi="宋体" w:eastAsia="宋体" w:cs="宋体"/>
                <w:color w:val="auto"/>
                <w:sz w:val="21"/>
                <w:szCs w:val="21"/>
                <w:highlight w:val="none"/>
              </w:rPr>
              <w:t>负责人兼任的，该项目</w:t>
            </w:r>
            <w:r>
              <w:rPr>
                <w:rFonts w:hint="eastAsia" w:ascii="宋体" w:hAnsi="宋体" w:eastAsia="宋体" w:cs="宋体"/>
                <w:color w:val="auto"/>
                <w:sz w:val="21"/>
                <w:szCs w:val="21"/>
                <w:highlight w:val="none"/>
                <w:lang w:val="en-US" w:eastAsia="zh-CN"/>
              </w:rPr>
              <w:t>总</w:t>
            </w:r>
            <w:r>
              <w:rPr>
                <w:rFonts w:hint="eastAsia" w:ascii="宋体" w:hAnsi="宋体" w:eastAsia="宋体" w:cs="宋体"/>
                <w:color w:val="auto"/>
                <w:sz w:val="21"/>
                <w:szCs w:val="21"/>
                <w:highlight w:val="none"/>
              </w:rPr>
              <w:t>负责人应同时满足相应人员的要求）；</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5.1.1投标人拟派的项目总负责人必须是投标单位人员，□具备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级及以上□</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专业技术职称；□具有注册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执业资格并已在投标单位注册。</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拟派项目总负责人有效的身份证、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职称证、□注册证，投标人为其缴纳的养老保险证明材料。</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联合体投标的，由联合体牵头人提供。</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5.1.2投标人须承诺拟派项目总负责人履职和未被禁止参与投标。</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（1）履职承诺要求：承诺拟派项目总负责人中标后在本项目履职，签订合同时拟派的项目</w:t>
            </w:r>
            <w:r>
              <w:rPr>
                <w:rFonts w:hint="eastAsia" w:ascii="宋体" w:hAnsi="宋体" w:eastAsia="宋体" w:cs="宋体"/>
                <w:color w:val="auto"/>
                <w:sz w:val="21"/>
                <w:szCs w:val="21"/>
                <w:highlight w:val="none"/>
                <w:lang w:val="en-US" w:eastAsia="zh-CN"/>
              </w:rPr>
              <w:t>总</w:t>
            </w:r>
            <w:r>
              <w:rPr>
                <w:rFonts w:hint="eastAsia" w:ascii="宋体" w:hAnsi="宋体" w:eastAsia="宋体" w:cs="宋体"/>
                <w:color w:val="auto"/>
                <w:sz w:val="21"/>
                <w:szCs w:val="21"/>
                <w:highlight w:val="none"/>
              </w:rPr>
              <w:t>负责人必须与投标文件中的项目总负责人一致，并满足办理相关手续的要求。不能按承诺履职的，招标人将按合同相关条款要求投标人承担责任并上报行政主管部门，给招标人造成损失的，投标人依法承担赔偿责任或违约责任。拟派项目总负责人中标后不得随意更换。</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（2）未被禁止参与投标承诺要求：承诺拟派项目总负责人未被有关部门暂停</w:t>
            </w:r>
            <w:r>
              <w:rPr>
                <w:rFonts w:hint="eastAsia" w:ascii="宋体" w:hAnsi="宋体" w:eastAsia="宋体" w:cs="宋体"/>
                <w:color w:val="auto"/>
                <w:sz w:val="21"/>
                <w:szCs w:val="21"/>
                <w:highlight w:val="none"/>
                <w:lang w:val="en-US" w:eastAsia="zh-CN"/>
              </w:rPr>
              <w:t>其</w:t>
            </w:r>
            <w:r>
              <w:rPr>
                <w:rFonts w:hint="eastAsia" w:ascii="宋体" w:hAnsi="宋体" w:eastAsia="宋体" w:cs="宋体"/>
                <w:color w:val="auto"/>
                <w:sz w:val="21"/>
                <w:szCs w:val="21"/>
                <w:highlight w:val="none"/>
              </w:rPr>
              <w:t>在渝承揽的新业务</w:t>
            </w:r>
            <w:r>
              <w:rPr>
                <w:rFonts w:hint="eastAsia" w:ascii="宋体" w:hAnsi="宋体" w:eastAsia="宋体" w:cs="宋体"/>
                <w:color w:val="auto"/>
                <w:sz w:val="21"/>
                <w:szCs w:val="21"/>
                <w:highlight w:val="none"/>
                <w:lang w:val="en-US" w:eastAsia="zh-CN"/>
              </w:rPr>
              <w:t>中任职</w:t>
            </w:r>
            <w:r>
              <w:rPr>
                <w:rFonts w:hint="eastAsia" w:ascii="宋体" w:hAnsi="宋体" w:eastAsia="宋体" w:cs="宋体"/>
                <w:color w:val="auto"/>
                <w:sz w:val="21"/>
                <w:szCs w:val="21"/>
                <w:highlight w:val="none"/>
              </w:rPr>
              <w:t>。若</w:t>
            </w:r>
            <w:r>
              <w:rPr>
                <w:rFonts w:hint="eastAsia" w:ascii="宋体" w:hAnsi="宋体" w:eastAsia="宋体" w:cs="宋体"/>
                <w:color w:val="auto"/>
                <w:sz w:val="21"/>
                <w:szCs w:val="21"/>
                <w:highlight w:val="none"/>
                <w:lang w:eastAsia="zh-CN"/>
              </w:rPr>
              <w:t>其</w:t>
            </w:r>
            <w:r>
              <w:rPr>
                <w:rFonts w:hint="eastAsia" w:ascii="宋体" w:hAnsi="宋体" w:eastAsia="宋体" w:cs="宋体"/>
                <w:color w:val="auto"/>
                <w:sz w:val="21"/>
                <w:szCs w:val="21"/>
                <w:highlight w:val="none"/>
              </w:rPr>
              <w:t>被暂停在渝承揽的新业务</w:t>
            </w:r>
            <w:r>
              <w:rPr>
                <w:rFonts w:hint="eastAsia" w:ascii="宋体" w:hAnsi="宋体" w:eastAsia="宋体" w:cs="宋体"/>
                <w:color w:val="auto"/>
                <w:sz w:val="21"/>
                <w:szCs w:val="21"/>
                <w:highlight w:val="none"/>
                <w:lang w:eastAsia="zh-CN"/>
              </w:rPr>
              <w:t>中</w:t>
            </w:r>
            <w:r>
              <w:rPr>
                <w:rFonts w:hint="eastAsia" w:ascii="宋体" w:hAnsi="宋体" w:eastAsia="宋体" w:cs="宋体"/>
                <w:color w:val="auto"/>
                <w:sz w:val="21"/>
                <w:szCs w:val="21"/>
                <w:highlight w:val="none"/>
                <w:lang w:val="en-US" w:eastAsia="zh-CN"/>
              </w:rPr>
              <w:t>任职</w:t>
            </w:r>
            <w:r>
              <w:rPr>
                <w:rFonts w:hint="eastAsia" w:ascii="宋体" w:hAnsi="宋体" w:eastAsia="宋体" w:cs="宋体"/>
                <w:color w:val="auto"/>
                <w:sz w:val="21"/>
                <w:szCs w:val="21"/>
                <w:highlight w:val="none"/>
              </w:rPr>
              <w:t>但仍参加投标，将被否决投标；已取得中标候选人资格或中标资格的，招标人有权取消</w:t>
            </w:r>
            <w:r>
              <w:rPr>
                <w:rFonts w:hint="eastAsia" w:ascii="宋体" w:hAnsi="宋体" w:eastAsia="宋体" w:cs="宋体"/>
                <w:color w:val="auto"/>
                <w:sz w:val="21"/>
                <w:szCs w:val="21"/>
                <w:highlight w:val="none"/>
                <w:lang w:val="en-US" w:eastAsia="zh-CN"/>
              </w:rPr>
              <w:t>投标人的</w:t>
            </w:r>
            <w:r>
              <w:rPr>
                <w:rFonts w:hint="eastAsia" w:ascii="宋体" w:hAnsi="宋体" w:eastAsia="宋体" w:cs="宋体"/>
                <w:color w:val="auto"/>
                <w:sz w:val="21"/>
                <w:szCs w:val="21"/>
                <w:highlight w:val="none"/>
              </w:rPr>
              <w:t>中标候选人资格或中标资格；给招标人造成损失的，投标人依法承担赔偿责任</w:t>
            </w:r>
            <w:r>
              <w:rPr>
                <w:rFonts w:hint="eastAsia" w:ascii="宋体" w:hAnsi="宋体" w:eastAsia="宋体" w:cs="宋体"/>
                <w:color w:val="auto"/>
                <w:sz w:val="21"/>
                <w:szCs w:val="21"/>
                <w:highlight w:val="none"/>
                <w:lang w:val="en-US" w:eastAsia="zh-CN"/>
              </w:rPr>
              <w:t>或</w:t>
            </w:r>
            <w:r>
              <w:rPr>
                <w:rFonts w:hint="eastAsia" w:ascii="宋体" w:hAnsi="宋体" w:eastAsia="宋体" w:cs="宋体"/>
                <w:color w:val="auto"/>
                <w:sz w:val="21"/>
                <w:szCs w:val="21"/>
                <w:highlight w:val="none"/>
              </w:rPr>
              <w:t>违约</w:t>
            </w:r>
            <w:r>
              <w:rPr>
                <w:rFonts w:hint="eastAsia" w:ascii="宋体" w:hAnsi="宋体" w:eastAsia="宋体" w:cs="宋体"/>
                <w:color w:val="auto"/>
                <w:sz w:val="21"/>
                <w:szCs w:val="21"/>
                <w:highlight w:val="none"/>
                <w:lang w:val="en-US" w:eastAsia="zh-CN"/>
              </w:rPr>
              <w:t>责任</w:t>
            </w:r>
            <w:r>
              <w:rPr>
                <w:rFonts w:hint="eastAsia" w:ascii="宋体" w:hAnsi="宋体" w:eastAsia="宋体" w:cs="宋体"/>
                <w:color w:val="auto"/>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（3）未提供上述承诺或承诺内容不符合要求的，由评标委员会作否决投标处理。以上承诺同时作为合同的附件。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拟派项目总负责人履职和未被禁止参与投标的承诺（承诺格式见第六章投标文件格式）。</w:t>
            </w:r>
          </w:p>
          <w:p>
            <w:pPr>
              <w:pStyle w:val="2"/>
              <w:spacing w:after="0" w:line="400" w:lineRule="exact"/>
              <w:ind w:firstLine="420" w:firstLineChars="200"/>
              <w:rPr>
                <w:rFonts w:hint="eastAsia" w:ascii="宋体" w:hAnsi="宋体" w:eastAsia="宋体" w:cs="宋体"/>
                <w:sz w:val="21"/>
                <w:szCs w:val="21"/>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联合体投标的，由联合体牵头人代表联合体各成员进行承诺。</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□5.1.3项目总负责人业绩要求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i/>
                <w:iCs/>
                <w:color w:val="auto"/>
                <w:kern w:val="0"/>
                <w:sz w:val="21"/>
                <w:szCs w:val="21"/>
                <w:highlight w:val="none"/>
                <w:lang w:val="en-US" w:eastAsia="zh-CN"/>
              </w:rPr>
              <w:t>[提示：项目总负责人业绩</w:t>
            </w:r>
            <w:r>
              <w:rPr>
                <w:rFonts w:hint="eastAsia" w:ascii="宋体" w:hAnsi="宋体" w:eastAsia="宋体" w:cs="宋体"/>
                <w:i/>
                <w:iCs/>
                <w:sz w:val="21"/>
                <w:szCs w:val="21"/>
                <w:highlight w:val="none"/>
                <w:lang w:val="en-US" w:eastAsia="zh-CN"/>
              </w:rPr>
              <w:t>指标不得超过本项目对应指标。可单独勾选方式一勘察业绩或方式二设计业绩，也可同时勾选方式一勘察业绩和方式二设计业绩。</w:t>
            </w:r>
            <w:r>
              <w:rPr>
                <w:rFonts w:hint="eastAsia" w:ascii="宋体" w:hAnsi="宋体" w:eastAsia="宋体" w:cs="宋体"/>
                <w:i/>
                <w:iCs/>
                <w:color w:val="auto"/>
                <w:kern w:val="0"/>
                <w:sz w:val="21"/>
                <w:szCs w:val="21"/>
                <w:highlight w:val="none"/>
                <w:lang w:val="en-US" w:eastAsia="zh-CN"/>
              </w:rPr>
              <w:t>]</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□方式一</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勘察业绩</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拟派项目总负责人</w:t>
            </w:r>
            <w:r>
              <w:rPr>
                <w:rFonts w:hint="eastAsia" w:ascii="宋体" w:hAnsi="宋体" w:eastAsia="宋体" w:cs="宋体"/>
                <w:color w:val="auto"/>
                <w:kern w:val="0"/>
                <w:sz w:val="21"/>
                <w:szCs w:val="21"/>
                <w:highlight w:val="none"/>
                <w:lang w:val="en-US" w:eastAsia="zh-CN"/>
              </w:rPr>
              <w:t>自</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年1月1日起</w:t>
            </w:r>
            <w:r>
              <w:rPr>
                <w:rFonts w:hint="eastAsia" w:ascii="宋体" w:hAnsi="宋体" w:eastAsia="宋体" w:cs="宋体"/>
                <w:i/>
                <w:iCs/>
                <w:color w:val="auto"/>
                <w:kern w:val="0"/>
                <w:sz w:val="21"/>
                <w:szCs w:val="21"/>
                <w:highlight w:val="none"/>
              </w:rPr>
              <w:t>[提示：指投标截止日前3年</w:t>
            </w:r>
            <w:r>
              <w:rPr>
                <w:rFonts w:hint="eastAsia" w:ascii="宋体" w:hAnsi="宋体" w:eastAsia="宋体" w:cs="宋体"/>
                <w:i/>
                <w:iCs/>
                <w:color w:val="auto"/>
                <w:kern w:val="0"/>
                <w:sz w:val="21"/>
                <w:szCs w:val="21"/>
                <w:highlight w:val="none"/>
                <w:lang w:val="en-US" w:eastAsia="zh-CN"/>
              </w:rPr>
              <w:t>及以上，</w:t>
            </w:r>
            <w:r>
              <w:rPr>
                <w:rFonts w:hint="eastAsia" w:ascii="宋体" w:hAnsi="宋体" w:eastAsia="宋体" w:cs="宋体"/>
                <w:i/>
                <w:iCs/>
                <w:color w:val="auto"/>
                <w:kern w:val="0"/>
                <w:sz w:val="21"/>
                <w:szCs w:val="21"/>
                <w:highlight w:val="none"/>
              </w:rPr>
              <w:t>不包含投标截止日当年]</w:t>
            </w:r>
            <w:r>
              <w:rPr>
                <w:rFonts w:hint="eastAsia" w:ascii="宋体" w:hAnsi="宋体" w:eastAsia="宋体" w:cs="宋体"/>
                <w:color w:val="auto"/>
                <w:kern w:val="0"/>
                <w:sz w:val="21"/>
                <w:szCs w:val="21"/>
                <w:highlight w:val="none"/>
              </w:rPr>
              <w:t>至投标截止日止（以经施工图审查机构出具的勘察文件审查合格证明文件的时间为准）</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完成过1个</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lang w:val="en-US" w:eastAsia="zh-CN"/>
              </w:rPr>
              <w:t>勘察</w:t>
            </w:r>
            <w:r>
              <w:rPr>
                <w:rFonts w:hint="eastAsia" w:ascii="宋体" w:hAnsi="宋体" w:eastAsia="宋体" w:cs="宋体"/>
                <w:color w:val="auto"/>
                <w:kern w:val="0"/>
                <w:sz w:val="21"/>
                <w:szCs w:val="21"/>
                <w:highlight w:val="none"/>
              </w:rPr>
              <w:t>业绩</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并在该业绩中担任</w:t>
            </w:r>
            <w:r>
              <w:rPr>
                <w:rFonts w:hint="eastAsia" w:ascii="宋体" w:hAnsi="宋体" w:eastAsia="宋体" w:cs="宋体"/>
                <w:color w:val="auto"/>
                <w:kern w:val="0"/>
                <w:sz w:val="21"/>
                <w:szCs w:val="21"/>
                <w:highlight w:val="none"/>
                <w:u w:val="single"/>
                <w:lang w:val="en-US" w:eastAsia="zh-CN"/>
              </w:rPr>
              <w:t>项目总负责人（或项目负责人或勘察</w:t>
            </w:r>
            <w:r>
              <w:rPr>
                <w:rFonts w:hint="eastAsia" w:ascii="宋体" w:hAnsi="宋体" w:cs="宋体"/>
                <w:color w:val="auto"/>
                <w:kern w:val="0"/>
                <w:sz w:val="21"/>
                <w:szCs w:val="21"/>
                <w:highlight w:val="none"/>
                <w:u w:val="single"/>
                <w:lang w:val="en-US" w:eastAsia="zh-CN"/>
              </w:rPr>
              <w:t>项目</w:t>
            </w:r>
            <w:r>
              <w:rPr>
                <w:rFonts w:hint="eastAsia" w:ascii="宋体" w:hAnsi="宋体" w:eastAsia="宋体" w:cs="宋体"/>
                <w:color w:val="auto"/>
                <w:kern w:val="0"/>
                <w:sz w:val="21"/>
                <w:szCs w:val="21"/>
                <w:highlight w:val="none"/>
                <w:u w:val="single"/>
                <w:lang w:val="en-US" w:eastAsia="zh-CN"/>
              </w:rPr>
              <w:t>负责人）</w:t>
            </w:r>
            <w:r>
              <w:rPr>
                <w:rFonts w:hint="eastAsia" w:ascii="宋体" w:hAnsi="宋体" w:eastAsia="宋体" w:cs="宋体"/>
                <w:color w:val="auto"/>
                <w:kern w:val="0"/>
                <w:sz w:val="21"/>
                <w:szCs w:val="21"/>
                <w:highlight w:val="none"/>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该业绩的</w:t>
            </w:r>
            <w:r>
              <w:rPr>
                <w:rFonts w:hint="eastAsia" w:ascii="宋体" w:hAnsi="宋体" w:eastAsia="宋体" w:cs="宋体"/>
                <w:color w:val="auto"/>
                <w:kern w:val="0"/>
                <w:sz w:val="21"/>
                <w:szCs w:val="21"/>
                <w:highlight w:val="none"/>
              </w:rPr>
              <w:t>合同协议书</w:t>
            </w:r>
            <w:r>
              <w:rPr>
                <w:rFonts w:hint="eastAsia" w:ascii="宋体" w:hAnsi="宋体" w:eastAsia="宋体" w:cs="宋体"/>
                <w:color w:val="auto"/>
                <w:kern w:val="0"/>
                <w:sz w:val="21"/>
                <w:szCs w:val="21"/>
                <w:highlight w:val="none"/>
                <w:lang w:val="en-US" w:eastAsia="zh-CN"/>
              </w:rPr>
              <w:t>和</w:t>
            </w:r>
            <w:r>
              <w:rPr>
                <w:rFonts w:hint="eastAsia" w:ascii="宋体" w:hAnsi="宋体" w:eastAsia="宋体" w:cs="宋体"/>
                <w:color w:val="auto"/>
                <w:kern w:val="0"/>
                <w:sz w:val="21"/>
                <w:szCs w:val="21"/>
                <w:highlight w:val="none"/>
              </w:rPr>
              <w:t>经施工图审查机构出具的勘察文件审查合格证明文件材料。若提供的业绩证明材料不能体现</w:t>
            </w:r>
            <w:r>
              <w:rPr>
                <w:rFonts w:hint="eastAsia" w:ascii="宋体" w:hAnsi="宋体" w:eastAsia="宋体" w:cs="宋体"/>
                <w:color w:val="auto"/>
                <w:kern w:val="0"/>
                <w:sz w:val="21"/>
                <w:szCs w:val="21"/>
                <w:highlight w:val="none"/>
                <w:lang w:val="en-US" w:eastAsia="zh-CN"/>
              </w:rPr>
              <w:t>上述业绩指标</w:t>
            </w:r>
            <w:r>
              <w:rPr>
                <w:rFonts w:hint="eastAsia" w:ascii="宋体" w:hAnsi="宋体" w:eastAsia="宋体" w:cs="宋体"/>
                <w:color w:val="auto"/>
                <w:kern w:val="0"/>
                <w:sz w:val="21"/>
                <w:szCs w:val="21"/>
                <w:highlight w:val="none"/>
              </w:rPr>
              <w:t>的，应</w:t>
            </w:r>
            <w:r>
              <w:rPr>
                <w:rFonts w:hint="eastAsia" w:ascii="宋体" w:hAnsi="宋体" w:eastAsia="宋体" w:cs="宋体"/>
                <w:color w:val="auto"/>
                <w:kern w:val="0"/>
                <w:sz w:val="21"/>
                <w:szCs w:val="21"/>
                <w:highlight w:val="none"/>
                <w:lang w:val="en-US" w:eastAsia="zh-CN"/>
              </w:rPr>
              <w:t>补充</w:t>
            </w:r>
            <w:r>
              <w:rPr>
                <w:rFonts w:hint="eastAsia" w:ascii="宋体" w:hAnsi="宋体" w:eastAsia="宋体" w:cs="宋体"/>
                <w:color w:val="auto"/>
                <w:kern w:val="0"/>
                <w:sz w:val="21"/>
                <w:szCs w:val="21"/>
                <w:highlight w:val="none"/>
              </w:rPr>
              <w:t>提供业主证明。</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联合体投标的，由联合体牵头人提供。</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注：</w:t>
            </w:r>
            <w:r>
              <w:rPr>
                <w:rFonts w:hint="eastAsia" w:ascii="宋体" w:hAnsi="宋体" w:eastAsia="宋体" w:cs="宋体"/>
                <w:color w:val="auto"/>
                <w:sz w:val="21"/>
                <w:szCs w:val="21"/>
                <w:highlight w:val="none"/>
              </w:rPr>
              <w:t>当上述</w:t>
            </w:r>
            <w:r>
              <w:rPr>
                <w:rFonts w:hint="eastAsia" w:ascii="宋体" w:hAnsi="宋体" w:eastAsia="宋体" w:cs="宋体"/>
                <w:color w:val="auto"/>
                <w:sz w:val="21"/>
                <w:szCs w:val="21"/>
                <w:highlight w:val="none"/>
                <w:lang w:val="en-US" w:eastAsia="zh-CN"/>
              </w:rPr>
              <w:t>业绩证明材料</w:t>
            </w:r>
            <w:r>
              <w:rPr>
                <w:rFonts w:hint="eastAsia" w:ascii="宋体" w:hAnsi="宋体" w:eastAsia="宋体" w:cs="宋体"/>
                <w:color w:val="auto"/>
                <w:sz w:val="21"/>
                <w:szCs w:val="21"/>
                <w:highlight w:val="none"/>
              </w:rPr>
              <w:t>中针对同一指标存在不一致时</w:t>
            </w: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以经施工图审查机构出具的勘察文件审查合格证明文件为准。</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□方式</w:t>
            </w:r>
            <w:r>
              <w:rPr>
                <w:rFonts w:hint="eastAsia" w:ascii="宋体" w:hAnsi="宋体" w:eastAsia="宋体" w:cs="宋体"/>
                <w:color w:val="auto"/>
                <w:sz w:val="21"/>
                <w:szCs w:val="21"/>
                <w:highlight w:val="none"/>
                <w:lang w:val="en-US" w:eastAsia="zh-CN"/>
              </w:rPr>
              <w:t>二：设计业绩</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拟派项目总负责人</w:t>
            </w:r>
            <w:r>
              <w:rPr>
                <w:rFonts w:hint="eastAsia" w:ascii="宋体" w:hAnsi="宋体" w:eastAsia="宋体" w:cs="宋体"/>
                <w:color w:val="auto"/>
                <w:kern w:val="0"/>
                <w:sz w:val="21"/>
                <w:szCs w:val="21"/>
                <w:highlight w:val="none"/>
                <w:lang w:val="en-US" w:eastAsia="zh-CN"/>
              </w:rPr>
              <w:t>自</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年1月1日起</w:t>
            </w:r>
            <w:r>
              <w:rPr>
                <w:rFonts w:hint="eastAsia" w:ascii="宋体" w:hAnsi="宋体" w:eastAsia="宋体" w:cs="宋体"/>
                <w:i/>
                <w:iCs/>
                <w:color w:val="auto"/>
                <w:kern w:val="0"/>
                <w:sz w:val="21"/>
                <w:szCs w:val="21"/>
                <w:highlight w:val="none"/>
              </w:rPr>
              <w:t>[提示：指投标截止日前3年</w:t>
            </w:r>
            <w:r>
              <w:rPr>
                <w:rFonts w:hint="eastAsia" w:ascii="宋体" w:hAnsi="宋体" w:eastAsia="宋体" w:cs="宋体"/>
                <w:i/>
                <w:iCs/>
                <w:color w:val="auto"/>
                <w:kern w:val="0"/>
                <w:sz w:val="21"/>
                <w:szCs w:val="21"/>
                <w:highlight w:val="none"/>
                <w:lang w:eastAsia="zh-CN"/>
              </w:rPr>
              <w:t>，</w:t>
            </w:r>
            <w:r>
              <w:rPr>
                <w:rFonts w:hint="eastAsia" w:ascii="宋体" w:hAnsi="宋体" w:eastAsia="宋体" w:cs="宋体"/>
                <w:i/>
                <w:iCs/>
                <w:color w:val="auto"/>
                <w:kern w:val="0"/>
                <w:sz w:val="21"/>
                <w:szCs w:val="21"/>
                <w:highlight w:val="none"/>
              </w:rPr>
              <w:t>不包含投标截止日当年]</w:t>
            </w:r>
            <w:r>
              <w:rPr>
                <w:rFonts w:hint="eastAsia" w:ascii="宋体" w:hAnsi="宋体" w:eastAsia="宋体" w:cs="宋体"/>
                <w:color w:val="auto"/>
                <w:kern w:val="0"/>
                <w:sz w:val="21"/>
                <w:szCs w:val="21"/>
                <w:highlight w:val="none"/>
              </w:rPr>
              <w:t>至投标截止日止（以设计成果文件备案或批复或审查时间为准）</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完成过1个</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lang w:val="en-US" w:eastAsia="zh-CN"/>
              </w:rPr>
              <w:t>设计</w:t>
            </w:r>
            <w:r>
              <w:rPr>
                <w:rFonts w:hint="eastAsia" w:ascii="宋体" w:hAnsi="宋体" w:eastAsia="宋体" w:cs="宋体"/>
                <w:color w:val="auto"/>
                <w:kern w:val="0"/>
                <w:sz w:val="21"/>
                <w:szCs w:val="21"/>
                <w:highlight w:val="none"/>
              </w:rPr>
              <w:t>业绩</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并在该业绩</w:t>
            </w:r>
            <w:r>
              <w:rPr>
                <w:rFonts w:hint="eastAsia" w:ascii="宋体" w:hAnsi="宋体" w:eastAsia="宋体" w:cs="宋体"/>
                <w:color w:val="auto"/>
                <w:kern w:val="0"/>
                <w:sz w:val="21"/>
                <w:szCs w:val="21"/>
                <w:highlight w:val="none"/>
              </w:rPr>
              <w:t>中担任</w:t>
            </w:r>
            <w:r>
              <w:rPr>
                <w:rFonts w:hint="eastAsia" w:ascii="宋体" w:hAnsi="宋体" w:eastAsia="宋体" w:cs="宋体"/>
                <w:color w:val="auto"/>
                <w:kern w:val="0"/>
                <w:sz w:val="21"/>
                <w:szCs w:val="21"/>
                <w:highlight w:val="none"/>
                <w:u w:val="single"/>
                <w:lang w:val="en-US" w:eastAsia="zh-CN"/>
              </w:rPr>
              <w:t>项目总负责人（或项目负责人或</w:t>
            </w:r>
            <w:r>
              <w:rPr>
                <w:rFonts w:hint="eastAsia" w:ascii="宋体" w:hAnsi="宋体" w:eastAsia="宋体" w:cs="宋体"/>
                <w:color w:val="auto"/>
                <w:kern w:val="0"/>
                <w:sz w:val="21"/>
                <w:szCs w:val="21"/>
                <w:highlight w:val="none"/>
                <w:u w:val="single"/>
              </w:rPr>
              <w:t>设计</w:t>
            </w:r>
            <w:r>
              <w:rPr>
                <w:rFonts w:hint="eastAsia" w:ascii="宋体" w:hAnsi="宋体" w:cs="宋体"/>
                <w:color w:val="auto"/>
                <w:kern w:val="0"/>
                <w:sz w:val="21"/>
                <w:szCs w:val="21"/>
                <w:highlight w:val="none"/>
                <w:u w:val="single"/>
                <w:lang w:val="en-US" w:eastAsia="zh-CN"/>
              </w:rPr>
              <w:t>项目</w:t>
            </w:r>
            <w:r>
              <w:rPr>
                <w:rFonts w:hint="eastAsia" w:ascii="宋体" w:hAnsi="宋体" w:eastAsia="宋体" w:cs="宋体"/>
                <w:color w:val="auto"/>
                <w:kern w:val="0"/>
                <w:sz w:val="21"/>
                <w:szCs w:val="21"/>
                <w:highlight w:val="none"/>
                <w:u w:val="single"/>
              </w:rPr>
              <w:t>负责人</w:t>
            </w:r>
            <w:r>
              <w:rPr>
                <w:rFonts w:hint="eastAsia" w:ascii="宋体" w:hAnsi="宋体" w:eastAsia="宋体" w:cs="宋体"/>
                <w:color w:val="auto"/>
                <w:kern w:val="0"/>
                <w:sz w:val="21"/>
                <w:szCs w:val="21"/>
                <w:highlight w:val="none"/>
                <w:u w:val="single"/>
                <w:lang w:val="en-US" w:eastAsia="zh-CN"/>
              </w:rPr>
              <w:t>）</w:t>
            </w:r>
            <w:r>
              <w:rPr>
                <w:rFonts w:hint="eastAsia" w:ascii="宋体" w:hAnsi="宋体" w:eastAsia="宋体" w:cs="宋体"/>
                <w:color w:val="auto"/>
                <w:kern w:val="0"/>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该业绩的</w:t>
            </w:r>
            <w:r>
              <w:rPr>
                <w:rFonts w:hint="eastAsia" w:ascii="宋体" w:hAnsi="宋体" w:eastAsia="宋体" w:cs="宋体"/>
                <w:color w:val="auto"/>
                <w:sz w:val="21"/>
                <w:szCs w:val="21"/>
                <w:highlight w:val="none"/>
              </w:rPr>
              <w:t>合同协议书、设计成果文件通过备案或批复或审查证明材料。若提供的业绩证明材料不能体现</w:t>
            </w:r>
            <w:r>
              <w:rPr>
                <w:rFonts w:hint="eastAsia" w:ascii="宋体" w:hAnsi="宋体" w:eastAsia="宋体" w:cs="宋体"/>
                <w:color w:val="auto"/>
                <w:sz w:val="21"/>
                <w:szCs w:val="21"/>
                <w:highlight w:val="none"/>
                <w:lang w:val="en-US" w:eastAsia="zh-CN"/>
              </w:rPr>
              <w:t>上述业绩指标</w:t>
            </w:r>
            <w:r>
              <w:rPr>
                <w:rFonts w:hint="eastAsia" w:ascii="宋体" w:hAnsi="宋体" w:eastAsia="宋体" w:cs="宋体"/>
                <w:color w:val="auto"/>
                <w:sz w:val="21"/>
                <w:szCs w:val="21"/>
                <w:highlight w:val="none"/>
              </w:rPr>
              <w:t>的，应</w:t>
            </w:r>
            <w:r>
              <w:rPr>
                <w:rFonts w:hint="eastAsia" w:ascii="宋体" w:hAnsi="宋体" w:eastAsia="宋体" w:cs="宋体"/>
                <w:color w:val="auto"/>
                <w:sz w:val="21"/>
                <w:szCs w:val="21"/>
                <w:highlight w:val="none"/>
                <w:lang w:val="en-US" w:eastAsia="zh-CN"/>
              </w:rPr>
              <w:t>补充</w:t>
            </w:r>
            <w:r>
              <w:rPr>
                <w:rFonts w:hint="eastAsia" w:ascii="宋体" w:hAnsi="宋体" w:eastAsia="宋体" w:cs="宋体"/>
                <w:color w:val="auto"/>
                <w:sz w:val="21"/>
                <w:szCs w:val="21"/>
                <w:highlight w:val="none"/>
              </w:rPr>
              <w:t>提供业主证明。</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联合体投标的，由联合体牵头人提供。</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当上述</w:t>
            </w:r>
            <w:r>
              <w:rPr>
                <w:rFonts w:hint="eastAsia" w:ascii="宋体" w:hAnsi="宋体" w:eastAsia="宋体" w:cs="宋体"/>
                <w:color w:val="auto"/>
                <w:sz w:val="21"/>
                <w:szCs w:val="21"/>
                <w:highlight w:val="none"/>
                <w:lang w:val="en-US" w:eastAsia="zh-CN"/>
              </w:rPr>
              <w:t>业绩证明材料</w:t>
            </w:r>
            <w:r>
              <w:rPr>
                <w:rFonts w:hint="eastAsia" w:ascii="宋体" w:hAnsi="宋体" w:eastAsia="宋体" w:cs="宋体"/>
                <w:color w:val="auto"/>
                <w:sz w:val="21"/>
                <w:szCs w:val="21"/>
                <w:highlight w:val="none"/>
              </w:rPr>
              <w:t>中针对同一指标存在不一致时，以通过备案或批复或审查的设计成果文件为准。</w:t>
            </w:r>
          </w:p>
          <w:p>
            <w:pPr>
              <w:numPr>
                <w:ilvl w:val="0"/>
                <w:numId w:val="1"/>
              </w:numPr>
              <w:autoSpaceDE w:val="0"/>
              <w:autoSpaceDN w:val="0"/>
              <w:adjustRightInd w:val="0"/>
              <w:snapToGrid w:val="0"/>
              <w:spacing w:line="400" w:lineRule="exact"/>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已取消施工图审查的地区，若业绩完成时间在取消施工图审查的文件实施之后的，应提供业绩所在地行业主管部门取消施工图审查的文件和证明设计合格的业主证明，设计业绩的时间以业主证明中显示的设计合格时间为准。</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lang w:val="en-US" w:eastAsia="zh-CN"/>
              </w:rPr>
              <w:t>若同一业绩同时满足方式一</w:t>
            </w:r>
            <w:r>
              <w:rPr>
                <w:rFonts w:hint="eastAsia" w:ascii="宋体" w:hAnsi="宋体" w:eastAsia="宋体" w:cs="宋体"/>
                <w:color w:val="auto"/>
                <w:kern w:val="0"/>
                <w:sz w:val="21"/>
                <w:szCs w:val="21"/>
                <w:highlight w:val="none"/>
                <w:lang w:eastAsia="zh-CN"/>
              </w:rPr>
              <w:t>勘察业绩</w:t>
            </w:r>
            <w:r>
              <w:rPr>
                <w:rFonts w:hint="eastAsia" w:ascii="宋体" w:hAnsi="宋体" w:eastAsia="宋体" w:cs="宋体"/>
                <w:color w:val="auto"/>
                <w:sz w:val="21"/>
                <w:szCs w:val="21"/>
                <w:highlight w:val="none"/>
                <w:lang w:val="en-US" w:eastAsia="zh-CN"/>
              </w:rPr>
              <w:t>和方式二</w:t>
            </w:r>
            <w:r>
              <w:rPr>
                <w:rFonts w:hint="eastAsia" w:ascii="宋体" w:hAnsi="宋体" w:eastAsia="宋体" w:cs="宋体"/>
                <w:color w:val="auto"/>
                <w:kern w:val="0"/>
                <w:sz w:val="21"/>
                <w:szCs w:val="21"/>
                <w:highlight w:val="none"/>
              </w:rPr>
              <w:t>设计业绩要求</w:t>
            </w:r>
            <w:r>
              <w:rPr>
                <w:rFonts w:hint="eastAsia" w:ascii="宋体" w:hAnsi="宋体" w:eastAsia="宋体" w:cs="宋体"/>
                <w:color w:val="auto"/>
                <w:kern w:val="0"/>
                <w:sz w:val="21"/>
                <w:szCs w:val="21"/>
                <w:highlight w:val="none"/>
                <w:lang w:eastAsia="zh-CN"/>
              </w:rPr>
              <w:t>的，则符合</w:t>
            </w:r>
            <w:r>
              <w:rPr>
                <w:rFonts w:hint="eastAsia" w:ascii="宋体" w:hAnsi="宋体" w:eastAsia="宋体" w:cs="宋体"/>
                <w:color w:val="auto"/>
                <w:kern w:val="0"/>
                <w:sz w:val="21"/>
                <w:szCs w:val="21"/>
                <w:highlight w:val="none"/>
                <w:lang w:val="en-US" w:eastAsia="zh-CN"/>
              </w:rPr>
              <w:t>项目总负责人</w:t>
            </w:r>
            <w:r>
              <w:rPr>
                <w:rFonts w:hint="eastAsia" w:ascii="宋体" w:hAnsi="宋体" w:eastAsia="宋体" w:cs="宋体"/>
                <w:color w:val="auto"/>
                <w:kern w:val="0"/>
                <w:sz w:val="21"/>
                <w:szCs w:val="21"/>
                <w:highlight w:val="none"/>
                <w:lang w:eastAsia="zh-CN"/>
              </w:rPr>
              <w:t>的业绩要求</w:t>
            </w:r>
            <w:r>
              <w:rPr>
                <w:rFonts w:hint="eastAsia" w:ascii="宋体" w:hAnsi="宋体" w:eastAsia="宋体" w:cs="宋体"/>
                <w:i/>
                <w:iCs/>
                <w:color w:val="auto"/>
                <w:sz w:val="21"/>
                <w:szCs w:val="21"/>
                <w:highlight w:val="none"/>
                <w:lang w:val="en-US" w:eastAsia="zh-CN"/>
              </w:rPr>
              <w:t>[提示：同时勾选</w:t>
            </w:r>
            <w:r>
              <w:rPr>
                <w:rFonts w:hint="eastAsia" w:ascii="宋体" w:hAnsi="宋体" w:eastAsia="宋体" w:cs="宋体"/>
                <w:i/>
                <w:iCs/>
                <w:color w:val="auto"/>
                <w:kern w:val="0"/>
                <w:sz w:val="21"/>
                <w:szCs w:val="21"/>
                <w:highlight w:val="none"/>
                <w:lang w:val="en-US" w:eastAsia="zh-CN"/>
              </w:rPr>
              <w:t>方式一勘察业绩和方式二</w:t>
            </w:r>
            <w:r>
              <w:rPr>
                <w:rFonts w:hint="eastAsia" w:ascii="宋体" w:hAnsi="宋体" w:eastAsia="宋体" w:cs="宋体"/>
                <w:i/>
                <w:iCs/>
                <w:color w:val="auto"/>
                <w:kern w:val="0"/>
                <w:sz w:val="21"/>
                <w:szCs w:val="21"/>
                <w:highlight w:val="none"/>
              </w:rPr>
              <w:t>设计业绩要求</w:t>
            </w:r>
            <w:r>
              <w:rPr>
                <w:rFonts w:hint="eastAsia" w:ascii="宋体" w:hAnsi="宋体" w:eastAsia="宋体" w:cs="宋体"/>
                <w:i/>
                <w:iCs/>
                <w:color w:val="auto"/>
                <w:kern w:val="0"/>
                <w:sz w:val="21"/>
                <w:szCs w:val="21"/>
                <w:highlight w:val="none"/>
                <w:lang w:eastAsia="zh-CN"/>
              </w:rPr>
              <w:t>时，则必须勾选。</w:t>
            </w:r>
            <w:r>
              <w:rPr>
                <w:rFonts w:hint="eastAsia" w:ascii="宋体" w:hAnsi="宋体" w:eastAsia="宋体" w:cs="宋体"/>
                <w:i/>
                <w:iCs/>
                <w:color w:val="auto"/>
                <w:sz w:val="21"/>
                <w:szCs w:val="21"/>
                <w:highlight w:val="none"/>
                <w:lang w:val="en-US"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5.2勘察负责人</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勘察负责人由项目总负责人兼任，具体要求详见5.1项目总负责人；</w:t>
            </w:r>
          </w:p>
          <w:p>
            <w:pPr>
              <w:snapToGri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sz w:val="21"/>
                <w:szCs w:val="21"/>
                <w:highlight w:val="none"/>
              </w:rPr>
              <w:t>5.2.1</w:t>
            </w:r>
            <w:r>
              <w:rPr>
                <w:rFonts w:hint="eastAsia" w:ascii="宋体" w:hAnsi="宋体" w:eastAsia="宋体" w:cs="宋体"/>
                <w:color w:val="auto"/>
                <w:sz w:val="21"/>
                <w:szCs w:val="21"/>
                <w:highlight w:val="none"/>
              </w:rPr>
              <w:t>投标人拟派的勘察负责人必须是投标单位人员，□具备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级及以上□</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专业职称；□具有注册土木工程师（岩土）专业或一级注册结构工程师执业资格并已在投标单位注册。</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拟派勘察负责人有效的身份证、□职称证、□注册证，投标人为其缴纳的养老保险证明材料。</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联合体投标的，由联合体中负责勘察的单位提供。</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□5.2.2勘察负责人业绩要求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拟派勘察负责人</w:t>
            </w:r>
            <w:r>
              <w:rPr>
                <w:rFonts w:hint="eastAsia" w:ascii="宋体" w:hAnsi="宋体" w:eastAsia="宋体" w:cs="宋体"/>
                <w:color w:val="auto"/>
                <w:kern w:val="0"/>
                <w:sz w:val="21"/>
                <w:szCs w:val="21"/>
                <w:highlight w:val="none"/>
                <w:lang w:val="en-US" w:eastAsia="zh-CN"/>
              </w:rPr>
              <w:t>自</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年1月1日起</w:t>
            </w:r>
            <w:r>
              <w:rPr>
                <w:rFonts w:hint="eastAsia" w:ascii="宋体" w:hAnsi="宋体" w:eastAsia="宋体" w:cs="宋体"/>
                <w:i/>
                <w:iCs/>
                <w:color w:val="auto"/>
                <w:kern w:val="0"/>
                <w:sz w:val="21"/>
                <w:szCs w:val="21"/>
                <w:highlight w:val="none"/>
              </w:rPr>
              <w:t>[提示：指投标截止日前3年</w:t>
            </w:r>
            <w:r>
              <w:rPr>
                <w:rFonts w:hint="eastAsia" w:ascii="宋体" w:hAnsi="宋体" w:eastAsia="宋体" w:cs="宋体"/>
                <w:i/>
                <w:iCs/>
                <w:color w:val="auto"/>
                <w:kern w:val="0"/>
                <w:sz w:val="21"/>
                <w:szCs w:val="21"/>
                <w:highlight w:val="none"/>
                <w:lang w:val="en-US" w:eastAsia="zh-CN"/>
              </w:rPr>
              <w:t>及以上，</w:t>
            </w:r>
            <w:r>
              <w:rPr>
                <w:rFonts w:hint="eastAsia" w:ascii="宋体" w:hAnsi="宋体" w:eastAsia="宋体" w:cs="宋体"/>
                <w:i/>
                <w:iCs/>
                <w:color w:val="auto"/>
                <w:kern w:val="0"/>
                <w:sz w:val="21"/>
                <w:szCs w:val="21"/>
                <w:highlight w:val="none"/>
              </w:rPr>
              <w:t>不包含投标截止日当年]</w:t>
            </w:r>
            <w:r>
              <w:rPr>
                <w:rFonts w:hint="eastAsia" w:ascii="宋体" w:hAnsi="宋体" w:eastAsia="宋体" w:cs="宋体"/>
                <w:color w:val="auto"/>
                <w:kern w:val="0"/>
                <w:sz w:val="21"/>
                <w:szCs w:val="21"/>
                <w:highlight w:val="none"/>
              </w:rPr>
              <w:t>至投标截止日止（以经施工图审查机构出具的勘察文件审查合格证明文件的时间为准）</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完成过1个</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lang w:val="en-US" w:eastAsia="zh-CN"/>
              </w:rPr>
              <w:t>勘察</w:t>
            </w:r>
            <w:r>
              <w:rPr>
                <w:rFonts w:hint="eastAsia" w:ascii="宋体" w:hAnsi="宋体" w:eastAsia="宋体" w:cs="宋体"/>
                <w:color w:val="auto"/>
                <w:kern w:val="0"/>
                <w:sz w:val="21"/>
                <w:szCs w:val="21"/>
                <w:highlight w:val="none"/>
              </w:rPr>
              <w:t>业绩</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并在该业绩</w:t>
            </w:r>
            <w:r>
              <w:rPr>
                <w:rFonts w:hint="eastAsia" w:ascii="宋体" w:hAnsi="宋体" w:eastAsia="宋体" w:cs="宋体"/>
                <w:color w:val="auto"/>
                <w:kern w:val="0"/>
                <w:sz w:val="21"/>
                <w:szCs w:val="21"/>
                <w:highlight w:val="none"/>
              </w:rPr>
              <w:t>中担任</w:t>
            </w:r>
            <w:r>
              <w:rPr>
                <w:rFonts w:hint="eastAsia" w:ascii="宋体" w:hAnsi="宋体" w:eastAsia="宋体" w:cs="宋体"/>
                <w:color w:val="auto"/>
                <w:kern w:val="0"/>
                <w:sz w:val="21"/>
                <w:szCs w:val="21"/>
                <w:highlight w:val="none"/>
                <w:u w:val="single"/>
              </w:rPr>
              <w:t>项目负责人</w:t>
            </w:r>
            <w:r>
              <w:rPr>
                <w:rFonts w:hint="eastAsia" w:ascii="宋体" w:hAnsi="宋体" w:eastAsia="宋体" w:cs="宋体"/>
                <w:color w:val="auto"/>
                <w:kern w:val="0"/>
                <w:sz w:val="21"/>
                <w:szCs w:val="21"/>
                <w:highlight w:val="none"/>
                <w:u w:val="single"/>
                <w:lang w:eastAsia="zh-CN"/>
              </w:rPr>
              <w:t>（</w:t>
            </w:r>
            <w:r>
              <w:rPr>
                <w:rFonts w:hint="eastAsia" w:ascii="宋体" w:hAnsi="宋体" w:eastAsia="宋体" w:cs="宋体"/>
                <w:color w:val="auto"/>
                <w:kern w:val="0"/>
                <w:sz w:val="21"/>
                <w:szCs w:val="21"/>
                <w:highlight w:val="none"/>
                <w:u w:val="single"/>
                <w:lang w:val="en-US" w:eastAsia="zh-CN"/>
              </w:rPr>
              <w:t>或</w:t>
            </w:r>
            <w:r>
              <w:rPr>
                <w:rFonts w:hint="eastAsia" w:ascii="宋体" w:hAnsi="宋体" w:eastAsia="宋体" w:cs="宋体"/>
                <w:color w:val="auto"/>
                <w:kern w:val="0"/>
                <w:sz w:val="21"/>
                <w:szCs w:val="21"/>
                <w:highlight w:val="none"/>
                <w:u w:val="single"/>
              </w:rPr>
              <w:t>勘察</w:t>
            </w:r>
            <w:r>
              <w:rPr>
                <w:rFonts w:hint="eastAsia" w:ascii="宋体" w:hAnsi="宋体" w:cs="宋体"/>
                <w:color w:val="auto"/>
                <w:kern w:val="0"/>
                <w:sz w:val="21"/>
                <w:szCs w:val="21"/>
                <w:highlight w:val="none"/>
                <w:u w:val="single"/>
                <w:lang w:val="en-US" w:eastAsia="zh-CN"/>
              </w:rPr>
              <w:t>项目</w:t>
            </w:r>
            <w:r>
              <w:rPr>
                <w:rFonts w:hint="eastAsia" w:ascii="宋体" w:hAnsi="宋体" w:eastAsia="宋体" w:cs="宋体"/>
                <w:color w:val="auto"/>
                <w:kern w:val="0"/>
                <w:sz w:val="21"/>
                <w:szCs w:val="21"/>
                <w:highlight w:val="none"/>
                <w:u w:val="single"/>
              </w:rPr>
              <w:t>负责人</w:t>
            </w:r>
            <w:r>
              <w:rPr>
                <w:rFonts w:hint="eastAsia" w:ascii="宋体" w:hAnsi="宋体" w:eastAsia="宋体" w:cs="宋体"/>
                <w:color w:val="auto"/>
                <w:kern w:val="0"/>
                <w:sz w:val="21"/>
                <w:szCs w:val="21"/>
                <w:highlight w:val="none"/>
                <w:u w:val="single"/>
                <w:lang w:eastAsia="zh-CN"/>
              </w:rPr>
              <w:t>）</w:t>
            </w:r>
            <w:r>
              <w:rPr>
                <w:rFonts w:hint="eastAsia" w:ascii="宋体" w:hAnsi="宋体" w:eastAsia="宋体" w:cs="宋体"/>
                <w:color w:val="auto"/>
                <w:kern w:val="0"/>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该业绩的</w:t>
            </w:r>
            <w:r>
              <w:rPr>
                <w:rFonts w:hint="eastAsia" w:ascii="宋体" w:hAnsi="宋体" w:eastAsia="宋体" w:cs="宋体"/>
                <w:color w:val="auto"/>
                <w:kern w:val="0"/>
                <w:sz w:val="21"/>
                <w:szCs w:val="21"/>
                <w:highlight w:val="none"/>
              </w:rPr>
              <w:t>合同协议书、经施工图审查机构出具的勘察文件审查合格证明文件材料。若提供的业绩证明材料不能体现</w:t>
            </w:r>
            <w:r>
              <w:rPr>
                <w:rFonts w:hint="eastAsia" w:ascii="宋体" w:hAnsi="宋体" w:eastAsia="宋体" w:cs="宋体"/>
                <w:color w:val="auto"/>
                <w:kern w:val="0"/>
                <w:sz w:val="21"/>
                <w:szCs w:val="21"/>
                <w:highlight w:val="none"/>
                <w:lang w:val="en-US" w:eastAsia="zh-CN"/>
              </w:rPr>
              <w:t>上述业绩指标的</w:t>
            </w:r>
            <w:r>
              <w:rPr>
                <w:rFonts w:hint="eastAsia" w:ascii="宋体" w:hAnsi="宋体" w:eastAsia="宋体" w:cs="宋体"/>
                <w:color w:val="auto"/>
                <w:kern w:val="0"/>
                <w:sz w:val="21"/>
                <w:szCs w:val="21"/>
                <w:highlight w:val="none"/>
              </w:rPr>
              <w:t>，应</w:t>
            </w:r>
            <w:r>
              <w:rPr>
                <w:rFonts w:hint="eastAsia" w:ascii="宋体" w:hAnsi="宋体" w:eastAsia="宋体" w:cs="宋体"/>
                <w:color w:val="auto"/>
                <w:kern w:val="0"/>
                <w:sz w:val="21"/>
                <w:szCs w:val="21"/>
                <w:highlight w:val="none"/>
                <w:lang w:val="en-US" w:eastAsia="zh-CN"/>
              </w:rPr>
              <w:t>补充</w:t>
            </w:r>
            <w:r>
              <w:rPr>
                <w:rFonts w:hint="eastAsia" w:ascii="宋体" w:hAnsi="宋体" w:eastAsia="宋体" w:cs="宋体"/>
                <w:color w:val="auto"/>
                <w:kern w:val="0"/>
                <w:sz w:val="21"/>
                <w:szCs w:val="21"/>
                <w:highlight w:val="none"/>
              </w:rPr>
              <w:t>提供业主证明。</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联合体投标的，由联合体中负责勘察的单位提供。</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rPr>
              <w:t>注：</w:t>
            </w:r>
            <w:r>
              <w:rPr>
                <w:rFonts w:hint="eastAsia" w:ascii="宋体" w:hAnsi="宋体" w:eastAsia="宋体" w:cs="宋体"/>
                <w:color w:val="auto"/>
                <w:sz w:val="21"/>
                <w:szCs w:val="21"/>
                <w:highlight w:val="none"/>
              </w:rPr>
              <w:t>当上述</w:t>
            </w:r>
            <w:r>
              <w:rPr>
                <w:rFonts w:hint="eastAsia" w:ascii="宋体" w:hAnsi="宋体" w:eastAsia="宋体" w:cs="宋体"/>
                <w:color w:val="auto"/>
                <w:sz w:val="21"/>
                <w:szCs w:val="21"/>
                <w:highlight w:val="none"/>
                <w:lang w:val="en-US" w:eastAsia="zh-CN"/>
              </w:rPr>
              <w:t>业绩证明材料</w:t>
            </w:r>
            <w:r>
              <w:rPr>
                <w:rFonts w:hint="eastAsia" w:ascii="宋体" w:hAnsi="宋体" w:eastAsia="宋体" w:cs="宋体"/>
                <w:color w:val="auto"/>
                <w:sz w:val="21"/>
                <w:szCs w:val="21"/>
                <w:highlight w:val="none"/>
              </w:rPr>
              <w:t>中针对同一指标存在不一致时</w:t>
            </w: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以经施工图审查机构出具的勘察文件审查合格证明文件为准。</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5.3设计负责人</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设计负责人由项目总负责人兼任，具体要求详见5.1项目总负责人；</w:t>
            </w:r>
          </w:p>
          <w:p>
            <w:pPr>
              <w:snapToGrid w:val="0"/>
              <w:spacing w:line="400" w:lineRule="exact"/>
              <w:ind w:firstLine="420" w:firstLineChars="200"/>
              <w:rPr>
                <w:rFonts w:hint="eastAsia" w:ascii="宋体" w:hAnsi="宋体" w:eastAsia="宋体" w:cs="宋体"/>
                <w:i/>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5.3.1投标人拟派的设计负责人必须是投标单位人员，□具备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级及以上□</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专业职称；□具有注册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执业资格并已在投标单位注册。</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拟派设计负责人有效的身份证、□职称证、□注册证，投标人为其缴纳的养老保险证明材料。</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联合体投标的，由联合体中负责</w:t>
            </w:r>
            <w:r>
              <w:rPr>
                <w:rFonts w:hint="eastAsia" w:ascii="宋体" w:hAnsi="宋体" w:eastAsia="宋体" w:cs="宋体"/>
                <w:color w:val="auto"/>
                <w:sz w:val="21"/>
                <w:szCs w:val="21"/>
                <w:highlight w:val="none"/>
                <w:lang w:val="en-US" w:eastAsia="zh-CN"/>
              </w:rPr>
              <w:t>设计</w:t>
            </w:r>
            <w:r>
              <w:rPr>
                <w:rFonts w:hint="eastAsia" w:ascii="宋体" w:hAnsi="宋体" w:eastAsia="宋体" w:cs="宋体"/>
                <w:color w:val="auto"/>
                <w:sz w:val="21"/>
                <w:szCs w:val="21"/>
                <w:highlight w:val="none"/>
              </w:rPr>
              <w:t>的单位提供。</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□5.3.2</w:t>
            </w:r>
            <w:r>
              <w:rPr>
                <w:rFonts w:hint="eastAsia" w:ascii="宋体" w:hAnsi="宋体" w:eastAsia="宋体" w:cs="宋体"/>
                <w:color w:val="auto"/>
                <w:kern w:val="0"/>
                <w:sz w:val="21"/>
                <w:szCs w:val="21"/>
                <w:highlight w:val="none"/>
              </w:rPr>
              <w:t>设计负责人设计</w:t>
            </w:r>
            <w:r>
              <w:rPr>
                <w:rFonts w:hint="eastAsia" w:ascii="宋体" w:hAnsi="宋体" w:eastAsia="宋体" w:cs="宋体"/>
                <w:color w:val="auto"/>
                <w:sz w:val="21"/>
                <w:szCs w:val="21"/>
                <w:highlight w:val="none"/>
              </w:rPr>
              <w:t>业绩要求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拟派设计负责人</w:t>
            </w:r>
            <w:r>
              <w:rPr>
                <w:rFonts w:hint="eastAsia" w:ascii="宋体" w:hAnsi="宋体" w:eastAsia="宋体" w:cs="宋体"/>
                <w:color w:val="auto"/>
                <w:kern w:val="0"/>
                <w:sz w:val="21"/>
                <w:szCs w:val="21"/>
                <w:highlight w:val="none"/>
                <w:lang w:val="en-US" w:eastAsia="zh-CN"/>
              </w:rPr>
              <w:t>自</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年1月1日起</w:t>
            </w:r>
            <w:r>
              <w:rPr>
                <w:rFonts w:hint="eastAsia" w:ascii="宋体" w:hAnsi="宋体" w:eastAsia="宋体" w:cs="宋体"/>
                <w:i/>
                <w:iCs/>
                <w:color w:val="auto"/>
                <w:kern w:val="0"/>
                <w:sz w:val="21"/>
                <w:szCs w:val="21"/>
                <w:highlight w:val="none"/>
              </w:rPr>
              <w:t>[提示：指投标截止日前3年</w:t>
            </w:r>
            <w:r>
              <w:rPr>
                <w:rFonts w:hint="eastAsia" w:ascii="宋体" w:hAnsi="宋体" w:eastAsia="宋体" w:cs="宋体"/>
                <w:i/>
                <w:iCs/>
                <w:color w:val="auto"/>
                <w:kern w:val="0"/>
                <w:sz w:val="21"/>
                <w:szCs w:val="21"/>
                <w:highlight w:val="none"/>
                <w:lang w:val="en-US" w:eastAsia="zh-CN"/>
              </w:rPr>
              <w:t>及以上，</w:t>
            </w:r>
            <w:r>
              <w:rPr>
                <w:rFonts w:hint="eastAsia" w:ascii="宋体" w:hAnsi="宋体" w:eastAsia="宋体" w:cs="宋体"/>
                <w:i/>
                <w:iCs/>
                <w:color w:val="auto"/>
                <w:kern w:val="0"/>
                <w:sz w:val="21"/>
                <w:szCs w:val="21"/>
                <w:highlight w:val="none"/>
              </w:rPr>
              <w:t>不包含投标截止日当年]</w:t>
            </w:r>
            <w:r>
              <w:rPr>
                <w:rFonts w:hint="eastAsia" w:ascii="宋体" w:hAnsi="宋体" w:eastAsia="宋体" w:cs="宋体"/>
                <w:color w:val="auto"/>
                <w:kern w:val="0"/>
                <w:sz w:val="21"/>
                <w:szCs w:val="21"/>
                <w:highlight w:val="none"/>
              </w:rPr>
              <w:t>至投标截止日止（以设计成果文件备案或批复或审查时间为准）</w:t>
            </w:r>
            <w:r>
              <w:rPr>
                <w:rFonts w:hint="eastAsia" w:ascii="宋体" w:hAnsi="宋体" w:eastAsia="宋体" w:cs="宋体"/>
                <w:color w:val="auto"/>
                <w:kern w:val="0"/>
                <w:sz w:val="21"/>
                <w:szCs w:val="21"/>
                <w:highlight w:val="none"/>
                <w:lang w:eastAsia="zh-CN"/>
              </w:rPr>
              <w:t>，完成过</w:t>
            </w:r>
            <w:r>
              <w:rPr>
                <w:rFonts w:hint="eastAsia" w:ascii="宋体" w:hAnsi="宋体" w:eastAsia="宋体" w:cs="宋体"/>
                <w:color w:val="auto"/>
                <w:kern w:val="0"/>
                <w:sz w:val="21"/>
                <w:szCs w:val="21"/>
                <w:highlight w:val="none"/>
                <w:lang w:val="en-US" w:eastAsia="zh-CN"/>
              </w:rPr>
              <w:t>1个</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none"/>
                <w:lang w:val="en-US" w:eastAsia="zh-CN"/>
              </w:rPr>
              <w:t>设计</w:t>
            </w:r>
            <w:r>
              <w:rPr>
                <w:rFonts w:hint="eastAsia" w:ascii="宋体" w:hAnsi="宋体" w:eastAsia="宋体" w:cs="宋体"/>
                <w:color w:val="auto"/>
                <w:kern w:val="0"/>
                <w:sz w:val="21"/>
                <w:szCs w:val="21"/>
                <w:highlight w:val="none"/>
              </w:rPr>
              <w:t>业绩</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并在该业绩</w:t>
            </w:r>
            <w:r>
              <w:rPr>
                <w:rFonts w:hint="eastAsia" w:ascii="宋体" w:hAnsi="宋体" w:eastAsia="宋体" w:cs="宋体"/>
                <w:color w:val="auto"/>
                <w:kern w:val="0"/>
                <w:sz w:val="21"/>
                <w:szCs w:val="21"/>
                <w:highlight w:val="none"/>
              </w:rPr>
              <w:t>中担任</w:t>
            </w:r>
            <w:r>
              <w:rPr>
                <w:rFonts w:hint="eastAsia" w:ascii="宋体" w:hAnsi="宋体" w:eastAsia="宋体" w:cs="宋体"/>
                <w:color w:val="auto"/>
                <w:kern w:val="0"/>
                <w:sz w:val="21"/>
                <w:szCs w:val="21"/>
                <w:highlight w:val="none"/>
                <w:u w:val="single"/>
              </w:rPr>
              <w:t>项目负责人</w:t>
            </w:r>
            <w:r>
              <w:rPr>
                <w:rFonts w:hint="eastAsia" w:ascii="宋体" w:hAnsi="宋体" w:eastAsia="宋体" w:cs="宋体"/>
                <w:color w:val="auto"/>
                <w:kern w:val="0"/>
                <w:sz w:val="21"/>
                <w:szCs w:val="21"/>
                <w:highlight w:val="none"/>
                <w:u w:val="single"/>
                <w:lang w:eastAsia="zh-CN"/>
              </w:rPr>
              <w:t>（</w:t>
            </w:r>
            <w:r>
              <w:rPr>
                <w:rFonts w:hint="eastAsia" w:ascii="宋体" w:hAnsi="宋体" w:eastAsia="宋体" w:cs="宋体"/>
                <w:color w:val="auto"/>
                <w:kern w:val="0"/>
                <w:sz w:val="21"/>
                <w:szCs w:val="21"/>
                <w:highlight w:val="none"/>
                <w:u w:val="single"/>
                <w:lang w:val="en-US" w:eastAsia="zh-CN"/>
              </w:rPr>
              <w:t>或</w:t>
            </w:r>
            <w:r>
              <w:rPr>
                <w:rFonts w:hint="eastAsia" w:ascii="宋体" w:hAnsi="宋体" w:eastAsia="宋体" w:cs="宋体"/>
                <w:color w:val="auto"/>
                <w:kern w:val="0"/>
                <w:sz w:val="21"/>
                <w:szCs w:val="21"/>
                <w:highlight w:val="none"/>
                <w:u w:val="single"/>
              </w:rPr>
              <w:t>设计</w:t>
            </w:r>
            <w:r>
              <w:rPr>
                <w:rFonts w:hint="eastAsia" w:ascii="宋体" w:hAnsi="宋体" w:cs="宋体"/>
                <w:color w:val="auto"/>
                <w:kern w:val="0"/>
                <w:sz w:val="21"/>
                <w:szCs w:val="21"/>
                <w:highlight w:val="none"/>
                <w:u w:val="single"/>
                <w:lang w:val="en-US" w:eastAsia="zh-CN"/>
              </w:rPr>
              <w:t>项目</w:t>
            </w:r>
            <w:r>
              <w:rPr>
                <w:rFonts w:hint="eastAsia" w:ascii="宋体" w:hAnsi="宋体" w:eastAsia="宋体" w:cs="宋体"/>
                <w:color w:val="auto"/>
                <w:kern w:val="0"/>
                <w:sz w:val="21"/>
                <w:szCs w:val="21"/>
                <w:highlight w:val="none"/>
                <w:u w:val="single"/>
              </w:rPr>
              <w:t>负责人</w:t>
            </w:r>
            <w:r>
              <w:rPr>
                <w:rFonts w:hint="eastAsia" w:ascii="宋体" w:hAnsi="宋体" w:eastAsia="宋体" w:cs="宋体"/>
                <w:color w:val="auto"/>
                <w:kern w:val="0"/>
                <w:sz w:val="21"/>
                <w:szCs w:val="21"/>
                <w:highlight w:val="none"/>
                <w:u w:val="single"/>
                <w:lang w:eastAsia="zh-CN"/>
              </w:rPr>
              <w:t>）</w:t>
            </w:r>
            <w:r>
              <w:rPr>
                <w:rFonts w:hint="eastAsia" w:ascii="宋体" w:hAnsi="宋体" w:eastAsia="宋体" w:cs="宋体"/>
                <w:color w:val="auto"/>
                <w:kern w:val="0"/>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该业绩的</w:t>
            </w:r>
            <w:r>
              <w:rPr>
                <w:rFonts w:hint="eastAsia" w:ascii="宋体" w:hAnsi="宋体" w:eastAsia="宋体" w:cs="宋体"/>
                <w:color w:val="auto"/>
                <w:sz w:val="21"/>
                <w:szCs w:val="21"/>
                <w:highlight w:val="none"/>
              </w:rPr>
              <w:t>合同协议书、设计成果文件通过备案或批复或审查证明材料。若提供的业绩证明材料不能体现</w:t>
            </w:r>
            <w:r>
              <w:rPr>
                <w:rFonts w:hint="eastAsia" w:ascii="宋体" w:hAnsi="宋体" w:eastAsia="宋体" w:cs="宋体"/>
                <w:color w:val="auto"/>
                <w:sz w:val="21"/>
                <w:szCs w:val="21"/>
                <w:highlight w:val="none"/>
                <w:lang w:val="en-US" w:eastAsia="zh-CN"/>
              </w:rPr>
              <w:t>上述业绩指标的</w:t>
            </w:r>
            <w:r>
              <w:rPr>
                <w:rFonts w:hint="eastAsia" w:ascii="宋体" w:hAnsi="宋体" w:eastAsia="宋体" w:cs="宋体"/>
                <w:color w:val="auto"/>
                <w:sz w:val="21"/>
                <w:szCs w:val="21"/>
                <w:highlight w:val="none"/>
              </w:rPr>
              <w:t>，应</w:t>
            </w:r>
            <w:r>
              <w:rPr>
                <w:rFonts w:hint="eastAsia" w:ascii="宋体" w:hAnsi="宋体" w:eastAsia="宋体" w:cs="宋体"/>
                <w:color w:val="auto"/>
                <w:sz w:val="21"/>
                <w:szCs w:val="21"/>
                <w:highlight w:val="none"/>
                <w:lang w:val="en-US" w:eastAsia="zh-CN"/>
              </w:rPr>
              <w:t>补充</w:t>
            </w:r>
            <w:r>
              <w:rPr>
                <w:rFonts w:hint="eastAsia" w:ascii="宋体" w:hAnsi="宋体" w:eastAsia="宋体" w:cs="宋体"/>
                <w:color w:val="auto"/>
                <w:sz w:val="21"/>
                <w:szCs w:val="21"/>
                <w:highlight w:val="none"/>
              </w:rPr>
              <w:t>提供业主证明。</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联合体投标的，由联合体中负责设计的单位提供。</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当上述</w:t>
            </w:r>
            <w:r>
              <w:rPr>
                <w:rFonts w:hint="eastAsia" w:ascii="宋体" w:hAnsi="宋体" w:eastAsia="宋体" w:cs="宋体"/>
                <w:color w:val="auto"/>
                <w:sz w:val="21"/>
                <w:szCs w:val="21"/>
                <w:highlight w:val="none"/>
                <w:lang w:val="en-US" w:eastAsia="zh-CN"/>
              </w:rPr>
              <w:t>业绩证明材料</w:t>
            </w:r>
            <w:r>
              <w:rPr>
                <w:rFonts w:hint="eastAsia" w:ascii="宋体" w:hAnsi="宋体" w:eastAsia="宋体" w:cs="宋体"/>
                <w:color w:val="auto"/>
                <w:sz w:val="21"/>
                <w:szCs w:val="21"/>
                <w:highlight w:val="none"/>
              </w:rPr>
              <w:t>中针对同一指标存在不一致时，以通过备案或批复或审查的设计成果文件为准。</w:t>
            </w:r>
          </w:p>
          <w:p>
            <w:pPr>
              <w:numPr>
                <w:ilvl w:val="0"/>
                <w:numId w:val="2"/>
              </w:numPr>
              <w:autoSpaceDE w:val="0"/>
              <w:autoSpaceDN w:val="0"/>
              <w:adjustRightInd w:val="0"/>
              <w:snapToGrid w:val="0"/>
              <w:spacing w:line="400" w:lineRule="exact"/>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已取消施工图审查的地区，若业绩完成时间在取消施工图审查的文件实施之后的，应提供业绩所在地行业主管部门取消施工图审查的文件和证明设计合格的业主证明，设计业绩的时间以业主证明中显示的设计合格时间为准。</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6.其他要求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勘察</w:t>
            </w:r>
            <w:r>
              <w:rPr>
                <w:rFonts w:hint="eastAsia" w:ascii="宋体" w:hAnsi="宋体" w:eastAsia="宋体" w:cs="宋体"/>
                <w:color w:val="auto"/>
                <w:kern w:val="0"/>
                <w:sz w:val="21"/>
                <w:szCs w:val="21"/>
                <w:highlight w:val="none"/>
              </w:rPr>
              <w:t>设计团队</w:t>
            </w:r>
            <w:r>
              <w:rPr>
                <w:rFonts w:hint="eastAsia" w:ascii="宋体" w:hAnsi="宋体" w:eastAsia="宋体" w:cs="宋体"/>
                <w:color w:val="auto"/>
                <w:sz w:val="21"/>
                <w:szCs w:val="21"/>
                <w:highlight w:val="none"/>
              </w:rPr>
              <w:t>其他主要人员要求：</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自行承诺中标后在签订合同之前，须按照招标文件要求配备满足实际工作需要的勘察设计项目部，配置项目管理班子，出具任命文件。任命文件应当明确勘察设计项目部的职责、岗位设置、人员配备，并书面通知招标人。相关岗位管理人员应持有建设行政主管部门要求的职称（或执业）证书，并提供投标人为其缴纳的养老保险证明材料。中标后不能满足该要求的，招标人可取消</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rPr>
              <w:t>中标资格</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签订合同后不满足该要求的，</w:t>
            </w:r>
            <w:r>
              <w:rPr>
                <w:rFonts w:hint="eastAsia" w:ascii="宋体" w:hAnsi="宋体" w:eastAsia="宋体" w:cs="宋体"/>
                <w:color w:val="auto"/>
                <w:sz w:val="21"/>
                <w:szCs w:val="21"/>
                <w:highlight w:val="none"/>
                <w:lang w:val="en-US" w:eastAsia="zh-CN"/>
              </w:rPr>
              <w:t>招标人</w:t>
            </w:r>
            <w:r>
              <w:rPr>
                <w:rFonts w:hint="eastAsia" w:ascii="宋体" w:hAnsi="宋体" w:eastAsia="宋体" w:cs="宋体"/>
                <w:color w:val="auto"/>
                <w:sz w:val="21"/>
                <w:szCs w:val="21"/>
                <w:highlight w:val="none"/>
              </w:rPr>
              <w:t>按合同相关条款</w:t>
            </w:r>
            <w:r>
              <w:rPr>
                <w:rFonts w:hint="eastAsia" w:ascii="宋体" w:hAnsi="宋体" w:eastAsia="宋体" w:cs="宋体"/>
                <w:color w:val="auto"/>
                <w:sz w:val="21"/>
                <w:szCs w:val="21"/>
                <w:highlight w:val="none"/>
                <w:lang w:val="en-US" w:eastAsia="zh-CN"/>
              </w:rPr>
              <w:t>要求投标人承担责任</w:t>
            </w:r>
            <w:r>
              <w:rPr>
                <w:rFonts w:hint="eastAsia" w:ascii="宋体" w:hAnsi="宋体" w:eastAsia="宋体" w:cs="宋体"/>
                <w:color w:val="auto"/>
                <w:sz w:val="21"/>
                <w:szCs w:val="21"/>
                <w:highlight w:val="none"/>
              </w:rPr>
              <w:t>并上报行政主管部门；给招标人造成损失的，投标人依法承担赔偿责任或违约责任。</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承诺（承诺格式见第六章投标文件格式）。</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□联合体投标的，由联合体牵头人代表联合体各成员进行承诺。</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kern w:val="0"/>
                <w:sz w:val="21"/>
                <w:szCs w:val="21"/>
                <w:lang w:val="en-US" w:eastAsia="zh-CN"/>
              </w:rPr>
              <w:t>法定代表人或</w:t>
            </w:r>
            <w:r>
              <w:rPr>
                <w:rFonts w:hint="eastAsia" w:ascii="宋体" w:hAnsi="宋体" w:eastAsia="宋体" w:cs="宋体"/>
                <w:color w:val="auto"/>
                <w:kern w:val="0"/>
                <w:sz w:val="21"/>
                <w:szCs w:val="21"/>
                <w:highlight w:val="none"/>
              </w:rPr>
              <w:t>委托代理人：</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法定代表人或</w:t>
            </w:r>
            <w:r>
              <w:rPr>
                <w:rFonts w:hint="eastAsia" w:ascii="宋体" w:hAnsi="宋体" w:eastAsia="宋体" w:cs="宋体"/>
                <w:i w:val="0"/>
                <w:iCs w:val="0"/>
                <w:color w:val="auto"/>
                <w:kern w:val="0"/>
                <w:sz w:val="21"/>
                <w:szCs w:val="21"/>
                <w:highlight w:val="none"/>
              </w:rPr>
              <w:t>委托代理人</w:t>
            </w:r>
            <w:r>
              <w:rPr>
                <w:rFonts w:hint="eastAsia" w:ascii="宋体" w:hAnsi="宋体" w:eastAsia="宋体" w:cs="宋体"/>
                <w:i w:val="0"/>
                <w:iCs w:val="0"/>
                <w:color w:val="auto"/>
                <w:kern w:val="0"/>
                <w:sz w:val="21"/>
                <w:szCs w:val="21"/>
                <w:highlight w:val="none"/>
                <w:lang w:val="en-US" w:eastAsia="zh-CN"/>
              </w:rPr>
              <w:t>代表</w:t>
            </w:r>
            <w:r>
              <w:rPr>
                <w:rFonts w:hint="eastAsia" w:ascii="宋体" w:hAnsi="宋体" w:eastAsia="宋体" w:cs="宋体"/>
                <w:i w:val="0"/>
                <w:iCs w:val="0"/>
                <w:color w:val="auto"/>
                <w:kern w:val="0"/>
                <w:sz w:val="21"/>
                <w:szCs w:val="21"/>
                <w:highlight w:val="none"/>
              </w:rPr>
              <w:t>投标人签署、澄清、说明、补正、递交、撤回、修改本项目投标文件、签订合同和处理有关事宜，其法律后果由投标人承担。</w:t>
            </w:r>
            <w:r>
              <w:rPr>
                <w:rFonts w:hint="eastAsia" w:ascii="宋体" w:hAnsi="宋体" w:eastAsia="宋体" w:cs="宋体"/>
                <w:color w:val="auto"/>
                <w:kern w:val="0"/>
                <w:sz w:val="21"/>
                <w:szCs w:val="21"/>
                <w:highlight w:val="none"/>
              </w:rPr>
              <w:t>委托代理人</w:t>
            </w:r>
            <w:r>
              <w:rPr>
                <w:rFonts w:hint="eastAsia" w:ascii="宋体" w:hAnsi="宋体" w:eastAsia="宋体" w:cs="宋体"/>
                <w:color w:val="auto"/>
                <w:kern w:val="0"/>
                <w:sz w:val="21"/>
                <w:szCs w:val="21"/>
                <w:highlight w:val="none"/>
                <w:lang w:val="en-US" w:eastAsia="zh-CN"/>
              </w:rPr>
              <w:t>须是</w:t>
            </w:r>
            <w:r>
              <w:rPr>
                <w:rFonts w:hint="eastAsia" w:ascii="宋体" w:hAnsi="宋体" w:eastAsia="宋体" w:cs="宋体"/>
                <w:color w:val="auto"/>
                <w:kern w:val="0"/>
                <w:sz w:val="21"/>
                <w:szCs w:val="21"/>
                <w:highlight w:val="none"/>
              </w:rPr>
              <w:t>投标单位人员</w:t>
            </w:r>
            <w:r>
              <w:rPr>
                <w:rFonts w:hint="eastAsia" w:ascii="宋体" w:hAnsi="宋体" w:eastAsia="宋体" w:cs="宋体"/>
                <w:color w:val="auto"/>
                <w:kern w:val="0"/>
                <w:sz w:val="21"/>
                <w:szCs w:val="21"/>
                <w:highlight w:val="none"/>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提供：</w:t>
            </w:r>
            <w:r>
              <w:rPr>
                <w:rFonts w:hint="eastAsia" w:ascii="宋体" w:hAnsi="宋体" w:eastAsia="宋体" w:cs="宋体"/>
                <w:color w:val="auto"/>
                <w:kern w:val="0"/>
                <w:sz w:val="21"/>
                <w:szCs w:val="21"/>
                <w:highlight w:val="none"/>
              </w:rPr>
              <w:t>法定代表人身份证明（格式见第</w:t>
            </w:r>
            <w:r>
              <w:rPr>
                <w:rFonts w:hint="eastAsia" w:ascii="宋体" w:hAnsi="宋体" w:eastAsia="宋体" w:cs="宋体"/>
                <w:color w:val="auto"/>
                <w:kern w:val="0"/>
                <w:sz w:val="21"/>
                <w:szCs w:val="21"/>
                <w:highlight w:val="none"/>
                <w:lang w:val="en-US" w:eastAsia="zh-CN"/>
              </w:rPr>
              <w:t>六</w:t>
            </w:r>
            <w:r>
              <w:rPr>
                <w:rFonts w:hint="eastAsia" w:ascii="宋体" w:hAnsi="宋体" w:eastAsia="宋体" w:cs="宋体"/>
                <w:color w:val="auto"/>
                <w:kern w:val="0"/>
                <w:sz w:val="21"/>
                <w:szCs w:val="21"/>
                <w:highlight w:val="none"/>
              </w:rPr>
              <w:t>章投标文件格式）</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法定代表人委托代理人投标的，还须提供</w:t>
            </w:r>
            <w:r>
              <w:rPr>
                <w:rFonts w:hint="eastAsia" w:ascii="宋体" w:hAnsi="宋体" w:eastAsia="宋体" w:cs="宋体"/>
                <w:color w:val="auto"/>
                <w:kern w:val="0"/>
                <w:sz w:val="21"/>
                <w:szCs w:val="21"/>
                <w:highlight w:val="none"/>
              </w:rPr>
              <w:t>授权委托书（格式见第</w:t>
            </w:r>
            <w:r>
              <w:rPr>
                <w:rFonts w:hint="eastAsia" w:ascii="宋体" w:hAnsi="宋体" w:eastAsia="宋体" w:cs="宋体"/>
                <w:color w:val="auto"/>
                <w:kern w:val="0"/>
                <w:sz w:val="21"/>
                <w:szCs w:val="21"/>
                <w:highlight w:val="none"/>
                <w:lang w:val="en-US" w:eastAsia="zh-CN"/>
              </w:rPr>
              <w:t>六</w:t>
            </w:r>
            <w:r>
              <w:rPr>
                <w:rFonts w:hint="eastAsia" w:ascii="宋体" w:hAnsi="宋体" w:eastAsia="宋体" w:cs="宋体"/>
                <w:color w:val="auto"/>
                <w:kern w:val="0"/>
                <w:sz w:val="21"/>
                <w:szCs w:val="21"/>
                <w:highlight w:val="none"/>
              </w:rPr>
              <w:t>章投标文件格式）</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投标人为该委托代理人缴纳的养老保险证明。</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□联合体投标的，由联合体牵头人委派</w:t>
            </w:r>
            <w:r>
              <w:rPr>
                <w:rFonts w:hint="eastAsia" w:ascii="宋体" w:hAnsi="宋体" w:eastAsia="宋体" w:cs="宋体"/>
                <w:color w:val="auto"/>
                <w:kern w:val="0"/>
                <w:sz w:val="21"/>
                <w:szCs w:val="21"/>
                <w:highlight w:val="none"/>
                <w:lang w:val="en-US" w:eastAsia="zh-CN"/>
              </w:rPr>
              <w:t>本单位人员作为</w:t>
            </w:r>
            <w:r>
              <w:rPr>
                <w:rFonts w:hint="eastAsia" w:ascii="宋体" w:hAnsi="宋体" w:eastAsia="宋体" w:cs="宋体"/>
                <w:color w:val="auto"/>
                <w:kern w:val="0"/>
                <w:sz w:val="21"/>
                <w:szCs w:val="21"/>
                <w:highlight w:val="none"/>
              </w:rPr>
              <w:t>委托代理人。</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投标文件真实性</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投标文件中的所有内容</w:t>
            </w:r>
            <w:r>
              <w:rPr>
                <w:rFonts w:hint="eastAsia" w:ascii="宋体" w:hAnsi="宋体" w:eastAsia="宋体" w:cs="宋体"/>
                <w:color w:val="auto"/>
                <w:sz w:val="21"/>
                <w:szCs w:val="21"/>
                <w:highlight w:val="none"/>
                <w:lang w:val="en-US" w:eastAsia="zh-CN"/>
              </w:rPr>
              <w:t>须</w:t>
            </w:r>
            <w:r>
              <w:rPr>
                <w:rFonts w:hint="eastAsia" w:ascii="宋体" w:hAnsi="宋体" w:eastAsia="宋体" w:cs="宋体"/>
                <w:color w:val="auto"/>
                <w:sz w:val="21"/>
                <w:szCs w:val="21"/>
                <w:highlight w:val="none"/>
              </w:rPr>
              <w:t>真实有效，不存在弄虚作假情形。</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承诺（格式见第六章投标文件格式）。</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□联合体投标的，由联合体牵头人代表联合体各成员进行承诺。</w:t>
            </w:r>
          </w:p>
          <w:p>
            <w:pPr>
              <w:keepNext w:val="0"/>
              <w:keepLines w:val="0"/>
              <w:pageBreakBefore w:val="0"/>
              <w:kinsoku/>
              <w:wordWrap/>
              <w:overflowPunct/>
              <w:topLinePunct w:val="0"/>
              <w:autoSpaceDE w:val="0"/>
              <w:autoSpaceDN w:val="0"/>
              <w:bidi w:val="0"/>
              <w:adjustRightInd w:val="0"/>
              <w:snapToGrid w:val="0"/>
              <w:spacing w:line="400" w:lineRule="exact"/>
              <w:ind w:firstLine="417" w:firstLineChars="198"/>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特别说明：</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（1）上述要求须提</w:t>
            </w:r>
            <w:r>
              <w:rPr>
                <w:rFonts w:hint="eastAsia" w:ascii="宋体" w:hAnsi="宋体" w:eastAsia="宋体" w:cs="宋体"/>
                <w:color w:val="auto"/>
                <w:sz w:val="21"/>
                <w:szCs w:val="21"/>
                <w:highlight w:val="none"/>
                <w:lang w:val="en-US" w:eastAsia="zh-CN"/>
              </w:rPr>
              <w:t>供</w:t>
            </w:r>
            <w:r>
              <w:rPr>
                <w:rFonts w:hint="eastAsia" w:ascii="宋体" w:hAnsi="宋体" w:eastAsia="宋体" w:cs="宋体"/>
                <w:color w:val="auto"/>
                <w:sz w:val="21"/>
                <w:szCs w:val="21"/>
                <w:highlight w:val="none"/>
              </w:rPr>
              <w:t>的相关证明材料均为扫描件（原件或复印件的扫描件均可），扫描件须清晰可辨，</w:t>
            </w:r>
            <w:r>
              <w:rPr>
                <w:rFonts w:hint="eastAsia" w:ascii="宋体" w:hAnsi="宋体" w:eastAsia="宋体" w:cs="宋体"/>
                <w:color w:val="auto"/>
                <w:kern w:val="0"/>
                <w:sz w:val="21"/>
                <w:szCs w:val="21"/>
                <w:highlight w:val="none"/>
              </w:rPr>
              <w:t>有一条不满足，则投标文件由评标委员会</w:t>
            </w:r>
            <w:r>
              <w:rPr>
                <w:rFonts w:hint="eastAsia" w:ascii="宋体" w:hAnsi="宋体" w:eastAsia="宋体" w:cs="宋体"/>
                <w:color w:val="auto"/>
                <w:sz w:val="21"/>
                <w:szCs w:val="21"/>
                <w:highlight w:val="none"/>
              </w:rPr>
              <w:t>作否决投标处理</w:t>
            </w:r>
            <w:r>
              <w:rPr>
                <w:rFonts w:hint="eastAsia" w:ascii="宋体" w:hAnsi="宋体" w:eastAsia="宋体" w:cs="宋体"/>
                <w:color w:val="auto"/>
                <w:kern w:val="0"/>
                <w:sz w:val="21"/>
                <w:szCs w:val="21"/>
                <w:highlight w:val="none"/>
              </w:rPr>
              <w:t>。</w:t>
            </w:r>
          </w:p>
          <w:p>
            <w:pPr>
              <w:keepNext w:val="0"/>
              <w:keepLines w:val="0"/>
              <w:pageBreakBefore w:val="0"/>
              <w:suppressLineNumbers w:val="0"/>
              <w:kinsoku/>
              <w:wordWrap/>
              <w:overflowPunct/>
              <w:topLinePunct w:val="0"/>
              <w:autoSpaceDE w:val="0"/>
              <w:autoSpaceDN w:val="0"/>
              <w:bidi w:val="0"/>
              <w:adjustRightInd w:val="0"/>
              <w:snapToGrid w:val="0"/>
              <w:spacing w:beforeAutospacing="0" w:afterAutospacing="0" w:line="400" w:lineRule="exact"/>
              <w:ind w:left="0" w:right="0" w:firstLine="415" w:firstLineChars="198"/>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（2A）</w:t>
            </w:r>
            <w:r>
              <w:rPr>
                <w:rFonts w:hint="eastAsia" w:ascii="宋体" w:hAnsi="宋体" w:eastAsia="宋体" w:cs="宋体"/>
                <w:color w:val="auto"/>
                <w:sz w:val="21"/>
                <w:szCs w:val="21"/>
                <w:highlight w:val="none"/>
                <w:u w:val="none"/>
              </w:rPr>
              <w:t>招标人有权对投标人提供的资料进行核实，若发现弄虚作假，按相关规定取消其中标资格，并按相关法律法规报招标投标监督部门，其</w:t>
            </w:r>
            <w:r>
              <w:rPr>
                <w:rFonts w:hint="eastAsia" w:ascii="宋体" w:hAnsi="宋体" w:eastAsia="宋体" w:cs="宋体"/>
                <w:color w:val="auto"/>
                <w:sz w:val="21"/>
                <w:szCs w:val="21"/>
                <w:highlight w:val="none"/>
                <w:u w:val="none"/>
                <w:lang w:eastAsia="zh-CN"/>
              </w:rPr>
              <w:t>投标保证金以现金形式交纳的不予退还，以保函形式交纳的由保函开立人支付保函担保的与投标保证金等额的款项</w:t>
            </w:r>
            <w:r>
              <w:rPr>
                <w:rFonts w:hint="eastAsia" w:ascii="宋体" w:hAnsi="宋体" w:eastAsia="宋体" w:cs="宋体"/>
                <w:color w:val="auto"/>
                <w:sz w:val="21"/>
                <w:szCs w:val="21"/>
                <w:highlight w:val="none"/>
                <w:u w:val="none"/>
              </w:rPr>
              <w:t>，投标人承担因此造成的相关责任并赔偿相应损失。</w:t>
            </w:r>
          </w:p>
          <w:p>
            <w:pPr>
              <w:keepNext w:val="0"/>
              <w:keepLines w:val="0"/>
              <w:pageBreakBefore w:val="0"/>
              <w:suppressLineNumbers w:val="0"/>
              <w:kinsoku/>
              <w:wordWrap/>
              <w:overflowPunct/>
              <w:topLinePunct w:val="0"/>
              <w:autoSpaceDE w:val="0"/>
              <w:autoSpaceDN w:val="0"/>
              <w:bidi w:val="0"/>
              <w:adjustRightInd w:val="0"/>
              <w:snapToGrid w:val="0"/>
              <w:spacing w:beforeAutospacing="0" w:afterAutospacing="0" w:line="400" w:lineRule="exact"/>
              <w:ind w:left="0" w:right="0" w:firstLine="415" w:firstLineChars="198"/>
              <w:textAlignment w:val="auto"/>
              <w:rPr>
                <w:rFonts w:hint="eastAsia" w:ascii="宋体" w:hAnsi="宋体" w:eastAsia="宋体" w:cs="宋体"/>
                <w:i/>
                <w:color w:val="auto"/>
                <w:kern w:val="0"/>
                <w:sz w:val="21"/>
                <w:szCs w:val="21"/>
                <w:highlight w:val="none"/>
              </w:rPr>
            </w:pPr>
            <w:r>
              <w:rPr>
                <w:rFonts w:hint="eastAsia" w:ascii="宋体" w:hAnsi="宋体" w:eastAsia="宋体" w:cs="宋体"/>
                <w:i/>
                <w:color w:val="auto"/>
                <w:kern w:val="0"/>
                <w:sz w:val="21"/>
                <w:szCs w:val="21"/>
                <w:highlight w:val="none"/>
              </w:rPr>
              <w:t>[提示：适用于未进行资格预审的项目。]</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B）本工程已进行资格预审，投标人应是收到招标人发出投标邀请书的单位。投标人在编制投标文件时，如其涉及资格审查部分的有关情况发生变化，则应按本标段资格预审文件第三章“资格审查办法”详细评审标准，更新或补充其在申请资格预审时提供的资料。要求：</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①通过资格预审后，投标人发生合法重组等变更名称的，应提供相关部门的合法批件及企业法人营业执照和资质证书的副本变更记录。</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②投标人投标时的资格条件相比资格预审时应没有实质性下降，投标文件仍然满足资格预审中的强制性标准。</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s="宋体"/>
                <w:i/>
                <w:color w:val="auto"/>
                <w:kern w:val="0"/>
                <w:sz w:val="21"/>
                <w:szCs w:val="21"/>
                <w:highlight w:val="none"/>
              </w:rPr>
            </w:pPr>
            <w:r>
              <w:rPr>
                <w:rFonts w:hint="eastAsia" w:ascii="宋体" w:hAnsi="宋体" w:eastAsia="宋体" w:cs="宋体"/>
                <w:i/>
                <w:color w:val="auto"/>
                <w:kern w:val="0"/>
                <w:sz w:val="21"/>
                <w:szCs w:val="21"/>
                <w:highlight w:val="none"/>
              </w:rPr>
              <w:t>[提示：适用于已进行资格预审的项目，没有变化的不提供。]</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（3）本招标文件中所要求的人员养老保险证明要求如下：</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①企业提供养老保险证明，事业单位提供养老保险证明或行政主管部门在编证明。</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bCs/>
                <w:snapToGrid w:val="0"/>
                <w:color w:val="auto"/>
                <w:kern w:val="0"/>
                <w:sz w:val="21"/>
                <w:szCs w:val="21"/>
                <w:highlight w:val="none"/>
              </w:rPr>
            </w:pPr>
            <w:r>
              <w:rPr>
                <w:rFonts w:hint="eastAsia" w:ascii="宋体" w:hAnsi="宋体" w:eastAsia="宋体" w:cs="宋体"/>
                <w:bCs/>
                <w:color w:val="auto"/>
                <w:kern w:val="0"/>
                <w:sz w:val="21"/>
                <w:szCs w:val="21"/>
                <w:highlight w:val="none"/>
              </w:rPr>
              <w:t>②</w:t>
            </w:r>
            <w:r>
              <w:rPr>
                <w:rFonts w:hint="eastAsia" w:ascii="宋体" w:hAnsi="宋体" w:eastAsia="宋体" w:cs="宋体"/>
                <w:bCs/>
                <w:snapToGrid w:val="0"/>
                <w:color w:val="auto"/>
                <w:kern w:val="0"/>
                <w:sz w:val="21"/>
                <w:szCs w:val="21"/>
                <w:highlight w:val="none"/>
                <w:lang w:val="en-US" w:eastAsia="zh-CN"/>
              </w:rPr>
              <w:t>拟派人员</w:t>
            </w:r>
            <w:r>
              <w:rPr>
                <w:rFonts w:hint="eastAsia" w:ascii="宋体" w:hAnsi="宋体" w:eastAsia="宋体" w:cs="宋体"/>
                <w:bCs/>
                <w:snapToGrid w:val="0"/>
                <w:color w:val="auto"/>
                <w:kern w:val="0"/>
                <w:sz w:val="21"/>
                <w:szCs w:val="21"/>
                <w:highlight w:val="none"/>
              </w:rPr>
              <w:t>的</w:t>
            </w:r>
            <w:r>
              <w:rPr>
                <w:rFonts w:hint="eastAsia" w:ascii="宋体" w:hAnsi="宋体" w:eastAsia="宋体" w:cs="宋体"/>
                <w:bCs/>
                <w:color w:val="auto"/>
                <w:sz w:val="21"/>
                <w:szCs w:val="21"/>
                <w:highlight w:val="none"/>
              </w:rPr>
              <w:t>连续</w:t>
            </w:r>
            <w:r>
              <w:rPr>
                <w:rFonts w:hint="eastAsia" w:ascii="宋体" w:hAnsi="宋体" w:eastAsia="宋体" w:cs="宋体"/>
                <w:bCs/>
                <w:snapToGrid w:val="0"/>
                <w:color w:val="auto"/>
                <w:kern w:val="0"/>
                <w:sz w:val="21"/>
                <w:szCs w:val="21"/>
                <w:highlight w:val="none"/>
              </w:rPr>
              <w:t>养老保险证明期限须包含</w:t>
            </w:r>
            <w:r>
              <w:rPr>
                <w:rFonts w:hint="eastAsia" w:ascii="宋体" w:hAnsi="宋体" w:eastAsia="宋体" w:cs="宋体"/>
                <w:bCs/>
                <w:snapToGrid w:val="0"/>
                <w:color w:val="auto"/>
                <w:kern w:val="0"/>
                <w:sz w:val="21"/>
                <w:szCs w:val="21"/>
                <w:highlight w:val="none"/>
                <w:u w:val="single"/>
              </w:rPr>
              <w:t xml:space="preserve">   </w:t>
            </w:r>
            <w:r>
              <w:rPr>
                <w:rFonts w:hint="eastAsia" w:ascii="宋体" w:hAnsi="宋体" w:eastAsia="宋体" w:cs="宋体"/>
                <w:bCs/>
                <w:snapToGrid w:val="0"/>
                <w:color w:val="auto"/>
                <w:kern w:val="0"/>
                <w:sz w:val="21"/>
                <w:szCs w:val="21"/>
                <w:highlight w:val="none"/>
              </w:rPr>
              <w:t>年</w:t>
            </w:r>
            <w:r>
              <w:rPr>
                <w:rFonts w:hint="eastAsia" w:ascii="宋体" w:hAnsi="宋体" w:eastAsia="宋体" w:cs="宋体"/>
                <w:bCs/>
                <w:snapToGrid w:val="0"/>
                <w:color w:val="auto"/>
                <w:kern w:val="0"/>
                <w:sz w:val="21"/>
                <w:szCs w:val="21"/>
                <w:highlight w:val="none"/>
                <w:u w:val="single"/>
              </w:rPr>
              <w:t xml:space="preserve">   </w:t>
            </w:r>
            <w:r>
              <w:rPr>
                <w:rFonts w:hint="eastAsia" w:ascii="宋体" w:hAnsi="宋体" w:eastAsia="宋体" w:cs="宋体"/>
                <w:bCs/>
                <w:snapToGrid w:val="0"/>
                <w:color w:val="auto"/>
                <w:kern w:val="0"/>
                <w:sz w:val="21"/>
                <w:szCs w:val="21"/>
                <w:highlight w:val="none"/>
              </w:rPr>
              <w:t>月至</w:t>
            </w:r>
          </w:p>
          <w:p>
            <w:pPr>
              <w:keepNext w:val="0"/>
              <w:keepLines w:val="0"/>
              <w:pageBreakBefore w:val="0"/>
              <w:kinsoku/>
              <w:wordWrap/>
              <w:overflowPunct/>
              <w:topLinePunct w:val="0"/>
              <w:bidi w:val="0"/>
              <w:spacing w:line="400" w:lineRule="exact"/>
              <w:ind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snapToGrid w:val="0"/>
                <w:color w:val="auto"/>
                <w:kern w:val="0"/>
                <w:sz w:val="21"/>
                <w:szCs w:val="21"/>
                <w:highlight w:val="none"/>
                <w:u w:val="single"/>
              </w:rPr>
              <w:t xml:space="preserve">   </w:t>
            </w:r>
            <w:r>
              <w:rPr>
                <w:rFonts w:hint="eastAsia" w:ascii="宋体" w:hAnsi="宋体" w:eastAsia="宋体" w:cs="宋体"/>
                <w:bCs/>
                <w:snapToGrid w:val="0"/>
                <w:color w:val="auto"/>
                <w:kern w:val="0"/>
                <w:sz w:val="21"/>
                <w:szCs w:val="21"/>
                <w:highlight w:val="none"/>
              </w:rPr>
              <w:t>年</w:t>
            </w:r>
            <w:r>
              <w:rPr>
                <w:rFonts w:hint="eastAsia" w:ascii="宋体" w:hAnsi="宋体" w:eastAsia="宋体" w:cs="宋体"/>
                <w:bCs/>
                <w:snapToGrid w:val="0"/>
                <w:color w:val="auto"/>
                <w:kern w:val="0"/>
                <w:sz w:val="21"/>
                <w:szCs w:val="21"/>
                <w:highlight w:val="none"/>
                <w:u w:val="single"/>
              </w:rPr>
              <w:t xml:space="preserve">   </w:t>
            </w:r>
            <w:r>
              <w:rPr>
                <w:rFonts w:hint="eastAsia" w:ascii="宋体" w:hAnsi="宋体" w:eastAsia="宋体" w:cs="宋体"/>
                <w:bCs/>
                <w:snapToGrid w:val="0"/>
                <w:color w:val="auto"/>
                <w:kern w:val="0"/>
                <w:sz w:val="21"/>
                <w:szCs w:val="21"/>
                <w:highlight w:val="none"/>
              </w:rPr>
              <w:t>月</w:t>
            </w:r>
            <w:r>
              <w:rPr>
                <w:rFonts w:hint="eastAsia" w:ascii="宋体" w:hAnsi="宋体" w:eastAsia="宋体" w:cs="宋体"/>
                <w:bCs/>
                <w:color w:val="auto"/>
                <w:sz w:val="21"/>
                <w:szCs w:val="21"/>
                <w:highlight w:val="none"/>
              </w:rPr>
              <w:t>。提供的养老保险参保证明须体现</w:t>
            </w:r>
            <w:r>
              <w:rPr>
                <w:rFonts w:hint="eastAsia" w:ascii="宋体" w:hAnsi="宋体" w:eastAsia="宋体" w:cs="宋体"/>
                <w:bCs/>
                <w:color w:val="auto"/>
                <w:sz w:val="21"/>
                <w:szCs w:val="21"/>
                <w:highlight w:val="none"/>
                <w:lang w:val="en-US" w:eastAsia="zh-CN"/>
              </w:rPr>
              <w:t>拟派</w:t>
            </w:r>
            <w:r>
              <w:rPr>
                <w:rFonts w:hint="eastAsia" w:ascii="宋体" w:hAnsi="宋体" w:eastAsia="宋体" w:cs="宋体"/>
                <w:bCs/>
                <w:color w:val="auto"/>
                <w:sz w:val="21"/>
                <w:szCs w:val="21"/>
                <w:highlight w:val="none"/>
              </w:rPr>
              <w:t>人员的姓名、身份证号（或社保号）、单位名称、</w:t>
            </w:r>
            <w:r>
              <w:rPr>
                <w:rFonts w:hint="eastAsia" w:ascii="宋体" w:hAnsi="宋体" w:eastAsia="宋体" w:cs="宋体"/>
                <w:bCs/>
                <w:color w:val="auto"/>
                <w:sz w:val="21"/>
                <w:szCs w:val="21"/>
                <w:highlight w:val="none"/>
                <w:lang w:val="en-US" w:eastAsia="zh-CN"/>
              </w:rPr>
              <w:t>在</w:t>
            </w:r>
            <w:r>
              <w:rPr>
                <w:rFonts w:hint="eastAsia" w:ascii="宋体" w:hAnsi="宋体" w:eastAsia="宋体" w:cs="宋体"/>
                <w:bCs/>
                <w:color w:val="auto"/>
                <w:sz w:val="21"/>
                <w:szCs w:val="21"/>
                <w:highlight w:val="none"/>
              </w:rPr>
              <w:t>本单位参保时间（或起始参保时间），并带有社保部门公章或社保部门的有效电子印章。</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bCs/>
                <w:snapToGrid w:val="0"/>
                <w:color w:val="auto"/>
                <w:kern w:val="0"/>
                <w:sz w:val="21"/>
                <w:szCs w:val="21"/>
                <w:highlight w:val="none"/>
              </w:rPr>
            </w:pPr>
            <w:r>
              <w:rPr>
                <w:rFonts w:hint="eastAsia" w:ascii="宋体" w:hAnsi="宋体" w:eastAsia="宋体" w:cs="宋体"/>
                <w:bCs/>
                <w:i/>
                <w:color w:val="auto"/>
                <w:sz w:val="21"/>
                <w:szCs w:val="21"/>
                <w:highlight w:val="none"/>
              </w:rPr>
              <w:t>[提示：</w:t>
            </w:r>
            <w:r>
              <w:rPr>
                <w:rFonts w:hint="eastAsia" w:ascii="宋体" w:hAnsi="宋体" w:eastAsia="宋体" w:cs="宋体"/>
                <w:bCs/>
                <w:i/>
                <w:color w:val="auto"/>
                <w:sz w:val="21"/>
                <w:szCs w:val="21"/>
                <w:highlight w:val="none"/>
                <w:lang w:val="en-US" w:eastAsia="zh-CN"/>
              </w:rPr>
              <w:t>拟派人员提供的</w:t>
            </w:r>
            <w:r>
              <w:rPr>
                <w:rFonts w:hint="eastAsia" w:ascii="宋体" w:hAnsi="宋体" w:eastAsia="宋体" w:cs="宋体"/>
                <w:bCs/>
                <w:i/>
                <w:color w:val="auto"/>
                <w:sz w:val="21"/>
                <w:szCs w:val="21"/>
                <w:highlight w:val="none"/>
              </w:rPr>
              <w:t xml:space="preserve">养老保险时间段必须一致；从招标公告发布之日前一月起算，养老保险时间段建议为6个月。]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是否接受联合体投标</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□不接受</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□接受，应满足下列要求：</w:t>
            </w:r>
            <w:r>
              <w:rPr>
                <w:rFonts w:hint="eastAsia" w:ascii="宋体" w:hAnsi="宋体" w:eastAsia="宋体" w:cs="宋体"/>
                <w:color w:val="auto"/>
                <w:kern w:val="0"/>
                <w:sz w:val="2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1.4.3</w:t>
            </w:r>
          </w:p>
        </w:tc>
        <w:tc>
          <w:tcPr>
            <w:tcW w:w="1644" w:type="dxa"/>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投标人不得存在的其他情形</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1.9.1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踏勘现场</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□不组织</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□组织，集中踏勘时间：</w:t>
            </w:r>
            <w:r>
              <w:rPr>
                <w:rFonts w:hint="eastAsia" w:ascii="宋体" w:hAnsi="宋体" w:eastAsia="宋体" w:cs="宋体"/>
                <w:color w:val="auto"/>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1260" w:firstLineChars="6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集中踏勘地点：</w:t>
            </w:r>
            <w:r>
              <w:rPr>
                <w:rFonts w:hint="eastAsia" w:ascii="宋体" w:hAnsi="宋体" w:eastAsia="宋体" w:cs="宋体"/>
                <w:color w:val="auto"/>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投标预备会</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□不召开</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□召开，召开时间：</w:t>
            </w:r>
            <w:r>
              <w:rPr>
                <w:rFonts w:hint="eastAsia" w:ascii="宋体" w:hAnsi="宋体" w:eastAsia="宋体" w:cs="宋体"/>
                <w:color w:val="auto"/>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1260" w:firstLineChars="6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召开地点：</w:t>
            </w:r>
            <w:r>
              <w:rPr>
                <w:rFonts w:hint="eastAsia" w:ascii="宋体" w:hAnsi="宋体" w:eastAsia="宋体" w:cs="宋体"/>
                <w:color w:val="auto"/>
                <w:sz w:val="21"/>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分包</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□不允许</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□允许，分包内容要求：</w:t>
            </w:r>
            <w:r>
              <w:rPr>
                <w:rFonts w:hint="eastAsia" w:ascii="宋体" w:hAnsi="宋体" w:eastAsia="宋体" w:cs="宋体"/>
                <w:color w:val="auto"/>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1260" w:firstLineChars="6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分包金额要求：</w:t>
            </w:r>
            <w:r>
              <w:rPr>
                <w:rFonts w:hint="eastAsia" w:ascii="宋体" w:hAnsi="宋体" w:eastAsia="宋体" w:cs="宋体"/>
                <w:color w:val="auto"/>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接受分包的第三人资质要求：</w:t>
            </w:r>
            <w:r>
              <w:rPr>
                <w:rFonts w:hint="eastAsia" w:ascii="宋体" w:hAnsi="宋体" w:eastAsia="宋体" w:cs="宋体"/>
                <w:color w:val="auto"/>
                <w:sz w:val="21"/>
                <w:szCs w:val="21"/>
                <w:highlight w:val="none"/>
                <w:u w:val="single"/>
              </w:rPr>
              <w:t xml:space="preserve">                    </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响应和偏离</w:t>
            </w:r>
          </w:p>
        </w:tc>
        <w:tc>
          <w:tcPr>
            <w:tcW w:w="6183" w:type="dxa"/>
            <w:vAlign w:val="center"/>
          </w:tcPr>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投标文件存在</w:t>
            </w:r>
            <w:r>
              <w:rPr>
                <w:rFonts w:hint="eastAsia" w:ascii="宋体" w:hAnsi="宋体" w:eastAsia="宋体" w:cs="宋体"/>
                <w:color w:val="auto"/>
                <w:sz w:val="21"/>
                <w:szCs w:val="21"/>
                <w:highlight w:val="none"/>
              </w:rPr>
              <w:t>第三章“附件：否决投标情况一览表”中</w:t>
            </w:r>
            <w:r>
              <w:rPr>
                <w:rFonts w:hint="eastAsia" w:ascii="宋体" w:hAnsi="宋体" w:eastAsia="宋体" w:cs="宋体"/>
                <w:color w:val="auto"/>
                <w:kern w:val="0"/>
                <w:sz w:val="21"/>
                <w:szCs w:val="21"/>
                <w:highlight w:val="none"/>
              </w:rPr>
              <w:t>情形之一的，投标文件视为重大偏差并作否决投标处理，否则，评标委员会不得视为重大偏差而否决投标人的投标文件。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构成招标文件的其他材料</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2.2.1</w:t>
            </w:r>
          </w:p>
        </w:tc>
        <w:tc>
          <w:tcPr>
            <w:tcW w:w="1644" w:type="dxa"/>
            <w:tcBorders>
              <w:bottom w:val="single" w:color="auto" w:sz="4" w:space="0"/>
            </w:tcBorders>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投标人要求澄清招标文件的形式和截止时间</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人应仔细阅读招标文件及附件的所有内容，如有文字表述不清，图纸尺寸标注不明以及存在错、漏、缺、概念模糊和有可能出现歧义或理解上的偏差的内容等应在招标公告规定的时间前在本项目招标公告网页下方“我要提问”栏提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2.2.2</w:t>
            </w:r>
          </w:p>
        </w:tc>
        <w:tc>
          <w:tcPr>
            <w:tcW w:w="1644" w:type="dxa"/>
            <w:tcBorders>
              <w:top w:val="single" w:color="auto" w:sz="4" w:space="0"/>
            </w:tcBorders>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招标文件澄清发出的形式和时间</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color w:val="auto"/>
                <w:sz w:val="21"/>
                <w:szCs w:val="21"/>
                <w:highlight w:val="none"/>
              </w:rPr>
              <w:t>招标人应在招标公告规定的时间前，</w:t>
            </w:r>
            <w:r>
              <w:rPr>
                <w:rFonts w:hint="eastAsia" w:ascii="宋体" w:hAnsi="宋体" w:eastAsia="宋体" w:cs="宋体"/>
                <w:color w:val="auto"/>
                <w:kern w:val="0"/>
                <w:sz w:val="21"/>
                <w:szCs w:val="21"/>
                <w:highlight w:val="none"/>
              </w:rPr>
              <w:t>在</w:t>
            </w:r>
            <w:r>
              <w:rPr>
                <w:rFonts w:hint="eastAsia" w:ascii="宋体" w:hAnsi="宋体" w:eastAsia="宋体" w:cs="宋体"/>
                <w:color w:val="auto"/>
                <w:kern w:val="0"/>
                <w:sz w:val="21"/>
                <w:szCs w:val="21"/>
                <w:highlight w:val="none"/>
                <w:u w:val="single"/>
              </w:rPr>
              <w:t>重庆市公共资源交易网</w:t>
            </w:r>
            <w:r>
              <w:rPr>
                <w:rFonts w:hint="eastAsia" w:ascii="宋体" w:hAnsi="宋体" w:eastAsia="宋体" w:cs="宋体"/>
                <w:color w:val="auto"/>
                <w:kern w:val="0"/>
                <w:sz w:val="21"/>
                <w:szCs w:val="21"/>
                <w:highlight w:val="none"/>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2.3.1</w:t>
            </w:r>
          </w:p>
        </w:tc>
        <w:tc>
          <w:tcPr>
            <w:tcW w:w="1644" w:type="dxa"/>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招标文件修改发出的形式和时间</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招标人应在招标公告规定的时间前，在</w:t>
            </w:r>
            <w:r>
              <w:rPr>
                <w:rFonts w:hint="eastAsia" w:ascii="宋体" w:hAnsi="宋体" w:eastAsia="宋体" w:cs="宋体"/>
                <w:color w:val="auto"/>
                <w:sz w:val="21"/>
                <w:szCs w:val="21"/>
                <w:highlight w:val="none"/>
                <w:u w:val="single"/>
              </w:rPr>
              <w:t>重庆市公共资源交易网</w:t>
            </w:r>
            <w:r>
              <w:rPr>
                <w:rFonts w:hint="eastAsia" w:ascii="宋体" w:hAnsi="宋体" w:eastAsia="宋体" w:cs="宋体"/>
                <w:color w:val="auto"/>
                <w:sz w:val="21"/>
                <w:szCs w:val="21"/>
                <w:highlight w:val="none"/>
              </w:rPr>
              <w:t>发布修改。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投标人对招标文件及澄清修改提出异议的形式和时间</w:t>
            </w:r>
          </w:p>
        </w:tc>
        <w:tc>
          <w:tcPr>
            <w:tcW w:w="6183" w:type="dxa"/>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color w:val="auto"/>
                <w:sz w:val="21"/>
                <w:szCs w:val="21"/>
                <w:highlight w:val="none"/>
              </w:rPr>
              <w:t>投标人对招标文件和澄清修改有异议的，应当在投标截止时间10日前，</w:t>
            </w:r>
            <w:r>
              <w:rPr>
                <w:rFonts w:hint="eastAsia" w:ascii="宋体" w:hAnsi="宋体" w:eastAsia="宋体" w:cs="宋体"/>
                <w:color w:val="auto"/>
                <w:sz w:val="21"/>
                <w:szCs w:val="21"/>
                <w:highlight w:val="none"/>
                <w:lang w:val="en-US" w:eastAsia="zh-CN"/>
              </w:rPr>
              <w:t>以书面形式向招标人或招标代理机构</w:t>
            </w:r>
            <w:r>
              <w:rPr>
                <w:rFonts w:hint="eastAsia" w:ascii="宋体" w:hAnsi="宋体" w:eastAsia="宋体" w:cs="宋体"/>
                <w:color w:val="auto"/>
                <w:sz w:val="21"/>
                <w:szCs w:val="21"/>
                <w:highlight w:val="none"/>
              </w:rPr>
              <w:t>提出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招标人应当自收到异议之日起3日内做出答复</w:t>
            </w:r>
            <w:r>
              <w:rPr>
                <w:rFonts w:hint="eastAsia" w:ascii="宋体" w:hAnsi="宋体" w:eastAsia="宋体" w:cs="宋体"/>
                <w:snapToGrid w:val="0"/>
                <w:color w:val="auto"/>
                <w:kern w:val="0"/>
                <w:sz w:val="21"/>
                <w:szCs w:val="21"/>
                <w:highlight w:val="none"/>
              </w:rPr>
              <w:t>，答复内容可能影响投标文件编制的，</w:t>
            </w:r>
            <w:r>
              <w:rPr>
                <w:rFonts w:hint="eastAsia" w:ascii="宋体" w:hAnsi="宋体" w:eastAsia="宋体" w:cs="宋体"/>
                <w:color w:val="auto"/>
                <w:sz w:val="21"/>
                <w:szCs w:val="21"/>
                <w:highlight w:val="none"/>
              </w:rPr>
              <w:t>将以修改的形式于投标截止时间15日前在</w:t>
            </w:r>
            <w:r>
              <w:rPr>
                <w:rFonts w:hint="eastAsia" w:ascii="宋体" w:hAnsi="宋体" w:eastAsia="宋体" w:cs="宋体"/>
                <w:color w:val="auto"/>
                <w:sz w:val="21"/>
                <w:szCs w:val="21"/>
                <w:highlight w:val="none"/>
                <w:u w:val="single"/>
              </w:rPr>
              <w:t>重庆市公共资源交易网</w:t>
            </w:r>
            <w:r>
              <w:rPr>
                <w:rFonts w:hint="eastAsia" w:ascii="宋体" w:hAnsi="宋体" w:eastAsia="宋体" w:cs="宋体"/>
                <w:color w:val="auto"/>
                <w:sz w:val="21"/>
                <w:szCs w:val="21"/>
                <w:highlight w:val="none"/>
              </w:rPr>
              <w:t>澄清修改区发布。发布时间至投标截止时间不足15日的，须相应延后投标截止时间。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3.1.1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构成投标文件的其他材料</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3.2.1</w:t>
            </w:r>
          </w:p>
        </w:tc>
        <w:tc>
          <w:tcPr>
            <w:tcW w:w="1644" w:type="dxa"/>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增值税税金的计算方法</w:t>
            </w:r>
          </w:p>
        </w:tc>
        <w:tc>
          <w:tcPr>
            <w:tcW w:w="6183" w:type="dxa"/>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□一般计税法</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□简易计税法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3.2.3</w:t>
            </w:r>
          </w:p>
        </w:tc>
        <w:tc>
          <w:tcPr>
            <w:tcW w:w="1644" w:type="dxa"/>
            <w:vAlign w:val="center"/>
          </w:tcPr>
          <w:p>
            <w:pPr>
              <w:keepNext w:val="0"/>
              <w:keepLines w:val="0"/>
              <w:pageBreakBefore w:val="0"/>
              <w:suppressLineNumbers/>
              <w:suppressAutoHyphens/>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报价方式</w:t>
            </w:r>
          </w:p>
        </w:tc>
        <w:tc>
          <w:tcPr>
            <w:tcW w:w="6183" w:type="dxa"/>
            <w:vAlign w:val="center"/>
          </w:tcPr>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项目投标总报价分为两部分，即勘察费投标报价与设计费投标报价。投标总报价=勘察费投标报价+设计费投标报价，投标总报价以人民币元为单位，保留小数点后两位，小数点后第三位四舍五入，小数点后不足两位的按实际位数保留。投标报价保留小数点位数的要求仅为方便评标使用，不作为否决投标条件。</w:t>
            </w:r>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本项目勘察费投标报价与设计费投标报价的报价方式如下：</w:t>
            </w:r>
          </w:p>
          <w:p>
            <w:pPr>
              <w:keepNext w:val="0"/>
              <w:keepLines w:val="0"/>
              <w:suppressLineNumbers w:val="0"/>
              <w:tabs>
                <w:tab w:val="left" w:pos="546"/>
                <w:tab w:val="left" w:pos="711"/>
              </w:tabs>
              <w:snapToGrid w:val="0"/>
              <w:spacing w:before="0" w:beforeAutospacing="0" w:after="0" w:afterAutospacing="0" w:line="400" w:lineRule="exact"/>
              <w:ind w:left="0" w:right="0" w:firstLine="421" w:firstLineChars="200"/>
              <w:rPr>
                <w:rFonts w:hint="eastAsia" w:ascii="宋体" w:hAnsi="宋体" w:eastAsia="宋体" w:cs="宋体"/>
                <w:b/>
                <w:bCs/>
                <w:sz w:val="21"/>
                <w:szCs w:val="21"/>
              </w:rPr>
            </w:pPr>
            <w:r>
              <w:rPr>
                <w:rFonts w:hint="eastAsia" w:ascii="宋体" w:hAnsi="宋体" w:eastAsia="宋体" w:cs="宋体"/>
                <w:b/>
                <w:bCs/>
                <w:sz w:val="21"/>
                <w:szCs w:val="21"/>
              </w:rPr>
              <w:t>一、勘察费报价方式</w:t>
            </w:r>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□方式一：固定费率</w:t>
            </w:r>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计费基数：□本次招标项目估算工程费金额：</w:t>
            </w:r>
            <w:r>
              <w:rPr>
                <w:rFonts w:hint="eastAsia" w:ascii="宋体" w:hAnsi="宋体" w:eastAsia="宋体" w:cs="宋体"/>
                <w:sz w:val="21"/>
                <w:szCs w:val="21"/>
                <w:u w:val="single"/>
              </w:rPr>
              <w:t xml:space="preserve">    </w:t>
            </w:r>
            <w:r>
              <w:rPr>
                <w:rFonts w:hint="eastAsia" w:ascii="宋体" w:hAnsi="宋体" w:eastAsia="宋体" w:cs="宋体"/>
                <w:sz w:val="21"/>
                <w:szCs w:val="21"/>
              </w:rPr>
              <w:t>元；□其他：</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lang w:eastAsia="zh-CN"/>
              </w:rPr>
              <w:t>。</w:t>
            </w:r>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勘察费投标报价=计费基数×固定费率报价+□BIM技术费用报价+□专项勘察费用报价+□其他费用报价。</w:t>
            </w:r>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固定费率报价以百分号为单位，百分号前保留两位小数，小数点后第三位四舍五入，小数点后不足两位的按实际位数保留。</w:t>
            </w:r>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□方式二：固定单价</w:t>
            </w:r>
          </w:p>
          <w:p>
            <w:pPr>
              <w:keepNext w:val="0"/>
              <w:keepLines w:val="0"/>
              <w:suppressLineNumbers w:val="0"/>
              <w:tabs>
                <w:tab w:val="left" w:pos="546"/>
                <w:tab w:val="left" w:pos="711"/>
              </w:tabs>
              <w:adjustRightInd/>
              <w:snapToGrid w:val="0"/>
              <w:spacing w:before="0" w:beforeAutospacing="0" w:after="0" w:afterAutospacing="0" w:line="400" w:lineRule="exact"/>
              <w:ind w:left="0" w:right="0" w:firstLine="420" w:firstLineChars="200"/>
              <w:textAlignment w:val="auto"/>
              <w:rPr>
                <w:rFonts w:hint="eastAsia" w:ascii="宋体" w:hAnsi="宋体" w:eastAsia="宋体" w:cs="宋体"/>
                <w:sz w:val="21"/>
                <w:szCs w:val="21"/>
                <w:u w:val="single"/>
              </w:rPr>
            </w:pPr>
            <w:bookmarkStart w:id="398" w:name="OLE_LINK7"/>
            <w:r>
              <w:rPr>
                <w:rFonts w:hint="eastAsia" w:ascii="宋体" w:hAnsi="宋体" w:eastAsia="宋体" w:cs="宋体"/>
                <w:sz w:val="21"/>
                <w:szCs w:val="21"/>
              </w:rPr>
              <w:t>暂定工程量：□实物工作量：</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 □其他：</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none"/>
                <w:lang w:eastAsia="zh-CN"/>
              </w:rPr>
              <w:t>。</w:t>
            </w:r>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勘察费投标报价=暂定工程量×固定单价报价+□BIM技术费用报价+□专项勘察费用报价+□其他费用报价。</w:t>
            </w:r>
            <w:bookmarkEnd w:id="398"/>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i/>
                <w:iCs/>
                <w:sz w:val="21"/>
                <w:szCs w:val="21"/>
              </w:rPr>
            </w:pPr>
            <w:r>
              <w:rPr>
                <w:rFonts w:hint="eastAsia" w:ascii="宋体" w:hAnsi="宋体" w:eastAsia="宋体" w:cs="宋体"/>
                <w:i/>
                <w:iCs/>
                <w:sz w:val="21"/>
                <w:szCs w:val="21"/>
              </w:rPr>
              <w:t>[提示：固定单价报价的单位由招标人根据项目具体情况在《投标函》中进行设置。]</w:t>
            </w:r>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固定单价报价的数值保留两位小数，小数点后第三位四舍五入，小数点后不足两位的按实际位数保留。</w:t>
            </w:r>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□方式三：固定总价</w:t>
            </w:r>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勘察费投标报价为固定总价，除发生重大变更外，勘察费不调整。其中□BIM技术费用单列，□专项勘察费用单列，□其他费用单列。</w:t>
            </w:r>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固定总价报价以元为单位，保留小数点后两位，小数点后第三位四舍五入，小数点后不足两位的按实际位数保留。</w:t>
            </w:r>
          </w:p>
          <w:p>
            <w:pPr>
              <w:keepNext w:val="0"/>
              <w:keepLines w:val="0"/>
              <w:suppressLineNumbers w:val="0"/>
              <w:tabs>
                <w:tab w:val="left" w:pos="546"/>
                <w:tab w:val="left" w:pos="711"/>
              </w:tabs>
              <w:snapToGrid w:val="0"/>
              <w:spacing w:before="0" w:beforeAutospacing="0" w:after="0" w:afterAutospacing="0" w:line="400" w:lineRule="exact"/>
              <w:ind w:left="0" w:right="0" w:firstLine="421" w:firstLineChars="200"/>
              <w:rPr>
                <w:rFonts w:hint="eastAsia" w:ascii="宋体" w:hAnsi="宋体" w:eastAsia="宋体" w:cs="宋体"/>
                <w:b/>
                <w:bCs/>
                <w:sz w:val="21"/>
                <w:szCs w:val="21"/>
              </w:rPr>
            </w:pPr>
            <w:r>
              <w:rPr>
                <w:rFonts w:hint="eastAsia" w:ascii="宋体" w:hAnsi="宋体" w:eastAsia="宋体" w:cs="宋体"/>
                <w:b/>
                <w:bCs/>
                <w:sz w:val="21"/>
                <w:szCs w:val="21"/>
              </w:rPr>
              <w:t>二、设计费报价方式</w:t>
            </w:r>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□方式一：固定费率</w:t>
            </w:r>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计费基数：□本次招标项目估算工程费金额：</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元；□其他：    </w:t>
            </w:r>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设计费投标报价=计费基数×固定费率报价+□BIM技术费用报价+□专项设计费用报价+□其他费用报价。</w:t>
            </w:r>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固定费率报价以百分号为单位，百分号前保留两位小数，小数点后第三位四舍五入，小数点后不足两位的按实际位数保留。</w:t>
            </w:r>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□方式二：固定单价</w:t>
            </w:r>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暂定工程量：</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none"/>
                <w:lang w:eastAsia="zh-CN"/>
              </w:rPr>
              <w:t>。</w:t>
            </w:r>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设计费投标报价=暂定工程量×固定单价报价+□BIM技术费用报价+□专项设计费用报价+□其他费用报价。</w:t>
            </w:r>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i/>
                <w:iCs/>
                <w:sz w:val="21"/>
                <w:szCs w:val="21"/>
              </w:rPr>
            </w:pPr>
            <w:r>
              <w:rPr>
                <w:rFonts w:hint="eastAsia" w:ascii="宋体" w:hAnsi="宋体" w:eastAsia="宋体" w:cs="宋体"/>
                <w:i/>
                <w:iCs/>
                <w:sz w:val="21"/>
                <w:szCs w:val="21"/>
              </w:rPr>
              <w:t>[提示：固定单价报价的单位由招标人根据项目具体情况在《投标函》中进行设置。]</w:t>
            </w:r>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固定单价报价的数值保留两位小数，小数点后第三位四舍五入，小数点后不足两位的按实际位数保留。</w:t>
            </w:r>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□方式三：固定总价</w:t>
            </w:r>
          </w:p>
          <w:p>
            <w:pPr>
              <w:keepNext w:val="0"/>
              <w:keepLines w:val="0"/>
              <w:pageBreakBefore w:val="0"/>
              <w:suppressLineNumbers w:val="0"/>
              <w:tabs>
                <w:tab w:val="left" w:pos="546"/>
                <w:tab w:val="left" w:pos="711"/>
              </w:tabs>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设计费投标报价为固定总价，除发生重大设计变更外，设计费不调整。其中□BIM技术费用单列，□专项设计费用单列，□其他费用单列。</w:t>
            </w:r>
          </w:p>
          <w:p>
            <w:pPr>
              <w:keepNext w:val="0"/>
              <w:keepLines w:val="0"/>
              <w:pageBreakBefore w:val="0"/>
              <w:tabs>
                <w:tab w:val="left" w:pos="546"/>
                <w:tab w:val="left" w:pos="711"/>
              </w:tabs>
              <w:kinsoku/>
              <w:wordWrap/>
              <w:overflowPunct/>
              <w:topLinePunct w:val="0"/>
              <w:bidi w:val="0"/>
              <w:snapToGrid w:val="0"/>
              <w:spacing w:line="400" w:lineRule="exact"/>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固定总价报价以元为单位，保留小数点后两位，小数点后第三位四舍五入，小数点后不足两位的按实际位数保留。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3.2.4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最高投标限价</w:t>
            </w:r>
          </w:p>
        </w:tc>
        <w:tc>
          <w:tcPr>
            <w:tcW w:w="6183" w:type="dxa"/>
            <w:vAlign w:val="center"/>
          </w:tcPr>
          <w:p>
            <w:pPr>
              <w:keepNext w:val="0"/>
              <w:keepLines w:val="0"/>
              <w:pageBreakBefore w:val="0"/>
              <w:suppressLineNumbers w:val="0"/>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i/>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本项目</w:t>
            </w:r>
            <w:r>
              <w:rPr>
                <w:rFonts w:hint="eastAsia" w:ascii="宋体" w:hAnsi="宋体" w:eastAsia="宋体" w:cs="宋体"/>
                <w:color w:val="auto"/>
                <w:sz w:val="21"/>
                <w:szCs w:val="21"/>
                <w:highlight w:val="none"/>
              </w:rPr>
              <w:t>投标报价最高限价</w:t>
            </w:r>
            <w:r>
              <w:rPr>
                <w:rFonts w:hint="eastAsia" w:ascii="宋体" w:hAnsi="宋体" w:eastAsia="宋体" w:cs="宋体"/>
                <w:color w:val="auto"/>
                <w:sz w:val="21"/>
                <w:szCs w:val="21"/>
                <w:highlight w:val="none"/>
                <w:u w:val="single"/>
                <w:lang w:val="en-US" w:eastAsia="zh-CN"/>
              </w:rPr>
              <w:t>最迟应于</w:t>
            </w:r>
            <w:r>
              <w:rPr>
                <w:rFonts w:hint="eastAsia" w:ascii="宋体" w:hAnsi="宋体" w:eastAsia="宋体" w:cs="宋体"/>
                <w:color w:val="auto"/>
                <w:sz w:val="21"/>
                <w:szCs w:val="21"/>
                <w:highlight w:val="none"/>
                <w:u w:val="single"/>
              </w:rPr>
              <w:t>投标截止日15日前</w:t>
            </w:r>
            <w:r>
              <w:rPr>
                <w:rFonts w:hint="eastAsia" w:ascii="宋体" w:hAnsi="宋体" w:eastAsia="宋体" w:cs="宋体"/>
                <w:color w:val="auto"/>
                <w:sz w:val="21"/>
                <w:szCs w:val="21"/>
                <w:highlight w:val="none"/>
              </w:rPr>
              <w:t>发布，投标人的投标报价不得超过其最高限价，否则由评标委员会作否决投标处理。</w:t>
            </w:r>
            <w:r>
              <w:rPr>
                <w:rFonts w:hint="eastAsia" w:ascii="宋体" w:hAnsi="宋体" w:eastAsia="宋体" w:cs="宋体"/>
                <w:i/>
                <w:color w:val="auto"/>
                <w:sz w:val="21"/>
                <w:szCs w:val="21"/>
                <w:highlight w:val="none"/>
              </w:rPr>
              <w:t>[提示：最高限价不随招标文件一起发布时选用。]</w:t>
            </w:r>
          </w:p>
          <w:p>
            <w:pPr>
              <w:keepNext w:val="0"/>
              <w:keepLines w:val="0"/>
              <w:pageBreakBefore w:val="0"/>
              <w:suppressLineNumbers w:val="0"/>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color w:val="auto"/>
                <w:sz w:val="21"/>
                <w:szCs w:val="21"/>
                <w:highlight w:val="none"/>
              </w:rPr>
            </w:pPr>
          </w:p>
          <w:p>
            <w:pPr>
              <w:keepNext w:val="0"/>
              <w:keepLines w:val="0"/>
              <w:pageBreakBefore w:val="0"/>
              <w:suppressLineNumbers w:val="0"/>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b/>
                <w:color w:val="auto"/>
                <w:sz w:val="21"/>
                <w:szCs w:val="21"/>
                <w:highlight w:val="none"/>
              </w:rPr>
              <w:t>本项目投标总报价最高限价为</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元，其中勘察费投标报价最高限价和设计费投标报价最高限价具体情况如下</w:t>
            </w:r>
            <w:r>
              <w:rPr>
                <w:rFonts w:hint="eastAsia" w:ascii="宋体" w:hAnsi="宋体" w:eastAsia="宋体" w:cs="宋体"/>
                <w:b/>
                <w:color w:val="auto"/>
                <w:sz w:val="21"/>
                <w:szCs w:val="21"/>
                <w:highlight w:val="none"/>
                <w:lang w:eastAsia="zh-CN"/>
              </w:rPr>
              <w:t>：</w:t>
            </w:r>
            <w:r>
              <w:rPr>
                <w:rFonts w:hint="eastAsia" w:ascii="宋体" w:hAnsi="宋体" w:eastAsia="宋体" w:cs="宋体"/>
                <w:i/>
                <w:color w:val="auto"/>
                <w:sz w:val="21"/>
                <w:szCs w:val="21"/>
                <w:highlight w:val="none"/>
              </w:rPr>
              <w:t>[提示：最高限价随招标文件一起发布时选用。]</w:t>
            </w:r>
          </w:p>
          <w:p>
            <w:pPr>
              <w:keepNext w:val="0"/>
              <w:keepLines w:val="0"/>
              <w:suppressLineNumbers w:val="0"/>
              <w:snapToGrid w:val="0"/>
              <w:spacing w:before="0" w:beforeAutospacing="0" w:after="0" w:afterAutospacing="0" w:line="400" w:lineRule="exact"/>
              <w:ind w:left="0" w:right="0" w:firstLine="421"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1、勘察费投标报价最高限价</w:t>
            </w:r>
          </w:p>
          <w:p>
            <w:pPr>
              <w:keepNext w:val="0"/>
              <w:keepLines w:val="0"/>
              <w:pageBreakBefore w:val="0"/>
              <w:suppressLineNumbers w:val="0"/>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□方式一：勘察费固定费率最高限价为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%，勘察费投标报价最高限价为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元（其中□BIM技术费用最高限价为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元，□专项勘察费最高限价为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r>
              <w:rPr>
                <w:rFonts w:hint="eastAsia" w:ascii="宋体" w:hAnsi="宋体" w:eastAsia="宋体" w:cs="宋体"/>
                <w:color w:val="auto"/>
                <w:sz w:val="21"/>
                <w:szCs w:val="21"/>
                <w:highlight w:val="none"/>
                <w:u w:val="single"/>
              </w:rPr>
              <w:t>其他费用</w:t>
            </w:r>
            <w:r>
              <w:rPr>
                <w:rFonts w:hint="eastAsia" w:ascii="宋体" w:hAnsi="宋体" w:eastAsia="宋体" w:cs="宋体"/>
                <w:color w:val="auto"/>
                <w:sz w:val="21"/>
                <w:szCs w:val="21"/>
                <w:highlight w:val="none"/>
              </w:rPr>
              <w:t>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r>
              <w:rPr>
                <w:rFonts w:hint="eastAsia" w:ascii="宋体" w:hAnsi="宋体" w:eastAsia="宋体" w:cs="宋体"/>
                <w:color w:val="auto"/>
                <w:sz w:val="21"/>
                <w:szCs w:val="21"/>
                <w:highlight w:val="none"/>
                <w:lang w:eastAsia="zh-CN"/>
              </w:rPr>
              <w:t>。</w:t>
            </w:r>
          </w:p>
          <w:p>
            <w:pPr>
              <w:keepNext w:val="0"/>
              <w:keepLines w:val="0"/>
              <w:pageBreakBefore w:val="0"/>
              <w:suppressLineNumbers w:val="0"/>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□方式二：勘察费固定单价最高限价为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，勘察费投标报价最高限价为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元（其中□BIM技术费用最高限价为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元，□专项勘察费最高限价为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r>
              <w:rPr>
                <w:rFonts w:hint="eastAsia" w:ascii="宋体" w:hAnsi="宋体" w:eastAsia="宋体" w:cs="宋体"/>
                <w:color w:val="auto"/>
                <w:sz w:val="21"/>
                <w:szCs w:val="21"/>
                <w:highlight w:val="none"/>
                <w:u w:val="single"/>
              </w:rPr>
              <w:t>其他费用</w:t>
            </w:r>
            <w:r>
              <w:rPr>
                <w:rFonts w:hint="eastAsia" w:ascii="宋体" w:hAnsi="宋体" w:eastAsia="宋体" w:cs="宋体"/>
                <w:color w:val="auto"/>
                <w:sz w:val="21"/>
                <w:szCs w:val="21"/>
                <w:highlight w:val="none"/>
              </w:rPr>
              <w:t>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pPr>
              <w:keepNext w:val="0"/>
              <w:keepLines w:val="0"/>
              <w:pageBreakBefore w:val="0"/>
              <w:suppressLineNumbers w:val="0"/>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□方式三：勘察费投标总报价最高限价为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元（其中□BIM技术费用最高限价为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元，□专项勘察费最高限价为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r>
              <w:rPr>
                <w:rFonts w:hint="eastAsia" w:ascii="宋体" w:hAnsi="宋体" w:eastAsia="宋体" w:cs="宋体"/>
                <w:color w:val="auto"/>
                <w:sz w:val="21"/>
                <w:szCs w:val="21"/>
                <w:highlight w:val="none"/>
                <w:u w:val="single"/>
              </w:rPr>
              <w:t>其他费用</w:t>
            </w:r>
            <w:r>
              <w:rPr>
                <w:rFonts w:hint="eastAsia" w:ascii="宋体" w:hAnsi="宋体" w:eastAsia="宋体" w:cs="宋体"/>
                <w:color w:val="auto"/>
                <w:sz w:val="21"/>
                <w:szCs w:val="21"/>
                <w:highlight w:val="none"/>
              </w:rPr>
              <w:t>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pPr>
              <w:keepNext w:val="0"/>
              <w:keepLines w:val="0"/>
              <w:suppressLineNumbers w:val="0"/>
              <w:adjustRightInd/>
              <w:snapToGrid w:val="0"/>
              <w:spacing w:before="0" w:beforeAutospacing="0" w:after="0" w:afterAutospacing="0" w:line="400" w:lineRule="exact"/>
              <w:ind w:left="0" w:right="0" w:firstLine="420"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b/>
                <w:color w:val="auto"/>
                <w:sz w:val="21"/>
                <w:szCs w:val="21"/>
                <w:highlight w:val="none"/>
              </w:rPr>
              <w:t>2、设计费投标报价最高限价</w:t>
            </w:r>
          </w:p>
          <w:p>
            <w:pPr>
              <w:keepNext w:val="0"/>
              <w:keepLines w:val="0"/>
              <w:pageBreakBefore w:val="0"/>
              <w:suppressLineNumbers w:val="0"/>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□方式一：设计费固定费率最高限价为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%，设计费投标报价最高限价为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元（□其中BIM技术费用最高限价为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元，□专项设计费最高限价为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其他费用</w:t>
            </w:r>
            <w:r>
              <w:rPr>
                <w:rFonts w:hint="eastAsia" w:ascii="宋体" w:hAnsi="宋体" w:eastAsia="宋体" w:cs="宋体"/>
                <w:color w:val="auto"/>
                <w:sz w:val="21"/>
                <w:szCs w:val="21"/>
                <w:highlight w:val="none"/>
              </w:rPr>
              <w:t>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pPr>
              <w:keepNext w:val="0"/>
              <w:keepLines w:val="0"/>
              <w:pageBreakBefore w:val="0"/>
              <w:suppressLineNumbers w:val="0"/>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□方式二：设计费固定单价最高限价为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，设计费投标报价最高限价为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元（其中□BIM技术费用最高限价为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元，□其中专项设计费最高限价为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r>
              <w:rPr>
                <w:rFonts w:hint="eastAsia" w:ascii="宋体" w:hAnsi="宋体" w:eastAsia="宋体" w:cs="宋体"/>
                <w:color w:val="auto"/>
                <w:sz w:val="21"/>
                <w:szCs w:val="21"/>
                <w:highlight w:val="none"/>
                <w:u w:val="single"/>
              </w:rPr>
              <w:t>其他费用</w:t>
            </w:r>
            <w:r>
              <w:rPr>
                <w:rFonts w:hint="eastAsia" w:ascii="宋体" w:hAnsi="宋体" w:eastAsia="宋体" w:cs="宋体"/>
                <w:color w:val="auto"/>
                <w:sz w:val="21"/>
                <w:szCs w:val="21"/>
                <w:highlight w:val="none"/>
              </w:rPr>
              <w:t>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pPr>
              <w:keepNext w:val="0"/>
              <w:keepLines w:val="0"/>
              <w:pageBreakBefore w:val="0"/>
              <w:suppressLineNumbers w:val="0"/>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□方式三：设计费投标总报价最高限价为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元（□其中BIM技术费用最高限价为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元，□其中专项设计费最高限价为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r>
              <w:rPr>
                <w:rFonts w:hint="eastAsia" w:ascii="宋体" w:hAnsi="宋体" w:eastAsia="宋体" w:cs="宋体"/>
                <w:color w:val="auto"/>
                <w:sz w:val="21"/>
                <w:szCs w:val="21"/>
                <w:highlight w:val="none"/>
                <w:u w:val="single"/>
              </w:rPr>
              <w:t>其他费用</w:t>
            </w:r>
            <w:r>
              <w:rPr>
                <w:rFonts w:hint="eastAsia" w:ascii="宋体" w:hAnsi="宋体" w:eastAsia="宋体" w:cs="宋体"/>
                <w:color w:val="auto"/>
                <w:sz w:val="21"/>
                <w:szCs w:val="21"/>
                <w:highlight w:val="none"/>
              </w:rPr>
              <w:t>最高限价为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pPr>
              <w:autoSpaceDE/>
              <w:autoSpaceDN/>
              <w:adjustRightInd/>
              <w:snapToGrid w:val="0"/>
              <w:spacing w:line="4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投标人的投标报价不得超过其最高限价，否则由评标委员会作否决投标处理。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3.2.5</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投标报价的其他要求</w:t>
            </w:r>
          </w:p>
        </w:tc>
        <w:tc>
          <w:tcPr>
            <w:tcW w:w="6183" w:type="dxa"/>
            <w:vAlign w:val="center"/>
          </w:tcPr>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投标函中的投标总报价与依据固定费率（或固定单价）计算出的结果不一致的；采用勘察费用清单、设计费用清单报价的，投标函中的投标总报价与勘察费用清单、设计费用清单合计报价不一致的，均由评标委员会作否决投标处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如有</w:t>
            </w:r>
            <w:r>
              <w:rPr>
                <w:rFonts w:hint="eastAsia" w:ascii="宋体" w:hAnsi="宋体" w:eastAsia="宋体" w:cs="宋体"/>
                <w:sz w:val="21"/>
                <w:szCs w:val="21"/>
                <w:lang w:eastAsia="zh-CN"/>
              </w:rPr>
              <w:t>）</w:t>
            </w:r>
            <w:r>
              <w:rPr>
                <w:rFonts w:hint="eastAsia" w:ascii="宋体" w:hAnsi="宋体" w:eastAsia="宋体" w:cs="宋体"/>
                <w:sz w:val="21"/>
                <w:szCs w:val="21"/>
              </w:rPr>
              <w:t>。</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一、投标人填报的勘察费包括： </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完成本工程勘察工作范围内的所有工作，主要含项目测量（包括1:500地形管线测量及其他建构筑物的物探、纵横断面测量、施工控制网测量、施工单位进场前的原始地貌测量、竣工测量，以及满足设计要求的其他测量等）、可研勘察、初步勘察（含水文地质勘察）、详细勘察、专项勘察、补充勘察、周边环境调查等，并提交经审查合格的成果，以及提供相应的技术服务（包括配合招标人委托的设计咨询单位、协助招标人完成各项审批手续办理、提供勘察交底服务及在施工期间按招标人要求提供必要的服务等相关技术服务工作）；配合招标人完成满足行业主管部门相应要求的BIM模型等产生的所有费用。</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投标人自行对现场条件进行勘测。水、电、场地、道路、环保措施等现场条件和涉及勘测措施所需的手续办理及相关协调费用均由中标人自行解决，招标人协助；开展勘察测量工作涉及的各类工程责任险、人员险等以及其他内容或形式的保险，在投标报价中综合考虑，按项目统一购买，投标人因保险投保义务履行的缺失造成的责任由其自行承担。投标人需将相关费用综合考虑纳入投标总报价中，包干计取。</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3、开展勘测工作的人员必须与投标文件中承诺的人员一致；且施工过程中应该全程提供相应的勘测服务工作。否则，将按投标文件投标承诺书承诺的处罚方式对勘测单位予以处罚。</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4、</w:t>
            </w:r>
            <w:r>
              <w:rPr>
                <w:rFonts w:hint="eastAsia" w:ascii="宋体" w:hAnsi="宋体" w:eastAsia="宋体" w:cs="宋体"/>
                <w:sz w:val="21"/>
                <w:szCs w:val="21"/>
                <w:lang w:val="en-US" w:eastAsia="zh-CN"/>
              </w:rPr>
              <w:t>其他费用：包括但不限于“七项费用”以及“高低温作业费”等所有其他费用。其中</w:t>
            </w:r>
            <w:r>
              <w:rPr>
                <w:rFonts w:hint="eastAsia" w:ascii="宋体" w:hAnsi="宋体" w:eastAsia="宋体" w:cs="宋体"/>
                <w:sz w:val="21"/>
                <w:szCs w:val="21"/>
              </w:rPr>
              <w:t>勘察费“七项费用”</w:t>
            </w:r>
            <w:r>
              <w:rPr>
                <w:rFonts w:hint="eastAsia" w:ascii="宋体" w:hAnsi="宋体" w:eastAsia="宋体" w:cs="宋体"/>
                <w:sz w:val="21"/>
                <w:szCs w:val="21"/>
                <w:lang w:val="en-US" w:eastAsia="zh-CN"/>
              </w:rPr>
              <w:t>为：</w:t>
            </w:r>
            <w:r>
              <w:rPr>
                <w:rFonts w:hint="eastAsia" w:ascii="宋体" w:hAnsi="宋体" w:eastAsia="宋体" w:cs="宋体"/>
                <w:sz w:val="21"/>
                <w:szCs w:val="21"/>
              </w:rPr>
              <w:t>①办理工程勘察相关许可，以及购买有关资料费；②拆除障碍物，开挖以及修复地下管线费；③修通至作业现场道路，接通电源、水源以及平整场地费；④勘察材料以及加工费；⑤水上作业用船、排、平台以及水监费；⑥勘察作业大型机具搬运费；⑦青苗、树木以及水域养殖物赔偿费等。</w:t>
            </w:r>
            <w:r>
              <w:rPr>
                <w:rFonts w:hint="eastAsia" w:ascii="宋体" w:hAnsi="宋体" w:eastAsia="宋体" w:cs="宋体"/>
                <w:sz w:val="21"/>
                <w:szCs w:val="21"/>
                <w:lang w:val="en-US" w:eastAsia="zh-CN"/>
              </w:rPr>
              <w:t>上述费用本项目采用的方式为</w:t>
            </w:r>
            <w:r>
              <w:rPr>
                <w:rFonts w:hint="eastAsia" w:ascii="宋体" w:hAnsi="宋体" w:eastAsia="宋体" w:cs="宋体"/>
                <w:i/>
                <w:iCs/>
                <w:sz w:val="21"/>
                <w:szCs w:val="21"/>
                <w:lang w:val="en-US" w:eastAsia="zh-CN"/>
              </w:rPr>
              <w:t>[提示：招标人招标时在下列方式中勾选]</w:t>
            </w:r>
            <w:r>
              <w:rPr>
                <w:rFonts w:hint="eastAsia" w:ascii="宋体" w:hAnsi="宋体" w:eastAsia="宋体" w:cs="宋体"/>
                <w:sz w:val="21"/>
                <w:szCs w:val="21"/>
                <w:lang w:val="en-US" w:eastAsia="zh-CN"/>
              </w:rPr>
              <w:t>：</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方式一</w:t>
            </w:r>
            <w:r>
              <w:rPr>
                <w:rFonts w:hint="eastAsia" w:ascii="宋体" w:hAnsi="宋体" w:eastAsia="宋体" w:cs="宋体"/>
                <w:sz w:val="21"/>
                <w:szCs w:val="21"/>
                <w:lang w:eastAsia="zh-CN"/>
              </w:rPr>
              <w:t>：</w:t>
            </w:r>
            <w:r>
              <w:rPr>
                <w:rFonts w:hint="eastAsia" w:ascii="宋体" w:hAnsi="宋体" w:eastAsia="宋体" w:cs="宋体"/>
                <w:sz w:val="21"/>
                <w:szCs w:val="21"/>
              </w:rPr>
              <w:t>勘察费不包含“七项费用”</w:t>
            </w:r>
            <w:r>
              <w:rPr>
                <w:rFonts w:hint="eastAsia" w:ascii="宋体" w:hAnsi="宋体" w:eastAsia="宋体" w:cs="宋体"/>
                <w:sz w:val="21"/>
                <w:szCs w:val="21"/>
                <w:lang w:val="en-US" w:eastAsia="zh-CN"/>
              </w:rPr>
              <w:t>以及“高低温作业费”等所有其他费用</w:t>
            </w:r>
            <w:r>
              <w:rPr>
                <w:rFonts w:hint="eastAsia" w:ascii="宋体" w:hAnsi="宋体" w:eastAsia="宋体" w:cs="宋体"/>
                <w:sz w:val="21"/>
                <w:szCs w:val="21"/>
              </w:rPr>
              <w:t>，由发包人自行支付。</w:t>
            </w:r>
          </w:p>
          <w:p>
            <w:pPr>
              <w:keepNext w:val="0"/>
              <w:keepLines w:val="0"/>
              <w:pageBreakBefore w:val="0"/>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方式二</w:t>
            </w:r>
            <w:r>
              <w:rPr>
                <w:rFonts w:hint="eastAsia" w:ascii="宋体" w:hAnsi="宋体" w:eastAsia="宋体" w:cs="宋体"/>
                <w:sz w:val="21"/>
                <w:szCs w:val="21"/>
                <w:lang w:eastAsia="zh-CN"/>
              </w:rPr>
              <w:t>：</w:t>
            </w:r>
            <w:r>
              <w:rPr>
                <w:rFonts w:hint="eastAsia" w:ascii="宋体" w:hAnsi="宋体" w:eastAsia="宋体" w:cs="宋体"/>
                <w:sz w:val="21"/>
                <w:szCs w:val="21"/>
              </w:rPr>
              <w:t>勘察费包含“七项费用”</w:t>
            </w:r>
            <w:r>
              <w:rPr>
                <w:rFonts w:hint="eastAsia" w:ascii="宋体" w:hAnsi="宋体" w:eastAsia="宋体" w:cs="宋体"/>
                <w:sz w:val="21"/>
                <w:szCs w:val="21"/>
                <w:lang w:val="en-US" w:eastAsia="zh-CN"/>
              </w:rPr>
              <w:t>以及“高低温作业费”等所有其他费用</w:t>
            </w:r>
            <w:r>
              <w:rPr>
                <w:rFonts w:hint="eastAsia" w:ascii="宋体" w:hAnsi="宋体" w:eastAsia="宋体" w:cs="宋体"/>
                <w:sz w:val="21"/>
                <w:szCs w:val="21"/>
              </w:rPr>
              <w:t>，勘察费用结算时单独列支，据实结算。</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二、投标人填报的设计费包括： </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投标报价应为完成招标文件所确定的委托设计的范围和设计业务所需的全部费用[包含方案设计（或总体设计）、初步设计及概算、施工图设计、专项设计、施工设计交底服务、施工阶段及缺陷责任期的伴随设计服务]。具体包括为实施和完成本项目全部设计工作所需的管理费、资料费、劳务费、技术服务费、办公家具、办公设施、通讯工具、通讯费用、交通工具、编制BIM模型、保险、税费、利润及协调配合费等实施工程设计所产生的一切费用。</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根据住建部《危险性较大的分部分项工程安全管理规定》，设计单位应当在设计文件中注明涉及危大工程的重点部位和环节，提出保障工程周边环境安全和工程施工安全的意见，必要时进行专项设计。相关费用在投标报价时综合考虑。</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根据《重庆市城乡建设委员会关于进一步加快应用建筑信息模型(BIM)技术的通知》（渝建发〔2018〕19号）[提示：如有更新，按最新文件执行]规定，在设计阶段采用建筑信息模型（BIM）技术的，相关费用在投标报价时综合考虑。</w:t>
            </w:r>
          </w:p>
          <w:p>
            <w:pPr>
              <w:snapToGrid/>
              <w:spacing w:after="0" w:line="400" w:lineRule="exact"/>
              <w:ind w:firstLine="421"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□三、异常低价警戒线要求</w:t>
            </w:r>
          </w:p>
          <w:p>
            <w:pPr>
              <w:keepNext w:val="0"/>
              <w:keepLines w:val="0"/>
              <w:pageBreakBefore w:val="0"/>
              <w:kinsoku/>
              <w:wordWrap/>
              <w:overflowPunct/>
              <w:topLinePunct w:val="0"/>
              <w:bidi w:val="0"/>
              <w:snapToGrid/>
              <w:spacing w:line="400" w:lineRule="exact"/>
              <w:ind w:firstLine="420" w:firstLineChars="200"/>
              <w:textAlignment w:val="auto"/>
              <w:rPr>
                <w:rFonts w:hint="eastAsia" w:ascii="宋体" w:hAnsi="宋体" w:eastAsia="宋体" w:cs="宋体"/>
                <w:i w:val="0"/>
                <w:iCs w:val="0"/>
                <w:sz w:val="21"/>
                <w:szCs w:val="21"/>
                <w:u w:val="none"/>
                <w:lang w:val="en-US" w:eastAsia="zh-CN"/>
              </w:rPr>
            </w:pPr>
            <w:r>
              <w:rPr>
                <w:rFonts w:hint="eastAsia" w:ascii="宋体" w:hAnsi="宋体" w:eastAsia="宋体" w:cs="宋体"/>
                <w:sz w:val="21"/>
                <w:szCs w:val="21"/>
                <w:u w:val="none"/>
                <w:lang w:val="en-US" w:eastAsia="zh-CN"/>
              </w:rPr>
              <w:t>1、异常低价警戒线要求</w:t>
            </w:r>
            <w:r>
              <w:rPr>
                <w:rFonts w:hint="eastAsia" w:ascii="宋体" w:hAnsi="宋体" w:eastAsia="宋体" w:cs="宋体"/>
                <w:sz w:val="21"/>
                <w:szCs w:val="21"/>
                <w:u w:val="none"/>
              </w:rPr>
              <w:t>：</w:t>
            </w:r>
            <w:r>
              <w:rPr>
                <w:rFonts w:hint="eastAsia" w:ascii="宋体" w:hAnsi="宋体" w:eastAsia="宋体" w:cs="宋体"/>
                <w:sz w:val="21"/>
                <w:szCs w:val="21"/>
                <w:u w:val="none"/>
                <w:lang w:val="en-US" w:eastAsia="zh-CN"/>
              </w:rPr>
              <w:t>最高限价的</w:t>
            </w:r>
            <w:r>
              <w:rPr>
                <w:rFonts w:hint="eastAsia" w:ascii="宋体" w:hAnsi="宋体" w:eastAsia="宋体" w:cs="宋体"/>
                <w:sz w:val="21"/>
                <w:szCs w:val="21"/>
                <w:u w:val="single"/>
                <w:lang w:val="en-US" w:eastAsia="zh-CN"/>
              </w:rPr>
              <w:t xml:space="preserve">    %</w:t>
            </w:r>
            <w:r>
              <w:rPr>
                <w:rFonts w:hint="eastAsia" w:ascii="宋体" w:hAnsi="宋体" w:eastAsia="宋体" w:cs="宋体"/>
                <w:i w:val="0"/>
                <w:iCs w:val="0"/>
                <w:sz w:val="21"/>
                <w:szCs w:val="21"/>
                <w:u w:val="none"/>
                <w:lang w:val="en-US" w:eastAsia="zh-CN"/>
              </w:rPr>
              <w:t>。</w:t>
            </w:r>
            <w:r>
              <w:rPr>
                <w:rFonts w:hint="eastAsia" w:ascii="宋体" w:hAnsi="宋体" w:eastAsia="宋体" w:cs="宋体"/>
                <w:i/>
                <w:iCs/>
                <w:sz w:val="21"/>
                <w:szCs w:val="21"/>
                <w:u w:val="none"/>
                <w:lang w:val="en-US" w:eastAsia="zh-CN"/>
              </w:rPr>
              <w:t>[提示：</w:t>
            </w:r>
            <w:r>
              <w:rPr>
                <w:rFonts w:hint="eastAsia" w:ascii="宋体" w:hAnsi="宋体" w:eastAsia="宋体" w:cs="宋体"/>
                <w:i/>
                <w:iCs/>
                <w:sz w:val="21"/>
                <w:szCs w:val="21"/>
                <w:u w:val="none"/>
              </w:rPr>
              <w:t>采用经评审的最低投标价法的，应当设置异常低价警戒线。采用综合评估法的，可以设置异常低价警戒线</w:t>
            </w:r>
            <w:r>
              <w:rPr>
                <w:rFonts w:hint="eastAsia" w:ascii="宋体" w:hAnsi="宋体" w:eastAsia="宋体" w:cs="宋体"/>
                <w:i/>
                <w:iCs/>
                <w:sz w:val="21"/>
                <w:szCs w:val="21"/>
                <w:u w:val="none"/>
                <w:lang w:eastAsia="zh-CN"/>
              </w:rPr>
              <w:t>。</w:t>
            </w:r>
            <w:r>
              <w:rPr>
                <w:rFonts w:hint="eastAsia" w:ascii="宋体" w:hAnsi="宋体" w:eastAsia="宋体" w:cs="宋体"/>
                <w:i/>
                <w:iCs/>
                <w:sz w:val="21"/>
                <w:szCs w:val="21"/>
                <w:highlight w:val="none"/>
                <w:u w:val="none"/>
                <w:lang w:eastAsia="zh-CN"/>
              </w:rPr>
              <w:t>设置的异常低价警戒线应综合考虑项目各环节支出成本以及</w:t>
            </w:r>
            <w:r>
              <w:rPr>
                <w:rFonts w:hint="eastAsia" w:ascii="宋体" w:hAnsi="宋体" w:eastAsia="宋体" w:cs="宋体"/>
                <w:i/>
                <w:iCs/>
                <w:sz w:val="21"/>
                <w:szCs w:val="21"/>
                <w:highlight w:val="none"/>
                <w:u w:val="none"/>
                <w:lang w:val="en-US" w:eastAsia="zh-CN"/>
              </w:rPr>
              <w:t>社会</w:t>
            </w:r>
            <w:r>
              <w:rPr>
                <w:rFonts w:hint="eastAsia" w:ascii="宋体" w:hAnsi="宋体" w:eastAsia="宋体" w:cs="宋体"/>
                <w:i/>
                <w:iCs/>
                <w:sz w:val="21"/>
                <w:szCs w:val="21"/>
                <w:highlight w:val="none"/>
                <w:u w:val="none"/>
                <w:lang w:eastAsia="zh-CN"/>
              </w:rPr>
              <w:t>平均成本。</w:t>
            </w:r>
            <w:r>
              <w:rPr>
                <w:rFonts w:hint="eastAsia" w:ascii="宋体" w:hAnsi="宋体" w:eastAsia="宋体" w:cs="宋体"/>
                <w:i/>
                <w:iCs/>
                <w:sz w:val="21"/>
                <w:szCs w:val="21"/>
                <w:highlight w:val="none"/>
                <w:u w:val="none"/>
                <w:lang w:val="en-US" w:eastAsia="zh-CN"/>
              </w:rPr>
              <w:t>]</w:t>
            </w:r>
          </w:p>
          <w:p>
            <w:pPr>
              <w:snapToGrid/>
              <w:spacing w:after="0" w:line="400" w:lineRule="exact"/>
              <w:ind w:firstLine="420" w:firstLineChars="200"/>
              <w:rPr>
                <w:rFonts w:hint="eastAsia" w:ascii="宋体" w:hAnsi="宋体" w:eastAsia="宋体" w:cs="宋体"/>
                <w:i w:val="0"/>
                <w:iCs w:val="0"/>
                <w:sz w:val="21"/>
                <w:szCs w:val="21"/>
                <w:u w:val="none"/>
                <w:lang w:val="en-US" w:eastAsia="zh-CN"/>
              </w:rPr>
            </w:pPr>
            <w:r>
              <w:rPr>
                <w:rFonts w:hint="eastAsia" w:ascii="宋体" w:hAnsi="宋体" w:eastAsia="宋体" w:cs="宋体"/>
                <w:i w:val="0"/>
                <w:iCs w:val="0"/>
                <w:sz w:val="21"/>
                <w:szCs w:val="21"/>
                <w:u w:val="none"/>
                <w:lang w:val="en-US" w:eastAsia="zh-CN"/>
              </w:rPr>
              <w:t>□2、</w:t>
            </w:r>
            <w:r>
              <w:rPr>
                <w:rFonts w:hint="eastAsia" w:ascii="宋体" w:hAnsi="宋体" w:eastAsia="宋体" w:cs="宋体"/>
                <w:i w:val="0"/>
                <w:iCs w:val="0"/>
                <w:sz w:val="21"/>
                <w:szCs w:val="21"/>
                <w:u w:val="single"/>
                <w:lang w:val="en-US" w:eastAsia="zh-CN"/>
              </w:rPr>
              <w:t xml:space="preserve">        </w:t>
            </w:r>
            <w:r>
              <w:rPr>
                <w:rFonts w:hint="eastAsia" w:ascii="宋体" w:hAnsi="宋体" w:eastAsia="宋体" w:cs="宋体"/>
                <w:i/>
                <w:iCs/>
                <w:sz w:val="21"/>
                <w:szCs w:val="21"/>
                <w:u w:val="none"/>
                <w:lang w:val="en-US" w:eastAsia="zh-CN"/>
              </w:rPr>
              <w:t>[提示：招标人对单项报价有异常低价警戒线要求的，可自行列举部分单项进行约定。]</w:t>
            </w:r>
          </w:p>
          <w:p>
            <w:pPr>
              <w:snapToGrid/>
              <w:spacing w:after="0" w:line="400" w:lineRule="exact"/>
              <w:ind w:firstLine="420" w:firstLineChars="200"/>
              <w:rPr>
                <w:rFonts w:hint="eastAsia" w:ascii="宋体" w:hAnsi="宋体" w:eastAsia="宋体" w:cs="宋体"/>
                <w:i w:val="0"/>
                <w:iCs w:val="0"/>
                <w:sz w:val="21"/>
                <w:szCs w:val="21"/>
                <w:u w:val="none"/>
                <w:lang w:val="en-US" w:eastAsia="zh-CN"/>
              </w:rPr>
            </w:pPr>
            <w:r>
              <w:rPr>
                <w:rFonts w:hint="eastAsia" w:ascii="宋体" w:hAnsi="宋体" w:eastAsia="宋体" w:cs="宋体"/>
                <w:i w:val="0"/>
                <w:iCs w:val="0"/>
                <w:sz w:val="21"/>
                <w:szCs w:val="21"/>
                <w:u w:val="none"/>
                <w:lang w:val="en-US" w:eastAsia="zh-CN"/>
              </w:rPr>
              <w:t>投标人投标总报价或者部分单项报价低于招标文件规定的对应的异常低价警戒线的，应提供报价合理性说明，</w:t>
            </w:r>
            <w:r>
              <w:rPr>
                <w:rFonts w:hint="eastAsia" w:ascii="宋体" w:hAnsi="宋体" w:eastAsia="宋体" w:cs="宋体"/>
                <w:sz w:val="21"/>
                <w:szCs w:val="21"/>
                <w:u w:val="none"/>
              </w:rPr>
              <w:t>并提供必要的证明材料</w:t>
            </w:r>
            <w:r>
              <w:rPr>
                <w:rFonts w:hint="eastAsia" w:ascii="宋体" w:hAnsi="宋体" w:eastAsia="宋体" w:cs="宋体"/>
                <w:i w:val="0"/>
                <w:iCs w:val="0"/>
                <w:sz w:val="21"/>
                <w:szCs w:val="21"/>
                <w:u w:val="none"/>
                <w:lang w:val="en-US" w:eastAsia="zh-CN"/>
              </w:rPr>
              <w:t>。投标人提供的说明不得降低或者改变原设计方案、技术工艺、施工标准，不得影响项目的质量、安全、工期、结算等正常履约。</w:t>
            </w:r>
          </w:p>
          <w:p>
            <w:pPr>
              <w:snapToGrid/>
              <w:spacing w:after="0" w:line="400" w:lineRule="exact"/>
              <w:ind w:firstLine="420" w:firstLineChars="200"/>
              <w:rPr>
                <w:rFonts w:hint="eastAsia" w:ascii="宋体" w:hAnsi="宋体" w:eastAsia="宋体" w:cs="宋体"/>
                <w:sz w:val="21"/>
                <w:szCs w:val="21"/>
                <w:u w:val="none"/>
              </w:rPr>
            </w:pPr>
            <w:r>
              <w:rPr>
                <w:rFonts w:hint="eastAsia" w:ascii="宋体" w:hAnsi="宋体" w:eastAsia="宋体" w:cs="宋体"/>
                <w:i w:val="0"/>
                <w:iCs w:val="0"/>
                <w:sz w:val="21"/>
                <w:szCs w:val="21"/>
                <w:u w:val="none"/>
                <w:lang w:val="en-US" w:eastAsia="zh-CN"/>
              </w:rPr>
              <w:t>投标人投标总报价或者部分单项报价</w:t>
            </w:r>
            <w:r>
              <w:rPr>
                <w:rFonts w:hint="eastAsia" w:ascii="宋体" w:hAnsi="宋体" w:eastAsia="宋体" w:cs="宋体"/>
                <w:sz w:val="21"/>
                <w:szCs w:val="21"/>
                <w:u w:val="none"/>
              </w:rPr>
              <w:t>低于招标文件</w:t>
            </w:r>
            <w:r>
              <w:rPr>
                <w:rFonts w:hint="eastAsia" w:ascii="宋体" w:hAnsi="宋体" w:eastAsia="宋体" w:cs="宋体"/>
                <w:i w:val="0"/>
                <w:iCs w:val="0"/>
                <w:sz w:val="21"/>
                <w:szCs w:val="21"/>
                <w:u w:val="none"/>
                <w:lang w:val="en-US" w:eastAsia="zh-CN"/>
              </w:rPr>
              <w:t>规定的对应的异常低价警戒线的</w:t>
            </w:r>
            <w:r>
              <w:rPr>
                <w:rFonts w:hint="eastAsia" w:ascii="宋体" w:hAnsi="宋体" w:eastAsia="宋体" w:cs="宋体"/>
                <w:sz w:val="21"/>
                <w:szCs w:val="21"/>
                <w:u w:val="none"/>
              </w:rPr>
              <w:t>，投标人未提供</w:t>
            </w:r>
            <w:r>
              <w:rPr>
                <w:rFonts w:hint="eastAsia" w:ascii="宋体" w:hAnsi="宋体" w:eastAsia="宋体" w:cs="宋体"/>
                <w:sz w:val="21"/>
                <w:szCs w:val="21"/>
                <w:u w:val="none"/>
                <w:lang w:val="en-US" w:eastAsia="zh-CN"/>
              </w:rPr>
              <w:t>报价合理性</w:t>
            </w:r>
            <w:r>
              <w:rPr>
                <w:rFonts w:hint="eastAsia" w:ascii="宋体" w:hAnsi="宋体" w:eastAsia="宋体" w:cs="宋体"/>
                <w:sz w:val="21"/>
                <w:szCs w:val="21"/>
                <w:u w:val="none"/>
              </w:rPr>
              <w:t>说明或者提供的说明不能证明其报价合理性的，由评标委员会作否决投标处理。</w:t>
            </w:r>
          </w:p>
          <w:p>
            <w:pPr>
              <w:snapToGrid/>
              <w:spacing w:line="40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四、其他要求</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kern w:val="0"/>
                <w:sz w:val="21"/>
                <w:szCs w:val="21"/>
                <w:lang w:val="en-US" w:eastAsia="zh-CN"/>
              </w:rPr>
            </w:pPr>
            <w:r>
              <w:rPr>
                <w:rFonts w:hint="eastAsia" w:ascii="宋体" w:hAnsi="宋体" w:eastAsia="宋体" w:cs="宋体"/>
                <w:sz w:val="21"/>
                <w:szCs w:val="21"/>
                <w:lang w:val="en-US" w:eastAsia="zh-CN"/>
              </w:rPr>
              <w:t>1、</w:t>
            </w:r>
            <w:r>
              <w:rPr>
                <w:rFonts w:hint="eastAsia" w:ascii="宋体" w:hAnsi="宋体" w:eastAsia="宋体" w:cs="宋体"/>
                <w:kern w:val="2"/>
                <w:sz w:val="21"/>
                <w:szCs w:val="21"/>
                <w:u w:val="none"/>
              </w:rPr>
              <w:t>投标人的</w:t>
            </w:r>
            <w:r>
              <w:rPr>
                <w:rFonts w:hint="eastAsia" w:ascii="宋体" w:hAnsi="宋体" w:eastAsia="宋体" w:cs="宋体"/>
                <w:kern w:val="2"/>
                <w:sz w:val="21"/>
                <w:szCs w:val="21"/>
                <w:u w:val="none"/>
                <w:lang w:val="en-US" w:eastAsia="zh-CN"/>
              </w:rPr>
              <w:t>单项报价</w:t>
            </w:r>
            <w:r>
              <w:rPr>
                <w:rFonts w:hint="eastAsia" w:ascii="宋体" w:hAnsi="宋体" w:eastAsia="宋体" w:cs="宋体"/>
                <w:kern w:val="2"/>
                <w:sz w:val="21"/>
                <w:szCs w:val="21"/>
                <w:u w:val="none"/>
              </w:rPr>
              <w:t>不得</w:t>
            </w:r>
            <w:r>
              <w:rPr>
                <w:rFonts w:hint="eastAsia" w:ascii="宋体" w:hAnsi="宋体" w:eastAsia="宋体" w:cs="宋体"/>
                <w:kern w:val="2"/>
                <w:sz w:val="21"/>
                <w:szCs w:val="21"/>
                <w:u w:val="none"/>
                <w:lang w:val="en-US" w:eastAsia="zh-CN"/>
              </w:rPr>
              <w:t>为零报价或者负数报价，否则</w:t>
            </w:r>
            <w:r>
              <w:rPr>
                <w:rFonts w:hint="eastAsia" w:ascii="宋体" w:hAnsi="宋体" w:eastAsia="宋体" w:cs="宋体"/>
                <w:sz w:val="21"/>
                <w:szCs w:val="21"/>
              </w:rPr>
              <w:t>由评标委员会作否决投标处理</w:t>
            </w:r>
            <w:r>
              <w:rPr>
                <w:rFonts w:hint="eastAsia" w:ascii="宋体" w:hAnsi="宋体" w:eastAsia="宋体" w:cs="宋体"/>
                <w:sz w:val="21"/>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投标有效期</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投标保证金</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是否要求投标人递交投标保证金：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□不要求</w:t>
            </w:r>
          </w:p>
          <w:p>
            <w:pPr>
              <w:keepNext w:val="0"/>
              <w:keepLines w:val="0"/>
              <w:pageBreakBefore w:val="0"/>
              <w:suppressLineNumbers/>
              <w:suppressAutoHyphens/>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□要求，投标人可选择以下三种交纳方式之一。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方式一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一、以电子投标保函形式交纳投标保证金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电子投标保函交纳形式及要求：投标人在投标截止时间前通过重庆市公共资源交易金融服务平台电子投标保函系统向金融机构申请开具电子投标保函，电子投标保函应至少体现如下内容：①担保项目必须为本项目；②受益人必须为本项目招标人；③保函担保金额必须满足本项目要求；④保函生效时间必须在投标截止时间前，有效期限必须至少包含整个投标有效期；⑤保函须不可撤销且见索即付。</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若投标截止时间延期，则电子投标保函提交的截止时间和投标截止时间应当保持一致。</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不满足上述要求的电子投标保函视为无效。</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以电子投标保函形式担保的投标保证金的金额：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万元整（人民币），重庆市工程建设领域招标投标守信激励对象名单（以下简称红名单）中的投标人</w:t>
            </w:r>
            <w:r>
              <w:rPr>
                <w:rFonts w:hint="eastAsia" w:ascii="宋体" w:hAnsi="宋体" w:eastAsia="宋体" w:cs="宋体"/>
                <w:sz w:val="21"/>
                <w:szCs w:val="21"/>
              </w:rPr>
              <w:t>按所属红名单类别享受优惠政策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其</w:t>
            </w:r>
            <w:r>
              <w:rPr>
                <w:rFonts w:hint="eastAsia" w:ascii="宋体" w:hAnsi="宋体" w:eastAsia="宋体" w:cs="宋体"/>
                <w:color w:val="auto"/>
                <w:sz w:val="21"/>
                <w:szCs w:val="21"/>
                <w:highlight w:val="none"/>
              </w:rPr>
              <w:t>投标保证金金额为应缴纳金额的50%</w:t>
            </w:r>
            <w:r>
              <w:rPr>
                <w:rFonts w:hint="eastAsia" w:ascii="宋体" w:hAnsi="宋体" w:eastAsia="宋体" w:cs="宋体"/>
                <w:sz w:val="21"/>
                <w:szCs w:val="21"/>
              </w:rPr>
              <w:t>，其中非联合体投标的，须投标人所属红名单类别包含在招标范围内</w:t>
            </w:r>
            <w:r>
              <w:rPr>
                <w:rFonts w:hint="eastAsia" w:ascii="宋体" w:hAnsi="宋体" w:eastAsia="宋体" w:cs="宋体"/>
                <w:color w:val="auto"/>
                <w:sz w:val="21"/>
                <w:szCs w:val="21"/>
                <w:highlight w:val="none"/>
              </w:rPr>
              <w:t>；联合体投标的，须联合体牵头人在红名单中</w:t>
            </w:r>
            <w:r>
              <w:rPr>
                <w:rFonts w:hint="eastAsia" w:ascii="宋体" w:hAnsi="宋体" w:eastAsia="宋体" w:cs="宋体"/>
                <w:sz w:val="21"/>
                <w:szCs w:val="21"/>
              </w:rPr>
              <w:t>，并且按照</w:t>
            </w:r>
            <w:r>
              <w:rPr>
                <w:rFonts w:hint="eastAsia" w:ascii="宋体" w:hAnsi="宋体" w:eastAsia="宋体" w:cs="宋体"/>
                <w:sz w:val="21"/>
                <w:szCs w:val="21"/>
                <w:lang w:val="en-US" w:eastAsia="zh-CN"/>
              </w:rPr>
              <w:t>共同投标协议</w:t>
            </w:r>
            <w:r>
              <w:rPr>
                <w:rFonts w:hint="eastAsia" w:ascii="宋体" w:hAnsi="宋体" w:eastAsia="宋体" w:cs="宋体"/>
                <w:sz w:val="21"/>
                <w:szCs w:val="21"/>
              </w:rPr>
              <w:t>牵头人所属红名单类别包含在其工作范围内</w:t>
            </w:r>
            <w:r>
              <w:rPr>
                <w:rFonts w:hint="eastAsia" w:ascii="宋体" w:hAnsi="宋体" w:eastAsia="宋体" w:cs="宋体"/>
                <w:color w:val="auto"/>
                <w:sz w:val="21"/>
                <w:szCs w:val="21"/>
                <w:highlight w:val="none"/>
              </w:rPr>
              <w:t>。投标人是否属于红名单，以开标环节信用状况查询结果为准。</w:t>
            </w:r>
          </w:p>
          <w:p>
            <w:pPr>
              <w:suppressAutoHyphens/>
              <w:snapToGrid w:val="0"/>
              <w:spacing w:line="400" w:lineRule="exact"/>
              <w:ind w:firstLine="420" w:firstLineChars="200"/>
              <w:jc w:val="left"/>
              <w:rPr>
                <w:rFonts w:hint="eastAsia" w:ascii="宋体" w:hAnsi="宋体" w:eastAsia="宋体" w:cs="宋体"/>
                <w:i/>
                <w:iCs/>
                <w:color w:val="auto"/>
                <w:sz w:val="21"/>
                <w:szCs w:val="21"/>
                <w:highlight w:val="none"/>
              </w:rPr>
            </w:pPr>
            <w:r>
              <w:rPr>
                <w:rFonts w:hint="eastAsia" w:ascii="宋体" w:hAnsi="宋体" w:eastAsia="宋体" w:cs="宋体"/>
                <w:i/>
                <w:iCs/>
                <w:sz w:val="21"/>
                <w:szCs w:val="21"/>
              </w:rPr>
              <w:t>[提示：投标保证金金额不超过该招标项目估算价或经批准的概算金额或最高限价的2%。]</w:t>
            </w:r>
          </w:p>
          <w:p>
            <w:pPr>
              <w:keepNext w:val="0"/>
              <w:keepLines w:val="0"/>
              <w:pageBreakBefore w:val="0"/>
              <w:suppressLineNumbers w:val="0"/>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□对符合《关于印发中小企业划型标准规定的通知》（工信部联企业〔2011〕300号）规定的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行业的中小微企业投标人免除投标保证金；其中，以联合体形式参与投标的，联合体所有成员均为符合该行业标准的中小微企业的，该联合体方可免除投标保证金。</w:t>
            </w:r>
          </w:p>
          <w:p>
            <w:pPr>
              <w:keepNext w:val="0"/>
              <w:keepLines w:val="0"/>
              <w:pageBreakBefore w:val="0"/>
              <w:suppressLineNumbers w:val="0"/>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□对符合《关于印发中小企业划型标准规定的通知》（工信部联企业〔2011〕300号）规定的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行业的中小微企业投标人免除投标保证金；其中，以联合体形式参与投标的，联合体任一成员符合该行业标准的中小微企业的，该联合体可免除投标保证金。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i/>
                <w:iCs/>
                <w:color w:val="auto"/>
                <w:sz w:val="21"/>
                <w:szCs w:val="21"/>
                <w:highlight w:val="none"/>
              </w:rPr>
            </w:pPr>
            <w:r>
              <w:rPr>
                <w:rFonts w:hint="eastAsia" w:ascii="宋体" w:hAnsi="宋体" w:eastAsia="宋体" w:cs="宋体"/>
                <w:i/>
                <w:iCs/>
                <w:color w:val="auto"/>
                <w:sz w:val="21"/>
                <w:szCs w:val="21"/>
                <w:highlight w:val="none"/>
              </w:rPr>
              <w:t>[提示： 招标人可自行决定是否设置上述条款，若需要设置，则在上述选项中只可选择其中一项进行设置]。</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电子投标保函</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w:t>
            </w:r>
            <w:r>
              <w:rPr>
                <w:rFonts w:hint="eastAsia" w:ascii="宋体" w:hAnsi="宋体" w:eastAsia="宋体" w:cs="宋体"/>
                <w:color w:val="auto"/>
                <w:sz w:val="21"/>
                <w:szCs w:val="21"/>
                <w:highlight w:val="none"/>
                <w:u w:val="single"/>
              </w:rPr>
              <w:t>重庆市公共资源交易中心</w:t>
            </w:r>
            <w:r>
              <w:rPr>
                <w:rFonts w:hint="eastAsia" w:ascii="宋体" w:hAnsi="宋体" w:eastAsia="宋体" w:cs="宋体"/>
                <w:color w:val="auto"/>
                <w:sz w:val="21"/>
                <w:szCs w:val="21"/>
                <w:highlight w:val="none"/>
              </w:rPr>
              <w:t>开标现场展示的电子投标保函交纳情况为准，投标人在投标时无须再提供电子投标保函的相关资料。</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 若投标人为联合体，则由联合体牵头人提供电子投标保函。</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二、电子投标保函的注销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招标人应当在法定时间内确定中标人。招标人</w:t>
            </w:r>
            <w:r>
              <w:rPr>
                <w:rFonts w:hint="eastAsia" w:ascii="宋体" w:hAnsi="宋体" w:eastAsia="宋体" w:cs="宋体"/>
                <w:color w:val="auto"/>
                <w:sz w:val="21"/>
                <w:szCs w:val="21"/>
                <w:highlight w:val="none"/>
                <w:lang w:eastAsia="zh-CN"/>
              </w:rPr>
              <w:t>或者招标投标交易场所运行服务机构</w:t>
            </w:r>
            <w:r>
              <w:rPr>
                <w:rFonts w:hint="eastAsia" w:ascii="宋体" w:hAnsi="宋体" w:eastAsia="宋体" w:cs="宋体"/>
                <w:color w:val="auto"/>
                <w:sz w:val="21"/>
                <w:szCs w:val="21"/>
                <w:highlight w:val="none"/>
              </w:rPr>
              <w:t>应当在中标通知书发出后</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日内</w:t>
            </w:r>
            <w:r>
              <w:rPr>
                <w:rFonts w:hint="eastAsia" w:ascii="宋体" w:hAnsi="宋体" w:eastAsia="宋体" w:cs="宋体"/>
                <w:color w:val="auto"/>
                <w:sz w:val="21"/>
                <w:szCs w:val="21"/>
                <w:highlight w:val="none"/>
                <w:lang w:eastAsia="zh-CN"/>
              </w:rPr>
              <w:t>，向除中标人以外的投标人退还</w:t>
            </w:r>
            <w:r>
              <w:rPr>
                <w:rFonts w:hint="eastAsia" w:ascii="宋体" w:hAnsi="宋体" w:eastAsia="宋体" w:cs="宋体"/>
                <w:color w:val="auto"/>
                <w:sz w:val="21"/>
                <w:szCs w:val="21"/>
                <w:highlight w:val="none"/>
              </w:rPr>
              <w:t>电子投标保函</w:t>
            </w:r>
            <w:r>
              <w:rPr>
                <w:rFonts w:hint="eastAsia" w:ascii="宋体" w:hAnsi="宋体" w:eastAsia="宋体" w:cs="宋体"/>
                <w:color w:val="auto"/>
                <w:sz w:val="21"/>
                <w:szCs w:val="21"/>
                <w:highlight w:val="none"/>
                <w:lang w:eastAsia="zh-CN"/>
              </w:rPr>
              <w:t>，并书面通知</w:t>
            </w:r>
            <w:r>
              <w:rPr>
                <w:rFonts w:hint="eastAsia" w:ascii="宋体" w:hAnsi="宋体" w:eastAsia="宋体" w:cs="宋体"/>
                <w:color w:val="auto"/>
                <w:sz w:val="21"/>
                <w:szCs w:val="21"/>
                <w:highlight w:val="none"/>
              </w:rPr>
              <w:t>保函出具机构</w:t>
            </w:r>
            <w:r>
              <w:rPr>
                <w:rFonts w:hint="eastAsia" w:ascii="宋体" w:hAnsi="宋体" w:eastAsia="宋体" w:cs="宋体"/>
                <w:color w:val="auto"/>
                <w:sz w:val="21"/>
                <w:szCs w:val="21"/>
                <w:highlight w:val="none"/>
                <w:lang w:eastAsia="zh-CN"/>
              </w:rPr>
              <w:t>本项目准予</w:t>
            </w:r>
            <w:r>
              <w:rPr>
                <w:rFonts w:hint="eastAsia" w:ascii="宋体" w:hAnsi="宋体" w:eastAsia="宋体" w:cs="宋体"/>
                <w:color w:val="auto"/>
                <w:sz w:val="21"/>
                <w:szCs w:val="21"/>
                <w:highlight w:val="none"/>
              </w:rPr>
              <w:t>注销电子投标保函。</w:t>
            </w:r>
            <w:r>
              <w:rPr>
                <w:rFonts w:hint="eastAsia" w:ascii="宋体" w:hAnsi="宋体" w:cs="宋体"/>
                <w:color w:val="auto"/>
                <w:szCs w:val="21"/>
                <w:highlight w:val="none"/>
              </w:rPr>
              <w:t>具体注销事宜由投标人与</w:t>
            </w:r>
            <w:r>
              <w:rPr>
                <w:rFonts w:hint="eastAsia" w:ascii="宋体" w:hAnsi="宋体" w:eastAsia="宋体" w:cs="宋体"/>
                <w:color w:val="auto"/>
                <w:sz w:val="21"/>
                <w:szCs w:val="21"/>
                <w:highlight w:val="none"/>
                <w:lang w:eastAsia="zh-CN"/>
              </w:rPr>
              <w:t>保函出具机构</w:t>
            </w:r>
            <w:r>
              <w:rPr>
                <w:rFonts w:hint="eastAsia" w:ascii="宋体" w:hAnsi="宋体" w:cs="宋体"/>
                <w:color w:val="auto"/>
                <w:szCs w:val="21"/>
                <w:highlight w:val="none"/>
              </w:rPr>
              <w:t>协商。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招标人应当在法定时间内和中标人签订合同。招标人</w:t>
            </w:r>
            <w:r>
              <w:rPr>
                <w:rFonts w:hint="eastAsia" w:ascii="宋体" w:hAnsi="宋体" w:eastAsia="宋体" w:cs="宋体"/>
                <w:color w:val="auto"/>
                <w:sz w:val="21"/>
                <w:szCs w:val="21"/>
                <w:highlight w:val="none"/>
                <w:lang w:eastAsia="zh-CN"/>
              </w:rPr>
              <w:t>或者招标投标交易场所运行服务机构</w:t>
            </w:r>
            <w:r>
              <w:rPr>
                <w:rFonts w:hint="eastAsia" w:ascii="宋体" w:hAnsi="宋体" w:eastAsia="宋体" w:cs="宋体"/>
                <w:color w:val="auto"/>
                <w:sz w:val="21"/>
                <w:szCs w:val="21"/>
                <w:highlight w:val="none"/>
              </w:rPr>
              <w:t>应当在</w:t>
            </w:r>
            <w:r>
              <w:rPr>
                <w:rFonts w:hint="eastAsia" w:ascii="宋体" w:hAnsi="宋体" w:eastAsia="宋体" w:cs="宋体"/>
                <w:color w:val="auto"/>
                <w:sz w:val="21"/>
                <w:szCs w:val="21"/>
                <w:highlight w:val="none"/>
                <w:lang w:eastAsia="zh-CN"/>
              </w:rPr>
              <w:t>招标人与中标人签订</w:t>
            </w:r>
            <w:r>
              <w:rPr>
                <w:rFonts w:hint="eastAsia" w:ascii="宋体" w:hAnsi="宋体" w:eastAsia="宋体" w:cs="宋体"/>
                <w:color w:val="auto"/>
                <w:sz w:val="21"/>
                <w:szCs w:val="21"/>
                <w:highlight w:val="none"/>
              </w:rPr>
              <w:t>合同后</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日内</w:t>
            </w:r>
            <w:r>
              <w:rPr>
                <w:rFonts w:hint="eastAsia" w:ascii="宋体" w:hAnsi="宋体" w:eastAsia="宋体" w:cs="宋体"/>
                <w:color w:val="auto"/>
                <w:sz w:val="21"/>
                <w:szCs w:val="21"/>
                <w:highlight w:val="none"/>
                <w:lang w:eastAsia="zh-CN"/>
              </w:rPr>
              <w:t>，向中标人退还</w:t>
            </w:r>
            <w:r>
              <w:rPr>
                <w:rFonts w:hint="eastAsia" w:ascii="宋体" w:hAnsi="宋体" w:eastAsia="宋体" w:cs="宋体"/>
                <w:color w:val="auto"/>
                <w:sz w:val="21"/>
                <w:szCs w:val="21"/>
                <w:highlight w:val="none"/>
              </w:rPr>
              <w:t>电子投标保函</w:t>
            </w:r>
            <w:r>
              <w:rPr>
                <w:rFonts w:hint="eastAsia" w:ascii="宋体" w:hAnsi="宋体" w:eastAsia="宋体" w:cs="宋体"/>
                <w:color w:val="auto"/>
                <w:sz w:val="21"/>
                <w:szCs w:val="21"/>
                <w:highlight w:val="none"/>
                <w:lang w:eastAsia="zh-CN"/>
              </w:rPr>
              <w:t>，并书面通知</w:t>
            </w:r>
            <w:r>
              <w:rPr>
                <w:rFonts w:hint="eastAsia" w:ascii="宋体" w:hAnsi="宋体" w:eastAsia="宋体" w:cs="宋体"/>
                <w:color w:val="auto"/>
                <w:sz w:val="21"/>
                <w:szCs w:val="21"/>
                <w:highlight w:val="none"/>
              </w:rPr>
              <w:t>保函出具机构</w:t>
            </w:r>
            <w:r>
              <w:rPr>
                <w:rFonts w:hint="eastAsia" w:ascii="宋体" w:hAnsi="宋体" w:eastAsia="宋体" w:cs="宋体"/>
                <w:color w:val="auto"/>
                <w:sz w:val="21"/>
                <w:szCs w:val="21"/>
                <w:highlight w:val="none"/>
                <w:lang w:eastAsia="zh-CN"/>
              </w:rPr>
              <w:t>本项目准予</w:t>
            </w:r>
            <w:r>
              <w:rPr>
                <w:rFonts w:hint="eastAsia" w:ascii="宋体" w:hAnsi="宋体" w:eastAsia="宋体" w:cs="宋体"/>
                <w:color w:val="auto"/>
                <w:sz w:val="21"/>
                <w:szCs w:val="21"/>
                <w:highlight w:val="none"/>
              </w:rPr>
              <w:t>注销电子投标保函。具体注销事宜由投标人与</w:t>
            </w:r>
            <w:r>
              <w:rPr>
                <w:rFonts w:hint="eastAsia" w:ascii="宋体" w:hAnsi="宋体" w:eastAsia="宋体" w:cs="宋体"/>
                <w:color w:val="auto"/>
                <w:sz w:val="21"/>
                <w:szCs w:val="21"/>
                <w:highlight w:val="none"/>
                <w:lang w:eastAsia="zh-CN"/>
              </w:rPr>
              <w:t>保函出具机构</w:t>
            </w:r>
            <w:r>
              <w:rPr>
                <w:rFonts w:hint="eastAsia" w:ascii="宋体" w:hAnsi="宋体" w:eastAsia="宋体" w:cs="宋体"/>
                <w:color w:val="auto"/>
                <w:sz w:val="21"/>
                <w:szCs w:val="21"/>
                <w:highlight w:val="none"/>
              </w:rPr>
              <w:t>协商。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方式二</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一、以转账支票或电汇形式交纳投标保证金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保证金交款形式及要求：投标人从企业的基本账户（开户行）在投标截止时间前通过转账支票直接划付或以电汇方式直接划付至指定的投标保证金账户。若投标截止时间延期，则投标保证金提交的截止时间和投标截止时间应当保持一致。不满足上述要求的投标保证金视为无效。</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投标人自行考虑汇入时间风险，如同城汇入、异地汇入、跨行汇入的时间要求。</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2、以转账支票或电汇形式提交投标保证金的金额：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万元整（人民币），红名单中的投标人</w:t>
            </w:r>
            <w:r>
              <w:rPr>
                <w:rFonts w:hint="eastAsia" w:ascii="宋体" w:hAnsi="宋体" w:eastAsia="宋体" w:cs="宋体"/>
                <w:color w:val="auto"/>
                <w:sz w:val="21"/>
                <w:szCs w:val="21"/>
                <w:highlight w:val="none"/>
                <w:lang w:val="en-US" w:eastAsia="zh-CN"/>
              </w:rPr>
              <w:t>按所属红名单类别享受优惠政策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其</w:t>
            </w:r>
            <w:r>
              <w:rPr>
                <w:rFonts w:hint="eastAsia" w:ascii="宋体" w:hAnsi="宋体" w:eastAsia="宋体" w:cs="宋体"/>
                <w:color w:val="auto"/>
                <w:sz w:val="21"/>
                <w:szCs w:val="21"/>
                <w:highlight w:val="none"/>
              </w:rPr>
              <w:t>投标保证金金额为应缴纳金额的50%</w:t>
            </w:r>
            <w:r>
              <w:rPr>
                <w:rFonts w:hint="eastAsia" w:ascii="宋体" w:hAnsi="宋体" w:eastAsia="宋体" w:cs="宋体"/>
                <w:sz w:val="21"/>
                <w:szCs w:val="21"/>
              </w:rPr>
              <w:t>，其中非联合体投标的，须投标人所属红名单类别包含在招标范围内</w:t>
            </w:r>
            <w:r>
              <w:rPr>
                <w:rFonts w:hint="eastAsia" w:ascii="宋体" w:hAnsi="宋体" w:eastAsia="宋体" w:cs="宋体"/>
                <w:color w:val="auto"/>
                <w:sz w:val="21"/>
                <w:szCs w:val="21"/>
                <w:highlight w:val="none"/>
              </w:rPr>
              <w:t>；联合体投标的，须联合体牵头人在红名单中</w:t>
            </w:r>
            <w:r>
              <w:rPr>
                <w:rFonts w:hint="eastAsia" w:ascii="宋体" w:hAnsi="宋体" w:eastAsia="宋体" w:cs="宋体"/>
                <w:sz w:val="21"/>
                <w:szCs w:val="21"/>
              </w:rPr>
              <w:t>，并且按照</w:t>
            </w:r>
            <w:r>
              <w:rPr>
                <w:rFonts w:hint="eastAsia" w:ascii="宋体" w:hAnsi="宋体" w:eastAsia="宋体" w:cs="宋体"/>
                <w:sz w:val="21"/>
                <w:szCs w:val="21"/>
                <w:lang w:val="en-US" w:eastAsia="zh-CN"/>
              </w:rPr>
              <w:t>共同投标协议</w:t>
            </w:r>
            <w:r>
              <w:rPr>
                <w:rFonts w:hint="eastAsia" w:ascii="宋体" w:hAnsi="宋体" w:eastAsia="宋体" w:cs="宋体"/>
                <w:sz w:val="21"/>
                <w:szCs w:val="21"/>
              </w:rPr>
              <w:t>牵头人所属红名单类别包含在其工作范围内</w:t>
            </w:r>
            <w:r>
              <w:rPr>
                <w:rFonts w:hint="eastAsia" w:ascii="宋体" w:hAnsi="宋体" w:eastAsia="宋体" w:cs="宋体"/>
                <w:color w:val="auto"/>
                <w:sz w:val="21"/>
                <w:szCs w:val="21"/>
                <w:highlight w:val="none"/>
              </w:rPr>
              <w:t>。投标人是否属于红名单，以开标环节信用状况查询结果为准。</w:t>
            </w:r>
          </w:p>
          <w:p>
            <w:pPr>
              <w:keepNext w:val="0"/>
              <w:keepLines w:val="0"/>
              <w:pageBreakBefore w:val="0"/>
              <w:suppressLineNumbers w:val="0"/>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i/>
                <w:iCs/>
                <w:sz w:val="21"/>
                <w:szCs w:val="21"/>
              </w:rPr>
              <w:t>[提示：投标保证金金额不超过该招标项目估算价或经批准的概算金额或最高限价的2%。]</w:t>
            </w:r>
            <w:bookmarkStart w:id="399" w:name="_Hlk45893164"/>
          </w:p>
          <w:p>
            <w:pPr>
              <w:keepNext w:val="0"/>
              <w:keepLines w:val="0"/>
              <w:pageBreakBefore w:val="0"/>
              <w:suppressLineNumbers w:val="0"/>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□对符合《关于印发中小企业划型标准规定的通知》（工信部联企业〔2011〕300号）规定的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行业的中小微企业投标人免除投标保证金；其中，以联合体形式参与投标的，联合体所有成员均为符合该行业标准的中小微企业的，该联合体方可免除投标保证金。</w:t>
            </w:r>
          </w:p>
          <w:p>
            <w:pPr>
              <w:keepNext w:val="0"/>
              <w:keepLines w:val="0"/>
              <w:pageBreakBefore w:val="0"/>
              <w:suppressLineNumbers w:val="0"/>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□对符合《关于印发中小企业划型标准规定的通知》（工信部联企业〔2011〕300号）规定的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行业的中小微企业投标人免除投标保证金；其中，以联合体形式参与投标的，联合体任一成员符合该行业标准的中小微企业的，该联合体可免除投标保证金。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i/>
                <w:iCs/>
                <w:color w:val="auto"/>
                <w:sz w:val="21"/>
                <w:szCs w:val="21"/>
                <w:highlight w:val="none"/>
              </w:rPr>
            </w:pPr>
            <w:r>
              <w:rPr>
                <w:rFonts w:hint="eastAsia" w:ascii="宋体" w:hAnsi="宋体" w:eastAsia="宋体" w:cs="宋体"/>
                <w:i/>
                <w:iCs/>
                <w:color w:val="auto"/>
                <w:sz w:val="21"/>
                <w:szCs w:val="21"/>
                <w:highlight w:val="none"/>
              </w:rPr>
              <w:t>[提示： 招标人可自行决定是否设置上述条款，若需要设置，则在上述选项中只可选择其中一项进行设置]。</w:t>
            </w:r>
          </w:p>
          <w:bookmarkEnd w:id="399"/>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3、投标保证金账户及账号（任选其一）：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详见</w:t>
            </w:r>
            <w:r>
              <w:rPr>
                <w:rFonts w:hint="eastAsia" w:ascii="宋体" w:hAnsi="宋体" w:eastAsia="宋体" w:cs="宋体"/>
                <w:color w:val="auto"/>
                <w:sz w:val="21"/>
                <w:szCs w:val="21"/>
                <w:highlight w:val="none"/>
                <w:u w:val="single"/>
              </w:rPr>
              <w:t>重庆市公共资源交易网</w:t>
            </w:r>
            <w:r>
              <w:rPr>
                <w:rFonts w:hint="eastAsia" w:ascii="宋体" w:hAnsi="宋体" w:eastAsia="宋体" w:cs="宋体"/>
                <w:color w:val="auto"/>
                <w:sz w:val="21"/>
                <w:szCs w:val="21"/>
                <w:highlight w:val="none"/>
              </w:rPr>
              <w:t>对应本项目招标公告信息栏中的保证金信息。</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投标保证金以</w:t>
            </w:r>
            <w:r>
              <w:rPr>
                <w:rFonts w:hint="eastAsia" w:ascii="宋体" w:hAnsi="宋体" w:eastAsia="宋体" w:cs="宋体"/>
                <w:color w:val="auto"/>
                <w:sz w:val="21"/>
                <w:szCs w:val="21"/>
                <w:highlight w:val="none"/>
                <w:u w:val="single"/>
              </w:rPr>
              <w:t>重庆市公共资源交易中心</w:t>
            </w:r>
            <w:r>
              <w:rPr>
                <w:rFonts w:hint="eastAsia" w:ascii="宋体" w:hAnsi="宋体" w:eastAsia="宋体" w:cs="宋体"/>
                <w:color w:val="auto"/>
                <w:sz w:val="21"/>
                <w:szCs w:val="21"/>
                <w:highlight w:val="none"/>
              </w:rPr>
              <w:t>开标现场展示的保证金交纳情况为准。投标人须在资格审查部分 “其他资料”中提供企业基本账户开户证明文件。</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4、投标人必须在付款凭证备注栏中注明是“</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项目投标保证金”。项目名称可简写成：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5、投标保证金有效期与投标有效期一致。</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6、根据重庆市公共资源交易中心《关于开展公共资源交易市场主体信息登记工作的公告》的要求，投标人在开标前需在</w:t>
            </w:r>
            <w:r>
              <w:rPr>
                <w:rFonts w:hint="eastAsia" w:ascii="宋体" w:hAnsi="宋体" w:eastAsia="宋体" w:cs="宋体"/>
                <w:color w:val="auto"/>
                <w:sz w:val="21"/>
                <w:szCs w:val="21"/>
                <w:highlight w:val="none"/>
                <w:u w:val="single"/>
              </w:rPr>
              <w:t>重庆市公共资源交易网</w:t>
            </w:r>
            <w:r>
              <w:rPr>
                <w:rFonts w:hint="eastAsia" w:ascii="宋体" w:hAnsi="宋体" w:eastAsia="宋体" w:cs="宋体"/>
                <w:color w:val="auto"/>
                <w:sz w:val="21"/>
                <w:szCs w:val="21"/>
                <w:highlight w:val="none"/>
              </w:rPr>
              <w:t>办理市场主体信息登记手续。因故未能提前办理市场主体信息登记或更新的，评标过程中由评标委员会根据投标人在投标文件中提供的企业基本账户开户证明文件核实其投标保证金是否由基本账户转入，未从基本账户转入的，由评标委员会作否决投标处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7、若投标人为联合体，则由联合体牵头人提交投标保证金。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二、投标保证金的退还</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招标人应当在法定时间内确定中标人。招标人</w:t>
            </w:r>
            <w:r>
              <w:rPr>
                <w:rFonts w:hint="eastAsia" w:ascii="宋体" w:hAnsi="宋体" w:eastAsia="宋体" w:cs="宋体"/>
                <w:color w:val="auto"/>
                <w:sz w:val="21"/>
                <w:szCs w:val="21"/>
                <w:highlight w:val="none"/>
                <w:lang w:eastAsia="zh-CN"/>
              </w:rPr>
              <w:t>或者招标投标交易场所运行服务机构</w:t>
            </w:r>
            <w:r>
              <w:rPr>
                <w:rFonts w:hint="eastAsia" w:ascii="宋体" w:hAnsi="宋体" w:eastAsia="宋体" w:cs="宋体"/>
                <w:color w:val="auto"/>
                <w:sz w:val="21"/>
                <w:szCs w:val="21"/>
                <w:highlight w:val="none"/>
              </w:rPr>
              <w:t>应当在中标通知书发出后</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日内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向除中标人以外的投标人，退还投标保证金及银行同期活期存款利息。</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招标人应当在法定时间内和中标人签订合同。招标人</w:t>
            </w:r>
            <w:r>
              <w:rPr>
                <w:rFonts w:hint="eastAsia" w:ascii="宋体" w:hAnsi="宋体" w:eastAsia="宋体" w:cs="宋体"/>
                <w:color w:val="auto"/>
                <w:sz w:val="21"/>
                <w:szCs w:val="21"/>
                <w:highlight w:val="none"/>
                <w:lang w:eastAsia="zh-CN"/>
              </w:rPr>
              <w:t>或者招标投标交易场所运行服务机构</w:t>
            </w:r>
            <w:r>
              <w:rPr>
                <w:rFonts w:hint="eastAsia" w:ascii="宋体" w:hAnsi="宋体" w:eastAsia="宋体" w:cs="宋体"/>
                <w:color w:val="auto"/>
                <w:sz w:val="21"/>
                <w:szCs w:val="21"/>
                <w:highlight w:val="none"/>
              </w:rPr>
              <w:t>应当在</w:t>
            </w:r>
            <w:r>
              <w:rPr>
                <w:rFonts w:hint="eastAsia" w:ascii="宋体" w:hAnsi="宋体" w:eastAsia="宋体" w:cs="宋体"/>
                <w:color w:val="auto"/>
                <w:sz w:val="21"/>
                <w:szCs w:val="21"/>
                <w:highlight w:val="none"/>
                <w:lang w:eastAsia="zh-CN"/>
              </w:rPr>
              <w:t>招标人与中标人签订</w:t>
            </w:r>
            <w:r>
              <w:rPr>
                <w:rFonts w:hint="eastAsia" w:ascii="宋体" w:hAnsi="宋体" w:eastAsia="宋体" w:cs="宋体"/>
                <w:color w:val="auto"/>
                <w:sz w:val="21"/>
                <w:szCs w:val="21"/>
                <w:highlight w:val="none"/>
              </w:rPr>
              <w:t>合同后</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日内，向中标人退还投标保证金及银行同期活期存款利息。</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投标保证金专用账户由</w:t>
            </w:r>
            <w:r>
              <w:rPr>
                <w:rFonts w:hint="eastAsia" w:ascii="宋体" w:hAnsi="宋体" w:eastAsia="宋体" w:cs="宋体"/>
                <w:color w:val="auto"/>
                <w:sz w:val="21"/>
                <w:szCs w:val="21"/>
                <w:highlight w:val="none"/>
                <w:u w:val="single"/>
              </w:rPr>
              <w:t>重庆市公共资源交易中心</w:t>
            </w:r>
            <w:r>
              <w:rPr>
                <w:rFonts w:hint="eastAsia" w:ascii="宋体" w:hAnsi="宋体" w:eastAsia="宋体" w:cs="宋体"/>
                <w:color w:val="auto"/>
                <w:sz w:val="21"/>
                <w:szCs w:val="21"/>
                <w:highlight w:val="none"/>
                <w:lang w:val="en-US" w:eastAsia="zh-CN"/>
              </w:rPr>
              <w:t>指</w:t>
            </w:r>
            <w:r>
              <w:rPr>
                <w:rFonts w:hint="eastAsia" w:ascii="宋体" w:hAnsi="宋体" w:eastAsia="宋体" w:cs="宋体"/>
                <w:color w:val="auto"/>
                <w:sz w:val="21"/>
                <w:szCs w:val="21"/>
                <w:highlight w:val="none"/>
              </w:rPr>
              <w:t>定，关于保证金相关情况的问题请咨询</w:t>
            </w:r>
            <w:r>
              <w:rPr>
                <w:rFonts w:hint="eastAsia" w:ascii="宋体" w:hAnsi="宋体" w:eastAsia="宋体" w:cs="宋体"/>
                <w:color w:val="auto"/>
                <w:sz w:val="21"/>
                <w:szCs w:val="21"/>
                <w:highlight w:val="none"/>
                <w:u w:val="single"/>
              </w:rPr>
              <w:t>重庆市公共资源交易中心</w:t>
            </w:r>
            <w:r>
              <w:rPr>
                <w:rFonts w:hint="eastAsia" w:ascii="宋体" w:hAnsi="宋体" w:eastAsia="宋体" w:cs="宋体"/>
                <w:color w:val="auto"/>
                <w:sz w:val="21"/>
                <w:szCs w:val="21"/>
                <w:highlight w:val="none"/>
              </w:rPr>
              <w:t>，联系电话023-</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方式三</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一、以纸质投标保函形式交纳投标保证金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纸质投标保函交纳形式及要求：</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交</w:t>
            </w:r>
            <w:r>
              <w:rPr>
                <w:rFonts w:hint="eastAsia" w:ascii="宋体" w:hAnsi="宋体" w:eastAsia="宋体" w:cs="宋体"/>
                <w:color w:val="auto"/>
                <w:sz w:val="21"/>
                <w:szCs w:val="21"/>
                <w:highlight w:val="none"/>
              </w:rPr>
              <w:t>纳形式：纸质投标保函包括银行保函、保证保险和担保保函，其示范文本详见第六章投标文件格式。投标人提交的纸质投标保函应严格执行其示范文本，不得对示范文本中的实质性内容进行修改。</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具体要求：纸质投标保函的开立人应当是具有相应资格的银行、保险机构、融资担保公司，其信用资质、履约能力、担保能力、赔付流程、安全保密等应符合工程保函业务条件。纸质投标保函应合法合规，符合招投标行政监督部门、行业主管部门和金融监管部门的相关规定，满足招标文件约定要求。投标人应选择在渝依法设立总部或者设有分支机构的金融机构开具纸质投标保函。投标人对所提交的纸质投标保函的真实性、合法性、有效性负责。</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投标人须在投标文件资格审查部分“其他资料”中提供纸质投标保函扫描件，纸质投标保函原件应当于投标截止时间前在开标现场递交招标人保管。</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若投标截止时间延期，则纸质投标保函递交的截止时间和投标截止时间保持一致。</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不满足上述要求的纸质投标保函视为无效。</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以纸质投标保函形式担保的投标保证金的金额：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万元整（人民币），红名单中的投标人</w:t>
            </w:r>
            <w:r>
              <w:rPr>
                <w:rFonts w:hint="eastAsia" w:ascii="宋体" w:hAnsi="宋体" w:eastAsia="宋体" w:cs="宋体"/>
                <w:color w:val="auto"/>
                <w:sz w:val="21"/>
                <w:szCs w:val="21"/>
                <w:highlight w:val="none"/>
                <w:lang w:val="en-US" w:eastAsia="zh-CN"/>
              </w:rPr>
              <w:t>按所属红名单类别享受优惠政策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其</w:t>
            </w:r>
            <w:r>
              <w:rPr>
                <w:rFonts w:hint="eastAsia" w:ascii="宋体" w:hAnsi="宋体" w:eastAsia="宋体" w:cs="宋体"/>
                <w:color w:val="auto"/>
                <w:sz w:val="21"/>
                <w:szCs w:val="21"/>
                <w:highlight w:val="none"/>
              </w:rPr>
              <w:t>投标保证金金额为应缴纳金额的50%</w:t>
            </w:r>
            <w:r>
              <w:rPr>
                <w:rFonts w:hint="eastAsia" w:ascii="宋体" w:hAnsi="宋体" w:eastAsia="宋体" w:cs="宋体"/>
                <w:kern w:val="0"/>
                <w:sz w:val="21"/>
                <w:szCs w:val="21"/>
              </w:rPr>
              <w:t>，其中非联合体投标的，须投标人所属红名单类别包含在招标范围内</w:t>
            </w:r>
            <w:r>
              <w:rPr>
                <w:rFonts w:hint="eastAsia" w:ascii="宋体" w:hAnsi="宋体" w:eastAsia="宋体" w:cs="宋体"/>
                <w:color w:val="auto"/>
                <w:sz w:val="21"/>
                <w:szCs w:val="21"/>
                <w:highlight w:val="none"/>
              </w:rPr>
              <w:t>；联合体投标的，须联合体牵头人在红名单中</w:t>
            </w:r>
            <w:r>
              <w:rPr>
                <w:rFonts w:hint="eastAsia" w:ascii="宋体" w:hAnsi="宋体" w:eastAsia="宋体" w:cs="宋体"/>
                <w:sz w:val="21"/>
                <w:szCs w:val="21"/>
              </w:rPr>
              <w:t>，并且按照</w:t>
            </w:r>
            <w:r>
              <w:rPr>
                <w:rFonts w:hint="eastAsia" w:ascii="宋体" w:hAnsi="宋体" w:eastAsia="宋体" w:cs="宋体"/>
                <w:sz w:val="21"/>
                <w:szCs w:val="21"/>
                <w:lang w:val="en-US" w:eastAsia="zh-CN"/>
              </w:rPr>
              <w:t>共同投标协议</w:t>
            </w:r>
            <w:r>
              <w:rPr>
                <w:rFonts w:hint="eastAsia" w:ascii="宋体" w:hAnsi="宋体" w:eastAsia="宋体" w:cs="宋体"/>
                <w:sz w:val="21"/>
                <w:szCs w:val="21"/>
              </w:rPr>
              <w:t>牵头人所属红名单类别包含在其工作范围内</w:t>
            </w:r>
            <w:r>
              <w:rPr>
                <w:rFonts w:hint="eastAsia" w:ascii="宋体" w:hAnsi="宋体" w:eastAsia="宋体" w:cs="宋体"/>
                <w:color w:val="auto"/>
                <w:sz w:val="21"/>
                <w:szCs w:val="21"/>
                <w:highlight w:val="none"/>
              </w:rPr>
              <w:t>。投标人是否属于红名单，以开标环节信用状况查询结果为准。</w:t>
            </w:r>
          </w:p>
          <w:p>
            <w:pPr>
              <w:keepNext w:val="0"/>
              <w:keepLines w:val="0"/>
              <w:pageBreakBefore w:val="0"/>
              <w:suppressAutoHyphens/>
              <w:kinsoku/>
              <w:wordWrap/>
              <w:overflowPunct/>
              <w:topLinePunct w:val="0"/>
              <w:bidi w:val="0"/>
              <w:snapToGrid w:val="0"/>
              <w:spacing w:line="400" w:lineRule="exact"/>
              <w:ind w:firstLine="420" w:firstLineChars="200"/>
              <w:jc w:val="left"/>
              <w:textAlignment w:val="auto"/>
              <w:rPr>
                <w:rFonts w:hint="eastAsia" w:ascii="宋体" w:hAnsi="宋体" w:eastAsia="宋体" w:cs="宋体"/>
                <w:i/>
                <w:iCs/>
                <w:color w:val="auto"/>
                <w:sz w:val="21"/>
                <w:szCs w:val="21"/>
                <w:highlight w:val="none"/>
              </w:rPr>
            </w:pPr>
            <w:r>
              <w:rPr>
                <w:rFonts w:hint="eastAsia" w:ascii="宋体" w:hAnsi="宋体" w:eastAsia="宋体" w:cs="宋体"/>
                <w:i/>
                <w:iCs/>
                <w:sz w:val="21"/>
                <w:szCs w:val="21"/>
              </w:rPr>
              <w:t>[提示：投标保证金金额不超过该招标项目估算价或经批准的概算金额或最高限价的2%。]</w:t>
            </w:r>
          </w:p>
          <w:p>
            <w:pPr>
              <w:keepNext w:val="0"/>
              <w:keepLines w:val="0"/>
              <w:pageBreakBefore w:val="0"/>
              <w:suppressLineNumbers w:val="0"/>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□对符合《关于印发中小企业划型标准规定的通知》（工信部联企业〔2011〕300号）规定的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行业的中小微企业投标人免除投标保证金；其中，以联合体形式参与投标的，联合体所有成员均为符合该行业标准的中小微企业的，该联合体方可免除投标保证金。</w:t>
            </w:r>
          </w:p>
          <w:p>
            <w:pPr>
              <w:keepNext w:val="0"/>
              <w:keepLines w:val="0"/>
              <w:pageBreakBefore w:val="0"/>
              <w:suppressLineNumbers w:val="0"/>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□对符合《关于印发中小企业划型标准规定的通知》（工信部联企业〔2011〕300号）规定的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行业的中小微企业投标人免除投标保证金；其中，以联合体形式参与投标的，联合体任一成员符合该行业标准的中小微企业的，该联合体可免除投标保证金。</w:t>
            </w:r>
          </w:p>
          <w:p>
            <w:pPr>
              <w:keepNext w:val="0"/>
              <w:keepLines w:val="0"/>
              <w:pageBreakBefore w:val="0"/>
              <w:suppressLineNumbers w:val="0"/>
              <w:kinsoku/>
              <w:wordWrap/>
              <w:overflowPunct/>
              <w:topLinePunct w:val="0"/>
              <w:bidi w:val="0"/>
              <w:snapToGrid w:val="0"/>
              <w:spacing w:beforeAutospacing="0" w:afterAutospacing="0" w:line="400" w:lineRule="exact"/>
              <w:ind w:left="0" w:right="0" w:firstLine="420" w:firstLineChars="200"/>
              <w:jc w:val="left"/>
              <w:textAlignment w:val="auto"/>
              <w:rPr>
                <w:rFonts w:hint="eastAsia" w:ascii="宋体" w:hAnsi="宋体" w:eastAsia="宋体" w:cs="宋体"/>
                <w:i/>
                <w:iCs/>
                <w:color w:val="auto"/>
                <w:sz w:val="21"/>
                <w:szCs w:val="21"/>
                <w:highlight w:val="none"/>
              </w:rPr>
            </w:pPr>
            <w:r>
              <w:rPr>
                <w:rFonts w:hint="eastAsia" w:ascii="宋体" w:hAnsi="宋体" w:eastAsia="宋体" w:cs="宋体"/>
                <w:i/>
                <w:iCs/>
                <w:color w:val="auto"/>
                <w:sz w:val="21"/>
                <w:szCs w:val="21"/>
                <w:highlight w:val="none"/>
              </w:rPr>
              <w:t>[提示： 招标人可自行决定是否设置上述条款，若需要设置，则在上述选项中只可选择其中一项进行设置]。</w:t>
            </w:r>
          </w:p>
          <w:p>
            <w:pPr>
              <w:keepNext w:val="0"/>
              <w:keepLines w:val="0"/>
              <w:pageBreakBefore w:val="0"/>
              <w:suppressLineNumbers w:val="0"/>
              <w:kinsoku/>
              <w:wordWrap/>
              <w:overflowPunct/>
              <w:topLinePunct w:val="0"/>
              <w:bidi w:val="0"/>
              <w:snapToGrid w:val="0"/>
              <w:spacing w:beforeAutospacing="0" w:afterAutospacing="0" w:line="400" w:lineRule="exact"/>
              <w:ind w:left="0" w:right="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 投标人须</w:t>
            </w:r>
            <w:r>
              <w:rPr>
                <w:rFonts w:hint="eastAsia" w:ascii="宋体" w:hAnsi="宋体" w:eastAsia="宋体" w:cs="宋体"/>
                <w:color w:val="auto"/>
                <w:sz w:val="21"/>
                <w:szCs w:val="21"/>
                <w:highlight w:val="none"/>
              </w:rPr>
              <w:t>在</w:t>
            </w:r>
            <w:r>
              <w:rPr>
                <w:rFonts w:hint="eastAsia" w:ascii="宋体" w:hAnsi="宋体" w:eastAsia="宋体" w:cs="宋体"/>
                <w:color w:val="auto"/>
                <w:kern w:val="0"/>
                <w:sz w:val="21"/>
                <w:szCs w:val="21"/>
                <w:highlight w:val="none"/>
              </w:rPr>
              <w:t>纸质投标保函</w:t>
            </w:r>
            <w:r>
              <w:rPr>
                <w:rFonts w:hint="eastAsia" w:ascii="宋体" w:hAnsi="宋体" w:eastAsia="宋体" w:cs="宋体"/>
                <w:color w:val="auto"/>
                <w:kern w:val="0"/>
                <w:sz w:val="21"/>
                <w:szCs w:val="21"/>
                <w:highlight w:val="none"/>
                <w:lang w:val="en-US" w:eastAsia="zh-CN"/>
              </w:rPr>
              <w:t>中注明</w:t>
            </w:r>
            <w:r>
              <w:rPr>
                <w:rFonts w:hint="eastAsia" w:ascii="宋体" w:hAnsi="宋体" w:eastAsia="宋体" w:cs="宋体"/>
                <w:color w:val="auto"/>
                <w:kern w:val="0"/>
                <w:sz w:val="21"/>
                <w:szCs w:val="21"/>
                <w:highlight w:val="none"/>
              </w:rPr>
              <w:t>在重庆市辖区范围内的核验</w:t>
            </w:r>
            <w:r>
              <w:rPr>
                <w:rFonts w:hint="eastAsia" w:ascii="宋体" w:hAnsi="宋体" w:eastAsia="宋体" w:cs="宋体"/>
                <w:color w:val="auto"/>
                <w:kern w:val="0"/>
                <w:sz w:val="21"/>
                <w:szCs w:val="21"/>
                <w:highlight w:val="none"/>
                <w:lang w:val="en-US" w:eastAsia="zh-CN"/>
              </w:rPr>
              <w:t>地址和核验方式，并</w:t>
            </w:r>
            <w:r>
              <w:rPr>
                <w:rFonts w:hint="eastAsia" w:ascii="宋体" w:hAnsi="宋体" w:eastAsia="宋体" w:cs="宋体"/>
                <w:color w:val="auto"/>
                <w:kern w:val="0"/>
                <w:sz w:val="21"/>
                <w:szCs w:val="21"/>
                <w:highlight w:val="none"/>
              </w:rPr>
              <w:t>确保其递交的纸质投标保函能在</w:t>
            </w:r>
            <w:r>
              <w:rPr>
                <w:rFonts w:hint="eastAsia" w:ascii="宋体" w:hAnsi="宋体" w:eastAsia="宋体" w:cs="宋体"/>
                <w:color w:val="auto"/>
                <w:kern w:val="0"/>
                <w:sz w:val="21"/>
                <w:szCs w:val="21"/>
                <w:highlight w:val="none"/>
                <w:lang w:val="en-US" w:eastAsia="zh-CN"/>
              </w:rPr>
              <w:t>开立人在渝的总部或者分支机构进行</w:t>
            </w:r>
            <w:r>
              <w:rPr>
                <w:rFonts w:hint="eastAsia" w:ascii="宋体" w:hAnsi="宋体" w:eastAsia="宋体" w:cs="宋体"/>
                <w:color w:val="auto"/>
                <w:kern w:val="0"/>
                <w:sz w:val="21"/>
                <w:szCs w:val="21"/>
                <w:highlight w:val="none"/>
              </w:rPr>
              <w:t>核验。</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 投标人在开标现场递交的纸质投标保函原件应与投标文件中提供的纸质投标保函扫描件一致，否则由评标委员会作否决投标处理。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在发出中标通知书前，招标人应当对投标人（至少中标候选人或中标人）递交的纸质投标保函的真实性、合法性、有效性进行核验，对核验不合格或无法按纸质投标保函注明的核验地点、核验方式进行核验的，视为投标人未提交纸质投标保函，对已取得中标候选人资格或中标资格的投标人，按相关规定取消中标候选人资格或中标资格，给招标人造成损失的，投标人依法承担赔偿责任。投标人提交的纸质投标保函涉及弄虚作假或其他违法违规情形的，移送相关部门处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 若投标人为联合体，则由联合体牵头人提供纸质投标保函。</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二、纸质投标保函的退还、注销</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招标人应当在法定时间内确定中标人。招标人</w:t>
            </w:r>
            <w:r>
              <w:rPr>
                <w:rFonts w:hint="eastAsia" w:ascii="宋体" w:hAnsi="宋体" w:eastAsia="宋体" w:cs="宋体"/>
                <w:color w:val="auto"/>
                <w:sz w:val="21"/>
                <w:szCs w:val="21"/>
                <w:highlight w:val="none"/>
                <w:lang w:eastAsia="zh-CN"/>
              </w:rPr>
              <w:t>或者招标投标交易场所运行服务机构</w:t>
            </w:r>
            <w:r>
              <w:rPr>
                <w:rFonts w:hint="eastAsia" w:ascii="宋体" w:hAnsi="宋体" w:eastAsia="宋体" w:cs="宋体"/>
                <w:color w:val="auto"/>
                <w:sz w:val="21"/>
                <w:szCs w:val="21"/>
                <w:highlight w:val="none"/>
              </w:rPr>
              <w:t>应当在中标通知书发出后</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日内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向除中标人以外的其他投标人退还纸质投标保函正本</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并书面通知相关</w:t>
            </w:r>
            <w:r>
              <w:rPr>
                <w:rFonts w:hint="eastAsia" w:ascii="宋体" w:hAnsi="宋体" w:eastAsia="宋体" w:cs="宋体"/>
                <w:color w:val="auto"/>
                <w:sz w:val="21"/>
                <w:szCs w:val="21"/>
                <w:highlight w:val="none"/>
                <w:lang w:val="en-US" w:eastAsia="zh-CN"/>
              </w:rPr>
              <w:t>金融机构</w:t>
            </w:r>
            <w:r>
              <w:rPr>
                <w:rFonts w:hint="eastAsia" w:ascii="宋体" w:hAnsi="宋体" w:eastAsia="宋体" w:cs="宋体"/>
                <w:color w:val="auto"/>
                <w:sz w:val="21"/>
                <w:szCs w:val="21"/>
                <w:highlight w:val="none"/>
              </w:rPr>
              <w:t>本项目准予提前注销纸质投标保函。具体注销事宜由投标人与</w:t>
            </w:r>
            <w:r>
              <w:rPr>
                <w:rFonts w:hint="eastAsia" w:ascii="宋体" w:hAnsi="宋体" w:eastAsia="宋体" w:cs="宋体"/>
                <w:color w:val="auto"/>
                <w:sz w:val="21"/>
                <w:szCs w:val="21"/>
                <w:highlight w:val="none"/>
                <w:lang w:val="en-US" w:eastAsia="zh-CN"/>
              </w:rPr>
              <w:t>金融机构</w:t>
            </w:r>
            <w:r>
              <w:rPr>
                <w:rFonts w:hint="eastAsia" w:ascii="宋体" w:hAnsi="宋体" w:eastAsia="宋体" w:cs="宋体"/>
                <w:color w:val="auto"/>
                <w:sz w:val="21"/>
                <w:szCs w:val="21"/>
                <w:highlight w:val="none"/>
              </w:rPr>
              <w:t>协商。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cs="宋体"/>
                <w:color w:val="auto"/>
                <w:szCs w:val="21"/>
                <w:highlight w:val="none"/>
              </w:rPr>
              <w:t>招标人应当在法定时间内和中标人签订合同。招标人或者招标投标交易场所运行服务机构应当在招标人与中标人签订合同后5日内</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向</w:t>
            </w:r>
            <w:r>
              <w:rPr>
                <w:rFonts w:hint="eastAsia" w:ascii="宋体" w:hAnsi="宋体" w:eastAsia="宋体" w:cs="宋体"/>
                <w:color w:val="auto"/>
                <w:sz w:val="21"/>
                <w:szCs w:val="21"/>
                <w:highlight w:val="none"/>
              </w:rPr>
              <w:t>向中标人退还纸质投标保函正本</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并书面通知相关</w:t>
            </w:r>
            <w:r>
              <w:rPr>
                <w:rFonts w:hint="eastAsia" w:ascii="宋体" w:hAnsi="宋体" w:eastAsia="宋体" w:cs="宋体"/>
                <w:color w:val="auto"/>
                <w:sz w:val="21"/>
                <w:szCs w:val="21"/>
                <w:highlight w:val="none"/>
                <w:lang w:val="en-US" w:eastAsia="zh-CN"/>
              </w:rPr>
              <w:t>金融机构</w:t>
            </w:r>
            <w:r>
              <w:rPr>
                <w:rFonts w:hint="eastAsia" w:ascii="宋体" w:hAnsi="宋体" w:eastAsia="宋体" w:cs="宋体"/>
                <w:color w:val="auto"/>
                <w:sz w:val="21"/>
                <w:szCs w:val="21"/>
                <w:highlight w:val="none"/>
              </w:rPr>
              <w:t>本项目准予提前注销纸质投标保函。具体注销事宜由投标人与</w:t>
            </w:r>
            <w:r>
              <w:rPr>
                <w:rFonts w:hint="eastAsia" w:ascii="宋体" w:hAnsi="宋体" w:eastAsia="宋体" w:cs="宋体"/>
                <w:color w:val="auto"/>
                <w:sz w:val="21"/>
                <w:szCs w:val="21"/>
                <w:highlight w:val="none"/>
                <w:lang w:val="en-US" w:eastAsia="zh-CN"/>
              </w:rPr>
              <w:t>金融机构</w:t>
            </w:r>
            <w:r>
              <w:rPr>
                <w:rFonts w:hint="eastAsia" w:ascii="宋体" w:hAnsi="宋体" w:eastAsia="宋体" w:cs="宋体"/>
                <w:color w:val="auto"/>
                <w:sz w:val="21"/>
                <w:szCs w:val="21"/>
                <w:highlight w:val="none"/>
              </w:rPr>
              <w:t>协商。</w:t>
            </w:r>
          </w:p>
          <w:p>
            <w:pPr>
              <w:pStyle w:val="2"/>
              <w:keepNext w:val="0"/>
              <w:keepLines w:val="0"/>
              <w:pageBreakBefore w:val="0"/>
              <w:kinsoku/>
              <w:wordWrap/>
              <w:overflowPunct/>
              <w:topLinePunct w:val="0"/>
              <w:bidi w:val="0"/>
              <w:spacing w:after="0" w:line="400" w:lineRule="exact"/>
              <w:textAlignment w:val="auto"/>
              <w:rPr>
                <w:rFonts w:hint="eastAsia" w:ascii="宋体" w:hAnsi="宋体" w:eastAsia="宋体" w:cs="宋体"/>
                <w:color w:val="auto"/>
                <w:sz w:val="21"/>
                <w:szCs w:val="21"/>
                <w:highlight w:val="none"/>
              </w:rPr>
            </w:pPr>
          </w:p>
          <w:p>
            <w:pPr>
              <w:keepNext w:val="0"/>
              <w:keepLines w:val="0"/>
              <w:pageBreakBefore w:val="0"/>
              <w:suppressLineNumbers w:val="0"/>
              <w:kinsoku/>
              <w:wordWrap/>
              <w:overflowPunct/>
              <w:topLinePunct w:val="0"/>
              <w:bidi w:val="0"/>
              <w:snapToGrid w:val="0"/>
              <w:spacing w:beforeAutospacing="0" w:afterAutospacing="0" w:line="400" w:lineRule="exact"/>
              <w:ind w:left="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□说明：1.中小微企业投标人如需免除投标保证金，须在投标文件资格审查部分“其他资料”中提供《中小微企业声明函》（格式详见第</w:t>
            </w:r>
            <w:r>
              <w:rPr>
                <w:rFonts w:hint="eastAsia" w:ascii="宋体" w:hAnsi="宋体" w:eastAsia="宋体" w:cs="宋体"/>
                <w:color w:val="auto"/>
                <w:sz w:val="21"/>
                <w:szCs w:val="21"/>
                <w:highlight w:val="none"/>
                <w:lang w:val="en-US" w:eastAsia="zh-CN"/>
              </w:rPr>
              <w:t>六</w:t>
            </w:r>
            <w:r>
              <w:rPr>
                <w:rFonts w:hint="eastAsia" w:ascii="宋体" w:hAnsi="宋体" w:eastAsia="宋体" w:cs="宋体"/>
                <w:color w:val="auto"/>
                <w:sz w:val="21"/>
                <w:szCs w:val="21"/>
                <w:highlight w:val="none"/>
              </w:rPr>
              <w:t>章）及相应证明材料。以联合体形式参与投标的，符合中小微企业认定标准的联合体成员单位需提供《中小微企业声明函》（格式详见第</w:t>
            </w:r>
            <w:r>
              <w:rPr>
                <w:rFonts w:hint="eastAsia" w:ascii="宋体" w:hAnsi="宋体" w:eastAsia="宋体" w:cs="宋体"/>
                <w:color w:val="auto"/>
                <w:sz w:val="21"/>
                <w:szCs w:val="21"/>
                <w:highlight w:val="none"/>
                <w:lang w:val="en-US" w:eastAsia="zh-CN"/>
              </w:rPr>
              <w:t>六</w:t>
            </w:r>
            <w:r>
              <w:rPr>
                <w:rFonts w:hint="eastAsia" w:ascii="宋体" w:hAnsi="宋体" w:eastAsia="宋体" w:cs="宋体"/>
                <w:color w:val="auto"/>
                <w:sz w:val="21"/>
                <w:szCs w:val="21"/>
                <w:highlight w:val="none"/>
              </w:rPr>
              <w:t>章）及</w:t>
            </w:r>
            <w:r>
              <w:rPr>
                <w:rFonts w:hint="eastAsia" w:ascii="宋体" w:hAnsi="宋体" w:eastAsia="宋体" w:cs="宋体"/>
                <w:sz w:val="21"/>
                <w:szCs w:val="21"/>
              </w:rPr>
              <w:t>《中小微企业声明函》</w:t>
            </w:r>
            <w:r>
              <w:rPr>
                <w:rFonts w:hint="eastAsia" w:ascii="宋体" w:hAnsi="宋体" w:eastAsia="宋体" w:cs="宋体"/>
                <w:sz w:val="21"/>
                <w:szCs w:val="21"/>
                <w:lang w:val="en-US" w:eastAsia="zh-CN"/>
              </w:rPr>
              <w:t>要求提供的证明材料</w:t>
            </w:r>
            <w:r>
              <w:rPr>
                <w:rFonts w:hint="eastAsia" w:ascii="宋体" w:hAnsi="宋体" w:eastAsia="宋体" w:cs="宋体"/>
                <w:color w:val="auto"/>
                <w:sz w:val="21"/>
                <w:szCs w:val="21"/>
                <w:highlight w:val="none"/>
              </w:rPr>
              <w:t>。</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2.提供了《中小微企业声明函》且未在规定时间内足额递交投标保证金的中标候选人，经查实不属于中小微企业的，将依照相关法律法规进行处理。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3.6.1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是否允许递交</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备选投标方案</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不允许</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3.7.1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投标文件格式要求</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编制投标文件时不得对第六章“投标文件格式”的相应要素作实质性修改，否则视为重大偏差，由评标委员会作否决投标处理。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3.7.3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签名盖章要求</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投标文件应使用专用的“新点投标文件制作软件（重庆版）”编制而成。第六章 投标文件格式要求法定代表人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或其委托代理人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签名（或盖章）的须齐全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要求签名的，签名采用手写签名</w:t>
            </w:r>
            <w:r>
              <w:rPr>
                <w:rFonts w:hint="eastAsia" w:ascii="宋体" w:hAnsi="宋体" w:eastAsia="宋体" w:cs="宋体"/>
                <w:color w:val="auto"/>
                <w:sz w:val="21"/>
                <w:szCs w:val="21"/>
                <w:highlight w:val="none"/>
                <w:lang w:val="en-US" w:eastAsia="zh-CN"/>
              </w:rPr>
              <w:t>或签章</w:t>
            </w:r>
            <w:r>
              <w:rPr>
                <w:rFonts w:hint="eastAsia" w:ascii="宋体" w:hAnsi="宋体" w:eastAsia="宋体" w:cs="宋体"/>
                <w:color w:val="auto"/>
                <w:sz w:val="21"/>
                <w:szCs w:val="21"/>
                <w:highlight w:val="none"/>
              </w:rPr>
              <w:t>或加盖CA数字证书均可。要求加盖单位法人章的，应使用 CA 数字证书加盖投标人的单位电子印章。</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若投标单位为联合体，则</w:t>
            </w:r>
            <w:r>
              <w:rPr>
                <w:rFonts w:hint="eastAsia" w:ascii="宋体" w:hAnsi="宋体" w:eastAsia="宋体" w:cs="宋体"/>
                <w:color w:val="auto"/>
                <w:sz w:val="21"/>
                <w:szCs w:val="21"/>
                <w:highlight w:val="none"/>
                <w:lang w:val="en-US" w:eastAsia="zh-CN"/>
              </w:rPr>
              <w:t>共同投标协议</w:t>
            </w:r>
            <w:r>
              <w:rPr>
                <w:rFonts w:hint="eastAsia" w:ascii="宋体" w:hAnsi="宋体" w:eastAsia="宋体" w:cs="宋体"/>
                <w:color w:val="auto"/>
                <w:sz w:val="21"/>
                <w:szCs w:val="21"/>
                <w:highlight w:val="none"/>
              </w:rPr>
              <w:t>中各联合体成员单位签名（或盖章）须齐全，要求各联合体成员盖单位法人章的，各联合体成员盖章须齐全；</w:t>
            </w:r>
            <w:r>
              <w:rPr>
                <w:rFonts w:hint="eastAsia" w:ascii="宋体" w:hAnsi="宋体" w:eastAsia="宋体" w:cs="宋体"/>
                <w:color w:val="auto"/>
                <w:sz w:val="21"/>
                <w:szCs w:val="21"/>
                <w:highlight w:val="none"/>
                <w:lang w:val="en-US" w:eastAsia="zh-CN"/>
              </w:rPr>
              <w:t>共同投标协议</w:t>
            </w:r>
            <w:r>
              <w:rPr>
                <w:rFonts w:hint="eastAsia" w:ascii="宋体" w:hAnsi="宋体" w:eastAsia="宋体" w:cs="宋体"/>
                <w:color w:val="auto"/>
                <w:sz w:val="21"/>
                <w:szCs w:val="21"/>
                <w:highlight w:val="none"/>
              </w:rPr>
              <w:t>以外的投标文件格式中，要求法定代表人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或其委托代理人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签名（或盖章）的均由联合体牵头人法定代表人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或其委托代理人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签名（或盖章），要求投标人加盖单位法人章的，均由联合体牵头人使用 CA 数字证书加盖其单位电子印章。</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3.7.4</w:t>
            </w:r>
          </w:p>
        </w:tc>
        <w:tc>
          <w:tcPr>
            <w:tcW w:w="1644" w:type="dxa"/>
            <w:vAlign w:val="center"/>
          </w:tcPr>
          <w:p>
            <w:pPr>
              <w:keepNext w:val="0"/>
              <w:keepLines w:val="0"/>
              <w:pageBreakBefore w:val="0"/>
              <w:kinsoku/>
              <w:wordWrap/>
              <w:overflowPunct/>
              <w:topLinePunct w:val="0"/>
              <w:bidi w:val="0"/>
              <w:snapToGrid w:val="0"/>
              <w:spacing w:line="400" w:lineRule="exact"/>
              <w:textAlignment w:val="auto"/>
              <w:rPr>
                <w:rFonts w:hint="eastAsia" w:ascii="宋体" w:hAnsi="宋体" w:eastAsia="宋体" w:cs="宋体"/>
                <w:color w:val="auto"/>
                <w:spacing w:val="-6"/>
                <w:kern w:val="0"/>
                <w:sz w:val="21"/>
                <w:szCs w:val="21"/>
                <w:highlight w:val="none"/>
              </w:rPr>
            </w:pPr>
            <w:r>
              <w:rPr>
                <w:rFonts w:hint="eastAsia" w:ascii="宋体" w:hAnsi="宋体" w:eastAsia="宋体" w:cs="宋体"/>
                <w:color w:val="auto"/>
                <w:spacing w:val="-6"/>
                <w:kern w:val="0"/>
                <w:sz w:val="21"/>
                <w:szCs w:val="21"/>
                <w:highlight w:val="none"/>
              </w:rPr>
              <w:t>投标文件的份数</w:t>
            </w:r>
          </w:p>
        </w:tc>
        <w:tc>
          <w:tcPr>
            <w:tcW w:w="6183"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i/>
                <w:color w:val="auto"/>
                <w:kern w:val="0"/>
                <w:sz w:val="21"/>
                <w:szCs w:val="21"/>
                <w:highlight w:val="none"/>
              </w:rPr>
            </w:pPr>
            <w:r>
              <w:rPr>
                <w:rFonts w:hint="eastAsia" w:ascii="宋体" w:hAnsi="宋体" w:eastAsia="宋体" w:cs="宋体"/>
                <w:color w:val="auto"/>
                <w:kern w:val="0"/>
                <w:sz w:val="21"/>
                <w:szCs w:val="21"/>
                <w:highlight w:val="none"/>
              </w:rPr>
              <w:t>本工程采用全流程电子招标投标，投标人提供的投标文件为：加密电子投标文件（网上递交）一份。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3.7.5</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编制要求</w:t>
            </w:r>
          </w:p>
        </w:tc>
        <w:tc>
          <w:tcPr>
            <w:tcW w:w="6183" w:type="dxa"/>
            <w:vAlign w:val="center"/>
          </w:tcPr>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i/>
                <w:color w:val="auto"/>
                <w:sz w:val="21"/>
                <w:szCs w:val="21"/>
                <w:highlight w:val="none"/>
              </w:rPr>
            </w:pPr>
            <w:r>
              <w:rPr>
                <w:rFonts w:hint="eastAsia" w:ascii="宋体" w:hAnsi="宋体" w:eastAsia="宋体" w:cs="宋体"/>
                <w:i/>
                <w:color w:val="auto"/>
                <w:sz w:val="21"/>
                <w:szCs w:val="21"/>
                <w:highlight w:val="none"/>
              </w:rPr>
              <w:t>[提示：适用于电子标</w:t>
            </w:r>
            <w:r>
              <w:rPr>
                <w:rFonts w:hint="eastAsia" w:ascii="宋体" w:hAnsi="宋体" w:eastAsia="宋体" w:cs="宋体"/>
                <w:i/>
                <w:color w:val="auto"/>
                <w:sz w:val="21"/>
                <w:szCs w:val="21"/>
                <w:highlight w:val="none"/>
                <w:lang w:val="en-US" w:eastAsia="zh-CN"/>
              </w:rPr>
              <w:t>暗</w:t>
            </w:r>
            <w:r>
              <w:rPr>
                <w:rFonts w:hint="eastAsia" w:ascii="宋体" w:hAnsi="宋体" w:eastAsia="宋体" w:cs="宋体"/>
                <w:i/>
                <w:color w:val="auto"/>
                <w:sz w:val="21"/>
                <w:szCs w:val="21"/>
                <w:highlight w:val="none"/>
              </w:rPr>
              <w:t>标编制要求]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具体要求：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（1）投标函部分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应按照第六章规定格式排版，原则上应编制目录，但不得将目录编制作为评审因素。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（2）商务部分（如有）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应按照第六章规定格式排版，原则上应编制目录，但不得将目录编制作为评审因素。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（3）技术部分（如有）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电子投标文件技术</w:t>
            </w:r>
            <w:r>
              <w:rPr>
                <w:rFonts w:hint="eastAsia" w:ascii="宋体" w:hAnsi="宋体" w:eastAsia="宋体" w:cs="宋体"/>
                <w:sz w:val="21"/>
                <w:szCs w:val="21"/>
                <w:lang w:val="en-US" w:eastAsia="zh-CN"/>
              </w:rPr>
              <w:t>部分</w:t>
            </w:r>
            <w:r>
              <w:rPr>
                <w:rFonts w:hint="eastAsia" w:ascii="宋体" w:hAnsi="宋体" w:eastAsia="宋体" w:cs="宋体"/>
                <w:sz w:val="21"/>
                <w:szCs w:val="21"/>
              </w:rPr>
              <w:t>暗标不设封面，整个技术部分均不得出现白页和倒页；不得出现与本工程无关的内容；不得显示与投标人企业有关的任何信息；技术部分文本部分的文字采用四号仿宋字体，文本部分采用A4页面；图表内的字体、字号大小不限，图表部分采用A3或A4页面；文字、图表不得使用彩色（效果图除外），整个技术</w:t>
            </w:r>
            <w:r>
              <w:rPr>
                <w:rFonts w:hint="eastAsia" w:ascii="宋体" w:hAnsi="宋体" w:eastAsia="宋体" w:cs="宋体"/>
                <w:sz w:val="21"/>
                <w:szCs w:val="21"/>
                <w:lang w:val="en-US" w:eastAsia="zh-CN"/>
              </w:rPr>
              <w:t>部分</w:t>
            </w:r>
            <w:r>
              <w:rPr>
                <w:rFonts w:hint="eastAsia" w:ascii="宋体" w:hAnsi="宋体" w:eastAsia="宋体" w:cs="宋体"/>
                <w:sz w:val="21"/>
                <w:szCs w:val="21"/>
              </w:rPr>
              <w:t>暗标不得编制页码。违反上述任何一项，采用综合评估法的其投标文件技术部分为零分；采用经评审的最低投标价法的其投标文件技术部分符合性评审不合格，由评标委员会作否决投标处理。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《勘察纲要》《设计方案》原则上均不超过 200 页，但不得将页数作为评审因素。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（4）资格审查部分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应按照第六章规定格式排版，原则上应编制目录，但不得将目录编制作为评审因素。</w:t>
            </w:r>
          </w:p>
          <w:p>
            <w:pPr>
              <w:adjustRightInd w:val="0"/>
              <w:snapToGrid w:val="0"/>
              <w:spacing w:line="400" w:lineRule="exact"/>
              <w:ind w:firstLine="420" w:firstLineChars="200"/>
              <w:rPr>
                <w:rFonts w:hint="eastAsia" w:ascii="宋体" w:hAnsi="宋体" w:eastAsia="宋体" w:cs="宋体"/>
                <w:sz w:val="21"/>
                <w:szCs w:val="21"/>
              </w:rPr>
            </w:pPr>
            <w:r>
              <w:rPr>
                <w:rFonts w:hint="eastAsia" w:ascii="宋体" w:hAnsi="宋体" w:eastAsia="宋体" w:cs="宋体"/>
                <w:szCs w:val="21"/>
                <w:lang w:val="en-US" w:eastAsia="zh-CN"/>
              </w:rPr>
              <w:t>注：投标人应按照招标文件要求，在投标文件的对应部分提供相关资料（如在资格审查部分提供招标文件</w:t>
            </w:r>
            <w:r>
              <w:rPr>
                <w:rFonts w:hint="eastAsia" w:ascii="宋体" w:hAnsi="宋体" w:eastAsia="宋体" w:cs="宋体"/>
                <w:szCs w:val="21"/>
              </w:rPr>
              <w:t>第二章投标人须知前附表第1.4.1项</w:t>
            </w:r>
            <w:r>
              <w:rPr>
                <w:rFonts w:hint="eastAsia" w:ascii="宋体" w:hAnsi="宋体" w:eastAsia="宋体" w:cs="宋体"/>
                <w:szCs w:val="21"/>
                <w:lang w:val="en-US" w:eastAsia="zh-CN"/>
              </w:rPr>
              <w:t>和</w:t>
            </w:r>
            <w:r>
              <w:rPr>
                <w:rFonts w:hint="eastAsia" w:ascii="宋体" w:hAnsi="宋体" w:eastAsia="宋体" w:cs="宋体"/>
                <w:szCs w:val="21"/>
              </w:rPr>
              <w:t>第3.4款要求提供的资料</w:t>
            </w:r>
            <w:r>
              <w:rPr>
                <w:rFonts w:hint="eastAsia" w:ascii="宋体" w:hAnsi="宋体" w:eastAsia="宋体" w:cs="宋体"/>
                <w:szCs w:val="21"/>
                <w:lang w:val="en-US" w:eastAsia="zh-CN"/>
              </w:rPr>
              <w:t>，在商务部分提供招标文件第三章评标办法前附表中商务评审标准要求提供的资料），否则视为未提供。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3.7.5</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编制要求</w:t>
            </w:r>
          </w:p>
        </w:tc>
        <w:tc>
          <w:tcPr>
            <w:tcW w:w="6183" w:type="dxa"/>
            <w:vAlign w:val="center"/>
          </w:tcPr>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s="宋体"/>
                <w:i/>
                <w:iCs/>
                <w:szCs w:val="21"/>
              </w:rPr>
            </w:pPr>
            <w:r>
              <w:rPr>
                <w:rFonts w:hint="eastAsia" w:ascii="宋体" w:hAnsi="宋体" w:cs="宋体"/>
                <w:i/>
                <w:iCs/>
                <w:szCs w:val="21"/>
              </w:rPr>
              <w:t>[提示：适用于电子标明标编制要求]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具体要求：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（1）投标函部分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应按照第六章规定格式排版，原则上应编制目录，但不得将目录编制作为评审因素。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（2）商务部分（如有）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应按照第六章规定格式排版，原则上应编制目录，但不得将目录编制作为评审因素。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（3）技术部分（如有）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电子投标文件技术</w:t>
            </w:r>
            <w:r>
              <w:rPr>
                <w:rFonts w:hint="eastAsia" w:ascii="宋体" w:hAnsi="宋体" w:eastAsia="宋体" w:cs="宋体"/>
                <w:sz w:val="21"/>
                <w:szCs w:val="21"/>
                <w:lang w:val="en-US" w:eastAsia="zh-CN"/>
              </w:rPr>
              <w:t>部分</w:t>
            </w:r>
            <w:r>
              <w:rPr>
                <w:rFonts w:hint="eastAsia" w:ascii="宋体" w:hAnsi="宋体" w:eastAsia="宋体" w:cs="宋体"/>
                <w:sz w:val="21"/>
                <w:szCs w:val="21"/>
              </w:rPr>
              <w:t>明标不设封面，应按照第六章规定格式排版，原则上应编制目录，但不得将封面设置、目录编制作为评审因素。注：技术部分采用明标评审时，不因形式问题（包括但不限于封面、页码、目录、字体、格式等）而被否决投标。《勘察纲要》《设计方案》原则上均不超过 200 页，但不得将页数作为评审因素。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（4）资格审查部分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应按照第六章规定格式排版，原则上应编制目录，但不得将目录编制作为评审因素。</w:t>
            </w:r>
          </w:p>
          <w:p>
            <w:pPr>
              <w:adjustRightInd w:val="0"/>
              <w:snapToGrid w:val="0"/>
              <w:spacing w:line="40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Cs w:val="21"/>
                <w:lang w:val="en-US" w:eastAsia="zh-CN"/>
              </w:rPr>
              <w:t>注：投标人应按照招标文件要求，在投标文件的对应部分提供相关资料（如在资格审查部分提供招标文件</w:t>
            </w:r>
            <w:r>
              <w:rPr>
                <w:rFonts w:hint="eastAsia" w:ascii="宋体" w:hAnsi="宋体" w:eastAsia="宋体" w:cs="宋体"/>
                <w:szCs w:val="21"/>
              </w:rPr>
              <w:t>第二章投标人须知前附表第1.4.1项</w:t>
            </w:r>
            <w:r>
              <w:rPr>
                <w:rFonts w:hint="eastAsia" w:ascii="宋体" w:hAnsi="宋体" w:eastAsia="宋体" w:cs="宋体"/>
                <w:szCs w:val="21"/>
                <w:lang w:val="en-US" w:eastAsia="zh-CN"/>
              </w:rPr>
              <w:t>和</w:t>
            </w:r>
            <w:r>
              <w:rPr>
                <w:rFonts w:hint="eastAsia" w:ascii="宋体" w:hAnsi="宋体" w:eastAsia="宋体" w:cs="宋体"/>
                <w:szCs w:val="21"/>
              </w:rPr>
              <w:t>第3.4款要求提供的资料</w:t>
            </w:r>
            <w:r>
              <w:rPr>
                <w:rFonts w:hint="eastAsia" w:ascii="宋体" w:hAnsi="宋体" w:eastAsia="宋体" w:cs="宋体"/>
                <w:szCs w:val="21"/>
                <w:lang w:val="en-US" w:eastAsia="zh-CN"/>
              </w:rPr>
              <w:t>，在商务部分提供招标文件第三章评标办法前附表中商务评审标准要求提供的资料），否则视为未提供。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4.1.1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spacing w:val="-6"/>
                <w:kern w:val="0"/>
                <w:sz w:val="21"/>
                <w:szCs w:val="21"/>
                <w:highlight w:val="none"/>
              </w:rPr>
            </w:pPr>
            <w:r>
              <w:rPr>
                <w:rFonts w:hint="eastAsia" w:ascii="宋体" w:hAnsi="宋体" w:eastAsia="宋体" w:cs="宋体"/>
                <w:color w:val="auto"/>
                <w:spacing w:val="-6"/>
                <w:kern w:val="0"/>
                <w:sz w:val="21"/>
                <w:szCs w:val="21"/>
                <w:highlight w:val="none"/>
              </w:rPr>
              <w:t>投标文件的密封</w:t>
            </w:r>
          </w:p>
        </w:tc>
        <w:tc>
          <w:tcPr>
            <w:tcW w:w="6183" w:type="dxa"/>
            <w:vAlign w:val="center"/>
          </w:tcPr>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电子投标文件的加密</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加密的电子投标文件应按照本章第4.1.3项要求制作并加密，未按要求加密的电子投标文件，将无法上传至重庆市电子招投标系统，逾期未完成上传投标文件的，视为撤回投标文件。</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如需递交不加密电子投标文件，应用“投标文件”袋单独封装，并在封口处加盖投标人单位法人章，同时“投标文件”袋应按本表第4.1.2项的规定写明相应内容。“投标文件”袋未按要求密封的，招标人或代理机构</w:t>
            </w:r>
            <w:r>
              <w:rPr>
                <w:rFonts w:hint="eastAsia" w:ascii="宋体" w:hAnsi="宋体" w:eastAsia="宋体" w:cs="宋体"/>
                <w:color w:val="auto"/>
                <w:sz w:val="21"/>
                <w:szCs w:val="21"/>
                <w:highlight w:val="none"/>
                <w:lang w:val="en-US" w:eastAsia="zh-CN"/>
              </w:rPr>
              <w:t>应当</w:t>
            </w:r>
            <w:r>
              <w:rPr>
                <w:rFonts w:hint="eastAsia" w:ascii="宋体" w:hAnsi="宋体" w:eastAsia="宋体" w:cs="宋体"/>
                <w:color w:val="auto"/>
                <w:sz w:val="21"/>
                <w:szCs w:val="21"/>
                <w:highlight w:val="none"/>
              </w:rPr>
              <w:t>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4.1.2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封套上写明</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应在</w:t>
            </w:r>
            <w:r>
              <w:rPr>
                <w:rFonts w:hint="eastAsia" w:ascii="宋体" w:hAnsi="宋体" w:eastAsia="宋体" w:cs="宋体"/>
                <w:color w:val="auto"/>
                <w:sz w:val="21"/>
                <w:szCs w:val="21"/>
                <w:highlight w:val="none"/>
              </w:rPr>
              <w:t xml:space="preserve"> </w:t>
            </w:r>
            <w:r>
              <w:rPr>
                <w:rFonts w:hint="eastAsia" w:ascii="宋体" w:hAnsi="宋体" w:eastAsia="宋体" w:cs="宋体"/>
                <w:color w:val="auto"/>
                <w:kern w:val="0"/>
                <w:sz w:val="21"/>
                <w:szCs w:val="21"/>
                <w:highlight w:val="none"/>
              </w:rPr>
              <w:t>“投标文件”袋封套上写明如下内容：</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招标人名称：</w:t>
            </w:r>
            <w:r>
              <w:rPr>
                <w:rFonts w:hint="eastAsia" w:ascii="宋体" w:hAnsi="宋体" w:eastAsia="宋体" w:cs="宋体"/>
                <w:color w:val="auto"/>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投标人名称：</w:t>
            </w:r>
            <w:r>
              <w:rPr>
                <w:rFonts w:hint="eastAsia" w:ascii="宋体" w:hAnsi="宋体" w:eastAsia="宋体" w:cs="宋体"/>
                <w:color w:val="auto"/>
                <w:kern w:val="0"/>
                <w:sz w:val="21"/>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rPr>
              <w:t xml:space="preserve">                （项目名称）</w:t>
            </w:r>
            <w:r>
              <w:rPr>
                <w:rFonts w:hint="eastAsia" w:ascii="宋体" w:hAnsi="宋体" w:eastAsia="宋体" w:cs="宋体"/>
                <w:color w:val="auto"/>
                <w:kern w:val="0"/>
                <w:sz w:val="21"/>
                <w:szCs w:val="21"/>
                <w:highlight w:val="none"/>
              </w:rPr>
              <w:t>投标文件</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在</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年</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月</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日</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时</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4.2.1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投标截止时间</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详见招标公告中规定的投标文件递交截止时间。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4.2.2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递交投标文件地点</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投标人应当在投标截止时间前，通过互联网使用CA数字证书登录重庆市电子招投标系统，将加密的电子投标文件上传。</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特别注意：投标人如需现场递交不加密电子投标文件（光盘备份）等备用资料，则须在投标截止时间前递交，递交地点为</w:t>
            </w:r>
            <w:r>
              <w:rPr>
                <w:rFonts w:hint="eastAsia" w:ascii="宋体" w:hAnsi="宋体" w:eastAsia="宋体" w:cs="宋体"/>
                <w:bCs/>
                <w:color w:val="auto"/>
                <w:sz w:val="21"/>
                <w:szCs w:val="21"/>
                <w:highlight w:val="none"/>
                <w:u w:val="single"/>
              </w:rPr>
              <w:t>重庆市公共资源交易中心</w:t>
            </w:r>
            <w:r>
              <w:rPr>
                <w:rFonts w:hint="eastAsia" w:ascii="宋体" w:hAnsi="宋体" w:eastAsia="宋体" w:cs="宋体"/>
                <w:bCs/>
                <w:color w:val="auto"/>
                <w:sz w:val="21"/>
                <w:szCs w:val="21"/>
                <w:highlight w:val="none"/>
              </w:rPr>
              <w:t>开标区（具体请登陆</w:t>
            </w:r>
            <w:r>
              <w:rPr>
                <w:rFonts w:hint="eastAsia" w:ascii="宋体" w:hAnsi="宋体" w:eastAsia="宋体" w:cs="宋体"/>
                <w:bCs/>
                <w:color w:val="auto"/>
                <w:sz w:val="21"/>
                <w:szCs w:val="21"/>
                <w:highlight w:val="none"/>
                <w:u w:val="single"/>
              </w:rPr>
              <w:t>重庆市公共资源交易网</w:t>
            </w:r>
            <w:r>
              <w:rPr>
                <w:rFonts w:hint="eastAsia" w:ascii="宋体" w:hAnsi="宋体" w:eastAsia="宋体" w:cs="宋体"/>
                <w:bCs/>
                <w:color w:val="auto"/>
                <w:sz w:val="21"/>
                <w:szCs w:val="21"/>
                <w:highlight w:val="none"/>
              </w:rPr>
              <w:t>查询或递交文件当日见交易中心大厅电子显示屏）。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4.2.3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是否退还投标文件</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5.1.1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开标时间和</w:t>
            </w:r>
          </w:p>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地点</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开标时间：同投标截止时间</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color w:val="auto"/>
                <w:kern w:val="0"/>
                <w:sz w:val="21"/>
                <w:szCs w:val="21"/>
                <w:highlight w:val="none"/>
              </w:rPr>
              <w:t>开标地点：</w:t>
            </w:r>
            <w:r>
              <w:rPr>
                <w:rFonts w:hint="eastAsia" w:ascii="宋体" w:hAnsi="宋体" w:eastAsia="宋体" w:cs="宋体"/>
                <w:bCs/>
                <w:color w:val="auto"/>
                <w:sz w:val="21"/>
                <w:szCs w:val="21"/>
                <w:highlight w:val="none"/>
                <w:u w:val="single"/>
              </w:rPr>
              <w:t>重庆市公共资源交易中心</w:t>
            </w:r>
            <w:r>
              <w:rPr>
                <w:rFonts w:hint="eastAsia" w:ascii="宋体" w:hAnsi="宋体" w:eastAsia="宋体" w:cs="宋体"/>
                <w:bCs/>
                <w:color w:val="auto"/>
                <w:sz w:val="21"/>
                <w:szCs w:val="21"/>
                <w:highlight w:val="none"/>
              </w:rPr>
              <w:t>开标室（具体请登陆</w:t>
            </w:r>
            <w:r>
              <w:rPr>
                <w:rFonts w:hint="eastAsia" w:ascii="宋体" w:hAnsi="宋体" w:eastAsia="宋体" w:cs="宋体"/>
                <w:bCs/>
                <w:color w:val="auto"/>
                <w:sz w:val="21"/>
                <w:szCs w:val="21"/>
                <w:highlight w:val="none"/>
                <w:u w:val="single"/>
              </w:rPr>
              <w:t>重庆市公共资源交易网</w:t>
            </w:r>
            <w:r>
              <w:rPr>
                <w:rFonts w:hint="eastAsia" w:ascii="宋体" w:hAnsi="宋体" w:eastAsia="宋体" w:cs="宋体"/>
                <w:bCs/>
                <w:color w:val="auto"/>
                <w:sz w:val="21"/>
                <w:szCs w:val="21"/>
                <w:highlight w:val="none"/>
              </w:rPr>
              <w:t>查询或递交文件当日见交易中心大厅电子显示屏）。</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特别注意：1、解密投标文件需使用加密电子投标文件的CA数字证书。投标人代表可携带该CA数字证书到开标现场完成投标文件解密工作，或通过互联网使用该CA数字证书登录重庆市电子招投标系统，采用远程解密的方式在投标须知前附表规定的时间内完成投标文件解密工作。</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2、本项目开标</w:t>
            </w:r>
            <w:r>
              <w:rPr>
                <w:rFonts w:hint="eastAsia" w:ascii="宋体" w:hAnsi="宋体" w:eastAsia="宋体" w:cs="宋体"/>
                <w:bCs/>
                <w:color w:val="auto"/>
                <w:sz w:val="21"/>
                <w:szCs w:val="21"/>
                <w:highlight w:val="none"/>
                <w:lang w:val="en-US" w:eastAsia="zh-CN"/>
              </w:rPr>
              <w:t>采用</w:t>
            </w:r>
            <w:r>
              <w:rPr>
                <w:rFonts w:hint="eastAsia" w:ascii="宋体" w:hAnsi="宋体" w:eastAsia="宋体" w:cs="宋体"/>
                <w:bCs/>
                <w:color w:val="auto"/>
                <w:sz w:val="21"/>
                <w:szCs w:val="21"/>
                <w:highlight w:val="none"/>
              </w:rPr>
              <w:t>“重庆市工程建设项目不见面开标系统”（以下简称：不见面开标系统）。不出席现场开标的投标人也可登录不见面开标系统参与全过程开标活动。开标活动信息以开标现场或不见面开标系统收到并展示的信息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5.1.2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解密时间</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解密时长为 30 分钟。</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特别注意：因电子招标投标系统原因影响解密时间的，招标人可根据现场实际情况延长解密时间；因投标人原因未完成解密工作的，视为撤销其投标文件，其</w:t>
            </w:r>
            <w:r>
              <w:rPr>
                <w:rFonts w:hint="eastAsia" w:ascii="宋体" w:hAnsi="宋体" w:eastAsia="宋体" w:cs="宋体"/>
                <w:color w:val="auto"/>
                <w:kern w:val="0"/>
                <w:sz w:val="21"/>
                <w:szCs w:val="21"/>
                <w:highlight w:val="none"/>
                <w:lang w:eastAsia="zh-CN"/>
              </w:rPr>
              <w:t>投标保证金以现金形式交纳的不予退还，以保函形式交纳的由保函开立人支付保函担保的与投标保证金等额的款项</w:t>
            </w:r>
            <w:r>
              <w:rPr>
                <w:rFonts w:hint="eastAsia" w:ascii="宋体" w:hAnsi="宋体" w:eastAsia="宋体" w:cs="宋体"/>
                <w:color w:val="auto"/>
                <w:kern w:val="0"/>
                <w:sz w:val="2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开标程序</w:t>
            </w:r>
          </w:p>
        </w:tc>
        <w:tc>
          <w:tcPr>
            <w:tcW w:w="6183"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主持人按下列程序进行开标：</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开标时间（应与投标截止时间一致），交易系统自动提取所有在投标截止时间前成功递交的投标文件，系统自动展示投标人数量是否大于（等于）3家，经招标人或代理机构确认达到法定开标条件的，系统进入开标环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投标文件提取完成，经招标人或代理机构确认开始解密环节，系统提示投标人在招标文件规定的时间内自行解密其经加密的电子投标文件。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规定的时间内投标人未成功解密的投标文件处理方式：①对因故不能解密的，经投标人申请，可以采取导入由相应投标人提供的不加密的电子投标文件（光盘备份）作为补救措施；②对因电子招投标系统原因造成的未解密情况，投标人又未提供不加密的电子投标文件（光盘备份）作为补救措施的，视为投标人撤回投标文件；③对因投标人原因造成的未解密情况，视为投标人撤销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解密全部完成或招标文件规定的解密时间截止后，经招标人或代理机构确认，进入唱标环节。交易系统展示最终解密结果，主持人公布所有投标人名称和成功解密投标人名单，并备注投标人未成功解密投标文件的原因（若有）。</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 汇总投标保证金交纳情况</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 展示以电子投标保函方式递交投标保证金的情况，展示内容应至少包含投标人名称、金额、投标保函提交时间、保函有效期及是否具有不可撤销且见索即付属性等。电子投标保函应在投标截止时间前提交至指定系统，异常情况在开标记录表“异常情况”栏中记录并交由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 展示以电子转账方式递交投标保证金的情况，应至少包含投标人名称、金额、投标保证金打入指定账户的时间等，异常情况在开标记录表“异常情况”栏中记录并交由评标委员会评审。保证金来款账户非基本账户的，交由评标委员会作否决投标处理。</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 展示以纸质投标保函方式递交投标保证金的情况，并记录在“纸质投标保函递交情况一览表”中，异常情况在开标记录表“异常情况”栏中记录。</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4.4 打印所有投标人的投标保证金交纳情</w:t>
            </w:r>
            <w:r>
              <w:rPr>
                <w:rFonts w:hint="eastAsia" w:ascii="宋体" w:hAnsi="宋体" w:eastAsia="宋体" w:cs="宋体"/>
                <w:color w:val="auto"/>
                <w:sz w:val="21"/>
                <w:szCs w:val="21"/>
                <w:highlight w:val="none"/>
                <w:lang w:val="en-US" w:eastAsia="zh-CN"/>
              </w:rPr>
              <w:t>况</w:t>
            </w:r>
            <w:r>
              <w:rPr>
                <w:rFonts w:hint="eastAsia" w:ascii="宋体" w:hAnsi="宋体" w:eastAsia="宋体" w:cs="宋体"/>
                <w:color w:val="auto"/>
                <w:sz w:val="21"/>
                <w:szCs w:val="21"/>
                <w:highlight w:val="none"/>
              </w:rPr>
              <w:t>，并由招标人代表、监标人、记录人签名确认。</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 公布最高限价</w:t>
            </w:r>
            <w:r>
              <w:rPr>
                <w:rFonts w:hint="eastAsia" w:ascii="宋体" w:hAnsi="宋体" w:eastAsia="宋体" w:cs="宋体"/>
                <w:color w:val="auto"/>
                <w:sz w:val="21"/>
                <w:szCs w:val="21"/>
                <w:highlight w:val="none"/>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 公布投标人名称、投标</w:t>
            </w:r>
            <w:r>
              <w:rPr>
                <w:rFonts w:hint="eastAsia" w:ascii="宋体" w:hAnsi="宋体" w:eastAsia="宋体" w:cs="宋体"/>
                <w:color w:val="auto"/>
                <w:sz w:val="21"/>
                <w:szCs w:val="21"/>
                <w:highlight w:val="none"/>
                <w:lang w:val="en-US" w:eastAsia="zh-CN"/>
              </w:rPr>
              <w:t>总</w:t>
            </w:r>
            <w:r>
              <w:rPr>
                <w:rFonts w:hint="eastAsia" w:ascii="宋体" w:hAnsi="宋体" w:eastAsia="宋体" w:cs="宋体"/>
                <w:color w:val="auto"/>
                <w:sz w:val="21"/>
                <w:szCs w:val="21"/>
                <w:highlight w:val="none"/>
              </w:rPr>
              <w:t>报价、质量目标、项目</w:t>
            </w:r>
            <w:r>
              <w:rPr>
                <w:rFonts w:hint="eastAsia" w:ascii="宋体" w:hAnsi="宋体" w:eastAsia="宋体" w:cs="宋体"/>
                <w:color w:val="auto"/>
                <w:sz w:val="21"/>
                <w:szCs w:val="21"/>
                <w:highlight w:val="none"/>
                <w:lang w:val="en-US" w:eastAsia="zh-CN"/>
              </w:rPr>
              <w:t>总</w:t>
            </w:r>
            <w:r>
              <w:rPr>
                <w:rFonts w:hint="eastAsia" w:ascii="宋体" w:hAnsi="宋体" w:eastAsia="宋体" w:cs="宋体"/>
                <w:color w:val="auto"/>
                <w:sz w:val="21"/>
                <w:szCs w:val="21"/>
                <w:highlight w:val="none"/>
              </w:rPr>
              <w:t>负责人、勘察设计服务期及其他内容。</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 对采用综合评估法的项目，需要抽取</w:t>
            </w:r>
            <w:r>
              <w:rPr>
                <w:rFonts w:hint="eastAsia" w:ascii="宋体" w:hAnsi="宋体" w:eastAsia="宋体" w:cs="宋体"/>
                <w:sz w:val="21"/>
                <w:szCs w:val="21"/>
                <w:lang w:val="en-US" w:eastAsia="zh-CN"/>
              </w:rPr>
              <w:t>评标基准价下浮系数N</w:t>
            </w:r>
            <w:r>
              <w:rPr>
                <w:rFonts w:hint="eastAsia" w:ascii="宋体" w:hAnsi="宋体" w:eastAsia="宋体" w:cs="宋体"/>
                <w:color w:val="auto"/>
                <w:sz w:val="21"/>
                <w:szCs w:val="21"/>
                <w:highlight w:val="none"/>
              </w:rPr>
              <w:t>的，在开标现场完成抽取，抽取结果记入开标记录表。相关系数抽取方式如下：</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 在重庆市工程建设领域招标投标信用平台上查询、公布所有投标人（含联合体成员单位）信用状况（若遇特殊情况，可在开标现场或开标当日，采用人工方式在“重庆市公共资源交易监督网”的“信用信息”栏目查询、核实），汇总并打印所有投标人的信用查询结果，并由招标人代表、监标人、记录人签名确认。</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 投标人对开标有异议的，应当场或在线提出，由招标人或代理机构当场或在线答复，并记录到开标记录表中。异议处理完毕后，汇总开标情况，打印开标记录表。</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 投标人代表、招标人代表、监标人、主持人、记录人等有关人员在开标记录上签名确认。因其他原因未能签名的，视为默认开标结果。</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纸质投标保函原件、投标保证金缴纳情况表、开标记录表、投标人信用情况汇总表一并交由评标委员会评审。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 主持人宣布开标结束。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评标委员会的组建</w:t>
            </w:r>
          </w:p>
        </w:tc>
        <w:tc>
          <w:tcPr>
            <w:tcW w:w="6183"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36"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pacing w:val="4"/>
                <w:kern w:val="0"/>
                <w:sz w:val="21"/>
                <w:szCs w:val="21"/>
                <w:highlight w:val="none"/>
              </w:rPr>
              <w:t>由招标人按法律法规及相关规定依法组建评标委员会</w:t>
            </w:r>
            <w:r>
              <w:rPr>
                <w:rFonts w:hint="eastAsia" w:ascii="宋体" w:hAnsi="宋体" w:eastAsia="宋体" w:cs="宋体"/>
                <w:color w:val="auto"/>
                <w:kern w:val="0"/>
                <w:sz w:val="2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6.3.2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中标候选人数量</w:t>
            </w:r>
          </w:p>
        </w:tc>
        <w:tc>
          <w:tcPr>
            <w:tcW w:w="6183" w:type="dxa"/>
            <w:vAlign w:val="center"/>
          </w:tcPr>
          <w:p>
            <w:pPr>
              <w:autoSpaceDE w:val="0"/>
              <w:autoSpaceDN w:val="0"/>
              <w:adjustRightInd w:val="0"/>
              <w:snapToGri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□推荐经评审综合得分由高到低排名前</w:t>
            </w:r>
            <w:r>
              <w:rPr>
                <w:rFonts w:hint="eastAsia" w:ascii="宋体" w:hAnsi="宋体" w:eastAsia="宋体" w:cs="宋体"/>
                <w:color w:val="auto"/>
                <w:kern w:val="2"/>
                <w:sz w:val="21"/>
                <w:szCs w:val="21"/>
                <w:highlight w:val="none"/>
                <w:u w:val="single"/>
                <w:lang w:val="en-US" w:eastAsia="zh-CN"/>
              </w:rPr>
              <w:t xml:space="preserve"> 3 </w:t>
            </w:r>
            <w:r>
              <w:rPr>
                <w:rFonts w:hint="eastAsia" w:ascii="宋体" w:hAnsi="宋体" w:eastAsia="宋体" w:cs="宋体"/>
                <w:color w:val="auto"/>
                <w:sz w:val="21"/>
                <w:szCs w:val="21"/>
                <w:highlight w:val="none"/>
              </w:rPr>
              <w:t>名为中标候选人，若有效投标人少于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3</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个的则按实际数量推荐。</w:t>
            </w:r>
          </w:p>
          <w:p>
            <w:pPr>
              <w:suppressLineNumbers/>
              <w:suppressAutoHyphens/>
              <w:autoSpaceDE w:val="0"/>
              <w:autoSpaceDN w:val="0"/>
              <w:adjustRightInd w:val="0"/>
              <w:snapToGri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□推荐经评审合格投标报价由低到高排名前</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lang w:val="en-US" w:eastAsia="zh-CN"/>
              </w:rPr>
              <w:t xml:space="preserve">3 </w:t>
            </w:r>
            <w:r>
              <w:rPr>
                <w:rFonts w:hint="eastAsia" w:ascii="宋体" w:hAnsi="宋体" w:eastAsia="宋体" w:cs="宋体"/>
                <w:color w:val="auto"/>
                <w:sz w:val="21"/>
                <w:szCs w:val="21"/>
                <w:highlight w:val="none"/>
              </w:rPr>
              <w:t>名为中标候选人，若有效投标人少于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3</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个的则按实际数量推荐。</w:t>
            </w:r>
          </w:p>
          <w:p>
            <w:pPr>
              <w:snapToGri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i/>
                <w:iCs/>
                <w:color w:val="auto"/>
                <w:sz w:val="21"/>
                <w:szCs w:val="21"/>
                <w:highlight w:val="none"/>
              </w:rPr>
              <w:t>[提示：中标候选人应当不超过3个，招标人根据实际需要设置中标候选人具体数量。]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7.1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中标候选人公示</w:t>
            </w:r>
          </w:p>
        </w:tc>
        <w:tc>
          <w:tcPr>
            <w:tcW w:w="6183"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招标人在收到评标报告后3日内将评标结果在</w:t>
            </w:r>
            <w:r>
              <w:rPr>
                <w:rFonts w:hint="eastAsia" w:ascii="宋体" w:hAnsi="宋体" w:eastAsia="宋体" w:cs="宋体"/>
                <w:color w:val="auto"/>
                <w:sz w:val="21"/>
                <w:szCs w:val="21"/>
                <w:highlight w:val="none"/>
                <w:u w:val="single"/>
              </w:rPr>
              <w:t xml:space="preserve">    （相应网站）  </w:t>
            </w:r>
            <w:r>
              <w:rPr>
                <w:rFonts w:hint="eastAsia" w:ascii="宋体" w:hAnsi="宋体" w:eastAsia="宋体" w:cs="宋体"/>
                <w:color w:val="auto"/>
                <w:sz w:val="21"/>
                <w:szCs w:val="21"/>
                <w:highlight w:val="none"/>
              </w:rPr>
              <w:t>上进行公示，公示期</w:t>
            </w:r>
            <w:r>
              <w:rPr>
                <w:rFonts w:hint="eastAsia" w:ascii="宋体" w:hAnsi="宋体" w:eastAsia="宋体" w:cs="宋体"/>
                <w:color w:val="auto"/>
                <w:sz w:val="21"/>
                <w:szCs w:val="21"/>
                <w:highlight w:val="none"/>
                <w:lang w:val="en-US" w:eastAsia="zh-CN"/>
              </w:rPr>
              <w:t>不少于</w:t>
            </w:r>
            <w:r>
              <w:rPr>
                <w:rFonts w:hint="eastAsia" w:ascii="宋体" w:hAnsi="宋体" w:eastAsia="宋体" w:cs="宋体"/>
                <w:color w:val="auto"/>
                <w:sz w:val="21"/>
                <w:szCs w:val="21"/>
                <w:highlight w:val="none"/>
              </w:rPr>
              <w:t>3日。为深化信息公开，接受社会监督，本项目将按照《招标公告和公示信息发布管理办法》（国家发改委令第10号）的要求，公示内容包括中标候选人名称、排序、投标总报价、质量、勘察设计服务期；中标候选人资质、投标业绩名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如有</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，中标候选人项目总负责人姓名及其相关证书名称和编号、项目总负责人投标业绩名称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如有</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；□未递交投标保证金且提交了《中小微企业声明函》的中标候选人名单；否决投标情况及理由；</w:t>
            </w:r>
            <w:r>
              <w:rPr>
                <w:rFonts w:hint="eastAsia" w:ascii="宋体" w:hAnsi="宋体" w:eastAsia="宋体" w:cs="宋体"/>
                <w:color w:val="auto"/>
                <w:sz w:val="21"/>
                <w:szCs w:val="21"/>
                <w:highlight w:val="none"/>
                <w:lang w:val="en-US" w:eastAsia="zh-CN"/>
              </w:rPr>
              <w:t>投标人撤销投标文件或者部分投标被否决导致有效投标人不足三个的竞争性论证结果（如有）；</w:t>
            </w:r>
            <w:r>
              <w:rPr>
                <w:rFonts w:hint="eastAsia" w:ascii="宋体" w:hAnsi="宋体" w:eastAsia="宋体" w:cs="宋体"/>
                <w:color w:val="auto"/>
                <w:sz w:val="21"/>
                <w:szCs w:val="21"/>
                <w:highlight w:val="none"/>
              </w:rPr>
              <w:t>提出异议、投诉的渠道和方式。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7.4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是否授权评标委员会确定中标人</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□是</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7.5</w:t>
            </w:r>
          </w:p>
        </w:tc>
        <w:tc>
          <w:tcPr>
            <w:tcW w:w="1644" w:type="dxa"/>
            <w:vAlign w:val="center"/>
          </w:tcPr>
          <w:p>
            <w:pPr>
              <w:keepNext w:val="0"/>
              <w:keepLines w:val="0"/>
              <w:pageBreakBefore w:val="0"/>
              <w:kinsoku/>
              <w:wordWrap/>
              <w:overflowPunct/>
              <w:topLinePunct w:val="0"/>
              <w:bidi w:val="0"/>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中标结果公告</w:t>
            </w:r>
          </w:p>
        </w:tc>
        <w:tc>
          <w:tcPr>
            <w:tcW w:w="6183" w:type="dxa"/>
            <w:vAlign w:val="center"/>
          </w:tcPr>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sz w:val="21"/>
                <w:szCs w:val="21"/>
              </w:rPr>
              <w:t>招标人自中标通知书发出之日起三日内，在招标公告发布媒介上公告招标人及法定代表人名称，招标代理机构及法定代表人名称，中标人及法定代表人名称、中标价格等中标结果，评标委员会组建方式、成员名单、评标意见等信息</w:t>
            </w:r>
            <w:r>
              <w:rPr>
                <w:rFonts w:hint="eastAsia" w:ascii="宋体" w:hAnsi="宋体" w:eastAsia="宋体" w:cs="宋体"/>
                <w:sz w:val="21"/>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7.6</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技术成果经济补偿</w:t>
            </w:r>
          </w:p>
        </w:tc>
        <w:tc>
          <w:tcPr>
            <w:tcW w:w="6183" w:type="dxa"/>
            <w:vAlign w:val="center"/>
          </w:tcPr>
          <w:p>
            <w:pPr>
              <w:snapToGri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□不补偿</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□补偿</w:t>
            </w:r>
            <w:r>
              <w:rPr>
                <w:rFonts w:hint="eastAsia" w:ascii="宋体" w:hAnsi="宋体" w:eastAsia="宋体" w:cs="宋体"/>
                <w:color w:val="auto"/>
                <w:sz w:val="21"/>
                <w:szCs w:val="21"/>
                <w:highlight w:val="none"/>
                <w:lang w:eastAsia="zh-CN"/>
              </w:rPr>
              <w:t>。投标人在投标时承诺同意招标人使用其技术成果的，招标人方可补偿，</w:t>
            </w:r>
            <w:r>
              <w:rPr>
                <w:rFonts w:hint="eastAsia" w:ascii="宋体" w:hAnsi="宋体" w:eastAsia="宋体" w:cs="宋体"/>
                <w:color w:val="auto"/>
                <w:sz w:val="21"/>
                <w:szCs w:val="21"/>
                <w:highlight w:val="none"/>
              </w:rPr>
              <w:t>补偿标准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7.7.1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履约保证金</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1、中标人是否提供履约保证金：</w:t>
            </w:r>
            <w:r>
              <w:rPr>
                <w:rFonts w:hint="eastAsia" w:ascii="宋体" w:hAnsi="宋体" w:eastAsia="宋体" w:cs="宋体"/>
                <w:color w:val="auto"/>
                <w:kern w:val="0"/>
                <w:sz w:val="21"/>
                <w:szCs w:val="21"/>
                <w:highlight w:val="none"/>
                <w:u w:val="single"/>
              </w:rPr>
              <w:t>提供</w:t>
            </w:r>
            <w:r>
              <w:rPr>
                <w:rFonts w:hint="eastAsia" w:ascii="宋体" w:hAnsi="宋体" w:eastAsia="宋体" w:cs="宋体"/>
                <w:color w:val="auto"/>
                <w:kern w:val="0"/>
                <w:sz w:val="21"/>
                <w:szCs w:val="21"/>
                <w:highlight w:val="none"/>
              </w:rPr>
              <w:t>。</w:t>
            </w:r>
            <w:r>
              <w:rPr>
                <w:rFonts w:hint="eastAsia" w:ascii="宋体" w:hAnsi="宋体" w:eastAsia="宋体" w:cs="宋体"/>
                <w:i/>
                <w:iCs/>
                <w:color w:val="auto"/>
                <w:kern w:val="0"/>
                <w:sz w:val="21"/>
                <w:szCs w:val="21"/>
                <w:highlight w:val="none"/>
              </w:rPr>
              <w:t>[提示：招标人要求中标人提供履约担保的，应向中标人提供</w:t>
            </w:r>
            <w:r>
              <w:rPr>
                <w:rFonts w:hint="eastAsia" w:ascii="宋体" w:hAnsi="宋体" w:eastAsia="宋体" w:cs="宋体"/>
                <w:i/>
                <w:iCs/>
                <w:color w:val="auto"/>
                <w:kern w:val="0"/>
                <w:sz w:val="21"/>
                <w:szCs w:val="21"/>
                <w:highlight w:val="none"/>
                <w:lang w:eastAsia="zh-CN"/>
              </w:rPr>
              <w:t>相应的</w:t>
            </w:r>
            <w:r>
              <w:rPr>
                <w:rFonts w:hint="eastAsia" w:ascii="宋体" w:hAnsi="宋体" w:eastAsia="宋体" w:cs="宋体"/>
                <w:i/>
                <w:iCs/>
                <w:color w:val="auto"/>
                <w:kern w:val="0"/>
                <w:sz w:val="21"/>
                <w:szCs w:val="21"/>
                <w:highlight w:val="none"/>
              </w:rPr>
              <w:t>支付担保</w:t>
            </w:r>
            <w:r>
              <w:rPr>
                <w:rFonts w:hint="eastAsia" w:ascii="宋体" w:hAnsi="宋体" w:eastAsia="宋体" w:cs="宋体"/>
                <w:i/>
                <w:iCs/>
                <w:color w:val="auto"/>
                <w:kern w:val="0"/>
                <w:sz w:val="21"/>
                <w:szCs w:val="21"/>
                <w:highlight w:val="none"/>
                <w:lang w:eastAsia="zh-CN"/>
              </w:rPr>
              <w:t>。</w:t>
            </w:r>
            <w:r>
              <w:rPr>
                <w:rFonts w:hint="eastAsia" w:ascii="宋体" w:hAnsi="宋体" w:eastAsia="宋体" w:cs="宋体"/>
                <w:i/>
                <w:iCs/>
                <w:color w:val="auto"/>
                <w:kern w:val="0"/>
                <w:sz w:val="21"/>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□联合体投标的</w:t>
            </w:r>
            <w:r>
              <w:rPr>
                <w:rFonts w:hint="eastAsia" w:ascii="宋体" w:hAnsi="宋体" w:eastAsia="宋体" w:cs="宋体"/>
                <w:color w:val="auto"/>
                <w:kern w:val="0"/>
                <w:sz w:val="21"/>
                <w:szCs w:val="21"/>
                <w:highlight w:val="none"/>
              </w:rPr>
              <w:t>，由联合体牵头人或按照</w:t>
            </w:r>
            <w:r>
              <w:rPr>
                <w:rFonts w:hint="eastAsia" w:ascii="宋体" w:hAnsi="宋体" w:eastAsia="宋体" w:cs="宋体"/>
                <w:color w:val="auto"/>
                <w:kern w:val="0"/>
                <w:sz w:val="21"/>
                <w:szCs w:val="21"/>
                <w:highlight w:val="none"/>
                <w:lang w:val="en-US" w:eastAsia="zh-CN"/>
              </w:rPr>
              <w:t>共同投标协议</w:t>
            </w:r>
            <w:r>
              <w:rPr>
                <w:rFonts w:hint="eastAsia" w:ascii="宋体" w:hAnsi="宋体" w:eastAsia="宋体" w:cs="宋体"/>
                <w:color w:val="auto"/>
                <w:kern w:val="0"/>
                <w:sz w:val="21"/>
                <w:szCs w:val="21"/>
                <w:highlight w:val="none"/>
              </w:rPr>
              <w:t>的约定提交履约保证金。</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2、中标人提供履约保证金的形式、金额及期限：</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履约保证金的形式：现金或履约保函或现金+履约保函的组合，履约保函包括银行保函、保证保险和担保保函，其示范文本详见合同附件。承包人提交的履约保函应严格执行其示范文本，不得对示范文本中的实质性内容进行修改。承包人若采用现金提交履约担保的，允许使用符合《关于在全市工程建设领域全面推行工程保函工作的通知》（渝公管发〔2022〕25号）、《关于进一步规范工程建设领域工程保函示范文本的通知》（渝公管发〔2022〕26号）要求的履约保函置换。</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承包人应选择在渝依法设立总部或者设有分支机构的金融机构开具履约保函（包括纸质保函或电子保函）。履约保函为纸质保函的，纸质保函应注明在重庆市辖区范围内的核验地址和核验方式，并确保该纸质保函能在开立人在渝的总部或者分支机构进行核验。承包人对所提交的履约保函的真实性、合法性、有效性负责。</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）履约保证金的金额：</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r>
              <w:rPr>
                <w:rFonts w:hint="eastAsia" w:ascii="宋体" w:hAnsi="宋体" w:eastAsia="宋体" w:cs="宋体"/>
                <w:i/>
                <w:color w:val="auto"/>
                <w:kern w:val="0"/>
                <w:sz w:val="21"/>
                <w:szCs w:val="21"/>
                <w:highlight w:val="none"/>
              </w:rPr>
              <w:t>[提示：不超过中标合同金额的10%。]</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i w:val="0"/>
                <w:iCs w:val="0"/>
                <w:color w:val="auto"/>
                <w:kern w:val="0"/>
                <w:sz w:val="21"/>
                <w:szCs w:val="21"/>
                <w:highlight w:val="none"/>
                <w:lang w:val="en-US" w:eastAsia="zh-CN"/>
              </w:rPr>
              <w:t>①</w:t>
            </w:r>
            <w:r>
              <w:rPr>
                <w:rFonts w:hint="eastAsia" w:ascii="宋体" w:hAnsi="宋体" w:eastAsia="宋体" w:cs="宋体"/>
                <w:color w:val="auto"/>
                <w:kern w:val="0"/>
                <w:sz w:val="21"/>
                <w:szCs w:val="21"/>
                <w:highlight w:val="none"/>
              </w:rPr>
              <w:t>红名单优惠：红名单中的中标人履约</w:t>
            </w:r>
            <w:r>
              <w:rPr>
                <w:rFonts w:hint="eastAsia" w:ascii="宋体" w:hAnsi="宋体" w:eastAsia="宋体" w:cs="宋体"/>
                <w:color w:val="auto"/>
                <w:kern w:val="0"/>
                <w:sz w:val="21"/>
                <w:szCs w:val="21"/>
                <w:highlight w:val="none"/>
                <w:lang w:val="en-US" w:eastAsia="zh-CN"/>
              </w:rPr>
              <w:t>保证金</w:t>
            </w:r>
            <w:r>
              <w:rPr>
                <w:rFonts w:hint="eastAsia" w:ascii="宋体" w:hAnsi="宋体" w:eastAsia="宋体" w:cs="宋体"/>
                <w:color w:val="auto"/>
                <w:kern w:val="0"/>
                <w:sz w:val="21"/>
                <w:szCs w:val="21"/>
                <w:highlight w:val="none"/>
              </w:rPr>
              <w:t>金额为应缴纳金额的</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（50%～80%）</w:t>
            </w:r>
            <w:r>
              <w:rPr>
                <w:rFonts w:hint="eastAsia" w:ascii="宋体" w:hAnsi="宋体" w:eastAsia="宋体" w:cs="宋体"/>
                <w:color w:val="auto"/>
                <w:kern w:val="0"/>
                <w:sz w:val="21"/>
                <w:szCs w:val="21"/>
                <w:highlight w:val="none"/>
                <w:lang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②红名单认定标准：</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iCs/>
                <w:color w:val="auto"/>
                <w:kern w:val="0"/>
                <w:sz w:val="21"/>
                <w:szCs w:val="21"/>
                <w:highlight w:val="none"/>
                <w:lang w:val="en-US" w:eastAsia="zh-CN"/>
              </w:rPr>
            </w:pPr>
            <w:r>
              <w:rPr>
                <w:rFonts w:hint="eastAsia" w:ascii="宋体" w:hAnsi="宋体" w:eastAsia="宋体" w:cs="宋体"/>
                <w:color w:val="auto"/>
                <w:kern w:val="0"/>
                <w:sz w:val="21"/>
                <w:szCs w:val="21"/>
                <w:highlight w:val="none"/>
              </w:rPr>
              <w:t>□方式一：非联合体中标的，须中标人所属红名单类别包含在招标范围内</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联合体中标的，须联合体牵头人在红名单中，并且按照</w:t>
            </w:r>
            <w:r>
              <w:rPr>
                <w:rFonts w:hint="eastAsia" w:ascii="宋体" w:hAnsi="宋体" w:eastAsia="宋体" w:cs="宋体"/>
                <w:color w:val="auto"/>
                <w:kern w:val="0"/>
                <w:sz w:val="21"/>
                <w:szCs w:val="21"/>
                <w:highlight w:val="none"/>
                <w:lang w:val="en-US" w:eastAsia="zh-CN"/>
              </w:rPr>
              <w:t>共同投标协议</w:t>
            </w:r>
            <w:r>
              <w:rPr>
                <w:rFonts w:hint="eastAsia" w:ascii="宋体" w:hAnsi="宋体" w:eastAsia="宋体" w:cs="宋体"/>
                <w:color w:val="auto"/>
                <w:kern w:val="0"/>
                <w:sz w:val="21"/>
                <w:szCs w:val="21"/>
                <w:highlight w:val="none"/>
              </w:rPr>
              <w:t>牵头人所属红名单类别包含在其工作范围内。中标人是否属于红名单，以</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为准</w:t>
            </w:r>
            <w:r>
              <w:rPr>
                <w:rFonts w:hint="eastAsia" w:ascii="宋体" w:hAnsi="宋体" w:eastAsia="宋体" w:cs="宋体"/>
                <w:color w:val="auto"/>
                <w:kern w:val="0"/>
                <w:sz w:val="21"/>
                <w:szCs w:val="21"/>
                <w:highlight w:val="none"/>
                <w:lang w:eastAsia="zh-CN"/>
              </w:rPr>
              <w:t>。</w:t>
            </w:r>
            <w:r>
              <w:rPr>
                <w:rFonts w:hint="eastAsia" w:ascii="宋体" w:hAnsi="宋体" w:eastAsia="宋体" w:cs="宋体"/>
                <w:i/>
                <w:iCs/>
                <w:color w:val="auto"/>
                <w:kern w:val="0"/>
                <w:sz w:val="21"/>
                <w:szCs w:val="21"/>
                <w:highlight w:val="none"/>
                <w:lang w:val="en-US" w:eastAsia="zh-CN"/>
              </w:rPr>
              <w:t>[提示：</w:t>
            </w:r>
            <w:r>
              <w:rPr>
                <w:rFonts w:hint="eastAsia" w:ascii="宋体" w:hAnsi="宋体" w:eastAsia="宋体" w:cs="宋体"/>
                <w:i/>
                <w:iCs/>
                <w:color w:val="auto"/>
                <w:kern w:val="0"/>
                <w:sz w:val="21"/>
                <w:szCs w:val="21"/>
                <w:highlight w:val="none"/>
              </w:rPr>
              <w:t>以开标环节信用状况查询结果为准</w:t>
            </w:r>
            <w:r>
              <w:rPr>
                <w:rFonts w:hint="eastAsia" w:ascii="宋体" w:hAnsi="宋体" w:eastAsia="宋体" w:cs="宋体"/>
                <w:i/>
                <w:iCs/>
                <w:color w:val="auto"/>
                <w:kern w:val="0"/>
                <w:sz w:val="21"/>
                <w:szCs w:val="21"/>
                <w:highlight w:val="none"/>
                <w:lang w:val="en-US" w:eastAsia="zh-CN"/>
              </w:rPr>
              <w:t>或者</w:t>
            </w:r>
            <w:r>
              <w:rPr>
                <w:rFonts w:hint="eastAsia" w:ascii="宋体" w:hAnsi="宋体" w:eastAsia="宋体" w:cs="宋体"/>
                <w:i/>
                <w:iCs/>
                <w:color w:val="auto"/>
                <w:kern w:val="0"/>
                <w:sz w:val="21"/>
                <w:szCs w:val="21"/>
                <w:highlight w:val="none"/>
              </w:rPr>
              <w:t>以中标通知书落款时间当日信用状况查询结果为准</w:t>
            </w:r>
            <w:r>
              <w:rPr>
                <w:rFonts w:hint="eastAsia" w:ascii="宋体" w:hAnsi="宋体" w:eastAsia="宋体" w:cs="宋体"/>
                <w:i/>
                <w:iCs/>
                <w:color w:val="auto"/>
                <w:kern w:val="0"/>
                <w:sz w:val="21"/>
                <w:szCs w:val="21"/>
                <w:highlight w:val="none"/>
                <w:lang w:val="en-US" w:eastAsia="zh-CN"/>
              </w:rPr>
              <w:t>或</w:t>
            </w:r>
            <w:r>
              <w:rPr>
                <w:rFonts w:hint="eastAsia" w:ascii="宋体" w:hAnsi="宋体" w:eastAsia="宋体" w:cs="宋体"/>
                <w:i/>
                <w:iCs/>
                <w:color w:val="auto"/>
                <w:kern w:val="0"/>
                <w:sz w:val="21"/>
                <w:szCs w:val="21"/>
                <w:highlight w:val="none"/>
                <w:u w:val="single"/>
                <w:lang w:val="en-US" w:eastAsia="zh-CN"/>
              </w:rPr>
              <w:t>者由招标人自行明确其他方式</w:t>
            </w:r>
            <w:r>
              <w:rPr>
                <w:rFonts w:hint="eastAsia" w:ascii="宋体" w:hAnsi="宋体" w:eastAsia="宋体" w:cs="宋体"/>
                <w:i/>
                <w:iCs/>
                <w:color w:val="auto"/>
                <w:kern w:val="0"/>
                <w:sz w:val="21"/>
                <w:szCs w:val="21"/>
                <w:highlight w:val="none"/>
              </w:rPr>
              <w:t>。</w:t>
            </w:r>
            <w:r>
              <w:rPr>
                <w:rFonts w:hint="eastAsia" w:ascii="宋体" w:hAnsi="宋体" w:eastAsia="宋体" w:cs="宋体"/>
                <w:i/>
                <w:iCs/>
                <w:color w:val="auto"/>
                <w:kern w:val="0"/>
                <w:sz w:val="21"/>
                <w:szCs w:val="21"/>
                <w:highlight w:val="none"/>
                <w:lang w:val="en-US"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i/>
                <w:color w:val="auto"/>
                <w:kern w:val="0"/>
                <w:sz w:val="21"/>
                <w:szCs w:val="21"/>
                <w:highlight w:val="none"/>
                <w:lang w:eastAsia="zh-CN"/>
              </w:rPr>
            </w:pPr>
            <w:r>
              <w:rPr>
                <w:rFonts w:hint="eastAsia" w:ascii="宋体" w:hAnsi="宋体" w:eastAsia="宋体" w:cs="宋体"/>
                <w:i w:val="0"/>
                <w:iCs w:val="0"/>
                <w:color w:val="auto"/>
                <w:kern w:val="0"/>
                <w:sz w:val="21"/>
                <w:szCs w:val="21"/>
                <w:highlight w:val="none"/>
              </w:rPr>
              <w:t>□方式二：</w:t>
            </w:r>
            <w:r>
              <w:rPr>
                <w:rFonts w:hint="eastAsia" w:ascii="宋体" w:hAnsi="宋体" w:eastAsia="宋体" w:cs="宋体"/>
                <w:i w:val="0"/>
                <w:iCs w:val="0"/>
                <w:color w:val="auto"/>
                <w:kern w:val="0"/>
                <w:sz w:val="21"/>
                <w:szCs w:val="21"/>
                <w:highlight w:val="none"/>
                <w:u w:val="single"/>
              </w:rPr>
              <w:t xml:space="preserve">   </w:t>
            </w:r>
            <w:r>
              <w:rPr>
                <w:rFonts w:hint="eastAsia" w:ascii="宋体" w:hAnsi="宋体" w:eastAsia="宋体" w:cs="宋体"/>
                <w:i w:val="0"/>
                <w:iCs w:val="0"/>
                <w:color w:val="auto"/>
                <w:kern w:val="0"/>
                <w:sz w:val="21"/>
                <w:szCs w:val="21"/>
                <w:highlight w:val="none"/>
                <w:u w:val="single"/>
                <w:lang w:val="en-US" w:eastAsia="zh-CN"/>
              </w:rPr>
              <w:t xml:space="preserve">  </w:t>
            </w:r>
            <w:r>
              <w:rPr>
                <w:rFonts w:hint="eastAsia" w:ascii="宋体" w:hAnsi="宋体" w:eastAsia="宋体" w:cs="宋体"/>
                <w:i w:val="0"/>
                <w:iCs w:val="0"/>
                <w:color w:val="auto"/>
                <w:kern w:val="0"/>
                <w:sz w:val="21"/>
                <w:szCs w:val="21"/>
                <w:highlight w:val="none"/>
                <w:u w:val="single"/>
              </w:rPr>
              <w:t xml:space="preserve">  </w:t>
            </w:r>
            <w:r>
              <w:rPr>
                <w:rFonts w:hint="eastAsia" w:ascii="宋体" w:hAnsi="宋体" w:eastAsia="宋体" w:cs="宋体"/>
                <w:i/>
                <w:iCs/>
                <w:color w:val="auto"/>
                <w:kern w:val="0"/>
                <w:sz w:val="21"/>
                <w:szCs w:val="21"/>
                <w:highlight w:val="none"/>
              </w:rPr>
              <w:t>[提示：由招标人自行明确认定标准]。</w:t>
            </w:r>
            <w:r>
              <w:rPr>
                <w:rFonts w:hint="eastAsia" w:ascii="宋体" w:hAnsi="宋体" w:eastAsia="宋体" w:cs="宋体"/>
                <w:i w:val="0"/>
                <w:iCs w:val="0"/>
                <w:color w:val="auto"/>
                <w:kern w:val="0"/>
                <w:sz w:val="21"/>
                <w:szCs w:val="21"/>
                <w:highlight w:val="none"/>
              </w:rPr>
              <w:t>中标人是否属于红名单，以</w:t>
            </w:r>
            <w:r>
              <w:rPr>
                <w:rFonts w:hint="eastAsia" w:ascii="宋体" w:hAnsi="宋体" w:eastAsia="宋体" w:cs="宋体"/>
                <w:i w:val="0"/>
                <w:iCs w:val="0"/>
                <w:color w:val="auto"/>
                <w:kern w:val="0"/>
                <w:sz w:val="21"/>
                <w:szCs w:val="21"/>
                <w:highlight w:val="none"/>
                <w:u w:val="single"/>
              </w:rPr>
              <w:t xml:space="preserve">    </w:t>
            </w:r>
            <w:r>
              <w:rPr>
                <w:rFonts w:hint="eastAsia" w:ascii="宋体" w:hAnsi="宋体" w:eastAsia="宋体" w:cs="宋体"/>
                <w:i w:val="0"/>
                <w:iCs w:val="0"/>
                <w:color w:val="auto"/>
                <w:kern w:val="0"/>
                <w:sz w:val="21"/>
                <w:szCs w:val="21"/>
                <w:highlight w:val="none"/>
              </w:rPr>
              <w:t>为准。</w:t>
            </w:r>
            <w:r>
              <w:rPr>
                <w:rFonts w:hint="eastAsia" w:ascii="宋体" w:hAnsi="宋体" w:eastAsia="宋体" w:cs="宋体"/>
                <w:i/>
                <w:iCs/>
                <w:color w:val="auto"/>
                <w:kern w:val="0"/>
                <w:sz w:val="21"/>
                <w:szCs w:val="21"/>
                <w:highlight w:val="none"/>
              </w:rPr>
              <w:t>[提示：以开标环节信用状况查询结果为准或者以中标通知书落款时间当日信用状况查询结果为准或者由招标人自行明确其他方式。]</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）履约保证金的提交时间：见专用合同条款。</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）履约保证金的期限：见专用合同条款。</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）履约保证金的退还时间：见专用合同条款。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签订合同</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依法必须进行招标的项目，中标候选人有《中华人民共和国招标投标法实施条例》第七十四条规定行为的，视为特别严重信用不良行为且情节特别严重，按信用记分上限一次性记12分，纳入黑名单管理；中标人有《中华人民共和国招标投标法实施条例》第七十四条规定行为的，按中标项目金额10‰罚款上限予以行政处罚，按信用记分上限一次性并处记12分，纳入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重新招标的情形</w:t>
            </w:r>
          </w:p>
        </w:tc>
        <w:tc>
          <w:tcPr>
            <w:tcW w:w="6183"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1.按投标人须知第8.1（1）执行；</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2.按投标人须知第8.1（2）执行；</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snapToGrid w:val="0"/>
                <w:color w:val="auto"/>
                <w:kern w:val="0"/>
                <w:sz w:val="21"/>
                <w:szCs w:val="21"/>
                <w:highlight w:val="none"/>
              </w:rPr>
              <w:t>3.</w:t>
            </w:r>
            <w:r>
              <w:rPr>
                <w:rFonts w:hint="eastAsia" w:ascii="宋体" w:hAnsi="宋体" w:eastAsia="宋体" w:cs="宋体"/>
                <w:color w:val="auto"/>
                <w:kern w:val="0"/>
                <w:sz w:val="21"/>
                <w:szCs w:val="21"/>
                <w:highlight w:val="none"/>
              </w:rPr>
              <w:t>按投标人须知第8.1（3）执行；</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napToGrid w:val="0"/>
                <w:color w:val="auto"/>
                <w:kern w:val="0"/>
                <w:sz w:val="21"/>
                <w:szCs w:val="21"/>
                <w:highlight w:val="none"/>
                <w:lang w:val="en"/>
              </w:rPr>
            </w:pPr>
            <w:r>
              <w:rPr>
                <w:rFonts w:hint="eastAsia" w:ascii="宋体" w:hAnsi="宋体" w:eastAsia="宋体" w:cs="宋体"/>
                <w:snapToGrid w:val="0"/>
                <w:color w:val="auto"/>
                <w:kern w:val="0"/>
                <w:sz w:val="21"/>
                <w:szCs w:val="21"/>
                <w:highlight w:val="none"/>
              </w:rPr>
              <w:t>4.</w:t>
            </w:r>
            <w:r>
              <w:rPr>
                <w:rFonts w:hint="eastAsia" w:ascii="宋体" w:hAnsi="宋体" w:eastAsia="宋体" w:cs="宋体"/>
                <w:color w:val="auto"/>
                <w:kern w:val="0"/>
                <w:sz w:val="21"/>
                <w:szCs w:val="21"/>
                <w:highlight w:val="none"/>
              </w:rPr>
              <w:t>按投标人须知第8.1（4）执行；</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snapToGrid w:val="0"/>
                <w:color w:val="auto"/>
                <w:kern w:val="0"/>
                <w:sz w:val="21"/>
                <w:szCs w:val="21"/>
                <w:highlight w:val="none"/>
                <w:lang w:val="en"/>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sz w:val="21"/>
                <w:szCs w:val="21"/>
                <w:highlight w:val="none"/>
              </w:rPr>
            </w:pPr>
            <w:bookmarkStart w:id="400" w:name="_Toc430530434"/>
            <w:bookmarkStart w:id="401" w:name="_Toc536628250"/>
            <w:bookmarkStart w:id="402" w:name="_Toc13210670"/>
            <w:bookmarkStart w:id="403" w:name="_Toc16930431"/>
            <w:bookmarkStart w:id="404" w:name="_Toc509218709"/>
            <w:r>
              <w:rPr>
                <w:rFonts w:hint="eastAsia" w:ascii="宋体" w:hAnsi="宋体" w:eastAsia="宋体" w:cs="宋体"/>
                <w:color w:val="auto"/>
                <w:kern w:val="0"/>
                <w:sz w:val="21"/>
                <w:szCs w:val="21"/>
                <w:highlight w:val="none"/>
              </w:rPr>
              <w:t>重新招标和不再招标</w:t>
            </w:r>
            <w:bookmarkEnd w:id="400"/>
            <w:bookmarkEnd w:id="401"/>
            <w:bookmarkEnd w:id="402"/>
            <w:bookmarkEnd w:id="403"/>
            <w:bookmarkEnd w:id="404"/>
          </w:p>
        </w:tc>
        <w:tc>
          <w:tcPr>
            <w:tcW w:w="6183"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w:t>
            </w:r>
          </w:p>
        </w:tc>
        <w:tc>
          <w:tcPr>
            <w:tcW w:w="7827" w:type="dxa"/>
            <w:gridSpan w:val="2"/>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10.</w:t>
            </w:r>
            <w:r>
              <w:rPr>
                <w:rFonts w:hint="eastAsia" w:ascii="宋体" w:hAnsi="宋体" w:eastAsia="宋体" w:cs="宋体"/>
                <w:color w:val="auto"/>
                <w:kern w:val="0"/>
                <w:sz w:val="21"/>
                <w:szCs w:val="21"/>
                <w:highlight w:val="none"/>
                <w:lang w:val="en-US" w:eastAsia="zh-CN"/>
              </w:rPr>
              <w:t>1</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异议、投诉处理</w:t>
            </w:r>
          </w:p>
        </w:tc>
        <w:tc>
          <w:tcPr>
            <w:tcW w:w="6183" w:type="dxa"/>
            <w:vAlign w:val="center"/>
          </w:tcPr>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 投标人或者其他利害关系人就本项目的招标文件（含澄清修改）、开标情况、评标结果等事项提出投诉的，应当先向招标人提出异议；招标人应当在规定时间内答复；对招标人的答复不满意，可向行政监督部门投诉。</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提出异议或投诉时应当包括下列内容：</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（1）异议人或投诉人的姓名/名称、地址及有效联系方式；</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（2）被异议人或</w:t>
            </w:r>
            <w:r>
              <w:rPr>
                <w:rFonts w:hint="eastAsia" w:ascii="宋体" w:hAnsi="宋体" w:eastAsia="宋体" w:cs="宋体"/>
                <w:color w:val="auto"/>
                <w:kern w:val="0"/>
                <w:sz w:val="21"/>
                <w:szCs w:val="21"/>
                <w:highlight w:val="none"/>
                <w:lang w:val="en-US" w:eastAsia="zh-CN"/>
              </w:rPr>
              <w:t>被</w:t>
            </w:r>
            <w:r>
              <w:rPr>
                <w:rFonts w:hint="eastAsia" w:ascii="宋体" w:hAnsi="宋体" w:eastAsia="宋体" w:cs="宋体"/>
                <w:color w:val="auto"/>
                <w:kern w:val="0"/>
                <w:sz w:val="21"/>
                <w:szCs w:val="21"/>
                <w:highlight w:val="none"/>
              </w:rPr>
              <w:t>投诉人的名称、地址及有效联系方式；</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（3）异议或投诉事项的基本事实；</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（4）请求及主张；</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（5）涉及事项的证据、证明材料。</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异议人或投诉人是法人的，异议书或投诉书必须由其法定代表人或者委托代理人签名并加盖单位法人章；异议人或投诉人是其他组织或者自然人的，异议书或投诉书必须由其主要负责人签名或者异议人（或投诉人）本人签名，并附有效身份证明。如有关材料是外文，应当同时提供中文译本。</w:t>
            </w:r>
          </w:p>
          <w:p>
            <w:pPr>
              <w:keepNext w:val="0"/>
              <w:keepLines w:val="0"/>
              <w:pageBreakBefore w:val="0"/>
              <w:widowControl/>
              <w:kinsoku/>
              <w:wordWrap/>
              <w:overflowPunct/>
              <w:topLinePunct w:val="0"/>
              <w:bidi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 行政监督部门依照</w:t>
            </w:r>
            <w:r>
              <w:rPr>
                <w:rFonts w:hint="eastAsia" w:ascii="宋体" w:hAnsi="宋体" w:eastAsia="宋体" w:cs="宋体"/>
                <w:color w:val="auto"/>
                <w:kern w:val="0"/>
                <w:sz w:val="21"/>
                <w:szCs w:val="21"/>
                <w:highlight w:val="none"/>
                <w:lang w:val="en-US" w:eastAsia="zh-CN"/>
              </w:rPr>
              <w:t>相关</w:t>
            </w:r>
            <w:r>
              <w:rPr>
                <w:rFonts w:hint="eastAsia" w:ascii="宋体" w:hAnsi="宋体" w:eastAsia="宋体" w:cs="宋体"/>
                <w:color w:val="auto"/>
                <w:kern w:val="0"/>
                <w:sz w:val="21"/>
                <w:szCs w:val="21"/>
                <w:highlight w:val="none"/>
              </w:rPr>
              <w:t>法律法规文件处理投诉。</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 根据《重庆市工程建设领域招标投标信用管理暂行办法》的规定，投标人捏造事实、伪造材料，或者以非法手段获取证明材料进行质疑或者投诉的，将被列入黑名单管理；给他人造成损失的，依法承担赔偿责任。</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4.</w:t>
            </w:r>
            <w:r>
              <w:rPr>
                <w:rFonts w:hint="eastAsia" w:ascii="宋体" w:hAnsi="宋体" w:eastAsia="宋体" w:cs="宋体"/>
                <w:color w:val="auto"/>
                <w:sz w:val="21"/>
                <w:szCs w:val="21"/>
                <w:highlight w:val="none"/>
              </w:rPr>
              <w:t xml:space="preserve"> </w:t>
            </w:r>
            <w:r>
              <w:rPr>
                <w:rFonts w:hint="eastAsia" w:ascii="宋体" w:hAnsi="宋体" w:eastAsia="宋体" w:cs="宋体"/>
                <w:color w:val="auto"/>
                <w:kern w:val="0"/>
                <w:sz w:val="21"/>
                <w:szCs w:val="21"/>
                <w:highlight w:val="none"/>
              </w:rPr>
              <w:t>异议受理单位：</w:t>
            </w:r>
            <w:r>
              <w:rPr>
                <w:rFonts w:hint="eastAsia" w:ascii="宋体" w:hAnsi="宋体" w:eastAsia="宋体" w:cs="宋体"/>
                <w:color w:val="auto"/>
                <w:kern w:val="0"/>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联系电话：</w:t>
            </w:r>
            <w:r>
              <w:rPr>
                <w:rFonts w:hint="eastAsia" w:ascii="宋体" w:hAnsi="宋体" w:eastAsia="宋体" w:cs="宋体"/>
                <w:color w:val="auto"/>
                <w:kern w:val="0"/>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投诉受理部门：</w:t>
            </w:r>
            <w:r>
              <w:rPr>
                <w:rFonts w:hint="eastAsia" w:ascii="宋体" w:hAnsi="宋体" w:eastAsia="宋体" w:cs="宋体"/>
                <w:color w:val="auto"/>
                <w:kern w:val="0"/>
                <w:sz w:val="21"/>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联系电话：</w:t>
            </w:r>
            <w:r>
              <w:rPr>
                <w:rFonts w:hint="eastAsia" w:ascii="宋体" w:hAnsi="宋体" w:eastAsia="宋体" w:cs="宋体"/>
                <w:color w:val="auto"/>
                <w:kern w:val="0"/>
                <w:sz w:val="21"/>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10.</w:t>
            </w:r>
            <w:r>
              <w:rPr>
                <w:rFonts w:hint="eastAsia" w:ascii="宋体" w:hAnsi="宋体" w:eastAsia="宋体" w:cs="宋体"/>
                <w:color w:val="auto"/>
                <w:kern w:val="0"/>
                <w:sz w:val="21"/>
                <w:szCs w:val="21"/>
                <w:highlight w:val="none"/>
                <w:lang w:val="en-US" w:eastAsia="zh-CN"/>
              </w:rPr>
              <w:t>2</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关于对招标文件及投标争议的解释</w:t>
            </w:r>
          </w:p>
        </w:tc>
        <w:tc>
          <w:tcPr>
            <w:tcW w:w="6183"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kern w:val="0"/>
                <w:sz w:val="21"/>
                <w:szCs w:val="21"/>
              </w:rPr>
              <w:t>对资格预审文件或者招标文件中的条款理解有争议的，应当作出不利于招标人的解释；对投标文件理解有争议的，应当作出不利于投标人的解释。但是，违背国家利益、社会公共利益的除外</w:t>
            </w:r>
            <w:r>
              <w:rPr>
                <w:rFonts w:hint="eastAsia" w:ascii="宋体" w:hAnsi="宋体" w:eastAsia="宋体" w:cs="宋体"/>
                <w:color w:val="auto"/>
                <w:kern w:val="0"/>
                <w:sz w:val="2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10.3</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rPr>
              <w:t>支付担保</w:t>
            </w:r>
          </w:p>
        </w:tc>
        <w:tc>
          <w:tcPr>
            <w:tcW w:w="6183"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招标人应按第四章合同专用条款约定向中标人提供相应的支付担保。</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rPr>
              <w:t>招标人将在中标人提供履约担保后，签订合同协议书之前向中标人提交支付担保。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10.</w:t>
            </w:r>
            <w:r>
              <w:rPr>
                <w:rFonts w:hint="eastAsia" w:ascii="宋体" w:hAnsi="宋体" w:eastAsia="宋体" w:cs="宋体"/>
                <w:color w:val="auto"/>
                <w:kern w:val="0"/>
                <w:sz w:val="21"/>
                <w:szCs w:val="21"/>
                <w:highlight w:val="none"/>
                <w:lang w:val="en-US" w:eastAsia="zh-CN"/>
              </w:rPr>
              <w:t>4</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投标人注意事项</w:t>
            </w:r>
          </w:p>
        </w:tc>
        <w:tc>
          <w:tcPr>
            <w:tcW w:w="6183"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本次投标采用全流程电子开评标模式，第一次参与投标的单位务必在</w:t>
            </w:r>
            <w:r>
              <w:rPr>
                <w:rFonts w:hint="eastAsia" w:ascii="宋体" w:hAnsi="宋体" w:eastAsia="宋体" w:cs="宋体"/>
                <w:color w:val="auto"/>
                <w:sz w:val="21"/>
                <w:szCs w:val="21"/>
                <w:highlight w:val="none"/>
                <w:u w:val="single"/>
              </w:rPr>
              <w:t>重庆市公共资源交易网</w:t>
            </w:r>
            <w:r>
              <w:rPr>
                <w:rFonts w:hint="eastAsia" w:ascii="宋体" w:hAnsi="宋体" w:eastAsia="宋体" w:cs="宋体"/>
                <w:color w:val="auto"/>
                <w:sz w:val="21"/>
                <w:szCs w:val="21"/>
                <w:highlight w:val="none"/>
              </w:rPr>
              <w:t>完成市场主体信息登记以及 CA 数字证书办理，并且下载新点投标文件制作软件（重庆版）制作投标文件。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制作投标文件需要使用CA 数字证书加密，并且加盖电子印章，CA 数字证书购买及办理方式请参见</w:t>
            </w:r>
            <w:r>
              <w:rPr>
                <w:rFonts w:hint="eastAsia" w:ascii="宋体" w:hAnsi="宋体" w:eastAsia="宋体" w:cs="宋体"/>
                <w:color w:val="auto"/>
                <w:sz w:val="21"/>
                <w:szCs w:val="21"/>
                <w:highlight w:val="none"/>
                <w:u w:val="single"/>
              </w:rPr>
              <w:t>重庆市公共资源交易网</w:t>
            </w:r>
            <w:r>
              <w:rPr>
                <w:rFonts w:hint="eastAsia" w:ascii="宋体" w:hAnsi="宋体" w:eastAsia="宋体" w:cs="宋体"/>
                <w:color w:val="auto"/>
                <w:sz w:val="21"/>
                <w:szCs w:val="21"/>
                <w:highlight w:val="none"/>
              </w:rPr>
              <w:t>导航栏“主体信息”页面中“市场主体信息登记”“CA数字证书办理”。</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投标人应当在投标截止时间前，通过互联网使用CA数字证书登录重庆市电子招投标系统，将加密的电子投标文件上传，未按规定加密将无法上传。投标人应充分考虑上传文件时的不可预见因素，逾期未完成上传投标文件的，视为撤回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开标活动由招标人主持，邀请所有投标人参加。投标人未在开标现场提出异议，或者不见面开标系统未收到投标人异议的，视为投标人默认开标结果。</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 投标人应按时解密，在评标结束前应在线或在现场关注项目进展情况，确保通讯联系正常。如评标委员会要求投标人澄清的，投标人应确保及时回复，否则视为拒绝按评标委员会要求澄清、说明或补正。</w:t>
            </w:r>
          </w:p>
          <w:p>
            <w:pPr>
              <w:keepNext w:val="0"/>
              <w:keepLines w:val="0"/>
              <w:pageBreakBefore w:val="0"/>
              <w:suppressLineNumbers w:val="0"/>
              <w:kinsoku/>
              <w:wordWrap/>
              <w:overflowPunct/>
              <w:topLinePunct w:val="0"/>
              <w:autoSpaceDE w:val="0"/>
              <w:autoSpaceDN w:val="0"/>
              <w:bidi w:val="0"/>
              <w:adjustRightInd w:val="0"/>
              <w:snapToGrid w:val="0"/>
              <w:spacing w:beforeAutospacing="0" w:afterAutospacing="0" w:line="400" w:lineRule="exact"/>
              <w:ind w:left="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 电子投标文件编制要求</w:t>
            </w:r>
          </w:p>
          <w:p>
            <w:pPr>
              <w:keepNext w:val="0"/>
              <w:keepLines w:val="0"/>
              <w:pageBreakBefore w:val="0"/>
              <w:suppressLineNumbers w:val="0"/>
              <w:kinsoku/>
              <w:wordWrap/>
              <w:overflowPunct/>
              <w:topLinePunct w:val="0"/>
              <w:autoSpaceDE w:val="0"/>
              <w:autoSpaceDN w:val="0"/>
              <w:bidi w:val="0"/>
              <w:adjustRightInd w:val="0"/>
              <w:snapToGrid w:val="0"/>
              <w:spacing w:beforeAutospacing="0" w:afterAutospacing="0" w:line="400" w:lineRule="exact"/>
              <w:ind w:left="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（1）电子投标文件由投标人使用专用的“新点投标文件制作软件（重庆版）”制作生成。</w:t>
            </w:r>
          </w:p>
          <w:p>
            <w:pPr>
              <w:keepNext w:val="0"/>
              <w:keepLines w:val="0"/>
              <w:pageBreakBefore w:val="0"/>
              <w:suppressLineNumbers w:val="0"/>
              <w:kinsoku/>
              <w:wordWrap/>
              <w:overflowPunct/>
              <w:topLinePunct w:val="0"/>
              <w:autoSpaceDE w:val="0"/>
              <w:autoSpaceDN w:val="0"/>
              <w:bidi w:val="0"/>
              <w:adjustRightInd w:val="0"/>
              <w:snapToGrid w:val="0"/>
              <w:spacing w:beforeAutospacing="0" w:afterAutospacing="0" w:line="400" w:lineRule="exact"/>
              <w:ind w:left="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（2）投标人在编制电子投标文件时应当建立分级目录，并按照标签提示导入相关内容。</w:t>
            </w:r>
          </w:p>
          <w:p>
            <w:pPr>
              <w:keepNext w:val="0"/>
              <w:keepLines w:val="0"/>
              <w:pageBreakBefore w:val="0"/>
              <w:suppressLineNumbers w:val="0"/>
              <w:kinsoku/>
              <w:wordWrap/>
              <w:overflowPunct/>
              <w:topLinePunct w:val="0"/>
              <w:autoSpaceDE w:val="0"/>
              <w:autoSpaceDN w:val="0"/>
              <w:bidi w:val="0"/>
              <w:adjustRightInd w:val="0"/>
              <w:snapToGrid w:val="0"/>
              <w:spacing w:beforeAutospacing="0" w:afterAutospacing="0" w:line="400" w:lineRule="exact"/>
              <w:ind w:left="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（3）按本章前附表第3.7.3项签名盖章要求进行投标文件的签署。</w:t>
            </w:r>
          </w:p>
          <w:p>
            <w:pPr>
              <w:keepNext w:val="0"/>
              <w:keepLines w:val="0"/>
              <w:pageBreakBefore w:val="0"/>
              <w:suppressLineNumbers w:val="0"/>
              <w:kinsoku/>
              <w:wordWrap/>
              <w:overflowPunct/>
              <w:topLinePunct w:val="0"/>
              <w:autoSpaceDE w:val="0"/>
              <w:autoSpaceDN w:val="0"/>
              <w:bidi w:val="0"/>
              <w:adjustRightInd w:val="0"/>
              <w:snapToGrid w:val="0"/>
              <w:spacing w:beforeAutospacing="0" w:afterAutospacing="0" w:line="400" w:lineRule="exact"/>
              <w:ind w:left="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（4）电子投标文件制作完成后，将生成一份加密的电子投标文件（后缀名为. CQTF）和一份不加密的电子投标文件（后缀名为. nCQTF）。</w:t>
            </w:r>
          </w:p>
          <w:p>
            <w:pPr>
              <w:keepNext w:val="0"/>
              <w:keepLines w:val="0"/>
              <w:pageBreakBefore w:val="0"/>
              <w:suppressLineNumbers w:val="0"/>
              <w:kinsoku/>
              <w:wordWrap/>
              <w:overflowPunct/>
              <w:topLinePunct w:val="0"/>
              <w:autoSpaceDE w:val="0"/>
              <w:autoSpaceDN w:val="0"/>
              <w:bidi w:val="0"/>
              <w:adjustRightInd w:val="0"/>
              <w:snapToGrid w:val="0"/>
              <w:spacing w:beforeAutospacing="0" w:afterAutospacing="0" w:line="400" w:lineRule="exact"/>
              <w:ind w:left="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（5）投标人如需递交不加密电子投标文件的，应将不加密的电子投标文件复制到一张光盘中（光盘备份），光盘表面粘贴标签贴加盖单位法人章，并将招标项目名称、投标人名称等信息填写在标签贴上。</w:t>
            </w:r>
          </w:p>
          <w:p>
            <w:pPr>
              <w:pStyle w:val="2"/>
              <w:keepNext w:val="0"/>
              <w:keepLines w:val="0"/>
              <w:pageBreakBefore w:val="0"/>
              <w:kinsoku/>
              <w:wordWrap/>
              <w:overflowPunct/>
              <w:topLinePunct w:val="0"/>
              <w:bidi w:val="0"/>
              <w:spacing w:after="0"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（6）电子投标文件制作的具体方法详见“新点投标文件制作软件（重庆版）”中的帮助文档。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0" w:hRule="atLeast"/>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10.</w:t>
            </w:r>
            <w:r>
              <w:rPr>
                <w:rFonts w:hint="eastAsia" w:ascii="宋体" w:hAnsi="宋体" w:eastAsia="宋体" w:cs="宋体"/>
                <w:color w:val="auto"/>
                <w:kern w:val="0"/>
                <w:sz w:val="21"/>
                <w:szCs w:val="21"/>
                <w:highlight w:val="none"/>
                <w:lang w:val="en-US" w:eastAsia="zh-CN"/>
              </w:rPr>
              <w:t>5</w:t>
            </w:r>
          </w:p>
        </w:tc>
        <w:tc>
          <w:tcPr>
            <w:tcW w:w="1644"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其他</w:t>
            </w:r>
          </w:p>
        </w:tc>
        <w:tc>
          <w:tcPr>
            <w:tcW w:w="6183"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textAlignment w:val="auto"/>
              <w:rPr>
                <w:rFonts w:hint="eastAsia" w:ascii="宋体" w:hAnsi="宋体" w:eastAsia="宋体" w:cs="宋体"/>
                <w:i/>
                <w:color w:val="auto"/>
                <w:kern w:val="0"/>
                <w:sz w:val="21"/>
                <w:szCs w:val="21"/>
                <w:highlight w:val="none"/>
              </w:rPr>
            </w:pPr>
            <w:r>
              <w:rPr>
                <w:rFonts w:hint="eastAsia" w:ascii="宋体" w:hAnsi="宋体" w:eastAsia="宋体" w:cs="宋体"/>
                <w:i/>
                <w:color w:val="auto"/>
                <w:kern w:val="0"/>
                <w:sz w:val="21"/>
                <w:szCs w:val="21"/>
                <w:highlight w:val="none"/>
              </w:rPr>
              <w:t>[提示：招标人认为需要增加的，且与本表前述条款不重复的，不涉及资格和否决投标的内容]</w:t>
            </w:r>
          </w:p>
        </w:tc>
      </w:tr>
    </w:tbl>
    <w:p>
      <w:pPr>
        <w:widowControl/>
        <w:jc w:val="left"/>
        <w:rPr>
          <w:rFonts w:hint="eastAsia" w:ascii="宋体" w:hAnsi="宋体" w:eastAsia="宋体" w:cs="宋体"/>
          <w:b/>
          <w:snapToGrid w:val="0"/>
          <w:color w:val="auto"/>
          <w:highlight w:val="none"/>
        </w:rPr>
      </w:pPr>
      <w:bookmarkStart w:id="405" w:name="_Toc224103317"/>
      <w:bookmarkStart w:id="406" w:name="_Toc200513126"/>
      <w:bookmarkStart w:id="407" w:name="_Toc277082552"/>
      <w:bookmarkStart w:id="408" w:name="_Toc287620685"/>
      <w:bookmarkStart w:id="409" w:name="_Toc430530435"/>
      <w:bookmarkStart w:id="410" w:name="_Toc509218710"/>
      <w:bookmarkStart w:id="411" w:name="_Toc287607746"/>
    </w:p>
    <w:p>
      <w:pPr>
        <w:widowControl/>
        <w:jc w:val="left"/>
        <w:rPr>
          <w:rFonts w:hint="eastAsia" w:ascii="宋体" w:hAnsi="宋体" w:eastAsia="宋体" w:cs="宋体"/>
          <w:b/>
          <w:snapToGrid w:val="0"/>
          <w:color w:val="auto"/>
          <w:highlight w:val="none"/>
        </w:rPr>
      </w:pPr>
      <w:r>
        <w:rPr>
          <w:rFonts w:hint="eastAsia" w:ascii="宋体" w:hAnsi="宋体" w:eastAsia="宋体" w:cs="宋体"/>
          <w:b/>
          <w:snapToGrid w:val="0"/>
          <w:color w:val="auto"/>
          <w:highlight w:val="none"/>
        </w:rPr>
        <w:br w:type="page"/>
      </w:r>
    </w:p>
    <w:p>
      <w:pPr>
        <w:widowControl/>
        <w:jc w:val="left"/>
        <w:rPr>
          <w:rFonts w:hint="eastAsia" w:ascii="宋体" w:hAnsi="宋体" w:eastAsia="宋体" w:cs="宋体"/>
          <w:b/>
          <w:snapToGrid w:val="0"/>
          <w:color w:val="auto"/>
          <w:highlight w:val="none"/>
        </w:rPr>
      </w:pP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412" w:name="_Toc10791"/>
      <w:bookmarkStart w:id="413" w:name="_Toc24497"/>
      <w:bookmarkStart w:id="414" w:name="_Toc5781"/>
      <w:bookmarkStart w:id="415" w:name="_Toc75856812"/>
      <w:bookmarkStart w:id="416" w:name="_Toc17728"/>
      <w:bookmarkStart w:id="417" w:name="_Toc7811"/>
      <w:bookmarkStart w:id="418" w:name="_Toc16609"/>
      <w:bookmarkStart w:id="419" w:name="_Toc6892"/>
      <w:bookmarkStart w:id="420" w:name="_Toc27224"/>
      <w:bookmarkStart w:id="421" w:name="_Toc11797"/>
      <w:bookmarkStart w:id="422" w:name="_Toc19861"/>
      <w:bookmarkStart w:id="423" w:name="_Toc19418"/>
      <w:bookmarkStart w:id="424" w:name="_Toc29159"/>
      <w:r>
        <w:rPr>
          <w:rFonts w:hint="eastAsia" w:ascii="宋体" w:hAnsi="宋体" w:eastAsia="宋体" w:cs="宋体"/>
          <w:b w:val="0"/>
          <w:snapToGrid w:val="0"/>
          <w:color w:val="auto"/>
          <w:highlight w:val="none"/>
        </w:rPr>
        <w:t>1.  总则</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425" w:name="_Toc28039"/>
      <w:bookmarkStart w:id="426" w:name="_Toc5341"/>
      <w:bookmarkStart w:id="427" w:name="_Toc30485"/>
      <w:bookmarkStart w:id="428" w:name="_Toc29638"/>
      <w:bookmarkStart w:id="429" w:name="_Toc16449"/>
      <w:bookmarkStart w:id="430" w:name="_Toc18295"/>
      <w:bookmarkStart w:id="431" w:name="_Toc23137"/>
      <w:bookmarkStart w:id="432" w:name="_Toc75856813"/>
      <w:bookmarkStart w:id="433" w:name="_Toc277082553"/>
      <w:bookmarkStart w:id="434" w:name="_Toc224103318"/>
      <w:bookmarkStart w:id="435" w:name="_Toc200513127"/>
      <w:bookmarkStart w:id="436" w:name="_Toc430530436"/>
      <w:bookmarkStart w:id="437" w:name="_Toc22"/>
      <w:bookmarkStart w:id="438" w:name="_Toc2517"/>
      <w:bookmarkStart w:id="439" w:name="_Toc287607747"/>
      <w:bookmarkStart w:id="440" w:name="_Toc20135"/>
      <w:bookmarkStart w:id="441" w:name="_Toc24633"/>
      <w:bookmarkStart w:id="442" w:name="_Toc29463"/>
      <w:bookmarkStart w:id="443" w:name="_Toc287620686"/>
      <w:bookmarkStart w:id="444" w:name="_Toc509218711"/>
      <w:r>
        <w:rPr>
          <w:rFonts w:hint="eastAsia" w:ascii="宋体" w:hAnsi="宋体" w:eastAsia="宋体" w:cs="宋体"/>
          <w:b w:val="0"/>
          <w:snapToGrid w:val="0"/>
          <w:color w:val="auto"/>
          <w:sz w:val="24"/>
          <w:szCs w:val="24"/>
          <w:highlight w:val="none"/>
        </w:rPr>
        <w:t>1.1  项目概况</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1.1.1  </w:t>
      </w:r>
      <w:r>
        <w:rPr>
          <w:rFonts w:hint="eastAsia" w:ascii="宋体" w:hAnsi="宋体" w:eastAsia="宋体" w:cs="宋体"/>
          <w:color w:val="auto"/>
          <w:szCs w:val="22"/>
          <w:highlight w:val="none"/>
        </w:rPr>
        <w:t>根据《中华人民共和国招标投标法》、《中华人民共和国招标投标法实施条例》等有关法律、法规和规章的规定，本招标项目已具备招标条件，现对勘察设计进行招标。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  招标人：见投标人须知前附表。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1.1.3  招标代理机构：见投标人须知前附表。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1.1.4  招标项目名称：见投标人须知前附表。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1.1.5  项目建设地点：见投标人须知前附表。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1.1.6  项目建设规模：见投标人须知前附表。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rPr>
        <w:t>1.1.7  项目估算金额：见投标人须知前附表。</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445" w:name="_Toc10447"/>
      <w:bookmarkStart w:id="446" w:name="_Toc4465"/>
      <w:bookmarkStart w:id="447" w:name="_Toc23168"/>
      <w:bookmarkStart w:id="448" w:name="_Toc75856814"/>
      <w:bookmarkStart w:id="449" w:name="_Toc1880"/>
      <w:bookmarkStart w:id="450" w:name="_Toc277082554"/>
      <w:bookmarkStart w:id="451" w:name="_Toc22320"/>
      <w:bookmarkStart w:id="452" w:name="_Toc14530"/>
      <w:bookmarkStart w:id="453" w:name="_Toc430530437"/>
      <w:bookmarkStart w:id="454" w:name="_Toc20445"/>
      <w:bookmarkStart w:id="455" w:name="_Toc18892"/>
      <w:bookmarkStart w:id="456" w:name="_Toc509218712"/>
      <w:bookmarkStart w:id="457" w:name="_Toc224103319"/>
      <w:bookmarkStart w:id="458" w:name="_Toc287607748"/>
      <w:bookmarkStart w:id="459" w:name="_Toc14379"/>
      <w:bookmarkStart w:id="460" w:name="_Toc287620687"/>
      <w:bookmarkStart w:id="461" w:name="_Toc17701"/>
      <w:bookmarkStart w:id="462" w:name="_Toc200513128"/>
      <w:bookmarkStart w:id="463" w:name="_Toc30375"/>
      <w:bookmarkStart w:id="464" w:name="_Toc14573"/>
      <w:r>
        <w:rPr>
          <w:rFonts w:hint="eastAsia" w:ascii="宋体" w:hAnsi="宋体" w:eastAsia="宋体" w:cs="宋体"/>
          <w:b w:val="0"/>
          <w:snapToGrid w:val="0"/>
          <w:color w:val="auto"/>
          <w:sz w:val="24"/>
          <w:szCs w:val="24"/>
          <w:highlight w:val="none"/>
        </w:rPr>
        <w:t>1.2  招标项目的资金来源和落实情况</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1.2.1  资金来源及比例：见投标人须知前附表。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1.2.2  资金落实情况：见投标人须知前附表。</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465" w:name="_Toc287607749"/>
      <w:bookmarkStart w:id="466" w:name="_Toc430530438"/>
      <w:bookmarkStart w:id="467" w:name="_Toc287620688"/>
      <w:bookmarkStart w:id="468" w:name="_Toc277082555"/>
      <w:bookmarkStart w:id="469" w:name="_Toc200513129"/>
      <w:bookmarkStart w:id="470" w:name="_Toc224103320"/>
      <w:bookmarkStart w:id="471" w:name="_Toc509218713"/>
      <w:bookmarkStart w:id="472" w:name="_Toc32610"/>
      <w:bookmarkStart w:id="473" w:name="_Toc10242"/>
      <w:bookmarkStart w:id="474" w:name="_Toc11178"/>
      <w:bookmarkStart w:id="475" w:name="_Toc32281"/>
      <w:bookmarkStart w:id="476" w:name="_Toc18978"/>
      <w:bookmarkStart w:id="477" w:name="_Toc21444"/>
      <w:bookmarkStart w:id="478" w:name="_Toc75856815"/>
      <w:bookmarkStart w:id="479" w:name="_Toc4682"/>
      <w:bookmarkStart w:id="480" w:name="_Toc27864"/>
      <w:bookmarkStart w:id="481" w:name="_Toc4731"/>
      <w:bookmarkStart w:id="482" w:name="_Toc2199"/>
      <w:bookmarkStart w:id="483" w:name="_Toc8806"/>
      <w:bookmarkStart w:id="484" w:name="_Toc21094"/>
      <w:r>
        <w:rPr>
          <w:rFonts w:hint="eastAsia" w:ascii="宋体" w:hAnsi="宋体" w:eastAsia="宋体" w:cs="宋体"/>
          <w:b w:val="0"/>
          <w:snapToGrid w:val="0"/>
          <w:color w:val="auto"/>
          <w:sz w:val="24"/>
          <w:szCs w:val="24"/>
          <w:highlight w:val="none"/>
        </w:rPr>
        <w:t>1.3  招标范围、</w:t>
      </w:r>
      <w:bookmarkEnd w:id="465"/>
      <w:bookmarkEnd w:id="466"/>
      <w:bookmarkEnd w:id="467"/>
      <w:bookmarkEnd w:id="468"/>
      <w:bookmarkEnd w:id="469"/>
      <w:bookmarkEnd w:id="470"/>
      <w:bookmarkEnd w:id="471"/>
      <w:bookmarkStart w:id="485" w:name="_Toc224103321"/>
      <w:bookmarkStart w:id="486" w:name="_Toc509218714"/>
      <w:bookmarkStart w:id="487" w:name="_Toc287620689"/>
      <w:bookmarkStart w:id="488" w:name="_Toc200513130"/>
      <w:bookmarkStart w:id="489" w:name="_Toc277082556"/>
      <w:bookmarkStart w:id="490" w:name="_Toc430530439"/>
      <w:bookmarkStart w:id="491" w:name="_Toc287607750"/>
      <w:r>
        <w:rPr>
          <w:rFonts w:hint="eastAsia" w:ascii="宋体" w:hAnsi="宋体" w:eastAsia="宋体" w:cs="宋体"/>
          <w:b w:val="0"/>
          <w:snapToGrid w:val="0"/>
          <w:color w:val="auto"/>
          <w:sz w:val="24"/>
          <w:szCs w:val="24"/>
          <w:highlight w:val="none"/>
        </w:rPr>
        <w:t>勘察设计服务期限和质量标准</w:t>
      </w:r>
      <w:bookmarkEnd w:id="472"/>
      <w:bookmarkEnd w:id="473"/>
      <w:bookmarkEnd w:id="474"/>
      <w:bookmarkEnd w:id="475"/>
      <w:bookmarkEnd w:id="476"/>
      <w:bookmarkEnd w:id="477"/>
      <w:bookmarkEnd w:id="478"/>
      <w:bookmarkEnd w:id="479"/>
      <w:bookmarkEnd w:id="480"/>
      <w:bookmarkEnd w:id="481"/>
      <w:bookmarkEnd w:id="482"/>
      <w:bookmarkEnd w:id="483"/>
      <w:bookmarkEnd w:id="48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1.3.1 招标范围：见投标人须知前附表。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1.3.2 勘察设计服务期限：见投标人须知前附表。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1.3.3 质量标准：见投标人须知前附表。</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492" w:name="_Toc7178"/>
      <w:bookmarkStart w:id="493" w:name="_Toc17027"/>
      <w:bookmarkStart w:id="494" w:name="_Toc25337"/>
      <w:bookmarkStart w:id="495" w:name="_Toc18053"/>
      <w:bookmarkStart w:id="496" w:name="_Toc30888"/>
      <w:bookmarkStart w:id="497" w:name="_Toc75856816"/>
      <w:bookmarkStart w:id="498" w:name="_Toc11578"/>
      <w:bookmarkStart w:id="499" w:name="_Toc21745"/>
      <w:bookmarkStart w:id="500" w:name="_Toc9859"/>
      <w:bookmarkStart w:id="501" w:name="_Toc18206"/>
      <w:bookmarkStart w:id="502" w:name="_Toc13218"/>
      <w:bookmarkStart w:id="503" w:name="_Toc11323"/>
      <w:bookmarkStart w:id="504" w:name="_Toc20454"/>
      <w:r>
        <w:rPr>
          <w:rFonts w:hint="eastAsia" w:ascii="宋体" w:hAnsi="宋体" w:eastAsia="宋体" w:cs="宋体"/>
          <w:b w:val="0"/>
          <w:snapToGrid w:val="0"/>
          <w:color w:val="auto"/>
          <w:sz w:val="24"/>
          <w:szCs w:val="24"/>
          <w:highlight w:val="none"/>
        </w:rPr>
        <w:t>1.4A  投标人资格要求（适用于已进行资格预审的）</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投标人应是收到招标人发出投标邀请书的单位。</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505" w:name="_Toc19204"/>
      <w:bookmarkStart w:id="506" w:name="_Toc30671"/>
      <w:bookmarkStart w:id="507" w:name="_Toc24771"/>
      <w:bookmarkStart w:id="508" w:name="_Toc75856817"/>
      <w:bookmarkStart w:id="509" w:name="_Toc7816"/>
      <w:bookmarkStart w:id="510" w:name="_Toc15186"/>
      <w:bookmarkStart w:id="511" w:name="_Toc5760"/>
      <w:bookmarkStart w:id="512" w:name="_Toc29956"/>
      <w:bookmarkStart w:id="513" w:name="_Toc287607751"/>
      <w:bookmarkStart w:id="514" w:name="_Toc31138"/>
      <w:bookmarkStart w:id="515" w:name="_Toc126"/>
      <w:bookmarkStart w:id="516" w:name="_Toc287620690"/>
      <w:bookmarkStart w:id="517" w:name="_Toc491"/>
      <w:bookmarkStart w:id="518" w:name="_Toc430530440"/>
      <w:bookmarkStart w:id="519" w:name="_Toc509218715"/>
      <w:bookmarkStart w:id="520" w:name="_Toc18730"/>
      <w:bookmarkStart w:id="521" w:name="_Toc200513131"/>
      <w:bookmarkStart w:id="522" w:name="_Toc224103322"/>
      <w:bookmarkStart w:id="523" w:name="_Toc27030"/>
      <w:bookmarkStart w:id="524" w:name="_Toc277082557"/>
      <w:r>
        <w:rPr>
          <w:rFonts w:hint="eastAsia" w:ascii="宋体" w:hAnsi="宋体" w:eastAsia="宋体" w:cs="宋体"/>
          <w:b w:val="0"/>
          <w:snapToGrid w:val="0"/>
          <w:color w:val="auto"/>
          <w:sz w:val="24"/>
          <w:szCs w:val="24"/>
          <w:highlight w:val="none"/>
        </w:rPr>
        <w:t>1.4B  投标人资格要求（适用于未进行资格预审的）</w:t>
      </w:r>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1.4.1 投标人应具备承担本标段勘察设计的资质条件、能力和信誉。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w:t>
      </w:r>
      <w:r>
        <w:rPr>
          <w:rFonts w:hint="eastAsia" w:ascii="宋体" w:hAnsi="宋体" w:eastAsia="宋体" w:cs="宋体"/>
          <w:color w:val="auto"/>
          <w:szCs w:val="21"/>
          <w:highlight w:val="none"/>
        </w:rPr>
        <w:t>资质条件、</w:t>
      </w:r>
      <w:r>
        <w:rPr>
          <w:rFonts w:hint="eastAsia" w:ascii="宋体" w:hAnsi="宋体" w:cs="宋体"/>
          <w:color w:val="auto"/>
          <w:szCs w:val="21"/>
          <w:highlight w:val="none"/>
          <w:lang w:eastAsia="zh-CN"/>
        </w:rPr>
        <w:t>独立法人资格</w:t>
      </w:r>
      <w:r>
        <w:rPr>
          <w:rFonts w:hint="eastAsia" w:ascii="宋体" w:hAnsi="宋体" w:eastAsia="宋体" w:cs="宋体"/>
          <w:snapToGrid w:val="0"/>
          <w:color w:val="auto"/>
          <w:kern w:val="0"/>
          <w:szCs w:val="21"/>
          <w:highlight w:val="none"/>
        </w:rPr>
        <w:t>：见投标人须知前附表；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（2）财务要求：见投标人须知前附表；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（3）业绩要求：见投标人须知前附表；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（4）投标截止日投标资格情况：见投标人须知前附表；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（5）项目总负责人、勘察负责人及设计负责人资格要求：见投标人须知前附表；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（6）其他要求：见投标人须知前附表。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1.4.2  投标人须知前附表规定接受联合体投标的，除应符合本章第1.4.1项和投标人须知前附表的要求外，还应遵守以下规定：</w:t>
      </w:r>
    </w:p>
    <w:p>
      <w:pPr>
        <w:pageBreakBefore w:val="0"/>
        <w:kinsoku/>
        <w:wordWrap/>
        <w:overflowPunct/>
        <w:topLinePunct w:val="0"/>
        <w:bidi w:val="0"/>
        <w:spacing w:line="360" w:lineRule="auto"/>
        <w:ind w:left="680"/>
        <w:textAlignment w:val="auto"/>
        <w:rPr>
          <w:rFonts w:hint="eastAsia" w:ascii="宋体" w:hAnsi="宋体" w:eastAsia="宋体" w:cs="宋体"/>
          <w:color w:val="auto"/>
          <w:highlight w:val="none"/>
        </w:rPr>
      </w:pPr>
      <w:r>
        <w:rPr>
          <w:rFonts w:hint="eastAsia" w:ascii="宋体" w:hAnsi="宋体" w:eastAsia="宋体" w:cs="宋体"/>
          <w:color w:val="auto"/>
          <w:highlight w:val="none"/>
        </w:rPr>
        <w:t>（1）联合体各方应按招标文件提供的格式签订</w:t>
      </w:r>
      <w:r>
        <w:rPr>
          <w:rFonts w:hint="eastAsia" w:ascii="宋体" w:hAnsi="宋体" w:eastAsia="宋体" w:cs="宋体"/>
          <w:color w:val="auto"/>
          <w:highlight w:val="none"/>
          <w:lang w:eastAsia="zh-CN"/>
        </w:rPr>
        <w:t>共同投标协议</w:t>
      </w:r>
      <w:r>
        <w:rPr>
          <w:rFonts w:hint="eastAsia" w:ascii="宋体" w:hAnsi="宋体" w:eastAsia="宋体" w:cs="宋体"/>
          <w:color w:val="auto"/>
          <w:highlight w:val="none"/>
        </w:rPr>
        <w:t>，明确联合体牵头人和各方权</w:t>
      </w:r>
    </w:p>
    <w:p>
      <w:pPr>
        <w:pageBreakBefore w:val="0"/>
        <w:kinsoku/>
        <w:wordWrap/>
        <w:overflowPunct/>
        <w:topLinePunct w:val="0"/>
        <w:bidi w:val="0"/>
        <w:spacing w:line="360" w:lineRule="auto"/>
        <w:ind w:left="360"/>
        <w:textAlignment w:val="auto"/>
        <w:rPr>
          <w:rFonts w:hint="eastAsia" w:ascii="宋体" w:hAnsi="宋体" w:eastAsia="宋体" w:cs="宋体"/>
          <w:color w:val="auto"/>
          <w:highlight w:val="none"/>
        </w:rPr>
      </w:pPr>
      <w:r>
        <w:rPr>
          <w:rFonts w:hint="eastAsia" w:ascii="宋体" w:hAnsi="宋体" w:eastAsia="宋体" w:cs="宋体"/>
          <w:color w:val="auto"/>
          <w:highlight w:val="none"/>
        </w:rPr>
        <w:t>利义务，并承诺就中标项目向招标人承担连带责任；</w:t>
      </w:r>
    </w:p>
    <w:p>
      <w:pPr>
        <w:pageBreakBefore w:val="0"/>
        <w:numPr>
          <w:ilvl w:val="0"/>
          <w:numId w:val="3"/>
        </w:numPr>
        <w:kinsoku/>
        <w:wordWrap/>
        <w:overflowPunct/>
        <w:topLinePunct w:val="0"/>
        <w:autoSpaceDE w:val="0"/>
        <w:autoSpaceDN w:val="0"/>
        <w:bidi w:val="0"/>
        <w:adjustRightInd w:val="0"/>
        <w:snapToGrid w:val="0"/>
        <w:spacing w:line="360" w:lineRule="auto"/>
        <w:ind w:firstLine="630" w:firstLineChars="3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eastAsia="zh-CN"/>
        </w:rPr>
        <w:t>共同投标协议</w:t>
      </w:r>
      <w:r>
        <w:rPr>
          <w:rFonts w:hint="eastAsia" w:ascii="宋体" w:hAnsi="宋体" w:eastAsia="宋体" w:cs="宋体"/>
          <w:snapToGrid w:val="0"/>
          <w:color w:val="auto"/>
          <w:kern w:val="0"/>
          <w:szCs w:val="21"/>
          <w:highlight w:val="none"/>
        </w:rPr>
        <w:t>约定同一专业分工由两个及以上单位共同承担的，</w:t>
      </w:r>
      <w:r>
        <w:rPr>
          <w:rFonts w:hint="eastAsia" w:ascii="宋体" w:hAnsi="宋体" w:eastAsia="宋体" w:cs="宋体"/>
          <w:color w:val="auto"/>
          <w:highlight w:val="none"/>
        </w:rPr>
        <w:t>按照资质等级较低的单位确定资质等级</w:t>
      </w:r>
      <w:r>
        <w:rPr>
          <w:rFonts w:hint="eastAsia" w:ascii="宋体" w:hAnsi="宋体" w:eastAsia="宋体" w:cs="宋体"/>
          <w:snapToGrid w:val="0"/>
          <w:color w:val="auto"/>
          <w:kern w:val="0"/>
          <w:szCs w:val="21"/>
          <w:highlight w:val="none"/>
        </w:rPr>
        <w:t>；</w:t>
      </w:r>
    </w:p>
    <w:p>
      <w:pPr>
        <w:pageBreakBefore w:val="0"/>
        <w:kinsoku/>
        <w:wordWrap/>
        <w:overflowPunct/>
        <w:topLinePunct w:val="0"/>
        <w:autoSpaceDE w:val="0"/>
        <w:autoSpaceDN w:val="0"/>
        <w:bidi w:val="0"/>
        <w:adjustRightInd w:val="0"/>
        <w:snapToGrid w:val="0"/>
        <w:spacing w:line="360" w:lineRule="auto"/>
        <w:ind w:firstLine="630" w:firstLineChars="300"/>
        <w:textAlignment w:val="auto"/>
        <w:rPr>
          <w:rFonts w:hint="eastAsia" w:ascii="宋体" w:hAnsi="宋体" w:eastAsia="宋体" w:cs="宋体"/>
          <w:color w:val="auto"/>
          <w:highlight w:val="none"/>
        </w:rPr>
      </w:pPr>
      <w:r>
        <w:rPr>
          <w:rFonts w:hint="eastAsia" w:ascii="宋体" w:hAnsi="宋体" w:eastAsia="宋体" w:cs="宋体"/>
          <w:color w:val="auto"/>
          <w:highlight w:val="none"/>
        </w:rPr>
        <w:t>（3）联合体各方不得再以自己名义单独或参加其他联合体在本招标项目</w:t>
      </w:r>
      <w:r>
        <w:rPr>
          <w:rFonts w:hint="eastAsia" w:ascii="宋体" w:hAnsi="宋体" w:eastAsia="宋体" w:cs="宋体"/>
          <w:color w:val="auto"/>
          <w:highlight w:val="none"/>
          <w:lang w:val="en-US" w:eastAsia="zh-CN"/>
        </w:rPr>
        <w:t>同一标段</w:t>
      </w:r>
      <w:r>
        <w:rPr>
          <w:rFonts w:hint="eastAsia" w:ascii="宋体" w:hAnsi="宋体" w:eastAsia="宋体" w:cs="宋体"/>
          <w:color w:val="auto"/>
          <w:highlight w:val="none"/>
        </w:rPr>
        <w:t>中投标，否则各相关投标均无效。</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1.4.3  投标人不得存在下列情形之一：</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bookmarkStart w:id="525" w:name="_Toc224103323"/>
      <w:bookmarkStart w:id="526" w:name="_Toc509218716"/>
      <w:bookmarkStart w:id="527" w:name="_Toc287607752"/>
      <w:bookmarkStart w:id="528" w:name="_Toc287620691"/>
      <w:bookmarkStart w:id="529" w:name="_Toc430530441"/>
      <w:bookmarkStart w:id="530" w:name="_Toc277082558"/>
      <w:bookmarkStart w:id="531" w:name="_Toc200513132"/>
      <w:r>
        <w:rPr>
          <w:rFonts w:hint="eastAsia" w:ascii="宋体" w:hAnsi="宋体" w:eastAsia="宋体" w:cs="宋体"/>
          <w:color w:val="auto"/>
          <w:szCs w:val="21"/>
          <w:highlight w:val="none"/>
        </w:rPr>
        <w:t>（1）为招标人不具有独立法人资格的附属机构（单位）；</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（2）与招标人存在利害关系且可能影响招标公正性；</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（3）与本招标项目的其他投标人为同一个单位负责人；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（4）与本招标项目的其他投标人存在控股、管理关系；</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（5）为本招标项目的代建人；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（6）为本招标项目的招标代理机构；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（7）与本招标项目的代建人或招标代理机构同为一个法定代表人；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（8）与本招标项目的代建人或招标代理机构存在控股或参股关系；</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（9）被依法暂停或者取消投标资格；</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（10）被责令停产停业、暂扣或者吊销许可证、暂扣或者吊销执照；</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（11）进入清算程序，或被宣告破产，或其他丧失履约能力的情形；</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2</w:t>
      </w:r>
      <w:r>
        <w:rPr>
          <w:rFonts w:hint="eastAsia" w:ascii="宋体" w:hAnsi="宋体" w:eastAsia="宋体" w:cs="宋体"/>
          <w:color w:val="auto"/>
          <w:szCs w:val="21"/>
          <w:highlight w:val="none"/>
        </w:rPr>
        <w:t>）被市场监督管理机关在全国企业信用信息公示系统中列入严重违法失信企业名单；</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w:t>
      </w:r>
      <w:r>
        <w:rPr>
          <w:rFonts w:hint="eastAsia" w:ascii="宋体" w:hAnsi="宋体" w:eastAsia="宋体" w:cs="宋体"/>
          <w:snapToGrid w:val="0"/>
          <w:color w:val="auto"/>
          <w:kern w:val="0"/>
          <w:szCs w:val="21"/>
          <w:highlight w:val="none"/>
        </w:rPr>
        <w:t>被国家、重庆市（含市或任意区县）有关行政部门处以暂停投标资格行政处罚，且在处罚期限内的；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）法律法规或投标人须知前附表规定的其他情形。</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532" w:name="_Toc15727"/>
      <w:bookmarkStart w:id="533" w:name="_Toc9763"/>
      <w:bookmarkStart w:id="534" w:name="_Toc31526"/>
      <w:bookmarkStart w:id="535" w:name="_Toc3903"/>
      <w:bookmarkStart w:id="536" w:name="_Toc20056"/>
      <w:bookmarkStart w:id="537" w:name="_Toc75856818"/>
      <w:bookmarkStart w:id="538" w:name="_Toc2136"/>
      <w:bookmarkStart w:id="539" w:name="_Toc6799"/>
      <w:bookmarkStart w:id="540" w:name="_Toc15891"/>
      <w:bookmarkStart w:id="541" w:name="_Toc14989"/>
      <w:bookmarkStart w:id="542" w:name="_Toc10464"/>
      <w:bookmarkStart w:id="543" w:name="_Toc7917"/>
      <w:bookmarkStart w:id="544" w:name="_Toc25302"/>
      <w:r>
        <w:rPr>
          <w:rFonts w:hint="eastAsia" w:ascii="宋体" w:hAnsi="宋体" w:eastAsia="宋体" w:cs="宋体"/>
          <w:b w:val="0"/>
          <w:snapToGrid w:val="0"/>
          <w:color w:val="auto"/>
          <w:sz w:val="24"/>
          <w:szCs w:val="24"/>
          <w:highlight w:val="none"/>
        </w:rPr>
        <w:t>1.5  费用承担</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投标人准备和参加投标活动发生的费用自理。</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545" w:name="_Toc200513133"/>
      <w:bookmarkStart w:id="546" w:name="_Toc12641"/>
      <w:bookmarkStart w:id="547" w:name="_Toc20627"/>
      <w:bookmarkStart w:id="548" w:name="_Toc75856819"/>
      <w:bookmarkStart w:id="549" w:name="_Toc509218717"/>
      <w:bookmarkStart w:id="550" w:name="_Toc430530442"/>
      <w:bookmarkStart w:id="551" w:name="_Toc18341"/>
      <w:bookmarkStart w:id="552" w:name="_Toc21369"/>
      <w:bookmarkStart w:id="553" w:name="_Toc20951"/>
      <w:bookmarkStart w:id="554" w:name="_Toc277082559"/>
      <w:bookmarkStart w:id="555" w:name="_Toc5485"/>
      <w:bookmarkStart w:id="556" w:name="_Toc287607753"/>
      <w:bookmarkStart w:id="557" w:name="_Toc13587"/>
      <w:bookmarkStart w:id="558" w:name="_Toc24727"/>
      <w:bookmarkStart w:id="559" w:name="_Toc16135"/>
      <w:bookmarkStart w:id="560" w:name="_Toc287620692"/>
      <w:bookmarkStart w:id="561" w:name="_Toc22720"/>
      <w:bookmarkStart w:id="562" w:name="_Toc224103324"/>
      <w:bookmarkStart w:id="563" w:name="_Toc29342"/>
      <w:bookmarkStart w:id="564" w:name="_Toc18596"/>
      <w:r>
        <w:rPr>
          <w:rFonts w:hint="eastAsia" w:ascii="宋体" w:hAnsi="宋体" w:eastAsia="宋体" w:cs="宋体"/>
          <w:b w:val="0"/>
          <w:snapToGrid w:val="0"/>
          <w:color w:val="auto"/>
          <w:sz w:val="24"/>
          <w:szCs w:val="24"/>
          <w:highlight w:val="none"/>
        </w:rPr>
        <w:t>1.6  保密</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参与招标投标活动的各方应对招标文件和投标文件中的商业和技术等秘密保密，违者应对由此造成的后果承担法律责任。</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565" w:name="_Toc18887"/>
      <w:bookmarkStart w:id="566" w:name="_Toc224103325"/>
      <w:bookmarkStart w:id="567" w:name="_Toc9018"/>
      <w:bookmarkStart w:id="568" w:name="_Toc509218718"/>
      <w:bookmarkStart w:id="569" w:name="_Toc75856820"/>
      <w:bookmarkStart w:id="570" w:name="_Toc17519"/>
      <w:bookmarkStart w:id="571" w:name="_Toc24468"/>
      <w:bookmarkStart w:id="572" w:name="_Toc287620693"/>
      <w:bookmarkStart w:id="573" w:name="_Toc18396"/>
      <w:bookmarkStart w:id="574" w:name="_Toc24865"/>
      <w:bookmarkStart w:id="575" w:name="_Toc21809"/>
      <w:bookmarkStart w:id="576" w:name="_Toc24873"/>
      <w:bookmarkStart w:id="577" w:name="_Toc1302"/>
      <w:bookmarkStart w:id="578" w:name="_Toc430530443"/>
      <w:bookmarkStart w:id="579" w:name="_Toc277082560"/>
      <w:bookmarkStart w:id="580" w:name="_Toc287607754"/>
      <w:bookmarkStart w:id="581" w:name="_Toc9357"/>
      <w:bookmarkStart w:id="582" w:name="_Toc200513134"/>
      <w:bookmarkStart w:id="583" w:name="_Toc12922"/>
      <w:bookmarkStart w:id="584" w:name="_Toc5790"/>
      <w:r>
        <w:rPr>
          <w:rFonts w:hint="eastAsia" w:ascii="宋体" w:hAnsi="宋体" w:eastAsia="宋体" w:cs="宋体"/>
          <w:b w:val="0"/>
          <w:snapToGrid w:val="0"/>
          <w:color w:val="auto"/>
          <w:sz w:val="24"/>
          <w:szCs w:val="24"/>
          <w:highlight w:val="none"/>
        </w:rPr>
        <w:t>1.7  语言文字</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除专用术语外，与招标投标有关的语言均使用中文。必要时专用术语应附有中文注释。</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585" w:name="_Toc12081"/>
      <w:bookmarkStart w:id="586" w:name="_Toc287620694"/>
      <w:bookmarkStart w:id="587" w:name="_Toc25319"/>
      <w:bookmarkStart w:id="588" w:name="_Toc430530444"/>
      <w:bookmarkStart w:id="589" w:name="_Toc277082561"/>
      <w:bookmarkStart w:id="590" w:name="_Toc200513135"/>
      <w:bookmarkStart w:id="591" w:name="_Toc287607755"/>
      <w:bookmarkStart w:id="592" w:name="_Toc2225"/>
      <w:bookmarkStart w:id="593" w:name="_Toc224103326"/>
      <w:bookmarkStart w:id="594" w:name="_Toc13177"/>
      <w:bookmarkStart w:id="595" w:name="_Toc75856821"/>
      <w:bookmarkStart w:id="596" w:name="_Toc19728"/>
      <w:bookmarkStart w:id="597" w:name="_Toc8711"/>
      <w:bookmarkStart w:id="598" w:name="_Toc1646"/>
      <w:bookmarkStart w:id="599" w:name="_Toc22299"/>
      <w:bookmarkStart w:id="600" w:name="_Toc509218719"/>
      <w:bookmarkStart w:id="601" w:name="_Toc16513"/>
      <w:bookmarkStart w:id="602" w:name="_Toc27210"/>
      <w:bookmarkStart w:id="603" w:name="_Toc6080"/>
      <w:bookmarkStart w:id="604" w:name="_Toc10618"/>
      <w:r>
        <w:rPr>
          <w:rFonts w:hint="eastAsia" w:ascii="宋体" w:hAnsi="宋体" w:eastAsia="宋体" w:cs="宋体"/>
          <w:b w:val="0"/>
          <w:snapToGrid w:val="0"/>
          <w:color w:val="auto"/>
          <w:sz w:val="24"/>
          <w:szCs w:val="24"/>
          <w:highlight w:val="none"/>
        </w:rPr>
        <w:t>1.8  计量单位</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所有计量均采用中华人民共和国法定计量单位。</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605" w:name="_Toc17007"/>
      <w:bookmarkStart w:id="606" w:name="_Toc23729"/>
      <w:bookmarkStart w:id="607" w:name="_Toc20871"/>
      <w:bookmarkStart w:id="608" w:name="_Toc224103327"/>
      <w:bookmarkStart w:id="609" w:name="_Toc16825"/>
      <w:bookmarkStart w:id="610" w:name="_Toc277082562"/>
      <w:bookmarkStart w:id="611" w:name="_Toc16046"/>
      <w:bookmarkStart w:id="612" w:name="_Toc23273"/>
      <w:bookmarkStart w:id="613" w:name="_Toc30033"/>
      <w:bookmarkStart w:id="614" w:name="_Toc75856822"/>
      <w:bookmarkStart w:id="615" w:name="_Toc23997"/>
      <w:bookmarkStart w:id="616" w:name="_Toc9087"/>
      <w:bookmarkStart w:id="617" w:name="_Toc11458"/>
      <w:bookmarkStart w:id="618" w:name="_Toc200513136"/>
      <w:bookmarkStart w:id="619" w:name="_Toc509218720"/>
      <w:bookmarkStart w:id="620" w:name="_Toc287620695"/>
      <w:bookmarkStart w:id="621" w:name="_Toc287607756"/>
      <w:bookmarkStart w:id="622" w:name="_Toc430530445"/>
      <w:bookmarkStart w:id="623" w:name="_Toc29787"/>
      <w:bookmarkStart w:id="624" w:name="_Toc13176"/>
      <w:r>
        <w:rPr>
          <w:rFonts w:hint="eastAsia" w:ascii="宋体" w:hAnsi="宋体" w:eastAsia="宋体" w:cs="宋体"/>
          <w:b w:val="0"/>
          <w:snapToGrid w:val="0"/>
          <w:color w:val="auto"/>
          <w:sz w:val="24"/>
          <w:szCs w:val="24"/>
          <w:highlight w:val="none"/>
        </w:rPr>
        <w:t>1.9  踏勘现场</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p>
    <w:p>
      <w:pPr>
        <w:pStyle w:val="2"/>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1.9.1  投标人须知前附表规定组织踏勘现场的，招标人按投标人须知前附表规定的时间、 地点组织投标人踏勘项目现场。部分投标人未按时参加踏勘现场的，不影响踏勘现场的正常进行。</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1.9.2  投标人踏勘现场发生的费用自理。</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1.9.3  除招标人的原因外，投标人自行负责在踏勘现场中所发生的人员伤亡和财产损失。</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1.9.4  招标人在踏勘现场中介绍的工程场地和相关的周边环境情况，供投标人在编制投标文件时参考，招标人不对投标人据此做出的判断和决策负责。</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625" w:name="_Toc30891"/>
      <w:bookmarkStart w:id="626" w:name="_Toc75856823"/>
      <w:bookmarkStart w:id="627" w:name="_Toc29570"/>
      <w:bookmarkStart w:id="628" w:name="_Toc18417"/>
      <w:bookmarkStart w:id="629" w:name="_Toc200513137"/>
      <w:bookmarkStart w:id="630" w:name="_Toc224103328"/>
      <w:bookmarkStart w:id="631" w:name="_Toc14659"/>
      <w:bookmarkStart w:id="632" w:name="_Toc287620696"/>
      <w:bookmarkStart w:id="633" w:name="_Toc4355"/>
      <w:bookmarkStart w:id="634" w:name="_Toc7100"/>
      <w:bookmarkStart w:id="635" w:name="_Toc287607757"/>
      <w:bookmarkStart w:id="636" w:name="_Toc23393"/>
      <w:bookmarkStart w:id="637" w:name="_Toc430530446"/>
      <w:bookmarkStart w:id="638" w:name="_Toc29568"/>
      <w:bookmarkStart w:id="639" w:name="_Toc16341"/>
      <w:bookmarkStart w:id="640" w:name="_Toc28262"/>
      <w:bookmarkStart w:id="641" w:name="_Toc11203"/>
      <w:bookmarkStart w:id="642" w:name="_Toc19219"/>
      <w:bookmarkStart w:id="643" w:name="_Toc277082563"/>
      <w:bookmarkStart w:id="644" w:name="_Toc509218721"/>
      <w:r>
        <w:rPr>
          <w:rFonts w:hint="eastAsia" w:ascii="宋体" w:hAnsi="宋体" w:eastAsia="宋体" w:cs="宋体"/>
          <w:b w:val="0"/>
          <w:snapToGrid w:val="0"/>
          <w:color w:val="auto"/>
          <w:sz w:val="24"/>
          <w:szCs w:val="24"/>
          <w:highlight w:val="none"/>
        </w:rPr>
        <w:t>1.10  投标预备会</w:t>
      </w:r>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1.10.1  投标人须知前附表规定召开投标预备会的，招标人按投标人须知前附表规定的时间和地点召开投标预备会，澄清投标人提出的问题。</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1.10.2  投标人应按投标人须知前附表规定的时间和形式将提出的问题送达招标人，以便招标人在会议期间澄清。</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1.10.3  投标预备会后，招标人将对投标人所提问题的澄清，以投标人须知前附表规定的形式通知所有潜在投标人。该澄清内容为招标文件的组成部分。</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645" w:name="_Toc29923"/>
      <w:bookmarkStart w:id="646" w:name="_Toc22249"/>
      <w:bookmarkStart w:id="647" w:name="_Toc287607758"/>
      <w:bookmarkStart w:id="648" w:name="_Toc4728"/>
      <w:bookmarkStart w:id="649" w:name="_Toc30295"/>
      <w:bookmarkStart w:id="650" w:name="_Toc11173"/>
      <w:bookmarkStart w:id="651" w:name="_Toc509218722"/>
      <w:bookmarkStart w:id="652" w:name="_Toc25167"/>
      <w:bookmarkStart w:id="653" w:name="_Toc277082564"/>
      <w:bookmarkStart w:id="654" w:name="_Toc75856824"/>
      <w:bookmarkStart w:id="655" w:name="_Toc224103329"/>
      <w:bookmarkStart w:id="656" w:name="_Toc287620697"/>
      <w:bookmarkStart w:id="657" w:name="_Toc200513138"/>
      <w:bookmarkStart w:id="658" w:name="_Toc24688"/>
      <w:bookmarkStart w:id="659" w:name="_Toc19760"/>
      <w:bookmarkStart w:id="660" w:name="_Toc4784"/>
      <w:bookmarkStart w:id="661" w:name="_Toc27954"/>
      <w:bookmarkStart w:id="662" w:name="_Toc11968"/>
      <w:bookmarkStart w:id="663" w:name="_Toc430530447"/>
      <w:bookmarkStart w:id="664" w:name="_Toc20933"/>
      <w:r>
        <w:rPr>
          <w:rFonts w:hint="eastAsia" w:ascii="宋体" w:hAnsi="宋体" w:eastAsia="宋体" w:cs="宋体"/>
          <w:b w:val="0"/>
          <w:snapToGrid w:val="0"/>
          <w:color w:val="auto"/>
          <w:sz w:val="24"/>
          <w:szCs w:val="24"/>
          <w:highlight w:val="none"/>
        </w:rPr>
        <w:t>1.11  分包</w:t>
      </w:r>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bookmarkStart w:id="665" w:name="_Toc509218723"/>
      <w:bookmarkStart w:id="666" w:name="_Toc224103330"/>
      <w:bookmarkStart w:id="667" w:name="_Toc430530448"/>
      <w:bookmarkStart w:id="668" w:name="_Toc287607759"/>
      <w:bookmarkStart w:id="669" w:name="_Toc200513139"/>
      <w:bookmarkStart w:id="670" w:name="_Toc277082565"/>
      <w:bookmarkStart w:id="671" w:name="_Toc287620698"/>
      <w:r>
        <w:rPr>
          <w:rFonts w:hint="eastAsia" w:ascii="宋体" w:hAnsi="宋体" w:eastAsia="宋体" w:cs="宋体"/>
          <w:snapToGrid w:val="0"/>
          <w:color w:val="auto"/>
          <w:kern w:val="0"/>
          <w:szCs w:val="21"/>
          <w:highlight w:val="none"/>
        </w:rPr>
        <w:t xml:space="preserve">1.11.1 投标人拟在中标后将中标项目的非主体、非关键性勘察设计工作进行分包的，应符合投标人须知前附表规定的分包内容、分包金额和资质要求等限制性条件，除投标人须知前附表规定的非主体、非关键性勘察设计工作外，其他工作不得分包。 </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1.11.2 中标人不得向他人转让中标项目，接受分包的人不得再次分包。中标人应当就分包项目向招标人负责，接受分包的人就分包项目承担连带责任。</w:t>
      </w:r>
    </w:p>
    <w:bookmarkEnd w:id="665"/>
    <w:bookmarkEnd w:id="666"/>
    <w:bookmarkEnd w:id="667"/>
    <w:bookmarkEnd w:id="668"/>
    <w:bookmarkEnd w:id="669"/>
    <w:bookmarkEnd w:id="670"/>
    <w:bookmarkEnd w:id="671"/>
    <w:p>
      <w:pPr>
        <w:keepNext/>
        <w:keepLines/>
        <w:pageBreakBefore w:val="0"/>
        <w:kinsoku/>
        <w:wordWrap/>
        <w:overflowPunct/>
        <w:topLinePunct w:val="0"/>
        <w:bidi w:val="0"/>
        <w:snapToGrid w:val="0"/>
        <w:spacing w:line="360" w:lineRule="auto"/>
        <w:ind w:firstLine="118"/>
        <w:textAlignment w:val="auto"/>
        <w:outlineLvl w:val="2"/>
        <w:rPr>
          <w:rFonts w:hint="eastAsia" w:ascii="宋体" w:hAnsi="宋体" w:eastAsia="宋体" w:cs="宋体"/>
          <w:b/>
          <w:bCs/>
          <w:snapToGrid w:val="0"/>
          <w:color w:val="auto"/>
          <w:sz w:val="24"/>
          <w:highlight w:val="none"/>
        </w:rPr>
      </w:pPr>
      <w:bookmarkStart w:id="672" w:name="_Toc75856825"/>
      <w:bookmarkStart w:id="673" w:name="_Toc31500"/>
      <w:bookmarkStart w:id="674" w:name="_Toc492300771"/>
      <w:bookmarkStart w:id="675" w:name="_Toc16121"/>
      <w:bookmarkStart w:id="676" w:name="_Toc28751"/>
      <w:bookmarkStart w:id="677" w:name="_Toc13335"/>
      <w:bookmarkStart w:id="678" w:name="_Toc4592"/>
      <w:bookmarkStart w:id="679" w:name="_Toc10412"/>
      <w:bookmarkStart w:id="680" w:name="_Toc12280"/>
      <w:bookmarkStart w:id="681" w:name="_Toc27331"/>
      <w:bookmarkStart w:id="682" w:name="_Toc13179"/>
      <w:bookmarkStart w:id="683" w:name="_Toc18061"/>
      <w:bookmarkStart w:id="684" w:name="_Toc11115"/>
      <w:bookmarkStart w:id="685" w:name="_Toc31002"/>
      <w:r>
        <w:rPr>
          <w:rFonts w:hint="eastAsia" w:ascii="宋体" w:hAnsi="宋体" w:eastAsia="宋体" w:cs="宋体"/>
          <w:bCs/>
          <w:snapToGrid w:val="0"/>
          <w:color w:val="auto"/>
          <w:sz w:val="24"/>
          <w:highlight w:val="none"/>
        </w:rPr>
        <w:t>1.12响应和偏</w:t>
      </w:r>
      <w:bookmarkEnd w:id="672"/>
      <w:bookmarkEnd w:id="673"/>
      <w:bookmarkEnd w:id="674"/>
      <w:r>
        <w:rPr>
          <w:rFonts w:hint="eastAsia" w:ascii="宋体" w:hAnsi="宋体" w:eastAsia="宋体" w:cs="宋体"/>
          <w:bCs/>
          <w:snapToGrid w:val="0"/>
          <w:color w:val="auto"/>
          <w:sz w:val="24"/>
          <w:highlight w:val="none"/>
        </w:rPr>
        <w:t>离</w:t>
      </w:r>
      <w:bookmarkEnd w:id="675"/>
      <w:bookmarkEnd w:id="676"/>
      <w:bookmarkEnd w:id="677"/>
      <w:bookmarkEnd w:id="678"/>
      <w:bookmarkEnd w:id="679"/>
      <w:bookmarkEnd w:id="680"/>
      <w:bookmarkEnd w:id="681"/>
      <w:bookmarkEnd w:id="682"/>
      <w:bookmarkEnd w:id="683"/>
      <w:bookmarkEnd w:id="684"/>
      <w:bookmarkEnd w:id="685"/>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1.12.1投标文件应当对招标文件的实质性要求和条件作出满足性或更有利于招标人的响应，否则，投标人的投标将被否决。实质性要求和条件见投标人须知前附表。</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1.12.2 投标人应根据招标文件的要求提供投标技术部分等内容以对招标文件作出响应。</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1.12.3投标人须知前附表允许投标文件偏离招标文件某些要求的，偏差应当符合招标文件规定的偏差范围和幅度。</w:t>
      </w: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686" w:name="_Toc287607760"/>
      <w:bookmarkStart w:id="687" w:name="_Toc14076"/>
      <w:bookmarkStart w:id="688" w:name="_Toc1394"/>
      <w:bookmarkStart w:id="689" w:name="_Toc4518"/>
      <w:bookmarkStart w:id="690" w:name="_Toc8198"/>
      <w:bookmarkStart w:id="691" w:name="_Toc75856826"/>
      <w:bookmarkStart w:id="692" w:name="_Toc200513140"/>
      <w:bookmarkStart w:id="693" w:name="_Toc24084"/>
      <w:bookmarkStart w:id="694" w:name="_Toc12749"/>
      <w:bookmarkStart w:id="695" w:name="_Toc27656"/>
      <w:bookmarkStart w:id="696" w:name="_Toc430530449"/>
      <w:bookmarkStart w:id="697" w:name="_Toc5901"/>
      <w:bookmarkStart w:id="698" w:name="_Toc277082566"/>
      <w:bookmarkStart w:id="699" w:name="_Toc509218724"/>
      <w:bookmarkStart w:id="700" w:name="_Toc287620699"/>
      <w:bookmarkStart w:id="701" w:name="_Toc7373"/>
      <w:bookmarkStart w:id="702" w:name="_Toc8309"/>
      <w:bookmarkStart w:id="703" w:name="_Toc282"/>
      <w:bookmarkStart w:id="704" w:name="_Toc3103"/>
      <w:bookmarkStart w:id="705" w:name="_Toc224103331"/>
      <w:r>
        <w:rPr>
          <w:rFonts w:hint="eastAsia" w:ascii="宋体" w:hAnsi="宋体" w:eastAsia="宋体" w:cs="宋体"/>
          <w:b w:val="0"/>
          <w:snapToGrid w:val="0"/>
          <w:color w:val="auto"/>
          <w:highlight w:val="none"/>
        </w:rPr>
        <w:t>2.  招标文件</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706" w:name="_Toc21534"/>
      <w:bookmarkStart w:id="707" w:name="_Toc10095"/>
      <w:bookmarkStart w:id="708" w:name="_Toc26111"/>
      <w:bookmarkStart w:id="709" w:name="_Toc75856827"/>
      <w:bookmarkStart w:id="710" w:name="_Toc13410"/>
      <w:bookmarkStart w:id="711" w:name="_Toc14831"/>
      <w:bookmarkStart w:id="712" w:name="_Toc21513"/>
      <w:bookmarkStart w:id="713" w:name="_Toc200513141"/>
      <w:bookmarkStart w:id="714" w:name="_Toc287620700"/>
      <w:bookmarkStart w:id="715" w:name="_Toc13361"/>
      <w:bookmarkStart w:id="716" w:name="_Toc27337"/>
      <w:bookmarkStart w:id="717" w:name="_Toc14207"/>
      <w:bookmarkStart w:id="718" w:name="_Toc430530450"/>
      <w:bookmarkStart w:id="719" w:name="_Toc287607761"/>
      <w:bookmarkStart w:id="720" w:name="_Toc25871"/>
      <w:bookmarkStart w:id="721" w:name="_Toc509218725"/>
      <w:bookmarkStart w:id="722" w:name="_Toc3373"/>
      <w:bookmarkStart w:id="723" w:name="_Toc224103332"/>
      <w:bookmarkStart w:id="724" w:name="_Toc14656"/>
      <w:bookmarkStart w:id="725" w:name="_Toc277082567"/>
      <w:r>
        <w:rPr>
          <w:rFonts w:hint="eastAsia" w:ascii="宋体" w:hAnsi="宋体" w:eastAsia="宋体" w:cs="宋体"/>
          <w:b w:val="0"/>
          <w:snapToGrid w:val="0"/>
          <w:color w:val="auto"/>
          <w:sz w:val="24"/>
          <w:szCs w:val="24"/>
          <w:highlight w:val="none"/>
        </w:rPr>
        <w:t>2.1  招标文件的组成</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本招标文件包括：</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（1）招标公告（或投标邀请书）；</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（2）投标人须知；</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（3）评标办法；</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（4）合同条款及格式；</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bookmarkStart w:id="726" w:name="_Toc509218726"/>
      <w:bookmarkStart w:id="727" w:name="_Toc430530451"/>
      <w:r>
        <w:rPr>
          <w:rFonts w:hint="eastAsia" w:ascii="宋体" w:hAnsi="宋体" w:eastAsia="宋体" w:cs="宋体"/>
          <w:snapToGrid w:val="0"/>
          <w:color w:val="auto"/>
          <w:kern w:val="0"/>
          <w:szCs w:val="21"/>
          <w:highlight w:val="none"/>
        </w:rPr>
        <w:t>（5）发包人要求；</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（6）投标文件格式；</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（7）投标人须知前附表规定的其他资料。</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根据本章第1.10款、第2.2款和第2.3款对招标文件所作的澄清、修改，构成招标文件的组成部分。</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728" w:name="_Toc14285"/>
      <w:bookmarkStart w:id="729" w:name="_Toc12380"/>
      <w:bookmarkStart w:id="730" w:name="_Toc26673"/>
      <w:bookmarkStart w:id="731" w:name="_Toc26055"/>
      <w:bookmarkStart w:id="732" w:name="_Toc75856828"/>
      <w:bookmarkStart w:id="733" w:name="_Toc7480"/>
      <w:bookmarkStart w:id="734" w:name="_Toc22631"/>
      <w:bookmarkStart w:id="735" w:name="_Toc5792"/>
      <w:bookmarkStart w:id="736" w:name="_Toc15972"/>
      <w:bookmarkStart w:id="737" w:name="_Toc9799"/>
      <w:bookmarkStart w:id="738" w:name="_Toc30915"/>
      <w:bookmarkStart w:id="739" w:name="_Toc19556"/>
      <w:bookmarkStart w:id="740" w:name="_Toc11218"/>
      <w:r>
        <w:rPr>
          <w:rFonts w:hint="eastAsia" w:ascii="宋体" w:hAnsi="宋体" w:eastAsia="宋体" w:cs="宋体"/>
          <w:b w:val="0"/>
          <w:snapToGrid w:val="0"/>
          <w:color w:val="auto"/>
          <w:sz w:val="24"/>
          <w:szCs w:val="24"/>
          <w:highlight w:val="none"/>
        </w:rPr>
        <w:t>2.2  招标文件的澄清</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2.2.1 投标人应仔细阅读和检查招标文件的全部内容。如发现缺页或附件不全，应及时向招标人提出，以便补齐。如有疑问，应按投标人须知前附表规定的时间和形式将提出的问题，要求招标人对招标文件予以澄清。</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2.2.2招标文件的澄清按投标人须知前附表规定的时间和形式发给所有潜在投标人，但不指明澄清问题的来源。澄清发出的时间距本章第4.2.1项规定的投标截止时间不足15日的，并且澄清内容可能影响投标文件编制的，将相应延长投标截止时间。</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2.2.3投标人在收到澄清后，应向招标人确认已收到该澄清。招标人采用网络媒介公开发布澄清的，无论投标人是否查看，均视为所有潜在投标人清楚知晓澄清全部内容。投标人应在投标截止时间前密切关注澄清发布媒介发出的相关内容。</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2.2.4 除非招标人认为确有必要答复，否则，招标人有权拒绝回复投标人在本章第2.2.1项规定的时间后的任何澄清要求。</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741" w:name="_Toc4897"/>
      <w:bookmarkStart w:id="742" w:name="_Toc6551"/>
      <w:bookmarkStart w:id="743" w:name="_Toc11157"/>
      <w:bookmarkStart w:id="744" w:name="_Toc19716"/>
      <w:bookmarkStart w:id="745" w:name="_Toc509218727"/>
      <w:bookmarkStart w:id="746" w:name="_Toc27495"/>
      <w:bookmarkStart w:id="747" w:name="_Toc29233"/>
      <w:bookmarkStart w:id="748" w:name="_Toc28231"/>
      <w:bookmarkStart w:id="749" w:name="_Toc287620702"/>
      <w:bookmarkStart w:id="750" w:name="_Toc277082569"/>
      <w:bookmarkStart w:id="751" w:name="_Toc75856829"/>
      <w:bookmarkStart w:id="752" w:name="_Toc200513143"/>
      <w:bookmarkStart w:id="753" w:name="_Toc287607763"/>
      <w:bookmarkStart w:id="754" w:name="_Toc430530452"/>
      <w:bookmarkStart w:id="755" w:name="_Toc224103334"/>
      <w:bookmarkStart w:id="756" w:name="_Toc12996"/>
      <w:bookmarkStart w:id="757" w:name="_Toc30197"/>
      <w:bookmarkStart w:id="758" w:name="_Toc23034"/>
      <w:bookmarkStart w:id="759" w:name="_Toc12766"/>
      <w:bookmarkStart w:id="760" w:name="_Toc4964"/>
      <w:r>
        <w:rPr>
          <w:rFonts w:hint="eastAsia" w:ascii="宋体" w:hAnsi="宋体" w:eastAsia="宋体" w:cs="宋体"/>
          <w:b w:val="0"/>
          <w:snapToGrid w:val="0"/>
          <w:color w:val="auto"/>
          <w:sz w:val="24"/>
          <w:szCs w:val="24"/>
          <w:highlight w:val="none"/>
        </w:rPr>
        <w:t>2.3  招标文件的修改</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highlight w:val="none"/>
        </w:rPr>
      </w:pPr>
      <w:bookmarkStart w:id="761" w:name="_Toc492300776"/>
      <w:bookmarkStart w:id="762" w:name="_Toc287620703"/>
      <w:bookmarkStart w:id="763" w:name="_Toc224103335"/>
      <w:bookmarkStart w:id="764" w:name="_Toc277082570"/>
      <w:bookmarkStart w:id="765" w:name="_Toc200513144"/>
      <w:bookmarkStart w:id="766" w:name="_Toc287607764"/>
      <w:r>
        <w:rPr>
          <w:rFonts w:hint="eastAsia" w:ascii="宋体" w:hAnsi="宋体" w:eastAsia="宋体" w:cs="宋体"/>
          <w:snapToGrid w:val="0"/>
          <w:color w:val="auto"/>
          <w:highlight w:val="none"/>
        </w:rPr>
        <w:t>2.3.1  招标文件的修改按投标人须知前附表规定的时间和形式发给所有潜在投标人。修改招标文件的时间距本章第4.2.1项规定的投标截止时间不足15日的，并且修改内容可能影响投标文件编制的，将相应延长投标截止时间。</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highlight w:val="none"/>
        </w:rPr>
      </w:pPr>
      <w:r>
        <w:rPr>
          <w:rFonts w:hint="eastAsia" w:ascii="宋体" w:hAnsi="宋体" w:eastAsia="宋体" w:cs="宋体"/>
          <w:snapToGrid w:val="0"/>
          <w:color w:val="auto"/>
          <w:highlight w:val="none"/>
        </w:rPr>
        <w:t>2.3.2  投标人在收到修改内容后，应向招标人确认已收到该修改内容。招标人采用网络媒介公开发布修改内容的，无论投标人是否查看，均视为所有潜在投标人清楚知晓修改全部内容。投标人应在投标截止时间前密切关注修改发布媒介发出的相关内容。</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767" w:name="_Toc24789"/>
      <w:bookmarkStart w:id="768" w:name="_Toc25195"/>
      <w:bookmarkStart w:id="769" w:name="_Toc75856830"/>
      <w:bookmarkStart w:id="770" w:name="_Toc7082"/>
      <w:bookmarkStart w:id="771" w:name="_Toc16960"/>
      <w:bookmarkStart w:id="772" w:name="_Toc2986"/>
      <w:bookmarkStart w:id="773" w:name="_Toc8233"/>
      <w:bookmarkStart w:id="774" w:name="_Toc13865"/>
      <w:bookmarkStart w:id="775" w:name="_Toc23305"/>
      <w:bookmarkStart w:id="776" w:name="_Toc6900"/>
      <w:bookmarkStart w:id="777" w:name="_Toc5064"/>
      <w:bookmarkStart w:id="778" w:name="_Toc17726"/>
      <w:bookmarkStart w:id="779" w:name="_Toc2028"/>
      <w:r>
        <w:rPr>
          <w:rFonts w:hint="eastAsia" w:ascii="宋体" w:hAnsi="宋体" w:eastAsia="宋体" w:cs="宋体"/>
          <w:b w:val="0"/>
          <w:snapToGrid w:val="0"/>
          <w:color w:val="auto"/>
          <w:sz w:val="24"/>
          <w:szCs w:val="24"/>
          <w:highlight w:val="none"/>
        </w:rPr>
        <w:t>2.4 招标文件的异议</w:t>
      </w:r>
      <w:bookmarkEnd w:id="761"/>
      <w:bookmarkEnd w:id="767"/>
      <w:bookmarkEnd w:id="768"/>
      <w:bookmarkEnd w:id="769"/>
      <w:bookmarkEnd w:id="770"/>
      <w:bookmarkEnd w:id="771"/>
      <w:bookmarkEnd w:id="772"/>
      <w:bookmarkEnd w:id="773"/>
      <w:bookmarkEnd w:id="774"/>
      <w:bookmarkEnd w:id="775"/>
      <w:bookmarkEnd w:id="776"/>
      <w:bookmarkEnd w:id="777"/>
      <w:bookmarkEnd w:id="778"/>
      <w:bookmarkEnd w:id="779"/>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投标人或者其他利害关系人对招标文件及澄清修改有异议的，应当在投标截止时间10日前按投标人须知前附表规定的形式提出。招标人应当自收到异议之日起3日内作出答复。作出答复前，将暂停招标投标活动。</w:t>
      </w: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780" w:name="_Toc75856831"/>
      <w:bookmarkStart w:id="781" w:name="_Toc17140"/>
      <w:bookmarkStart w:id="782" w:name="_Toc28710"/>
      <w:bookmarkStart w:id="783" w:name="_Toc13190"/>
      <w:bookmarkStart w:id="784" w:name="_Toc25859"/>
      <w:bookmarkStart w:id="785" w:name="_Toc18473"/>
      <w:bookmarkStart w:id="786" w:name="_Toc20090"/>
      <w:bookmarkStart w:id="787" w:name="_Toc16398"/>
      <w:bookmarkStart w:id="788" w:name="_Toc17651"/>
      <w:bookmarkStart w:id="789" w:name="_Toc29560"/>
      <w:bookmarkStart w:id="790" w:name="_Toc430530453"/>
      <w:bookmarkStart w:id="791" w:name="_Toc9827"/>
      <w:bookmarkStart w:id="792" w:name="_Toc7337"/>
      <w:bookmarkStart w:id="793" w:name="_Toc26500"/>
      <w:bookmarkStart w:id="794" w:name="_Toc509218728"/>
      <w:r>
        <w:rPr>
          <w:rFonts w:hint="eastAsia" w:ascii="宋体" w:hAnsi="宋体" w:eastAsia="宋体" w:cs="宋体"/>
          <w:b w:val="0"/>
          <w:snapToGrid w:val="0"/>
          <w:color w:val="auto"/>
          <w:highlight w:val="none"/>
        </w:rPr>
        <w:t>3.  投标文件</w:t>
      </w:r>
      <w:bookmarkEnd w:id="762"/>
      <w:bookmarkEnd w:id="763"/>
      <w:bookmarkEnd w:id="764"/>
      <w:bookmarkEnd w:id="765"/>
      <w:bookmarkEnd w:id="766"/>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795" w:name="_Toc245"/>
      <w:bookmarkStart w:id="796" w:name="_Toc13881"/>
      <w:bookmarkStart w:id="797" w:name="_Toc10176"/>
      <w:bookmarkStart w:id="798" w:name="_Toc200513145"/>
      <w:bookmarkStart w:id="799" w:name="_Toc1530"/>
      <w:bookmarkStart w:id="800" w:name="_Toc12876"/>
      <w:bookmarkStart w:id="801" w:name="_Toc509218729"/>
      <w:bookmarkStart w:id="802" w:name="_Toc188"/>
      <w:bookmarkStart w:id="803" w:name="_Toc20561"/>
      <w:bookmarkStart w:id="804" w:name="_Toc287620704"/>
      <w:bookmarkStart w:id="805" w:name="_Toc18930"/>
      <w:bookmarkStart w:id="806" w:name="_Toc430530454"/>
      <w:bookmarkStart w:id="807" w:name="_Toc277082571"/>
      <w:bookmarkStart w:id="808" w:name="_Toc6336"/>
      <w:bookmarkStart w:id="809" w:name="_Toc14317"/>
      <w:bookmarkStart w:id="810" w:name="_Toc8988"/>
      <w:bookmarkStart w:id="811" w:name="_Toc12039"/>
      <w:bookmarkStart w:id="812" w:name="_Toc224103336"/>
      <w:bookmarkStart w:id="813" w:name="_Toc75856832"/>
      <w:bookmarkStart w:id="814" w:name="_Toc287607765"/>
      <w:r>
        <w:rPr>
          <w:rFonts w:hint="eastAsia" w:ascii="宋体" w:hAnsi="宋体" w:eastAsia="宋体" w:cs="宋体"/>
          <w:b w:val="0"/>
          <w:snapToGrid w:val="0"/>
          <w:color w:val="auto"/>
          <w:sz w:val="24"/>
          <w:szCs w:val="24"/>
          <w:highlight w:val="none"/>
        </w:rPr>
        <w:t>3.1  投标文件的组成</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 投标文件应包括下列内容：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3.1.1.1投标函部分</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（一）投标函</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（二）投标函附录</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（三）法定代表人身份证明或授权委托书</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（四）投标报价合理性说明（如有）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（五）勘察费用清单</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（六）设计费用清单</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3.1.1.2商务部分（如有）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3.1.1.3技术部分（如有）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3.1.1.4资格审查部分</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（一）法定代表人身份证明或授权委托书</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（二）</w:t>
      </w:r>
      <w:r>
        <w:rPr>
          <w:rFonts w:hint="eastAsia" w:ascii="宋体" w:hAnsi="宋体" w:eastAsia="宋体" w:cs="宋体"/>
          <w:snapToGrid w:val="0"/>
          <w:color w:val="auto"/>
          <w:kern w:val="0"/>
          <w:szCs w:val="21"/>
          <w:highlight w:val="none"/>
          <w:lang w:eastAsia="zh-CN"/>
        </w:rPr>
        <w:t>共同投标协议</w:t>
      </w:r>
      <w:r>
        <w:rPr>
          <w:rFonts w:hint="eastAsia" w:ascii="宋体" w:hAnsi="宋体" w:eastAsia="宋体" w:cs="宋体"/>
          <w:snapToGrid w:val="0"/>
          <w:color w:val="auto"/>
          <w:kern w:val="0"/>
          <w:szCs w:val="21"/>
          <w:highlight w:val="none"/>
        </w:rPr>
        <w:t>（如有）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（三）承诺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（四）其他资料</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投标人在评标过程中作出的符合法律法规和招标文件规定的澄清确认，构成投标文件的组成部分。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3.1.2  投标人须知前附表规定不接受联合体投标的，或投标人没有组成联合体的，投标文件不包括</w:t>
      </w:r>
      <w:r>
        <w:rPr>
          <w:rFonts w:hint="eastAsia" w:ascii="宋体" w:hAnsi="宋体" w:eastAsia="宋体" w:cs="宋体"/>
          <w:color w:val="auto"/>
          <w:highlight w:val="none"/>
          <w:lang w:eastAsia="zh-CN"/>
        </w:rPr>
        <w:t>共同投标协议</w:t>
      </w:r>
      <w:r>
        <w:rPr>
          <w:rFonts w:hint="eastAsia" w:ascii="宋体" w:hAnsi="宋体" w:eastAsia="宋体" w:cs="宋体"/>
          <w:color w:val="auto"/>
          <w:highlight w:val="none"/>
        </w:rPr>
        <w:t>。</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815" w:name="_Toc13968"/>
      <w:bookmarkStart w:id="816" w:name="_Toc287620705"/>
      <w:bookmarkStart w:id="817" w:name="_Toc10699"/>
      <w:bookmarkStart w:id="818" w:name="_Toc32528"/>
      <w:bookmarkStart w:id="819" w:name="_Toc302"/>
      <w:bookmarkStart w:id="820" w:name="_Toc13423"/>
      <w:bookmarkStart w:id="821" w:name="_Toc16424"/>
      <w:bookmarkStart w:id="822" w:name="_Toc17146"/>
      <w:bookmarkStart w:id="823" w:name="_Toc287607766"/>
      <w:bookmarkStart w:id="824" w:name="_Toc19573"/>
      <w:bookmarkStart w:id="825" w:name="_Toc25436"/>
      <w:bookmarkStart w:id="826" w:name="_Toc75856833"/>
      <w:bookmarkStart w:id="827" w:name="_Toc509218730"/>
      <w:bookmarkStart w:id="828" w:name="_Toc27544"/>
      <w:bookmarkStart w:id="829" w:name="_Toc430530455"/>
      <w:bookmarkStart w:id="830" w:name="_Toc224103337"/>
      <w:bookmarkStart w:id="831" w:name="_Toc277082572"/>
      <w:bookmarkStart w:id="832" w:name="_Toc200513146"/>
      <w:bookmarkStart w:id="833" w:name="_Toc29586"/>
      <w:bookmarkStart w:id="834" w:name="_Toc6167"/>
      <w:r>
        <w:rPr>
          <w:rFonts w:hint="eastAsia" w:ascii="宋体" w:hAnsi="宋体" w:eastAsia="宋体" w:cs="宋体"/>
          <w:b w:val="0"/>
          <w:snapToGrid w:val="0"/>
          <w:color w:val="auto"/>
          <w:sz w:val="24"/>
          <w:szCs w:val="24"/>
          <w:highlight w:val="none"/>
        </w:rPr>
        <w:t>3.2  投标报价</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bookmarkStart w:id="835" w:name="_Toc287620706"/>
      <w:bookmarkStart w:id="836" w:name="_Toc200513147"/>
      <w:bookmarkStart w:id="837" w:name="_Toc277082573"/>
      <w:bookmarkStart w:id="838" w:name="_Toc224103338"/>
      <w:bookmarkStart w:id="839" w:name="_Toc509218731"/>
      <w:bookmarkStart w:id="840" w:name="_Toc430530456"/>
      <w:bookmarkStart w:id="841" w:name="_Toc287607767"/>
      <w:r>
        <w:rPr>
          <w:rFonts w:hint="eastAsia" w:ascii="宋体" w:hAnsi="宋体" w:eastAsia="宋体" w:cs="宋体"/>
          <w:snapToGrid w:val="0"/>
          <w:color w:val="auto"/>
          <w:kern w:val="0"/>
          <w:szCs w:val="21"/>
          <w:highlight w:val="none"/>
        </w:rPr>
        <w:t>3.2.1投标报价应包括国家规定的增值税税金，除投标人须知前附表另有规定外，增值税税金按一般计税方法计算。投标人应按第六章“投标文件格式”的要求在投标函中进行报价并填写勘察费用清单</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如有</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rPr>
        <w:t>、设计费用清单</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如有</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3.2.2 投标人应充分了解该项目的总体情况以及影响投标报价的其他要素。</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3.2.3</w:t>
      </w:r>
      <w:bookmarkStart w:id="842" w:name="_Toc352691487"/>
      <w:bookmarkEnd w:id="842"/>
      <w:bookmarkStart w:id="843" w:name="_Toc361508599"/>
      <w:bookmarkEnd w:id="843"/>
      <w:bookmarkStart w:id="844" w:name="_Toc15242"/>
      <w:bookmarkEnd w:id="844"/>
      <w:bookmarkStart w:id="845" w:name="_Toc247513967"/>
      <w:bookmarkEnd w:id="845"/>
      <w:bookmarkStart w:id="846" w:name="_Toc300834964"/>
      <w:bookmarkEnd w:id="846"/>
      <w:bookmarkStart w:id="847" w:name="_Toc384308224"/>
      <w:bookmarkEnd w:id="847"/>
      <w:bookmarkStart w:id="848" w:name="_Toc369531530"/>
      <w:bookmarkEnd w:id="848"/>
      <w:bookmarkStart w:id="849" w:name="_Toc247527568"/>
      <w:bookmarkEnd w:id="849"/>
      <w:bookmarkStart w:id="850" w:name="_Toc144974511"/>
      <w:bookmarkEnd w:id="850"/>
      <w:bookmarkStart w:id="851" w:name="_Toc152042319"/>
      <w:bookmarkEnd w:id="851"/>
      <w:bookmarkStart w:id="852" w:name="_Toc152045543"/>
      <w:bookmarkEnd w:id="852"/>
      <w:r>
        <w:rPr>
          <w:rFonts w:hint="eastAsia" w:ascii="宋体" w:hAnsi="宋体" w:eastAsia="宋体" w:cs="宋体"/>
          <w:snapToGrid w:val="0"/>
          <w:color w:val="auto"/>
          <w:kern w:val="0"/>
          <w:szCs w:val="21"/>
          <w:highlight w:val="none"/>
        </w:rPr>
        <w:t xml:space="preserve"> 本项目的报价方式见投标人须知前附表。投标人在投标截止时间前修改投标函中的投标报价总额，应同时修改投标文件“勘察费用清单</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如有</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rPr>
        <w:t>”“设计费用清单</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如有</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rPr>
        <w:t>”中的相应报价。此修改须符合本章第4.3款的有关要求。</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3.2.4 招标人设有最高投标限价的，投标人的投标报价不得超过最高投标限价，最高投标限价在投标</w:t>
      </w:r>
      <w:bookmarkStart w:id="853" w:name="_Toc361508600"/>
      <w:bookmarkStart w:id="854" w:name="_Toc152042320"/>
      <w:bookmarkStart w:id="855" w:name="_Toc247527569"/>
      <w:bookmarkStart w:id="856" w:name="_Toc352691488"/>
      <w:bookmarkStart w:id="857" w:name="_Toc300834965"/>
      <w:bookmarkStart w:id="858" w:name="_Toc152045544"/>
      <w:bookmarkStart w:id="859" w:name="_Toc384308225"/>
      <w:bookmarkStart w:id="860" w:name="_Toc144974512"/>
      <w:bookmarkStart w:id="861" w:name="_Toc10429"/>
      <w:bookmarkStart w:id="862" w:name="_Toc369531531"/>
      <w:bookmarkStart w:id="863" w:name="_Toc247513968"/>
      <w:r>
        <w:rPr>
          <w:rFonts w:hint="eastAsia" w:ascii="宋体" w:hAnsi="宋体" w:eastAsia="宋体" w:cs="宋体"/>
          <w:snapToGrid w:val="0"/>
          <w:color w:val="auto"/>
          <w:kern w:val="0"/>
          <w:szCs w:val="21"/>
          <w:highlight w:val="none"/>
        </w:rPr>
        <w:t>人须知前附表中载明。</w:t>
      </w:r>
      <w:bookmarkEnd w:id="853"/>
      <w:bookmarkEnd w:id="854"/>
      <w:bookmarkEnd w:id="855"/>
      <w:bookmarkEnd w:id="856"/>
      <w:bookmarkEnd w:id="857"/>
      <w:bookmarkEnd w:id="858"/>
      <w:bookmarkEnd w:id="859"/>
      <w:bookmarkEnd w:id="860"/>
      <w:bookmarkEnd w:id="861"/>
      <w:bookmarkEnd w:id="862"/>
      <w:bookmarkEnd w:id="863"/>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3.2.5 投标报价的其他要求见投标人须知前附表。</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864" w:name="_Toc75856834"/>
      <w:bookmarkStart w:id="865" w:name="_Toc26472"/>
      <w:bookmarkStart w:id="866" w:name="_Toc11390"/>
      <w:bookmarkStart w:id="867" w:name="_Toc29255"/>
      <w:bookmarkStart w:id="868" w:name="_Toc27741"/>
      <w:bookmarkStart w:id="869" w:name="_Toc27512"/>
      <w:bookmarkStart w:id="870" w:name="_Toc306"/>
      <w:bookmarkStart w:id="871" w:name="_Toc21560"/>
      <w:bookmarkStart w:id="872" w:name="_Toc15869"/>
      <w:bookmarkStart w:id="873" w:name="_Toc19755"/>
      <w:bookmarkStart w:id="874" w:name="_Toc26249"/>
      <w:bookmarkStart w:id="875" w:name="_Toc26720"/>
      <w:bookmarkStart w:id="876" w:name="_Toc26073"/>
      <w:r>
        <w:rPr>
          <w:rFonts w:hint="eastAsia" w:ascii="宋体" w:hAnsi="宋体" w:eastAsia="宋体" w:cs="宋体"/>
          <w:b w:val="0"/>
          <w:snapToGrid w:val="0"/>
          <w:color w:val="auto"/>
          <w:sz w:val="24"/>
          <w:szCs w:val="24"/>
          <w:highlight w:val="none"/>
        </w:rPr>
        <w:t>3.3  投标有效期</w:t>
      </w:r>
      <w:bookmarkEnd w:id="835"/>
      <w:bookmarkEnd w:id="836"/>
      <w:bookmarkEnd w:id="837"/>
      <w:bookmarkEnd w:id="838"/>
      <w:bookmarkEnd w:id="839"/>
      <w:bookmarkEnd w:id="840"/>
      <w:bookmarkEnd w:id="841"/>
      <w:bookmarkEnd w:id="864"/>
      <w:bookmarkEnd w:id="865"/>
      <w:bookmarkEnd w:id="866"/>
      <w:bookmarkEnd w:id="867"/>
      <w:bookmarkEnd w:id="868"/>
      <w:bookmarkEnd w:id="869"/>
      <w:bookmarkEnd w:id="870"/>
      <w:bookmarkEnd w:id="871"/>
      <w:bookmarkEnd w:id="872"/>
      <w:bookmarkEnd w:id="873"/>
      <w:bookmarkEnd w:id="874"/>
      <w:bookmarkEnd w:id="875"/>
      <w:bookmarkEnd w:id="87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3.3.1 除投标人须知前附表另有规定外，投标有效期为90天。</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3.3.2 在投标有效期内，投标人撤销投标文件的，应承担招标文件和法律规定的责任。</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3.3.3 出现特殊情况需要延长投标有效期的，招标人以书面形式通知所有投标人延长投标有效期。投标人同意延长的，应相应延长其投标保函的有效期，但不得要求或被允许修改或撤销其投标文件；投标人拒绝延长的，其投标失效，但投标人有权收回其投标保函。（适用于投标保证金采用投标保函形式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适用于投标保证金采用银行转账形式的）</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877" w:name="_Toc277082574"/>
      <w:bookmarkStart w:id="878" w:name="_Toc224103339"/>
      <w:bookmarkStart w:id="879" w:name="_Toc287620707"/>
      <w:bookmarkStart w:id="880" w:name="_Toc287607768"/>
      <w:bookmarkStart w:id="881" w:name="_Toc509218732"/>
      <w:bookmarkStart w:id="882" w:name="_Toc200513148"/>
      <w:bookmarkStart w:id="883" w:name="_Toc430530457"/>
      <w:bookmarkStart w:id="884" w:name="_Toc14027"/>
      <w:bookmarkStart w:id="885" w:name="_Toc26106"/>
      <w:bookmarkStart w:id="886" w:name="_Toc8926"/>
      <w:bookmarkStart w:id="887" w:name="_Toc13404"/>
      <w:bookmarkStart w:id="888" w:name="_Toc10878"/>
      <w:bookmarkStart w:id="889" w:name="_Toc9090"/>
      <w:bookmarkStart w:id="890" w:name="_Toc12461"/>
      <w:bookmarkStart w:id="891" w:name="_Toc9602"/>
      <w:bookmarkStart w:id="892" w:name="_Toc75856835"/>
      <w:bookmarkStart w:id="893" w:name="_Toc15252"/>
      <w:bookmarkStart w:id="894" w:name="_Toc27806"/>
      <w:bookmarkStart w:id="895" w:name="_Toc25955"/>
      <w:bookmarkStart w:id="896" w:name="_Toc6819"/>
      <w:r>
        <w:rPr>
          <w:rFonts w:hint="eastAsia" w:ascii="宋体" w:hAnsi="宋体" w:eastAsia="宋体" w:cs="宋体"/>
          <w:b w:val="0"/>
          <w:snapToGrid w:val="0"/>
          <w:color w:val="auto"/>
          <w:sz w:val="24"/>
          <w:szCs w:val="24"/>
          <w:highlight w:val="none"/>
        </w:rPr>
        <w:t>3.4  投标</w:t>
      </w:r>
      <w:bookmarkEnd w:id="877"/>
      <w:bookmarkEnd w:id="878"/>
      <w:bookmarkEnd w:id="879"/>
      <w:bookmarkEnd w:id="880"/>
      <w:bookmarkEnd w:id="881"/>
      <w:bookmarkEnd w:id="882"/>
      <w:bookmarkEnd w:id="883"/>
      <w:r>
        <w:rPr>
          <w:rFonts w:hint="eastAsia" w:ascii="宋体" w:hAnsi="宋体" w:eastAsia="宋体" w:cs="宋体"/>
          <w:b w:val="0"/>
          <w:snapToGrid w:val="0"/>
          <w:color w:val="auto"/>
          <w:sz w:val="24"/>
          <w:szCs w:val="24"/>
          <w:highlight w:val="none"/>
        </w:rPr>
        <w:t>保证金</w:t>
      </w:r>
      <w:bookmarkEnd w:id="884"/>
      <w:bookmarkEnd w:id="885"/>
      <w:bookmarkEnd w:id="886"/>
      <w:bookmarkEnd w:id="887"/>
      <w:bookmarkEnd w:id="888"/>
      <w:bookmarkEnd w:id="889"/>
      <w:bookmarkEnd w:id="890"/>
      <w:bookmarkEnd w:id="891"/>
      <w:bookmarkEnd w:id="892"/>
      <w:bookmarkEnd w:id="893"/>
      <w:bookmarkEnd w:id="894"/>
      <w:bookmarkEnd w:id="895"/>
      <w:bookmarkEnd w:id="89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3.4.1  投标人在递交投标文件的同时，应按投标人须知前附表的规定递交投标保证金，并作为其投标文件的组成部分。联合体投标的，其投标保证金由牵头人递交，并应符合投标人须知前附表的规定。</w:t>
      </w:r>
    </w:p>
    <w:p>
      <w:pPr>
        <w:pageBreakBefore w:val="0"/>
        <w:kinsoku/>
        <w:wordWrap/>
        <w:overflowPunct/>
        <w:topLinePunct w:val="0"/>
        <w:autoSpaceDE w:val="0"/>
        <w:autoSpaceDN w:val="0"/>
        <w:bidi w:val="0"/>
        <w:adjustRightInd w:val="0"/>
        <w:snapToGrid w:val="0"/>
        <w:spacing w:line="360" w:lineRule="auto"/>
        <w:ind w:left="12" w:leftChars="6" w:firstLine="405" w:firstLineChars="193"/>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3.4.2  投标人不按本章第 3.4.1 项要求提交投标保证金的，其投标文件作否决投标处理。</w:t>
      </w:r>
    </w:p>
    <w:p>
      <w:pPr>
        <w:pageBreakBefore w:val="0"/>
        <w:kinsoku/>
        <w:wordWrap/>
        <w:overflowPunct/>
        <w:topLinePunct w:val="0"/>
        <w:autoSpaceDE w:val="0"/>
        <w:autoSpaceDN w:val="0"/>
        <w:bidi w:val="0"/>
        <w:adjustRightInd w:val="0"/>
        <w:snapToGrid w:val="0"/>
        <w:spacing w:line="360" w:lineRule="auto"/>
        <w:ind w:left="12" w:leftChars="6" w:firstLine="405" w:firstLineChars="193"/>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3.4.3  投标</w:t>
      </w:r>
      <w:r>
        <w:rPr>
          <w:rFonts w:hint="eastAsia" w:ascii="宋体" w:hAnsi="宋体" w:eastAsia="宋体" w:cs="宋体"/>
          <w:snapToGrid w:val="0"/>
          <w:color w:val="auto"/>
          <w:kern w:val="0"/>
          <w:position w:val="-2"/>
          <w:szCs w:val="21"/>
          <w:highlight w:val="none"/>
        </w:rPr>
        <w:t>保证金（投标保函）</w:t>
      </w:r>
      <w:r>
        <w:rPr>
          <w:rFonts w:hint="eastAsia" w:ascii="宋体" w:hAnsi="宋体" w:eastAsia="宋体" w:cs="宋体"/>
          <w:snapToGrid w:val="0"/>
          <w:color w:val="auto"/>
          <w:kern w:val="0"/>
          <w:szCs w:val="21"/>
          <w:highlight w:val="none"/>
        </w:rPr>
        <w:t>退还：见投标人须知前附表</w:t>
      </w:r>
      <w:r>
        <w:rPr>
          <w:rFonts w:hint="eastAsia" w:ascii="宋体" w:hAnsi="宋体" w:eastAsia="宋体" w:cs="宋体"/>
          <w:snapToGrid w:val="0"/>
          <w:color w:val="auto"/>
          <w:kern w:val="0"/>
          <w:position w:val="-2"/>
          <w:szCs w:val="21"/>
          <w:highlight w:val="none"/>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3.4.4  有下列情形之一的，</w:t>
      </w:r>
      <w:r>
        <w:rPr>
          <w:rFonts w:hint="eastAsia" w:ascii="宋体" w:hAnsi="宋体" w:eastAsia="宋体" w:cs="宋体"/>
          <w:color w:val="auto"/>
          <w:kern w:val="0"/>
          <w:sz w:val="21"/>
          <w:szCs w:val="21"/>
          <w:highlight w:val="none"/>
          <w:lang w:val="en-US" w:eastAsia="zh-CN"/>
        </w:rPr>
        <w:t>投标保证金以现金形式交纳的不予退还，以保函形式交纳的由保函开立人支付保函担保的与投标保证金等额的款项：</w:t>
      </w:r>
    </w:p>
    <w:p>
      <w:pPr>
        <w:pageBreakBefore w:val="0"/>
        <w:kinsoku/>
        <w:wordWrap/>
        <w:overflowPunct/>
        <w:topLinePunct w:val="0"/>
        <w:autoSpaceDE w:val="0"/>
        <w:autoSpaceDN w:val="0"/>
        <w:bidi w:val="0"/>
        <w:adjustRightInd w:val="0"/>
        <w:snapToGrid w:val="0"/>
        <w:spacing w:line="360" w:lineRule="auto"/>
        <w:ind w:left="12" w:leftChars="6" w:firstLine="405" w:firstLineChars="193"/>
        <w:textAlignment w:val="auto"/>
        <w:rPr>
          <w:rFonts w:hint="eastAsia" w:ascii="宋体" w:hAnsi="宋体" w:eastAsia="宋体" w:cs="宋体"/>
          <w:color w:val="auto"/>
          <w:highlight w:val="none"/>
        </w:rPr>
      </w:pPr>
      <w:r>
        <w:rPr>
          <w:rFonts w:hint="eastAsia" w:ascii="宋体" w:hAnsi="宋体" w:eastAsia="宋体" w:cs="宋体"/>
          <w:color w:val="auto"/>
          <w:highlight w:val="none"/>
        </w:rPr>
        <w:t>（1）投标人在投标有效期内撤销或修改投标文件；</w:t>
      </w:r>
    </w:p>
    <w:p>
      <w:pPr>
        <w:pageBreakBefore w:val="0"/>
        <w:kinsoku/>
        <w:wordWrap/>
        <w:overflowPunct/>
        <w:topLinePunct w:val="0"/>
        <w:autoSpaceDE w:val="0"/>
        <w:autoSpaceDN w:val="0"/>
        <w:bidi w:val="0"/>
        <w:adjustRightInd w:val="0"/>
        <w:snapToGrid w:val="0"/>
        <w:spacing w:line="360" w:lineRule="auto"/>
        <w:ind w:left="12" w:leftChars="6" w:firstLine="405" w:firstLineChars="193"/>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（2）中标人在收到中标通知书后，无正当理由不与招标人订立合同，在签订合同时向招标人提出附加条件，或者不按照招标文件要求提交履约保证金；</w:t>
      </w:r>
    </w:p>
    <w:p>
      <w:pPr>
        <w:pageBreakBefore w:val="0"/>
        <w:kinsoku/>
        <w:wordWrap/>
        <w:overflowPunct/>
        <w:topLinePunct w:val="0"/>
        <w:autoSpaceDE w:val="0"/>
        <w:autoSpaceDN w:val="0"/>
        <w:bidi w:val="0"/>
        <w:adjustRightInd w:val="0"/>
        <w:snapToGrid w:val="0"/>
        <w:spacing w:line="360" w:lineRule="auto"/>
        <w:ind w:left="0" w:leftChars="0" w:firstLine="420" w:firstLineChars="200"/>
        <w:textAlignment w:val="auto"/>
        <w:rPr>
          <w:rFonts w:hint="eastAsia" w:ascii="宋体" w:hAnsi="宋体" w:cs="宋体"/>
          <w:color w:val="auto"/>
          <w:kern w:val="0"/>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cs="宋体"/>
          <w:color w:val="auto"/>
          <w:kern w:val="0"/>
          <w:szCs w:val="21"/>
          <w:highlight w:val="none"/>
        </w:rPr>
        <w:t>违反投标人须知第9.2款对投标人的纪律要求的；</w:t>
      </w:r>
    </w:p>
    <w:p>
      <w:pPr>
        <w:pageBreakBefore w:val="0"/>
        <w:kinsoku/>
        <w:wordWrap/>
        <w:overflowPunct/>
        <w:topLinePunct w:val="0"/>
        <w:autoSpaceDE w:val="0"/>
        <w:autoSpaceDN w:val="0"/>
        <w:bidi w:val="0"/>
        <w:adjustRightInd w:val="0"/>
        <w:snapToGrid w:val="0"/>
        <w:spacing w:line="360" w:lineRule="auto"/>
        <w:ind w:left="0" w:leftChars="0"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Cs w:val="21"/>
          <w:highlight w:val="none"/>
        </w:rPr>
        <w:t>（4）法律法规规定的其他情形。</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897" w:name="_Toc430530458"/>
      <w:bookmarkStart w:id="898" w:name="_Toc18156"/>
      <w:bookmarkStart w:id="899" w:name="_Toc28056"/>
      <w:bookmarkStart w:id="900" w:name="_Toc75856836"/>
      <w:bookmarkStart w:id="901" w:name="_Toc21141"/>
      <w:bookmarkStart w:id="902" w:name="_Toc27067"/>
      <w:bookmarkStart w:id="903" w:name="_Toc16585"/>
      <w:bookmarkStart w:id="904" w:name="_Toc287620708"/>
      <w:bookmarkStart w:id="905" w:name="_Toc27077"/>
      <w:bookmarkStart w:id="906" w:name="_Toc24336"/>
      <w:bookmarkStart w:id="907" w:name="_Toc224103340"/>
      <w:bookmarkStart w:id="908" w:name="_Toc200513149"/>
      <w:bookmarkStart w:id="909" w:name="_Toc19379"/>
      <w:bookmarkStart w:id="910" w:name="_Toc17785"/>
      <w:bookmarkStart w:id="911" w:name="_Toc287607769"/>
      <w:bookmarkStart w:id="912" w:name="_Toc9989"/>
      <w:bookmarkStart w:id="913" w:name="_Toc277082575"/>
      <w:bookmarkStart w:id="914" w:name="_Toc2535"/>
      <w:bookmarkStart w:id="915" w:name="_Toc509218733"/>
      <w:bookmarkStart w:id="916" w:name="_Toc20185"/>
      <w:r>
        <w:rPr>
          <w:rFonts w:hint="eastAsia" w:ascii="宋体" w:hAnsi="宋体" w:eastAsia="宋体" w:cs="宋体"/>
          <w:b w:val="0"/>
          <w:snapToGrid w:val="0"/>
          <w:color w:val="auto"/>
          <w:sz w:val="24"/>
          <w:szCs w:val="24"/>
          <w:highlight w:val="none"/>
        </w:rPr>
        <w:t>3.5A  资格审查资料</w:t>
      </w:r>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投标人在编制投标文件时，应按新情况更新或补充其在申请资格预审时提供的资料，以证实其各项资格条件仍能继续满足资格预审文件的要求，具备承担本标段勘察设计的资质条件、能力和信誉。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snapToGrid w:val="0"/>
          <w:color w:val="auto"/>
          <w:kern w:val="0"/>
          <w:szCs w:val="21"/>
          <w:highlight w:val="none"/>
        </w:rPr>
      </w:pPr>
      <w:r>
        <w:rPr>
          <w:rFonts w:hint="eastAsia" w:ascii="宋体" w:hAnsi="宋体" w:eastAsia="宋体" w:cs="宋体"/>
          <w:i/>
          <w:snapToGrid w:val="0"/>
          <w:color w:val="auto"/>
          <w:kern w:val="0"/>
          <w:szCs w:val="21"/>
          <w:highlight w:val="none"/>
        </w:rPr>
        <w:t>[提示：适用于已进行资格预审的。]</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917" w:name="_Toc13628"/>
      <w:bookmarkStart w:id="918" w:name="_Toc27911"/>
      <w:bookmarkStart w:id="919" w:name="_Toc12503"/>
      <w:bookmarkStart w:id="920" w:name="_Toc287620709"/>
      <w:bookmarkStart w:id="921" w:name="_Toc26089"/>
      <w:bookmarkStart w:id="922" w:name="_Toc19087"/>
      <w:bookmarkStart w:id="923" w:name="_Toc224103341"/>
      <w:bookmarkStart w:id="924" w:name="_Toc287607770"/>
      <w:bookmarkStart w:id="925" w:name="_Toc1432"/>
      <w:bookmarkStart w:id="926" w:name="_Toc200513150"/>
      <w:bookmarkStart w:id="927" w:name="_Toc430530459"/>
      <w:bookmarkStart w:id="928" w:name="_Toc21608"/>
      <w:bookmarkStart w:id="929" w:name="_Toc277082576"/>
      <w:bookmarkStart w:id="930" w:name="_Toc19355"/>
      <w:bookmarkStart w:id="931" w:name="_Toc75856837"/>
      <w:bookmarkStart w:id="932" w:name="_Toc26628"/>
      <w:bookmarkStart w:id="933" w:name="_Toc32168"/>
      <w:bookmarkStart w:id="934" w:name="_Toc26772"/>
      <w:bookmarkStart w:id="935" w:name="_Toc18176"/>
      <w:bookmarkStart w:id="936" w:name="_Toc509218734"/>
      <w:r>
        <w:rPr>
          <w:rFonts w:hint="eastAsia" w:ascii="宋体" w:hAnsi="宋体" w:eastAsia="宋体" w:cs="宋体"/>
          <w:b w:val="0"/>
          <w:snapToGrid w:val="0"/>
          <w:color w:val="auto"/>
          <w:sz w:val="24"/>
          <w:szCs w:val="24"/>
          <w:highlight w:val="none"/>
        </w:rPr>
        <w:t>3.5B  资格审查资料</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pPr>
        <w:pageBreakBefore w:val="0"/>
        <w:kinsoku/>
        <w:wordWrap/>
        <w:overflowPunct/>
        <w:topLinePunct w:val="0"/>
        <w:autoSpaceDE w:val="0"/>
        <w:autoSpaceDN w:val="0"/>
        <w:bidi w:val="0"/>
        <w:adjustRightInd w:val="0"/>
        <w:snapToGrid w:val="0"/>
        <w:spacing w:line="360" w:lineRule="auto"/>
        <w:ind w:left="103" w:leftChars="49" w:right="37"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投标人应附</w:t>
      </w:r>
      <w:r>
        <w:rPr>
          <w:rFonts w:hint="eastAsia" w:ascii="宋体" w:hAnsi="宋体" w:eastAsia="宋体" w:cs="宋体"/>
          <w:color w:val="auto"/>
          <w:kern w:val="0"/>
          <w:szCs w:val="21"/>
          <w:highlight w:val="none"/>
        </w:rPr>
        <w:t>投标人须知前附表第1.4.1项中要求的相关证明材料</w:t>
      </w:r>
      <w:r>
        <w:rPr>
          <w:rFonts w:hint="eastAsia" w:ascii="宋体" w:hAnsi="宋体" w:eastAsia="宋体" w:cs="宋体"/>
          <w:color w:val="auto"/>
          <w:szCs w:val="21"/>
          <w:highlight w:val="none"/>
        </w:rPr>
        <w:t>。</w:t>
      </w:r>
    </w:p>
    <w:p>
      <w:pPr>
        <w:pageBreakBefore w:val="0"/>
        <w:kinsoku/>
        <w:wordWrap/>
        <w:overflowPunct/>
        <w:topLinePunct w:val="0"/>
        <w:autoSpaceDE w:val="0"/>
        <w:autoSpaceDN w:val="0"/>
        <w:bidi w:val="0"/>
        <w:adjustRightInd w:val="0"/>
        <w:snapToGrid w:val="0"/>
        <w:spacing w:line="360" w:lineRule="auto"/>
        <w:ind w:left="103" w:leftChars="49" w:right="37"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投标人须知前附表规定接受联合体投标的，详见投标人须知前附表联合体投标相关内容。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snapToGrid w:val="0"/>
          <w:color w:val="auto"/>
          <w:kern w:val="0"/>
          <w:szCs w:val="21"/>
          <w:highlight w:val="none"/>
        </w:rPr>
      </w:pPr>
      <w:r>
        <w:rPr>
          <w:rFonts w:hint="eastAsia" w:ascii="宋体" w:hAnsi="宋体" w:eastAsia="宋体" w:cs="宋体"/>
          <w:i/>
          <w:snapToGrid w:val="0"/>
          <w:color w:val="auto"/>
          <w:kern w:val="0"/>
          <w:szCs w:val="21"/>
          <w:highlight w:val="none"/>
        </w:rPr>
        <w:t>[提示：适用于未进行资格预审的。]</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937" w:name="_Toc21933"/>
      <w:bookmarkStart w:id="938" w:name="_Toc30509"/>
      <w:bookmarkStart w:id="939" w:name="_Toc287620710"/>
      <w:bookmarkStart w:id="940" w:name="_Toc287607771"/>
      <w:bookmarkStart w:id="941" w:name="_Toc31833"/>
      <w:bookmarkStart w:id="942" w:name="_Toc25456"/>
      <w:bookmarkStart w:id="943" w:name="_Toc430530460"/>
      <w:bookmarkStart w:id="944" w:name="_Toc277082577"/>
      <w:bookmarkStart w:id="945" w:name="_Toc27373"/>
      <w:bookmarkStart w:id="946" w:name="_Toc509218735"/>
      <w:bookmarkStart w:id="947" w:name="_Toc11606"/>
      <w:bookmarkStart w:id="948" w:name="_Toc7921"/>
      <w:bookmarkStart w:id="949" w:name="_Toc224103342"/>
      <w:bookmarkStart w:id="950" w:name="_Toc7531"/>
      <w:bookmarkStart w:id="951" w:name="_Toc4597"/>
      <w:bookmarkStart w:id="952" w:name="_Toc200513151"/>
      <w:bookmarkStart w:id="953" w:name="_Toc75856838"/>
      <w:bookmarkStart w:id="954" w:name="_Toc9364"/>
      <w:bookmarkStart w:id="955" w:name="_Toc9393"/>
      <w:bookmarkStart w:id="956" w:name="_Toc10302"/>
      <w:r>
        <w:rPr>
          <w:rFonts w:hint="eastAsia" w:ascii="宋体" w:hAnsi="宋体" w:eastAsia="宋体" w:cs="宋体"/>
          <w:b w:val="0"/>
          <w:snapToGrid w:val="0"/>
          <w:color w:val="auto"/>
          <w:sz w:val="24"/>
          <w:szCs w:val="24"/>
          <w:highlight w:val="none"/>
        </w:rPr>
        <w:t>3.6  备选投标方案</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3.6.1 除投标人须知前附表规定允许外，投标人不得递交备选投标方案，否则其投标将被否决。</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3.6.3 投标人提供两个或两个以上投标报价，或者在投标文件中提供一个报价，但同时提供两个或两个以上勘察纲要或设计方案的，视为提供备选方案。</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957" w:name="_Toc287620711"/>
      <w:bookmarkStart w:id="958" w:name="_Toc18158"/>
      <w:bookmarkStart w:id="959" w:name="_Toc31718"/>
      <w:bookmarkStart w:id="960" w:name="_Toc14479"/>
      <w:bookmarkStart w:id="961" w:name="_Toc19303"/>
      <w:bookmarkStart w:id="962" w:name="_Toc18139"/>
      <w:bookmarkStart w:id="963" w:name="_Toc430530461"/>
      <w:bookmarkStart w:id="964" w:name="_Toc27673"/>
      <w:bookmarkStart w:id="965" w:name="_Toc30216"/>
      <w:bookmarkStart w:id="966" w:name="_Toc311"/>
      <w:bookmarkStart w:id="967" w:name="_Toc13318"/>
      <w:bookmarkStart w:id="968" w:name="_Toc200513152"/>
      <w:bookmarkStart w:id="969" w:name="_Toc31360"/>
      <w:bookmarkStart w:id="970" w:name="_Toc509218736"/>
      <w:bookmarkStart w:id="971" w:name="_Toc75856839"/>
      <w:bookmarkStart w:id="972" w:name="_Toc277082578"/>
      <w:bookmarkStart w:id="973" w:name="_Toc287607772"/>
      <w:bookmarkStart w:id="974" w:name="_Toc224103343"/>
      <w:bookmarkStart w:id="975" w:name="_Toc6121"/>
      <w:bookmarkStart w:id="976" w:name="_Toc7245"/>
      <w:r>
        <w:rPr>
          <w:rFonts w:hint="eastAsia" w:ascii="宋体" w:hAnsi="宋体" w:eastAsia="宋体" w:cs="宋体"/>
          <w:b w:val="0"/>
          <w:snapToGrid w:val="0"/>
          <w:color w:val="auto"/>
          <w:sz w:val="24"/>
          <w:szCs w:val="24"/>
          <w:highlight w:val="none"/>
        </w:rPr>
        <w:t>3.7  投标文件的编制</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3.7.1  投标文件应按第六章“投标文件格式”进行编写，如有必要，可以增加附页，作为投标文件的组成部分。其中，投标函附录在满足招标文件实质性要求的基础上，可以提出比招标文件要求更有利于招标人的承诺。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3.7.2  投标文件应当对招标文件有关勘察设计服务期、投标有效期、发包人要求、招标范围等实质性内容做出响应。</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position w:val="-2"/>
          <w:szCs w:val="21"/>
          <w:highlight w:val="none"/>
        </w:rPr>
        <w:t>3.7.3  投标文件的签名盖章要求：按本章投标人须知前附表第3.7.3项执行。</w:t>
      </w:r>
    </w:p>
    <w:p>
      <w:pPr>
        <w:pageBreakBefore w:val="0"/>
        <w:kinsoku/>
        <w:wordWrap/>
        <w:overflowPunct/>
        <w:topLinePunct w:val="0"/>
        <w:autoSpaceDE w:val="0"/>
        <w:autoSpaceDN w:val="0"/>
        <w:bidi w:val="0"/>
        <w:adjustRightInd w:val="0"/>
        <w:snapToGrid w:val="0"/>
        <w:spacing w:line="360" w:lineRule="auto"/>
        <w:ind w:right="-164"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3.7.4  投标文件份数：</w:t>
      </w:r>
      <w:r>
        <w:rPr>
          <w:rFonts w:hint="eastAsia" w:ascii="宋体" w:hAnsi="宋体" w:eastAsia="宋体" w:cs="宋体"/>
          <w:color w:val="auto"/>
          <w:kern w:val="0"/>
          <w:szCs w:val="21"/>
          <w:highlight w:val="none"/>
        </w:rPr>
        <w:t>投标人网上提交加密投标文件一份。</w:t>
      </w:r>
    </w:p>
    <w:p>
      <w:pPr>
        <w:pageBreakBefore w:val="0"/>
        <w:kinsoku/>
        <w:wordWrap/>
        <w:overflowPunct/>
        <w:topLinePunct w:val="0"/>
        <w:autoSpaceDE w:val="0"/>
        <w:autoSpaceDN w:val="0"/>
        <w:bidi w:val="0"/>
        <w:adjustRightInd w:val="0"/>
        <w:snapToGrid w:val="0"/>
        <w:spacing w:line="360" w:lineRule="auto"/>
        <w:ind w:right="-109"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3.7.5  投标文件应按规定格式排版，并编制目录，具体编制要求见投标人须知前附表规定。</w:t>
      </w:r>
    </w:p>
    <w:p>
      <w:pPr>
        <w:pStyle w:val="4"/>
        <w:keepNext w:val="0"/>
        <w:keepLines w:val="0"/>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977" w:name="_Toc27423"/>
      <w:bookmarkStart w:id="978" w:name="_Toc3916"/>
      <w:bookmarkStart w:id="979" w:name="_Toc31263"/>
      <w:bookmarkStart w:id="980" w:name="_Toc24531"/>
      <w:bookmarkStart w:id="981" w:name="_Toc430530462"/>
      <w:bookmarkStart w:id="982" w:name="_Toc32640"/>
      <w:bookmarkStart w:id="983" w:name="_Toc287620712"/>
      <w:bookmarkStart w:id="984" w:name="_Toc21626"/>
      <w:bookmarkStart w:id="985" w:name="_Toc277082579"/>
      <w:bookmarkStart w:id="986" w:name="_Toc317"/>
      <w:bookmarkStart w:id="987" w:name="_Toc19535"/>
      <w:bookmarkStart w:id="988" w:name="_Toc21103"/>
      <w:bookmarkStart w:id="989" w:name="_Toc10342"/>
      <w:bookmarkStart w:id="990" w:name="_Toc200513153"/>
      <w:bookmarkStart w:id="991" w:name="_Toc30250"/>
      <w:bookmarkStart w:id="992" w:name="_Toc9403"/>
      <w:bookmarkStart w:id="993" w:name="_Toc509218737"/>
      <w:bookmarkStart w:id="994" w:name="_Toc224103344"/>
      <w:bookmarkStart w:id="995" w:name="_Toc75856840"/>
      <w:bookmarkStart w:id="996" w:name="_Toc287607773"/>
      <w:r>
        <w:rPr>
          <w:rFonts w:hint="eastAsia" w:ascii="宋体" w:hAnsi="宋体" w:eastAsia="宋体" w:cs="宋体"/>
          <w:b w:val="0"/>
          <w:snapToGrid w:val="0"/>
          <w:color w:val="auto"/>
          <w:highlight w:val="none"/>
        </w:rPr>
        <w:t>4.  投标</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997" w:name="_Toc224103345"/>
      <w:bookmarkStart w:id="998" w:name="_Toc277082580"/>
      <w:bookmarkStart w:id="999" w:name="_Toc8987"/>
      <w:bookmarkStart w:id="1000" w:name="_Toc11393"/>
      <w:bookmarkStart w:id="1001" w:name="_Toc21188"/>
      <w:bookmarkStart w:id="1002" w:name="_Toc75856841"/>
      <w:bookmarkStart w:id="1003" w:name="_Toc5441"/>
      <w:bookmarkStart w:id="1004" w:name="_Toc430530463"/>
      <w:bookmarkStart w:id="1005" w:name="_Toc200513154"/>
      <w:bookmarkStart w:id="1006" w:name="_Toc5788"/>
      <w:bookmarkStart w:id="1007" w:name="_Toc1737"/>
      <w:bookmarkStart w:id="1008" w:name="_Toc509218738"/>
      <w:bookmarkStart w:id="1009" w:name="_Toc287620713"/>
      <w:bookmarkStart w:id="1010" w:name="_Toc19316"/>
      <w:bookmarkStart w:id="1011" w:name="_Toc26973"/>
      <w:bookmarkStart w:id="1012" w:name="_Toc20964"/>
      <w:bookmarkStart w:id="1013" w:name="_Toc13891"/>
      <w:bookmarkStart w:id="1014" w:name="_Toc9281"/>
      <w:bookmarkStart w:id="1015" w:name="_Toc287607774"/>
      <w:bookmarkStart w:id="1016" w:name="_Toc18970"/>
      <w:r>
        <w:rPr>
          <w:rFonts w:hint="eastAsia" w:ascii="宋体" w:hAnsi="宋体" w:eastAsia="宋体" w:cs="宋体"/>
          <w:b w:val="0"/>
          <w:snapToGrid w:val="0"/>
          <w:color w:val="auto"/>
          <w:sz w:val="24"/>
          <w:szCs w:val="24"/>
          <w:highlight w:val="none"/>
        </w:rPr>
        <w:t>4.1  投标文件的密封和标记</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bookmarkStart w:id="1017" w:name="_Toc200513155"/>
      <w:r>
        <w:rPr>
          <w:rFonts w:hint="eastAsia" w:ascii="宋体" w:hAnsi="宋体" w:eastAsia="宋体" w:cs="宋体"/>
          <w:snapToGrid w:val="0"/>
          <w:color w:val="auto"/>
          <w:kern w:val="0"/>
          <w:szCs w:val="21"/>
          <w:highlight w:val="none"/>
        </w:rPr>
        <w:t>4.1.1  投标文件的密封：见投标人须知前附表。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4.1.2  投标文件的封套上应写明的内容：见投标人须知前附表。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4.1.3  电子投标文件的加密</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加密的电子投标文件应按照本章投标人须知前附表第10.</w:t>
      </w:r>
      <w:r>
        <w:rPr>
          <w:rFonts w:hint="eastAsia" w:ascii="宋体" w:hAnsi="宋体" w:eastAsia="宋体" w:cs="宋体"/>
          <w:snapToGrid w:val="0"/>
          <w:color w:val="auto"/>
          <w:kern w:val="0"/>
          <w:szCs w:val="21"/>
          <w:highlight w:val="none"/>
          <w:lang w:val="en-US" w:eastAsia="zh-CN"/>
        </w:rPr>
        <w:t>4</w:t>
      </w:r>
      <w:r>
        <w:rPr>
          <w:rFonts w:hint="eastAsia" w:ascii="宋体" w:hAnsi="宋体" w:eastAsia="宋体" w:cs="宋体"/>
          <w:snapToGrid w:val="0"/>
          <w:color w:val="auto"/>
          <w:kern w:val="0"/>
          <w:szCs w:val="21"/>
          <w:highlight w:val="none"/>
        </w:rPr>
        <w:t>款相关要求制作并加密，未按要求加密的电子投标文件，将无法上传至重庆市电子招投标系统，逾期未完成上传投标文件的，视为撤回投标文件。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4.1.4  不加密电子投标文件的密封</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投标人如需递交不加密电子投标文件（光盘备份）应单独封装，并在封套的封口处加盖投标人单位法人章。</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018" w:name="_Toc75856842"/>
      <w:bookmarkStart w:id="1019" w:name="_Toc16126"/>
      <w:bookmarkStart w:id="1020" w:name="_Toc2283"/>
      <w:bookmarkStart w:id="1021" w:name="_Toc7274"/>
      <w:bookmarkStart w:id="1022" w:name="_Toc5372"/>
      <w:bookmarkStart w:id="1023" w:name="_Toc430530464"/>
      <w:bookmarkStart w:id="1024" w:name="_Toc11228"/>
      <w:bookmarkStart w:id="1025" w:name="_Toc277082581"/>
      <w:bookmarkStart w:id="1026" w:name="_Toc22557"/>
      <w:bookmarkStart w:id="1027" w:name="_Toc26367"/>
      <w:bookmarkStart w:id="1028" w:name="_Toc509218739"/>
      <w:bookmarkStart w:id="1029" w:name="_Toc8402"/>
      <w:bookmarkStart w:id="1030" w:name="_Toc287607775"/>
      <w:bookmarkStart w:id="1031" w:name="_Toc7964"/>
      <w:bookmarkStart w:id="1032" w:name="_Toc15768"/>
      <w:bookmarkStart w:id="1033" w:name="_Toc27059"/>
      <w:bookmarkStart w:id="1034" w:name="_Toc224103346"/>
      <w:bookmarkStart w:id="1035" w:name="_Toc10171"/>
      <w:bookmarkStart w:id="1036" w:name="_Toc287620714"/>
      <w:r>
        <w:rPr>
          <w:rFonts w:hint="eastAsia" w:ascii="宋体" w:hAnsi="宋体" w:eastAsia="宋体" w:cs="宋体"/>
          <w:b w:val="0"/>
          <w:snapToGrid w:val="0"/>
          <w:color w:val="auto"/>
          <w:sz w:val="24"/>
          <w:szCs w:val="24"/>
          <w:highlight w:val="none"/>
        </w:rPr>
        <w:t>4.2  投标文件的递交</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4.2.1  投标人应在投标人须知前附表第4.2.1项规定的投标截止时间前递交投标文件。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4.2.2  投标人递交投标文件的地点：见投标人须知前附表。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4.2.3  除投标人须知前附表另有规定外，投标人所递交的投标文件不予退还。</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4.2.4  招标人收到投标文件后，由</w:t>
      </w:r>
      <w:r>
        <w:rPr>
          <w:rFonts w:hint="eastAsia" w:ascii="宋体" w:hAnsi="宋体" w:eastAsia="宋体" w:cs="宋体"/>
          <w:color w:val="auto"/>
          <w:szCs w:val="21"/>
          <w:highlight w:val="none"/>
        </w:rPr>
        <w:t>重庆市电子招投标系统</w:t>
      </w:r>
      <w:r>
        <w:rPr>
          <w:rFonts w:hint="eastAsia" w:ascii="宋体" w:hAnsi="宋体" w:eastAsia="宋体" w:cs="宋体"/>
          <w:snapToGrid w:val="0"/>
          <w:color w:val="auto"/>
          <w:kern w:val="0"/>
          <w:szCs w:val="21"/>
          <w:highlight w:val="none"/>
        </w:rPr>
        <w:t>向投标人出具签收凭证。</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4.2.5  逾期送达的或者未送达指定地点的投标文件，</w:t>
      </w:r>
      <w:r>
        <w:rPr>
          <w:rFonts w:hint="eastAsia" w:ascii="宋体" w:hAnsi="宋体" w:eastAsia="宋体" w:cs="宋体"/>
          <w:color w:val="auto"/>
          <w:szCs w:val="21"/>
          <w:highlight w:val="none"/>
        </w:rPr>
        <w:t>重庆市电子招投标系统</w:t>
      </w:r>
      <w:r>
        <w:rPr>
          <w:rFonts w:hint="eastAsia" w:ascii="宋体" w:hAnsi="宋体" w:eastAsia="宋体" w:cs="宋体"/>
          <w:color w:val="auto"/>
          <w:highlight w:val="none"/>
        </w:rPr>
        <w:t>将予以拒收</w:t>
      </w:r>
      <w:r>
        <w:rPr>
          <w:rFonts w:hint="eastAsia" w:ascii="宋体" w:hAnsi="宋体" w:eastAsia="宋体" w:cs="宋体"/>
          <w:snapToGrid w:val="0"/>
          <w:color w:val="auto"/>
          <w:kern w:val="0"/>
          <w:szCs w:val="21"/>
          <w:highlight w:val="none"/>
        </w:rPr>
        <w:t>。</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037" w:name="_Toc1520"/>
      <w:bookmarkStart w:id="1038" w:name="_Toc21554"/>
      <w:bookmarkStart w:id="1039" w:name="_Toc14019"/>
      <w:bookmarkStart w:id="1040" w:name="_Toc277082582"/>
      <w:bookmarkStart w:id="1041" w:name="_Toc5908"/>
      <w:bookmarkStart w:id="1042" w:name="_Toc287620715"/>
      <w:bookmarkStart w:id="1043" w:name="_Toc9201"/>
      <w:bookmarkStart w:id="1044" w:name="_Toc224103347"/>
      <w:bookmarkStart w:id="1045" w:name="_Toc287607776"/>
      <w:bookmarkStart w:id="1046" w:name="_Toc1833"/>
      <w:bookmarkStart w:id="1047" w:name="_Toc30396"/>
      <w:bookmarkStart w:id="1048" w:name="_Toc75856843"/>
      <w:bookmarkStart w:id="1049" w:name="_Toc430530465"/>
      <w:bookmarkStart w:id="1050" w:name="_Toc200513156"/>
      <w:bookmarkStart w:id="1051" w:name="_Toc13030"/>
      <w:bookmarkStart w:id="1052" w:name="_Toc13255"/>
      <w:bookmarkStart w:id="1053" w:name="_Toc509218740"/>
      <w:bookmarkStart w:id="1054" w:name="_Toc11675"/>
      <w:bookmarkStart w:id="1055" w:name="_Toc8838"/>
      <w:bookmarkStart w:id="1056" w:name="_Toc6643"/>
      <w:r>
        <w:rPr>
          <w:rFonts w:hint="eastAsia" w:ascii="宋体" w:hAnsi="宋体" w:eastAsia="宋体" w:cs="宋体"/>
          <w:b w:val="0"/>
          <w:snapToGrid w:val="0"/>
          <w:color w:val="auto"/>
          <w:sz w:val="24"/>
          <w:szCs w:val="24"/>
          <w:highlight w:val="none"/>
        </w:rPr>
        <w:t>4.3  投标文件的修改与撤回</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4.3.1  在投标人须知前附表第4.2.1项规定的投标截止时间前，投标人可以修改或撤回已递交的投标文件。</w:t>
      </w:r>
      <w:r>
        <w:rPr>
          <w:rFonts w:hint="eastAsia" w:ascii="宋体" w:hAnsi="宋体" w:eastAsia="宋体" w:cs="宋体"/>
          <w:color w:val="auto"/>
          <w:szCs w:val="21"/>
          <w:highlight w:val="none"/>
        </w:rPr>
        <w:t>投标人修改投标文件的，应按照本章第 3.7.3 项的要求重新对投标文件进行电子签章，再按照本章第 4.2 款的要求提交。</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4.3.2  投标人对加密的电子投标文件进行撤回的，在重庆市电子招投标系统直接进行撤回操作；任何情况下，投标人都有义务保证其递交的加密的电子投标文件和不加密电子投标文件（光盘备份）的内容保持一致，否则造成的后果由投标人自行承担。</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4.3.3 投标人撤回投标文件的，招标人自收到投标人书面撤回通知之日起5日内退还已收取的投标保证金。</w:t>
      </w:r>
    </w:p>
    <w:p>
      <w:pPr>
        <w:pStyle w:val="4"/>
        <w:keepNext w:val="0"/>
        <w:keepLines w:val="0"/>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1057" w:name="_Toc430530466"/>
      <w:bookmarkStart w:id="1058" w:name="_Toc509218741"/>
      <w:bookmarkStart w:id="1059" w:name="_Toc32463"/>
      <w:bookmarkStart w:id="1060" w:name="_Toc19850"/>
      <w:bookmarkStart w:id="1061" w:name="_Toc21790"/>
      <w:bookmarkStart w:id="1062" w:name="_Toc224103348"/>
      <w:bookmarkStart w:id="1063" w:name="_Toc7040"/>
      <w:bookmarkStart w:id="1064" w:name="_Toc2825"/>
      <w:bookmarkStart w:id="1065" w:name="_Toc19043"/>
      <w:bookmarkStart w:id="1066" w:name="_Toc10469"/>
      <w:bookmarkStart w:id="1067" w:name="_Toc277082583"/>
      <w:bookmarkStart w:id="1068" w:name="_Toc28208"/>
      <w:bookmarkStart w:id="1069" w:name="_Toc75856844"/>
      <w:bookmarkStart w:id="1070" w:name="_Toc22148"/>
      <w:bookmarkStart w:id="1071" w:name="_Toc805"/>
      <w:bookmarkStart w:id="1072" w:name="_Toc347"/>
      <w:bookmarkStart w:id="1073" w:name="_Toc287607777"/>
      <w:bookmarkStart w:id="1074" w:name="_Toc10092"/>
      <w:bookmarkStart w:id="1075" w:name="_Toc200513157"/>
      <w:bookmarkStart w:id="1076" w:name="_Toc287620716"/>
      <w:r>
        <w:rPr>
          <w:rFonts w:hint="eastAsia" w:ascii="宋体" w:hAnsi="宋体" w:eastAsia="宋体" w:cs="宋体"/>
          <w:b w:val="0"/>
          <w:snapToGrid w:val="0"/>
          <w:color w:val="auto"/>
          <w:highlight w:val="none"/>
        </w:rPr>
        <w:t>5.  开标</w:t>
      </w:r>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077" w:name="_Toc430530467"/>
      <w:bookmarkStart w:id="1078" w:name="_Toc16271"/>
      <w:bookmarkStart w:id="1079" w:name="_Toc32200"/>
      <w:bookmarkStart w:id="1080" w:name="_Toc12911"/>
      <w:bookmarkStart w:id="1081" w:name="_Toc200513158"/>
      <w:bookmarkStart w:id="1082" w:name="_Toc287620717"/>
      <w:bookmarkStart w:id="1083" w:name="_Toc119"/>
      <w:bookmarkStart w:id="1084" w:name="_Toc75856845"/>
      <w:bookmarkStart w:id="1085" w:name="_Toc2375"/>
      <w:bookmarkStart w:id="1086" w:name="_Toc1373"/>
      <w:bookmarkStart w:id="1087" w:name="_Toc224103349"/>
      <w:bookmarkStart w:id="1088" w:name="_Toc19541"/>
      <w:bookmarkStart w:id="1089" w:name="_Toc4243"/>
      <w:bookmarkStart w:id="1090" w:name="_Toc6856"/>
      <w:bookmarkStart w:id="1091" w:name="_Toc277082584"/>
      <w:bookmarkStart w:id="1092" w:name="_Toc695"/>
      <w:bookmarkStart w:id="1093" w:name="_Toc287607778"/>
      <w:bookmarkStart w:id="1094" w:name="_Toc509218742"/>
      <w:bookmarkStart w:id="1095" w:name="_Toc2244"/>
      <w:bookmarkStart w:id="1096" w:name="_Toc18961"/>
      <w:r>
        <w:rPr>
          <w:rFonts w:hint="eastAsia" w:ascii="宋体" w:hAnsi="宋体" w:eastAsia="宋体" w:cs="宋体"/>
          <w:b w:val="0"/>
          <w:snapToGrid w:val="0"/>
          <w:color w:val="auto"/>
          <w:sz w:val="24"/>
          <w:szCs w:val="24"/>
          <w:highlight w:val="none"/>
        </w:rPr>
        <w:t>5.1  开标时间和地点</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5.1.1  招标人在投标人须知前附表第 4.2.1 项规定的投标截止时间（开标时间）和投标人须知前附表规定的地点公开开标，并邀请所有投标人的法定代表人或其委托代理人准时参加。</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5.1.2  投标人在投标人须知前附表第 5.1.2 项规定的解密时间内在线或到开标现场完成投标文件解密工作。</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097" w:name="_Toc28578"/>
      <w:bookmarkStart w:id="1098" w:name="_Toc290"/>
      <w:bookmarkStart w:id="1099" w:name="_Toc8029"/>
      <w:bookmarkStart w:id="1100" w:name="_Toc509218743"/>
      <w:bookmarkStart w:id="1101" w:name="_Toc277082585"/>
      <w:bookmarkStart w:id="1102" w:name="_Toc4567"/>
      <w:bookmarkStart w:id="1103" w:name="_Toc1928"/>
      <w:bookmarkStart w:id="1104" w:name="_Toc2912"/>
      <w:bookmarkStart w:id="1105" w:name="_Toc430530468"/>
      <w:bookmarkStart w:id="1106" w:name="_Toc200513159"/>
      <w:bookmarkStart w:id="1107" w:name="_Toc2059"/>
      <w:bookmarkStart w:id="1108" w:name="_Toc287620718"/>
      <w:bookmarkStart w:id="1109" w:name="_Toc224103350"/>
      <w:bookmarkStart w:id="1110" w:name="_Toc8889"/>
      <w:bookmarkStart w:id="1111" w:name="_Toc31071"/>
      <w:bookmarkStart w:id="1112" w:name="_Toc75856846"/>
      <w:bookmarkStart w:id="1113" w:name="_Toc25166"/>
      <w:bookmarkStart w:id="1114" w:name="_Toc9340"/>
      <w:bookmarkStart w:id="1115" w:name="_Toc287607779"/>
      <w:bookmarkStart w:id="1116" w:name="_Toc20532"/>
      <w:r>
        <w:rPr>
          <w:rFonts w:hint="eastAsia" w:ascii="宋体" w:hAnsi="宋体" w:eastAsia="宋体" w:cs="宋体"/>
          <w:b w:val="0"/>
          <w:snapToGrid w:val="0"/>
          <w:color w:val="auto"/>
          <w:sz w:val="24"/>
          <w:szCs w:val="24"/>
          <w:highlight w:val="none"/>
        </w:rPr>
        <w:t>5.2  开标程序</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Cs w:val="21"/>
          <w:highlight w:val="none"/>
        </w:rPr>
      </w:pPr>
      <w:bookmarkStart w:id="1117" w:name="_Toc287620719"/>
      <w:bookmarkStart w:id="1118" w:name="_Toc287607780"/>
      <w:bookmarkStart w:id="1119" w:name="_Toc277082586"/>
      <w:bookmarkStart w:id="1120" w:name="_Toc200513160"/>
      <w:bookmarkStart w:id="1121" w:name="_Toc224103351"/>
      <w:r>
        <w:rPr>
          <w:rFonts w:hint="eastAsia" w:ascii="宋体" w:hAnsi="宋体" w:eastAsia="宋体" w:cs="宋体"/>
          <w:color w:val="auto"/>
          <w:szCs w:val="21"/>
          <w:highlight w:val="none"/>
        </w:rPr>
        <w:t>详见投标人须知前附表第5.2款开标程序。</w:t>
      </w:r>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122" w:name="_Toc19082"/>
      <w:bookmarkStart w:id="1123" w:name="_Toc30221"/>
      <w:bookmarkStart w:id="1124" w:name="_Toc13320"/>
      <w:bookmarkStart w:id="1125" w:name="_Toc11161"/>
      <w:bookmarkStart w:id="1126" w:name="_Toc18280"/>
      <w:bookmarkStart w:id="1127" w:name="_Toc32767"/>
      <w:bookmarkStart w:id="1128" w:name="_Toc22799"/>
      <w:bookmarkStart w:id="1129" w:name="_Toc12297"/>
      <w:bookmarkStart w:id="1130" w:name="_Toc16931"/>
      <w:bookmarkStart w:id="1131" w:name="_Toc21379"/>
      <w:bookmarkStart w:id="1132" w:name="_Toc30781"/>
      <w:bookmarkStart w:id="1133" w:name="_Toc29812"/>
      <w:bookmarkStart w:id="1134" w:name="_Toc75856847"/>
      <w:r>
        <w:rPr>
          <w:rFonts w:hint="eastAsia" w:ascii="宋体" w:hAnsi="宋体" w:eastAsia="宋体" w:cs="宋体"/>
          <w:b w:val="0"/>
          <w:snapToGrid w:val="0"/>
          <w:color w:val="auto"/>
          <w:sz w:val="24"/>
          <w:szCs w:val="24"/>
          <w:highlight w:val="none"/>
        </w:rPr>
        <w:t>5.3  开标异议</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对开标有异议的，应在开标现场或在线（不见面开标适用）提出，开标现场提出异议的，应出示法定代表人身份证明或附有法定代表人身份证明的授权委托书。招标人当场作出答复，并制作记录，提出异议的投标人代表、招标人代表、主持人、记录人等有关人员在记录上签名确认。</w:t>
      </w:r>
    </w:p>
    <w:p>
      <w:pPr>
        <w:pStyle w:val="4"/>
        <w:keepNext w:val="0"/>
        <w:keepLines w:val="0"/>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1135" w:name="_Toc509218744"/>
      <w:bookmarkStart w:id="1136" w:name="_Toc75856848"/>
      <w:bookmarkStart w:id="1137" w:name="_Toc25231"/>
      <w:bookmarkStart w:id="1138" w:name="_Toc7016"/>
      <w:bookmarkStart w:id="1139" w:name="_Toc21393"/>
      <w:bookmarkStart w:id="1140" w:name="_Toc23814"/>
      <w:bookmarkStart w:id="1141" w:name="_Toc7832"/>
      <w:bookmarkStart w:id="1142" w:name="_Toc430530469"/>
      <w:bookmarkStart w:id="1143" w:name="_Toc32646"/>
      <w:bookmarkStart w:id="1144" w:name="_Toc30319"/>
      <w:bookmarkStart w:id="1145" w:name="_Toc16974"/>
      <w:bookmarkStart w:id="1146" w:name="_Toc1437"/>
      <w:bookmarkStart w:id="1147" w:name="_Toc14563"/>
      <w:bookmarkStart w:id="1148" w:name="_Toc8917"/>
      <w:bookmarkStart w:id="1149" w:name="_Toc16956"/>
      <w:r>
        <w:rPr>
          <w:rFonts w:hint="eastAsia" w:ascii="宋体" w:hAnsi="宋体" w:eastAsia="宋体" w:cs="宋体"/>
          <w:b w:val="0"/>
          <w:snapToGrid w:val="0"/>
          <w:color w:val="auto"/>
          <w:highlight w:val="none"/>
        </w:rPr>
        <w:t>6.  评标</w:t>
      </w:r>
      <w:bookmarkEnd w:id="1117"/>
      <w:bookmarkEnd w:id="1118"/>
      <w:bookmarkEnd w:id="1119"/>
      <w:bookmarkEnd w:id="1120"/>
      <w:bookmarkEnd w:id="1121"/>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pPr>
        <w:pStyle w:val="5"/>
        <w:keepNext w:val="0"/>
        <w:keepLines w:val="0"/>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150" w:name="_Toc224103352"/>
      <w:bookmarkStart w:id="1151" w:name="_Toc15843"/>
      <w:bookmarkStart w:id="1152" w:name="_Toc287620720"/>
      <w:bookmarkStart w:id="1153" w:name="_Toc200513161"/>
      <w:bookmarkStart w:id="1154" w:name="_Toc3928"/>
      <w:bookmarkStart w:id="1155" w:name="_Toc24134"/>
      <w:bookmarkStart w:id="1156" w:name="_Toc16440"/>
      <w:bookmarkStart w:id="1157" w:name="_Toc14690"/>
      <w:bookmarkStart w:id="1158" w:name="_Toc3107"/>
      <w:bookmarkStart w:id="1159" w:name="_Toc23111"/>
      <w:bookmarkStart w:id="1160" w:name="_Toc15846"/>
      <w:bookmarkStart w:id="1161" w:name="_Toc277082587"/>
      <w:bookmarkStart w:id="1162" w:name="_Toc287607781"/>
      <w:bookmarkStart w:id="1163" w:name="_Toc430530470"/>
      <w:bookmarkStart w:id="1164" w:name="_Toc19165"/>
      <w:bookmarkStart w:id="1165" w:name="_Toc18958"/>
      <w:bookmarkStart w:id="1166" w:name="_Toc509218745"/>
      <w:bookmarkStart w:id="1167" w:name="_Toc75856849"/>
      <w:bookmarkStart w:id="1168" w:name="_Toc10410"/>
      <w:bookmarkStart w:id="1169" w:name="_Toc8510"/>
      <w:r>
        <w:rPr>
          <w:rFonts w:hint="eastAsia" w:ascii="宋体" w:hAnsi="宋体" w:eastAsia="宋体" w:cs="宋体"/>
          <w:b w:val="0"/>
          <w:snapToGrid w:val="0"/>
          <w:color w:val="auto"/>
          <w:sz w:val="24"/>
          <w:szCs w:val="24"/>
          <w:highlight w:val="none"/>
        </w:rPr>
        <w:t>6.1  评标委员会</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
          <w:snapToGrid w:val="0"/>
          <w:color w:val="auto"/>
          <w:kern w:val="0"/>
          <w:szCs w:val="21"/>
          <w:highlight w:val="none"/>
        </w:rPr>
      </w:pPr>
      <w:r>
        <w:rPr>
          <w:rFonts w:hint="eastAsia" w:ascii="宋体" w:hAnsi="宋体" w:eastAsia="宋体" w:cs="宋体"/>
          <w:snapToGrid w:val="0"/>
          <w:color w:val="auto"/>
          <w:kern w:val="0"/>
          <w:szCs w:val="21"/>
          <w:highlight w:val="none"/>
        </w:rPr>
        <w:t xml:space="preserve">6.1.1  </w:t>
      </w:r>
      <w:r>
        <w:rPr>
          <w:rFonts w:hint="eastAsia" w:ascii="宋体" w:hAnsi="宋体" w:eastAsia="宋体" w:cs="宋体"/>
          <w:color w:val="auto"/>
          <w:highlight w:val="none"/>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6.1.2  评标委员会成员有下列情形之一的，应当回避：</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（1）投标人或投标人的主要负责人的近亲属；</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（2）项目主管部门或者项目行政监督部门的人员；</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（3）与投标人有经济利益关系，可能影响对投标公正评审的；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（4）曾因在招标、评标以及其他与招标投标有关活动中从事违法行为而受过行政处罚或刑事处罚的；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（5）与投标人有其他利害关系。</w:t>
      </w:r>
    </w:p>
    <w:p>
      <w:pPr>
        <w:pStyle w:val="99"/>
        <w:pageBreakBefore w:val="0"/>
        <w:kinsoku/>
        <w:wordWrap/>
        <w:overflowPunct/>
        <w:topLinePunct w:val="0"/>
        <w:bidi w:val="0"/>
        <w:spacing w:before="0" w:after="0"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6.1.3  评标过程中，评标委员会成员有回避事由、擅离职守或者因健康等原因不能继续评标的，应当及时更换。被更换的评标委员会成员作出的评审结论无效，由更换后的评标委员会成员重新进行评审。</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170" w:name="_Toc200513162"/>
      <w:bookmarkStart w:id="1171" w:name="_Toc3798"/>
      <w:bookmarkStart w:id="1172" w:name="_Toc287607782"/>
      <w:bookmarkStart w:id="1173" w:name="_Toc430530471"/>
      <w:bookmarkStart w:id="1174" w:name="_Toc1982"/>
      <w:bookmarkStart w:id="1175" w:name="_Toc22493"/>
      <w:bookmarkStart w:id="1176" w:name="_Toc2940"/>
      <w:bookmarkStart w:id="1177" w:name="_Toc28636"/>
      <w:bookmarkStart w:id="1178" w:name="_Toc13928"/>
      <w:bookmarkStart w:id="1179" w:name="_Toc224103353"/>
      <w:bookmarkStart w:id="1180" w:name="_Toc3049"/>
      <w:bookmarkStart w:id="1181" w:name="_Toc11135"/>
      <w:bookmarkStart w:id="1182" w:name="_Toc19659"/>
      <w:bookmarkStart w:id="1183" w:name="_Toc20689"/>
      <w:bookmarkStart w:id="1184" w:name="_Toc277082588"/>
      <w:bookmarkStart w:id="1185" w:name="_Toc287620721"/>
      <w:bookmarkStart w:id="1186" w:name="_Toc7975"/>
      <w:bookmarkStart w:id="1187" w:name="_Toc75856850"/>
      <w:bookmarkStart w:id="1188" w:name="_Toc22585"/>
      <w:bookmarkStart w:id="1189" w:name="_Toc509218746"/>
      <w:r>
        <w:rPr>
          <w:rFonts w:hint="eastAsia" w:ascii="宋体" w:hAnsi="宋体" w:eastAsia="宋体" w:cs="宋体"/>
          <w:b w:val="0"/>
          <w:snapToGrid w:val="0"/>
          <w:color w:val="auto"/>
          <w:sz w:val="24"/>
          <w:szCs w:val="24"/>
          <w:highlight w:val="none"/>
        </w:rPr>
        <w:t>6.2  评标原则</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评标活动遵循公平、公正、科学和择优的原则。</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190" w:name="_Toc75856851"/>
      <w:bookmarkStart w:id="1191" w:name="_Toc200513163"/>
      <w:bookmarkStart w:id="1192" w:name="_Toc277082589"/>
      <w:bookmarkStart w:id="1193" w:name="_Toc14225"/>
      <w:bookmarkStart w:id="1194" w:name="_Toc32671"/>
      <w:bookmarkStart w:id="1195" w:name="_Toc15152"/>
      <w:bookmarkStart w:id="1196" w:name="_Toc5424"/>
      <w:bookmarkStart w:id="1197" w:name="_Toc31254"/>
      <w:bookmarkStart w:id="1198" w:name="_Toc254"/>
      <w:bookmarkStart w:id="1199" w:name="_Toc287607783"/>
      <w:bookmarkStart w:id="1200" w:name="_Toc16446"/>
      <w:bookmarkStart w:id="1201" w:name="_Toc287620722"/>
      <w:bookmarkStart w:id="1202" w:name="_Toc2215"/>
      <w:bookmarkStart w:id="1203" w:name="_Toc430530472"/>
      <w:bookmarkStart w:id="1204" w:name="_Toc224103354"/>
      <w:bookmarkStart w:id="1205" w:name="_Toc23848"/>
      <w:bookmarkStart w:id="1206" w:name="_Toc24743"/>
      <w:bookmarkStart w:id="1207" w:name="_Toc15194"/>
      <w:bookmarkStart w:id="1208" w:name="_Toc15541"/>
      <w:bookmarkStart w:id="1209" w:name="_Toc509218747"/>
      <w:r>
        <w:rPr>
          <w:rFonts w:hint="eastAsia" w:ascii="宋体" w:hAnsi="宋体" w:eastAsia="宋体" w:cs="宋体"/>
          <w:b w:val="0"/>
          <w:snapToGrid w:val="0"/>
          <w:color w:val="auto"/>
          <w:sz w:val="24"/>
          <w:szCs w:val="24"/>
          <w:highlight w:val="none"/>
        </w:rPr>
        <w:t>6.3  评标</w:t>
      </w:r>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6.3.1评标委员会按照第三章“评标办法”规定的方法、评审因素、标准和程序对投标文件进行评审。第三章“评标办法”没有规定的方法、评审因素和标准，不作为评标依据。</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6.3.2评标完成后，评标委员会应当向招标人提交书面评标报告和中标候选人名单。评标委员会推荐中标</w:t>
      </w:r>
      <w:bookmarkStart w:id="1210" w:name="_Toc247513982"/>
      <w:bookmarkStart w:id="1211" w:name="_Toc247527583"/>
      <w:bookmarkStart w:id="1212" w:name="_Toc369531546"/>
      <w:bookmarkStart w:id="1213" w:name="_Toc12259"/>
      <w:bookmarkStart w:id="1214" w:name="_Toc144974526"/>
      <w:bookmarkStart w:id="1215" w:name="_Toc300834979"/>
      <w:bookmarkStart w:id="1216" w:name="_Toc152042334"/>
      <w:bookmarkStart w:id="1217" w:name="_Toc361508615"/>
      <w:bookmarkStart w:id="1218" w:name="_Toc384308240"/>
      <w:bookmarkStart w:id="1219" w:name="_Toc352691502"/>
      <w:bookmarkStart w:id="1220" w:name="_Toc152045558"/>
      <w:r>
        <w:rPr>
          <w:rFonts w:hint="eastAsia" w:ascii="宋体" w:hAnsi="宋体" w:eastAsia="宋体" w:cs="宋体"/>
          <w:snapToGrid w:val="0"/>
          <w:color w:val="auto"/>
          <w:kern w:val="0"/>
          <w:szCs w:val="21"/>
          <w:highlight w:val="none"/>
        </w:rPr>
        <w:t>候选人的人数见投标人须知前附</w:t>
      </w:r>
      <w:bookmarkEnd w:id="1210"/>
      <w:bookmarkEnd w:id="1211"/>
      <w:bookmarkEnd w:id="1212"/>
      <w:bookmarkEnd w:id="1213"/>
      <w:bookmarkEnd w:id="1214"/>
      <w:bookmarkEnd w:id="1215"/>
      <w:bookmarkEnd w:id="1216"/>
      <w:bookmarkEnd w:id="1217"/>
      <w:bookmarkEnd w:id="1218"/>
      <w:bookmarkEnd w:id="1219"/>
      <w:bookmarkEnd w:id="1220"/>
      <w:r>
        <w:rPr>
          <w:rFonts w:hint="eastAsia" w:ascii="宋体" w:hAnsi="宋体" w:eastAsia="宋体" w:cs="宋体"/>
          <w:snapToGrid w:val="0"/>
          <w:color w:val="auto"/>
          <w:kern w:val="0"/>
          <w:szCs w:val="21"/>
          <w:highlight w:val="none"/>
        </w:rPr>
        <w:t>表。</w:t>
      </w:r>
    </w:p>
    <w:p>
      <w:pPr>
        <w:pStyle w:val="4"/>
        <w:keepNext w:val="0"/>
        <w:keepLines w:val="0"/>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szCs w:val="20"/>
          <w:highlight w:val="none"/>
        </w:rPr>
      </w:pPr>
      <w:bookmarkStart w:id="1221" w:name="_Toc31115"/>
      <w:bookmarkStart w:id="1222" w:name="_Toc16235"/>
      <w:bookmarkStart w:id="1223" w:name="_Toc9788"/>
      <w:bookmarkStart w:id="1224" w:name="_Toc29966"/>
      <w:bookmarkStart w:id="1225" w:name="_Toc2027"/>
      <w:bookmarkStart w:id="1226" w:name="_Toc75856852"/>
      <w:bookmarkStart w:id="1227" w:name="_Toc5179"/>
      <w:bookmarkStart w:id="1228" w:name="_Toc25305"/>
      <w:bookmarkStart w:id="1229" w:name="_Toc22975"/>
      <w:bookmarkStart w:id="1230" w:name="_Toc8308"/>
      <w:bookmarkStart w:id="1231" w:name="_Toc492300393"/>
      <w:bookmarkStart w:id="1232" w:name="_Toc2952"/>
      <w:bookmarkStart w:id="1233" w:name="_Toc21255"/>
      <w:bookmarkStart w:id="1234" w:name="_Toc11504"/>
      <w:bookmarkStart w:id="1235" w:name="_Toc224103355"/>
      <w:bookmarkStart w:id="1236" w:name="_Toc200513164"/>
      <w:bookmarkStart w:id="1237" w:name="_Toc509218748"/>
      <w:bookmarkStart w:id="1238" w:name="_Toc430530473"/>
      <w:bookmarkStart w:id="1239" w:name="_Toc287607784"/>
      <w:bookmarkStart w:id="1240" w:name="_Toc287620723"/>
      <w:bookmarkStart w:id="1241" w:name="_Toc277082590"/>
      <w:r>
        <w:rPr>
          <w:rFonts w:hint="eastAsia" w:ascii="宋体" w:hAnsi="宋体" w:eastAsia="宋体" w:cs="宋体"/>
          <w:b w:val="0"/>
          <w:snapToGrid w:val="0"/>
          <w:color w:val="auto"/>
          <w:szCs w:val="20"/>
          <w:highlight w:val="none"/>
        </w:rPr>
        <w:t>7. 合同授予</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p>
    <w:p>
      <w:pPr>
        <w:pStyle w:val="5"/>
        <w:keepNext w:val="0"/>
        <w:keepLines w:val="0"/>
        <w:pageBreakBefore w:val="0"/>
        <w:kinsoku/>
        <w:wordWrap/>
        <w:overflowPunct/>
        <w:topLinePunct w:val="0"/>
        <w:bidi w:val="0"/>
        <w:snapToGrid w:val="0"/>
        <w:spacing w:before="0" w:after="0" w:line="360" w:lineRule="auto"/>
        <w:ind w:firstLine="0" w:firstLineChars="0"/>
        <w:textAlignment w:val="auto"/>
        <w:rPr>
          <w:rFonts w:hint="eastAsia" w:ascii="宋体" w:hAnsi="宋体" w:eastAsia="宋体" w:cs="宋体"/>
          <w:snapToGrid w:val="0"/>
          <w:color w:val="auto"/>
          <w:sz w:val="24"/>
          <w:szCs w:val="24"/>
          <w:highlight w:val="none"/>
        </w:rPr>
      </w:pPr>
      <w:bookmarkStart w:id="1242" w:name="_Toc492300394"/>
      <w:bookmarkStart w:id="1243" w:name="_Toc7184"/>
      <w:bookmarkStart w:id="1244" w:name="_Toc7376"/>
      <w:bookmarkStart w:id="1245" w:name="_Toc5129"/>
      <w:bookmarkStart w:id="1246" w:name="_Toc8440"/>
      <w:bookmarkStart w:id="1247" w:name="_Toc472"/>
      <w:bookmarkStart w:id="1248" w:name="_Toc11796"/>
      <w:bookmarkStart w:id="1249" w:name="_Toc11029"/>
      <w:bookmarkStart w:id="1250" w:name="_Toc28052"/>
      <w:bookmarkStart w:id="1251" w:name="_Toc6459"/>
      <w:bookmarkStart w:id="1252" w:name="_Toc75856853"/>
      <w:bookmarkStart w:id="1253" w:name="_Toc31226"/>
      <w:bookmarkStart w:id="1254" w:name="_Toc23909"/>
      <w:bookmarkStart w:id="1255" w:name="_Toc12010"/>
      <w:r>
        <w:rPr>
          <w:rFonts w:hint="eastAsia" w:ascii="宋体" w:hAnsi="宋体" w:eastAsia="宋体" w:cs="宋体"/>
          <w:b w:val="0"/>
          <w:snapToGrid w:val="0"/>
          <w:color w:val="auto"/>
          <w:sz w:val="24"/>
          <w:szCs w:val="24"/>
          <w:highlight w:val="none"/>
        </w:rPr>
        <w:t>7.1 中标候选人公示</w:t>
      </w:r>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招标人在收到评标报告之日起3日内，按照投标人须知前附表规定的公示媒介和期限公示中标候选人，公示期不得少于3天。</w:t>
      </w:r>
    </w:p>
    <w:p>
      <w:pPr>
        <w:pStyle w:val="5"/>
        <w:pageBreakBefore w:val="0"/>
        <w:kinsoku/>
        <w:wordWrap/>
        <w:overflowPunct/>
        <w:topLinePunct w:val="0"/>
        <w:bidi w:val="0"/>
        <w:snapToGrid w:val="0"/>
        <w:spacing w:before="0" w:after="0" w:line="360" w:lineRule="auto"/>
        <w:ind w:firstLine="0" w:firstLineChars="0"/>
        <w:textAlignment w:val="auto"/>
        <w:rPr>
          <w:rFonts w:hint="eastAsia" w:ascii="宋体" w:hAnsi="宋体" w:eastAsia="宋体" w:cs="宋体"/>
          <w:snapToGrid w:val="0"/>
          <w:color w:val="auto"/>
          <w:sz w:val="24"/>
          <w:szCs w:val="24"/>
          <w:highlight w:val="none"/>
        </w:rPr>
      </w:pPr>
      <w:bookmarkStart w:id="1256" w:name="_Toc26961"/>
      <w:bookmarkStart w:id="1257" w:name="_Toc26863"/>
      <w:bookmarkStart w:id="1258" w:name="_Toc16943"/>
      <w:bookmarkStart w:id="1259" w:name="_Toc29841"/>
      <w:bookmarkStart w:id="1260" w:name="_Toc14812"/>
      <w:bookmarkStart w:id="1261" w:name="_Toc11367"/>
      <w:bookmarkStart w:id="1262" w:name="_Toc75856854"/>
      <w:bookmarkStart w:id="1263" w:name="_Toc15911"/>
      <w:bookmarkStart w:id="1264" w:name="_Toc22739"/>
      <w:bookmarkStart w:id="1265" w:name="_Toc13925"/>
      <w:bookmarkStart w:id="1266" w:name="_Toc17168"/>
      <w:bookmarkStart w:id="1267" w:name="_Toc492300395"/>
      <w:bookmarkStart w:id="1268" w:name="_Toc24889"/>
      <w:bookmarkStart w:id="1269" w:name="_Toc25202"/>
      <w:r>
        <w:rPr>
          <w:rFonts w:hint="eastAsia" w:ascii="宋体" w:hAnsi="宋体" w:eastAsia="宋体" w:cs="宋体"/>
          <w:b w:val="0"/>
          <w:snapToGrid w:val="0"/>
          <w:color w:val="auto"/>
          <w:sz w:val="24"/>
          <w:szCs w:val="24"/>
          <w:highlight w:val="none"/>
        </w:rPr>
        <w:t>7.2 评标结果异议</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投标人或者其他利</w:t>
      </w:r>
      <w:bookmarkStart w:id="1270" w:name="_Toc247527586"/>
      <w:bookmarkStart w:id="1271" w:name="_Toc247513985"/>
      <w:bookmarkStart w:id="1272" w:name="_Toc384308243"/>
      <w:bookmarkStart w:id="1273" w:name="_Toc152045561"/>
      <w:bookmarkStart w:id="1274" w:name="_Toc152042337"/>
      <w:bookmarkStart w:id="1275" w:name="_Toc300834982"/>
      <w:bookmarkStart w:id="1276" w:name="_Toc30095"/>
      <w:bookmarkStart w:id="1277" w:name="_Toc369531549"/>
      <w:bookmarkStart w:id="1278" w:name="_Toc352691505"/>
      <w:bookmarkStart w:id="1279" w:name="_Toc361508618"/>
      <w:bookmarkStart w:id="1280" w:name="_Toc144974529"/>
      <w:r>
        <w:rPr>
          <w:rFonts w:hint="eastAsia" w:ascii="宋体" w:hAnsi="宋体" w:eastAsia="宋体" w:cs="宋体"/>
          <w:snapToGrid w:val="0"/>
          <w:color w:val="auto"/>
          <w:kern w:val="0"/>
          <w:szCs w:val="21"/>
          <w:highlight w:val="none"/>
        </w:rPr>
        <w:t>害关系人对评标结</w:t>
      </w:r>
      <w:bookmarkEnd w:id="1270"/>
      <w:bookmarkEnd w:id="1271"/>
      <w:bookmarkEnd w:id="1272"/>
      <w:bookmarkEnd w:id="1273"/>
      <w:bookmarkEnd w:id="1274"/>
      <w:bookmarkEnd w:id="1275"/>
      <w:bookmarkEnd w:id="1276"/>
      <w:bookmarkEnd w:id="1277"/>
      <w:bookmarkEnd w:id="1278"/>
      <w:bookmarkEnd w:id="1279"/>
      <w:bookmarkEnd w:id="1280"/>
      <w:r>
        <w:rPr>
          <w:rFonts w:hint="eastAsia" w:ascii="宋体" w:hAnsi="宋体" w:eastAsia="宋体" w:cs="宋体"/>
          <w:snapToGrid w:val="0"/>
          <w:color w:val="auto"/>
          <w:kern w:val="0"/>
          <w:szCs w:val="21"/>
          <w:highlight w:val="none"/>
        </w:rPr>
        <w:t>果有异议的，应当在中标候选人公示期间提出。招标人将在收到异议之日起3日内作出答复；作出答复前，将暂停招标投标活动。</w:t>
      </w:r>
    </w:p>
    <w:p>
      <w:pPr>
        <w:pStyle w:val="5"/>
        <w:pageBreakBefore w:val="0"/>
        <w:kinsoku/>
        <w:wordWrap/>
        <w:overflowPunct/>
        <w:topLinePunct w:val="0"/>
        <w:bidi w:val="0"/>
        <w:snapToGrid w:val="0"/>
        <w:spacing w:before="0" w:after="0" w:line="360" w:lineRule="auto"/>
        <w:ind w:firstLine="0" w:firstLineChars="0"/>
        <w:textAlignment w:val="auto"/>
        <w:rPr>
          <w:rFonts w:hint="eastAsia" w:ascii="宋体" w:hAnsi="宋体" w:eastAsia="宋体" w:cs="宋体"/>
          <w:snapToGrid w:val="0"/>
          <w:color w:val="auto"/>
          <w:sz w:val="24"/>
          <w:szCs w:val="24"/>
          <w:highlight w:val="none"/>
        </w:rPr>
      </w:pPr>
      <w:bookmarkStart w:id="1281" w:name="_Toc75856855"/>
      <w:bookmarkStart w:id="1282" w:name="_Toc10383"/>
      <w:bookmarkStart w:id="1283" w:name="_Toc20629"/>
      <w:bookmarkStart w:id="1284" w:name="_Toc16201"/>
      <w:bookmarkStart w:id="1285" w:name="_Toc11908"/>
      <w:bookmarkStart w:id="1286" w:name="_Toc21334"/>
      <w:bookmarkStart w:id="1287" w:name="_Toc28786"/>
      <w:bookmarkStart w:id="1288" w:name="_Toc29743"/>
      <w:bookmarkStart w:id="1289" w:name="_Toc21234"/>
      <w:bookmarkStart w:id="1290" w:name="_Toc20578"/>
      <w:bookmarkStart w:id="1291" w:name="_Toc13185"/>
      <w:bookmarkStart w:id="1292" w:name="_Toc492300396"/>
      <w:bookmarkStart w:id="1293" w:name="_Toc8023"/>
      <w:bookmarkStart w:id="1294" w:name="_Toc1261"/>
      <w:r>
        <w:rPr>
          <w:rFonts w:hint="eastAsia" w:ascii="宋体" w:hAnsi="宋体" w:eastAsia="宋体" w:cs="宋体"/>
          <w:b w:val="0"/>
          <w:snapToGrid w:val="0"/>
          <w:color w:val="auto"/>
          <w:sz w:val="24"/>
          <w:szCs w:val="24"/>
          <w:highlight w:val="none"/>
        </w:rPr>
        <w:t>7.3 中标候选人履约能力审查</w:t>
      </w:r>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中标候选人的经营、财务状况发生较大变化或存在违法行为，招标人认为可能影响其履约能力的，将在发出中标通知书前提请原评标委员会按照招标文件规定的标准和方法进行审查确认。</w:t>
      </w:r>
    </w:p>
    <w:p>
      <w:pPr>
        <w:pStyle w:val="5"/>
        <w:pageBreakBefore w:val="0"/>
        <w:kinsoku/>
        <w:wordWrap/>
        <w:overflowPunct/>
        <w:topLinePunct w:val="0"/>
        <w:bidi w:val="0"/>
        <w:snapToGrid w:val="0"/>
        <w:spacing w:before="0" w:after="0" w:line="360" w:lineRule="auto"/>
        <w:ind w:firstLine="0" w:firstLineChars="0"/>
        <w:textAlignment w:val="auto"/>
        <w:rPr>
          <w:rFonts w:hint="eastAsia" w:ascii="宋体" w:hAnsi="宋体" w:eastAsia="宋体" w:cs="宋体"/>
          <w:snapToGrid w:val="0"/>
          <w:color w:val="auto"/>
          <w:sz w:val="24"/>
          <w:szCs w:val="24"/>
          <w:highlight w:val="none"/>
        </w:rPr>
      </w:pPr>
      <w:bookmarkStart w:id="1295" w:name="_Toc22791"/>
      <w:bookmarkStart w:id="1296" w:name="_Toc10407"/>
      <w:bookmarkStart w:id="1297" w:name="_Toc32326"/>
      <w:bookmarkStart w:id="1298" w:name="_Toc23712"/>
      <w:bookmarkStart w:id="1299" w:name="_Toc9873"/>
      <w:bookmarkStart w:id="1300" w:name="_Toc185"/>
      <w:bookmarkStart w:id="1301" w:name="_Toc14940"/>
      <w:bookmarkStart w:id="1302" w:name="_Toc18631"/>
      <w:bookmarkStart w:id="1303" w:name="_Toc2964"/>
      <w:bookmarkStart w:id="1304" w:name="_Toc20801"/>
      <w:bookmarkStart w:id="1305" w:name="_Toc13484"/>
      <w:bookmarkStart w:id="1306" w:name="_Toc17049"/>
      <w:bookmarkStart w:id="1307" w:name="_Toc75856856"/>
      <w:bookmarkStart w:id="1308" w:name="_Toc492300397"/>
      <w:r>
        <w:rPr>
          <w:rFonts w:hint="eastAsia" w:ascii="宋体" w:hAnsi="宋体" w:eastAsia="宋体" w:cs="宋体"/>
          <w:b w:val="0"/>
          <w:snapToGrid w:val="0"/>
          <w:color w:val="auto"/>
          <w:sz w:val="24"/>
          <w:szCs w:val="24"/>
          <w:highlight w:val="none"/>
        </w:rPr>
        <w:t>7.4 定标</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按照投标人须知前附表的规定，招标人或招标人授权的评标委员会依法确定中标人。</w:t>
      </w:r>
    </w:p>
    <w:p>
      <w:pPr>
        <w:pStyle w:val="5"/>
        <w:pageBreakBefore w:val="0"/>
        <w:kinsoku/>
        <w:wordWrap/>
        <w:overflowPunct/>
        <w:topLinePunct w:val="0"/>
        <w:bidi w:val="0"/>
        <w:snapToGrid w:val="0"/>
        <w:spacing w:before="0" w:after="0" w:line="360" w:lineRule="auto"/>
        <w:ind w:firstLine="0" w:firstLineChars="0"/>
        <w:textAlignment w:val="auto"/>
        <w:rPr>
          <w:rFonts w:hint="eastAsia" w:ascii="宋体" w:hAnsi="宋体" w:eastAsia="宋体" w:cs="宋体"/>
          <w:snapToGrid w:val="0"/>
          <w:color w:val="auto"/>
          <w:sz w:val="24"/>
          <w:szCs w:val="24"/>
          <w:highlight w:val="none"/>
        </w:rPr>
      </w:pPr>
      <w:bookmarkStart w:id="1309" w:name="_Toc26225"/>
      <w:bookmarkStart w:id="1310" w:name="_Toc22857"/>
      <w:bookmarkStart w:id="1311" w:name="_Toc10396"/>
      <w:bookmarkStart w:id="1312" w:name="_Toc6564"/>
      <w:bookmarkStart w:id="1313" w:name="_Toc492300398"/>
      <w:bookmarkStart w:id="1314" w:name="_Toc31747"/>
      <w:bookmarkStart w:id="1315" w:name="_Toc20171"/>
      <w:bookmarkStart w:id="1316" w:name="_Toc18802"/>
      <w:bookmarkStart w:id="1317" w:name="_Toc15244"/>
      <w:bookmarkStart w:id="1318" w:name="_Toc32006"/>
      <w:bookmarkStart w:id="1319" w:name="_Toc16474"/>
      <w:bookmarkStart w:id="1320" w:name="_Toc75856857"/>
      <w:bookmarkStart w:id="1321" w:name="_Toc16716"/>
      <w:bookmarkStart w:id="1322" w:name="_Toc24625"/>
      <w:r>
        <w:rPr>
          <w:rFonts w:hint="eastAsia" w:ascii="宋体" w:hAnsi="宋体" w:eastAsia="宋体" w:cs="宋体"/>
          <w:b w:val="0"/>
          <w:snapToGrid w:val="0"/>
          <w:color w:val="auto"/>
          <w:sz w:val="24"/>
          <w:szCs w:val="24"/>
          <w:highlight w:val="none"/>
        </w:rPr>
        <w:t>7.5 中标通知</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在本章第3.3款规定的投标有效期内，招标人以书面形式向中标人发出中标</w:t>
      </w:r>
      <w:bookmarkStart w:id="1323" w:name="_Toc369531550"/>
      <w:bookmarkStart w:id="1324" w:name="_Toc384308244"/>
      <w:bookmarkStart w:id="1325" w:name="_Toc352691506"/>
      <w:bookmarkStart w:id="1326" w:name="_Toc300834983"/>
      <w:bookmarkStart w:id="1327" w:name="_Toc5668"/>
      <w:bookmarkStart w:id="1328" w:name="_Toc361508619"/>
      <w:r>
        <w:rPr>
          <w:rFonts w:hint="eastAsia" w:ascii="宋体" w:hAnsi="宋体" w:eastAsia="宋体" w:cs="宋体"/>
          <w:snapToGrid w:val="0"/>
          <w:color w:val="auto"/>
          <w:kern w:val="0"/>
          <w:szCs w:val="21"/>
          <w:highlight w:val="none"/>
        </w:rPr>
        <w:t>通知书，同时将中</w:t>
      </w:r>
      <w:bookmarkEnd w:id="1323"/>
      <w:bookmarkEnd w:id="1324"/>
      <w:bookmarkEnd w:id="1325"/>
      <w:bookmarkEnd w:id="1326"/>
      <w:bookmarkEnd w:id="1327"/>
      <w:bookmarkEnd w:id="1328"/>
      <w:r>
        <w:rPr>
          <w:rFonts w:hint="eastAsia" w:ascii="宋体" w:hAnsi="宋体" w:eastAsia="宋体" w:cs="宋体"/>
          <w:snapToGrid w:val="0"/>
          <w:color w:val="auto"/>
          <w:kern w:val="0"/>
          <w:szCs w:val="21"/>
          <w:highlight w:val="none"/>
        </w:rPr>
        <w:t>标结果通知未中标的投标人。</w:t>
      </w:r>
    </w:p>
    <w:p>
      <w:pPr>
        <w:pStyle w:val="5"/>
        <w:pageBreakBefore w:val="0"/>
        <w:kinsoku/>
        <w:wordWrap/>
        <w:overflowPunct/>
        <w:topLinePunct w:val="0"/>
        <w:bidi w:val="0"/>
        <w:snapToGrid w:val="0"/>
        <w:spacing w:before="0" w:after="0" w:line="360" w:lineRule="auto"/>
        <w:ind w:firstLine="0" w:firstLineChars="0"/>
        <w:textAlignment w:val="auto"/>
        <w:rPr>
          <w:rFonts w:hint="eastAsia" w:ascii="宋体" w:hAnsi="宋体" w:eastAsia="宋体" w:cs="宋体"/>
          <w:snapToGrid w:val="0"/>
          <w:color w:val="auto"/>
          <w:sz w:val="24"/>
          <w:szCs w:val="24"/>
          <w:highlight w:val="none"/>
        </w:rPr>
      </w:pPr>
      <w:bookmarkStart w:id="1329" w:name="_Toc492300399"/>
      <w:bookmarkStart w:id="1330" w:name="_Toc25756"/>
      <w:bookmarkStart w:id="1331" w:name="_Toc21557"/>
      <w:bookmarkStart w:id="1332" w:name="_Toc15632"/>
      <w:bookmarkStart w:id="1333" w:name="_Toc4760"/>
      <w:bookmarkStart w:id="1334" w:name="_Toc29296"/>
      <w:bookmarkStart w:id="1335" w:name="_Toc27764"/>
      <w:bookmarkStart w:id="1336" w:name="_Toc2670"/>
      <w:bookmarkStart w:id="1337" w:name="_Toc19952"/>
      <w:bookmarkStart w:id="1338" w:name="_Toc19136"/>
      <w:bookmarkStart w:id="1339" w:name="_Toc8820"/>
      <w:bookmarkStart w:id="1340" w:name="_Toc21055"/>
      <w:bookmarkStart w:id="1341" w:name="_Toc28878"/>
      <w:bookmarkStart w:id="1342" w:name="_Toc482188479"/>
      <w:bookmarkStart w:id="1343" w:name="_Toc75856858"/>
      <w:r>
        <w:rPr>
          <w:rFonts w:hint="eastAsia" w:ascii="宋体" w:hAnsi="宋体" w:eastAsia="宋体" w:cs="宋体"/>
          <w:b w:val="0"/>
          <w:snapToGrid w:val="0"/>
          <w:color w:val="auto"/>
          <w:sz w:val="24"/>
          <w:szCs w:val="24"/>
          <w:highlight w:val="none"/>
        </w:rPr>
        <w:t>7.6 技术成果经济补偿</w:t>
      </w:r>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标人对符合招标文件规定的未中标人的技术成果进行补偿的，招标人将按投标人须知前附表规定的标准给予经济补偿，未中标人在投标文件中声明放弃技术成果经济补偿费的除外。招标人将于中标通知书发出后30日内向未中标人支付技术成果经济补偿费。</w:t>
      </w:r>
    </w:p>
    <w:p>
      <w:pPr>
        <w:pStyle w:val="5"/>
        <w:pageBreakBefore w:val="0"/>
        <w:kinsoku/>
        <w:wordWrap/>
        <w:overflowPunct/>
        <w:topLinePunct w:val="0"/>
        <w:bidi w:val="0"/>
        <w:snapToGrid w:val="0"/>
        <w:spacing w:before="0" w:after="0" w:line="360" w:lineRule="auto"/>
        <w:ind w:firstLine="0" w:firstLineChars="0"/>
        <w:textAlignment w:val="auto"/>
        <w:rPr>
          <w:rFonts w:hint="eastAsia" w:ascii="宋体" w:hAnsi="宋体" w:eastAsia="宋体" w:cs="宋体"/>
          <w:snapToGrid w:val="0"/>
          <w:color w:val="auto"/>
          <w:sz w:val="24"/>
          <w:szCs w:val="24"/>
          <w:highlight w:val="none"/>
        </w:rPr>
      </w:pPr>
      <w:bookmarkStart w:id="1344" w:name="_Toc18146"/>
      <w:bookmarkStart w:id="1345" w:name="_Toc75856859"/>
      <w:bookmarkStart w:id="1346" w:name="_Toc24365"/>
      <w:bookmarkStart w:id="1347" w:name="_Toc492300400"/>
      <w:bookmarkStart w:id="1348" w:name="_Toc9040"/>
      <w:bookmarkStart w:id="1349" w:name="_Toc31604"/>
      <w:bookmarkStart w:id="1350" w:name="_Toc17655"/>
      <w:bookmarkStart w:id="1351" w:name="_Toc1900"/>
      <w:bookmarkStart w:id="1352" w:name="_Toc12212"/>
      <w:bookmarkStart w:id="1353" w:name="_Toc1106"/>
      <w:bookmarkStart w:id="1354" w:name="_Toc28877"/>
      <w:bookmarkStart w:id="1355" w:name="_Toc978"/>
      <w:bookmarkStart w:id="1356" w:name="_Toc26433"/>
      <w:bookmarkStart w:id="1357" w:name="_Toc10669"/>
      <w:r>
        <w:rPr>
          <w:rFonts w:hint="eastAsia" w:ascii="宋体" w:hAnsi="宋体" w:eastAsia="宋体" w:cs="宋体"/>
          <w:b w:val="0"/>
          <w:snapToGrid w:val="0"/>
          <w:color w:val="auto"/>
          <w:sz w:val="24"/>
          <w:szCs w:val="24"/>
          <w:highlight w:val="none"/>
        </w:rPr>
        <w:t>7.7 履约保证金</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7.7.1 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7.7.2 中标人不能按本章第7.7.1项要求提交履约保证金的，视为放弃中标，其投标保证金以现金形式交纳的不予退还，以保函形式交纳的由保函开立人支付保函担保的与投标保证金等额的款项，给招标人造成的损失超过投标保证金数额的，中标人还应当对超过部分予以赔偿。</w:t>
      </w:r>
    </w:p>
    <w:p>
      <w:pPr>
        <w:pStyle w:val="5"/>
        <w:pageBreakBefore w:val="0"/>
        <w:kinsoku/>
        <w:wordWrap/>
        <w:overflowPunct/>
        <w:topLinePunct w:val="0"/>
        <w:bidi w:val="0"/>
        <w:snapToGrid w:val="0"/>
        <w:spacing w:before="0" w:after="0" w:line="360" w:lineRule="auto"/>
        <w:ind w:firstLine="0" w:firstLineChars="0"/>
        <w:textAlignment w:val="auto"/>
        <w:rPr>
          <w:rFonts w:hint="eastAsia" w:ascii="宋体" w:hAnsi="宋体" w:eastAsia="宋体" w:cs="宋体"/>
          <w:snapToGrid w:val="0"/>
          <w:color w:val="auto"/>
          <w:sz w:val="24"/>
          <w:szCs w:val="24"/>
          <w:highlight w:val="none"/>
        </w:rPr>
      </w:pPr>
      <w:bookmarkStart w:id="1358" w:name="_Toc799"/>
      <w:bookmarkStart w:id="1359" w:name="_Toc5488"/>
      <w:bookmarkStart w:id="1360" w:name="_Toc2496"/>
      <w:bookmarkStart w:id="1361" w:name="_Toc29630"/>
      <w:bookmarkStart w:id="1362" w:name="_Toc24891"/>
      <w:bookmarkStart w:id="1363" w:name="_Toc75856860"/>
      <w:bookmarkStart w:id="1364" w:name="_Toc12857"/>
      <w:bookmarkStart w:id="1365" w:name="_Toc27901"/>
      <w:bookmarkStart w:id="1366" w:name="_Toc20181"/>
      <w:bookmarkStart w:id="1367" w:name="_Toc492300401"/>
      <w:bookmarkStart w:id="1368" w:name="_Toc3172"/>
      <w:bookmarkStart w:id="1369" w:name="_Toc21410"/>
      <w:bookmarkStart w:id="1370" w:name="_Toc11262"/>
      <w:bookmarkStart w:id="1371" w:name="_Toc10507"/>
      <w:r>
        <w:rPr>
          <w:rFonts w:hint="eastAsia" w:ascii="宋体" w:hAnsi="宋体" w:eastAsia="宋体" w:cs="宋体"/>
          <w:b w:val="0"/>
          <w:snapToGrid w:val="0"/>
          <w:color w:val="auto"/>
          <w:sz w:val="24"/>
          <w:szCs w:val="24"/>
          <w:highlight w:val="none"/>
        </w:rPr>
        <w:t>7.8 签订合同</w:t>
      </w:r>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7.8.1 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以现金形式交纳的不予退还，以保函形式交纳的由保函开立人支付保函担保的与投标保证金等额的款项；给招标人造成的损失超过投标保证金数额的，中标人还应当对超过部分予以赔偿。</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7.8.2 发出中标通知书后，招标人无正当理由拒签合同，或者在签订合同时向中标人提出附加条件的，招标人向中标人退还投标保证金；给中标人造成损失的，还应当赔偿损失。</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7.8.3联合体中标的，联合体各方应当共同与招标人签订合同，就中标项目向招标人承担连带责任。</w:t>
      </w:r>
    </w:p>
    <w:bookmarkEnd w:id="1235"/>
    <w:bookmarkEnd w:id="1236"/>
    <w:bookmarkEnd w:id="1237"/>
    <w:bookmarkEnd w:id="1238"/>
    <w:bookmarkEnd w:id="1239"/>
    <w:bookmarkEnd w:id="1240"/>
    <w:bookmarkEnd w:id="1241"/>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1372" w:name="_Toc3878"/>
      <w:bookmarkStart w:id="1373" w:name="_Toc7573"/>
      <w:bookmarkStart w:id="1374" w:name="_Toc20772"/>
      <w:bookmarkStart w:id="1375" w:name="_Toc20538"/>
      <w:bookmarkStart w:id="1376" w:name="_Toc10126"/>
      <w:bookmarkStart w:id="1377" w:name="_Toc7244"/>
      <w:bookmarkStart w:id="1378" w:name="_Toc224103360"/>
      <w:bookmarkStart w:id="1379" w:name="_Toc200513169"/>
      <w:bookmarkStart w:id="1380" w:name="_Toc29595"/>
      <w:bookmarkStart w:id="1381" w:name="_Toc2424"/>
      <w:bookmarkStart w:id="1382" w:name="_Toc277082595"/>
      <w:bookmarkStart w:id="1383" w:name="_Toc25799"/>
      <w:bookmarkStart w:id="1384" w:name="_Toc16890"/>
      <w:bookmarkStart w:id="1385" w:name="_Toc430530478"/>
      <w:bookmarkStart w:id="1386" w:name="_Toc3777"/>
      <w:bookmarkStart w:id="1387" w:name="_Toc75856861"/>
      <w:bookmarkStart w:id="1388" w:name="_Toc31234"/>
      <w:bookmarkStart w:id="1389" w:name="_Toc287607789"/>
      <w:bookmarkStart w:id="1390" w:name="_Toc509218753"/>
      <w:bookmarkStart w:id="1391" w:name="_Toc287620728"/>
      <w:r>
        <w:rPr>
          <w:rFonts w:hint="eastAsia" w:ascii="宋体" w:hAnsi="宋体" w:eastAsia="宋体" w:cs="宋体"/>
          <w:b w:val="0"/>
          <w:snapToGrid w:val="0"/>
          <w:color w:val="auto"/>
          <w:highlight w:val="none"/>
        </w:rPr>
        <w:t>8.  重新招标和不再招标</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392" w:name="_Toc200513170"/>
      <w:bookmarkStart w:id="1393" w:name="_Toc287607790"/>
      <w:bookmarkStart w:id="1394" w:name="_Toc277082596"/>
      <w:bookmarkStart w:id="1395" w:name="_Toc430530479"/>
      <w:bookmarkStart w:id="1396" w:name="_Toc509218754"/>
      <w:bookmarkStart w:id="1397" w:name="_Toc224103361"/>
      <w:bookmarkStart w:id="1398" w:name="_Toc75856862"/>
      <w:bookmarkStart w:id="1399" w:name="_Toc287620729"/>
      <w:bookmarkStart w:id="1400" w:name="_Toc25259"/>
      <w:bookmarkStart w:id="1401" w:name="_Toc19363"/>
      <w:bookmarkStart w:id="1402" w:name="_Toc4223"/>
      <w:bookmarkStart w:id="1403" w:name="_Toc28520"/>
      <w:bookmarkStart w:id="1404" w:name="_Toc24777"/>
      <w:bookmarkStart w:id="1405" w:name="_Toc9863"/>
      <w:bookmarkStart w:id="1406" w:name="_Toc32063"/>
      <w:bookmarkStart w:id="1407" w:name="_Toc8475"/>
      <w:bookmarkStart w:id="1408" w:name="_Toc2599"/>
      <w:bookmarkStart w:id="1409" w:name="_Toc24536"/>
      <w:bookmarkStart w:id="1410" w:name="_Toc23557"/>
      <w:bookmarkStart w:id="1411" w:name="_Toc24118"/>
      <w:r>
        <w:rPr>
          <w:rFonts w:hint="eastAsia" w:ascii="宋体" w:hAnsi="宋体" w:eastAsia="宋体" w:cs="宋体"/>
          <w:b w:val="0"/>
          <w:snapToGrid w:val="0"/>
          <w:color w:val="auto"/>
          <w:sz w:val="24"/>
          <w:szCs w:val="24"/>
          <w:highlight w:val="none"/>
        </w:rPr>
        <w:t>8.1  重新招标</w:t>
      </w:r>
      <w:bookmarkEnd w:id="1392"/>
      <w:bookmarkEnd w:id="1393"/>
      <w:bookmarkEnd w:id="1394"/>
      <w:bookmarkEnd w:id="1395"/>
      <w:bookmarkEnd w:id="1396"/>
      <w:bookmarkEnd w:id="1397"/>
      <w:bookmarkEnd w:id="1398"/>
      <w:bookmarkEnd w:id="1399"/>
      <w:r>
        <w:rPr>
          <w:rFonts w:hint="eastAsia" w:ascii="宋体" w:hAnsi="宋体" w:eastAsia="宋体" w:cs="宋体"/>
          <w:b w:val="0"/>
          <w:snapToGrid w:val="0"/>
          <w:color w:val="auto"/>
          <w:sz w:val="24"/>
          <w:szCs w:val="24"/>
          <w:highlight w:val="none"/>
        </w:rPr>
        <w:t>的情形</w:t>
      </w:r>
      <w:bookmarkEnd w:id="1400"/>
      <w:bookmarkEnd w:id="1401"/>
      <w:bookmarkEnd w:id="1402"/>
      <w:bookmarkEnd w:id="1403"/>
      <w:bookmarkEnd w:id="1404"/>
      <w:bookmarkEnd w:id="1405"/>
      <w:bookmarkEnd w:id="1406"/>
      <w:bookmarkEnd w:id="1407"/>
      <w:bookmarkEnd w:id="1408"/>
      <w:bookmarkEnd w:id="1409"/>
      <w:bookmarkEnd w:id="1410"/>
      <w:bookmarkEnd w:id="1411"/>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有下列情形之一的，招标人将重新招标：</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（1）投标截止时间止，投标人少于 3 个的；</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（2）经评标委员会评审后否决所有投标的；</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（4）法律法规规定的其他情形。</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412" w:name="_Toc224103362"/>
      <w:bookmarkStart w:id="1413" w:name="_Toc7034"/>
      <w:bookmarkStart w:id="1414" w:name="_Toc277082597"/>
      <w:bookmarkStart w:id="1415" w:name="_Toc4864"/>
      <w:bookmarkStart w:id="1416" w:name="_Toc8359"/>
      <w:bookmarkStart w:id="1417" w:name="_Toc22675"/>
      <w:bookmarkStart w:id="1418" w:name="_Toc509218755"/>
      <w:bookmarkStart w:id="1419" w:name="_Toc287607791"/>
      <w:bookmarkStart w:id="1420" w:name="_Toc13836"/>
      <w:bookmarkStart w:id="1421" w:name="_Toc75856863"/>
      <w:bookmarkStart w:id="1422" w:name="_Toc12750"/>
      <w:bookmarkStart w:id="1423" w:name="_Toc267"/>
      <w:bookmarkStart w:id="1424" w:name="_Toc16154"/>
      <w:bookmarkStart w:id="1425" w:name="_Toc430530480"/>
      <w:bookmarkStart w:id="1426" w:name="_Toc14752"/>
      <w:bookmarkStart w:id="1427" w:name="_Toc3173"/>
      <w:bookmarkStart w:id="1428" w:name="_Toc287620730"/>
      <w:bookmarkStart w:id="1429" w:name="_Toc200513171"/>
      <w:bookmarkStart w:id="1430" w:name="_Toc28621"/>
      <w:bookmarkStart w:id="1431" w:name="_Toc15528"/>
      <w:r>
        <w:rPr>
          <w:rFonts w:hint="eastAsia" w:ascii="宋体" w:hAnsi="宋体" w:eastAsia="宋体" w:cs="宋体"/>
          <w:b w:val="0"/>
          <w:snapToGrid w:val="0"/>
          <w:color w:val="auto"/>
          <w:sz w:val="24"/>
          <w:szCs w:val="24"/>
          <w:highlight w:val="none"/>
        </w:rPr>
        <w:t>8.2  重新招标和不再招标</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1432" w:name="_Toc287620731"/>
      <w:bookmarkStart w:id="1433" w:name="_Toc200513172"/>
      <w:bookmarkStart w:id="1434" w:name="_Toc509218756"/>
      <w:bookmarkStart w:id="1435" w:name="_Toc21474"/>
      <w:bookmarkStart w:id="1436" w:name="_Toc20492"/>
      <w:bookmarkStart w:id="1437" w:name="_Toc14343"/>
      <w:bookmarkStart w:id="1438" w:name="_Toc19197"/>
      <w:bookmarkStart w:id="1439" w:name="_Toc11581"/>
      <w:bookmarkStart w:id="1440" w:name="_Toc277082598"/>
      <w:bookmarkStart w:id="1441" w:name="_Toc17513"/>
      <w:bookmarkStart w:id="1442" w:name="_Toc13445"/>
      <w:bookmarkStart w:id="1443" w:name="_Toc5619"/>
      <w:bookmarkStart w:id="1444" w:name="_Toc26856"/>
      <w:bookmarkStart w:id="1445" w:name="_Toc430530481"/>
      <w:bookmarkStart w:id="1446" w:name="_Toc31322"/>
      <w:bookmarkStart w:id="1447" w:name="_Toc287607792"/>
      <w:bookmarkStart w:id="1448" w:name="_Toc23108"/>
      <w:bookmarkStart w:id="1449" w:name="_Toc224103363"/>
      <w:bookmarkStart w:id="1450" w:name="_Toc75856864"/>
      <w:bookmarkStart w:id="1451" w:name="_Toc20208"/>
      <w:r>
        <w:rPr>
          <w:rFonts w:hint="eastAsia" w:ascii="宋体" w:hAnsi="宋体" w:eastAsia="宋体" w:cs="宋体"/>
          <w:b w:val="0"/>
          <w:snapToGrid w:val="0"/>
          <w:color w:val="auto"/>
          <w:highlight w:val="none"/>
        </w:rPr>
        <w:t>9.  纪律和监督</w:t>
      </w:r>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452" w:name="_Toc18481"/>
      <w:bookmarkStart w:id="1453" w:name="_Toc10237"/>
      <w:bookmarkStart w:id="1454" w:name="_Toc15089"/>
      <w:bookmarkStart w:id="1455" w:name="_Toc287620732"/>
      <w:bookmarkStart w:id="1456" w:name="_Toc430530482"/>
      <w:bookmarkStart w:id="1457" w:name="_Toc287607793"/>
      <w:bookmarkStart w:id="1458" w:name="_Toc1298"/>
      <w:bookmarkStart w:id="1459" w:name="_Toc20401"/>
      <w:bookmarkStart w:id="1460" w:name="_Toc277082599"/>
      <w:bookmarkStart w:id="1461" w:name="_Toc8605"/>
      <w:bookmarkStart w:id="1462" w:name="_Toc16802"/>
      <w:bookmarkStart w:id="1463" w:name="_Toc18754"/>
      <w:bookmarkStart w:id="1464" w:name="_Toc19312"/>
      <w:bookmarkStart w:id="1465" w:name="_Toc224103364"/>
      <w:bookmarkStart w:id="1466" w:name="_Toc21021"/>
      <w:bookmarkStart w:id="1467" w:name="_Toc21329"/>
      <w:bookmarkStart w:id="1468" w:name="_Toc200513173"/>
      <w:bookmarkStart w:id="1469" w:name="_Toc509218757"/>
      <w:bookmarkStart w:id="1470" w:name="_Toc29232"/>
      <w:bookmarkStart w:id="1471" w:name="_Toc75856865"/>
      <w:r>
        <w:rPr>
          <w:rFonts w:hint="eastAsia" w:ascii="宋体" w:hAnsi="宋体" w:eastAsia="宋体" w:cs="宋体"/>
          <w:b w:val="0"/>
          <w:snapToGrid w:val="0"/>
          <w:color w:val="auto"/>
          <w:sz w:val="24"/>
          <w:szCs w:val="24"/>
          <w:highlight w:val="none"/>
        </w:rPr>
        <w:t>9.1  对招标人的纪律要求</w:t>
      </w:r>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rPr>
        <w:t>招标人不得泄漏招标投标活动中应当保密的情况和资料，不得与投标人串通损害国家利 益、社会公共利益或者他人合法权益，</w:t>
      </w:r>
      <w:r>
        <w:rPr>
          <w:rFonts w:hint="eastAsia" w:ascii="宋体" w:hAnsi="宋体" w:eastAsia="宋体" w:cs="宋体"/>
          <w:color w:val="auto"/>
          <w:highlight w:val="none"/>
        </w:rPr>
        <w:t>禁止招标人与投标人串通投标。</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有下列情形之一的，属于招标人与投标人串通投标：</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（1）招标人在开标前开启投标文件并将有关信息泄露给其他投标人；</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（2）招标人直接或者间接向投标人泄露标底、评标委员会成员等信息；</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（3）招标人明示或者暗示投标人压低或者抬高投标报价；</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（4）招标人授意投标人撤换、修改投标文件；</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color w:val="auto"/>
          <w:highlight w:val="none"/>
        </w:rPr>
      </w:pPr>
      <w:r>
        <w:rPr>
          <w:rFonts w:hint="eastAsia" w:ascii="宋体" w:hAnsi="宋体" w:eastAsia="宋体" w:cs="宋体"/>
          <w:color w:val="auto"/>
          <w:highlight w:val="none"/>
        </w:rPr>
        <w:t>（5）招标人明示或者暗示投标人为特定投标人中标提供方便；</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highlight w:val="none"/>
        </w:rPr>
        <w:t>（6）招标人与投标人为谋求特定投标人中标而采取的其他串通行为。</w:t>
      </w:r>
    </w:p>
    <w:p>
      <w:pPr>
        <w:pStyle w:val="5"/>
        <w:pageBreakBefore w:val="0"/>
        <w:kinsoku/>
        <w:wordWrap/>
        <w:overflowPunct/>
        <w:topLinePunct w:val="0"/>
        <w:bidi w:val="0"/>
        <w:snapToGrid w:val="0"/>
        <w:spacing w:before="0" w:after="0" w:line="360" w:lineRule="auto"/>
        <w:ind w:firstLine="480" w:firstLineChars="200"/>
        <w:textAlignment w:val="auto"/>
        <w:rPr>
          <w:rFonts w:hint="eastAsia" w:ascii="宋体" w:hAnsi="宋体" w:eastAsia="宋体" w:cs="宋体"/>
          <w:b w:val="0"/>
          <w:snapToGrid w:val="0"/>
          <w:color w:val="auto"/>
          <w:sz w:val="24"/>
          <w:szCs w:val="24"/>
          <w:highlight w:val="none"/>
        </w:rPr>
      </w:pPr>
      <w:bookmarkStart w:id="1472" w:name="_Toc200513174"/>
      <w:bookmarkStart w:id="1473" w:name="_Toc14956"/>
      <w:bookmarkStart w:id="1474" w:name="_Toc22690"/>
      <w:bookmarkStart w:id="1475" w:name="_Toc25791"/>
      <w:bookmarkStart w:id="1476" w:name="_Toc3287"/>
      <w:bookmarkStart w:id="1477" w:name="_Toc28141"/>
      <w:bookmarkStart w:id="1478" w:name="_Toc509218758"/>
      <w:bookmarkStart w:id="1479" w:name="_Toc25796"/>
      <w:bookmarkStart w:id="1480" w:name="_Toc8285"/>
      <w:bookmarkStart w:id="1481" w:name="_Toc14780"/>
      <w:bookmarkStart w:id="1482" w:name="_Toc277082600"/>
      <w:bookmarkStart w:id="1483" w:name="_Toc9737"/>
      <w:bookmarkStart w:id="1484" w:name="_Toc430530483"/>
      <w:bookmarkStart w:id="1485" w:name="_Toc287620733"/>
      <w:bookmarkStart w:id="1486" w:name="_Toc75856866"/>
      <w:bookmarkStart w:id="1487" w:name="_Toc287607794"/>
      <w:bookmarkStart w:id="1488" w:name="_Toc6839"/>
      <w:bookmarkStart w:id="1489" w:name="_Toc22215"/>
      <w:bookmarkStart w:id="1490" w:name="_Toc19612"/>
      <w:bookmarkStart w:id="1491" w:name="_Toc224103365"/>
      <w:r>
        <w:rPr>
          <w:rFonts w:hint="eastAsia" w:ascii="宋体" w:hAnsi="宋体" w:eastAsia="宋体" w:cs="宋体"/>
          <w:b w:val="0"/>
          <w:snapToGrid w:val="0"/>
          <w:color w:val="auto"/>
          <w:sz w:val="24"/>
          <w:szCs w:val="24"/>
          <w:highlight w:val="none"/>
        </w:rPr>
        <w:t>9.2  对投标人的纪律要求</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9.2.1  </w:t>
      </w:r>
      <w:r>
        <w:rPr>
          <w:rFonts w:hint="eastAsia" w:ascii="宋体" w:hAnsi="宋体" w:eastAsia="宋体" w:cs="宋体"/>
          <w:color w:val="auto"/>
          <w:highlight w:val="none"/>
        </w:rPr>
        <w:t>有下列情形之一的，属于投标人相互串通投标：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（1）投标人之间协商投标报价等投标文件的实质性内容；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（2）投标人之间约定中标人；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（3）投标人之间约定部分投标人放弃投标或者中标；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（4）属于同一集团、协会、商会等组织成员的投标人按照该组织要求协同投标；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（5）投标人之间为谋取中标或者排斥特定投标人而采取的其他联合行动。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9.2.2  有下列情形之一的，视为投标人相互串通投标：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（1）不同投标人的电子投标文件由同一台电子设备编制、打包、加密或者上传；</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（2）不同投标人的投标文件由同一投标人的电子设备打印、复印；</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（3）不同投标人的投标报价用同一个预算编制软件密码锁制作或者出自同一投标人的电子文档；</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（4）不同投标人从同一个投标单位或者同一个自然人的互联网协议地址下载招标文件、上传投标文件；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（5）不同投标人的投标保证金虽然经由投标人自己的基本账户转出，但所需资金来自同一单位或者个人的账户；</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（6）参加投标活动的人员为同一标段或者未划分标段的同一招标项目的其他投标人的在职人员；</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（7）法律、法规规定的其他情形</w:t>
      </w:r>
      <w:r>
        <w:rPr>
          <w:rFonts w:hint="eastAsia" w:ascii="宋体" w:hAnsi="宋体" w:eastAsia="宋体" w:cs="宋体"/>
          <w:color w:val="auto"/>
          <w:highlight w:val="none"/>
          <w:lang w:eastAsia="zh-CN"/>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9.2.3  使用通过受让或者租借等方式获取的资格、资质证书投标的，属于以他人名义投标。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9.2.4  投标人有下列情形之一的，属于以其他方式弄虚作假的行为：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（1）使用伪造、变造的许可证件；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（2）提供虚假的财务状况或者业绩；</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（3）提供虚假的项目负责人或者主要技术人员简历、劳动关系证明；</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（4）提供虚假的信用状况；</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highlight w:val="none"/>
        </w:rPr>
        <w:t>（5）其他弄虚作假的行为。</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492" w:name="_Toc22941"/>
      <w:bookmarkStart w:id="1493" w:name="_Toc200513175"/>
      <w:bookmarkStart w:id="1494" w:name="_Toc13575"/>
      <w:bookmarkStart w:id="1495" w:name="_Toc75856867"/>
      <w:bookmarkStart w:id="1496" w:name="_Toc287620734"/>
      <w:bookmarkStart w:id="1497" w:name="_Toc26808"/>
      <w:bookmarkStart w:id="1498" w:name="_Toc15082"/>
      <w:bookmarkStart w:id="1499" w:name="_Toc31810"/>
      <w:bookmarkStart w:id="1500" w:name="_Toc13085"/>
      <w:bookmarkStart w:id="1501" w:name="_Toc277082601"/>
      <w:bookmarkStart w:id="1502" w:name="_Toc7212"/>
      <w:bookmarkStart w:id="1503" w:name="_Toc3494"/>
      <w:bookmarkStart w:id="1504" w:name="_Toc224103366"/>
      <w:bookmarkStart w:id="1505" w:name="_Toc430530484"/>
      <w:bookmarkStart w:id="1506" w:name="_Toc7138"/>
      <w:bookmarkStart w:id="1507" w:name="_Toc20837"/>
      <w:bookmarkStart w:id="1508" w:name="_Toc13210"/>
      <w:bookmarkStart w:id="1509" w:name="_Toc18234"/>
      <w:bookmarkStart w:id="1510" w:name="_Toc509218759"/>
      <w:bookmarkStart w:id="1511" w:name="_Toc287607795"/>
      <w:r>
        <w:rPr>
          <w:rFonts w:hint="eastAsia" w:ascii="宋体" w:hAnsi="宋体" w:eastAsia="宋体" w:cs="宋体"/>
          <w:b w:val="0"/>
          <w:snapToGrid w:val="0"/>
          <w:color w:val="auto"/>
          <w:sz w:val="24"/>
          <w:szCs w:val="24"/>
          <w:highlight w:val="none"/>
        </w:rPr>
        <w:t>9.3  对评标委员会成员的纪律要求</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不得对招标文件中《否决投标情况一览表》以外的内容予以否决投标，否则对评标委员会成员按《重庆市综合评标专家库和评标专家管理暂行办法》进行处理。</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512" w:name="_Toc287607796"/>
      <w:bookmarkStart w:id="1513" w:name="_Toc27574"/>
      <w:bookmarkStart w:id="1514" w:name="_Toc200513176"/>
      <w:bookmarkStart w:id="1515" w:name="_Toc509218760"/>
      <w:bookmarkStart w:id="1516" w:name="_Toc277082602"/>
      <w:bookmarkStart w:id="1517" w:name="_Toc430530485"/>
      <w:bookmarkStart w:id="1518" w:name="_Toc224103367"/>
      <w:bookmarkStart w:id="1519" w:name="_Toc11099"/>
      <w:bookmarkStart w:id="1520" w:name="_Toc10109"/>
      <w:bookmarkStart w:id="1521" w:name="_Toc13773"/>
      <w:bookmarkStart w:id="1522" w:name="_Toc10124"/>
      <w:bookmarkStart w:id="1523" w:name="_Toc17370"/>
      <w:bookmarkStart w:id="1524" w:name="_Toc287620735"/>
      <w:bookmarkStart w:id="1525" w:name="_Toc75856868"/>
      <w:bookmarkStart w:id="1526" w:name="_Toc20012"/>
      <w:bookmarkStart w:id="1527" w:name="_Toc26012"/>
      <w:bookmarkStart w:id="1528" w:name="_Toc16698"/>
      <w:bookmarkStart w:id="1529" w:name="_Toc9476"/>
      <w:bookmarkStart w:id="1530" w:name="_Toc6830"/>
      <w:bookmarkStart w:id="1531" w:name="_Toc16313"/>
      <w:r>
        <w:rPr>
          <w:rFonts w:hint="eastAsia" w:ascii="宋体" w:hAnsi="宋体" w:eastAsia="宋体" w:cs="宋体"/>
          <w:b w:val="0"/>
          <w:snapToGrid w:val="0"/>
          <w:color w:val="auto"/>
          <w:sz w:val="24"/>
          <w:szCs w:val="24"/>
          <w:highlight w:val="none"/>
        </w:rPr>
        <w:t>9.4  对与评标活动有关的工作人员的纪律要求</w:t>
      </w:r>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与评标活动有关的工作人员不得收受他人的财物或者其他好处，不得向他人透漏对投标文件的评审和比较、中标候选人的推荐情况以及与评标有关的其他情况。在评标活动中，与评标活动有关的工作人员不得擅离职守，影响评标程序正常进行。</w:t>
      </w:r>
    </w:p>
    <w:p>
      <w:pPr>
        <w:pStyle w:val="5"/>
        <w:pageBreakBefore w:val="0"/>
        <w:kinsoku/>
        <w:wordWrap/>
        <w:overflowPunct/>
        <w:topLinePunct w:val="0"/>
        <w:bidi w:val="0"/>
        <w:snapToGrid w:val="0"/>
        <w:spacing w:before="0" w:after="0" w:line="360" w:lineRule="auto"/>
        <w:textAlignment w:val="auto"/>
        <w:rPr>
          <w:rFonts w:hint="eastAsia" w:ascii="宋体" w:hAnsi="宋体" w:eastAsia="宋体" w:cs="宋体"/>
          <w:b w:val="0"/>
          <w:snapToGrid w:val="0"/>
          <w:color w:val="auto"/>
          <w:sz w:val="24"/>
          <w:szCs w:val="24"/>
          <w:highlight w:val="none"/>
        </w:rPr>
      </w:pPr>
      <w:bookmarkStart w:id="1532" w:name="_Toc25459"/>
      <w:bookmarkStart w:id="1533" w:name="_Toc21517"/>
      <w:bookmarkStart w:id="1534" w:name="_Toc20216"/>
      <w:bookmarkStart w:id="1535" w:name="_Toc7988"/>
      <w:bookmarkStart w:id="1536" w:name="_Toc509218761"/>
      <w:bookmarkStart w:id="1537" w:name="_Toc28594"/>
      <w:bookmarkStart w:id="1538" w:name="_Toc22551"/>
      <w:bookmarkStart w:id="1539" w:name="_Toc20308"/>
      <w:bookmarkStart w:id="1540" w:name="_Toc25088"/>
      <w:bookmarkStart w:id="1541" w:name="_Toc224103368"/>
      <w:bookmarkStart w:id="1542" w:name="_Toc277082603"/>
      <w:bookmarkStart w:id="1543" w:name="_Toc75856869"/>
      <w:bookmarkStart w:id="1544" w:name="_Toc28216"/>
      <w:bookmarkStart w:id="1545" w:name="_Toc287620736"/>
      <w:bookmarkStart w:id="1546" w:name="_Toc430530486"/>
      <w:bookmarkStart w:id="1547" w:name="_Toc4239"/>
      <w:bookmarkStart w:id="1548" w:name="_Toc287607797"/>
      <w:bookmarkStart w:id="1549" w:name="_Toc200513177"/>
      <w:bookmarkStart w:id="1550" w:name="_Toc31387"/>
      <w:bookmarkStart w:id="1551" w:name="_Toc21193"/>
      <w:r>
        <w:rPr>
          <w:rFonts w:hint="eastAsia" w:ascii="宋体" w:hAnsi="宋体" w:eastAsia="宋体" w:cs="宋体"/>
          <w:b w:val="0"/>
          <w:snapToGrid w:val="0"/>
          <w:color w:val="auto"/>
          <w:sz w:val="24"/>
          <w:szCs w:val="24"/>
          <w:highlight w:val="none"/>
        </w:rPr>
        <w:t>9.5  投诉</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投标人和其他利害关系人认为本次招标活动违反法律、法规和规章规定的，有权向有关行政监督部门投诉。</w:t>
      </w:r>
    </w:p>
    <w:p>
      <w:pPr>
        <w:pStyle w:val="4"/>
        <w:pageBreakBefore w:val="0"/>
        <w:kinsoku/>
        <w:wordWrap/>
        <w:overflowPunct/>
        <w:topLinePunct w:val="0"/>
        <w:bidi w:val="0"/>
        <w:spacing w:before="0" w:after="0" w:line="360" w:lineRule="auto"/>
        <w:textAlignment w:val="auto"/>
        <w:rPr>
          <w:rFonts w:hint="eastAsia" w:ascii="宋体" w:hAnsi="宋体" w:eastAsia="宋体" w:cs="宋体"/>
          <w:b w:val="0"/>
          <w:snapToGrid w:val="0"/>
          <w:color w:val="auto"/>
          <w:highlight w:val="none"/>
        </w:rPr>
      </w:pPr>
      <w:bookmarkStart w:id="1552" w:name="_Toc8251"/>
      <w:bookmarkStart w:id="1553" w:name="_Toc25499"/>
      <w:bookmarkStart w:id="1554" w:name="_Toc509218762"/>
      <w:bookmarkStart w:id="1555" w:name="_Toc17957"/>
      <w:bookmarkStart w:id="1556" w:name="_Toc75856870"/>
      <w:bookmarkStart w:id="1557" w:name="_Toc430530487"/>
      <w:bookmarkStart w:id="1558" w:name="_Toc3562"/>
      <w:bookmarkStart w:id="1559" w:name="_Toc2567"/>
      <w:bookmarkStart w:id="1560" w:name="_Toc287607798"/>
      <w:bookmarkStart w:id="1561" w:name="_Toc2704"/>
      <w:bookmarkStart w:id="1562" w:name="_Toc200513178"/>
      <w:bookmarkStart w:id="1563" w:name="_Toc277082604"/>
      <w:bookmarkStart w:id="1564" w:name="_Toc4352"/>
      <w:bookmarkStart w:id="1565" w:name="_Toc9409"/>
      <w:bookmarkStart w:id="1566" w:name="_Toc287620737"/>
      <w:bookmarkStart w:id="1567" w:name="_Toc15735"/>
      <w:bookmarkStart w:id="1568" w:name="_Toc9321"/>
      <w:bookmarkStart w:id="1569" w:name="_Toc29839"/>
      <w:bookmarkStart w:id="1570" w:name="_Toc16111"/>
      <w:bookmarkStart w:id="1571" w:name="_Toc224103369"/>
      <w:r>
        <w:rPr>
          <w:rFonts w:hint="eastAsia" w:ascii="宋体" w:hAnsi="宋体" w:eastAsia="宋体" w:cs="宋体"/>
          <w:b w:val="0"/>
          <w:snapToGrid w:val="0"/>
          <w:color w:val="auto"/>
          <w:highlight w:val="none"/>
        </w:rPr>
        <w:t>10. 需要补充的其他内容</w:t>
      </w:r>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Cs w:val="21"/>
          <w:highlight w:val="none"/>
        </w:rPr>
        <w:sectPr>
          <w:footerReference r:id="rId10" w:type="default"/>
          <w:footerReference r:id="rId11" w:type="even"/>
          <w:pgSz w:w="11906" w:h="16838"/>
          <w:pgMar w:top="1304" w:right="1134" w:bottom="1304" w:left="1304"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宋体" w:hAnsi="宋体" w:eastAsia="宋体" w:cs="宋体"/>
          <w:snapToGrid w:val="0"/>
          <w:color w:val="auto"/>
          <w:kern w:val="0"/>
          <w:szCs w:val="21"/>
          <w:highlight w:val="none"/>
        </w:rPr>
        <w:t>需要补充的其他内容：见投标人须知前附表。</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t>附表一：开标记录表</w:t>
      </w:r>
    </w:p>
    <w:p>
      <w:pPr>
        <w:tabs>
          <w:tab w:val="left" w:pos="3529"/>
          <w:tab w:val="left" w:pos="5060"/>
        </w:tabs>
        <w:autoSpaceDE w:val="0"/>
        <w:autoSpaceDN w:val="0"/>
        <w:adjustRightInd w:val="0"/>
        <w:snapToGrid w:val="0"/>
        <w:spacing w:line="360" w:lineRule="auto"/>
        <w:ind w:firstLine="3324" w:firstLineChars="600"/>
        <w:jc w:val="left"/>
        <w:rPr>
          <w:rFonts w:hint="eastAsia" w:ascii="宋体" w:hAnsi="宋体" w:eastAsia="宋体" w:cs="宋体"/>
          <w:b/>
          <w:snapToGrid w:val="0"/>
          <w:color w:val="auto"/>
          <w:kern w:val="0"/>
          <w:sz w:val="28"/>
          <w:szCs w:val="28"/>
          <w:highlight w:val="none"/>
        </w:rPr>
      </w:pPr>
      <w:r>
        <w:rPr>
          <w:rFonts w:hint="eastAsia" w:ascii="宋体" w:hAnsi="宋体" w:eastAsia="宋体" w:cs="宋体"/>
          <w:snapToGrid w:val="0"/>
          <w:color w:val="auto"/>
          <w:w w:val="198"/>
          <w:kern w:val="0"/>
          <w:sz w:val="28"/>
          <w:szCs w:val="28"/>
          <w:highlight w:val="none"/>
          <w:u w:val="single"/>
        </w:rPr>
        <w:t xml:space="preserve">              </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b/>
          <w:snapToGrid w:val="0"/>
          <w:color w:val="auto"/>
          <w:w w:val="99"/>
          <w:kern w:val="0"/>
          <w:sz w:val="28"/>
          <w:szCs w:val="28"/>
          <w:highlight w:val="none"/>
          <w:u w:val="single"/>
        </w:rPr>
        <w:t>（项目名称）</w:t>
      </w:r>
      <w:r>
        <w:rPr>
          <w:rFonts w:hint="eastAsia" w:ascii="宋体" w:hAnsi="宋体" w:eastAsia="宋体" w:cs="宋体"/>
          <w:b/>
          <w:snapToGrid w:val="0"/>
          <w:color w:val="auto"/>
          <w:w w:val="99"/>
          <w:kern w:val="0"/>
          <w:sz w:val="28"/>
          <w:szCs w:val="28"/>
          <w:highlight w:val="none"/>
        </w:rPr>
        <w:t>开标记录表</w:t>
      </w:r>
    </w:p>
    <w:p>
      <w:pPr>
        <w:tabs>
          <w:tab w:val="left" w:pos="2260"/>
          <w:tab w:val="left" w:pos="5060"/>
        </w:tabs>
        <w:autoSpaceDE w:val="0"/>
        <w:autoSpaceDN w:val="0"/>
        <w:adjustRightInd w:val="0"/>
        <w:snapToGrid w:val="0"/>
        <w:spacing w:line="360" w:lineRule="auto"/>
        <w:jc w:val="right"/>
        <w:rPr>
          <w:rFonts w:hint="eastAsia" w:ascii="宋体" w:hAnsi="宋体" w:eastAsia="宋体" w:cs="宋体"/>
          <w:snapToGrid w:val="0"/>
          <w:color w:val="auto"/>
          <w:kern w:val="0"/>
          <w:szCs w:val="21"/>
          <w:highlight w:val="none"/>
        </w:rPr>
      </w:pPr>
      <w:r>
        <w:rPr>
          <w:rFonts w:hint="eastAsia" w:ascii="宋体" w:hAnsi="宋体" w:eastAsia="宋体" w:cs="宋体"/>
          <w:b/>
          <w:snapToGrid w:val="0"/>
          <w:color w:val="auto"/>
          <w:kern w:val="0"/>
          <w:sz w:val="28"/>
          <w:szCs w:val="28"/>
          <w:highlight w:val="none"/>
        </w:rPr>
        <w:t xml:space="preserve">                             </w:t>
      </w:r>
      <w:r>
        <w:rPr>
          <w:rFonts w:hint="eastAsia" w:ascii="宋体" w:hAnsi="宋体" w:eastAsia="宋体" w:cs="宋体"/>
          <w:snapToGrid w:val="0"/>
          <w:color w:val="auto"/>
          <w:kern w:val="0"/>
          <w:szCs w:val="21"/>
          <w:highlight w:val="none"/>
        </w:rPr>
        <w:t>开标时间：</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时</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分</w:t>
      </w:r>
    </w:p>
    <w:tbl>
      <w:tblPr>
        <w:tblStyle w:val="46"/>
        <w:tblW w:w="15032"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433"/>
        <w:gridCol w:w="3260"/>
        <w:gridCol w:w="961"/>
        <w:gridCol w:w="1732"/>
        <w:gridCol w:w="819"/>
        <w:gridCol w:w="851"/>
        <w:gridCol w:w="709"/>
        <w:gridCol w:w="850"/>
        <w:gridCol w:w="881"/>
        <w:gridCol w:w="993"/>
        <w:gridCol w:w="1285"/>
        <w:gridCol w:w="947"/>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251" w:hRule="exact"/>
          <w:jc w:val="center"/>
        </w:trPr>
        <w:tc>
          <w:tcPr>
            <w:tcW w:w="433" w:type="dxa"/>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序号</w:t>
            </w:r>
          </w:p>
        </w:tc>
        <w:tc>
          <w:tcPr>
            <w:tcW w:w="3260" w:type="dxa"/>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p>
        </w:tc>
        <w:tc>
          <w:tcPr>
            <w:tcW w:w="961" w:type="dxa"/>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解密情况</w:t>
            </w:r>
          </w:p>
        </w:tc>
        <w:tc>
          <w:tcPr>
            <w:tcW w:w="1732" w:type="dxa"/>
            <w:tcBorders>
              <w:right w:val="single" w:color="auto" w:sz="4" w:space="0"/>
            </w:tcBorders>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投标总报价</w:t>
            </w:r>
          </w:p>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（元）</w:t>
            </w:r>
          </w:p>
        </w:tc>
        <w:tc>
          <w:tcPr>
            <w:tcW w:w="819" w:type="dxa"/>
            <w:tcBorders>
              <w:left w:val="single" w:color="auto" w:sz="4" w:space="0"/>
              <w:right w:val="single" w:color="auto" w:sz="4" w:space="0"/>
            </w:tcBorders>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勘察费</w:t>
            </w:r>
            <w:r>
              <w:rPr>
                <w:rFonts w:hint="eastAsia" w:ascii="宋体" w:hAnsi="宋体" w:eastAsia="宋体" w:cs="宋体"/>
                <w:snapToGrid w:val="0"/>
                <w:color w:val="auto"/>
                <w:kern w:val="0"/>
                <w:szCs w:val="21"/>
                <w:highlight w:val="none"/>
                <w:lang w:val="en-US" w:eastAsia="zh-CN"/>
              </w:rPr>
              <w:t>报价</w:t>
            </w:r>
            <w:r>
              <w:rPr>
                <w:rFonts w:hint="eastAsia" w:ascii="宋体" w:hAnsi="宋体" w:eastAsia="宋体" w:cs="宋体"/>
                <w:snapToGrid w:val="0"/>
                <w:color w:val="auto"/>
                <w:kern w:val="0"/>
                <w:szCs w:val="21"/>
                <w:highlight w:val="none"/>
              </w:rPr>
              <w:t>（元）</w:t>
            </w:r>
          </w:p>
        </w:tc>
        <w:tc>
          <w:tcPr>
            <w:tcW w:w="851" w:type="dxa"/>
            <w:tcBorders>
              <w:left w:val="single" w:color="auto" w:sz="4" w:space="0"/>
            </w:tcBorders>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□勘察固定单价/</w:t>
            </w:r>
          </w:p>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□固定费率</w:t>
            </w:r>
          </w:p>
        </w:tc>
        <w:tc>
          <w:tcPr>
            <w:tcW w:w="709" w:type="dxa"/>
            <w:tcBorders>
              <w:right w:val="single" w:color="auto" w:sz="4" w:space="0"/>
            </w:tcBorders>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设计费</w:t>
            </w:r>
            <w:r>
              <w:rPr>
                <w:rFonts w:hint="eastAsia" w:ascii="宋体" w:hAnsi="宋体" w:eastAsia="宋体" w:cs="宋体"/>
                <w:snapToGrid w:val="0"/>
                <w:color w:val="auto"/>
                <w:kern w:val="0"/>
                <w:szCs w:val="21"/>
                <w:highlight w:val="none"/>
                <w:lang w:val="en-US" w:eastAsia="zh-CN"/>
              </w:rPr>
              <w:t>报价</w:t>
            </w:r>
            <w:r>
              <w:rPr>
                <w:rFonts w:hint="eastAsia" w:ascii="宋体" w:hAnsi="宋体" w:eastAsia="宋体" w:cs="宋体"/>
                <w:snapToGrid w:val="0"/>
                <w:color w:val="auto"/>
                <w:kern w:val="0"/>
                <w:szCs w:val="21"/>
                <w:highlight w:val="none"/>
              </w:rPr>
              <w:t>（元）</w:t>
            </w:r>
          </w:p>
        </w:tc>
        <w:tc>
          <w:tcPr>
            <w:tcW w:w="850" w:type="dxa"/>
            <w:tcBorders>
              <w:left w:val="single" w:color="auto" w:sz="4" w:space="0"/>
            </w:tcBorders>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□设计固定单价/</w:t>
            </w:r>
          </w:p>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□固定费率</w:t>
            </w:r>
          </w:p>
        </w:tc>
        <w:tc>
          <w:tcPr>
            <w:tcW w:w="881" w:type="dxa"/>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质量目标</w:t>
            </w:r>
          </w:p>
        </w:tc>
        <w:tc>
          <w:tcPr>
            <w:tcW w:w="993" w:type="dxa"/>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勘察设计服务期限</w:t>
            </w:r>
          </w:p>
        </w:tc>
        <w:tc>
          <w:tcPr>
            <w:tcW w:w="1285" w:type="dxa"/>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项目负责人</w:t>
            </w:r>
          </w:p>
        </w:tc>
        <w:tc>
          <w:tcPr>
            <w:tcW w:w="947" w:type="dxa"/>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备注</w:t>
            </w:r>
          </w:p>
        </w:tc>
        <w:tc>
          <w:tcPr>
            <w:tcW w:w="1311" w:type="dxa"/>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6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732"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19" w:type="dxa"/>
            <w:tcBorders>
              <w:left w:val="single" w:color="auto" w:sz="4" w:space="0"/>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51"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709" w:type="dxa"/>
            <w:tcBorders>
              <w:right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50" w:type="dxa"/>
            <w:tcBorders>
              <w:left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8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93"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285"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31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6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732"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19" w:type="dxa"/>
            <w:tcBorders>
              <w:left w:val="single" w:color="auto" w:sz="4" w:space="0"/>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51"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709" w:type="dxa"/>
            <w:tcBorders>
              <w:right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50" w:type="dxa"/>
            <w:tcBorders>
              <w:left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8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93"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285"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31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6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732"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19" w:type="dxa"/>
            <w:tcBorders>
              <w:left w:val="single" w:color="auto" w:sz="4" w:space="0"/>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51"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709" w:type="dxa"/>
            <w:tcBorders>
              <w:right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50" w:type="dxa"/>
            <w:tcBorders>
              <w:left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8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93"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285"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31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6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732"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19" w:type="dxa"/>
            <w:tcBorders>
              <w:left w:val="single" w:color="auto" w:sz="4" w:space="0"/>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51"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709" w:type="dxa"/>
            <w:tcBorders>
              <w:right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50" w:type="dxa"/>
            <w:tcBorders>
              <w:left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8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93"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285"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31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6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732"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19" w:type="dxa"/>
            <w:tcBorders>
              <w:left w:val="single" w:color="auto" w:sz="4" w:space="0"/>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51"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709" w:type="dxa"/>
            <w:tcBorders>
              <w:right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50" w:type="dxa"/>
            <w:tcBorders>
              <w:left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8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93"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285"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31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6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732" w:type="dxa"/>
            <w:tcBorders>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19" w:type="dxa"/>
            <w:tcBorders>
              <w:left w:val="single" w:color="auto" w:sz="4" w:space="0"/>
              <w:righ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51" w:type="dxa"/>
            <w:tcBorders>
              <w:left w:val="single" w:color="auto" w:sz="4" w:space="0"/>
            </w:tcBorders>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709" w:type="dxa"/>
            <w:tcBorders>
              <w:right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50" w:type="dxa"/>
            <w:tcBorders>
              <w:left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88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93"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285"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c>
          <w:tcPr>
            <w:tcW w:w="1311" w:type="dxa"/>
            <w:vAlign w:val="center"/>
          </w:tcPr>
          <w:p>
            <w:pPr>
              <w:autoSpaceDE w:val="0"/>
              <w:autoSpaceDN w:val="0"/>
              <w:adjustRightInd w:val="0"/>
              <w:snapToGrid w:val="0"/>
              <w:jc w:val="left"/>
              <w:rPr>
                <w:rFonts w:hint="eastAsia" w:ascii="宋体" w:hAnsi="宋体" w:eastAsia="宋体" w:cs="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98" w:hRule="exact"/>
          <w:jc w:val="center"/>
        </w:trPr>
        <w:tc>
          <w:tcPr>
            <w:tcW w:w="3693" w:type="dxa"/>
            <w:gridSpan w:val="2"/>
            <w:tcBorders>
              <w:bottom w:val="single" w:color="auto" w:sz="4" w:space="0"/>
            </w:tcBorders>
            <w:vAlign w:val="center"/>
          </w:tcPr>
          <w:p>
            <w:pPr>
              <w:autoSpaceDE w:val="0"/>
              <w:autoSpaceDN w:val="0"/>
              <w:adjustRightInd w:val="0"/>
              <w:snapToGri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最高限价</w:t>
            </w:r>
          </w:p>
        </w:tc>
        <w:tc>
          <w:tcPr>
            <w:tcW w:w="11339" w:type="dxa"/>
            <w:gridSpan w:val="11"/>
            <w:tcBorders>
              <w:bottom w:val="single" w:color="auto" w:sz="4" w:space="0"/>
            </w:tcBorders>
          </w:tcPr>
          <w:p>
            <w:pPr>
              <w:autoSpaceDE w:val="0"/>
              <w:autoSpaceDN w:val="0"/>
              <w:adjustRightInd w:val="0"/>
              <w:snapToGrid w:val="0"/>
              <w:jc w:val="left"/>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3693" w:type="dxa"/>
            <w:gridSpan w:val="2"/>
            <w:tcBorders>
              <w:top w:val="single" w:color="auto" w:sz="4" w:space="0"/>
            </w:tcBorders>
            <w:vAlign w:val="center"/>
          </w:tcPr>
          <w:p>
            <w:pPr>
              <w:autoSpaceDE w:val="0"/>
              <w:autoSpaceDN w:val="0"/>
              <w:adjustRightInd w:val="0"/>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异常情况</w:t>
            </w:r>
          </w:p>
        </w:tc>
        <w:tc>
          <w:tcPr>
            <w:tcW w:w="11339" w:type="dxa"/>
            <w:gridSpan w:val="11"/>
            <w:tcBorders>
              <w:top w:val="single" w:color="auto" w:sz="4" w:space="0"/>
            </w:tcBorders>
          </w:tcPr>
          <w:p>
            <w:pPr>
              <w:autoSpaceDE w:val="0"/>
              <w:autoSpaceDN w:val="0"/>
              <w:adjustRightInd w:val="0"/>
              <w:snapToGrid w:val="0"/>
              <w:jc w:val="left"/>
              <w:rPr>
                <w:rFonts w:hint="eastAsia" w:ascii="宋体" w:hAnsi="宋体" w:eastAsia="宋体" w:cs="宋体"/>
                <w:color w:val="auto"/>
                <w:kern w:val="0"/>
                <w:szCs w:val="21"/>
                <w:highlight w:val="none"/>
              </w:rPr>
            </w:pPr>
          </w:p>
        </w:tc>
      </w:tr>
    </w:tbl>
    <w:p>
      <w:pPr>
        <w:tabs>
          <w:tab w:val="left" w:pos="2740"/>
          <w:tab w:val="left" w:pos="4940"/>
          <w:tab w:val="left" w:pos="714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tabs>
          <w:tab w:val="left" w:pos="2740"/>
          <w:tab w:val="left" w:pos="4940"/>
          <w:tab w:val="left" w:pos="6930"/>
        </w:tabs>
        <w:autoSpaceDE w:val="0"/>
        <w:autoSpaceDN w:val="0"/>
        <w:adjustRightInd w:val="0"/>
        <w:snapToGrid w:val="0"/>
        <w:spacing w:line="360" w:lineRule="auto"/>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招标人代表：</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rPr>
        <w:t xml:space="preserve">      </w:t>
      </w:r>
      <w:r>
        <w:rPr>
          <w:rFonts w:hint="eastAsia" w:ascii="宋体" w:hAnsi="宋体" w:eastAsia="宋体" w:cs="宋体"/>
          <w:snapToGrid w:val="0"/>
          <w:color w:val="auto"/>
          <w:kern w:val="0"/>
          <w:szCs w:val="21"/>
          <w:highlight w:val="none"/>
        </w:rPr>
        <w:t>监标人：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rPr>
        <w:t xml:space="preserve">      </w:t>
      </w:r>
      <w:r>
        <w:rPr>
          <w:rFonts w:hint="eastAsia" w:ascii="宋体" w:hAnsi="宋体" w:eastAsia="宋体" w:cs="宋体"/>
          <w:snapToGrid w:val="0"/>
          <w:color w:val="auto"/>
          <w:kern w:val="0"/>
          <w:szCs w:val="21"/>
          <w:highlight w:val="none"/>
        </w:rPr>
        <w:t>主持人：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rPr>
        <w:t xml:space="preserve">      </w:t>
      </w:r>
      <w:r>
        <w:rPr>
          <w:rFonts w:hint="eastAsia" w:ascii="宋体" w:hAnsi="宋体" w:eastAsia="宋体" w:cs="宋体"/>
          <w:snapToGrid w:val="0"/>
          <w:color w:val="auto"/>
          <w:kern w:val="0"/>
          <w:szCs w:val="21"/>
          <w:highlight w:val="none"/>
        </w:rPr>
        <w:t>记录人：</w:t>
      </w:r>
      <w:r>
        <w:rPr>
          <w:rFonts w:hint="eastAsia" w:ascii="宋体" w:hAnsi="宋体" w:eastAsia="宋体" w:cs="宋体"/>
          <w:snapToGrid w:val="0"/>
          <w:color w:val="auto"/>
          <w:w w:val="200"/>
          <w:kern w:val="0"/>
          <w:szCs w:val="21"/>
          <w:highlight w:val="none"/>
          <w:u w:val="single"/>
        </w:rPr>
        <w:t xml:space="preserve">      </w:t>
      </w:r>
    </w:p>
    <w:p>
      <w:pPr>
        <w:autoSpaceDE w:val="0"/>
        <w:autoSpaceDN w:val="0"/>
        <w:adjustRightInd w:val="0"/>
        <w:snapToGrid w:val="0"/>
        <w:spacing w:before="62" w:beforeLines="20" w:line="360" w:lineRule="auto"/>
        <w:jc w:val="right"/>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 w:val="24"/>
          <w:highlight w:val="none"/>
        </w:rPr>
        <w:t xml:space="preserve">                                       </w:t>
      </w:r>
      <w:r>
        <w:rPr>
          <w:rFonts w:hint="eastAsia" w:ascii="宋体" w:hAnsi="宋体" w:eastAsia="宋体" w:cs="宋体"/>
          <w:snapToGrid w:val="0"/>
          <w:color w:val="auto"/>
          <w:kern w:val="0"/>
          <w:sz w:val="24"/>
          <w:highlight w:val="none"/>
          <w:u w:val="single"/>
        </w:rPr>
        <w:t xml:space="preserve">       </w:t>
      </w:r>
      <w:r>
        <w:rPr>
          <w:rFonts w:hint="eastAsia" w:ascii="宋体" w:hAnsi="宋体" w:eastAsia="宋体" w:cs="宋体"/>
          <w:snapToGrid w:val="0"/>
          <w:color w:val="auto"/>
          <w:kern w:val="0"/>
          <w:sz w:val="24"/>
          <w:highlight w:val="none"/>
        </w:rPr>
        <w:t>年</w:t>
      </w:r>
      <w:r>
        <w:rPr>
          <w:rFonts w:hint="eastAsia" w:ascii="宋体" w:hAnsi="宋体" w:eastAsia="宋体" w:cs="宋体"/>
          <w:snapToGrid w:val="0"/>
          <w:color w:val="auto"/>
          <w:kern w:val="0"/>
          <w:sz w:val="24"/>
          <w:highlight w:val="none"/>
          <w:u w:val="single"/>
        </w:rPr>
        <w:t xml:space="preserve">     </w:t>
      </w:r>
      <w:r>
        <w:rPr>
          <w:rFonts w:hint="eastAsia" w:ascii="宋体" w:hAnsi="宋体" w:eastAsia="宋体" w:cs="宋体"/>
          <w:snapToGrid w:val="0"/>
          <w:color w:val="auto"/>
          <w:kern w:val="0"/>
          <w:sz w:val="24"/>
          <w:highlight w:val="none"/>
        </w:rPr>
        <w:t>月</w:t>
      </w:r>
      <w:r>
        <w:rPr>
          <w:rFonts w:hint="eastAsia" w:ascii="宋体" w:hAnsi="宋体" w:eastAsia="宋体" w:cs="宋体"/>
          <w:snapToGrid w:val="0"/>
          <w:color w:val="auto"/>
          <w:kern w:val="0"/>
          <w:sz w:val="24"/>
          <w:highlight w:val="none"/>
          <w:u w:val="single"/>
        </w:rPr>
        <w:t xml:space="preserve">    </w:t>
      </w:r>
      <w:r>
        <w:rPr>
          <w:rFonts w:hint="eastAsia" w:ascii="宋体" w:hAnsi="宋体" w:eastAsia="宋体" w:cs="宋体"/>
          <w:snapToGrid w:val="0"/>
          <w:color w:val="auto"/>
          <w:kern w:val="0"/>
          <w:sz w:val="24"/>
          <w:highlight w:val="none"/>
        </w:rPr>
        <w:t>日</w:t>
      </w:r>
    </w:p>
    <w:p>
      <w:pPr>
        <w:autoSpaceDE w:val="0"/>
        <w:autoSpaceDN w:val="0"/>
        <w:adjustRightInd w:val="0"/>
        <w:snapToGrid w:val="0"/>
        <w:spacing w:before="62" w:beforeLines="20" w:line="360" w:lineRule="auto"/>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 w:val="24"/>
          <w:highlight w:val="none"/>
        </w:rPr>
        <w:br w:type="page"/>
      </w:r>
      <w:r>
        <w:rPr>
          <w:rFonts w:hint="eastAsia" w:ascii="宋体" w:hAnsi="宋体" w:eastAsia="宋体" w:cs="宋体"/>
          <w:b/>
          <w:snapToGrid w:val="0"/>
          <w:color w:val="auto"/>
          <w:kern w:val="0"/>
          <w:highlight w:val="none"/>
        </w:rPr>
        <w:t>附表二：纸质投标保函递交情况一览表（如有）</w:t>
      </w:r>
    </w:p>
    <w:p>
      <w:pPr>
        <w:autoSpaceDE w:val="0"/>
        <w:autoSpaceDN w:val="0"/>
        <w:adjustRightInd w:val="0"/>
        <w:snapToGrid w:val="0"/>
        <w:spacing w:before="62" w:beforeLines="20" w:line="360" w:lineRule="auto"/>
        <w:jc w:val="center"/>
        <w:rPr>
          <w:rFonts w:hint="eastAsia" w:ascii="宋体" w:hAnsi="宋体" w:eastAsia="宋体" w:cs="宋体"/>
          <w:color w:val="auto"/>
          <w:szCs w:val="21"/>
          <w:highlight w:val="none"/>
        </w:rPr>
      </w:pPr>
      <w:r>
        <w:rPr>
          <w:rFonts w:hint="eastAsia" w:ascii="宋体" w:hAnsi="宋体" w:eastAsia="宋体" w:cs="宋体"/>
          <w:snapToGrid w:val="0"/>
          <w:color w:val="auto"/>
          <w:w w:val="198"/>
          <w:kern w:val="0"/>
          <w:sz w:val="28"/>
          <w:szCs w:val="28"/>
          <w:highlight w:val="none"/>
          <w:u w:val="single"/>
        </w:rPr>
        <w:t xml:space="preserve">              </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b/>
          <w:snapToGrid w:val="0"/>
          <w:color w:val="auto"/>
          <w:w w:val="99"/>
          <w:kern w:val="0"/>
          <w:sz w:val="28"/>
          <w:szCs w:val="28"/>
          <w:highlight w:val="none"/>
          <w:u w:val="single"/>
        </w:rPr>
        <w:t>（项目名称）纸质投标保函递交情况一览表</w:t>
      </w:r>
    </w:p>
    <w:p>
      <w:pPr>
        <w:autoSpaceDE w:val="0"/>
        <w:autoSpaceDN w:val="0"/>
        <w:adjustRightInd w:val="0"/>
        <w:snapToGrid w:val="0"/>
        <w:spacing w:before="62" w:beforeLines="20" w:line="360" w:lineRule="auto"/>
        <w:ind w:firstLine="8610" w:firstLineChars="41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投标截止时间：</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时</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分</w:t>
      </w:r>
    </w:p>
    <w:tbl>
      <w:tblPr>
        <w:tblStyle w:val="46"/>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4160"/>
        <w:gridCol w:w="3088"/>
        <w:gridCol w:w="2987"/>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4160" w:type="dxa"/>
          </w:tcPr>
          <w:p>
            <w:pPr>
              <w:autoSpaceDE w:val="0"/>
              <w:autoSpaceDN w:val="0"/>
              <w:adjustRightInd w:val="0"/>
              <w:snapToGrid w:val="0"/>
              <w:spacing w:before="62" w:beforeLines="2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w:t>
            </w:r>
          </w:p>
        </w:tc>
        <w:tc>
          <w:tcPr>
            <w:tcW w:w="3088" w:type="dxa"/>
          </w:tcPr>
          <w:p>
            <w:pPr>
              <w:autoSpaceDE w:val="0"/>
              <w:autoSpaceDN w:val="0"/>
              <w:adjustRightInd w:val="0"/>
              <w:snapToGrid w:val="0"/>
              <w:spacing w:before="62" w:beforeLines="2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金额（元）</w:t>
            </w:r>
          </w:p>
        </w:tc>
        <w:tc>
          <w:tcPr>
            <w:tcW w:w="2987" w:type="dxa"/>
          </w:tcPr>
          <w:p>
            <w:pPr>
              <w:autoSpaceDE w:val="0"/>
              <w:autoSpaceDN w:val="0"/>
              <w:adjustRightInd w:val="0"/>
              <w:snapToGrid w:val="0"/>
              <w:spacing w:before="62" w:beforeLines="2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递交时间</w:t>
            </w:r>
          </w:p>
        </w:tc>
        <w:tc>
          <w:tcPr>
            <w:tcW w:w="3175" w:type="dxa"/>
          </w:tcPr>
          <w:p>
            <w:pPr>
              <w:autoSpaceDE w:val="0"/>
              <w:autoSpaceDN w:val="0"/>
              <w:adjustRightInd w:val="0"/>
              <w:snapToGrid w:val="0"/>
              <w:spacing w:before="62" w:beforeLines="2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4160"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088"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2987"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c>
          <w:tcPr>
            <w:tcW w:w="3175" w:type="dxa"/>
          </w:tcPr>
          <w:p>
            <w:pPr>
              <w:autoSpaceDE w:val="0"/>
              <w:autoSpaceDN w:val="0"/>
              <w:adjustRightInd w:val="0"/>
              <w:snapToGrid w:val="0"/>
              <w:spacing w:before="62" w:beforeLines="20" w:line="360" w:lineRule="auto"/>
              <w:rPr>
                <w:rFonts w:hint="eastAsia" w:ascii="宋体" w:hAnsi="宋体" w:eastAsia="宋体" w:cs="宋体"/>
                <w:color w:val="auto"/>
                <w:szCs w:val="21"/>
                <w:highlight w:val="none"/>
              </w:rPr>
            </w:pPr>
          </w:p>
        </w:tc>
      </w:tr>
    </w:tbl>
    <w:p>
      <w:pPr>
        <w:tabs>
          <w:tab w:val="left" w:pos="2740"/>
          <w:tab w:val="left" w:pos="4940"/>
          <w:tab w:val="left" w:pos="6930"/>
        </w:tabs>
        <w:autoSpaceDE w:val="0"/>
        <w:autoSpaceDN w:val="0"/>
        <w:adjustRightInd w:val="0"/>
        <w:snapToGrid w:val="0"/>
        <w:spacing w:line="360" w:lineRule="auto"/>
        <w:ind w:firstLine="420"/>
        <w:jc w:val="left"/>
        <w:rPr>
          <w:rFonts w:hint="eastAsia" w:ascii="宋体" w:hAnsi="宋体" w:eastAsia="宋体" w:cs="宋体"/>
          <w:snapToGrid w:val="0"/>
          <w:color w:val="auto"/>
          <w:kern w:val="0"/>
          <w:szCs w:val="21"/>
          <w:highlight w:val="none"/>
        </w:rPr>
      </w:pPr>
    </w:p>
    <w:p>
      <w:pPr>
        <w:tabs>
          <w:tab w:val="left" w:pos="2740"/>
          <w:tab w:val="left" w:pos="4940"/>
          <w:tab w:val="left" w:pos="6930"/>
        </w:tabs>
        <w:autoSpaceDE w:val="0"/>
        <w:autoSpaceDN w:val="0"/>
        <w:adjustRightInd w:val="0"/>
        <w:snapToGrid w:val="0"/>
        <w:spacing w:line="360" w:lineRule="auto"/>
        <w:ind w:firstLine="420"/>
        <w:jc w:val="left"/>
        <w:rPr>
          <w:rFonts w:hint="eastAsia" w:ascii="宋体" w:hAnsi="宋体" w:eastAsia="宋体" w:cs="宋体"/>
          <w:snapToGrid w:val="0"/>
          <w:color w:val="auto"/>
          <w:w w:val="200"/>
          <w:kern w:val="0"/>
          <w:szCs w:val="21"/>
          <w:highlight w:val="none"/>
          <w:u w:val="single"/>
        </w:rPr>
      </w:pPr>
      <w:r>
        <w:rPr>
          <w:rFonts w:hint="eastAsia" w:ascii="宋体" w:hAnsi="宋体" w:eastAsia="宋体" w:cs="宋体"/>
          <w:snapToGrid w:val="0"/>
          <w:color w:val="auto"/>
          <w:kern w:val="0"/>
          <w:szCs w:val="21"/>
          <w:highlight w:val="none"/>
        </w:rPr>
        <w:t>招标人代表：</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rPr>
        <w:t xml:space="preserve">            </w:t>
      </w:r>
      <w:r>
        <w:rPr>
          <w:rFonts w:hint="eastAsia" w:ascii="宋体" w:hAnsi="宋体" w:eastAsia="宋体" w:cs="宋体"/>
          <w:snapToGrid w:val="0"/>
          <w:color w:val="auto"/>
          <w:kern w:val="0"/>
          <w:szCs w:val="21"/>
          <w:highlight w:val="none"/>
        </w:rPr>
        <w:t>监标人：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rPr>
        <w:t xml:space="preserve">            </w:t>
      </w:r>
      <w:r>
        <w:rPr>
          <w:rFonts w:hint="eastAsia" w:ascii="宋体" w:hAnsi="宋体" w:eastAsia="宋体" w:cs="宋体"/>
          <w:snapToGrid w:val="0"/>
          <w:color w:val="auto"/>
          <w:kern w:val="0"/>
          <w:szCs w:val="21"/>
          <w:highlight w:val="none"/>
        </w:rPr>
        <w:t>记录人：</w:t>
      </w:r>
      <w:r>
        <w:rPr>
          <w:rFonts w:hint="eastAsia" w:ascii="宋体" w:hAnsi="宋体" w:eastAsia="宋体" w:cs="宋体"/>
          <w:snapToGrid w:val="0"/>
          <w:color w:val="auto"/>
          <w:w w:val="200"/>
          <w:kern w:val="0"/>
          <w:szCs w:val="21"/>
          <w:highlight w:val="none"/>
          <w:u w:val="single"/>
        </w:rPr>
        <w:t xml:space="preserve">      </w:t>
      </w:r>
    </w:p>
    <w:p>
      <w:pPr>
        <w:pStyle w:val="2"/>
        <w:jc w:val="right"/>
        <w:rPr>
          <w:rFonts w:hint="eastAsia" w:ascii="宋体" w:hAnsi="宋体" w:eastAsia="宋体" w:cs="宋体"/>
          <w:color w:val="auto"/>
          <w:highlight w:val="none"/>
        </w:rPr>
      </w:pPr>
      <w:r>
        <w:rPr>
          <w:rFonts w:hint="eastAsia" w:ascii="宋体" w:hAnsi="宋体" w:eastAsia="宋体" w:cs="宋体"/>
          <w:snapToGrid w:val="0"/>
          <w:color w:val="auto"/>
          <w:kern w:val="0"/>
          <w:sz w:val="24"/>
          <w:highlight w:val="none"/>
          <w:u w:val="single"/>
        </w:rPr>
        <w:t xml:space="preserve">       </w:t>
      </w:r>
      <w:r>
        <w:rPr>
          <w:rFonts w:hint="eastAsia" w:ascii="宋体" w:hAnsi="宋体" w:eastAsia="宋体" w:cs="宋体"/>
          <w:snapToGrid w:val="0"/>
          <w:color w:val="auto"/>
          <w:kern w:val="0"/>
          <w:sz w:val="24"/>
          <w:highlight w:val="none"/>
        </w:rPr>
        <w:t>年</w:t>
      </w:r>
      <w:r>
        <w:rPr>
          <w:rFonts w:hint="eastAsia" w:ascii="宋体" w:hAnsi="宋体" w:eastAsia="宋体" w:cs="宋体"/>
          <w:snapToGrid w:val="0"/>
          <w:color w:val="auto"/>
          <w:kern w:val="0"/>
          <w:sz w:val="24"/>
          <w:highlight w:val="none"/>
          <w:u w:val="single"/>
        </w:rPr>
        <w:t xml:space="preserve">     </w:t>
      </w:r>
      <w:r>
        <w:rPr>
          <w:rFonts w:hint="eastAsia" w:ascii="宋体" w:hAnsi="宋体" w:eastAsia="宋体" w:cs="宋体"/>
          <w:snapToGrid w:val="0"/>
          <w:color w:val="auto"/>
          <w:kern w:val="0"/>
          <w:sz w:val="24"/>
          <w:highlight w:val="none"/>
        </w:rPr>
        <w:t>月</w:t>
      </w:r>
      <w:r>
        <w:rPr>
          <w:rFonts w:hint="eastAsia" w:ascii="宋体" w:hAnsi="宋体" w:eastAsia="宋体" w:cs="宋体"/>
          <w:snapToGrid w:val="0"/>
          <w:color w:val="auto"/>
          <w:kern w:val="0"/>
          <w:sz w:val="24"/>
          <w:highlight w:val="none"/>
          <w:u w:val="single"/>
        </w:rPr>
        <w:t xml:space="preserve">    </w:t>
      </w:r>
      <w:r>
        <w:rPr>
          <w:rFonts w:hint="eastAsia" w:ascii="宋体" w:hAnsi="宋体" w:eastAsia="宋体" w:cs="宋体"/>
          <w:snapToGrid w:val="0"/>
          <w:color w:val="auto"/>
          <w:kern w:val="0"/>
          <w:sz w:val="24"/>
          <w:highlight w:val="none"/>
        </w:rPr>
        <w:t>日</w:t>
      </w:r>
    </w:p>
    <w:p>
      <w:pPr>
        <w:autoSpaceDE w:val="0"/>
        <w:autoSpaceDN w:val="0"/>
        <w:adjustRightInd w:val="0"/>
        <w:snapToGrid w:val="0"/>
        <w:spacing w:before="62" w:beforeLines="20" w:line="360" w:lineRule="auto"/>
        <w:rPr>
          <w:rFonts w:hint="eastAsia" w:ascii="宋体" w:hAnsi="宋体" w:eastAsia="宋体" w:cs="宋体"/>
          <w:snapToGrid w:val="0"/>
          <w:color w:val="auto"/>
          <w:kern w:val="0"/>
          <w:sz w:val="24"/>
          <w:highlight w:val="none"/>
        </w:rPr>
        <w:sectPr>
          <w:pgSz w:w="16838" w:h="11906" w:orient="landscape"/>
          <w:pgMar w:top="1304" w:right="1304" w:bottom="1134" w:left="1304" w:header="851" w:footer="992" w:gutter="0"/>
          <w:pgBorders>
            <w:top w:val="none" w:sz="0" w:space="0"/>
            <w:left w:val="none" w:sz="0" w:space="0"/>
            <w:bottom w:val="none" w:sz="0" w:space="0"/>
            <w:right w:val="none" w:sz="0" w:space="0"/>
          </w:pgBorders>
          <w:cols w:space="720" w:num="1"/>
          <w:docGrid w:type="lines" w:linePitch="312" w:charSpace="0"/>
        </w:sectPr>
      </w:pPr>
    </w:p>
    <w:p>
      <w:pPr>
        <w:autoSpaceDE w:val="0"/>
        <w:autoSpaceDN w:val="0"/>
        <w:adjustRightInd w:val="0"/>
        <w:snapToGrid w:val="0"/>
        <w:spacing w:before="62" w:beforeLines="20" w:line="360" w:lineRule="auto"/>
        <w:jc w:val="right"/>
        <w:rPr>
          <w:rFonts w:hint="eastAsia" w:ascii="宋体" w:hAnsi="宋体" w:eastAsia="宋体" w:cs="宋体"/>
          <w:snapToGrid w:val="0"/>
          <w:color w:val="auto"/>
          <w:kern w:val="0"/>
          <w:sz w:val="24"/>
          <w:highlight w:val="none"/>
        </w:rPr>
      </w:pP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t>附表三：问题澄清通知</w:t>
      </w:r>
    </w:p>
    <w:p>
      <w:pPr>
        <w:autoSpaceDE w:val="0"/>
        <w:autoSpaceDN w:val="0"/>
        <w:adjustRightInd w:val="0"/>
        <w:snapToGrid w:val="0"/>
        <w:spacing w:line="360" w:lineRule="auto"/>
        <w:jc w:val="left"/>
        <w:rPr>
          <w:rFonts w:hint="eastAsia" w:ascii="宋体" w:hAnsi="宋体" w:eastAsia="宋体" w:cs="宋体"/>
          <w:b/>
          <w:snapToGrid w:val="0"/>
          <w:color w:val="auto"/>
          <w:kern w:val="0"/>
          <w:sz w:val="24"/>
          <w:highlight w:val="none"/>
        </w:rPr>
      </w:pPr>
    </w:p>
    <w:p>
      <w:pPr>
        <w:autoSpaceDE w:val="0"/>
        <w:autoSpaceDN w:val="0"/>
        <w:adjustRightInd w:val="0"/>
        <w:snapToGrid w:val="0"/>
        <w:spacing w:line="360" w:lineRule="auto"/>
        <w:jc w:val="center"/>
        <w:rPr>
          <w:rFonts w:hint="eastAsia" w:ascii="宋体" w:hAnsi="宋体" w:eastAsia="宋体" w:cs="宋体"/>
          <w:b/>
          <w:snapToGrid w:val="0"/>
          <w:color w:val="auto"/>
          <w:w w:val="99"/>
          <w:kern w:val="0"/>
          <w:sz w:val="32"/>
          <w:szCs w:val="32"/>
          <w:highlight w:val="none"/>
        </w:rPr>
      </w:pPr>
      <w:r>
        <w:rPr>
          <w:rFonts w:hint="eastAsia" w:ascii="宋体" w:hAnsi="宋体" w:eastAsia="宋体" w:cs="宋体"/>
          <w:b/>
          <w:snapToGrid w:val="0"/>
          <w:color w:val="auto"/>
          <w:w w:val="99"/>
          <w:kern w:val="0"/>
          <w:sz w:val="32"/>
          <w:szCs w:val="32"/>
          <w:highlight w:val="none"/>
        </w:rPr>
        <w:t>问题澄清通知</w:t>
      </w:r>
    </w:p>
    <w:p>
      <w:pPr>
        <w:autoSpaceDE w:val="0"/>
        <w:autoSpaceDN w:val="0"/>
        <w:adjustRightInd w:val="0"/>
        <w:snapToGrid w:val="0"/>
        <w:spacing w:line="360" w:lineRule="auto"/>
        <w:jc w:val="left"/>
        <w:rPr>
          <w:rFonts w:hint="eastAsia" w:ascii="宋体" w:hAnsi="宋体" w:eastAsia="宋体" w:cs="宋体"/>
          <w:b/>
          <w:snapToGrid w:val="0"/>
          <w:color w:val="auto"/>
          <w:kern w:val="0"/>
          <w:sz w:val="24"/>
          <w:highlight w:val="none"/>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编号：</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360" w:lineRule="auto"/>
        <w:jc w:val="left"/>
        <w:rPr>
          <w:rFonts w:hint="eastAsia" w:ascii="宋体" w:hAnsi="宋体" w:eastAsia="宋体" w:cs="宋体"/>
          <w:b/>
          <w:snapToGrid w:val="0"/>
          <w:color w:val="auto"/>
          <w:kern w:val="0"/>
          <w:sz w:val="24"/>
          <w:highlight w:val="none"/>
        </w:rPr>
      </w:pPr>
    </w:p>
    <w:p>
      <w:pPr>
        <w:autoSpaceDE w:val="0"/>
        <w:autoSpaceDN w:val="0"/>
        <w:adjustRightInd w:val="0"/>
        <w:snapToGrid w:val="0"/>
        <w:spacing w:line="360" w:lineRule="auto"/>
        <w:rPr>
          <w:rFonts w:hint="eastAsia" w:ascii="宋体" w:hAnsi="宋体" w:eastAsia="宋体" w:cs="宋体"/>
          <w:snapToGrid w:val="0"/>
          <w:color w:val="auto"/>
          <w:kern w:val="0"/>
          <w:sz w:val="28"/>
          <w:szCs w:val="28"/>
          <w:highlight w:val="none"/>
        </w:rPr>
      </w:pPr>
    </w:p>
    <w:p>
      <w:pPr>
        <w:tabs>
          <w:tab w:val="left" w:pos="158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（投标人名称）</w:t>
      </w:r>
      <w:r>
        <w:rPr>
          <w:rFonts w:hint="eastAsia" w:ascii="宋体" w:hAnsi="宋体" w:eastAsia="宋体" w:cs="宋体"/>
          <w:snapToGrid w:val="0"/>
          <w:color w:val="auto"/>
          <w:kern w:val="0"/>
          <w:szCs w:val="21"/>
          <w:highlight w:val="none"/>
        </w:rPr>
        <w:t>：</w:t>
      </w:r>
    </w:p>
    <w:p>
      <w:pPr>
        <w:tabs>
          <w:tab w:val="left" w:pos="2320"/>
          <w:tab w:val="left" w:pos="4460"/>
        </w:tabs>
        <w:autoSpaceDE w:val="0"/>
        <w:autoSpaceDN w:val="0"/>
        <w:adjustRightInd w:val="0"/>
        <w:snapToGrid w:val="0"/>
        <w:spacing w:line="480" w:lineRule="auto"/>
        <w:ind w:firstLine="424" w:firstLineChars="101"/>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（项目名称）</w:t>
      </w:r>
      <w:r>
        <w:rPr>
          <w:rFonts w:hint="eastAsia" w:ascii="宋体" w:hAnsi="宋体" w:eastAsia="宋体" w:cs="宋体"/>
          <w:snapToGrid w:val="0"/>
          <w:color w:val="auto"/>
          <w:kern w:val="0"/>
          <w:szCs w:val="21"/>
          <w:highlight w:val="none"/>
        </w:rPr>
        <w:t>的评标委员会，对你方的投标文件进行了仔细的审查，现需你方对下列问题予以澄清：</w:t>
      </w:r>
    </w:p>
    <w:p>
      <w:pPr>
        <w:autoSpaceDE w:val="0"/>
        <w:autoSpaceDN w:val="0"/>
        <w:adjustRightInd w:val="0"/>
        <w:snapToGrid w:val="0"/>
        <w:spacing w:line="360" w:lineRule="auto"/>
        <w:jc w:val="left"/>
        <w:rPr>
          <w:rFonts w:hint="eastAsia" w:ascii="宋体" w:hAnsi="宋体" w:eastAsia="宋体" w:cs="宋体"/>
          <w:snapToGrid w:val="0"/>
          <w:color w:val="auto"/>
          <w:kern w:val="0"/>
          <w:sz w:val="2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2. </w:t>
      </w: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请将上述问题的澄清于</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时前通过重庆市电子招投标系统提交。</w:t>
      </w: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tabs>
          <w:tab w:val="left" w:pos="6400"/>
        </w:tabs>
        <w:autoSpaceDE w:val="0"/>
        <w:autoSpaceDN w:val="0"/>
        <w:adjustRightInd w:val="0"/>
        <w:snapToGrid w:val="0"/>
        <w:spacing w:line="360" w:lineRule="auto"/>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评标委员会：</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（签名）</w:t>
      </w:r>
    </w:p>
    <w:p>
      <w:pPr>
        <w:pStyle w:val="2"/>
        <w:jc w:val="right"/>
        <w:rPr>
          <w:rFonts w:hint="eastAsia" w:ascii="宋体" w:hAnsi="宋体" w:eastAsia="宋体" w:cs="宋体"/>
          <w:i/>
          <w:color w:val="auto"/>
          <w:highlight w:val="none"/>
        </w:rPr>
      </w:pPr>
      <w:r>
        <w:rPr>
          <w:rFonts w:hint="eastAsia" w:ascii="宋体" w:hAnsi="宋体" w:eastAsia="宋体" w:cs="宋体"/>
          <w:i/>
          <w:color w:val="auto"/>
          <w:highlight w:val="none"/>
        </w:rPr>
        <w:t>[提示：重庆市电子招投标系统应实现投标人接收端口签名隐藏显示功能]</w:t>
      </w:r>
    </w:p>
    <w:p>
      <w:pPr>
        <w:tabs>
          <w:tab w:val="left" w:pos="6400"/>
        </w:tabs>
        <w:autoSpaceDE w:val="0"/>
        <w:autoSpaceDN w:val="0"/>
        <w:adjustRightInd w:val="0"/>
        <w:snapToGrid w:val="0"/>
        <w:spacing w:line="360" w:lineRule="auto"/>
        <w:ind w:right="120"/>
        <w:jc w:val="right"/>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 w:val="24"/>
          <w:highlight w:val="none"/>
        </w:rPr>
        <w:t xml:space="preserve"> </w:t>
      </w:r>
    </w:p>
    <w:p>
      <w:pPr>
        <w:autoSpaceDE w:val="0"/>
        <w:autoSpaceDN w:val="0"/>
        <w:adjustRightInd w:val="0"/>
        <w:snapToGrid w:val="0"/>
        <w:spacing w:line="360" w:lineRule="auto"/>
        <w:ind w:firstLine="315" w:firstLineChars="150"/>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p>
    <w:p>
      <w:pPr>
        <w:wordWrap w:val="0"/>
        <w:autoSpaceDE w:val="0"/>
        <w:autoSpaceDN w:val="0"/>
        <w:adjustRightInd w:val="0"/>
        <w:snapToGrid w:val="0"/>
        <w:spacing w:line="360" w:lineRule="auto"/>
        <w:ind w:firstLine="850" w:firstLineChars="40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日  </w:t>
      </w: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sz w:val="24"/>
          <w:highlight w:val="none"/>
        </w:rPr>
        <w:br w:type="page"/>
      </w:r>
      <w:r>
        <w:rPr>
          <w:rFonts w:hint="eastAsia" w:ascii="宋体" w:hAnsi="宋体" w:eastAsia="宋体" w:cs="宋体"/>
          <w:b/>
          <w:snapToGrid w:val="0"/>
          <w:color w:val="auto"/>
          <w:kern w:val="0"/>
          <w:highlight w:val="none"/>
        </w:rPr>
        <w:t>附表四：问题的澄清</w:t>
      </w:r>
    </w:p>
    <w:p>
      <w:pPr>
        <w:autoSpaceDE w:val="0"/>
        <w:autoSpaceDN w:val="0"/>
        <w:adjustRightInd w:val="0"/>
        <w:snapToGrid w:val="0"/>
        <w:spacing w:line="360" w:lineRule="auto"/>
        <w:jc w:val="left"/>
        <w:rPr>
          <w:rFonts w:hint="eastAsia" w:ascii="宋体" w:hAnsi="宋体" w:eastAsia="宋体" w:cs="宋体"/>
          <w:b/>
          <w:snapToGrid w:val="0"/>
          <w:color w:val="auto"/>
          <w:kern w:val="0"/>
          <w:sz w:val="10"/>
          <w:szCs w:val="10"/>
          <w:highlight w:val="none"/>
        </w:rPr>
      </w:pPr>
    </w:p>
    <w:p>
      <w:pPr>
        <w:autoSpaceDE w:val="0"/>
        <w:autoSpaceDN w:val="0"/>
        <w:adjustRightInd w:val="0"/>
        <w:snapToGrid w:val="0"/>
        <w:spacing w:line="360" w:lineRule="auto"/>
        <w:jc w:val="center"/>
        <w:rPr>
          <w:rFonts w:hint="eastAsia" w:ascii="宋体" w:hAnsi="宋体" w:eastAsia="宋体" w:cs="宋体"/>
          <w:b/>
          <w:snapToGrid w:val="0"/>
          <w:color w:val="auto"/>
          <w:kern w:val="0"/>
          <w:sz w:val="32"/>
          <w:szCs w:val="32"/>
          <w:highlight w:val="none"/>
        </w:rPr>
      </w:pPr>
      <w:r>
        <w:rPr>
          <w:rFonts w:hint="eastAsia" w:ascii="宋体" w:hAnsi="宋体" w:eastAsia="宋体" w:cs="宋体"/>
          <w:b/>
          <w:snapToGrid w:val="0"/>
          <w:color w:val="auto"/>
          <w:w w:val="99"/>
          <w:kern w:val="0"/>
          <w:sz w:val="32"/>
          <w:szCs w:val="32"/>
          <w:highlight w:val="none"/>
        </w:rPr>
        <w:t>问题的澄清</w:t>
      </w: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编号：</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360" w:lineRule="auto"/>
        <w:ind w:firstLine="3150" w:firstLineChars="1500"/>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ind w:firstLine="3150" w:firstLineChars="1500"/>
        <w:rPr>
          <w:rFonts w:hint="eastAsia" w:ascii="宋体" w:hAnsi="宋体" w:eastAsia="宋体" w:cs="宋体"/>
          <w:snapToGrid w:val="0"/>
          <w:color w:val="auto"/>
          <w:kern w:val="0"/>
          <w:szCs w:val="21"/>
          <w:highlight w:val="none"/>
        </w:rPr>
      </w:pPr>
    </w:p>
    <w:p>
      <w:pPr>
        <w:tabs>
          <w:tab w:val="left" w:pos="735"/>
          <w:tab w:val="left" w:pos="420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 xml:space="preserve">（项目名称）    </w:t>
      </w:r>
      <w:r>
        <w:rPr>
          <w:rFonts w:hint="eastAsia" w:ascii="宋体" w:hAnsi="宋体" w:eastAsia="宋体" w:cs="宋体"/>
          <w:snapToGrid w:val="0"/>
          <w:color w:val="auto"/>
          <w:kern w:val="0"/>
          <w:szCs w:val="21"/>
          <w:highlight w:val="none"/>
        </w:rPr>
        <w:t>招标评标委员会：</w:t>
      </w:r>
    </w:p>
    <w:p>
      <w:pPr>
        <w:tabs>
          <w:tab w:val="left" w:pos="2000"/>
          <w:tab w:val="left" w:pos="3480"/>
          <w:tab w:val="left" w:pos="420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问题澄清通知（编号：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）已收悉，现澄清如下：</w:t>
      </w: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2. </w:t>
      </w: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2"/>
          <w:szCs w:val="22"/>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tabs>
          <w:tab w:val="left" w:pos="7035"/>
        </w:tabs>
        <w:autoSpaceDE w:val="0"/>
        <w:autoSpaceDN w:val="0"/>
        <w:adjustRightInd w:val="0"/>
        <w:snapToGrid w:val="0"/>
        <w:spacing w:line="480" w:lineRule="auto"/>
        <w:ind w:firstLine="2551" w:firstLineChars="121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 xml:space="preserve">（盖单位法人章） </w:t>
      </w:r>
    </w:p>
    <w:p>
      <w:pPr>
        <w:tabs>
          <w:tab w:val="left" w:pos="6620"/>
          <w:tab w:val="left" w:pos="7040"/>
        </w:tabs>
        <w:autoSpaceDE w:val="0"/>
        <w:autoSpaceDN w:val="0"/>
        <w:adjustRightInd w:val="0"/>
        <w:snapToGrid w:val="0"/>
        <w:spacing w:line="480" w:lineRule="auto"/>
        <w:ind w:firstLine="2551" w:firstLineChars="121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（签名或盖章）</w:t>
      </w:r>
    </w:p>
    <w:p>
      <w:pPr>
        <w:autoSpaceDE w:val="0"/>
        <w:autoSpaceDN w:val="0"/>
        <w:adjustRightInd w:val="0"/>
        <w:snapToGrid w:val="0"/>
        <w:spacing w:line="360" w:lineRule="auto"/>
        <w:jc w:val="right"/>
        <w:rPr>
          <w:rFonts w:hint="eastAsia" w:ascii="宋体" w:hAnsi="宋体" w:eastAsia="宋体" w:cs="宋体"/>
          <w:snapToGrid w:val="0"/>
          <w:color w:val="auto"/>
          <w:kern w:val="0"/>
          <w:sz w:val="20"/>
          <w:szCs w:val="20"/>
          <w:highlight w:val="none"/>
        </w:rPr>
      </w:pPr>
    </w:p>
    <w:p>
      <w:pPr>
        <w:wordWrap w:val="0"/>
        <w:autoSpaceDE w:val="0"/>
        <w:autoSpaceDN w:val="0"/>
        <w:adjustRightInd w:val="0"/>
        <w:snapToGrid w:val="0"/>
        <w:spacing w:line="360" w:lineRule="auto"/>
        <w:ind w:firstLine="315" w:firstLineChars="150"/>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日 </w:t>
      </w:r>
    </w:p>
    <w:p>
      <w:pPr>
        <w:autoSpaceDE w:val="0"/>
        <w:autoSpaceDN w:val="0"/>
        <w:adjustRightInd w:val="0"/>
        <w:snapToGrid w:val="0"/>
        <w:spacing w:line="360" w:lineRule="auto"/>
        <w:jc w:val="left"/>
        <w:rPr>
          <w:rFonts w:hint="eastAsia" w:ascii="宋体" w:hAnsi="宋体" w:eastAsia="宋体" w:cs="宋体"/>
          <w:b/>
          <w:snapToGrid w:val="0"/>
          <w:color w:val="auto"/>
          <w:kern w:val="0"/>
          <w:sz w:val="2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r>
        <w:rPr>
          <w:rFonts w:hint="eastAsia" w:ascii="宋体" w:hAnsi="宋体" w:eastAsia="宋体" w:cs="宋体"/>
          <w:b/>
          <w:snapToGrid w:val="0"/>
          <w:color w:val="auto"/>
          <w:kern w:val="0"/>
          <w:highlight w:val="none"/>
        </w:rPr>
        <w:t>附表五：中标通知书</w:t>
      </w:r>
    </w:p>
    <w:p>
      <w:pPr>
        <w:autoSpaceDE w:val="0"/>
        <w:autoSpaceDN w:val="0"/>
        <w:adjustRightIn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b/>
          <w:snapToGrid w:val="0"/>
          <w:color w:val="auto"/>
          <w:w w:val="99"/>
          <w:kern w:val="0"/>
          <w:sz w:val="32"/>
          <w:szCs w:val="32"/>
          <w:highlight w:val="none"/>
        </w:rPr>
      </w:pPr>
      <w:r>
        <w:rPr>
          <w:rFonts w:hint="eastAsia" w:ascii="宋体" w:hAnsi="宋体" w:eastAsia="宋体" w:cs="宋体"/>
          <w:b/>
          <w:snapToGrid w:val="0"/>
          <w:color w:val="auto"/>
          <w:w w:val="99"/>
          <w:kern w:val="0"/>
          <w:sz w:val="32"/>
          <w:szCs w:val="32"/>
          <w:highlight w:val="none"/>
        </w:rPr>
        <w:t>重庆市建设工程勘察设计中标通知书</w:t>
      </w:r>
    </w:p>
    <w:p>
      <w:pPr>
        <w:spacing w:line="360" w:lineRule="auto"/>
        <w:rPr>
          <w:rFonts w:hint="eastAsia" w:ascii="宋体" w:hAnsi="宋体" w:eastAsia="宋体" w:cs="宋体"/>
          <w:bCs/>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u w:val="single"/>
        </w:rPr>
        <w:t>中标单位</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我单位拟建的 </w:t>
      </w:r>
      <w:r>
        <w:rPr>
          <w:rFonts w:hint="eastAsia" w:ascii="宋体" w:hAnsi="宋体" w:eastAsia="宋体" w:cs="宋体"/>
          <w:bCs/>
          <w:color w:val="auto"/>
          <w:kern w:val="0"/>
          <w:szCs w:val="21"/>
          <w:highlight w:val="none"/>
          <w:u w:val="single"/>
        </w:rPr>
        <w:t xml:space="preserve">   （项目名称）    </w:t>
      </w:r>
      <w:r>
        <w:rPr>
          <w:rFonts w:hint="eastAsia" w:ascii="宋体" w:hAnsi="宋体" w:eastAsia="宋体" w:cs="宋体"/>
          <w:color w:val="auto"/>
          <w:kern w:val="0"/>
          <w:szCs w:val="21"/>
          <w:highlight w:val="none"/>
        </w:rPr>
        <w:t>于</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日开标，经评标委员会评定，确定你单位为中标人，投标总报价为（大写）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bCs/>
          <w:color w:val="auto"/>
          <w:kern w:val="0"/>
          <w:szCs w:val="21"/>
          <w:highlight w:val="none"/>
        </w:rPr>
        <w:t>¥</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bCs/>
          <w:color w:val="auto"/>
          <w:kern w:val="0"/>
          <w:szCs w:val="21"/>
          <w:highlight w:val="none"/>
        </w:rPr>
        <w:t>，其中</w:t>
      </w:r>
      <w:r>
        <w:rPr>
          <w:rFonts w:hint="eastAsia" w:ascii="宋体" w:hAnsi="宋体" w:eastAsia="宋体" w:cs="宋体"/>
          <w:color w:val="auto"/>
          <w:kern w:val="0"/>
          <w:szCs w:val="21"/>
          <w:highlight w:val="none"/>
        </w:rPr>
        <w:t>勘察费</w:t>
      </w:r>
      <w:r>
        <w:rPr>
          <w:rFonts w:hint="eastAsia" w:ascii="宋体" w:hAnsi="宋体" w:eastAsia="宋体" w:cs="宋体"/>
          <w:color w:val="auto"/>
          <w:kern w:val="0"/>
          <w:szCs w:val="21"/>
          <w:highlight w:val="none"/>
          <w:lang w:val="en-US" w:eastAsia="zh-CN"/>
        </w:rPr>
        <w:t>报价</w:t>
      </w:r>
      <w:r>
        <w:rPr>
          <w:rFonts w:hint="eastAsia" w:ascii="宋体" w:hAnsi="宋体" w:eastAsia="宋体" w:cs="宋体"/>
          <w:color w:val="auto"/>
          <w:kern w:val="0"/>
          <w:szCs w:val="21"/>
          <w:highlight w:val="none"/>
        </w:rPr>
        <w:t>为（大写）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bCs/>
          <w:color w:val="auto"/>
          <w:kern w:val="0"/>
          <w:szCs w:val="21"/>
          <w:highlight w:val="none"/>
        </w:rPr>
        <w:t>¥</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highlight w:val="none"/>
        </w:rPr>
        <w:t>□勘察固定</w:t>
      </w:r>
      <w:r>
        <w:rPr>
          <w:rFonts w:hint="eastAsia" w:ascii="宋体" w:hAnsi="宋体" w:eastAsia="宋体" w:cs="宋体"/>
          <w:color w:val="auto"/>
          <w:kern w:val="0"/>
          <w:szCs w:val="21"/>
          <w:highlight w:val="none"/>
        </w:rPr>
        <w:t>单价/</w:t>
      </w:r>
      <w:r>
        <w:rPr>
          <w:rFonts w:hint="eastAsia" w:ascii="宋体" w:hAnsi="宋体" w:eastAsia="宋体" w:cs="宋体"/>
          <w:color w:val="auto"/>
          <w:kern w:val="0"/>
          <w:highlight w:val="none"/>
        </w:rPr>
        <w:t>□勘察固定</w:t>
      </w:r>
      <w:r>
        <w:rPr>
          <w:rFonts w:hint="eastAsia" w:ascii="宋体" w:hAnsi="宋体" w:eastAsia="宋体" w:cs="宋体"/>
          <w:color w:val="auto"/>
          <w:kern w:val="0"/>
          <w:szCs w:val="21"/>
          <w:highlight w:val="none"/>
        </w:rPr>
        <w:t>费率为</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，设计费</w:t>
      </w:r>
      <w:r>
        <w:rPr>
          <w:rFonts w:hint="eastAsia" w:ascii="宋体" w:hAnsi="宋体" w:eastAsia="宋体" w:cs="宋体"/>
          <w:color w:val="auto"/>
          <w:kern w:val="0"/>
          <w:szCs w:val="21"/>
          <w:highlight w:val="none"/>
          <w:lang w:val="en-US" w:eastAsia="zh-CN"/>
        </w:rPr>
        <w:t>报价</w:t>
      </w:r>
      <w:r>
        <w:rPr>
          <w:rFonts w:hint="eastAsia" w:ascii="宋体" w:hAnsi="宋体" w:eastAsia="宋体" w:cs="宋体"/>
          <w:color w:val="auto"/>
          <w:kern w:val="0"/>
          <w:szCs w:val="21"/>
          <w:highlight w:val="none"/>
        </w:rPr>
        <w:t>为（大写）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bCs/>
          <w:color w:val="auto"/>
          <w:kern w:val="0"/>
          <w:szCs w:val="21"/>
          <w:highlight w:val="none"/>
        </w:rPr>
        <w:t>¥</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highlight w:val="none"/>
        </w:rPr>
        <w:t>□设计固定</w:t>
      </w:r>
      <w:r>
        <w:rPr>
          <w:rFonts w:hint="eastAsia" w:ascii="宋体" w:hAnsi="宋体" w:eastAsia="宋体" w:cs="宋体"/>
          <w:color w:val="auto"/>
          <w:kern w:val="0"/>
          <w:szCs w:val="21"/>
          <w:highlight w:val="none"/>
        </w:rPr>
        <w:t>单价/</w:t>
      </w:r>
      <w:r>
        <w:rPr>
          <w:rFonts w:hint="eastAsia" w:ascii="宋体" w:hAnsi="宋体" w:eastAsia="宋体" w:cs="宋体"/>
          <w:color w:val="auto"/>
          <w:kern w:val="0"/>
          <w:highlight w:val="none"/>
        </w:rPr>
        <w:t>□设计固定</w:t>
      </w:r>
      <w:r>
        <w:rPr>
          <w:rFonts w:hint="eastAsia" w:ascii="宋体" w:hAnsi="宋体" w:eastAsia="宋体" w:cs="宋体"/>
          <w:color w:val="auto"/>
          <w:kern w:val="0"/>
          <w:szCs w:val="21"/>
          <w:highlight w:val="none"/>
        </w:rPr>
        <w:t>费率为</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。中标工程勘察设计范围：</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，工程投资估算金额为</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，工程规模为</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，勘察设计服务期为</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，勘察设计质量达到国家勘察设计验收规范标准。 项目</w:t>
      </w:r>
      <w:r>
        <w:rPr>
          <w:rFonts w:hint="eastAsia" w:ascii="宋体" w:hAnsi="宋体" w:eastAsia="宋体" w:cs="宋体"/>
          <w:color w:val="auto"/>
          <w:kern w:val="0"/>
          <w:szCs w:val="21"/>
          <w:highlight w:val="none"/>
          <w:lang w:val="en-US" w:eastAsia="zh-CN"/>
        </w:rPr>
        <w:t>总</w:t>
      </w:r>
      <w:r>
        <w:rPr>
          <w:rFonts w:hint="eastAsia" w:ascii="宋体" w:hAnsi="宋体" w:eastAsia="宋体" w:cs="宋体"/>
          <w:color w:val="auto"/>
          <w:kern w:val="0"/>
          <w:szCs w:val="21"/>
          <w:highlight w:val="none"/>
        </w:rPr>
        <w:t>负责人由</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担任。</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你单位收到中标通知书后，在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日内到我单位签订勘察设计承发包合同。</w:t>
      </w:r>
      <w:r>
        <w:rPr>
          <w:rFonts w:hint="eastAsia" w:ascii="宋体" w:hAnsi="宋体" w:eastAsia="宋体" w:cs="宋体"/>
          <w:color w:val="auto"/>
          <w:szCs w:val="21"/>
          <w:highlight w:val="none"/>
        </w:rPr>
        <w:t>在此之前按招标文件第二章“投标人须知”第7.7.1款规定向我方提交履约保证金。</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特此通知。</w:t>
      </w:r>
    </w:p>
    <w:p>
      <w:pPr>
        <w:spacing w:line="480" w:lineRule="auto"/>
        <w:rPr>
          <w:rFonts w:hint="eastAsia" w:ascii="宋体" w:hAnsi="宋体" w:eastAsia="宋体" w:cs="宋体"/>
          <w:color w:val="auto"/>
          <w:kern w:val="0"/>
          <w:sz w:val="24"/>
          <w:highlight w:val="none"/>
        </w:rPr>
      </w:pPr>
    </w:p>
    <w:p>
      <w:pPr>
        <w:spacing w:line="480" w:lineRule="auto"/>
        <w:rPr>
          <w:rFonts w:hint="eastAsia" w:ascii="宋体" w:hAnsi="宋体" w:eastAsia="宋体" w:cs="宋体"/>
          <w:color w:val="auto"/>
          <w:kern w:val="0"/>
          <w:sz w:val="24"/>
          <w:highlight w:val="none"/>
        </w:rPr>
      </w:pP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Cs w:val="21"/>
          <w:highlight w:val="none"/>
        </w:rPr>
        <w:t>招标人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snapToGrid w:val="0"/>
          <w:color w:val="auto"/>
          <w:kern w:val="0"/>
          <w:szCs w:val="21"/>
          <w:highlight w:val="none"/>
        </w:rPr>
        <w:t>盖单位法人章</w:t>
      </w:r>
      <w:r>
        <w:rPr>
          <w:rFonts w:hint="eastAsia" w:ascii="宋体" w:hAnsi="宋体" w:eastAsia="宋体" w:cs="宋体"/>
          <w:color w:val="auto"/>
          <w:kern w:val="0"/>
          <w:szCs w:val="21"/>
          <w:highlight w:val="none"/>
        </w:rPr>
        <w:t>）</w:t>
      </w: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（签名或盖章）</w:t>
      </w:r>
    </w:p>
    <w:p>
      <w:pPr>
        <w:spacing w:line="48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 xml:space="preserve">                                     联系人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联系电话</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p>
    <w:p>
      <w:pPr>
        <w:spacing w:line="480" w:lineRule="auto"/>
        <w:ind w:right="840" w:firstLine="3826" w:firstLineChars="1822"/>
        <w:rPr>
          <w:rFonts w:hint="eastAsia" w:ascii="宋体" w:hAnsi="宋体" w:eastAsia="宋体" w:cs="宋体"/>
          <w:color w:val="auto"/>
          <w:kern w:val="0"/>
          <w:sz w:val="24"/>
          <w:highlight w:val="none"/>
        </w:rPr>
      </w:pPr>
      <w:r>
        <w:rPr>
          <w:rFonts w:hint="eastAsia" w:ascii="宋体" w:hAnsi="宋体" w:eastAsia="宋体" w:cs="宋体"/>
          <w:color w:val="auto"/>
          <w:kern w:val="0"/>
          <w:szCs w:val="21"/>
          <w:highlight w:val="none"/>
        </w:rPr>
        <w:t>签发日期</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pStyle w:val="3"/>
        <w:spacing w:line="360" w:lineRule="auto"/>
        <w:jc w:val="center"/>
        <w:rPr>
          <w:rFonts w:hint="eastAsia" w:ascii="宋体" w:hAnsi="宋体" w:eastAsia="宋体" w:cs="宋体"/>
          <w:color w:val="auto"/>
          <w:szCs w:val="20"/>
          <w:highlight w:val="none"/>
        </w:rPr>
      </w:pPr>
      <w:bookmarkStart w:id="1572" w:name="招标文件03章02评标办法综合评估法"/>
      <w:bookmarkEnd w:id="1572"/>
      <w:bookmarkStart w:id="1573" w:name="招标文件03章02评标办法综合评估法00"/>
      <w:bookmarkEnd w:id="1573"/>
      <w:bookmarkStart w:id="1574" w:name="_Toc430530509"/>
      <w:bookmarkStart w:id="1575" w:name="_Toc509218785"/>
      <w:r>
        <w:rPr>
          <w:rFonts w:hint="eastAsia" w:ascii="宋体" w:hAnsi="宋体" w:eastAsia="宋体" w:cs="宋体"/>
          <w:color w:val="auto"/>
          <w:highlight w:val="none"/>
        </w:rPr>
        <w:br w:type="page"/>
      </w:r>
      <w:bookmarkStart w:id="1576" w:name="_Toc8685"/>
      <w:bookmarkStart w:id="1577" w:name="_Toc24611"/>
      <w:bookmarkStart w:id="1578" w:name="_Toc492300821"/>
      <w:bookmarkStart w:id="1579" w:name="_Toc3982"/>
      <w:bookmarkStart w:id="1580" w:name="_Toc75856871"/>
      <w:bookmarkStart w:id="1581" w:name="_Toc7099"/>
      <w:bookmarkStart w:id="1582" w:name="_Toc18253"/>
      <w:bookmarkStart w:id="1583" w:name="_Toc10852"/>
      <w:bookmarkStart w:id="1584" w:name="_Toc6633"/>
      <w:bookmarkStart w:id="1585" w:name="_Toc2725"/>
      <w:bookmarkStart w:id="1586" w:name="_Toc437"/>
      <w:bookmarkStart w:id="1587" w:name="_Toc23645"/>
      <w:bookmarkStart w:id="1588" w:name="_Toc23456"/>
      <w:bookmarkStart w:id="1589" w:name="_Toc70437370"/>
      <w:bookmarkStart w:id="1590" w:name="_Toc19736"/>
      <w:r>
        <w:rPr>
          <w:rFonts w:hint="eastAsia" w:ascii="宋体" w:hAnsi="宋体" w:eastAsia="宋体" w:cs="宋体"/>
          <w:color w:val="auto"/>
          <w:szCs w:val="20"/>
          <w:highlight w:val="none"/>
        </w:rPr>
        <w:t>第三章评标办法（综合评估法）</w:t>
      </w:r>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p>
    <w:p>
      <w:pPr>
        <w:keepNext/>
        <w:keepLines/>
        <w:pageBreakBefore w:val="0"/>
        <w:widowControl w:val="0"/>
        <w:kinsoku/>
        <w:wordWrap/>
        <w:overflowPunct/>
        <w:topLinePunct w:val="0"/>
        <w:autoSpaceDE/>
        <w:autoSpaceDN/>
        <w:bidi w:val="0"/>
        <w:adjustRightInd/>
        <w:snapToGrid/>
        <w:jc w:val="center"/>
        <w:textAlignment w:val="auto"/>
        <w:outlineLvl w:val="1"/>
        <w:rPr>
          <w:rFonts w:hint="eastAsia" w:ascii="宋体" w:hAnsi="宋体" w:eastAsia="宋体" w:cs="宋体"/>
          <w:b/>
          <w:color w:val="auto"/>
          <w:sz w:val="32"/>
          <w:szCs w:val="20"/>
          <w:highlight w:val="none"/>
        </w:rPr>
      </w:pPr>
      <w:bookmarkStart w:id="1591" w:name="_Toc10643"/>
      <w:bookmarkStart w:id="1592" w:name="_Toc14257"/>
      <w:bookmarkStart w:id="1593" w:name="_Toc3114"/>
      <w:bookmarkStart w:id="1594" w:name="_Toc25978"/>
      <w:bookmarkStart w:id="1595" w:name="_Toc17072"/>
      <w:bookmarkStart w:id="1596" w:name="_Toc19129"/>
      <w:bookmarkStart w:id="1597" w:name="_Toc30531"/>
      <w:bookmarkStart w:id="1598" w:name="_Toc17232"/>
      <w:bookmarkStart w:id="1599" w:name="_Toc17999"/>
      <w:bookmarkStart w:id="1600" w:name="_Toc492300822"/>
      <w:bookmarkStart w:id="1601" w:name="_Toc70437371"/>
      <w:bookmarkStart w:id="1602" w:name="_Toc25794"/>
      <w:bookmarkStart w:id="1603" w:name="_Toc989"/>
      <w:bookmarkStart w:id="1604" w:name="_Toc75856872"/>
      <w:bookmarkStart w:id="1605" w:name="_Toc32540"/>
      <w:r>
        <w:rPr>
          <w:rFonts w:hint="eastAsia" w:ascii="宋体" w:hAnsi="宋体" w:eastAsia="宋体" w:cs="宋体"/>
          <w:b/>
          <w:color w:val="auto"/>
          <w:sz w:val="32"/>
          <w:szCs w:val="20"/>
          <w:highlight w:val="none"/>
        </w:rPr>
        <w:t>评标办法前附表</w:t>
      </w:r>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pPr>
        <w:spacing w:line="44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评标办法中的评审内容必须和投标人须知中的对应内容一致，若投标人须知中未作要求的内容，不得列入评标办法作为评定依据。</w:t>
      </w:r>
    </w:p>
    <w:tbl>
      <w:tblPr>
        <w:tblStyle w:val="46"/>
        <w:tblW w:w="9771"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8"/>
        <w:gridCol w:w="861"/>
        <w:gridCol w:w="696"/>
        <w:gridCol w:w="857"/>
        <w:gridCol w:w="664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69" w:type="dxa"/>
            <w:gridSpan w:val="2"/>
            <w:tcBorders>
              <w:top w:val="single" w:color="auto" w:sz="4" w:space="0"/>
              <w:bottom w:val="single" w:color="auto" w:sz="4" w:space="0"/>
              <w:right w:val="single" w:color="auto" w:sz="4" w:space="0"/>
            </w:tcBorders>
            <w:vAlign w:val="center"/>
          </w:tcPr>
          <w:p>
            <w:pPr>
              <w:spacing w:line="440" w:lineRule="exact"/>
              <w:ind w:firstLine="421" w:firstLineChars="200"/>
              <w:jc w:val="left"/>
              <w:rPr>
                <w:rFonts w:hint="eastAsia" w:ascii="宋体" w:hAnsi="宋体"/>
                <w:b/>
                <w:bCs/>
                <w:color w:val="auto"/>
                <w:kern w:val="0"/>
                <w:szCs w:val="24"/>
                <w:highlight w:val="none"/>
              </w:rPr>
            </w:pPr>
            <w:r>
              <w:rPr>
                <w:rFonts w:hint="eastAsia" w:ascii="宋体" w:hAnsi="宋体"/>
                <w:b/>
                <w:bCs/>
                <w:color w:val="auto"/>
                <w:kern w:val="0"/>
                <w:szCs w:val="24"/>
                <w:highlight w:val="none"/>
              </w:rPr>
              <w:t>条款号</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ind w:firstLine="421" w:firstLineChars="200"/>
              <w:jc w:val="left"/>
              <w:rPr>
                <w:rFonts w:hint="eastAsia" w:ascii="宋体" w:hAnsi="宋体"/>
                <w:b/>
                <w:bCs/>
                <w:color w:val="auto"/>
                <w:kern w:val="0"/>
                <w:szCs w:val="24"/>
                <w:highlight w:val="none"/>
              </w:rPr>
            </w:pPr>
            <w:r>
              <w:rPr>
                <w:rFonts w:hint="eastAsia" w:ascii="宋体" w:hAnsi="宋体"/>
                <w:b/>
                <w:bCs/>
                <w:color w:val="auto"/>
                <w:kern w:val="0"/>
                <w:szCs w:val="24"/>
                <w:highlight w:val="none"/>
              </w:rPr>
              <w:t>评审因素</w:t>
            </w:r>
          </w:p>
        </w:tc>
        <w:tc>
          <w:tcPr>
            <w:tcW w:w="6649" w:type="dxa"/>
            <w:tcBorders>
              <w:top w:val="single" w:color="auto" w:sz="4" w:space="0"/>
              <w:left w:val="single" w:color="auto" w:sz="4" w:space="0"/>
              <w:bottom w:val="single" w:color="auto" w:sz="4" w:space="0"/>
              <w:right w:val="single" w:color="auto" w:sz="4" w:space="0"/>
            </w:tcBorders>
            <w:vAlign w:val="center"/>
          </w:tcPr>
          <w:p>
            <w:pPr>
              <w:spacing w:line="440" w:lineRule="exact"/>
              <w:ind w:firstLine="421" w:firstLineChars="200"/>
              <w:jc w:val="left"/>
              <w:rPr>
                <w:rFonts w:hint="eastAsia" w:ascii="宋体" w:hAnsi="宋体"/>
                <w:b/>
                <w:bCs/>
                <w:color w:val="auto"/>
                <w:kern w:val="0"/>
                <w:szCs w:val="24"/>
                <w:highlight w:val="none"/>
              </w:rPr>
            </w:pPr>
            <w:r>
              <w:rPr>
                <w:rFonts w:hint="eastAsia" w:ascii="宋体" w:hAnsi="宋体"/>
                <w:b/>
                <w:bCs/>
                <w:color w:val="auto"/>
                <w:kern w:val="0"/>
                <w:szCs w:val="24"/>
                <w:highlight w:val="none"/>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7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color w:val="auto"/>
                <w:szCs w:val="22"/>
                <w:highlight w:val="none"/>
              </w:rPr>
              <w:t>1</w:t>
            </w:r>
          </w:p>
        </w:tc>
        <w:tc>
          <w:tcPr>
            <w:tcW w:w="86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color w:val="auto"/>
                <w:szCs w:val="22"/>
                <w:highlight w:val="none"/>
              </w:rPr>
              <w:t>评标方法</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color w:val="auto"/>
                <w:szCs w:val="22"/>
                <w:highlight w:val="none"/>
              </w:rPr>
              <w:t>中标候选人排序方法</w:t>
            </w:r>
          </w:p>
        </w:tc>
        <w:tc>
          <w:tcPr>
            <w:tcW w:w="6649" w:type="dxa"/>
            <w:tcBorders>
              <w:top w:val="single" w:color="auto" w:sz="4" w:space="0"/>
              <w:left w:val="single" w:color="auto" w:sz="4" w:space="0"/>
              <w:bottom w:val="single" w:color="auto" w:sz="4" w:space="0"/>
              <w:right w:val="single" w:color="auto" w:sz="4" w:space="0"/>
            </w:tcBorders>
          </w:tcPr>
          <w:p>
            <w:pPr>
              <w:spacing w:line="360" w:lineRule="auto"/>
              <w:ind w:firstLine="420" w:firstLineChars="200"/>
              <w:jc w:val="left"/>
              <w:rPr>
                <w:color w:val="auto"/>
                <w:szCs w:val="22"/>
                <w:highlight w:val="none"/>
              </w:rPr>
            </w:pPr>
            <w:r>
              <w:rPr>
                <w:rFonts w:hint="eastAsia" w:ascii="宋体" w:hAnsi="宋体"/>
                <w:color w:val="auto"/>
                <w:kern w:val="0"/>
                <w:highlight w:val="none"/>
              </w:rPr>
              <w:t>本次评标采用综合评估法。评标委员会按照本章第 2.2 款规定的评分标准进行</w:t>
            </w:r>
            <w:r>
              <w:rPr>
                <w:rFonts w:hint="eastAsia" w:ascii="宋体" w:hAnsi="宋体"/>
                <w:color w:val="auto"/>
                <w:kern w:val="0"/>
                <w:highlight w:val="none"/>
                <w:lang w:eastAsia="zh-CN"/>
              </w:rPr>
              <w:t>评分</w:t>
            </w:r>
            <w:r>
              <w:rPr>
                <w:rFonts w:hint="eastAsia" w:ascii="宋体" w:hAnsi="宋体"/>
                <w:color w:val="auto"/>
                <w:kern w:val="0"/>
                <w:highlight w:val="none"/>
              </w:rPr>
              <w:t>，按得分由高到低顺序推荐中标候选人，或根据招标人授权直接确定中标人。综合评分相等时，以“投标人在红名单中优先”的原则排序</w:t>
            </w:r>
            <w:r>
              <w:rPr>
                <w:rFonts w:hint="eastAsia" w:ascii="宋体" w:hAnsi="宋体"/>
                <w:iCs/>
                <w:color w:val="auto"/>
                <w:spacing w:val="4"/>
                <w:kern w:val="0"/>
                <w:szCs w:val="21"/>
                <w:highlight w:val="none"/>
              </w:rPr>
              <w:t>（</w:t>
            </w:r>
            <w:r>
              <w:rPr>
                <w:rFonts w:hint="eastAsia" w:ascii="宋体" w:hAnsi="宋体"/>
                <w:spacing w:val="4"/>
                <w:kern w:val="0"/>
                <w:szCs w:val="21"/>
              </w:rPr>
              <w:t>其中非联合体投标的，须投标人所属红名单类别包含在招标范围内；</w:t>
            </w:r>
            <w:r>
              <w:rPr>
                <w:rFonts w:hint="eastAsia" w:ascii="宋体" w:hAnsi="宋体"/>
                <w:iCs/>
                <w:color w:val="auto"/>
                <w:spacing w:val="4"/>
                <w:kern w:val="0"/>
                <w:szCs w:val="21"/>
                <w:highlight w:val="none"/>
              </w:rPr>
              <w:t>联合体投标的，须联合体牵头人在红名单中</w:t>
            </w:r>
            <w:r>
              <w:rPr>
                <w:rFonts w:hint="eastAsia" w:ascii="宋体" w:hAnsi="宋体"/>
                <w:spacing w:val="4"/>
                <w:kern w:val="0"/>
                <w:szCs w:val="21"/>
              </w:rPr>
              <w:t>，并且按照</w:t>
            </w:r>
            <w:r>
              <w:rPr>
                <w:rFonts w:hint="eastAsia" w:ascii="宋体" w:hAnsi="宋体"/>
                <w:spacing w:val="4"/>
                <w:kern w:val="0"/>
                <w:szCs w:val="21"/>
                <w:lang w:eastAsia="zh-CN"/>
              </w:rPr>
              <w:t>共同投标协议</w:t>
            </w:r>
            <w:r>
              <w:rPr>
                <w:rFonts w:hint="eastAsia" w:ascii="宋体" w:hAnsi="宋体"/>
                <w:spacing w:val="4"/>
                <w:kern w:val="0"/>
                <w:szCs w:val="21"/>
              </w:rPr>
              <w:t>牵头人所属红名单类别包含在其工作范围内</w:t>
            </w:r>
            <w:r>
              <w:rPr>
                <w:rFonts w:hint="eastAsia" w:ascii="宋体" w:hAnsi="宋体"/>
                <w:iCs/>
                <w:color w:val="auto"/>
                <w:spacing w:val="4"/>
                <w:kern w:val="0"/>
                <w:szCs w:val="21"/>
                <w:highlight w:val="none"/>
              </w:rPr>
              <w:t>），投标人是否属于红名单，以开标环节信用状况查询结果为准；</w:t>
            </w:r>
            <w:r>
              <w:rPr>
                <w:rFonts w:hint="eastAsia" w:ascii="宋体" w:hAnsi="宋体"/>
                <w:color w:val="auto"/>
                <w:kern w:val="0"/>
                <w:highlight w:val="none"/>
              </w:rPr>
              <w:t>投标人均在红名单中或均不在红名单中的，以技术部分得分高的优先；技术部分得分相等的，以商务部分得分高的优先；商务部分得分相等的，以“投标人不良行为信息量化记分”低的优先；“投标人不良行为信息量化记分”相等的，由评标委员会按照</w:t>
            </w:r>
            <w:r>
              <w:rPr>
                <w:rFonts w:hint="eastAsia" w:ascii="宋体" w:hAnsi="宋体"/>
                <w:color w:val="auto"/>
                <w:kern w:val="0"/>
                <w:highlight w:val="none"/>
                <w:u w:val="single"/>
              </w:rPr>
              <w:t xml:space="preserve">        </w:t>
            </w:r>
            <w:r>
              <w:rPr>
                <w:rFonts w:hint="eastAsia" w:ascii="宋体" w:hAnsi="宋体"/>
                <w:color w:val="auto"/>
                <w:kern w:val="0"/>
                <w:highlight w:val="none"/>
              </w:rPr>
              <w:t>原则排序。</w:t>
            </w:r>
            <w:r>
              <w:rPr>
                <w:rFonts w:hint="eastAsia" w:ascii="宋体" w:hAnsi="宋体"/>
                <w:i/>
                <w:color w:val="auto"/>
                <w:kern w:val="0"/>
                <w:highlight w:val="none"/>
              </w:rPr>
              <w:t>[提示：由招标人事先在招标文件中按照有利于合同履行的原则确定</w:t>
            </w:r>
            <w:r>
              <w:rPr>
                <w:rFonts w:hint="eastAsia" w:ascii="宋体" w:hAnsi="宋体"/>
                <w:i/>
                <w:color w:val="auto"/>
                <w:spacing w:val="4"/>
                <w:kern w:val="0"/>
                <w:szCs w:val="21"/>
                <w:highlight w:val="none"/>
              </w:rPr>
              <w:t>，但不得采用抽签、摇号方式直接确定中标候选人</w:t>
            </w:r>
            <w:r>
              <w:rPr>
                <w:rFonts w:hint="eastAsia" w:ascii="宋体" w:hAnsi="宋体"/>
                <w:i/>
                <w:color w:val="auto"/>
                <w:kern w:val="0"/>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trPr>
        <w:tc>
          <w:tcPr>
            <w:tcW w:w="708" w:type="dxa"/>
            <w:vMerge w:val="restart"/>
            <w:tcBorders>
              <w:top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color w:val="auto"/>
                <w:szCs w:val="22"/>
                <w:highlight w:val="none"/>
              </w:rPr>
              <w:t>2.1.</w:t>
            </w:r>
            <w:r>
              <w:rPr>
                <w:rFonts w:hint="eastAsia"/>
                <w:color w:val="auto"/>
                <w:szCs w:val="22"/>
                <w:highlight w:val="none"/>
              </w:rPr>
              <w:t>1</w:t>
            </w:r>
          </w:p>
        </w:tc>
        <w:tc>
          <w:tcPr>
            <w:tcW w:w="861" w:type="dxa"/>
            <w:vMerge w:val="restart"/>
            <w:tcBorders>
              <w:top w:val="single" w:color="auto" w:sz="4" w:space="0"/>
              <w:right w:val="single" w:color="auto" w:sz="4" w:space="0"/>
            </w:tcBorders>
            <w:vAlign w:val="center"/>
          </w:tcPr>
          <w:p>
            <w:pPr>
              <w:spacing w:line="360" w:lineRule="auto"/>
              <w:jc w:val="center"/>
              <w:rPr>
                <w:color w:val="auto"/>
                <w:szCs w:val="22"/>
                <w:highlight w:val="none"/>
              </w:rPr>
            </w:pPr>
            <w:r>
              <w:rPr>
                <w:rFonts w:hint="eastAsia"/>
                <w:color w:val="auto"/>
                <w:szCs w:val="22"/>
                <w:highlight w:val="none"/>
              </w:rPr>
              <w:t>资格</w:t>
            </w:r>
            <w:r>
              <w:rPr>
                <w:color w:val="auto"/>
                <w:szCs w:val="22"/>
                <w:highlight w:val="none"/>
              </w:rPr>
              <w:t>评审标准</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eastAsia="宋体"/>
                <w:color w:val="auto"/>
                <w:szCs w:val="22"/>
                <w:highlight w:val="none"/>
                <w:lang w:eastAsia="zh-CN"/>
              </w:rPr>
            </w:pPr>
            <w:r>
              <w:rPr>
                <w:rFonts w:hint="eastAsia"/>
                <w:color w:val="auto"/>
                <w:szCs w:val="22"/>
                <w:highlight w:val="none"/>
                <w:lang w:eastAsia="zh-CN"/>
              </w:rPr>
              <w:t>独立法人资格</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color w:val="auto"/>
                <w:szCs w:val="22"/>
                <w:highlight w:val="none"/>
              </w:rPr>
            </w:pPr>
            <w:r>
              <w:rPr>
                <w:rFonts w:hint="eastAsia" w:ascii="宋体" w:hAnsi="宋体"/>
                <w:color w:val="auto"/>
                <w:kern w:val="0"/>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7" w:hRule="atLeast"/>
        </w:trPr>
        <w:tc>
          <w:tcPr>
            <w:tcW w:w="708" w:type="dxa"/>
            <w:vMerge w:val="continue"/>
            <w:tcBorders>
              <w:top w:val="single" w:color="auto" w:sz="4" w:space="0"/>
              <w:bottom w:val="single" w:color="auto" w:sz="4" w:space="0"/>
              <w:right w:val="single" w:color="auto" w:sz="4" w:space="0"/>
            </w:tcBorders>
            <w:vAlign w:val="center"/>
          </w:tcPr>
          <w:p>
            <w:pPr>
              <w:spacing w:line="360" w:lineRule="auto"/>
              <w:jc w:val="center"/>
              <w:rPr>
                <w:color w:val="auto"/>
                <w:szCs w:val="22"/>
                <w:highlight w:val="none"/>
              </w:rPr>
            </w:pPr>
          </w:p>
        </w:tc>
        <w:tc>
          <w:tcPr>
            <w:tcW w:w="861" w:type="dxa"/>
            <w:vMerge w:val="continue"/>
            <w:tcBorders>
              <w:top w:val="single" w:color="auto" w:sz="4" w:space="0"/>
              <w:right w:val="single" w:color="auto" w:sz="4" w:space="0"/>
            </w:tcBorders>
            <w:vAlign w:val="center"/>
          </w:tcPr>
          <w:p>
            <w:pPr>
              <w:spacing w:line="360" w:lineRule="auto"/>
              <w:jc w:val="center"/>
              <w:rPr>
                <w:color w:val="auto"/>
                <w:szCs w:val="22"/>
                <w:highlight w:val="none"/>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color w:val="auto"/>
                <w:szCs w:val="22"/>
                <w:highlight w:val="none"/>
              </w:rPr>
              <w:t>资质要求</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color w:val="auto"/>
                <w:szCs w:val="22"/>
                <w:highlight w:val="none"/>
              </w:rPr>
            </w:pPr>
            <w:r>
              <w:rPr>
                <w:color w:val="auto"/>
                <w:szCs w:val="22"/>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trPr>
        <w:tc>
          <w:tcPr>
            <w:tcW w:w="708" w:type="dxa"/>
            <w:vMerge w:val="continue"/>
            <w:tcBorders>
              <w:top w:val="single" w:color="auto" w:sz="4" w:space="0"/>
              <w:bottom w:val="single" w:color="auto" w:sz="4" w:space="0"/>
              <w:right w:val="single" w:color="auto" w:sz="4" w:space="0"/>
            </w:tcBorders>
            <w:vAlign w:val="center"/>
          </w:tcPr>
          <w:p>
            <w:pPr>
              <w:spacing w:line="360" w:lineRule="auto"/>
              <w:jc w:val="center"/>
              <w:rPr>
                <w:color w:val="auto"/>
                <w:szCs w:val="22"/>
                <w:highlight w:val="none"/>
              </w:rPr>
            </w:pPr>
          </w:p>
        </w:tc>
        <w:tc>
          <w:tcPr>
            <w:tcW w:w="861" w:type="dxa"/>
            <w:vMerge w:val="continue"/>
            <w:tcBorders>
              <w:top w:val="single" w:color="auto" w:sz="4" w:space="0"/>
              <w:right w:val="single" w:color="auto" w:sz="4" w:space="0"/>
            </w:tcBorders>
            <w:vAlign w:val="center"/>
          </w:tcPr>
          <w:p>
            <w:pPr>
              <w:spacing w:line="360" w:lineRule="auto"/>
              <w:jc w:val="center"/>
              <w:rPr>
                <w:color w:val="auto"/>
                <w:szCs w:val="22"/>
                <w:highlight w:val="none"/>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rFonts w:hint="eastAsia" w:ascii="宋体" w:hAnsi="宋体" w:cs="宋体"/>
                <w:color w:val="auto"/>
                <w:kern w:val="0"/>
                <w:highlight w:val="none"/>
              </w:rPr>
              <w:t>□</w:t>
            </w:r>
            <w:r>
              <w:rPr>
                <w:color w:val="auto"/>
                <w:szCs w:val="22"/>
                <w:highlight w:val="none"/>
              </w:rPr>
              <w:t>财务要求</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color w:val="auto"/>
                <w:szCs w:val="22"/>
                <w:highlight w:val="none"/>
              </w:rPr>
            </w:pPr>
            <w:r>
              <w:rPr>
                <w:color w:val="auto"/>
                <w:szCs w:val="22"/>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73" w:hRule="atLeast"/>
        </w:trPr>
        <w:tc>
          <w:tcPr>
            <w:tcW w:w="708" w:type="dxa"/>
            <w:vMerge w:val="continue"/>
            <w:tcBorders>
              <w:top w:val="single" w:color="auto" w:sz="4" w:space="0"/>
              <w:bottom w:val="single" w:color="auto" w:sz="4" w:space="0"/>
              <w:right w:val="single" w:color="auto" w:sz="4" w:space="0"/>
            </w:tcBorders>
            <w:vAlign w:val="center"/>
          </w:tcPr>
          <w:p>
            <w:pPr>
              <w:spacing w:line="360" w:lineRule="auto"/>
              <w:jc w:val="center"/>
              <w:rPr>
                <w:color w:val="auto"/>
                <w:szCs w:val="22"/>
                <w:highlight w:val="none"/>
              </w:rPr>
            </w:pPr>
          </w:p>
        </w:tc>
        <w:tc>
          <w:tcPr>
            <w:tcW w:w="861" w:type="dxa"/>
            <w:vMerge w:val="continue"/>
            <w:tcBorders>
              <w:top w:val="single" w:color="auto" w:sz="4" w:space="0"/>
              <w:right w:val="single" w:color="auto" w:sz="4" w:space="0"/>
            </w:tcBorders>
            <w:vAlign w:val="center"/>
          </w:tcPr>
          <w:p>
            <w:pPr>
              <w:spacing w:line="360" w:lineRule="auto"/>
              <w:jc w:val="center"/>
              <w:rPr>
                <w:color w:val="auto"/>
                <w:szCs w:val="22"/>
                <w:highlight w:val="none"/>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rFonts w:hint="eastAsia" w:ascii="宋体" w:hAnsi="宋体" w:cs="宋体"/>
                <w:color w:val="auto"/>
                <w:kern w:val="0"/>
                <w:highlight w:val="none"/>
              </w:rPr>
              <w:t>□</w:t>
            </w:r>
            <w:r>
              <w:rPr>
                <w:color w:val="auto"/>
                <w:szCs w:val="22"/>
                <w:highlight w:val="none"/>
              </w:rPr>
              <w:t>业绩要求</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color w:val="auto"/>
                <w:szCs w:val="22"/>
                <w:highlight w:val="none"/>
              </w:rPr>
            </w:pPr>
            <w:r>
              <w:rPr>
                <w:color w:val="auto"/>
                <w:szCs w:val="22"/>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6" w:hRule="atLeast"/>
        </w:trPr>
        <w:tc>
          <w:tcPr>
            <w:tcW w:w="708" w:type="dxa"/>
            <w:vMerge w:val="continue"/>
            <w:tcBorders>
              <w:top w:val="single" w:color="auto" w:sz="4" w:space="0"/>
              <w:bottom w:val="single" w:color="auto" w:sz="4" w:space="0"/>
              <w:right w:val="single" w:color="auto" w:sz="4" w:space="0"/>
            </w:tcBorders>
            <w:vAlign w:val="center"/>
          </w:tcPr>
          <w:p>
            <w:pPr>
              <w:spacing w:line="360" w:lineRule="auto"/>
              <w:jc w:val="center"/>
              <w:rPr>
                <w:color w:val="auto"/>
                <w:szCs w:val="22"/>
                <w:highlight w:val="none"/>
              </w:rPr>
            </w:pPr>
          </w:p>
        </w:tc>
        <w:tc>
          <w:tcPr>
            <w:tcW w:w="861" w:type="dxa"/>
            <w:vMerge w:val="continue"/>
            <w:tcBorders>
              <w:top w:val="single" w:color="auto" w:sz="4" w:space="0"/>
              <w:right w:val="single" w:color="auto" w:sz="4" w:space="0"/>
            </w:tcBorders>
            <w:vAlign w:val="center"/>
          </w:tcPr>
          <w:p>
            <w:pPr>
              <w:spacing w:line="360" w:lineRule="auto"/>
              <w:jc w:val="center"/>
              <w:rPr>
                <w:color w:val="auto"/>
                <w:szCs w:val="22"/>
                <w:highlight w:val="none"/>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rFonts w:hint="eastAsia"/>
                <w:color w:val="auto"/>
                <w:szCs w:val="22"/>
                <w:highlight w:val="none"/>
              </w:rPr>
              <w:t>投标截止日投标资格情况</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color w:val="auto"/>
                <w:szCs w:val="22"/>
                <w:highlight w:val="none"/>
              </w:rPr>
            </w:pPr>
            <w:r>
              <w:rPr>
                <w:color w:val="auto"/>
                <w:szCs w:val="22"/>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8" w:hRule="atLeast"/>
        </w:trPr>
        <w:tc>
          <w:tcPr>
            <w:tcW w:w="708" w:type="dxa"/>
            <w:vMerge w:val="continue"/>
            <w:tcBorders>
              <w:top w:val="single" w:color="auto" w:sz="4" w:space="0"/>
              <w:bottom w:val="single" w:color="auto" w:sz="4" w:space="0"/>
              <w:right w:val="single" w:color="auto" w:sz="4" w:space="0"/>
            </w:tcBorders>
            <w:vAlign w:val="center"/>
          </w:tcPr>
          <w:p>
            <w:pPr>
              <w:spacing w:line="360" w:lineRule="auto"/>
              <w:jc w:val="center"/>
              <w:rPr>
                <w:color w:val="auto"/>
                <w:szCs w:val="22"/>
                <w:highlight w:val="none"/>
              </w:rPr>
            </w:pPr>
          </w:p>
        </w:tc>
        <w:tc>
          <w:tcPr>
            <w:tcW w:w="861" w:type="dxa"/>
            <w:vMerge w:val="continue"/>
            <w:tcBorders>
              <w:top w:val="single" w:color="auto" w:sz="4" w:space="0"/>
              <w:right w:val="single" w:color="auto" w:sz="4" w:space="0"/>
            </w:tcBorders>
            <w:vAlign w:val="center"/>
          </w:tcPr>
          <w:p>
            <w:pPr>
              <w:spacing w:line="360" w:lineRule="auto"/>
              <w:jc w:val="center"/>
              <w:rPr>
                <w:color w:val="auto"/>
                <w:szCs w:val="22"/>
                <w:highlight w:val="none"/>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color w:val="auto"/>
                <w:szCs w:val="22"/>
                <w:highlight w:val="none"/>
              </w:rPr>
              <w:t>项目</w:t>
            </w:r>
            <w:r>
              <w:rPr>
                <w:rFonts w:hint="eastAsia"/>
                <w:color w:val="auto"/>
                <w:szCs w:val="22"/>
                <w:highlight w:val="none"/>
              </w:rPr>
              <w:t>总</w:t>
            </w:r>
            <w:r>
              <w:rPr>
                <w:color w:val="auto"/>
                <w:szCs w:val="22"/>
                <w:highlight w:val="none"/>
              </w:rPr>
              <w:t>负责人</w:t>
            </w:r>
            <w:r>
              <w:rPr>
                <w:rFonts w:hint="eastAsia"/>
                <w:color w:val="auto"/>
                <w:szCs w:val="22"/>
                <w:highlight w:val="none"/>
              </w:rPr>
              <w:t>、勘察负责人及设计负责人</w:t>
            </w:r>
            <w:r>
              <w:rPr>
                <w:rFonts w:hint="eastAsia" w:ascii="宋体" w:hAnsi="宋体"/>
                <w:color w:val="auto"/>
                <w:szCs w:val="21"/>
                <w:highlight w:val="none"/>
              </w:rPr>
              <w:t>资格要求</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color w:val="auto"/>
                <w:szCs w:val="22"/>
                <w:highlight w:val="none"/>
              </w:rPr>
            </w:pPr>
            <w:r>
              <w:rPr>
                <w:color w:val="auto"/>
                <w:szCs w:val="22"/>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6" w:hRule="atLeast"/>
        </w:trPr>
        <w:tc>
          <w:tcPr>
            <w:tcW w:w="708" w:type="dxa"/>
            <w:vMerge w:val="continue"/>
            <w:tcBorders>
              <w:top w:val="single" w:color="auto" w:sz="4" w:space="0"/>
              <w:bottom w:val="single" w:color="auto" w:sz="4" w:space="0"/>
              <w:right w:val="single" w:color="auto" w:sz="4" w:space="0"/>
            </w:tcBorders>
            <w:vAlign w:val="center"/>
          </w:tcPr>
          <w:p>
            <w:pPr>
              <w:spacing w:line="360" w:lineRule="auto"/>
              <w:jc w:val="center"/>
              <w:rPr>
                <w:color w:val="auto"/>
                <w:szCs w:val="22"/>
                <w:highlight w:val="none"/>
              </w:rPr>
            </w:pPr>
          </w:p>
        </w:tc>
        <w:tc>
          <w:tcPr>
            <w:tcW w:w="861" w:type="dxa"/>
            <w:vMerge w:val="continue"/>
            <w:tcBorders>
              <w:top w:val="single" w:color="auto" w:sz="4" w:space="0"/>
              <w:right w:val="single" w:color="auto" w:sz="4" w:space="0"/>
            </w:tcBorders>
            <w:vAlign w:val="center"/>
          </w:tcPr>
          <w:p>
            <w:pPr>
              <w:spacing w:line="360" w:lineRule="auto"/>
              <w:jc w:val="center"/>
              <w:rPr>
                <w:color w:val="auto"/>
                <w:szCs w:val="22"/>
                <w:highlight w:val="none"/>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color w:val="auto"/>
                <w:szCs w:val="22"/>
                <w:highlight w:val="none"/>
              </w:rPr>
              <w:t>其他要求</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color w:val="auto"/>
                <w:szCs w:val="22"/>
                <w:highlight w:val="none"/>
              </w:rPr>
            </w:pPr>
            <w:r>
              <w:rPr>
                <w:color w:val="auto"/>
                <w:szCs w:val="22"/>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6" w:hRule="atLeast"/>
        </w:trPr>
        <w:tc>
          <w:tcPr>
            <w:tcW w:w="708" w:type="dxa"/>
            <w:vMerge w:val="continue"/>
            <w:tcBorders>
              <w:top w:val="single" w:color="auto" w:sz="4" w:space="0"/>
              <w:bottom w:val="single" w:color="auto" w:sz="4" w:space="0"/>
              <w:right w:val="single" w:color="auto" w:sz="4" w:space="0"/>
            </w:tcBorders>
            <w:vAlign w:val="center"/>
          </w:tcPr>
          <w:p>
            <w:pPr>
              <w:spacing w:line="360" w:lineRule="auto"/>
              <w:jc w:val="center"/>
              <w:rPr>
                <w:color w:val="auto"/>
                <w:szCs w:val="22"/>
                <w:highlight w:val="none"/>
              </w:rPr>
            </w:pPr>
          </w:p>
        </w:tc>
        <w:tc>
          <w:tcPr>
            <w:tcW w:w="861" w:type="dxa"/>
            <w:vMerge w:val="continue"/>
            <w:tcBorders>
              <w:top w:val="single" w:color="auto" w:sz="4" w:space="0"/>
              <w:right w:val="single" w:color="auto" w:sz="4" w:space="0"/>
            </w:tcBorders>
            <w:vAlign w:val="center"/>
          </w:tcPr>
          <w:p>
            <w:pPr>
              <w:spacing w:line="360" w:lineRule="auto"/>
              <w:jc w:val="center"/>
              <w:rPr>
                <w:color w:val="auto"/>
                <w:szCs w:val="22"/>
                <w:highlight w:val="none"/>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rFonts w:hint="eastAsia"/>
                <w:color w:val="auto"/>
                <w:szCs w:val="22"/>
                <w:highlight w:val="none"/>
              </w:rPr>
              <w:t>□</w:t>
            </w:r>
            <w:r>
              <w:rPr>
                <w:color w:val="auto"/>
                <w:szCs w:val="22"/>
                <w:highlight w:val="none"/>
              </w:rPr>
              <w:t>联合体投标人</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color w:val="auto"/>
                <w:szCs w:val="22"/>
                <w:highlight w:val="none"/>
              </w:rPr>
            </w:pPr>
            <w:r>
              <w:rPr>
                <w:color w:val="auto"/>
                <w:szCs w:val="22"/>
                <w:highlight w:val="none"/>
              </w:rPr>
              <w:t>符合第二章“投标人须知”第1.4.2项规定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42" w:hRule="atLeast"/>
        </w:trPr>
        <w:tc>
          <w:tcPr>
            <w:tcW w:w="708" w:type="dxa"/>
            <w:vMerge w:val="continue"/>
            <w:tcBorders>
              <w:top w:val="single" w:color="auto" w:sz="4" w:space="0"/>
              <w:bottom w:val="single" w:color="auto" w:sz="4" w:space="0"/>
              <w:right w:val="single" w:color="auto" w:sz="4" w:space="0"/>
            </w:tcBorders>
            <w:vAlign w:val="center"/>
          </w:tcPr>
          <w:p>
            <w:pPr>
              <w:spacing w:line="360" w:lineRule="auto"/>
              <w:jc w:val="center"/>
              <w:rPr>
                <w:color w:val="auto"/>
                <w:szCs w:val="22"/>
                <w:highlight w:val="none"/>
              </w:rPr>
            </w:pPr>
          </w:p>
        </w:tc>
        <w:tc>
          <w:tcPr>
            <w:tcW w:w="861" w:type="dxa"/>
            <w:vMerge w:val="continue"/>
            <w:tcBorders>
              <w:top w:val="single" w:color="auto" w:sz="4" w:space="0"/>
              <w:right w:val="single" w:color="auto" w:sz="4" w:space="0"/>
            </w:tcBorders>
            <w:vAlign w:val="center"/>
          </w:tcPr>
          <w:p>
            <w:pPr>
              <w:spacing w:line="360" w:lineRule="auto"/>
              <w:jc w:val="center"/>
              <w:rPr>
                <w:color w:val="auto"/>
                <w:szCs w:val="22"/>
                <w:highlight w:val="none"/>
              </w:rPr>
            </w:pPr>
          </w:p>
        </w:tc>
        <w:tc>
          <w:tcPr>
            <w:tcW w:w="1553"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color w:val="auto"/>
                <w:szCs w:val="22"/>
                <w:highlight w:val="none"/>
              </w:rPr>
            </w:pPr>
            <w:r>
              <w:rPr>
                <w:rFonts w:hint="eastAsia"/>
                <w:color w:val="auto"/>
                <w:highlight w:val="none"/>
              </w:rPr>
              <w:t>不存在禁止投标的情形</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color w:val="auto"/>
                <w:szCs w:val="22"/>
                <w:highlight w:val="none"/>
              </w:rPr>
            </w:pPr>
            <w:r>
              <w:rPr>
                <w:rFonts w:hint="eastAsia"/>
                <w:color w:val="auto"/>
                <w:highlight w:val="none"/>
              </w:rPr>
              <w:t>不存在第二章“投标人须知”第1.4.3项规定的任何一种情形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08" w:type="dxa"/>
            <w:vMerge w:val="restart"/>
            <w:tcBorders>
              <w:top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color w:val="auto"/>
                <w:szCs w:val="22"/>
                <w:highlight w:val="none"/>
              </w:rPr>
              <w:t>2.1.2</w:t>
            </w:r>
          </w:p>
        </w:tc>
        <w:tc>
          <w:tcPr>
            <w:tcW w:w="861"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color w:val="auto"/>
                <w:szCs w:val="22"/>
                <w:highlight w:val="none"/>
              </w:rPr>
              <w:t>形式评审标准</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color w:val="auto"/>
                <w:szCs w:val="22"/>
                <w:highlight w:val="none"/>
              </w:rPr>
              <w:t>投标人名称</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color w:val="auto"/>
                <w:szCs w:val="22"/>
                <w:highlight w:val="none"/>
              </w:rPr>
            </w:pPr>
            <w:r>
              <w:rPr>
                <w:color w:val="auto"/>
                <w:szCs w:val="22"/>
                <w:highlight w:val="none"/>
              </w:rPr>
              <w:t>与营业执照、资质证书一致</w:t>
            </w:r>
            <w:r>
              <w:rPr>
                <w:rFonts w:hint="eastAsia" w:ascii="宋体" w:hAnsi="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08" w:type="dxa"/>
            <w:vMerge w:val="continue"/>
            <w:tcBorders>
              <w:top w:val="single" w:color="auto" w:sz="4" w:space="0"/>
              <w:bottom w:val="single" w:color="auto" w:sz="4" w:space="0"/>
              <w:right w:val="single" w:color="auto" w:sz="4" w:space="0"/>
            </w:tcBorders>
            <w:vAlign w:val="center"/>
          </w:tcPr>
          <w:p>
            <w:pPr>
              <w:spacing w:line="360" w:lineRule="auto"/>
              <w:rPr>
                <w:color w:val="auto"/>
                <w:szCs w:val="22"/>
                <w:highlight w:val="none"/>
              </w:rPr>
            </w:pPr>
          </w:p>
        </w:tc>
        <w:tc>
          <w:tcPr>
            <w:tcW w:w="8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color w:val="auto"/>
                <w:szCs w:val="22"/>
                <w:highlight w:val="none"/>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color w:val="auto"/>
                <w:szCs w:val="22"/>
                <w:highlight w:val="none"/>
              </w:rPr>
              <w:t>投标文件格式</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color w:val="auto"/>
                <w:szCs w:val="22"/>
                <w:highlight w:val="none"/>
              </w:rPr>
            </w:pPr>
            <w:r>
              <w:rPr>
                <w:rFonts w:hint="eastAsia" w:ascii="宋体" w:hAnsi="宋体"/>
                <w:color w:val="auto"/>
                <w:szCs w:val="21"/>
                <w:highlight w:val="none"/>
              </w:rPr>
              <w:t>投标文件格式符合第二章“投标人须知”第3.7款的要求（不含投标函部分）。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6" w:hRule="atLeast"/>
        </w:trPr>
        <w:tc>
          <w:tcPr>
            <w:tcW w:w="708" w:type="dxa"/>
            <w:vMerge w:val="continue"/>
            <w:tcBorders>
              <w:top w:val="single" w:color="auto" w:sz="4" w:space="0"/>
              <w:bottom w:val="single" w:color="auto" w:sz="4" w:space="0"/>
              <w:right w:val="single" w:color="auto" w:sz="4" w:space="0"/>
            </w:tcBorders>
            <w:vAlign w:val="center"/>
          </w:tcPr>
          <w:p>
            <w:pPr>
              <w:spacing w:line="360" w:lineRule="auto"/>
              <w:rPr>
                <w:color w:val="auto"/>
                <w:szCs w:val="22"/>
                <w:highlight w:val="none"/>
              </w:rPr>
            </w:pPr>
          </w:p>
        </w:tc>
        <w:tc>
          <w:tcPr>
            <w:tcW w:w="8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color w:val="auto"/>
                <w:szCs w:val="22"/>
                <w:highlight w:val="none"/>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rFonts w:hint="eastAsia" w:ascii="宋体" w:hAnsi="宋体" w:cs="宋体"/>
                <w:color w:val="auto"/>
                <w:kern w:val="0"/>
                <w:highlight w:val="none"/>
              </w:rPr>
              <w:t>□</w:t>
            </w:r>
            <w:r>
              <w:rPr>
                <w:color w:val="auto"/>
                <w:szCs w:val="22"/>
                <w:highlight w:val="none"/>
              </w:rPr>
              <w:t>联合体投标人</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color w:val="auto"/>
                <w:szCs w:val="22"/>
                <w:highlight w:val="none"/>
              </w:rPr>
            </w:pPr>
            <w:r>
              <w:rPr>
                <w:rFonts w:hint="eastAsia" w:ascii="宋体" w:hAnsi="宋体" w:cs="宋体"/>
                <w:color w:val="auto"/>
                <w:kern w:val="0"/>
                <w:highlight w:val="none"/>
              </w:rPr>
              <w:t>提交</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，并明确联合体牵头人。在</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第5条联合体各成员单位内部的职责分工中填写的联合体所有成员单位名称应与其营业执照、资质证书一致。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08" w:type="dxa"/>
            <w:vMerge w:val="continue"/>
            <w:tcBorders>
              <w:top w:val="single" w:color="auto" w:sz="4" w:space="0"/>
              <w:bottom w:val="single" w:color="auto" w:sz="4" w:space="0"/>
              <w:right w:val="single" w:color="auto" w:sz="4" w:space="0"/>
            </w:tcBorders>
            <w:vAlign w:val="center"/>
          </w:tcPr>
          <w:p>
            <w:pPr>
              <w:spacing w:line="360" w:lineRule="auto"/>
              <w:rPr>
                <w:color w:val="auto"/>
                <w:szCs w:val="22"/>
                <w:highlight w:val="none"/>
              </w:rPr>
            </w:pPr>
          </w:p>
        </w:tc>
        <w:tc>
          <w:tcPr>
            <w:tcW w:w="8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color w:val="auto"/>
                <w:szCs w:val="22"/>
                <w:highlight w:val="none"/>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kern w:val="0"/>
                <w:highlight w:val="none"/>
              </w:rPr>
            </w:pPr>
            <w:r>
              <w:rPr>
                <w:rFonts w:hint="eastAsia"/>
                <w:color w:val="auto"/>
                <w:highlight w:val="none"/>
              </w:rPr>
              <w:t>投标文件的签署</w:t>
            </w:r>
          </w:p>
        </w:tc>
        <w:tc>
          <w:tcPr>
            <w:tcW w:w="6649" w:type="dxa"/>
            <w:tcBorders>
              <w:top w:val="single" w:color="auto" w:sz="4" w:space="0"/>
              <w:left w:val="single" w:color="auto" w:sz="4" w:space="0"/>
              <w:bottom w:val="single" w:color="auto" w:sz="4" w:space="0"/>
              <w:right w:val="single" w:color="auto" w:sz="4" w:space="0"/>
            </w:tcBorders>
          </w:tcPr>
          <w:p>
            <w:pPr>
              <w:spacing w:line="360" w:lineRule="auto"/>
              <w:ind w:firstLine="420" w:firstLineChars="200"/>
              <w:rPr>
                <w:rFonts w:ascii="宋体" w:hAnsi="宋体"/>
                <w:color w:val="auto"/>
                <w:kern w:val="0"/>
                <w:highlight w:val="none"/>
              </w:rPr>
            </w:pPr>
            <w:r>
              <w:rPr>
                <w:rFonts w:hint="eastAsia" w:ascii="宋体" w:hAnsi="宋体"/>
                <w:color w:val="auto"/>
                <w:kern w:val="0"/>
                <w:highlight w:val="none"/>
              </w:rPr>
              <w:t xml:space="preserve">第六章 </w:t>
            </w:r>
            <w:r>
              <w:rPr>
                <w:rFonts w:ascii="宋体" w:hAnsi="宋体"/>
                <w:color w:val="auto"/>
                <w:kern w:val="0"/>
                <w:highlight w:val="none"/>
              </w:rPr>
              <w:t>投标文件</w:t>
            </w:r>
            <w:r>
              <w:rPr>
                <w:rFonts w:hint="eastAsia" w:ascii="宋体" w:hAnsi="宋体"/>
                <w:color w:val="auto"/>
                <w:kern w:val="0"/>
                <w:highlight w:val="none"/>
              </w:rPr>
              <w:t>格式（不含投标函部分）要求</w:t>
            </w:r>
            <w:r>
              <w:rPr>
                <w:rFonts w:ascii="宋体" w:hAnsi="宋体"/>
                <w:color w:val="auto"/>
                <w:kern w:val="0"/>
                <w:highlight w:val="none"/>
              </w:rPr>
              <w:t>法定代表人</w:t>
            </w:r>
            <w:r>
              <w:rPr>
                <w:rFonts w:hint="eastAsia" w:ascii="宋体" w:hAnsi="宋体"/>
                <w:color w:val="auto"/>
                <w:kern w:val="0"/>
                <w:highlight w:val="none"/>
                <w:lang w:eastAsia="zh-CN"/>
              </w:rPr>
              <w:t>（</w:t>
            </w:r>
            <w:r>
              <w:rPr>
                <w:rFonts w:ascii="宋体" w:hAnsi="宋体"/>
                <w:color w:val="auto"/>
                <w:kern w:val="0"/>
                <w:highlight w:val="none"/>
              </w:rPr>
              <w:t>或其委托代理人</w:t>
            </w:r>
            <w:r>
              <w:rPr>
                <w:rFonts w:hint="eastAsia" w:ascii="宋体" w:hAnsi="宋体"/>
                <w:color w:val="auto"/>
                <w:kern w:val="0"/>
                <w:highlight w:val="none"/>
                <w:lang w:eastAsia="zh-CN"/>
              </w:rPr>
              <w:t>）</w:t>
            </w:r>
            <w:r>
              <w:rPr>
                <w:rFonts w:ascii="宋体" w:hAnsi="宋体"/>
                <w:color w:val="auto"/>
                <w:kern w:val="0"/>
                <w:highlight w:val="none"/>
              </w:rPr>
              <w:t>签名（或盖章）</w:t>
            </w:r>
            <w:r>
              <w:rPr>
                <w:rFonts w:hint="eastAsia" w:ascii="宋体" w:hAnsi="宋体"/>
                <w:color w:val="auto"/>
                <w:kern w:val="0"/>
                <w:highlight w:val="none"/>
              </w:rPr>
              <w:t>的须</w:t>
            </w:r>
            <w:r>
              <w:rPr>
                <w:rFonts w:ascii="宋体" w:hAnsi="宋体"/>
                <w:color w:val="auto"/>
                <w:kern w:val="0"/>
                <w:highlight w:val="none"/>
              </w:rPr>
              <w:t>齐全。</w:t>
            </w:r>
            <w:r>
              <w:rPr>
                <w:rFonts w:hint="eastAsia" w:ascii="宋体" w:hAnsi="宋体"/>
                <w:color w:val="auto"/>
                <w:kern w:val="0"/>
                <w:highlight w:val="none"/>
              </w:rPr>
              <w:t>要求</w:t>
            </w:r>
            <w:r>
              <w:rPr>
                <w:rFonts w:ascii="宋体" w:hAnsi="宋体"/>
                <w:color w:val="auto"/>
                <w:kern w:val="0"/>
                <w:highlight w:val="none"/>
              </w:rPr>
              <w:t>签名的，</w:t>
            </w:r>
            <w:r>
              <w:rPr>
                <w:rFonts w:hint="eastAsia" w:ascii="宋体" w:hAnsi="宋体"/>
                <w:color w:val="auto"/>
                <w:kern w:val="0"/>
                <w:highlight w:val="none"/>
              </w:rPr>
              <w:t>签名采用手写签名</w:t>
            </w:r>
            <w:r>
              <w:rPr>
                <w:rFonts w:hint="eastAsia" w:ascii="宋体" w:hAnsi="宋体"/>
                <w:color w:val="auto"/>
                <w:szCs w:val="21"/>
                <w:highlight w:val="none"/>
                <w:lang w:val="en-US" w:eastAsia="zh-CN"/>
              </w:rPr>
              <w:t>或签章</w:t>
            </w:r>
            <w:r>
              <w:rPr>
                <w:rFonts w:hint="eastAsia" w:ascii="宋体" w:hAnsi="宋体"/>
                <w:color w:val="auto"/>
                <w:kern w:val="0"/>
                <w:highlight w:val="none"/>
              </w:rPr>
              <w:t>或加盖CA数字证书均可。</w:t>
            </w:r>
          </w:p>
          <w:p>
            <w:pPr>
              <w:autoSpaceDE w:val="0"/>
              <w:autoSpaceDN w:val="0"/>
              <w:adjustRightInd w:val="0"/>
              <w:snapToGrid w:val="0"/>
              <w:spacing w:line="360" w:lineRule="auto"/>
              <w:ind w:firstLine="420" w:firstLineChars="200"/>
              <w:rPr>
                <w:rFonts w:ascii="宋体" w:hAnsi="宋体"/>
                <w:color w:val="auto"/>
                <w:kern w:val="0"/>
                <w:highlight w:val="none"/>
              </w:rPr>
            </w:pPr>
            <w:r>
              <w:rPr>
                <w:rFonts w:hint="eastAsia" w:ascii="宋体" w:hAnsi="宋体"/>
                <w:snapToGrid w:val="0"/>
                <w:color w:val="auto"/>
                <w:kern w:val="0"/>
                <w:szCs w:val="21"/>
                <w:highlight w:val="none"/>
              </w:rPr>
              <w:t>若投标单位为联合体，则</w:t>
            </w:r>
            <w:r>
              <w:rPr>
                <w:rFonts w:hint="eastAsia" w:ascii="宋体" w:hAnsi="宋体"/>
                <w:snapToGrid w:val="0"/>
                <w:color w:val="auto"/>
                <w:kern w:val="0"/>
                <w:szCs w:val="21"/>
                <w:highlight w:val="none"/>
                <w:lang w:eastAsia="zh-CN"/>
              </w:rPr>
              <w:t>共同投标协议</w:t>
            </w:r>
            <w:r>
              <w:rPr>
                <w:rFonts w:hint="eastAsia" w:ascii="宋体" w:hAnsi="宋体"/>
                <w:snapToGrid w:val="0"/>
                <w:color w:val="auto"/>
                <w:kern w:val="0"/>
                <w:szCs w:val="21"/>
                <w:highlight w:val="none"/>
              </w:rPr>
              <w:t>各联合体成员单位签名（或盖章）须齐全，</w:t>
            </w:r>
            <w:r>
              <w:rPr>
                <w:rFonts w:hint="eastAsia" w:ascii="宋体" w:hAnsi="宋体"/>
                <w:snapToGrid w:val="0"/>
                <w:color w:val="auto"/>
                <w:kern w:val="0"/>
                <w:szCs w:val="21"/>
                <w:highlight w:val="none"/>
                <w:lang w:eastAsia="zh-CN"/>
              </w:rPr>
              <w:t>共同投标协议</w:t>
            </w:r>
            <w:r>
              <w:rPr>
                <w:rFonts w:hint="eastAsia" w:ascii="宋体" w:hAnsi="宋体"/>
                <w:snapToGrid w:val="0"/>
                <w:color w:val="auto"/>
                <w:kern w:val="0"/>
                <w:szCs w:val="21"/>
                <w:highlight w:val="none"/>
              </w:rPr>
              <w:t>以外的</w:t>
            </w:r>
            <w:r>
              <w:rPr>
                <w:rFonts w:ascii="宋体" w:hAnsi="宋体"/>
                <w:color w:val="auto"/>
                <w:kern w:val="0"/>
                <w:highlight w:val="none"/>
              </w:rPr>
              <w:t>投标文件</w:t>
            </w:r>
            <w:r>
              <w:rPr>
                <w:rFonts w:hint="eastAsia" w:ascii="宋体" w:hAnsi="宋体"/>
                <w:color w:val="auto"/>
                <w:kern w:val="0"/>
                <w:highlight w:val="none"/>
              </w:rPr>
              <w:t>格式中，要求法定代表人</w:t>
            </w:r>
            <w:r>
              <w:rPr>
                <w:rFonts w:hint="eastAsia" w:ascii="宋体" w:hAnsi="宋体"/>
                <w:color w:val="auto"/>
                <w:kern w:val="0"/>
                <w:highlight w:val="none"/>
                <w:lang w:eastAsia="zh-CN"/>
              </w:rPr>
              <w:t>（</w:t>
            </w:r>
            <w:r>
              <w:rPr>
                <w:rFonts w:hint="eastAsia" w:ascii="宋体" w:hAnsi="宋体"/>
                <w:color w:val="auto"/>
                <w:kern w:val="0"/>
                <w:highlight w:val="none"/>
              </w:rPr>
              <w:t>或其委托代理人</w:t>
            </w:r>
            <w:r>
              <w:rPr>
                <w:rFonts w:hint="eastAsia" w:ascii="宋体" w:hAnsi="宋体"/>
                <w:color w:val="auto"/>
                <w:kern w:val="0"/>
                <w:highlight w:val="none"/>
                <w:lang w:eastAsia="zh-CN"/>
              </w:rPr>
              <w:t>）</w:t>
            </w:r>
            <w:r>
              <w:rPr>
                <w:rFonts w:hint="eastAsia" w:ascii="宋体" w:hAnsi="宋体"/>
                <w:color w:val="auto"/>
                <w:kern w:val="0"/>
                <w:highlight w:val="none"/>
              </w:rPr>
              <w:t>签名（或盖章）的均由联合体牵头人法定代表人</w:t>
            </w:r>
            <w:r>
              <w:rPr>
                <w:rFonts w:hint="eastAsia" w:ascii="宋体" w:hAnsi="宋体"/>
                <w:color w:val="auto"/>
                <w:kern w:val="0"/>
                <w:highlight w:val="none"/>
                <w:lang w:eastAsia="zh-CN"/>
              </w:rPr>
              <w:t>（</w:t>
            </w:r>
            <w:r>
              <w:rPr>
                <w:rFonts w:hint="eastAsia" w:ascii="宋体" w:hAnsi="宋体"/>
                <w:color w:val="auto"/>
                <w:kern w:val="0"/>
                <w:highlight w:val="none"/>
              </w:rPr>
              <w:t>或其委托代理人</w:t>
            </w:r>
            <w:r>
              <w:rPr>
                <w:rFonts w:hint="eastAsia" w:ascii="宋体" w:hAnsi="宋体"/>
                <w:color w:val="auto"/>
                <w:kern w:val="0"/>
                <w:highlight w:val="none"/>
                <w:lang w:eastAsia="zh-CN"/>
              </w:rPr>
              <w:t>）</w:t>
            </w:r>
            <w:r>
              <w:rPr>
                <w:rFonts w:hint="eastAsia" w:ascii="宋体" w:hAnsi="宋体"/>
                <w:color w:val="auto"/>
                <w:kern w:val="0"/>
                <w:highlight w:val="none"/>
              </w:rPr>
              <w:t>签名（或盖章）</w:t>
            </w:r>
            <w:r>
              <w:rPr>
                <w:rFonts w:ascii="宋体" w:hAnsi="宋体"/>
                <w:color w:val="auto"/>
                <w:kern w:val="0"/>
                <w:highlight w:val="none"/>
              </w:rPr>
              <w:t>。</w:t>
            </w:r>
          </w:p>
          <w:p>
            <w:pPr>
              <w:autoSpaceDE w:val="0"/>
              <w:autoSpaceDN w:val="0"/>
              <w:adjustRightInd w:val="0"/>
              <w:snapToGrid w:val="0"/>
              <w:spacing w:line="360" w:lineRule="auto"/>
              <w:ind w:firstLine="420" w:firstLineChars="200"/>
              <w:rPr>
                <w:rFonts w:ascii="宋体" w:hAnsi="宋体"/>
                <w:color w:val="auto"/>
                <w:kern w:val="0"/>
                <w:highlight w:val="none"/>
              </w:rPr>
            </w:pPr>
            <w:r>
              <w:rPr>
                <w:rFonts w:hint="eastAsia" w:ascii="宋体" w:hAnsi="宋体"/>
                <w:color w:val="auto"/>
                <w:kern w:val="0"/>
                <w:highlight w:val="none"/>
              </w:rPr>
              <w:t>第六章 投标文件格式（不含投标函部分）要求加盖单位法人章的，应使用 CA 数字证书加盖投标人的单位电子印章。</w:t>
            </w:r>
          </w:p>
          <w:p>
            <w:pPr>
              <w:spacing w:line="360" w:lineRule="auto"/>
              <w:ind w:firstLine="420" w:firstLineChars="200"/>
              <w:rPr>
                <w:rFonts w:ascii="宋体" w:hAnsi="宋体"/>
                <w:color w:val="auto"/>
                <w:kern w:val="0"/>
                <w:highlight w:val="none"/>
              </w:rPr>
            </w:pPr>
            <w:r>
              <w:rPr>
                <w:rFonts w:hint="eastAsia" w:ascii="宋体" w:hAnsi="宋体"/>
                <w:color w:val="auto"/>
                <w:kern w:val="0"/>
                <w:highlight w:val="none"/>
              </w:rPr>
              <w:t>若投标单位为联合体，则</w:t>
            </w:r>
            <w:r>
              <w:rPr>
                <w:rFonts w:hint="eastAsia" w:ascii="宋体" w:hAnsi="宋体"/>
                <w:color w:val="auto"/>
                <w:kern w:val="0"/>
                <w:highlight w:val="none"/>
                <w:lang w:eastAsia="zh-CN"/>
              </w:rPr>
              <w:t>共同投标协议</w:t>
            </w:r>
            <w:r>
              <w:rPr>
                <w:rFonts w:hint="eastAsia" w:ascii="宋体" w:hAnsi="宋体"/>
                <w:color w:val="auto"/>
                <w:kern w:val="0"/>
                <w:highlight w:val="none"/>
              </w:rPr>
              <w:t>中要求各联合体成员盖单位法人章的，各联合体成员盖章须齐全，</w:t>
            </w:r>
            <w:r>
              <w:rPr>
                <w:rFonts w:hint="eastAsia" w:ascii="宋体" w:hAnsi="宋体"/>
                <w:color w:val="auto"/>
                <w:kern w:val="0"/>
                <w:highlight w:val="none"/>
                <w:lang w:eastAsia="zh-CN"/>
              </w:rPr>
              <w:t>共同投标协议</w:t>
            </w:r>
            <w:r>
              <w:rPr>
                <w:rFonts w:hint="eastAsia" w:ascii="宋体" w:hAnsi="宋体"/>
                <w:color w:val="auto"/>
                <w:kern w:val="0"/>
                <w:highlight w:val="none"/>
              </w:rPr>
              <w:t>以外的投标文件格式中要求投标人加盖单位法人章的，均由联合体牵头人使用 CA 数字证书加盖其单位电子印章。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08" w:type="dxa"/>
            <w:vMerge w:val="continue"/>
            <w:tcBorders>
              <w:top w:val="single" w:color="auto" w:sz="4" w:space="0"/>
              <w:bottom w:val="single" w:color="auto" w:sz="4" w:space="0"/>
              <w:right w:val="single" w:color="auto" w:sz="4" w:space="0"/>
            </w:tcBorders>
            <w:vAlign w:val="center"/>
          </w:tcPr>
          <w:p>
            <w:pPr>
              <w:spacing w:line="360" w:lineRule="auto"/>
              <w:rPr>
                <w:color w:val="auto"/>
                <w:szCs w:val="22"/>
                <w:highlight w:val="none"/>
              </w:rPr>
            </w:pPr>
          </w:p>
        </w:tc>
        <w:tc>
          <w:tcPr>
            <w:tcW w:w="8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color w:val="auto"/>
                <w:szCs w:val="22"/>
                <w:highlight w:val="none"/>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kern w:val="0"/>
                <w:highlight w:val="none"/>
              </w:rPr>
            </w:pPr>
            <w:r>
              <w:rPr>
                <w:rFonts w:hint="eastAsia"/>
                <w:color w:val="auto"/>
                <w:szCs w:val="22"/>
                <w:highlight w:val="none"/>
              </w:rPr>
              <w:t>委托代理人</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color w:val="auto"/>
                <w:kern w:val="0"/>
                <w:highlight w:val="none"/>
              </w:rPr>
            </w:pPr>
            <w:r>
              <w:rPr>
                <w:rFonts w:hint="eastAsia" w:ascii="宋体" w:hAnsi="宋体"/>
                <w:color w:val="auto"/>
                <w:szCs w:val="21"/>
                <w:highlight w:val="none"/>
              </w:rPr>
              <w:t>投标人法定代表人的委托代理人有法定代表人签署的授权委托书和投标人为其缴纳的养老保险证明材料。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25" w:hRule="atLeast"/>
        </w:trPr>
        <w:tc>
          <w:tcPr>
            <w:tcW w:w="708" w:type="dxa"/>
            <w:vMerge w:val="continue"/>
            <w:tcBorders>
              <w:top w:val="single" w:color="auto" w:sz="4" w:space="0"/>
              <w:bottom w:val="single" w:color="auto" w:sz="4" w:space="0"/>
              <w:right w:val="single" w:color="auto" w:sz="4" w:space="0"/>
            </w:tcBorders>
            <w:vAlign w:val="center"/>
          </w:tcPr>
          <w:p>
            <w:pPr>
              <w:spacing w:line="360" w:lineRule="auto"/>
              <w:rPr>
                <w:color w:val="auto"/>
                <w:szCs w:val="22"/>
                <w:highlight w:val="none"/>
              </w:rPr>
            </w:pPr>
          </w:p>
        </w:tc>
        <w:tc>
          <w:tcPr>
            <w:tcW w:w="86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color w:val="auto"/>
                <w:szCs w:val="22"/>
                <w:highlight w:val="none"/>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rFonts w:hint="eastAsia"/>
                <w:color w:val="auto"/>
                <w:highlight w:val="none"/>
              </w:rPr>
              <w:t>备选投标方案</w:t>
            </w:r>
          </w:p>
        </w:tc>
        <w:tc>
          <w:tcPr>
            <w:tcW w:w="6649" w:type="dxa"/>
            <w:tcBorders>
              <w:top w:val="single" w:color="auto" w:sz="4" w:space="0"/>
              <w:left w:val="single" w:color="auto" w:sz="4" w:space="0"/>
              <w:bottom w:val="single" w:color="auto" w:sz="4" w:space="0"/>
              <w:right w:val="single" w:color="auto" w:sz="4" w:space="0"/>
            </w:tcBorders>
          </w:tcPr>
          <w:p>
            <w:pPr>
              <w:spacing w:line="360" w:lineRule="auto"/>
              <w:ind w:firstLine="420" w:firstLineChars="200"/>
              <w:rPr>
                <w:color w:val="auto"/>
                <w:szCs w:val="22"/>
                <w:highlight w:val="none"/>
              </w:rPr>
            </w:pPr>
            <w:r>
              <w:rPr>
                <w:rFonts w:hint="eastAsia"/>
                <w:color w:val="auto"/>
                <w:highlight w:val="none"/>
              </w:rPr>
              <w:t>除招标文件明确允许提交备选投标方案外，投标人不得提交备选投标方案。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1" w:hRule="atLeast"/>
        </w:trPr>
        <w:tc>
          <w:tcPr>
            <w:tcW w:w="708" w:type="dxa"/>
            <w:vMerge w:val="restart"/>
            <w:tcBorders>
              <w:top w:val="single" w:color="auto" w:sz="4" w:space="0"/>
              <w:right w:val="single" w:color="auto" w:sz="4" w:space="0"/>
            </w:tcBorders>
            <w:vAlign w:val="center"/>
          </w:tcPr>
          <w:p>
            <w:pPr>
              <w:spacing w:line="360" w:lineRule="auto"/>
              <w:jc w:val="center"/>
              <w:rPr>
                <w:color w:val="auto"/>
                <w:szCs w:val="22"/>
                <w:highlight w:val="none"/>
              </w:rPr>
            </w:pPr>
            <w:r>
              <w:rPr>
                <w:color w:val="auto"/>
                <w:szCs w:val="22"/>
                <w:highlight w:val="none"/>
              </w:rPr>
              <w:t>2.1.3</w:t>
            </w:r>
          </w:p>
        </w:tc>
        <w:tc>
          <w:tcPr>
            <w:tcW w:w="861" w:type="dxa"/>
            <w:vMerge w:val="restart"/>
            <w:tcBorders>
              <w:top w:val="single" w:color="auto" w:sz="4" w:space="0"/>
              <w:left w:val="single" w:color="auto" w:sz="4" w:space="0"/>
              <w:right w:val="single" w:color="auto" w:sz="4" w:space="0"/>
            </w:tcBorders>
            <w:vAlign w:val="center"/>
          </w:tcPr>
          <w:p>
            <w:pPr>
              <w:spacing w:line="360" w:lineRule="auto"/>
              <w:jc w:val="center"/>
              <w:rPr>
                <w:color w:val="auto"/>
                <w:szCs w:val="22"/>
                <w:highlight w:val="none"/>
              </w:rPr>
            </w:pPr>
            <w:r>
              <w:rPr>
                <w:color w:val="auto"/>
                <w:szCs w:val="22"/>
                <w:highlight w:val="none"/>
              </w:rPr>
              <w:t>响应性评审标准</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color w:val="auto"/>
                <w:szCs w:val="22"/>
                <w:highlight w:val="none"/>
              </w:rPr>
              <w:t>投标内容</w:t>
            </w:r>
          </w:p>
        </w:tc>
        <w:tc>
          <w:tcPr>
            <w:tcW w:w="6649" w:type="dxa"/>
            <w:tcBorders>
              <w:top w:val="single" w:color="auto" w:sz="4" w:space="0"/>
              <w:left w:val="single" w:color="auto" w:sz="4" w:space="0"/>
              <w:bottom w:val="single" w:color="auto" w:sz="4" w:space="0"/>
            </w:tcBorders>
            <w:vAlign w:val="center"/>
          </w:tcPr>
          <w:p>
            <w:pPr>
              <w:spacing w:line="360" w:lineRule="auto"/>
              <w:ind w:firstLine="420" w:firstLineChars="200"/>
              <w:rPr>
                <w:color w:val="auto"/>
                <w:szCs w:val="22"/>
                <w:highlight w:val="none"/>
              </w:rPr>
            </w:pPr>
            <w:r>
              <w:rPr>
                <w:color w:val="auto"/>
                <w:szCs w:val="22"/>
                <w:highlight w:val="none"/>
              </w:rPr>
              <w:t>符合第二章“投标人须知”第1.3.1项规定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73" w:hRule="atLeast"/>
        </w:trPr>
        <w:tc>
          <w:tcPr>
            <w:tcW w:w="708" w:type="dxa"/>
            <w:vMerge w:val="continue"/>
            <w:tcBorders>
              <w:right w:val="single" w:color="auto" w:sz="4" w:space="0"/>
            </w:tcBorders>
            <w:vAlign w:val="center"/>
          </w:tcPr>
          <w:p>
            <w:pPr>
              <w:spacing w:line="360" w:lineRule="auto"/>
              <w:jc w:val="center"/>
              <w:rPr>
                <w:color w:val="auto"/>
                <w:szCs w:val="22"/>
                <w:highlight w:val="none"/>
              </w:rPr>
            </w:pPr>
          </w:p>
        </w:tc>
        <w:tc>
          <w:tcPr>
            <w:tcW w:w="861" w:type="dxa"/>
            <w:vMerge w:val="continue"/>
            <w:tcBorders>
              <w:left w:val="single" w:color="auto" w:sz="4" w:space="0"/>
              <w:right w:val="single" w:color="auto" w:sz="4" w:space="0"/>
            </w:tcBorders>
            <w:vAlign w:val="center"/>
          </w:tcPr>
          <w:p>
            <w:pPr>
              <w:spacing w:line="360" w:lineRule="auto"/>
              <w:jc w:val="center"/>
              <w:rPr>
                <w:color w:val="auto"/>
                <w:szCs w:val="22"/>
                <w:highlight w:val="none"/>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color w:val="auto"/>
                <w:szCs w:val="22"/>
                <w:highlight w:val="none"/>
              </w:rPr>
              <w:t>投标保证金</w:t>
            </w:r>
          </w:p>
        </w:tc>
        <w:tc>
          <w:tcPr>
            <w:tcW w:w="6649" w:type="dxa"/>
            <w:tcBorders>
              <w:top w:val="single" w:color="auto" w:sz="4" w:space="0"/>
              <w:left w:val="single" w:color="auto" w:sz="4" w:space="0"/>
              <w:bottom w:val="single" w:color="auto" w:sz="4" w:space="0"/>
            </w:tcBorders>
            <w:vAlign w:val="center"/>
          </w:tcPr>
          <w:p>
            <w:pPr>
              <w:spacing w:line="360" w:lineRule="auto"/>
              <w:ind w:firstLine="420" w:firstLineChars="200"/>
              <w:rPr>
                <w:color w:val="auto"/>
                <w:szCs w:val="22"/>
                <w:highlight w:val="none"/>
              </w:rPr>
            </w:pPr>
            <w:r>
              <w:rPr>
                <w:color w:val="auto"/>
                <w:szCs w:val="22"/>
                <w:highlight w:val="none"/>
              </w:rPr>
              <w:t>符合第二章“投标人须知”第3.4</w:t>
            </w:r>
            <w:r>
              <w:rPr>
                <w:rFonts w:hint="eastAsia"/>
                <w:color w:val="auto"/>
                <w:szCs w:val="22"/>
                <w:highlight w:val="none"/>
              </w:rPr>
              <w:t>.1项</w:t>
            </w:r>
            <w:r>
              <w:rPr>
                <w:color w:val="auto"/>
                <w:szCs w:val="22"/>
                <w:highlight w:val="none"/>
              </w:rPr>
              <w:t>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20" w:hRule="atLeast"/>
        </w:trPr>
        <w:tc>
          <w:tcPr>
            <w:tcW w:w="708" w:type="dxa"/>
            <w:vMerge w:val="continue"/>
            <w:tcBorders>
              <w:right w:val="single" w:color="auto" w:sz="4" w:space="0"/>
            </w:tcBorders>
            <w:vAlign w:val="center"/>
          </w:tcPr>
          <w:p>
            <w:pPr>
              <w:spacing w:line="360" w:lineRule="auto"/>
              <w:jc w:val="center"/>
              <w:rPr>
                <w:color w:val="auto"/>
                <w:szCs w:val="22"/>
                <w:highlight w:val="none"/>
              </w:rPr>
            </w:pPr>
          </w:p>
        </w:tc>
        <w:tc>
          <w:tcPr>
            <w:tcW w:w="861" w:type="dxa"/>
            <w:vMerge w:val="continue"/>
            <w:tcBorders>
              <w:left w:val="single" w:color="auto" w:sz="4" w:space="0"/>
              <w:right w:val="single" w:color="auto" w:sz="4" w:space="0"/>
            </w:tcBorders>
            <w:vAlign w:val="center"/>
          </w:tcPr>
          <w:p>
            <w:pPr>
              <w:spacing w:line="360" w:lineRule="auto"/>
              <w:jc w:val="center"/>
              <w:rPr>
                <w:color w:val="auto"/>
                <w:szCs w:val="22"/>
                <w:highlight w:val="none"/>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color w:val="auto"/>
                <w:szCs w:val="22"/>
                <w:highlight w:val="none"/>
              </w:rPr>
              <w:t>权利义务</w:t>
            </w:r>
          </w:p>
        </w:tc>
        <w:tc>
          <w:tcPr>
            <w:tcW w:w="6649" w:type="dxa"/>
            <w:tcBorders>
              <w:top w:val="single" w:color="auto" w:sz="4" w:space="0"/>
              <w:left w:val="single" w:color="auto" w:sz="4" w:space="0"/>
              <w:bottom w:val="single" w:color="auto" w:sz="4" w:space="0"/>
            </w:tcBorders>
            <w:vAlign w:val="center"/>
          </w:tcPr>
          <w:p>
            <w:pPr>
              <w:spacing w:line="360" w:lineRule="auto"/>
              <w:ind w:firstLine="420" w:firstLineChars="200"/>
              <w:rPr>
                <w:color w:val="auto"/>
                <w:szCs w:val="22"/>
                <w:highlight w:val="none"/>
              </w:rPr>
            </w:pPr>
            <w:r>
              <w:rPr>
                <w:color w:val="auto"/>
                <w:szCs w:val="22"/>
                <w:highlight w:val="none"/>
              </w:rPr>
              <w:t>符合第二章“投标人须知”</w:t>
            </w:r>
            <w:r>
              <w:rPr>
                <w:rFonts w:hint="eastAsia"/>
                <w:color w:val="auto"/>
                <w:szCs w:val="22"/>
                <w:highlight w:val="none"/>
              </w:rPr>
              <w:t>第1.12.1项规定和</w:t>
            </w:r>
            <w:r>
              <w:rPr>
                <w:color w:val="auto"/>
                <w:szCs w:val="22"/>
                <w:highlight w:val="none"/>
              </w:rPr>
              <w:t>第四章“合同条款及格式”中的实质性要求和条件</w:t>
            </w:r>
            <w:r>
              <w:rPr>
                <w:rFonts w:hint="eastAsia" w:ascii="宋体" w:hAnsi="宋体"/>
                <w:color w:val="auto"/>
                <w:szCs w:val="21"/>
                <w:highlight w:val="none"/>
              </w:rPr>
              <w:t>，投标文件不应附有招标人不能接受的条件。（由投标人承诺，承诺书格式详见第六章投标文件格式。）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983" w:hRule="atLeast"/>
        </w:trPr>
        <w:tc>
          <w:tcPr>
            <w:tcW w:w="708" w:type="dxa"/>
            <w:vMerge w:val="continue"/>
            <w:tcBorders>
              <w:bottom w:val="single" w:color="auto" w:sz="4" w:space="0"/>
              <w:right w:val="single" w:color="auto" w:sz="4" w:space="0"/>
            </w:tcBorders>
            <w:vAlign w:val="center"/>
          </w:tcPr>
          <w:p>
            <w:pPr>
              <w:spacing w:line="360" w:lineRule="auto"/>
              <w:rPr>
                <w:color w:val="auto"/>
                <w:szCs w:val="22"/>
                <w:highlight w:val="none"/>
              </w:rPr>
            </w:pPr>
          </w:p>
        </w:tc>
        <w:tc>
          <w:tcPr>
            <w:tcW w:w="861" w:type="dxa"/>
            <w:vMerge w:val="continue"/>
            <w:tcBorders>
              <w:left w:val="single" w:color="auto" w:sz="4" w:space="0"/>
              <w:bottom w:val="single" w:color="auto" w:sz="4" w:space="0"/>
              <w:right w:val="single" w:color="auto" w:sz="4" w:space="0"/>
            </w:tcBorders>
            <w:vAlign w:val="center"/>
          </w:tcPr>
          <w:p>
            <w:pPr>
              <w:spacing w:line="360" w:lineRule="auto"/>
              <w:rPr>
                <w:color w:val="auto"/>
                <w:szCs w:val="22"/>
                <w:highlight w:val="none"/>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rFonts w:ascii="宋体" w:hAnsi="宋体"/>
                <w:color w:val="auto"/>
                <w:szCs w:val="21"/>
                <w:highlight w:val="none"/>
              </w:rPr>
              <w:t>实质性要求</w:t>
            </w:r>
          </w:p>
        </w:tc>
        <w:tc>
          <w:tcPr>
            <w:tcW w:w="6649" w:type="dxa"/>
            <w:tcBorders>
              <w:top w:val="single" w:color="auto" w:sz="4" w:space="0"/>
              <w:left w:val="single" w:color="auto" w:sz="4" w:space="0"/>
              <w:bottom w:val="single" w:color="auto" w:sz="4" w:space="0"/>
            </w:tcBorders>
            <w:vAlign w:val="center"/>
          </w:tcPr>
          <w:p>
            <w:pPr>
              <w:spacing w:line="360" w:lineRule="auto"/>
              <w:ind w:firstLine="420" w:firstLineChars="200"/>
              <w:rPr>
                <w:color w:val="auto"/>
                <w:szCs w:val="22"/>
                <w:highlight w:val="none"/>
              </w:rPr>
            </w:pPr>
            <w:r>
              <w:rPr>
                <w:rFonts w:hint="eastAsia"/>
                <w:color w:val="auto"/>
                <w:szCs w:val="22"/>
                <w:highlight w:val="none"/>
              </w:rPr>
              <w:t>符合第五章“发包人要求”中的实质性要求和条件（由投标人承诺，承诺书格式详见第六章投标文件格式。）</w:t>
            </w:r>
          </w:p>
          <w:p>
            <w:pPr>
              <w:spacing w:line="360" w:lineRule="auto"/>
              <w:ind w:firstLine="420" w:firstLineChars="200"/>
              <w:rPr>
                <w:color w:val="auto"/>
                <w:szCs w:val="22"/>
                <w:highlight w:val="none"/>
              </w:rPr>
            </w:pPr>
            <w:r>
              <w:rPr>
                <w:rFonts w:hint="eastAsia"/>
                <w:color w:val="auto"/>
                <w:szCs w:val="22"/>
                <w:highlight w:val="none"/>
              </w:rPr>
              <w:t>本次投标不得有串通投标、弄虚作假等其他违反招投标相关法律、法规行为。</w:t>
            </w:r>
          </w:p>
          <w:p>
            <w:pPr>
              <w:spacing w:line="360" w:lineRule="auto"/>
              <w:ind w:firstLine="420" w:firstLineChars="200"/>
              <w:rPr>
                <w:rFonts w:ascii="宋体" w:hAnsi="宋体" w:cs="宋体"/>
                <w:color w:val="auto"/>
                <w:szCs w:val="21"/>
                <w:highlight w:val="none"/>
              </w:rPr>
            </w:pPr>
            <w:r>
              <w:rPr>
                <w:rFonts w:hint="eastAsia"/>
                <w:color w:val="auto"/>
                <w:szCs w:val="22"/>
                <w:highlight w:val="none"/>
              </w:rPr>
              <w:t>按评标委员会要求澄清、说明或补正。</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2" w:hRule="atLeast"/>
        </w:trPr>
        <w:tc>
          <w:tcPr>
            <w:tcW w:w="1569" w:type="dxa"/>
            <w:gridSpan w:val="2"/>
            <w:tcBorders>
              <w:top w:val="single" w:color="auto" w:sz="4" w:space="0"/>
              <w:bottom w:val="single" w:color="auto" w:sz="4" w:space="0"/>
              <w:right w:val="single" w:color="auto" w:sz="4" w:space="0"/>
            </w:tcBorders>
            <w:vAlign w:val="center"/>
          </w:tcPr>
          <w:p>
            <w:pPr>
              <w:spacing w:line="360" w:lineRule="auto"/>
              <w:jc w:val="center"/>
              <w:rPr>
                <w:b/>
                <w:color w:val="auto"/>
                <w:szCs w:val="22"/>
                <w:highlight w:val="none"/>
              </w:rPr>
            </w:pPr>
            <w:r>
              <w:rPr>
                <w:b/>
                <w:color w:val="auto"/>
                <w:szCs w:val="22"/>
                <w:highlight w:val="none"/>
              </w:rPr>
              <w:t>条款号</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b/>
                <w:color w:val="auto"/>
                <w:szCs w:val="22"/>
                <w:highlight w:val="none"/>
              </w:rPr>
            </w:pPr>
            <w:r>
              <w:rPr>
                <w:b/>
                <w:color w:val="auto"/>
                <w:szCs w:val="22"/>
                <w:highlight w:val="none"/>
              </w:rPr>
              <w:t>条款内容</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color w:val="auto"/>
                <w:szCs w:val="22"/>
                <w:highlight w:val="none"/>
              </w:rPr>
            </w:pPr>
            <w:r>
              <w:rPr>
                <w:b/>
                <w:color w:val="auto"/>
                <w:szCs w:val="22"/>
                <w:highlight w:val="none"/>
              </w:rPr>
              <w:t>编列内容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28" w:hRule="atLeast"/>
        </w:trPr>
        <w:tc>
          <w:tcPr>
            <w:tcW w:w="1569" w:type="dxa"/>
            <w:gridSpan w:val="2"/>
            <w:tcBorders>
              <w:bottom w:val="single" w:color="auto" w:sz="4" w:space="0"/>
              <w:right w:val="single" w:color="auto" w:sz="4" w:space="0"/>
            </w:tcBorders>
            <w:vAlign w:val="center"/>
          </w:tcPr>
          <w:p>
            <w:pPr>
              <w:spacing w:line="360" w:lineRule="auto"/>
              <w:jc w:val="center"/>
              <w:rPr>
                <w:color w:val="auto"/>
                <w:szCs w:val="22"/>
                <w:highlight w:val="none"/>
              </w:rPr>
            </w:pPr>
            <w:r>
              <w:rPr>
                <w:color w:val="auto"/>
                <w:szCs w:val="22"/>
                <w:highlight w:val="none"/>
              </w:rPr>
              <w:t>2.2.1</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color w:val="auto"/>
                <w:szCs w:val="22"/>
                <w:highlight w:val="none"/>
              </w:rPr>
              <w:t>分值构成</w:t>
            </w:r>
          </w:p>
          <w:p>
            <w:pPr>
              <w:spacing w:line="360" w:lineRule="auto"/>
              <w:jc w:val="center"/>
              <w:rPr>
                <w:color w:val="auto"/>
                <w:szCs w:val="22"/>
                <w:highlight w:val="none"/>
              </w:rPr>
            </w:pPr>
            <w:r>
              <w:rPr>
                <w:color w:val="auto"/>
                <w:szCs w:val="22"/>
                <w:highlight w:val="none"/>
              </w:rPr>
              <w:t>(总分100分)</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rPr>
                <w:color w:val="auto"/>
                <w:szCs w:val="22"/>
                <w:highlight w:val="none"/>
              </w:rPr>
            </w:pPr>
            <w:r>
              <w:rPr>
                <w:rFonts w:hint="eastAsia"/>
                <w:color w:val="auto"/>
                <w:szCs w:val="22"/>
                <w:highlight w:val="none"/>
              </w:rPr>
              <w:t>□1.技术部分</w:t>
            </w:r>
            <w:r>
              <w:rPr>
                <w:rFonts w:hint="eastAsia"/>
                <w:color w:val="auto"/>
                <w:szCs w:val="22"/>
                <w:highlight w:val="none"/>
                <w:u w:val="single"/>
              </w:rPr>
              <w:t>　  　</w:t>
            </w:r>
            <w:r>
              <w:rPr>
                <w:rFonts w:hint="eastAsia"/>
                <w:color w:val="auto"/>
                <w:szCs w:val="22"/>
                <w:highlight w:val="none"/>
              </w:rPr>
              <w:t>分</w:t>
            </w:r>
            <w:r>
              <w:rPr>
                <w:rFonts w:hint="eastAsia"/>
                <w:i/>
                <w:color w:val="auto"/>
                <w:szCs w:val="22"/>
                <w:highlight w:val="none"/>
              </w:rPr>
              <w:t>[提示：</w:t>
            </w:r>
            <w:r>
              <w:rPr>
                <w:rFonts w:hint="eastAsia"/>
                <w:i/>
                <w:color w:val="auto"/>
                <w:szCs w:val="22"/>
                <w:highlight w:val="none"/>
                <w:lang w:val="en-US" w:eastAsia="zh-CN"/>
              </w:rPr>
              <w:t>一般</w:t>
            </w:r>
            <w:r>
              <w:rPr>
                <w:rFonts w:hint="eastAsia"/>
                <w:i/>
                <w:color w:val="auto"/>
                <w:szCs w:val="22"/>
                <w:highlight w:val="none"/>
              </w:rPr>
              <w:t>不高于30分]</w:t>
            </w:r>
            <w:r>
              <w:rPr>
                <w:rFonts w:hint="eastAsia"/>
                <w:color w:val="auto"/>
                <w:szCs w:val="22"/>
                <w:highlight w:val="none"/>
              </w:rPr>
              <w:t>；</w:t>
            </w:r>
          </w:p>
          <w:p>
            <w:pPr>
              <w:spacing w:line="360" w:lineRule="auto"/>
              <w:rPr>
                <w:color w:val="auto"/>
                <w:szCs w:val="22"/>
                <w:highlight w:val="none"/>
              </w:rPr>
            </w:pPr>
            <w:r>
              <w:rPr>
                <w:rFonts w:hint="eastAsia"/>
                <w:color w:val="auto"/>
                <w:szCs w:val="22"/>
                <w:highlight w:val="none"/>
              </w:rPr>
              <w:t>□2.商务部分</w:t>
            </w:r>
            <w:r>
              <w:rPr>
                <w:rFonts w:hint="eastAsia"/>
                <w:color w:val="auto"/>
                <w:szCs w:val="22"/>
                <w:highlight w:val="none"/>
                <w:u w:val="single"/>
              </w:rPr>
              <w:t>　  　</w:t>
            </w:r>
            <w:r>
              <w:rPr>
                <w:rFonts w:hint="eastAsia"/>
                <w:color w:val="auto"/>
                <w:szCs w:val="22"/>
                <w:highlight w:val="none"/>
              </w:rPr>
              <w:t>分</w:t>
            </w:r>
            <w:r>
              <w:rPr>
                <w:rFonts w:hint="eastAsia"/>
                <w:i/>
                <w:color w:val="auto"/>
                <w:szCs w:val="22"/>
                <w:highlight w:val="none"/>
              </w:rPr>
              <w:t>[提示：</w:t>
            </w:r>
            <w:r>
              <w:rPr>
                <w:rFonts w:hint="eastAsia"/>
                <w:i/>
                <w:color w:val="auto"/>
                <w:szCs w:val="22"/>
                <w:highlight w:val="none"/>
                <w:lang w:val="en-US" w:eastAsia="zh-CN"/>
              </w:rPr>
              <w:t>一般</w:t>
            </w:r>
            <w:r>
              <w:rPr>
                <w:rFonts w:hint="eastAsia"/>
                <w:i/>
                <w:color w:val="auto"/>
                <w:szCs w:val="22"/>
                <w:highlight w:val="none"/>
              </w:rPr>
              <w:t>不高于40分]</w:t>
            </w:r>
            <w:r>
              <w:rPr>
                <w:rFonts w:hint="eastAsia"/>
                <w:color w:val="auto"/>
                <w:szCs w:val="22"/>
                <w:highlight w:val="none"/>
              </w:rPr>
              <w:t>；</w:t>
            </w:r>
          </w:p>
          <w:p>
            <w:pPr>
              <w:spacing w:line="360" w:lineRule="auto"/>
              <w:rPr>
                <w:color w:val="auto"/>
                <w:szCs w:val="22"/>
                <w:highlight w:val="none"/>
              </w:rPr>
            </w:pPr>
            <w:r>
              <w:rPr>
                <w:rFonts w:hint="eastAsia"/>
                <w:color w:val="auto"/>
                <w:szCs w:val="22"/>
                <w:highlight w:val="none"/>
              </w:rPr>
              <w:t>3.投标报价</w:t>
            </w:r>
            <w:r>
              <w:rPr>
                <w:rFonts w:hint="eastAsia"/>
                <w:color w:val="auto"/>
                <w:szCs w:val="22"/>
                <w:highlight w:val="none"/>
                <w:u w:val="single"/>
              </w:rPr>
              <w:t>　  　</w:t>
            </w:r>
            <w:r>
              <w:rPr>
                <w:rFonts w:hint="eastAsia"/>
                <w:color w:val="auto"/>
                <w:szCs w:val="22"/>
                <w:highlight w:val="non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98" w:hRule="atLeast"/>
        </w:trPr>
        <w:tc>
          <w:tcPr>
            <w:tcW w:w="1569" w:type="dxa"/>
            <w:gridSpan w:val="2"/>
            <w:tcBorders>
              <w:top w:val="single" w:color="auto" w:sz="4" w:space="0"/>
              <w:right w:val="single" w:color="auto" w:sz="4" w:space="0"/>
            </w:tcBorders>
            <w:vAlign w:val="center"/>
          </w:tcPr>
          <w:p>
            <w:pPr>
              <w:spacing w:line="360" w:lineRule="auto"/>
              <w:jc w:val="center"/>
              <w:rPr>
                <w:color w:val="auto"/>
                <w:szCs w:val="22"/>
                <w:highlight w:val="none"/>
              </w:rPr>
            </w:pPr>
            <w:r>
              <w:rPr>
                <w:color w:val="auto"/>
                <w:szCs w:val="22"/>
                <w:highlight w:val="none"/>
              </w:rPr>
              <w:t>2.2.2</w:t>
            </w:r>
          </w:p>
        </w:tc>
        <w:tc>
          <w:tcPr>
            <w:tcW w:w="1553" w:type="dxa"/>
            <w:gridSpan w:val="2"/>
            <w:tcBorders>
              <w:top w:val="single" w:color="auto" w:sz="4" w:space="0"/>
              <w:left w:val="single" w:color="auto" w:sz="4" w:space="0"/>
              <w:right w:val="single" w:color="auto" w:sz="4" w:space="0"/>
            </w:tcBorders>
            <w:vAlign w:val="center"/>
          </w:tcPr>
          <w:p>
            <w:pPr>
              <w:spacing w:line="360" w:lineRule="auto"/>
              <w:jc w:val="center"/>
              <w:rPr>
                <w:color w:val="auto"/>
                <w:szCs w:val="22"/>
                <w:highlight w:val="none"/>
              </w:rPr>
            </w:pPr>
            <w:r>
              <w:rPr>
                <w:rFonts w:hint="eastAsia"/>
                <w:color w:val="auto"/>
                <w:szCs w:val="22"/>
                <w:highlight w:val="none"/>
              </w:rPr>
              <w:t>评标基准价计算方法</w:t>
            </w:r>
          </w:p>
        </w:tc>
        <w:tc>
          <w:tcPr>
            <w:tcW w:w="664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firstLine="420" w:firstLineChars="200"/>
              <w:jc w:val="left"/>
              <w:rPr>
                <w:rFonts w:ascii="宋体" w:hAnsi="宋体"/>
                <w:color w:val="auto"/>
                <w:kern w:val="0"/>
                <w:highlight w:val="none"/>
              </w:rPr>
            </w:pPr>
            <w:r>
              <w:rPr>
                <w:rFonts w:hint="eastAsia" w:ascii="宋体" w:hAnsi="宋体"/>
                <w:color w:val="auto"/>
                <w:kern w:val="0"/>
                <w:highlight w:val="none"/>
              </w:rPr>
              <w:t>□方式一</w:t>
            </w:r>
          </w:p>
          <w:p>
            <w:pPr>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所有通过初步评审</w:t>
            </w:r>
            <w:r>
              <w:rPr>
                <w:rFonts w:hint="eastAsia" w:ascii="宋体" w:hAnsi="宋体"/>
                <w:color w:val="auto"/>
                <w:kern w:val="0"/>
                <w:szCs w:val="21"/>
                <w:highlight w:val="none"/>
              </w:rPr>
              <w:t>和本章第2.2.4（3）目评审</w:t>
            </w:r>
            <w:r>
              <w:rPr>
                <w:rFonts w:ascii="宋体" w:hAnsi="宋体"/>
                <w:color w:val="auto"/>
                <w:kern w:val="0"/>
                <w:szCs w:val="21"/>
                <w:highlight w:val="none"/>
              </w:rPr>
              <w:t>合格的投标人</w:t>
            </w:r>
            <w:r>
              <w:rPr>
                <w:rFonts w:ascii="宋体" w:hAnsi="宋体"/>
                <w:color w:val="auto"/>
                <w:szCs w:val="21"/>
                <w:highlight w:val="none"/>
              </w:rPr>
              <w:t>的投标总报</w:t>
            </w:r>
            <w:r>
              <w:rPr>
                <w:rFonts w:ascii="宋体" w:hAnsi="宋体"/>
                <w:color w:val="auto"/>
                <w:kern w:val="0"/>
                <w:szCs w:val="21"/>
                <w:highlight w:val="none"/>
              </w:rPr>
              <w:t>价中去掉六分之一（不能整除的按小数点前整数取整，不足六家报价则不去掉）的最低价和相同家数的最高价后的算术平均值</w:t>
            </w:r>
            <w:r>
              <w:rPr>
                <w:rFonts w:hint="eastAsia" w:ascii="宋体" w:hAnsi="宋体"/>
                <w:color w:val="auto"/>
                <w:kern w:val="0"/>
                <w:szCs w:val="21"/>
                <w:highlight w:val="none"/>
              </w:rPr>
              <w:t>，</w:t>
            </w:r>
            <w:r>
              <w:rPr>
                <w:rFonts w:ascii="宋体" w:hAnsi="宋体"/>
                <w:color w:val="auto"/>
                <w:kern w:val="0"/>
                <w:szCs w:val="21"/>
                <w:highlight w:val="none"/>
              </w:rPr>
              <w:t>即为本项目投标总报价的评标基准价。</w:t>
            </w:r>
          </w:p>
          <w:p>
            <w:pPr>
              <w:snapToGrid w:val="0"/>
              <w:spacing w:line="360" w:lineRule="auto"/>
              <w:ind w:firstLine="420" w:firstLineChars="200"/>
              <w:rPr>
                <w:rFonts w:hint="eastAsia" w:ascii="宋体" w:hAnsi="宋体"/>
                <w:color w:val="auto"/>
                <w:kern w:val="0"/>
                <w:highlight w:val="none"/>
              </w:rPr>
            </w:pPr>
            <w:r>
              <w:rPr>
                <w:rFonts w:hint="eastAsia" w:ascii="宋体" w:hAnsi="宋体"/>
                <w:color w:val="auto"/>
                <w:kern w:val="0"/>
                <w:szCs w:val="21"/>
                <w:highlight w:val="none"/>
              </w:rPr>
              <w:t>评标基准价计算的最终结果</w:t>
            </w:r>
            <w:r>
              <w:rPr>
                <w:rFonts w:hint="eastAsia"/>
                <w:color w:val="auto"/>
                <w:highlight w:val="none"/>
              </w:rPr>
              <w:t>保留两位小数</w:t>
            </w:r>
            <w:r>
              <w:rPr>
                <w:color w:val="auto"/>
                <w:highlight w:val="none"/>
              </w:rPr>
              <w:t>，</w:t>
            </w:r>
            <w:r>
              <w:rPr>
                <w:rFonts w:hint="eastAsia"/>
                <w:color w:val="auto"/>
                <w:highlight w:val="none"/>
                <w:lang w:val="en-US" w:eastAsia="zh-CN"/>
              </w:rPr>
              <w:t>小数点后</w:t>
            </w:r>
            <w:r>
              <w:rPr>
                <w:rFonts w:ascii="宋体" w:hAnsi="宋体"/>
                <w:color w:val="auto"/>
                <w:kern w:val="0"/>
                <w:szCs w:val="21"/>
                <w:highlight w:val="none"/>
              </w:rPr>
              <w:t>第三位四舍五入。在评标基准价计算完成后（除计算错误外），在后续的评审中不得再对其做出调整。</w:t>
            </w:r>
          </w:p>
          <w:p>
            <w:pPr>
              <w:snapToGrid w:val="0"/>
              <w:spacing w:line="360" w:lineRule="auto"/>
              <w:ind w:firstLine="420" w:firstLineChars="200"/>
              <w:rPr>
                <w:rFonts w:ascii="宋体" w:hAnsi="宋体"/>
                <w:color w:val="auto"/>
                <w:kern w:val="0"/>
                <w:highlight w:val="none"/>
              </w:rPr>
            </w:pPr>
            <w:r>
              <w:rPr>
                <w:rFonts w:hint="eastAsia" w:ascii="宋体" w:hAnsi="宋体"/>
                <w:color w:val="auto"/>
                <w:kern w:val="0"/>
                <w:highlight w:val="none"/>
              </w:rPr>
              <w:t>□方式二</w:t>
            </w:r>
          </w:p>
          <w:p>
            <w:pPr>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所有通过初步评审</w:t>
            </w:r>
            <w:r>
              <w:rPr>
                <w:rFonts w:hint="eastAsia" w:ascii="宋体" w:hAnsi="宋体"/>
                <w:color w:val="auto"/>
                <w:kern w:val="0"/>
                <w:szCs w:val="21"/>
                <w:highlight w:val="none"/>
              </w:rPr>
              <w:t>和本章第2.2.4（3）目评审</w:t>
            </w:r>
            <w:r>
              <w:rPr>
                <w:rFonts w:ascii="宋体" w:hAnsi="宋体"/>
                <w:color w:val="auto"/>
                <w:kern w:val="0"/>
                <w:szCs w:val="21"/>
                <w:highlight w:val="none"/>
              </w:rPr>
              <w:t>合格的投标人</w:t>
            </w:r>
            <w:r>
              <w:rPr>
                <w:rFonts w:ascii="宋体" w:hAnsi="宋体"/>
                <w:color w:val="auto"/>
                <w:szCs w:val="21"/>
                <w:highlight w:val="none"/>
              </w:rPr>
              <w:t>的投标总报</w:t>
            </w:r>
            <w:r>
              <w:rPr>
                <w:rFonts w:ascii="宋体" w:hAnsi="宋体"/>
                <w:color w:val="auto"/>
                <w:kern w:val="0"/>
                <w:szCs w:val="21"/>
                <w:highlight w:val="none"/>
              </w:rPr>
              <w:t>价中去掉六分之一（不能整除的按小数点前整数取整，不足六家报价则不去掉）的最低价和相同家数的最高价后的算术平均值</w:t>
            </w:r>
            <w:r>
              <w:rPr>
                <w:rFonts w:hint="eastAsia" w:ascii="宋体" w:hAnsi="宋体"/>
                <w:color w:val="auto"/>
                <w:kern w:val="0"/>
                <w:szCs w:val="21"/>
                <w:highlight w:val="none"/>
              </w:rPr>
              <w:t>乘以（1-</w:t>
            </w:r>
            <w:r>
              <w:rPr>
                <w:rFonts w:ascii="宋体" w:hAnsi="宋体"/>
                <w:color w:val="auto"/>
                <w:kern w:val="0"/>
                <w:szCs w:val="21"/>
                <w:highlight w:val="none"/>
              </w:rPr>
              <w:t>本项目评标基准价浮动值N</w:t>
            </w:r>
            <w:r>
              <w:rPr>
                <w:rFonts w:hint="eastAsia" w:ascii="宋体" w:hAnsi="宋体"/>
                <w:color w:val="auto"/>
                <w:kern w:val="0"/>
                <w:szCs w:val="21"/>
                <w:highlight w:val="none"/>
              </w:rPr>
              <w:t>），即为本项目的投标总报价的评标基准价。（</w:t>
            </w:r>
            <w:r>
              <w:rPr>
                <w:rFonts w:ascii="宋体" w:hAnsi="宋体"/>
                <w:color w:val="auto"/>
                <w:kern w:val="0"/>
                <w:szCs w:val="21"/>
                <w:highlight w:val="none"/>
              </w:rPr>
              <w:t>评标基准价浮动值N为</w:t>
            </w:r>
            <w:r>
              <w:rPr>
                <w:rFonts w:hint="eastAsia" w:ascii="宋体" w:hAnsi="宋体"/>
                <w:color w:val="auto"/>
                <w:kern w:val="0"/>
                <w:highlight w:val="none"/>
              </w:rPr>
              <w:t>1</w:t>
            </w:r>
            <w:r>
              <w:rPr>
                <w:rFonts w:ascii="宋体" w:hAnsi="宋体"/>
                <w:color w:val="auto"/>
                <w:kern w:val="0"/>
                <w:highlight w:val="none"/>
              </w:rPr>
              <w:t>%～</w:t>
            </w:r>
            <w:r>
              <w:rPr>
                <w:rFonts w:hint="eastAsia" w:ascii="宋体" w:hAnsi="宋体"/>
                <w:color w:val="auto"/>
                <w:kern w:val="0"/>
                <w:highlight w:val="none"/>
              </w:rPr>
              <w:t>5%范围内百分数取整</w:t>
            </w:r>
            <w:r>
              <w:rPr>
                <w:rFonts w:ascii="宋体" w:hAnsi="宋体"/>
                <w:color w:val="auto"/>
                <w:kern w:val="0"/>
                <w:highlight w:val="none"/>
              </w:rPr>
              <w:t>，</w:t>
            </w:r>
            <w:r>
              <w:rPr>
                <w:rFonts w:hint="eastAsia" w:ascii="宋体" w:hAnsi="宋体"/>
                <w:color w:val="auto"/>
                <w:kern w:val="0"/>
                <w:highlight w:val="none"/>
              </w:rPr>
              <w:t>□</w:t>
            </w:r>
            <w:r>
              <w:rPr>
                <w:rFonts w:ascii="宋体" w:hAnsi="宋体"/>
                <w:color w:val="auto"/>
                <w:kern w:val="0"/>
                <w:szCs w:val="21"/>
                <w:highlight w:val="none"/>
              </w:rPr>
              <w:t>在开标现场随机抽取决定</w:t>
            </w:r>
            <w:r>
              <w:rPr>
                <w:rFonts w:hint="eastAsia" w:ascii="宋体" w:hAnsi="宋体"/>
                <w:color w:val="auto"/>
                <w:kern w:val="0"/>
                <w:szCs w:val="21"/>
                <w:highlight w:val="none"/>
              </w:rPr>
              <w:t>/</w:t>
            </w:r>
            <w:r>
              <w:rPr>
                <w:rFonts w:hint="eastAsia" w:ascii="宋体" w:hAnsi="宋体"/>
                <w:color w:val="auto"/>
                <w:kern w:val="0"/>
                <w:highlight w:val="none"/>
              </w:rPr>
              <w:t>□由招标人直接确定为</w:t>
            </w:r>
            <w:r>
              <w:rPr>
                <w:rFonts w:hint="eastAsia" w:ascii="宋体" w:hAnsi="宋体"/>
                <w:color w:val="auto"/>
                <w:kern w:val="0"/>
                <w:highlight w:val="none"/>
                <w:u w:val="single"/>
              </w:rPr>
              <w:t xml:space="preserve">    </w:t>
            </w:r>
            <w:r>
              <w:rPr>
                <w:rFonts w:hint="eastAsia" w:ascii="宋体" w:hAnsi="宋体"/>
                <w:color w:val="auto"/>
                <w:kern w:val="0"/>
                <w:highlight w:val="none"/>
              </w:rPr>
              <w:t>%</w:t>
            </w:r>
            <w:r>
              <w:rPr>
                <w:rFonts w:hint="eastAsia" w:ascii="宋体" w:hAnsi="宋体"/>
                <w:color w:val="auto"/>
                <w:kern w:val="0"/>
                <w:szCs w:val="21"/>
                <w:highlight w:val="none"/>
              </w:rPr>
              <w:t>。）</w:t>
            </w:r>
          </w:p>
          <w:p>
            <w:pPr>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评标基准价计算的最终结果</w:t>
            </w:r>
            <w:r>
              <w:rPr>
                <w:rFonts w:hint="eastAsia"/>
                <w:color w:val="auto"/>
                <w:highlight w:val="none"/>
              </w:rPr>
              <w:t>保留两位小数</w:t>
            </w:r>
            <w:r>
              <w:rPr>
                <w:color w:val="auto"/>
                <w:highlight w:val="none"/>
              </w:rPr>
              <w:t>，</w:t>
            </w:r>
            <w:r>
              <w:rPr>
                <w:rFonts w:hint="eastAsia"/>
                <w:color w:val="auto"/>
                <w:highlight w:val="none"/>
                <w:lang w:val="en-US" w:eastAsia="zh-CN"/>
              </w:rPr>
              <w:t>小数点后</w:t>
            </w:r>
            <w:r>
              <w:rPr>
                <w:rFonts w:ascii="宋体" w:hAnsi="宋体"/>
                <w:color w:val="auto"/>
                <w:kern w:val="0"/>
                <w:szCs w:val="21"/>
                <w:highlight w:val="none"/>
              </w:rPr>
              <w:t>第三位四舍五入。在评标基准价计算完成后（除计算错误外），在后续的评审中不得再对其做出调整。</w:t>
            </w:r>
          </w:p>
          <w:p>
            <w:pPr>
              <w:snapToGrid w:val="0"/>
              <w:spacing w:line="360" w:lineRule="auto"/>
              <w:ind w:firstLine="420" w:firstLineChars="200"/>
              <w:jc w:val="left"/>
              <w:rPr>
                <w:rFonts w:hint="eastAsia" w:ascii="宋体" w:hAnsi="宋体" w:eastAsia="宋体"/>
                <w:color w:val="auto"/>
                <w:kern w:val="0"/>
                <w:highlight w:val="none"/>
                <w:lang w:eastAsia="zh-CN"/>
              </w:rPr>
            </w:pPr>
            <w:r>
              <w:rPr>
                <w:rFonts w:hint="eastAsia" w:ascii="宋体" w:hAnsi="宋体"/>
                <w:color w:val="auto"/>
                <w:kern w:val="0"/>
                <w:highlight w:val="none"/>
              </w:rPr>
              <w:t>□方式</w:t>
            </w:r>
            <w:r>
              <w:rPr>
                <w:rFonts w:hint="eastAsia" w:ascii="宋体" w:hAnsi="宋体"/>
                <w:color w:val="auto"/>
                <w:kern w:val="0"/>
                <w:highlight w:val="none"/>
                <w:lang w:val="en-US" w:eastAsia="zh-CN"/>
              </w:rPr>
              <w:t>三</w:t>
            </w:r>
          </w:p>
          <w:p>
            <w:pPr>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所有通过初步评审</w:t>
            </w:r>
            <w:r>
              <w:rPr>
                <w:rFonts w:hint="eastAsia" w:ascii="宋体" w:hAnsi="宋体"/>
                <w:color w:val="auto"/>
                <w:kern w:val="0"/>
                <w:szCs w:val="21"/>
                <w:highlight w:val="none"/>
              </w:rPr>
              <w:t>和本章第2.2.4（3）目评审</w:t>
            </w:r>
            <w:r>
              <w:rPr>
                <w:rFonts w:ascii="宋体" w:hAnsi="宋体"/>
                <w:color w:val="auto"/>
                <w:kern w:val="0"/>
                <w:szCs w:val="21"/>
                <w:highlight w:val="none"/>
              </w:rPr>
              <w:t>合格的投标人</w:t>
            </w:r>
            <w:r>
              <w:rPr>
                <w:rFonts w:ascii="宋体" w:hAnsi="宋体"/>
                <w:color w:val="auto"/>
                <w:szCs w:val="21"/>
                <w:highlight w:val="none"/>
              </w:rPr>
              <w:t>的投标总报</w:t>
            </w:r>
            <w:r>
              <w:rPr>
                <w:rFonts w:ascii="宋体" w:hAnsi="宋体"/>
                <w:color w:val="auto"/>
                <w:kern w:val="0"/>
                <w:szCs w:val="21"/>
                <w:highlight w:val="none"/>
              </w:rPr>
              <w:t>价中去掉六分之一（不能整除的按小数点前整数取整，不足六家报价则不去掉）的最低价和相同家数的最高价后的算术平均值</w:t>
            </w:r>
            <w:r>
              <w:rPr>
                <w:rFonts w:hint="eastAsia" w:ascii="宋体" w:hAnsi="宋体"/>
                <w:color w:val="auto"/>
                <w:kern w:val="0"/>
                <w:szCs w:val="21"/>
                <w:highlight w:val="none"/>
              </w:rPr>
              <w:t>与本项目最高限价再取平均值，即为本项目投标总报价的评标基准价。</w:t>
            </w:r>
          </w:p>
          <w:p>
            <w:pPr>
              <w:snapToGrid w:val="0"/>
              <w:spacing w:line="360" w:lineRule="auto"/>
              <w:ind w:firstLine="420" w:firstLineChars="200"/>
              <w:jc w:val="left"/>
              <w:rPr>
                <w:rFonts w:hint="eastAsia" w:ascii="宋体" w:hAnsi="宋体"/>
                <w:color w:val="auto"/>
                <w:kern w:val="0"/>
                <w:highlight w:val="none"/>
              </w:rPr>
            </w:pPr>
            <w:r>
              <w:rPr>
                <w:rFonts w:hint="eastAsia" w:ascii="宋体" w:hAnsi="宋体"/>
                <w:color w:val="auto"/>
                <w:kern w:val="0"/>
                <w:szCs w:val="21"/>
                <w:highlight w:val="none"/>
              </w:rPr>
              <w:t>评标基准价计算的最终结果</w:t>
            </w:r>
            <w:r>
              <w:rPr>
                <w:rFonts w:hint="eastAsia"/>
                <w:color w:val="auto"/>
                <w:highlight w:val="none"/>
              </w:rPr>
              <w:t>保留两位小数</w:t>
            </w:r>
            <w:r>
              <w:rPr>
                <w:color w:val="auto"/>
                <w:highlight w:val="none"/>
              </w:rPr>
              <w:t>，</w:t>
            </w:r>
            <w:r>
              <w:rPr>
                <w:rFonts w:hint="eastAsia"/>
                <w:color w:val="auto"/>
                <w:highlight w:val="none"/>
                <w:lang w:val="en-US" w:eastAsia="zh-CN"/>
              </w:rPr>
              <w:t>小数点后</w:t>
            </w:r>
            <w:r>
              <w:rPr>
                <w:rFonts w:ascii="宋体" w:hAnsi="宋体"/>
                <w:color w:val="auto"/>
                <w:kern w:val="0"/>
                <w:szCs w:val="21"/>
                <w:highlight w:val="none"/>
              </w:rPr>
              <w:t>第三位四舍五入。在评标基准价计算完成后（除计算错误外），在后续的评审中不得再对其做出调整。</w:t>
            </w:r>
          </w:p>
          <w:p>
            <w:pPr>
              <w:snapToGrid w:val="0"/>
              <w:spacing w:line="360" w:lineRule="auto"/>
              <w:ind w:firstLine="420" w:firstLineChars="200"/>
              <w:jc w:val="left"/>
              <w:rPr>
                <w:rFonts w:hint="eastAsia" w:ascii="宋体" w:hAnsi="宋体" w:eastAsia="宋体"/>
                <w:color w:val="auto"/>
                <w:kern w:val="0"/>
                <w:highlight w:val="none"/>
                <w:lang w:eastAsia="zh-CN"/>
              </w:rPr>
            </w:pPr>
            <w:r>
              <w:rPr>
                <w:rFonts w:hint="eastAsia" w:ascii="宋体" w:hAnsi="宋体"/>
                <w:color w:val="auto"/>
                <w:kern w:val="0"/>
                <w:highlight w:val="none"/>
              </w:rPr>
              <w:t>□方式</w:t>
            </w:r>
            <w:r>
              <w:rPr>
                <w:rFonts w:hint="eastAsia" w:ascii="宋体" w:hAnsi="宋体"/>
                <w:color w:val="auto"/>
                <w:kern w:val="0"/>
                <w:highlight w:val="none"/>
                <w:lang w:val="en-US" w:eastAsia="zh-CN"/>
              </w:rPr>
              <w:t>四</w:t>
            </w:r>
          </w:p>
          <w:p>
            <w:pPr>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所有通过初步评审</w:t>
            </w:r>
            <w:r>
              <w:rPr>
                <w:rFonts w:hint="eastAsia" w:ascii="宋体" w:hAnsi="宋体"/>
                <w:color w:val="auto"/>
                <w:kern w:val="0"/>
                <w:szCs w:val="21"/>
                <w:highlight w:val="none"/>
              </w:rPr>
              <w:t>和本章第2.2.4（3）目评审</w:t>
            </w:r>
            <w:r>
              <w:rPr>
                <w:rFonts w:ascii="宋体" w:hAnsi="宋体"/>
                <w:color w:val="auto"/>
                <w:kern w:val="0"/>
                <w:szCs w:val="21"/>
                <w:highlight w:val="none"/>
              </w:rPr>
              <w:t>合格的投标人</w:t>
            </w:r>
            <w:r>
              <w:rPr>
                <w:rFonts w:ascii="宋体" w:hAnsi="宋体"/>
                <w:color w:val="auto"/>
                <w:szCs w:val="21"/>
                <w:highlight w:val="none"/>
              </w:rPr>
              <w:t>的投标总报</w:t>
            </w:r>
            <w:r>
              <w:rPr>
                <w:rFonts w:ascii="宋体" w:hAnsi="宋体"/>
                <w:color w:val="auto"/>
                <w:kern w:val="0"/>
                <w:szCs w:val="21"/>
                <w:highlight w:val="none"/>
              </w:rPr>
              <w:t>价中去掉六分之一（不能整除的按小数点前整数取整，不足六家报价则不去掉）的最低价和相同家数的最高价后的算术平均值</w:t>
            </w:r>
            <w:r>
              <w:rPr>
                <w:rFonts w:hint="eastAsia" w:ascii="宋体" w:hAnsi="宋体"/>
                <w:color w:val="auto"/>
                <w:kern w:val="0"/>
                <w:szCs w:val="21"/>
                <w:highlight w:val="none"/>
              </w:rPr>
              <w:t>与本项目最高限价再取平均值后乘以（1-</w:t>
            </w:r>
            <w:r>
              <w:rPr>
                <w:rFonts w:ascii="宋体" w:hAnsi="宋体"/>
                <w:color w:val="auto"/>
                <w:kern w:val="0"/>
                <w:szCs w:val="21"/>
                <w:highlight w:val="none"/>
              </w:rPr>
              <w:t>本项目评标基准价浮动值N</w:t>
            </w:r>
            <w:r>
              <w:rPr>
                <w:rFonts w:hint="eastAsia" w:ascii="宋体" w:hAnsi="宋体"/>
                <w:color w:val="auto"/>
                <w:kern w:val="0"/>
                <w:szCs w:val="21"/>
                <w:highlight w:val="none"/>
              </w:rPr>
              <w:t>），即为本项目的投标总报价的评标基准价。（</w:t>
            </w:r>
            <w:r>
              <w:rPr>
                <w:rFonts w:ascii="宋体" w:hAnsi="宋体"/>
                <w:color w:val="auto"/>
                <w:kern w:val="0"/>
                <w:szCs w:val="21"/>
                <w:highlight w:val="none"/>
              </w:rPr>
              <w:t>评标基准价浮动值N为</w:t>
            </w:r>
            <w:r>
              <w:rPr>
                <w:rFonts w:hint="eastAsia" w:ascii="宋体" w:hAnsi="宋体"/>
                <w:color w:val="auto"/>
                <w:kern w:val="0"/>
                <w:highlight w:val="none"/>
              </w:rPr>
              <w:t>1</w:t>
            </w:r>
            <w:r>
              <w:rPr>
                <w:rFonts w:ascii="宋体" w:hAnsi="宋体"/>
                <w:color w:val="auto"/>
                <w:kern w:val="0"/>
                <w:highlight w:val="none"/>
              </w:rPr>
              <w:t>%～</w:t>
            </w:r>
            <w:r>
              <w:rPr>
                <w:rFonts w:hint="eastAsia" w:ascii="宋体" w:hAnsi="宋体"/>
                <w:color w:val="auto"/>
                <w:kern w:val="0"/>
                <w:highlight w:val="none"/>
              </w:rPr>
              <w:t>5%范围内百分数取整</w:t>
            </w:r>
            <w:r>
              <w:rPr>
                <w:rFonts w:ascii="宋体" w:hAnsi="宋体"/>
                <w:color w:val="auto"/>
                <w:kern w:val="0"/>
                <w:highlight w:val="none"/>
              </w:rPr>
              <w:t>，</w:t>
            </w:r>
            <w:r>
              <w:rPr>
                <w:rFonts w:hint="eastAsia" w:ascii="宋体" w:hAnsi="宋体"/>
                <w:color w:val="auto"/>
                <w:kern w:val="0"/>
                <w:highlight w:val="none"/>
              </w:rPr>
              <w:t>□</w:t>
            </w:r>
            <w:r>
              <w:rPr>
                <w:rFonts w:ascii="宋体" w:hAnsi="宋体"/>
                <w:color w:val="auto"/>
                <w:kern w:val="0"/>
                <w:szCs w:val="21"/>
                <w:highlight w:val="none"/>
              </w:rPr>
              <w:t>在开标现场随机抽取决定</w:t>
            </w:r>
            <w:r>
              <w:rPr>
                <w:rFonts w:hint="eastAsia" w:ascii="宋体" w:hAnsi="宋体"/>
                <w:color w:val="auto"/>
                <w:kern w:val="0"/>
                <w:szCs w:val="21"/>
                <w:highlight w:val="none"/>
              </w:rPr>
              <w:t>/</w:t>
            </w:r>
            <w:r>
              <w:rPr>
                <w:rFonts w:hint="eastAsia" w:ascii="宋体" w:hAnsi="宋体"/>
                <w:color w:val="auto"/>
                <w:kern w:val="0"/>
                <w:highlight w:val="none"/>
              </w:rPr>
              <w:t>□由招标人直接确定为</w:t>
            </w:r>
            <w:r>
              <w:rPr>
                <w:rFonts w:hint="eastAsia" w:ascii="宋体" w:hAnsi="宋体"/>
                <w:color w:val="auto"/>
                <w:kern w:val="0"/>
                <w:highlight w:val="none"/>
                <w:u w:val="single"/>
              </w:rPr>
              <w:t xml:space="preserve">    </w:t>
            </w:r>
            <w:r>
              <w:rPr>
                <w:rFonts w:hint="eastAsia" w:ascii="宋体" w:hAnsi="宋体"/>
                <w:color w:val="auto"/>
                <w:kern w:val="0"/>
                <w:highlight w:val="none"/>
              </w:rPr>
              <w:t>%。</w:t>
            </w:r>
            <w:r>
              <w:rPr>
                <w:rFonts w:hint="eastAsia" w:ascii="宋体" w:hAnsi="宋体"/>
                <w:color w:val="auto"/>
                <w:kern w:val="0"/>
                <w:szCs w:val="21"/>
                <w:highlight w:val="none"/>
              </w:rPr>
              <w:t>）</w:t>
            </w:r>
          </w:p>
          <w:p>
            <w:pPr>
              <w:snapToGrid w:val="0"/>
              <w:spacing w:line="36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评标基准价计算的最终结果</w:t>
            </w:r>
            <w:r>
              <w:rPr>
                <w:rFonts w:hint="eastAsia"/>
                <w:color w:val="auto"/>
                <w:highlight w:val="none"/>
              </w:rPr>
              <w:t>保留两位小数</w:t>
            </w:r>
            <w:r>
              <w:rPr>
                <w:color w:val="auto"/>
                <w:highlight w:val="none"/>
              </w:rPr>
              <w:t>，</w:t>
            </w:r>
            <w:r>
              <w:rPr>
                <w:rFonts w:hint="eastAsia"/>
                <w:color w:val="auto"/>
                <w:highlight w:val="none"/>
                <w:lang w:val="en-US" w:eastAsia="zh-CN"/>
              </w:rPr>
              <w:t>小数点后</w:t>
            </w:r>
            <w:r>
              <w:rPr>
                <w:rFonts w:ascii="宋体" w:hAnsi="宋体"/>
                <w:color w:val="auto"/>
                <w:kern w:val="0"/>
                <w:szCs w:val="21"/>
                <w:highlight w:val="none"/>
              </w:rPr>
              <w:t>第三位四舍五入。在评标基准价计算完成后（除计算错误外），在后续的评审中不得再对其做出调整。</w:t>
            </w:r>
          </w:p>
          <w:p>
            <w:pPr>
              <w:spacing w:line="360" w:lineRule="auto"/>
              <w:ind w:firstLine="420" w:firstLineChars="200"/>
              <w:jc w:val="left"/>
              <w:rPr>
                <w:color w:val="auto"/>
                <w:szCs w:val="22"/>
                <w:highlight w:val="none"/>
              </w:rPr>
            </w:pPr>
            <w:r>
              <w:rPr>
                <w:rFonts w:hint="eastAsia" w:ascii="宋体" w:hAnsi="宋体"/>
                <w:color w:val="auto"/>
                <w:kern w:val="0"/>
                <w:highlight w:val="none"/>
              </w:rPr>
              <w:t>□方式</w:t>
            </w:r>
            <w:r>
              <w:rPr>
                <w:rFonts w:hint="eastAsia" w:ascii="宋体" w:hAnsi="宋体"/>
                <w:color w:val="auto"/>
                <w:kern w:val="0"/>
                <w:highlight w:val="none"/>
                <w:lang w:val="en-US" w:eastAsia="zh-CN"/>
              </w:rPr>
              <w:t>五</w:t>
            </w:r>
            <w:r>
              <w:rPr>
                <w:rFonts w:hint="eastAsia" w:ascii="宋体" w:hAnsi="宋体"/>
                <w:i/>
                <w:iCs/>
                <w:color w:val="auto"/>
                <w:kern w:val="0"/>
                <w:szCs w:val="21"/>
                <w:highlight w:val="none"/>
              </w:rPr>
              <w:t>[提示：适用于第2.2.4（4）目“投标总报价得分”</w:t>
            </w:r>
            <w:r>
              <w:rPr>
                <w:rFonts w:hint="eastAsia" w:ascii="宋体" w:hAnsi="宋体"/>
                <w:i/>
                <w:iCs/>
                <w:color w:val="auto"/>
                <w:kern w:val="0"/>
                <w:szCs w:val="21"/>
                <w:highlight w:val="none"/>
                <w:lang w:val="en-US" w:eastAsia="zh-CN"/>
              </w:rPr>
              <w:t>方式</w:t>
            </w:r>
            <w:r>
              <w:rPr>
                <w:rFonts w:hint="eastAsia" w:ascii="宋体" w:hAnsi="宋体"/>
                <w:i/>
                <w:iCs/>
                <w:color w:val="auto"/>
                <w:kern w:val="0"/>
                <w:szCs w:val="21"/>
                <w:highlight w:val="none"/>
              </w:rPr>
              <w:t>三。]</w:t>
            </w:r>
          </w:p>
          <w:p>
            <w:pPr>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所有通过初步评审</w:t>
            </w:r>
            <w:r>
              <w:rPr>
                <w:rFonts w:hint="eastAsia" w:ascii="宋体" w:hAnsi="宋体"/>
                <w:color w:val="auto"/>
                <w:kern w:val="0"/>
                <w:szCs w:val="21"/>
                <w:highlight w:val="none"/>
              </w:rPr>
              <w:t>和本章第2.2.4（3）目评审</w:t>
            </w:r>
            <w:r>
              <w:rPr>
                <w:rFonts w:ascii="宋体" w:hAnsi="宋体"/>
                <w:color w:val="auto"/>
                <w:kern w:val="0"/>
                <w:szCs w:val="21"/>
                <w:highlight w:val="none"/>
              </w:rPr>
              <w:t>合格的投标人</w:t>
            </w:r>
            <w:r>
              <w:rPr>
                <w:rFonts w:ascii="宋体" w:hAnsi="宋体"/>
                <w:color w:val="auto"/>
                <w:szCs w:val="21"/>
                <w:highlight w:val="none"/>
              </w:rPr>
              <w:t>的投标总报</w:t>
            </w:r>
            <w:r>
              <w:rPr>
                <w:rFonts w:ascii="宋体" w:hAnsi="宋体"/>
                <w:color w:val="auto"/>
                <w:kern w:val="0"/>
                <w:szCs w:val="21"/>
                <w:highlight w:val="none"/>
              </w:rPr>
              <w:t>价中最低价</w:t>
            </w:r>
            <w:r>
              <w:rPr>
                <w:rFonts w:hint="eastAsia" w:ascii="宋体" w:hAnsi="宋体"/>
                <w:color w:val="auto"/>
                <w:kern w:val="0"/>
                <w:szCs w:val="21"/>
                <w:highlight w:val="none"/>
              </w:rPr>
              <w:t>，即为本项目投标总报价的评标基准价</w:t>
            </w:r>
            <w:r>
              <w:rPr>
                <w:rFonts w:ascii="宋体" w:hAnsi="宋体"/>
                <w:color w:val="auto"/>
                <w:kern w:val="0"/>
                <w:szCs w:val="21"/>
                <w:highlight w:val="none"/>
              </w:rPr>
              <w:t>。</w:t>
            </w:r>
          </w:p>
          <w:p>
            <w:pPr>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评标基准价计算的最终结果</w:t>
            </w:r>
            <w:r>
              <w:rPr>
                <w:rFonts w:hint="eastAsia"/>
                <w:color w:val="auto"/>
                <w:highlight w:val="none"/>
              </w:rPr>
              <w:t>保留两位小数</w:t>
            </w:r>
            <w:r>
              <w:rPr>
                <w:color w:val="auto"/>
                <w:highlight w:val="none"/>
              </w:rPr>
              <w:t>，</w:t>
            </w:r>
            <w:r>
              <w:rPr>
                <w:rFonts w:hint="eastAsia"/>
                <w:color w:val="auto"/>
                <w:highlight w:val="none"/>
                <w:lang w:val="en-US" w:eastAsia="zh-CN"/>
              </w:rPr>
              <w:t>小数点后</w:t>
            </w:r>
            <w:r>
              <w:rPr>
                <w:rFonts w:ascii="宋体" w:hAnsi="宋体"/>
                <w:color w:val="auto"/>
                <w:kern w:val="0"/>
                <w:szCs w:val="21"/>
                <w:highlight w:val="none"/>
              </w:rPr>
              <w:t>第三位四舍五入。在评标基准价计算完成后（除计算错误外），在后续的评审中不得再对其做出调整。</w:t>
            </w:r>
          </w:p>
          <w:p>
            <w:pPr>
              <w:adjustRightInd w:val="0"/>
              <w:snapToGrid w:val="0"/>
              <w:spacing w:line="400" w:lineRule="exact"/>
              <w:ind w:firstLine="420" w:firstLineChars="200"/>
              <w:rPr>
                <w:rFonts w:hint="default" w:ascii="宋体" w:hAnsi="宋体"/>
                <w:color w:val="auto"/>
                <w:kern w:val="0"/>
                <w:szCs w:val="21"/>
                <w:highlight w:val="none"/>
                <w:u w:val="single"/>
                <w:lang w:eastAsia="zh-CN"/>
              </w:rPr>
            </w:pPr>
            <w:r>
              <w:rPr>
                <w:rFonts w:hint="eastAsia" w:ascii="宋体" w:hAnsi="宋体"/>
                <w:color w:val="auto"/>
                <w:kern w:val="0"/>
                <w:highlight w:val="none"/>
              </w:rPr>
              <w:t>□方式</w:t>
            </w:r>
            <w:r>
              <w:rPr>
                <w:rFonts w:hint="eastAsia" w:ascii="宋体" w:hAnsi="宋体"/>
                <w:color w:val="auto"/>
                <w:kern w:val="0"/>
                <w:highlight w:val="none"/>
                <w:lang w:val="en-US" w:eastAsia="zh-CN"/>
              </w:rPr>
              <w:t>六</w:t>
            </w:r>
            <w:r>
              <w:rPr>
                <w:rFonts w:hint="eastAsia" w:ascii="宋体" w:hAnsi="宋体"/>
                <w:i/>
                <w:iCs/>
                <w:color w:val="auto"/>
                <w:kern w:val="0"/>
                <w:szCs w:val="21"/>
                <w:highlight w:val="none"/>
              </w:rPr>
              <w:t>[提示：适用于第2.2.4（4）目“投标总报价得分”</w:t>
            </w:r>
            <w:r>
              <w:rPr>
                <w:rFonts w:hint="eastAsia" w:ascii="宋体" w:hAnsi="宋体"/>
                <w:i/>
                <w:iCs/>
                <w:color w:val="auto"/>
                <w:kern w:val="0"/>
                <w:szCs w:val="21"/>
                <w:highlight w:val="none"/>
                <w:lang w:val="en-US" w:eastAsia="zh-CN"/>
              </w:rPr>
              <w:t>方式四</w:t>
            </w:r>
            <w:r>
              <w:rPr>
                <w:rFonts w:hint="eastAsia" w:ascii="宋体" w:hAnsi="宋体"/>
                <w:i/>
                <w:iCs/>
                <w:color w:val="auto"/>
                <w:kern w:val="0"/>
                <w:szCs w:val="21"/>
                <w:highlight w:val="none"/>
              </w:rPr>
              <w:t>。]</w:t>
            </w:r>
          </w:p>
          <w:p>
            <w:pPr>
              <w:adjustRightInd w:val="0"/>
              <w:snapToGrid w:val="0"/>
              <w:spacing w:line="400" w:lineRule="exact"/>
              <w:ind w:firstLine="420" w:firstLineChars="200"/>
              <w:rPr>
                <w:rFonts w:hint="default" w:ascii="宋体" w:hAnsi="宋体"/>
                <w:color w:val="auto"/>
                <w:kern w:val="0"/>
                <w:szCs w:val="21"/>
                <w:highlight w:val="none"/>
                <w:u w:val="single"/>
                <w:lang w:eastAsia="zh-CN"/>
              </w:rPr>
            </w:pPr>
            <w:r>
              <w:rPr>
                <w:rFonts w:hint="default" w:ascii="宋体" w:hAnsi="宋体"/>
                <w:color w:val="auto"/>
                <w:kern w:val="0"/>
                <w:szCs w:val="21"/>
                <w:highlight w:val="none"/>
                <w:u w:val="single"/>
                <w:lang w:eastAsia="zh-CN"/>
              </w:rPr>
              <w:t>……</w:t>
            </w:r>
          </w:p>
          <w:p>
            <w:pPr>
              <w:adjustRightInd w:val="0"/>
              <w:snapToGrid w:val="0"/>
              <w:spacing w:line="400" w:lineRule="exact"/>
              <w:ind w:firstLine="420" w:firstLineChars="200"/>
              <w:jc w:val="left"/>
              <w:rPr>
                <w:rFonts w:ascii="宋体" w:hAnsi="宋体"/>
                <w:color w:val="auto"/>
                <w:kern w:val="0"/>
                <w:szCs w:val="21"/>
                <w:highlight w:val="none"/>
              </w:rPr>
            </w:pPr>
            <w:r>
              <w:rPr>
                <w:rFonts w:hint="eastAsia" w:ascii="宋体" w:hAnsi="宋体"/>
                <w:i/>
                <w:iCs/>
                <w:color w:val="auto"/>
                <w:kern w:val="0"/>
                <w:szCs w:val="21"/>
                <w:highlight w:val="none"/>
                <w:lang w:val="en-US" w:eastAsia="zh-CN"/>
              </w:rPr>
              <w:t>[提示：</w:t>
            </w:r>
            <w:r>
              <w:rPr>
                <w:rFonts w:hint="eastAsia" w:ascii="宋体" w:hAnsi="宋体" w:cs="宋体"/>
                <w:i/>
                <w:color w:val="auto"/>
                <w:szCs w:val="21"/>
                <w:highlight w:val="none"/>
              </w:rPr>
              <w:t>招标人在编制招标文件时，可根据实际情况</w:t>
            </w:r>
            <w:r>
              <w:rPr>
                <w:rFonts w:hint="eastAsia" w:ascii="宋体" w:hAnsi="宋体"/>
                <w:i/>
                <w:iCs/>
                <w:color w:val="auto"/>
                <w:kern w:val="0"/>
                <w:szCs w:val="21"/>
                <w:highlight w:val="none"/>
                <w:lang w:val="en-US" w:eastAsia="zh-CN"/>
              </w:rPr>
              <w:t>制定本项目评标基准价的计算方法</w:t>
            </w:r>
            <w:r>
              <w:rPr>
                <w:rFonts w:hint="eastAsia" w:ascii="宋体" w:hAnsi="宋体" w:cs="宋体"/>
                <w:i/>
                <w:color w:val="auto"/>
                <w:szCs w:val="21"/>
                <w:highlight w:val="none"/>
                <w:lang w:val="en-US" w:eastAsia="zh-CN"/>
              </w:rPr>
              <w:t>，但</w:t>
            </w:r>
            <w:r>
              <w:rPr>
                <w:rFonts w:hint="eastAsia" w:ascii="宋体" w:hAnsi="宋体" w:cs="宋体"/>
                <w:i/>
                <w:color w:val="auto"/>
                <w:szCs w:val="21"/>
                <w:highlight w:val="none"/>
              </w:rPr>
              <w:t>不得违背法律、法规及规范性文件的规定</w:t>
            </w:r>
            <w:r>
              <w:rPr>
                <w:rFonts w:hint="eastAsia" w:ascii="宋体" w:hAnsi="宋体"/>
                <w:i/>
                <w:iCs/>
                <w:color w:val="auto"/>
                <w:kern w:val="0"/>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95" w:hRule="atLeast"/>
        </w:trPr>
        <w:tc>
          <w:tcPr>
            <w:tcW w:w="1569" w:type="dxa"/>
            <w:gridSpan w:val="2"/>
            <w:tcBorders>
              <w:top w:val="single" w:color="auto" w:sz="4" w:space="0"/>
              <w:bottom w:val="single" w:color="auto" w:sz="4" w:space="0"/>
              <w:right w:val="single" w:color="auto" w:sz="4" w:space="0"/>
            </w:tcBorders>
            <w:vAlign w:val="center"/>
          </w:tcPr>
          <w:p>
            <w:pPr>
              <w:spacing w:line="360" w:lineRule="auto"/>
              <w:jc w:val="center"/>
              <w:rPr>
                <w:color w:val="auto"/>
                <w:szCs w:val="22"/>
                <w:highlight w:val="none"/>
              </w:rPr>
            </w:pPr>
            <w:r>
              <w:rPr>
                <w:color w:val="auto"/>
                <w:szCs w:val="22"/>
                <w:highlight w:val="none"/>
              </w:rPr>
              <w:t>2.2.3</w:t>
            </w:r>
          </w:p>
        </w:tc>
        <w:tc>
          <w:tcPr>
            <w:tcW w:w="1553" w:type="dxa"/>
            <w:gridSpan w:val="2"/>
            <w:tcBorders>
              <w:top w:val="single" w:color="auto" w:sz="4" w:space="0"/>
              <w:left w:val="single" w:color="auto" w:sz="4" w:space="0"/>
              <w:right w:val="single" w:color="auto" w:sz="4" w:space="0"/>
            </w:tcBorders>
            <w:vAlign w:val="center"/>
          </w:tcPr>
          <w:p>
            <w:pPr>
              <w:spacing w:line="360" w:lineRule="auto"/>
              <w:jc w:val="center"/>
              <w:rPr>
                <w:color w:val="auto"/>
                <w:szCs w:val="22"/>
                <w:highlight w:val="none"/>
              </w:rPr>
            </w:pPr>
            <w:r>
              <w:rPr>
                <w:color w:val="auto"/>
                <w:szCs w:val="22"/>
                <w:highlight w:val="none"/>
              </w:rPr>
              <w:t>投标报价的偏差率计算公式</w:t>
            </w:r>
          </w:p>
        </w:tc>
        <w:tc>
          <w:tcPr>
            <w:tcW w:w="6649" w:type="dxa"/>
            <w:tcBorders>
              <w:top w:val="single" w:color="auto" w:sz="4" w:space="0"/>
              <w:left w:val="single" w:color="auto" w:sz="4" w:space="0"/>
              <w:right w:val="single" w:color="auto" w:sz="4" w:space="0"/>
            </w:tcBorders>
            <w:vAlign w:val="center"/>
          </w:tcPr>
          <w:p>
            <w:pPr>
              <w:spacing w:line="360" w:lineRule="auto"/>
              <w:ind w:firstLine="420" w:firstLineChars="200"/>
              <w:jc w:val="left"/>
              <w:rPr>
                <w:rFonts w:ascii="宋体" w:hAnsi="宋体"/>
                <w:color w:val="auto"/>
                <w:kern w:val="0"/>
                <w:highlight w:val="none"/>
              </w:rPr>
            </w:pPr>
            <w:r>
              <w:rPr>
                <w:rFonts w:hint="eastAsia" w:ascii="宋体" w:hAnsi="宋体"/>
                <w:color w:val="auto"/>
                <w:kern w:val="0"/>
                <w:highlight w:val="none"/>
              </w:rPr>
              <w:t>投标总报价的偏差率计算公式</w:t>
            </w:r>
          </w:p>
          <w:p>
            <w:pPr>
              <w:spacing w:line="360" w:lineRule="auto"/>
              <w:ind w:firstLine="420" w:firstLineChars="200"/>
              <w:jc w:val="left"/>
              <w:rPr>
                <w:rFonts w:ascii="宋体" w:hAnsi="宋体"/>
                <w:color w:val="auto"/>
                <w:kern w:val="0"/>
                <w:highlight w:val="none"/>
              </w:rPr>
            </w:pPr>
            <w:r>
              <w:rPr>
                <w:rFonts w:hint="eastAsia" w:ascii="宋体" w:hAnsi="宋体"/>
                <w:color w:val="auto"/>
                <w:kern w:val="0"/>
                <w:highlight w:val="none"/>
              </w:rPr>
              <w:t>偏差率</w:t>
            </w:r>
            <w:r>
              <w:rPr>
                <w:rFonts w:hint="eastAsia" w:ascii="宋体" w:hAnsi="宋体"/>
                <w:color w:val="auto"/>
                <w:kern w:val="0"/>
                <w:sz w:val="28"/>
                <w:szCs w:val="28"/>
                <w:highlight w:val="none"/>
              </w:rPr>
              <w:t>=</w:t>
            </w:r>
            <w:r>
              <w:rPr>
                <w:rFonts w:hint="eastAsia" w:ascii="宋体" w:hAnsi="宋体"/>
                <w:color w:val="auto"/>
                <w:kern w:val="0"/>
                <w:highlight w:val="none"/>
              </w:rPr>
              <w:t>100％×（投标人总报价一评标基准价）／评标基准价</w:t>
            </w:r>
          </w:p>
          <w:p>
            <w:pPr>
              <w:spacing w:line="360" w:lineRule="auto"/>
              <w:rPr>
                <w:color w:val="auto"/>
                <w:szCs w:val="22"/>
                <w:highlight w:val="none"/>
              </w:rPr>
            </w:pPr>
            <w:r>
              <w:rPr>
                <w:rFonts w:hint="eastAsia" w:ascii="宋体" w:hAnsi="宋体"/>
                <w:color w:val="auto"/>
                <w:kern w:val="0"/>
                <w:highlight w:val="none"/>
              </w:rPr>
              <w:t xml:space="preserve">    偏差率</w:t>
            </w:r>
            <w:r>
              <w:rPr>
                <w:rFonts w:hint="eastAsia" w:ascii="宋体" w:hAnsi="宋体"/>
                <w:color w:val="auto"/>
                <w:kern w:val="0"/>
                <w:szCs w:val="21"/>
                <w:highlight w:val="none"/>
              </w:rPr>
              <w:t>计算的最终结果</w:t>
            </w:r>
            <w:r>
              <w:rPr>
                <w:rFonts w:hint="eastAsia" w:ascii="宋体" w:hAnsi="宋体"/>
                <w:color w:val="auto"/>
                <w:kern w:val="0"/>
                <w:szCs w:val="21"/>
                <w:highlight w:val="none"/>
                <w:lang w:val="en-US" w:eastAsia="zh-CN"/>
              </w:rPr>
              <w:t>保留两位小数，</w:t>
            </w:r>
            <w:r>
              <w:rPr>
                <w:rFonts w:hint="eastAsia" w:ascii="宋体" w:hAnsi="宋体"/>
                <w:color w:val="auto"/>
                <w:kern w:val="0"/>
                <w:szCs w:val="21"/>
                <w:highlight w:val="none"/>
              </w:rPr>
              <w:t>小数点后第三位“四舍五入”。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569" w:type="dxa"/>
            <w:gridSpan w:val="2"/>
            <w:tcBorders>
              <w:top w:val="single" w:color="auto" w:sz="4" w:space="0"/>
              <w:bottom w:val="single" w:color="auto" w:sz="4" w:space="0"/>
              <w:right w:val="single" w:color="auto" w:sz="4" w:space="0"/>
            </w:tcBorders>
            <w:vAlign w:val="center"/>
          </w:tcPr>
          <w:p>
            <w:pPr>
              <w:spacing w:line="360" w:lineRule="auto"/>
              <w:jc w:val="center"/>
              <w:rPr>
                <w:b/>
                <w:color w:val="auto"/>
                <w:szCs w:val="22"/>
                <w:highlight w:val="none"/>
              </w:rPr>
            </w:pPr>
            <w:r>
              <w:rPr>
                <w:b/>
                <w:color w:val="auto"/>
                <w:szCs w:val="22"/>
                <w:highlight w:val="none"/>
              </w:rPr>
              <w:t>条款号</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b/>
                <w:color w:val="auto"/>
                <w:szCs w:val="22"/>
                <w:highlight w:val="none"/>
              </w:rPr>
            </w:pPr>
            <w:r>
              <w:rPr>
                <w:b/>
                <w:color w:val="auto"/>
                <w:szCs w:val="22"/>
                <w:highlight w:val="none"/>
              </w:rPr>
              <w:t>评分因素</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color w:val="auto"/>
                <w:szCs w:val="22"/>
                <w:highlight w:val="none"/>
              </w:rPr>
            </w:pPr>
            <w:r>
              <w:rPr>
                <w:b/>
                <w:color w:val="auto"/>
                <w:szCs w:val="22"/>
                <w:highlight w:val="none"/>
              </w:rPr>
              <w:t>评分标准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6" w:hRule="atLeast"/>
        </w:trPr>
        <w:tc>
          <w:tcPr>
            <w:tcW w:w="708" w:type="dxa"/>
            <w:vMerge w:val="restart"/>
            <w:tcBorders>
              <w:top w:val="single" w:color="auto" w:sz="4" w:space="0"/>
              <w:right w:val="single" w:color="auto" w:sz="4" w:space="0"/>
            </w:tcBorders>
            <w:vAlign w:val="center"/>
          </w:tcPr>
          <w:p>
            <w:pPr>
              <w:spacing w:line="360" w:lineRule="auto"/>
              <w:jc w:val="center"/>
              <w:rPr>
                <w:rFonts w:ascii="Calibri" w:hAnsi="Calibri"/>
                <w:color w:val="auto"/>
                <w:szCs w:val="22"/>
                <w:highlight w:val="none"/>
              </w:rPr>
            </w:pPr>
            <w:r>
              <w:rPr>
                <w:rFonts w:hint="eastAsia" w:ascii="Calibri" w:hAnsi="Calibri"/>
                <w:color w:val="auto"/>
                <w:szCs w:val="22"/>
                <w:highlight w:val="none"/>
              </w:rPr>
              <w:t>2.2.4（1）</w:t>
            </w:r>
          </w:p>
        </w:tc>
        <w:tc>
          <w:tcPr>
            <w:tcW w:w="861" w:type="dxa"/>
            <w:vMerge w:val="restart"/>
            <w:tcBorders>
              <w:top w:val="single" w:color="auto" w:sz="4" w:space="0"/>
              <w:right w:val="single" w:color="auto" w:sz="4" w:space="0"/>
            </w:tcBorders>
            <w:vAlign w:val="center"/>
          </w:tcPr>
          <w:p>
            <w:pPr>
              <w:spacing w:line="360" w:lineRule="auto"/>
              <w:jc w:val="center"/>
              <w:rPr>
                <w:color w:val="auto"/>
                <w:szCs w:val="22"/>
                <w:highlight w:val="none"/>
              </w:rPr>
            </w:pPr>
            <w:r>
              <w:rPr>
                <w:rFonts w:hint="eastAsia"/>
                <w:color w:val="auto"/>
                <w:szCs w:val="22"/>
                <w:highlight w:val="none"/>
              </w:rPr>
              <w:t>□</w:t>
            </w:r>
            <w:r>
              <w:rPr>
                <w:color w:val="auto"/>
                <w:szCs w:val="22"/>
                <w:highlight w:val="none"/>
              </w:rPr>
              <w:t>技术部分评分</w:t>
            </w:r>
            <w:r>
              <w:rPr>
                <w:rFonts w:hint="eastAsia"/>
                <w:color w:val="auto"/>
                <w:szCs w:val="22"/>
                <w:highlight w:val="none"/>
                <w:lang w:eastAsia="zh-CN"/>
              </w:rPr>
              <w:t>（</w:t>
            </w:r>
            <w:r>
              <w:rPr>
                <w:rFonts w:hint="eastAsia"/>
                <w:color w:val="auto"/>
                <w:szCs w:val="22"/>
                <w:highlight w:val="none"/>
                <w:lang w:val="en-US" w:eastAsia="zh-CN"/>
              </w:rPr>
              <w:t>A</w:t>
            </w:r>
            <w:r>
              <w:rPr>
                <w:rFonts w:hint="eastAsia"/>
                <w:color w:val="auto"/>
                <w:szCs w:val="22"/>
                <w:highlight w:val="none"/>
                <w:lang w:eastAsia="zh-CN"/>
              </w:rPr>
              <w:t>）</w:t>
            </w:r>
            <w:r>
              <w:rPr>
                <w:color w:val="auto"/>
                <w:szCs w:val="22"/>
                <w:highlight w:val="none"/>
              </w:rPr>
              <w:t>标准</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324" w:lineRule="auto"/>
              <w:jc w:val="center"/>
              <w:rPr>
                <w:color w:val="auto"/>
                <w:szCs w:val="22"/>
                <w:highlight w:val="none"/>
              </w:rPr>
            </w:pPr>
            <w:r>
              <w:rPr>
                <w:rFonts w:hint="eastAsia"/>
                <w:color w:val="auto"/>
                <w:szCs w:val="22"/>
                <w:highlight w:val="none"/>
              </w:rPr>
              <w:t>勘察纲要总体评审标准</w:t>
            </w:r>
          </w:p>
        </w:tc>
        <w:tc>
          <w:tcPr>
            <w:tcW w:w="6649" w:type="dxa"/>
            <w:tcBorders>
              <w:top w:val="single" w:color="auto" w:sz="4" w:space="0"/>
              <w:left w:val="single" w:color="auto" w:sz="4" w:space="0"/>
              <w:bottom w:val="single" w:color="auto" w:sz="4" w:space="0"/>
              <w:right w:val="single" w:color="auto" w:sz="4" w:space="0"/>
            </w:tcBorders>
          </w:tcPr>
          <w:p>
            <w:pPr>
              <w:spacing w:line="360" w:lineRule="auto"/>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rPr>
              <w:t>采用暗标评审的，</w:t>
            </w:r>
            <w:r>
              <w:rPr>
                <w:rFonts w:hint="eastAsia" w:ascii="宋体" w:hAnsi="宋体"/>
                <w:color w:val="auto"/>
                <w:szCs w:val="21"/>
                <w:highlight w:val="none"/>
                <w:lang w:val="en-US" w:eastAsia="zh-CN"/>
              </w:rPr>
              <w:t>勘察纲要</w:t>
            </w:r>
            <w:r>
              <w:rPr>
                <w:rFonts w:hint="eastAsia" w:ascii="宋体" w:hAnsi="宋体"/>
                <w:color w:val="auto"/>
                <w:szCs w:val="21"/>
                <w:highlight w:val="none"/>
              </w:rPr>
              <w:t>不符合第二章投标人须知前附表第3.7.5项</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3</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技术部分</w:t>
            </w:r>
            <w:r>
              <w:rPr>
                <w:rFonts w:hint="eastAsia" w:ascii="宋体" w:hAnsi="宋体"/>
                <w:color w:val="auto"/>
                <w:szCs w:val="21"/>
                <w:highlight w:val="none"/>
              </w:rPr>
              <w:t>要求的，</w:t>
            </w:r>
            <w:r>
              <w:rPr>
                <w:rFonts w:hint="eastAsia"/>
                <w:color w:val="auto"/>
                <w:szCs w:val="22"/>
                <w:highlight w:val="none"/>
                <w:lang w:val="en-US" w:eastAsia="zh-CN"/>
              </w:rPr>
              <w:t>勘察纲要</w:t>
            </w:r>
            <w:r>
              <w:rPr>
                <w:rFonts w:hint="eastAsia"/>
                <w:color w:val="auto"/>
                <w:szCs w:val="22"/>
                <w:highlight w:val="none"/>
              </w:rPr>
              <w:t>部分</w:t>
            </w:r>
            <w:r>
              <w:rPr>
                <w:rFonts w:hint="eastAsia" w:ascii="宋体" w:hAnsi="宋体"/>
                <w:color w:val="auto"/>
                <w:szCs w:val="21"/>
                <w:highlight w:val="none"/>
              </w:rPr>
              <w:t>得0分</w:t>
            </w:r>
            <w:r>
              <w:rPr>
                <w:rFonts w:hint="eastAsia" w:ascii="宋体" w:hAnsi="宋体"/>
                <w:color w:val="auto"/>
                <w:szCs w:val="21"/>
                <w:highlight w:val="none"/>
                <w:lang w:eastAsia="zh-CN"/>
              </w:rPr>
              <w:t>。</w:t>
            </w:r>
          </w:p>
          <w:p>
            <w:pPr>
              <w:spacing w:line="360" w:lineRule="auto"/>
              <w:ind w:firstLine="420" w:firstLineChars="200"/>
              <w:rPr>
                <w:rFonts w:hint="eastAsia" w:ascii="宋体" w:hAnsi="宋体"/>
                <w:color w:val="auto"/>
                <w:highlight w:val="none"/>
              </w:rPr>
            </w:pPr>
            <w:r>
              <w:rPr>
                <w:rFonts w:hint="eastAsia"/>
                <w:color w:val="auto"/>
                <w:szCs w:val="22"/>
                <w:highlight w:val="none"/>
              </w:rPr>
              <w:t>评标委员会按照优、良、一般、差四个档次进行评分，</w:t>
            </w:r>
            <w:r>
              <w:rPr>
                <w:rFonts w:hint="eastAsia" w:asciiTheme="minorEastAsia" w:hAnsiTheme="minorEastAsia" w:eastAsiaTheme="minorEastAsia" w:cstheme="minorEastAsia"/>
                <w:snapToGrid w:val="0"/>
                <w:color w:val="auto"/>
                <w:kern w:val="0"/>
                <w:szCs w:val="21"/>
                <w:highlight w:val="none"/>
                <w:lang w:val="en-US" w:eastAsia="zh-CN"/>
              </w:rPr>
              <w:t>若评委</w:t>
            </w:r>
            <w:r>
              <w:rPr>
                <w:rFonts w:hint="eastAsia" w:asciiTheme="minorEastAsia" w:hAnsiTheme="minorEastAsia" w:eastAsiaTheme="minorEastAsia" w:cstheme="minorEastAsia"/>
                <w:snapToGrid w:val="0"/>
                <w:color w:val="auto"/>
                <w:kern w:val="0"/>
                <w:szCs w:val="21"/>
                <w:highlight w:val="none"/>
              </w:rPr>
              <w:t>对投标人</w:t>
            </w:r>
            <w:r>
              <w:rPr>
                <w:rFonts w:hint="eastAsia" w:asciiTheme="minorEastAsia" w:hAnsiTheme="minorEastAsia" w:eastAsiaTheme="minorEastAsia" w:cstheme="minorEastAsia"/>
                <w:snapToGrid w:val="0"/>
                <w:color w:val="auto"/>
                <w:kern w:val="0"/>
                <w:szCs w:val="21"/>
                <w:highlight w:val="none"/>
                <w:lang w:val="en-US" w:eastAsia="zh-CN"/>
              </w:rPr>
              <w:t>勘察纲要评分低于该部分总分的60%的</w:t>
            </w:r>
            <w:r>
              <w:rPr>
                <w:rFonts w:hint="eastAsia" w:ascii="宋体" w:hAnsi="宋体"/>
                <w:snapToGrid w:val="0"/>
                <w:color w:val="auto"/>
                <w:kern w:val="0"/>
                <w:szCs w:val="21"/>
                <w:highlight w:val="none"/>
                <w:lang w:val="en-US" w:eastAsia="zh-CN"/>
              </w:rPr>
              <w:t>或对个别投标人勘察纲要评分</w:t>
            </w:r>
            <w:r>
              <w:rPr>
                <w:rFonts w:hint="eastAsia" w:ascii="宋体" w:hAnsi="宋体"/>
                <w:snapToGrid w:val="0"/>
                <w:color w:val="auto"/>
                <w:kern w:val="0"/>
                <w:szCs w:val="21"/>
                <w:highlight w:val="none"/>
              </w:rPr>
              <w:t>畸高（即该</w:t>
            </w:r>
            <w:r>
              <w:rPr>
                <w:rFonts w:hint="eastAsia" w:ascii="宋体" w:hAnsi="宋体"/>
                <w:snapToGrid w:val="0"/>
                <w:color w:val="auto"/>
                <w:kern w:val="0"/>
                <w:szCs w:val="21"/>
                <w:highlight w:val="none"/>
                <w:lang w:val="en-US" w:eastAsia="zh-CN"/>
              </w:rPr>
              <w:t>评委对勘察纲要评分</w:t>
            </w:r>
            <w:r>
              <w:rPr>
                <w:rFonts w:hint="eastAsia" w:ascii="宋体" w:hAnsi="宋体"/>
                <w:snapToGrid w:val="0"/>
                <w:color w:val="auto"/>
                <w:kern w:val="0"/>
                <w:szCs w:val="21"/>
                <w:highlight w:val="none"/>
              </w:rPr>
              <w:t>的最高分与次高分差额超过</w:t>
            </w:r>
            <w:r>
              <w:rPr>
                <w:rFonts w:hint="eastAsia" w:ascii="宋体" w:hAnsi="宋体"/>
                <w:snapToGrid w:val="0"/>
                <w:color w:val="auto"/>
                <w:kern w:val="0"/>
                <w:szCs w:val="21"/>
                <w:highlight w:val="none"/>
                <w:lang w:val="en-US" w:eastAsia="zh-CN"/>
              </w:rPr>
              <w:t>该部分</w:t>
            </w:r>
            <w:r>
              <w:rPr>
                <w:rFonts w:hint="eastAsia" w:ascii="宋体" w:hAnsi="宋体"/>
                <w:snapToGrid w:val="0"/>
                <w:color w:val="auto"/>
                <w:kern w:val="0"/>
                <w:szCs w:val="21"/>
                <w:highlight w:val="none"/>
              </w:rPr>
              <w:t>总分的</w:t>
            </w:r>
            <w:r>
              <w:rPr>
                <w:rFonts w:hint="eastAsia" w:ascii="宋体" w:hAnsi="宋体"/>
                <w:snapToGrid w:val="0"/>
                <w:color w:val="auto"/>
                <w:kern w:val="0"/>
                <w:szCs w:val="21"/>
                <w:highlight w:val="none"/>
                <w:lang w:val="en-US" w:eastAsia="zh-CN"/>
              </w:rPr>
              <w:t>10%</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的</w:t>
            </w:r>
            <w:r>
              <w:rPr>
                <w:rFonts w:hint="eastAsia" w:ascii="宋体" w:hAnsi="宋体"/>
                <w:snapToGrid w:val="0"/>
                <w:color w:val="auto"/>
                <w:kern w:val="0"/>
                <w:szCs w:val="21"/>
                <w:highlight w:val="none"/>
              </w:rPr>
              <w:t>须注明</w:t>
            </w:r>
            <w:r>
              <w:rPr>
                <w:rFonts w:hint="eastAsia" w:ascii="宋体" w:hAnsi="宋体"/>
                <w:snapToGrid w:val="0"/>
                <w:color w:val="auto"/>
                <w:kern w:val="0"/>
                <w:szCs w:val="21"/>
                <w:highlight w:val="none"/>
                <w:lang w:val="en-US" w:eastAsia="zh-CN"/>
              </w:rPr>
              <w:t>详实</w:t>
            </w:r>
            <w:r>
              <w:rPr>
                <w:rFonts w:hint="eastAsia" w:ascii="宋体" w:hAnsi="宋体"/>
                <w:snapToGrid w:val="0"/>
                <w:color w:val="auto"/>
                <w:kern w:val="0"/>
                <w:szCs w:val="21"/>
                <w:highlight w:val="none"/>
              </w:rPr>
              <w:t>理由，</w:t>
            </w:r>
            <w:r>
              <w:rPr>
                <w:rFonts w:hint="eastAsia" w:ascii="宋体" w:hAnsi="宋体"/>
                <w:snapToGrid w:val="0"/>
                <w:color w:val="auto"/>
                <w:kern w:val="0"/>
                <w:szCs w:val="21"/>
                <w:highlight w:val="none"/>
                <w:lang w:val="en-US" w:eastAsia="zh-CN"/>
              </w:rPr>
              <w:t>勘察纲要</w:t>
            </w:r>
            <w:r>
              <w:rPr>
                <w:rFonts w:hint="eastAsia" w:ascii="宋体" w:hAnsi="宋体"/>
                <w:snapToGrid w:val="0"/>
                <w:color w:val="auto"/>
                <w:kern w:val="0"/>
                <w:szCs w:val="21"/>
                <w:highlight w:val="none"/>
              </w:rPr>
              <w:t>缺项的该项得0分。</w:t>
            </w:r>
          </w:p>
          <w:p>
            <w:pPr>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评标委员会成员为5人及以上时，所有评委</w:t>
            </w:r>
            <w:r>
              <w:rPr>
                <w:rFonts w:hint="eastAsia" w:ascii="宋体" w:hAnsi="宋体"/>
                <w:snapToGrid w:val="0"/>
                <w:color w:val="auto"/>
                <w:kern w:val="0"/>
                <w:szCs w:val="21"/>
                <w:highlight w:val="none"/>
                <w:lang w:eastAsia="zh-CN"/>
              </w:rPr>
              <w:t>评分</w:t>
            </w:r>
            <w:r>
              <w:rPr>
                <w:rFonts w:ascii="宋体" w:hAnsi="宋体"/>
                <w:snapToGrid w:val="0"/>
                <w:color w:val="auto"/>
                <w:kern w:val="0"/>
                <w:szCs w:val="21"/>
                <w:highlight w:val="none"/>
              </w:rPr>
              <w:t>中去掉一个最高和一个最低分，余下评委</w:t>
            </w:r>
            <w:r>
              <w:rPr>
                <w:rFonts w:hint="eastAsia" w:ascii="宋体" w:hAnsi="宋体"/>
                <w:snapToGrid w:val="0"/>
                <w:color w:val="auto"/>
                <w:kern w:val="0"/>
                <w:szCs w:val="21"/>
                <w:highlight w:val="none"/>
                <w:lang w:eastAsia="zh-CN"/>
              </w:rPr>
              <w:t>评分</w:t>
            </w:r>
            <w:r>
              <w:rPr>
                <w:rFonts w:ascii="宋体" w:hAnsi="宋体"/>
                <w:snapToGrid w:val="0"/>
                <w:color w:val="auto"/>
                <w:kern w:val="0"/>
                <w:szCs w:val="21"/>
                <w:highlight w:val="none"/>
              </w:rPr>
              <w:t>取算术平均值为该投标人</w:t>
            </w:r>
            <w:r>
              <w:rPr>
                <w:rFonts w:hint="eastAsia"/>
                <w:color w:val="auto"/>
                <w:szCs w:val="22"/>
                <w:highlight w:val="none"/>
              </w:rPr>
              <w:t>勘察纲要</w:t>
            </w:r>
            <w:r>
              <w:rPr>
                <w:rFonts w:ascii="宋体" w:hAnsi="宋体"/>
                <w:snapToGrid w:val="0"/>
                <w:color w:val="auto"/>
                <w:kern w:val="0"/>
                <w:szCs w:val="21"/>
                <w:highlight w:val="none"/>
              </w:rPr>
              <w:t>得分。</w:t>
            </w:r>
          </w:p>
          <w:p>
            <w:pPr>
              <w:spacing w:line="360" w:lineRule="auto"/>
              <w:ind w:firstLine="420" w:firstLineChars="200"/>
              <w:rPr>
                <w:rFonts w:ascii="宋体" w:hAnsi="宋体"/>
                <w:snapToGrid w:val="0"/>
                <w:color w:val="auto"/>
                <w:kern w:val="0"/>
                <w:szCs w:val="21"/>
                <w:highlight w:val="none"/>
              </w:rPr>
            </w:pPr>
            <w:r>
              <w:rPr>
                <w:rFonts w:hint="eastAsia"/>
                <w:color w:val="auto"/>
                <w:szCs w:val="22"/>
                <w:highlight w:val="none"/>
                <w:lang w:val="en-US" w:eastAsia="zh-CN"/>
              </w:rPr>
              <w:t>勘察纲要</w:t>
            </w:r>
            <w:r>
              <w:rPr>
                <w:rFonts w:ascii="宋体" w:hAnsi="宋体"/>
                <w:color w:val="auto"/>
                <w:kern w:val="0"/>
                <w:szCs w:val="21"/>
                <w:highlight w:val="none"/>
              </w:rPr>
              <w:t>得分的最终结果</w:t>
            </w:r>
            <w:r>
              <w:rPr>
                <w:rFonts w:hint="eastAsia"/>
                <w:color w:val="auto"/>
                <w:highlight w:val="none"/>
              </w:rPr>
              <w:t>保留两位小数</w:t>
            </w:r>
            <w:r>
              <w:rPr>
                <w:color w:val="auto"/>
                <w:highlight w:val="none"/>
              </w:rPr>
              <w:t>，</w:t>
            </w:r>
            <w:r>
              <w:rPr>
                <w:rFonts w:hint="eastAsia"/>
                <w:color w:val="auto"/>
                <w:highlight w:val="none"/>
                <w:lang w:val="en-US" w:eastAsia="zh-CN"/>
              </w:rPr>
              <w:t>小数点后</w:t>
            </w:r>
            <w:r>
              <w:rPr>
                <w:rFonts w:ascii="宋体" w:hAnsi="宋体"/>
                <w:color w:val="auto"/>
                <w:kern w:val="0"/>
                <w:szCs w:val="21"/>
                <w:highlight w:val="none"/>
              </w:rPr>
              <w:t>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346" w:hRule="atLeast"/>
        </w:trPr>
        <w:tc>
          <w:tcPr>
            <w:tcW w:w="708" w:type="dxa"/>
            <w:vMerge w:val="continue"/>
            <w:tcBorders>
              <w:right w:val="single" w:color="auto" w:sz="4" w:space="0"/>
            </w:tcBorders>
          </w:tcPr>
          <w:p>
            <w:pPr>
              <w:spacing w:line="360" w:lineRule="auto"/>
              <w:jc w:val="center"/>
              <w:rPr>
                <w:color w:val="auto"/>
                <w:szCs w:val="22"/>
                <w:highlight w:val="none"/>
              </w:rPr>
            </w:pPr>
          </w:p>
        </w:tc>
        <w:tc>
          <w:tcPr>
            <w:tcW w:w="861" w:type="dxa"/>
            <w:vMerge w:val="continue"/>
            <w:tcBorders>
              <w:right w:val="single" w:color="auto" w:sz="4" w:space="0"/>
            </w:tcBorders>
            <w:vAlign w:val="center"/>
          </w:tcPr>
          <w:p>
            <w:pPr>
              <w:spacing w:line="360" w:lineRule="auto"/>
              <w:jc w:val="center"/>
              <w:rPr>
                <w:color w:val="auto"/>
                <w:szCs w:val="22"/>
                <w:highlight w:val="none"/>
              </w:rPr>
            </w:pPr>
          </w:p>
        </w:tc>
        <w:tc>
          <w:tcPr>
            <w:tcW w:w="696" w:type="dxa"/>
            <w:vMerge w:val="restart"/>
            <w:tcBorders>
              <w:top w:val="single" w:color="auto" w:sz="4" w:space="0"/>
              <w:left w:val="single" w:color="auto" w:sz="4" w:space="0"/>
              <w:right w:val="single" w:color="auto" w:sz="4" w:space="0"/>
            </w:tcBorders>
            <w:vAlign w:val="center"/>
          </w:tcPr>
          <w:p>
            <w:pPr>
              <w:spacing w:before="100" w:beforeAutospacing="1" w:after="100" w:afterAutospacing="1" w:line="324" w:lineRule="auto"/>
              <w:jc w:val="center"/>
              <w:rPr>
                <w:color w:val="auto"/>
                <w:szCs w:val="22"/>
                <w:highlight w:val="none"/>
              </w:rPr>
            </w:pPr>
            <w:r>
              <w:rPr>
                <w:rFonts w:hint="eastAsia" w:ascii="宋体" w:hAnsi="宋体"/>
                <w:color w:val="auto"/>
                <w:kern w:val="0"/>
                <w:highlight w:val="none"/>
              </w:rPr>
              <w:t>□</w:t>
            </w:r>
            <w:r>
              <w:rPr>
                <w:color w:val="auto"/>
                <w:szCs w:val="22"/>
                <w:highlight w:val="none"/>
              </w:rPr>
              <w:t>勘察纲要</w:t>
            </w:r>
          </w:p>
        </w:tc>
        <w:tc>
          <w:tcPr>
            <w:tcW w:w="857" w:type="dxa"/>
            <w:tcBorders>
              <w:top w:val="single" w:color="auto" w:sz="4" w:space="0"/>
              <w:left w:val="single" w:color="auto" w:sz="4" w:space="0"/>
              <w:right w:val="single" w:color="auto" w:sz="4" w:space="0"/>
            </w:tcBorders>
            <w:vAlign w:val="center"/>
          </w:tcPr>
          <w:p>
            <w:pPr>
              <w:spacing w:before="100" w:beforeAutospacing="1" w:after="100" w:afterAutospacing="1" w:line="324" w:lineRule="auto"/>
              <w:jc w:val="left"/>
              <w:rPr>
                <w:color w:val="auto"/>
                <w:szCs w:val="22"/>
                <w:highlight w:val="none"/>
              </w:rPr>
            </w:pPr>
            <w:r>
              <w:rPr>
                <w:rFonts w:hint="eastAsia" w:ascii="宋体" w:hAnsi="宋体"/>
                <w:color w:val="auto"/>
                <w:kern w:val="0"/>
                <w:highlight w:val="none"/>
              </w:rPr>
              <w:t>□</w:t>
            </w:r>
            <w:r>
              <w:rPr>
                <w:rFonts w:hint="eastAsia" w:ascii="宋体" w:hAnsi="宋体" w:cs="宋体"/>
                <w:color w:val="auto"/>
                <w:szCs w:val="21"/>
                <w:highlight w:val="none"/>
              </w:rPr>
              <w:t>综合说明书</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color w:val="auto"/>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hint="eastAsia" w:ascii="宋体" w:hAnsi="宋体"/>
                <w:color w:val="auto"/>
                <w:highlight w:val="none"/>
              </w:rPr>
              <w:t>分。评审要点：</w:t>
            </w:r>
            <w:r>
              <w:rPr>
                <w:rFonts w:hint="eastAsia" w:ascii="Calibri" w:hAnsi="Calibri"/>
                <w:color w:val="auto"/>
                <w:szCs w:val="22"/>
                <w:highlight w:val="none"/>
                <w:u w:val="single"/>
              </w:rPr>
              <w:t>勘察方案编制的依据、原则</w:t>
            </w:r>
            <w:r>
              <w:rPr>
                <w:rFonts w:hint="eastAsia" w:ascii="宋体" w:hAnsi="宋体"/>
                <w:color w:val="auto"/>
                <w:highlight w:val="none"/>
                <w:u w:val="single"/>
                <w:lang w:eastAsia="zh-CN"/>
              </w:rPr>
              <w:t>，</w:t>
            </w:r>
            <w:r>
              <w:rPr>
                <w:rFonts w:hint="eastAsia" w:ascii="Calibri" w:hAnsi="Calibri"/>
                <w:color w:val="auto"/>
                <w:szCs w:val="22"/>
                <w:highlight w:val="none"/>
                <w:u w:val="single"/>
              </w:rPr>
              <w:t>资料收集及场地工程地质条件预分析</w:t>
            </w:r>
            <w:r>
              <w:rPr>
                <w:rFonts w:hint="eastAsia" w:ascii="Calibri" w:hAnsi="Calibri"/>
                <w:color w:val="auto"/>
                <w:szCs w:val="22"/>
                <w:highlight w:val="none"/>
                <w:u w:val="single"/>
                <w:lang w:eastAsia="zh-CN"/>
              </w:rPr>
              <w:t>，</w:t>
            </w:r>
            <w:r>
              <w:rPr>
                <w:rFonts w:hint="eastAsia" w:ascii="Calibri" w:hAnsi="Calibri"/>
                <w:color w:val="auto"/>
                <w:szCs w:val="22"/>
                <w:highlight w:val="none"/>
                <w:u w:val="single"/>
              </w:rPr>
              <w:t>基础方案预分析</w:t>
            </w:r>
            <w:r>
              <w:rPr>
                <w:rFonts w:hint="eastAsia" w:ascii="Calibri" w:hAnsi="Calibri"/>
                <w:color w:val="auto"/>
                <w:szCs w:val="22"/>
                <w:highlight w:val="none"/>
                <w:u w:val="single"/>
                <w:lang w:eastAsia="zh-CN"/>
              </w:rPr>
              <w:t>，</w:t>
            </w:r>
            <w:r>
              <w:rPr>
                <w:rFonts w:hint="eastAsia" w:ascii="Calibri" w:hAnsi="Calibri"/>
                <w:color w:val="auto"/>
                <w:szCs w:val="22"/>
                <w:highlight w:val="none"/>
                <w:u w:val="single"/>
              </w:rPr>
              <w:t>勘察工作的目的及应解决的技术问题。</w:t>
            </w:r>
            <w:r>
              <w:rPr>
                <w:rFonts w:ascii="宋体" w:hAnsi="宋体"/>
                <w:color w:val="auto"/>
                <w:highlight w:val="none"/>
                <w:u w:val="single"/>
              </w:rPr>
              <w:t xml:space="preserve"> </w:t>
            </w:r>
            <w:r>
              <w:rPr>
                <w:rFonts w:hint="eastAsia" w:ascii="宋体" w:hAnsi="宋体"/>
                <w:color w:val="auto"/>
                <w:highlight w:val="none"/>
                <w:u w:val="single"/>
              </w:rPr>
              <w:t>优得  分-  分，良得  分-  分，一般得  分-  分，差得  分-  分。</w:t>
            </w:r>
            <w:r>
              <w:rPr>
                <w:rFonts w:hint="eastAsia" w:ascii="宋体" w:hAnsi="宋体"/>
                <w:i/>
                <w:iCs/>
                <w:color w:val="auto"/>
                <w:highlight w:val="none"/>
                <w:u w:val="none"/>
              </w:rPr>
              <w:t>[提示：</w:t>
            </w:r>
            <w:r>
              <w:rPr>
                <w:rFonts w:hint="eastAsia" w:ascii="宋体" w:hAnsi="宋体"/>
                <w:i/>
                <w:iCs/>
                <w:color w:val="auto"/>
                <w:highlight w:val="none"/>
                <w:u w:val="none"/>
                <w:lang w:val="en-US" w:eastAsia="zh-CN"/>
              </w:rPr>
              <w:t>招标人</w:t>
            </w:r>
            <w:r>
              <w:rPr>
                <w:rFonts w:hint="eastAsia" w:ascii="宋体" w:hAnsi="宋体"/>
                <w:i/>
                <w:iCs/>
                <w:color w:val="auto"/>
                <w:highlight w:val="none"/>
                <w:u w:val="none"/>
              </w:rPr>
              <w:t>按照优、良、一般、差四个档次</w:t>
            </w:r>
            <w:r>
              <w:rPr>
                <w:rFonts w:hint="eastAsia" w:ascii="宋体" w:hAnsi="宋体"/>
                <w:i/>
                <w:iCs/>
                <w:color w:val="auto"/>
                <w:highlight w:val="none"/>
                <w:u w:val="none"/>
                <w:lang w:val="en-US" w:eastAsia="zh-CN"/>
              </w:rPr>
              <w:t>对技术方案各项评审因素</w:t>
            </w:r>
            <w:r>
              <w:rPr>
                <w:rFonts w:hint="eastAsia" w:ascii="宋体" w:hAnsi="宋体"/>
                <w:i/>
                <w:iCs/>
                <w:color w:val="auto"/>
                <w:highlight w:val="none"/>
                <w:u w:val="none"/>
              </w:rPr>
              <w:t>进行</w:t>
            </w:r>
            <w:r>
              <w:rPr>
                <w:rFonts w:hint="eastAsia" w:ascii="宋体" w:hAnsi="宋体"/>
                <w:i/>
                <w:iCs/>
                <w:snapToGrid w:val="0"/>
                <w:color w:val="auto"/>
                <w:kern w:val="0"/>
                <w:szCs w:val="21"/>
                <w:highlight w:val="none"/>
              </w:rPr>
              <w:t>分值</w:t>
            </w:r>
            <w:r>
              <w:rPr>
                <w:rFonts w:hint="eastAsia" w:ascii="宋体" w:hAnsi="宋体"/>
                <w:i/>
                <w:iCs/>
                <w:snapToGrid w:val="0"/>
                <w:color w:val="auto"/>
                <w:kern w:val="0"/>
                <w:szCs w:val="21"/>
                <w:highlight w:val="none"/>
                <w:lang w:val="en-US" w:eastAsia="zh-CN"/>
              </w:rPr>
              <w:t>的设置，设置规则为：该项分值的90%～100%为“优”，该项分值的80%～90%（不含）为“良”</w:t>
            </w:r>
            <w:r>
              <w:rPr>
                <w:rFonts w:hint="eastAsia" w:ascii="宋体" w:hAnsi="宋体"/>
                <w:i/>
                <w:iCs/>
                <w:snapToGrid w:val="0"/>
                <w:color w:val="auto"/>
                <w:kern w:val="0"/>
                <w:szCs w:val="21"/>
                <w:highlight w:val="none"/>
              </w:rPr>
              <w:t>，</w:t>
            </w:r>
            <w:r>
              <w:rPr>
                <w:rFonts w:hint="eastAsia" w:ascii="宋体" w:hAnsi="宋体"/>
                <w:i/>
                <w:iCs/>
                <w:snapToGrid w:val="0"/>
                <w:color w:val="auto"/>
                <w:kern w:val="0"/>
                <w:szCs w:val="21"/>
                <w:highlight w:val="none"/>
                <w:lang w:val="en-US" w:eastAsia="zh-CN"/>
              </w:rPr>
              <w:t>该项分值的60%～80%（不含）为“一般”，该项分值的0%～60%（不含）为“差”，下同。</w:t>
            </w:r>
            <w:r>
              <w:rPr>
                <w:rFonts w:hint="eastAsia" w:ascii="宋体" w:hAnsi="宋体"/>
                <w:i/>
                <w:iCs/>
                <w:color w:val="auto"/>
                <w:highlight w:val="none"/>
                <w:u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26" w:hRule="atLeast"/>
        </w:trPr>
        <w:tc>
          <w:tcPr>
            <w:tcW w:w="708" w:type="dxa"/>
            <w:vMerge w:val="continue"/>
            <w:tcBorders>
              <w:right w:val="single" w:color="auto" w:sz="4" w:space="0"/>
            </w:tcBorders>
            <w:vAlign w:val="center"/>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continue"/>
            <w:tcBorders>
              <w:left w:val="single" w:color="auto" w:sz="4" w:space="0"/>
              <w:right w:val="single" w:color="auto" w:sz="4" w:space="0"/>
            </w:tcBorders>
            <w:vAlign w:val="center"/>
          </w:tcPr>
          <w:p>
            <w:pPr>
              <w:spacing w:before="100" w:beforeAutospacing="1" w:after="100" w:afterAutospacing="1" w:line="324" w:lineRule="auto"/>
              <w:jc w:val="left"/>
              <w:rPr>
                <w:color w:val="auto"/>
                <w:szCs w:val="22"/>
                <w:highlight w:val="none"/>
              </w:rPr>
            </w:pPr>
          </w:p>
        </w:tc>
        <w:tc>
          <w:tcPr>
            <w:tcW w:w="857" w:type="dxa"/>
            <w:tcBorders>
              <w:top w:val="single" w:color="auto" w:sz="4" w:space="0"/>
              <w:left w:val="single" w:color="auto" w:sz="4" w:space="0"/>
              <w:right w:val="single" w:color="auto" w:sz="4" w:space="0"/>
            </w:tcBorders>
            <w:vAlign w:val="center"/>
          </w:tcPr>
          <w:p>
            <w:pPr>
              <w:spacing w:before="100" w:beforeAutospacing="1" w:after="100" w:afterAutospacing="1" w:line="324" w:lineRule="auto"/>
              <w:jc w:val="left"/>
              <w:rPr>
                <w:color w:val="auto"/>
                <w:szCs w:val="22"/>
                <w:highlight w:val="none"/>
              </w:rPr>
            </w:pPr>
            <w:r>
              <w:rPr>
                <w:rFonts w:hint="eastAsia" w:ascii="宋体" w:hAnsi="宋体"/>
                <w:color w:val="auto"/>
                <w:kern w:val="0"/>
                <w:highlight w:val="none"/>
              </w:rPr>
              <w:t>□</w:t>
            </w:r>
            <w:r>
              <w:rPr>
                <w:rFonts w:hint="eastAsia" w:ascii="宋体" w:hAnsi="宋体"/>
                <w:color w:val="auto"/>
                <w:szCs w:val="21"/>
                <w:highlight w:val="none"/>
              </w:rPr>
              <w:t>勘察方案的编制</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ascii="Calibri" w:hAnsi="Calibri"/>
                <w:color w:val="auto"/>
                <w:szCs w:val="22"/>
                <w:highlight w:val="none"/>
                <w:u w:val="single"/>
              </w:rPr>
            </w:pPr>
            <w:r>
              <w:rPr>
                <w:rFonts w:hint="eastAsia" w:ascii="宋体" w:hAnsi="宋体"/>
                <w:color w:val="auto"/>
                <w:highlight w:val="none"/>
                <w:u w:val="single"/>
              </w:rPr>
              <w:t xml:space="preserve">    </w:t>
            </w:r>
            <w:r>
              <w:rPr>
                <w:rFonts w:hint="eastAsia" w:ascii="宋体" w:hAnsi="宋体"/>
                <w:color w:val="auto"/>
                <w:highlight w:val="none"/>
              </w:rPr>
              <w:t>分。评审要点：</w:t>
            </w:r>
            <w:r>
              <w:rPr>
                <w:rFonts w:hint="eastAsia" w:ascii="Calibri" w:hAnsi="Calibri"/>
                <w:color w:val="auto"/>
                <w:szCs w:val="22"/>
                <w:highlight w:val="none"/>
                <w:u w:val="single"/>
              </w:rPr>
              <w:t>勘探孔（钻孔、原位测试孔、螺纹孔）平面布置</w:t>
            </w:r>
            <w:r>
              <w:rPr>
                <w:rFonts w:hint="eastAsia" w:ascii="Calibri" w:hAnsi="Calibri"/>
                <w:color w:val="auto"/>
                <w:szCs w:val="22"/>
                <w:highlight w:val="none"/>
                <w:u w:val="single"/>
                <w:lang w:eastAsia="zh-CN"/>
              </w:rPr>
              <w:t>、</w:t>
            </w:r>
            <w:r>
              <w:rPr>
                <w:rFonts w:hint="eastAsia" w:ascii="Calibri" w:hAnsi="Calibri"/>
                <w:color w:val="auto"/>
                <w:szCs w:val="22"/>
                <w:highlight w:val="none"/>
                <w:u w:val="single"/>
                <w:lang w:val="en-US" w:eastAsia="zh-CN"/>
              </w:rPr>
              <w:t>深度</w:t>
            </w:r>
            <w:r>
              <w:rPr>
                <w:rFonts w:hint="eastAsia" w:ascii="宋体" w:hAnsi="宋体"/>
                <w:color w:val="auto"/>
                <w:highlight w:val="none"/>
                <w:u w:val="single"/>
                <w:lang w:eastAsia="zh-CN"/>
              </w:rPr>
              <w:t>，</w:t>
            </w:r>
            <w:r>
              <w:rPr>
                <w:rFonts w:hint="eastAsia" w:ascii="Calibri" w:hAnsi="Calibri"/>
                <w:color w:val="auto"/>
                <w:szCs w:val="22"/>
                <w:highlight w:val="none"/>
                <w:u w:val="single"/>
              </w:rPr>
              <w:t>取土与标贯的数量及间距</w:t>
            </w:r>
            <w:r>
              <w:rPr>
                <w:rFonts w:hint="eastAsia" w:ascii="宋体" w:hAnsi="宋体"/>
                <w:color w:val="auto"/>
                <w:highlight w:val="none"/>
                <w:u w:val="single"/>
                <w:lang w:eastAsia="zh-CN"/>
              </w:rPr>
              <w:t>，</w:t>
            </w:r>
            <w:r>
              <w:rPr>
                <w:rFonts w:hint="eastAsia" w:ascii="Calibri" w:hAnsi="Calibri"/>
                <w:color w:val="auto"/>
                <w:szCs w:val="22"/>
                <w:highlight w:val="none"/>
                <w:u w:val="single"/>
              </w:rPr>
              <w:t>室内土水试验内容及数量</w:t>
            </w:r>
            <w:r>
              <w:rPr>
                <w:rFonts w:hint="eastAsia" w:ascii="Calibri" w:hAnsi="Calibri"/>
                <w:color w:val="auto"/>
                <w:szCs w:val="22"/>
                <w:highlight w:val="none"/>
                <w:u w:val="single"/>
                <w:lang w:val="en-US" w:eastAsia="zh-CN"/>
              </w:rPr>
              <w:t>等</w:t>
            </w:r>
            <w:r>
              <w:rPr>
                <w:rFonts w:hint="eastAsia" w:ascii="宋体" w:hAnsi="宋体"/>
                <w:color w:val="auto"/>
                <w:highlight w:val="none"/>
                <w:u w:val="single"/>
              </w:rPr>
              <w:t>。优得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5"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color w:val="auto"/>
                <w:szCs w:val="22"/>
                <w:highlight w:val="none"/>
              </w:rPr>
            </w:pPr>
          </w:p>
        </w:tc>
        <w:tc>
          <w:tcPr>
            <w:tcW w:w="857"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line="324" w:lineRule="auto"/>
              <w:jc w:val="left"/>
              <w:outlineLvl w:val="3"/>
              <w:rPr>
                <w:color w:val="auto"/>
                <w:kern w:val="0"/>
                <w:szCs w:val="21"/>
                <w:highlight w:val="none"/>
              </w:rPr>
            </w:pPr>
            <w:r>
              <w:rPr>
                <w:rFonts w:hint="eastAsia" w:ascii="宋体" w:hAnsi="宋体"/>
                <w:color w:val="auto"/>
                <w:kern w:val="0"/>
                <w:highlight w:val="none"/>
              </w:rPr>
              <w:t>□</w:t>
            </w:r>
            <w:r>
              <w:rPr>
                <w:rFonts w:hint="eastAsia"/>
                <w:color w:val="auto"/>
                <w:kern w:val="0"/>
                <w:szCs w:val="21"/>
                <w:highlight w:val="none"/>
              </w:rPr>
              <w:t>勘察报告书</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ascii="Calibri" w:hAnsi="Calibri"/>
                <w:color w:val="auto"/>
                <w:kern w:val="0"/>
                <w:szCs w:val="21"/>
                <w:highlight w:val="none"/>
                <w:u w:val="single"/>
              </w:rPr>
            </w:pPr>
            <w:r>
              <w:rPr>
                <w:rFonts w:ascii="宋体" w:hAnsi="宋体"/>
                <w:color w:val="auto"/>
                <w:highlight w:val="none"/>
                <w:u w:val="single"/>
              </w:rPr>
              <w:t xml:space="preserve">    </w:t>
            </w:r>
            <w:r>
              <w:rPr>
                <w:rFonts w:hint="eastAsia" w:ascii="宋体" w:hAnsi="宋体"/>
                <w:color w:val="auto"/>
                <w:highlight w:val="none"/>
              </w:rPr>
              <w:t>分。评审要点：</w:t>
            </w:r>
            <w:r>
              <w:rPr>
                <w:rFonts w:hint="eastAsia" w:ascii="宋体" w:hAnsi="宋体"/>
                <w:color w:val="auto"/>
                <w:highlight w:val="none"/>
                <w:u w:val="single"/>
              </w:rPr>
              <w:t>拟定的勘察报告书内容和提交的主要图表。优得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801"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color w:val="auto"/>
                <w:szCs w:val="22"/>
                <w:highlight w:val="none"/>
              </w:rPr>
            </w:pPr>
          </w:p>
        </w:tc>
        <w:tc>
          <w:tcPr>
            <w:tcW w:w="857"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line="324" w:lineRule="auto"/>
              <w:jc w:val="left"/>
              <w:outlineLvl w:val="3"/>
              <w:rPr>
                <w:color w:val="auto"/>
                <w:kern w:val="0"/>
                <w:szCs w:val="21"/>
                <w:highlight w:val="none"/>
              </w:rPr>
            </w:pPr>
            <w:r>
              <w:rPr>
                <w:rFonts w:hint="eastAsia" w:ascii="宋体" w:hAnsi="宋体"/>
                <w:color w:val="auto"/>
                <w:kern w:val="0"/>
                <w:highlight w:val="none"/>
              </w:rPr>
              <w:t>□</w:t>
            </w:r>
            <w:r>
              <w:rPr>
                <w:rFonts w:hint="eastAsia" w:ascii="宋体" w:hAnsi="宋体"/>
                <w:color w:val="auto"/>
                <w:szCs w:val="21"/>
                <w:highlight w:val="none"/>
              </w:rPr>
              <w:t>质保措施和技术措施</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before="156" w:beforeLines="50" w:after="156" w:afterLines="50" w:line="360" w:lineRule="auto"/>
              <w:ind w:firstLine="420" w:firstLineChars="200"/>
              <w:jc w:val="left"/>
              <w:outlineLvl w:val="3"/>
              <w:rPr>
                <w:color w:val="auto"/>
                <w:kern w:val="0"/>
                <w:szCs w:val="21"/>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hint="eastAsia" w:ascii="宋体" w:hAnsi="宋体"/>
                <w:color w:val="auto"/>
                <w:highlight w:val="none"/>
              </w:rPr>
              <w:t>分。评审要点：</w:t>
            </w:r>
            <w:r>
              <w:rPr>
                <w:rFonts w:hint="eastAsia" w:ascii="宋体" w:hAnsi="宋体"/>
                <w:color w:val="auto"/>
                <w:szCs w:val="21"/>
                <w:highlight w:val="none"/>
                <w:u w:val="single"/>
              </w:rPr>
              <w:t>质保措施、机具设备配置、施工措施等</w:t>
            </w:r>
            <w:r>
              <w:rPr>
                <w:rFonts w:hint="eastAsia" w:ascii="宋体" w:hAnsi="宋体"/>
                <w:color w:val="auto"/>
                <w:highlight w:val="none"/>
                <w:u w:val="single"/>
              </w:rPr>
              <w:t>。优得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7"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continue"/>
            <w:tcBorders>
              <w:left w:val="single" w:color="auto" w:sz="4" w:space="0"/>
              <w:bottom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color w:val="auto"/>
                <w:szCs w:val="22"/>
                <w:highlight w:val="none"/>
              </w:rPr>
            </w:pPr>
          </w:p>
        </w:tc>
        <w:tc>
          <w:tcPr>
            <w:tcW w:w="85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324" w:lineRule="auto"/>
              <w:jc w:val="left"/>
              <w:rPr>
                <w:color w:val="auto"/>
                <w:szCs w:val="22"/>
                <w:highlight w:val="none"/>
              </w:rPr>
            </w:pPr>
            <w:r>
              <w:rPr>
                <w:rFonts w:hint="eastAsia" w:ascii="宋体" w:hAnsi="宋体"/>
                <w:color w:val="auto"/>
                <w:szCs w:val="21"/>
                <w:highlight w:val="none"/>
              </w:rPr>
              <w:t>□</w:t>
            </w:r>
            <w:r>
              <w:rPr>
                <w:rFonts w:ascii="宋体" w:hAnsi="宋体"/>
                <w:color w:val="auto"/>
                <w:szCs w:val="21"/>
                <w:highlight w:val="none"/>
              </w:rPr>
              <w:t>……</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ascii="宋体" w:hAnsi="宋体"/>
                <w:color w:val="auto"/>
                <w:highlight w:val="none"/>
                <w:u w:val="single"/>
              </w:rPr>
            </w:pP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w:t>
            </w:r>
            <w:r>
              <w:rPr>
                <w:rFonts w:hint="eastAsia" w:ascii="宋体" w:hAnsi="宋体"/>
                <w:color w:val="auto"/>
                <w:highlight w:val="none"/>
              </w:rPr>
              <w:t>。评审</w:t>
            </w:r>
            <w:r>
              <w:rPr>
                <w:rFonts w:ascii="宋体" w:hAnsi="宋体"/>
                <w:color w:val="auto"/>
                <w:highlight w:val="none"/>
              </w:rPr>
              <w:t>要点</w:t>
            </w:r>
            <w:r>
              <w:rPr>
                <w:rFonts w:hint="eastAsia" w:ascii="宋体" w:hAnsi="宋体"/>
                <w:color w:val="auto"/>
                <w:highlight w:val="none"/>
              </w:rPr>
              <w:t>：</w:t>
            </w:r>
            <w:r>
              <w:rPr>
                <w:rFonts w:hint="eastAsia" w:ascii="宋体" w:hAnsi="宋体"/>
                <w:color w:val="auto"/>
                <w:highlight w:val="none"/>
                <w:u w:val="single"/>
              </w:rPr>
              <w:t xml:space="preserve">                     </w:t>
            </w:r>
            <w:r>
              <w:rPr>
                <w:rFonts w:hint="eastAsia" w:ascii="宋体" w:hAnsi="宋体"/>
                <w:color w:val="auto"/>
                <w:highlight w:val="none"/>
              </w:rPr>
              <w:t>。</w:t>
            </w:r>
            <w:r>
              <w:rPr>
                <w:rFonts w:hint="eastAsia" w:ascii="宋体" w:hAnsi="宋体"/>
                <w:color w:val="auto"/>
                <w:highlight w:val="none"/>
                <w:u w:val="single"/>
              </w:rPr>
              <w:t>优得  分-  分，良得  分-  分，一般得  分-  分，差得  分-  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7"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1553" w:type="dxa"/>
            <w:gridSpan w:val="2"/>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before="100" w:beforeAutospacing="1" w:after="100" w:afterAutospacing="1" w:line="324" w:lineRule="auto"/>
              <w:jc w:val="center"/>
              <w:rPr>
                <w:rFonts w:hint="eastAsia" w:ascii="宋体" w:hAnsi="宋体"/>
                <w:color w:val="auto"/>
                <w:szCs w:val="21"/>
                <w:highlight w:val="none"/>
              </w:rPr>
            </w:pPr>
            <w:r>
              <w:rPr>
                <w:rFonts w:hint="eastAsia"/>
                <w:color w:val="auto"/>
                <w:szCs w:val="22"/>
                <w:highlight w:val="none"/>
                <w:lang w:val="en-US" w:eastAsia="zh-CN"/>
              </w:rPr>
              <w:t>设计方案</w:t>
            </w:r>
            <w:r>
              <w:rPr>
                <w:rFonts w:hint="eastAsia"/>
                <w:color w:val="auto"/>
                <w:szCs w:val="22"/>
                <w:highlight w:val="none"/>
              </w:rPr>
              <w:t>总体评审标准</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rPr>
              <w:t>采用暗标评审的，</w:t>
            </w:r>
            <w:r>
              <w:rPr>
                <w:rFonts w:hint="eastAsia" w:ascii="宋体" w:hAnsi="宋体"/>
                <w:color w:val="auto"/>
                <w:szCs w:val="21"/>
                <w:highlight w:val="none"/>
                <w:lang w:val="en-US" w:eastAsia="zh-CN"/>
              </w:rPr>
              <w:t>设计方案</w:t>
            </w:r>
            <w:r>
              <w:rPr>
                <w:rFonts w:hint="eastAsia" w:ascii="宋体" w:hAnsi="宋体"/>
                <w:color w:val="auto"/>
                <w:szCs w:val="21"/>
                <w:highlight w:val="none"/>
              </w:rPr>
              <w:t>不符合第二章投标人须知前附表第3.7.5项</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3</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技术部分</w:t>
            </w:r>
            <w:r>
              <w:rPr>
                <w:rFonts w:hint="eastAsia" w:ascii="宋体" w:hAnsi="宋体"/>
                <w:color w:val="auto"/>
                <w:szCs w:val="21"/>
                <w:highlight w:val="none"/>
              </w:rPr>
              <w:t>要求的，</w:t>
            </w:r>
            <w:r>
              <w:rPr>
                <w:rFonts w:hint="eastAsia" w:ascii="宋体" w:hAnsi="宋体"/>
                <w:color w:val="auto"/>
                <w:szCs w:val="21"/>
                <w:highlight w:val="none"/>
                <w:lang w:val="en-US" w:eastAsia="zh-CN"/>
              </w:rPr>
              <w:t>设计方案</w:t>
            </w:r>
            <w:r>
              <w:rPr>
                <w:rFonts w:hint="eastAsia" w:ascii="宋体" w:hAnsi="宋体"/>
                <w:color w:val="auto"/>
                <w:szCs w:val="21"/>
                <w:highlight w:val="none"/>
              </w:rPr>
              <w:t>部分得0分</w:t>
            </w:r>
            <w:r>
              <w:rPr>
                <w:rFonts w:hint="eastAsia" w:ascii="宋体" w:hAnsi="宋体"/>
                <w:color w:val="auto"/>
                <w:szCs w:val="21"/>
                <w:highlight w:val="none"/>
                <w:lang w:eastAsia="zh-CN"/>
              </w:rPr>
              <w:t>。</w:t>
            </w:r>
          </w:p>
          <w:p>
            <w:pPr>
              <w:spacing w:line="360" w:lineRule="auto"/>
              <w:ind w:firstLine="420" w:firstLineChars="200"/>
              <w:rPr>
                <w:rFonts w:ascii="宋体" w:hAnsi="宋体"/>
                <w:snapToGrid w:val="0"/>
                <w:color w:val="auto"/>
                <w:kern w:val="0"/>
                <w:szCs w:val="21"/>
                <w:highlight w:val="none"/>
              </w:rPr>
            </w:pPr>
            <w:r>
              <w:rPr>
                <w:rFonts w:hint="eastAsia" w:ascii="宋体" w:hAnsi="宋体"/>
                <w:color w:val="auto"/>
                <w:szCs w:val="21"/>
                <w:highlight w:val="none"/>
              </w:rPr>
              <w:t>评标委员会按照优、良、一般、差四个档次进行评分，</w:t>
            </w:r>
            <w:r>
              <w:rPr>
                <w:rFonts w:hint="eastAsia" w:ascii="宋体" w:hAnsi="宋体" w:eastAsia="宋体" w:cs="Times New Roman"/>
                <w:snapToGrid/>
                <w:color w:val="auto"/>
                <w:kern w:val="2"/>
                <w:szCs w:val="21"/>
                <w:highlight w:val="none"/>
                <w:lang w:val="en-US" w:eastAsia="zh-CN"/>
              </w:rPr>
              <w:t>若评委</w:t>
            </w:r>
            <w:r>
              <w:rPr>
                <w:rFonts w:hint="eastAsia" w:ascii="宋体" w:hAnsi="宋体" w:eastAsia="宋体" w:cs="Times New Roman"/>
                <w:snapToGrid/>
                <w:color w:val="auto"/>
                <w:kern w:val="2"/>
                <w:szCs w:val="21"/>
                <w:highlight w:val="none"/>
              </w:rPr>
              <w:t>对投标人</w:t>
            </w:r>
            <w:r>
              <w:rPr>
                <w:rFonts w:hint="eastAsia" w:ascii="宋体" w:hAnsi="宋体"/>
                <w:color w:val="auto"/>
                <w:kern w:val="2"/>
                <w:szCs w:val="21"/>
                <w:highlight w:val="none"/>
              </w:rPr>
              <w:t>设计方案</w:t>
            </w:r>
            <w:r>
              <w:rPr>
                <w:rFonts w:hint="eastAsia" w:ascii="宋体" w:hAnsi="宋体" w:eastAsia="宋体" w:cs="Times New Roman"/>
                <w:snapToGrid/>
                <w:color w:val="auto"/>
                <w:kern w:val="2"/>
                <w:szCs w:val="21"/>
                <w:highlight w:val="none"/>
                <w:lang w:val="en-US" w:eastAsia="zh-CN"/>
              </w:rPr>
              <w:t>评分低于</w:t>
            </w:r>
            <w:r>
              <w:rPr>
                <w:rFonts w:hint="eastAsia" w:ascii="宋体" w:hAnsi="宋体" w:cs="Times New Roman"/>
                <w:snapToGrid/>
                <w:color w:val="auto"/>
                <w:kern w:val="2"/>
                <w:szCs w:val="21"/>
                <w:highlight w:val="none"/>
                <w:lang w:val="en-US" w:eastAsia="zh-CN"/>
              </w:rPr>
              <w:t>该</w:t>
            </w:r>
            <w:r>
              <w:rPr>
                <w:rFonts w:hint="eastAsia" w:ascii="宋体" w:hAnsi="宋体" w:eastAsia="宋体" w:cs="Times New Roman"/>
                <w:snapToGrid/>
                <w:color w:val="auto"/>
                <w:kern w:val="2"/>
                <w:szCs w:val="21"/>
                <w:highlight w:val="none"/>
                <w:lang w:val="en-US" w:eastAsia="zh-CN"/>
              </w:rPr>
              <w:t>部分总分的60%的</w:t>
            </w:r>
            <w:r>
              <w:rPr>
                <w:rFonts w:hint="eastAsia" w:ascii="宋体" w:hAnsi="宋体"/>
                <w:snapToGrid/>
                <w:color w:val="auto"/>
                <w:kern w:val="2"/>
                <w:szCs w:val="21"/>
                <w:highlight w:val="none"/>
                <w:lang w:val="en-US" w:eastAsia="zh-CN"/>
              </w:rPr>
              <w:t>或对个别投标人</w:t>
            </w:r>
            <w:r>
              <w:rPr>
                <w:rFonts w:hint="eastAsia" w:ascii="宋体" w:hAnsi="宋体"/>
                <w:color w:val="auto"/>
                <w:kern w:val="0"/>
                <w:szCs w:val="21"/>
                <w:highlight w:val="none"/>
              </w:rPr>
              <w:t>设计</w:t>
            </w:r>
            <w:r>
              <w:rPr>
                <w:rFonts w:ascii="宋体" w:hAnsi="宋体"/>
                <w:color w:val="auto"/>
                <w:kern w:val="0"/>
                <w:szCs w:val="21"/>
                <w:highlight w:val="none"/>
              </w:rPr>
              <w:t>方案</w:t>
            </w:r>
            <w:r>
              <w:rPr>
                <w:rFonts w:hint="eastAsia" w:ascii="宋体" w:hAnsi="宋体"/>
                <w:snapToGrid/>
                <w:color w:val="auto"/>
                <w:kern w:val="2"/>
                <w:szCs w:val="21"/>
                <w:highlight w:val="none"/>
                <w:lang w:val="en-US" w:eastAsia="zh-CN"/>
              </w:rPr>
              <w:t>评分</w:t>
            </w:r>
            <w:r>
              <w:rPr>
                <w:rFonts w:hint="eastAsia" w:ascii="宋体" w:hAnsi="宋体"/>
                <w:snapToGrid/>
                <w:color w:val="auto"/>
                <w:kern w:val="2"/>
                <w:szCs w:val="21"/>
                <w:highlight w:val="none"/>
              </w:rPr>
              <w:t>畸高（即该</w:t>
            </w:r>
            <w:r>
              <w:rPr>
                <w:rFonts w:hint="eastAsia" w:ascii="宋体" w:hAnsi="宋体"/>
                <w:snapToGrid/>
                <w:color w:val="auto"/>
                <w:kern w:val="2"/>
                <w:szCs w:val="21"/>
                <w:highlight w:val="none"/>
                <w:lang w:val="en-US" w:eastAsia="zh-CN"/>
              </w:rPr>
              <w:t>评委对</w:t>
            </w:r>
            <w:r>
              <w:rPr>
                <w:rFonts w:hint="eastAsia" w:ascii="宋体" w:hAnsi="宋体"/>
                <w:color w:val="auto"/>
                <w:kern w:val="0"/>
                <w:szCs w:val="21"/>
                <w:highlight w:val="none"/>
              </w:rPr>
              <w:t>设计</w:t>
            </w:r>
            <w:r>
              <w:rPr>
                <w:rFonts w:ascii="宋体" w:hAnsi="宋体"/>
                <w:color w:val="auto"/>
                <w:kern w:val="0"/>
                <w:szCs w:val="21"/>
                <w:highlight w:val="none"/>
              </w:rPr>
              <w:t>方案</w:t>
            </w:r>
            <w:r>
              <w:rPr>
                <w:rFonts w:hint="eastAsia" w:ascii="宋体" w:hAnsi="宋体"/>
                <w:snapToGrid/>
                <w:color w:val="auto"/>
                <w:kern w:val="2"/>
                <w:szCs w:val="21"/>
                <w:highlight w:val="none"/>
                <w:lang w:val="en-US" w:eastAsia="zh-CN"/>
              </w:rPr>
              <w:t>评分</w:t>
            </w:r>
            <w:r>
              <w:rPr>
                <w:rFonts w:hint="eastAsia" w:ascii="宋体" w:hAnsi="宋体"/>
                <w:snapToGrid/>
                <w:color w:val="auto"/>
                <w:kern w:val="2"/>
                <w:szCs w:val="21"/>
                <w:highlight w:val="none"/>
              </w:rPr>
              <w:t>的最高分与次高分差额超过</w:t>
            </w:r>
            <w:r>
              <w:rPr>
                <w:rFonts w:hint="eastAsia" w:ascii="宋体" w:hAnsi="宋体"/>
                <w:snapToGrid/>
                <w:color w:val="auto"/>
                <w:kern w:val="2"/>
                <w:szCs w:val="21"/>
                <w:highlight w:val="none"/>
                <w:lang w:val="en-US" w:eastAsia="zh-CN"/>
              </w:rPr>
              <w:t>该部分</w:t>
            </w:r>
            <w:r>
              <w:rPr>
                <w:rFonts w:hint="eastAsia" w:ascii="宋体" w:hAnsi="宋体"/>
                <w:snapToGrid/>
                <w:color w:val="auto"/>
                <w:kern w:val="2"/>
                <w:szCs w:val="21"/>
                <w:highlight w:val="none"/>
              </w:rPr>
              <w:t>总分的</w:t>
            </w:r>
            <w:r>
              <w:rPr>
                <w:rFonts w:hint="eastAsia" w:ascii="宋体" w:hAnsi="宋体"/>
                <w:snapToGrid/>
                <w:color w:val="auto"/>
                <w:kern w:val="2"/>
                <w:szCs w:val="21"/>
                <w:highlight w:val="none"/>
                <w:lang w:val="en-US" w:eastAsia="zh-CN"/>
              </w:rPr>
              <w:t>10%</w:t>
            </w:r>
            <w:r>
              <w:rPr>
                <w:rFonts w:hint="eastAsia" w:ascii="宋体" w:hAnsi="宋体"/>
                <w:snapToGrid/>
                <w:color w:val="auto"/>
                <w:kern w:val="2"/>
                <w:szCs w:val="21"/>
                <w:highlight w:val="none"/>
                <w:lang w:eastAsia="zh-CN"/>
              </w:rPr>
              <w:t>）</w:t>
            </w:r>
            <w:r>
              <w:rPr>
                <w:rFonts w:hint="eastAsia" w:ascii="宋体" w:hAnsi="宋体"/>
                <w:snapToGrid/>
                <w:color w:val="auto"/>
                <w:kern w:val="2"/>
                <w:szCs w:val="21"/>
                <w:highlight w:val="none"/>
                <w:lang w:val="en-US" w:eastAsia="zh-CN"/>
              </w:rPr>
              <w:t>的</w:t>
            </w:r>
            <w:r>
              <w:rPr>
                <w:rFonts w:hint="eastAsia" w:ascii="宋体" w:hAnsi="宋体"/>
                <w:snapToGrid/>
                <w:color w:val="auto"/>
                <w:kern w:val="2"/>
                <w:szCs w:val="21"/>
                <w:highlight w:val="none"/>
              </w:rPr>
              <w:t>须注明</w:t>
            </w:r>
            <w:r>
              <w:rPr>
                <w:rFonts w:hint="eastAsia" w:ascii="宋体" w:hAnsi="宋体"/>
                <w:snapToGrid/>
                <w:color w:val="auto"/>
                <w:kern w:val="2"/>
                <w:szCs w:val="21"/>
                <w:highlight w:val="none"/>
                <w:lang w:val="en-US" w:eastAsia="zh-CN"/>
              </w:rPr>
              <w:t>详实</w:t>
            </w:r>
            <w:r>
              <w:rPr>
                <w:rFonts w:hint="eastAsia" w:ascii="宋体" w:hAnsi="宋体"/>
                <w:snapToGrid/>
                <w:color w:val="auto"/>
                <w:kern w:val="2"/>
                <w:szCs w:val="21"/>
                <w:highlight w:val="none"/>
              </w:rPr>
              <w:t>理由，</w:t>
            </w:r>
            <w:r>
              <w:rPr>
                <w:rFonts w:hint="eastAsia" w:ascii="宋体" w:hAnsi="宋体"/>
                <w:color w:val="auto"/>
                <w:kern w:val="0"/>
                <w:szCs w:val="21"/>
                <w:highlight w:val="none"/>
              </w:rPr>
              <w:t>设计</w:t>
            </w:r>
            <w:r>
              <w:rPr>
                <w:rFonts w:ascii="宋体" w:hAnsi="宋体"/>
                <w:color w:val="auto"/>
                <w:kern w:val="0"/>
                <w:szCs w:val="21"/>
                <w:highlight w:val="none"/>
              </w:rPr>
              <w:t>方案</w:t>
            </w:r>
            <w:r>
              <w:rPr>
                <w:rFonts w:hint="eastAsia" w:ascii="宋体" w:hAnsi="宋体"/>
                <w:snapToGrid/>
                <w:color w:val="auto"/>
                <w:kern w:val="2"/>
                <w:szCs w:val="21"/>
                <w:highlight w:val="none"/>
              </w:rPr>
              <w:t>缺项的该项得0分。</w:t>
            </w:r>
          </w:p>
          <w:p>
            <w:pPr>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评标委员会成员为5人及以上时，所有评委</w:t>
            </w:r>
            <w:r>
              <w:rPr>
                <w:rFonts w:hint="eastAsia" w:ascii="宋体" w:hAnsi="宋体"/>
                <w:snapToGrid/>
                <w:color w:val="auto"/>
                <w:kern w:val="2"/>
                <w:szCs w:val="21"/>
                <w:highlight w:val="none"/>
                <w:lang w:eastAsia="zh-CN"/>
              </w:rPr>
              <w:t>评分</w:t>
            </w:r>
            <w:r>
              <w:rPr>
                <w:rFonts w:ascii="宋体" w:hAnsi="宋体"/>
                <w:snapToGrid w:val="0"/>
                <w:color w:val="auto"/>
                <w:kern w:val="0"/>
                <w:szCs w:val="21"/>
                <w:highlight w:val="none"/>
              </w:rPr>
              <w:t>中去掉一个最高和一个最低分，余下评委</w:t>
            </w:r>
            <w:r>
              <w:rPr>
                <w:rFonts w:hint="eastAsia" w:ascii="宋体" w:hAnsi="宋体"/>
                <w:snapToGrid/>
                <w:color w:val="auto"/>
                <w:kern w:val="2"/>
                <w:szCs w:val="21"/>
                <w:highlight w:val="none"/>
                <w:lang w:eastAsia="zh-CN"/>
              </w:rPr>
              <w:t>评分</w:t>
            </w:r>
            <w:r>
              <w:rPr>
                <w:rFonts w:ascii="宋体" w:hAnsi="宋体"/>
                <w:snapToGrid w:val="0"/>
                <w:color w:val="auto"/>
                <w:kern w:val="0"/>
                <w:szCs w:val="21"/>
                <w:highlight w:val="none"/>
              </w:rPr>
              <w:t>取算术平均值为该投标人</w:t>
            </w:r>
            <w:r>
              <w:rPr>
                <w:rFonts w:hint="eastAsia" w:ascii="宋体" w:hAnsi="宋体"/>
                <w:snapToGrid w:val="0"/>
                <w:color w:val="auto"/>
                <w:kern w:val="0"/>
                <w:szCs w:val="21"/>
                <w:highlight w:val="none"/>
              </w:rPr>
              <w:t>设计</w:t>
            </w:r>
            <w:r>
              <w:rPr>
                <w:rFonts w:ascii="宋体" w:hAnsi="宋体"/>
                <w:snapToGrid w:val="0"/>
                <w:color w:val="auto"/>
                <w:kern w:val="0"/>
                <w:szCs w:val="21"/>
                <w:highlight w:val="none"/>
              </w:rPr>
              <w:t>方案得分。</w:t>
            </w:r>
          </w:p>
          <w:p>
            <w:pPr>
              <w:spacing w:line="360" w:lineRule="auto"/>
              <w:ind w:firstLine="420" w:firstLineChars="200"/>
              <w:rPr>
                <w:rFonts w:hint="eastAsia" w:ascii="宋体" w:hAnsi="宋体"/>
                <w:color w:val="auto"/>
                <w:highlight w:val="none"/>
                <w:u w:val="single"/>
              </w:rPr>
            </w:pPr>
            <w:r>
              <w:rPr>
                <w:rFonts w:hint="eastAsia" w:ascii="宋体" w:hAnsi="宋体"/>
                <w:color w:val="auto"/>
                <w:kern w:val="0"/>
                <w:szCs w:val="21"/>
                <w:highlight w:val="none"/>
              </w:rPr>
              <w:t>设计</w:t>
            </w:r>
            <w:r>
              <w:rPr>
                <w:rFonts w:ascii="宋体" w:hAnsi="宋体"/>
                <w:color w:val="auto"/>
                <w:kern w:val="0"/>
                <w:szCs w:val="21"/>
                <w:highlight w:val="none"/>
              </w:rPr>
              <w:t>方案得分的最终结果</w:t>
            </w:r>
            <w:r>
              <w:rPr>
                <w:rFonts w:hint="eastAsia"/>
                <w:color w:val="auto"/>
                <w:highlight w:val="none"/>
              </w:rPr>
              <w:t>保留两位小数</w:t>
            </w:r>
            <w:r>
              <w:rPr>
                <w:color w:val="auto"/>
                <w:highlight w:val="none"/>
              </w:rPr>
              <w:t>，</w:t>
            </w:r>
            <w:r>
              <w:rPr>
                <w:rFonts w:hint="eastAsia"/>
                <w:color w:val="auto"/>
                <w:highlight w:val="none"/>
                <w:lang w:val="en-US" w:eastAsia="zh-CN"/>
              </w:rPr>
              <w:t>小数点后</w:t>
            </w:r>
            <w:r>
              <w:rPr>
                <w:rFonts w:ascii="宋体" w:hAnsi="宋体"/>
                <w:color w:val="auto"/>
                <w:kern w:val="0"/>
                <w:szCs w:val="21"/>
                <w:highlight w:val="none"/>
              </w:rPr>
              <w:t>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132"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restart"/>
            <w:tcBorders>
              <w:top w:val="single" w:color="auto" w:sz="4" w:space="0"/>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center"/>
              <w:rPr>
                <w:color w:val="auto"/>
                <w:szCs w:val="21"/>
                <w:highlight w:val="none"/>
              </w:rPr>
            </w:pPr>
            <w:r>
              <w:rPr>
                <w:rFonts w:hint="eastAsia"/>
                <w:color w:val="auto"/>
                <w:szCs w:val="21"/>
                <w:highlight w:val="none"/>
              </w:rPr>
              <w:t>□</w:t>
            </w:r>
          </w:p>
          <w:p>
            <w:pPr>
              <w:spacing w:before="100" w:beforeAutospacing="1" w:after="100" w:afterAutospacing="1" w:line="324" w:lineRule="auto"/>
              <w:jc w:val="center"/>
              <w:rPr>
                <w:color w:val="auto"/>
                <w:szCs w:val="21"/>
                <w:highlight w:val="none"/>
              </w:rPr>
            </w:pPr>
            <w:r>
              <w:rPr>
                <w:rFonts w:hint="eastAsia"/>
                <w:color w:val="auto"/>
                <w:szCs w:val="21"/>
                <w:highlight w:val="none"/>
              </w:rPr>
              <w:t>房屋建筑工程项目</w:t>
            </w:r>
            <w:r>
              <w:rPr>
                <w:color w:val="auto"/>
                <w:szCs w:val="21"/>
                <w:highlight w:val="none"/>
              </w:rPr>
              <w:t>设计方案</w:t>
            </w:r>
          </w:p>
        </w:tc>
        <w:tc>
          <w:tcPr>
            <w:tcW w:w="857" w:type="dxa"/>
            <w:tcBorders>
              <w:top w:val="single" w:color="auto" w:sz="4" w:space="0"/>
              <w:left w:val="single" w:color="auto" w:sz="4" w:space="0"/>
              <w:right w:val="single" w:color="auto" w:sz="4" w:space="0"/>
            </w:tcBorders>
            <w:vAlign w:val="center"/>
          </w:tcPr>
          <w:p>
            <w:pPr>
              <w:spacing w:before="100" w:beforeAutospacing="1" w:after="100" w:afterAutospacing="1" w:line="324" w:lineRule="auto"/>
              <w:jc w:val="center"/>
              <w:rPr>
                <w:rFonts w:ascii="宋体" w:hAnsi="宋体"/>
                <w:color w:val="auto"/>
                <w:szCs w:val="21"/>
                <w:highlight w:val="none"/>
              </w:rPr>
            </w:pPr>
            <w:r>
              <w:rPr>
                <w:rFonts w:hint="eastAsia" w:ascii="宋体" w:hAnsi="宋体"/>
                <w:color w:val="auto"/>
                <w:kern w:val="0"/>
                <w:highlight w:val="none"/>
              </w:rPr>
              <w:t>□</w:t>
            </w:r>
            <w:r>
              <w:rPr>
                <w:rFonts w:hint="eastAsia"/>
                <w:color w:val="auto"/>
                <w:highlight w:val="none"/>
              </w:rPr>
              <w:t>设计方案完整性、合规性</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before="120" w:after="120" w:line="360" w:lineRule="auto"/>
              <w:ind w:firstLine="420" w:firstLineChars="200"/>
              <w:rPr>
                <w:rFonts w:ascii="宋体" w:hAnsi="宋体"/>
                <w:color w:val="auto"/>
                <w:szCs w:val="21"/>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 xml:space="preserve"> </w:t>
            </w:r>
            <w:r>
              <w:rPr>
                <w:rFonts w:ascii="宋体" w:hAnsi="宋体"/>
                <w:color w:val="auto"/>
                <w:highlight w:val="none"/>
              </w:rPr>
              <w:t xml:space="preserve"> </w:t>
            </w:r>
            <w:r>
              <w:rPr>
                <w:rFonts w:hint="eastAsia" w:ascii="宋体" w:hAnsi="宋体"/>
                <w:color w:val="auto"/>
                <w:highlight w:val="none"/>
              </w:rPr>
              <w:t>评审</w:t>
            </w:r>
            <w:r>
              <w:rPr>
                <w:rFonts w:ascii="宋体" w:hAnsi="宋体"/>
                <w:color w:val="auto"/>
                <w:highlight w:val="none"/>
              </w:rPr>
              <w:t>要点</w:t>
            </w:r>
            <w:r>
              <w:rPr>
                <w:rFonts w:hint="eastAsia" w:ascii="宋体" w:hAnsi="宋体"/>
                <w:color w:val="auto"/>
                <w:highlight w:val="none"/>
              </w:rPr>
              <w:t>：</w:t>
            </w:r>
            <w:r>
              <w:rPr>
                <w:rFonts w:hint="eastAsia" w:ascii="宋体" w:hAnsi="宋体"/>
                <w:color w:val="auto"/>
                <w:highlight w:val="none"/>
                <w:u w:val="single"/>
              </w:rPr>
              <w:t xml:space="preserve">设计文件是否完整（提交资料和图纸内容），设计原则和各专业说明是否符合国家规范和标准；优得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分，良得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分，一般得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分，差得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892"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color w:val="auto"/>
                <w:szCs w:val="21"/>
                <w:highlight w:val="none"/>
              </w:rPr>
            </w:pPr>
          </w:p>
        </w:tc>
        <w:tc>
          <w:tcPr>
            <w:tcW w:w="857" w:type="dxa"/>
            <w:tcBorders>
              <w:top w:val="single" w:color="auto" w:sz="4" w:space="0"/>
              <w:left w:val="single" w:color="auto" w:sz="4" w:space="0"/>
              <w:right w:val="single" w:color="auto" w:sz="4" w:space="0"/>
            </w:tcBorders>
            <w:vAlign w:val="center"/>
          </w:tcPr>
          <w:p>
            <w:pPr>
              <w:spacing w:before="100" w:beforeAutospacing="1" w:after="100" w:afterAutospacing="1" w:line="324" w:lineRule="auto"/>
              <w:jc w:val="center"/>
              <w:rPr>
                <w:rFonts w:ascii="宋体" w:hAnsi="宋体"/>
                <w:color w:val="auto"/>
                <w:szCs w:val="21"/>
                <w:highlight w:val="none"/>
              </w:rPr>
            </w:pPr>
            <w:r>
              <w:rPr>
                <w:rFonts w:hint="eastAsia" w:ascii="宋体" w:hAnsi="宋体"/>
                <w:color w:val="auto"/>
                <w:kern w:val="0"/>
                <w:highlight w:val="none"/>
              </w:rPr>
              <w:t>□</w:t>
            </w:r>
            <w:r>
              <w:rPr>
                <w:rFonts w:hint="eastAsia"/>
                <w:color w:val="auto"/>
                <w:highlight w:val="none"/>
              </w:rPr>
              <w:t>总体设计思路</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ascii="Calibri" w:hAnsi="Calibri"/>
                <w:color w:val="auto"/>
                <w:szCs w:val="22"/>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 xml:space="preserve"> </w:t>
            </w:r>
            <w:r>
              <w:rPr>
                <w:rFonts w:ascii="宋体" w:hAnsi="宋体"/>
                <w:color w:val="auto"/>
                <w:highlight w:val="none"/>
              </w:rPr>
              <w:t xml:space="preserve"> </w:t>
            </w:r>
            <w:r>
              <w:rPr>
                <w:rFonts w:hint="eastAsia" w:ascii="宋体" w:hAnsi="宋体"/>
                <w:color w:val="auto"/>
                <w:highlight w:val="none"/>
              </w:rPr>
              <w:t>评审</w:t>
            </w:r>
            <w:r>
              <w:rPr>
                <w:rFonts w:ascii="宋体" w:hAnsi="宋体"/>
                <w:color w:val="auto"/>
                <w:highlight w:val="none"/>
              </w:rPr>
              <w:t>要点</w:t>
            </w:r>
            <w:r>
              <w:rPr>
                <w:rFonts w:hint="eastAsia" w:ascii="宋体" w:hAnsi="宋体"/>
                <w:color w:val="auto"/>
                <w:highlight w:val="none"/>
              </w:rPr>
              <w:t>：</w:t>
            </w:r>
            <w:r>
              <w:rPr>
                <w:rFonts w:hint="eastAsia" w:ascii="宋体" w:hAnsi="宋体"/>
                <w:color w:val="auto"/>
                <w:szCs w:val="21"/>
                <w:highlight w:val="none"/>
                <w:u w:val="single"/>
              </w:rPr>
              <w:t>对招标项目的理解和总体设计思路是否清晰，设计指标是否符合规划及招标文件提出的要求；</w:t>
            </w:r>
            <w:r>
              <w:rPr>
                <w:rFonts w:hint="eastAsia" w:ascii="宋体" w:hAnsi="宋体"/>
                <w:color w:val="auto"/>
                <w:highlight w:val="none"/>
                <w:u w:val="single"/>
              </w:rPr>
              <w:t xml:space="preserve">优得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分，良得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分，一般得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分，差得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56"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color w:val="auto"/>
                <w:szCs w:val="21"/>
                <w:highlight w:val="none"/>
              </w:rPr>
            </w:pPr>
          </w:p>
        </w:tc>
        <w:tc>
          <w:tcPr>
            <w:tcW w:w="857" w:type="dxa"/>
            <w:tcBorders>
              <w:top w:val="single" w:color="auto" w:sz="4" w:space="0"/>
              <w:left w:val="single" w:color="auto" w:sz="4" w:space="0"/>
              <w:right w:val="single" w:color="auto" w:sz="4" w:space="0"/>
            </w:tcBorders>
            <w:vAlign w:val="center"/>
          </w:tcPr>
          <w:p>
            <w:pPr>
              <w:spacing w:before="100" w:beforeAutospacing="1" w:after="100" w:afterAutospacing="1" w:line="324" w:lineRule="auto"/>
              <w:jc w:val="center"/>
              <w:rPr>
                <w:color w:val="auto"/>
                <w:szCs w:val="21"/>
                <w:highlight w:val="none"/>
              </w:rPr>
            </w:pPr>
            <w:r>
              <w:rPr>
                <w:rFonts w:hint="eastAsia" w:ascii="宋体" w:hAnsi="宋体"/>
                <w:color w:val="auto"/>
                <w:kern w:val="0"/>
                <w:highlight w:val="none"/>
              </w:rPr>
              <w:t>□</w:t>
            </w:r>
            <w:r>
              <w:rPr>
                <w:rFonts w:hint="eastAsia"/>
                <w:color w:val="auto"/>
                <w:highlight w:val="none"/>
              </w:rPr>
              <w:t>平面布局</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tcPr>
          <w:p>
            <w:pPr>
              <w:spacing w:line="360" w:lineRule="auto"/>
              <w:ind w:firstLine="420" w:firstLineChars="200"/>
              <w:rPr>
                <w:rFonts w:ascii="Calibri" w:hAnsi="Calibri"/>
                <w:color w:val="auto"/>
                <w:szCs w:val="22"/>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评审</w:t>
            </w:r>
            <w:r>
              <w:rPr>
                <w:rFonts w:ascii="宋体" w:hAnsi="宋体"/>
                <w:color w:val="auto"/>
                <w:highlight w:val="none"/>
              </w:rPr>
              <w:t>要点</w:t>
            </w:r>
            <w:r>
              <w:rPr>
                <w:rFonts w:hint="eastAsia" w:ascii="宋体" w:hAnsi="宋体"/>
                <w:color w:val="auto"/>
                <w:highlight w:val="none"/>
              </w:rPr>
              <w:t>：</w:t>
            </w:r>
            <w:r>
              <w:rPr>
                <w:rFonts w:hint="eastAsia" w:ascii="宋体" w:hAnsi="宋体"/>
                <w:color w:val="auto"/>
                <w:highlight w:val="none"/>
                <w:u w:val="single"/>
              </w:rPr>
              <w:t xml:space="preserve">总体布局是否合理，与周边环境协调的程度以及是否满足日照、消防、交通流线及出入口要求；功能分区是否明确，人流组织及竖向交通是否合理，各功能房间面积配置是否合理；优得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分，良得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分，一般得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分，差得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80"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color w:val="auto"/>
                <w:szCs w:val="21"/>
                <w:highlight w:val="none"/>
              </w:rPr>
            </w:pPr>
          </w:p>
        </w:tc>
        <w:tc>
          <w:tcPr>
            <w:tcW w:w="857" w:type="dxa"/>
            <w:tcBorders>
              <w:top w:val="single" w:color="auto" w:sz="4" w:space="0"/>
              <w:left w:val="single" w:color="auto" w:sz="4" w:space="0"/>
              <w:bottom w:val="single" w:color="auto" w:sz="4" w:space="0"/>
              <w:right w:val="single" w:color="auto" w:sz="4" w:space="0"/>
            </w:tcBorders>
          </w:tcPr>
          <w:p>
            <w:pPr>
              <w:spacing w:line="324" w:lineRule="auto"/>
              <w:jc w:val="center"/>
              <w:rPr>
                <w:rFonts w:ascii="Calibri" w:hAnsi="Calibri"/>
                <w:color w:val="auto"/>
                <w:szCs w:val="22"/>
                <w:highlight w:val="none"/>
              </w:rPr>
            </w:pPr>
            <w:r>
              <w:rPr>
                <w:rFonts w:hint="eastAsia" w:ascii="宋体" w:hAnsi="宋体"/>
                <w:color w:val="auto"/>
                <w:kern w:val="0"/>
                <w:highlight w:val="none"/>
              </w:rPr>
              <w:t>□</w:t>
            </w:r>
            <w:r>
              <w:rPr>
                <w:rFonts w:hint="eastAsia"/>
                <w:color w:val="auto"/>
                <w:highlight w:val="none"/>
              </w:rPr>
              <w:t>建筑造型与结构设计</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tcPr>
          <w:p>
            <w:pPr>
              <w:spacing w:line="360" w:lineRule="auto"/>
              <w:ind w:firstLine="420" w:firstLineChars="200"/>
              <w:rPr>
                <w:rFonts w:ascii="Calibri" w:hAnsi="Calibri"/>
                <w:color w:val="auto"/>
                <w:szCs w:val="22"/>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评审</w:t>
            </w:r>
            <w:r>
              <w:rPr>
                <w:rFonts w:ascii="宋体" w:hAnsi="宋体"/>
                <w:color w:val="auto"/>
                <w:highlight w:val="none"/>
              </w:rPr>
              <w:t>要点</w:t>
            </w:r>
            <w:r>
              <w:rPr>
                <w:rFonts w:hint="eastAsia" w:ascii="宋体" w:hAnsi="宋体"/>
                <w:color w:val="auto"/>
                <w:highlight w:val="none"/>
              </w:rPr>
              <w:t>：</w:t>
            </w:r>
            <w:r>
              <w:rPr>
                <w:rFonts w:hint="eastAsia" w:ascii="宋体" w:hAnsi="宋体"/>
                <w:color w:val="auto"/>
                <w:highlight w:val="none"/>
                <w:u w:val="single"/>
              </w:rPr>
              <w:t xml:space="preserve">建筑造型的创意、空间处理是否满足设计任务书要求，对低碳、环保、绿色建筑有无考虑；结构设计是否经济合理，满足建筑功能和安全要求；优得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分，良得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分，一般得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分，差得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434"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color w:val="auto"/>
                <w:szCs w:val="21"/>
                <w:highlight w:val="none"/>
              </w:rPr>
            </w:pPr>
          </w:p>
        </w:tc>
        <w:tc>
          <w:tcPr>
            <w:tcW w:w="857" w:type="dxa"/>
            <w:tcBorders>
              <w:top w:val="single" w:color="auto" w:sz="4" w:space="0"/>
              <w:left w:val="single" w:color="auto" w:sz="4" w:space="0"/>
              <w:right w:val="single" w:color="auto" w:sz="4" w:space="0"/>
            </w:tcBorders>
          </w:tcPr>
          <w:p>
            <w:pPr>
              <w:spacing w:line="324" w:lineRule="auto"/>
              <w:jc w:val="center"/>
              <w:rPr>
                <w:rFonts w:ascii="Calibri" w:hAnsi="Calibri"/>
                <w:color w:val="auto"/>
                <w:szCs w:val="22"/>
                <w:highlight w:val="none"/>
              </w:rPr>
            </w:pPr>
            <w:r>
              <w:rPr>
                <w:rFonts w:hint="eastAsia" w:ascii="宋体" w:hAnsi="宋体"/>
                <w:color w:val="auto"/>
                <w:kern w:val="0"/>
                <w:highlight w:val="none"/>
              </w:rPr>
              <w:t>□</w:t>
            </w:r>
            <w:r>
              <w:rPr>
                <w:rFonts w:hint="eastAsia"/>
                <w:color w:val="auto"/>
                <w:highlight w:val="none"/>
              </w:rPr>
              <w:t>设计管理工作</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tcPr>
          <w:p>
            <w:pPr>
              <w:spacing w:line="360" w:lineRule="auto"/>
              <w:ind w:firstLine="420" w:firstLineChars="200"/>
              <w:rPr>
                <w:rFonts w:ascii="Calibri" w:hAnsi="Calibri"/>
                <w:color w:val="auto"/>
                <w:szCs w:val="22"/>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评审</w:t>
            </w:r>
            <w:r>
              <w:rPr>
                <w:rFonts w:ascii="宋体" w:hAnsi="宋体"/>
                <w:color w:val="auto"/>
                <w:highlight w:val="none"/>
              </w:rPr>
              <w:t>要点</w:t>
            </w:r>
            <w:r>
              <w:rPr>
                <w:rFonts w:hint="eastAsia" w:ascii="宋体" w:hAnsi="宋体"/>
                <w:color w:val="auto"/>
                <w:highlight w:val="none"/>
              </w:rPr>
              <w:t>：</w:t>
            </w:r>
            <w:r>
              <w:rPr>
                <w:rFonts w:hint="eastAsia"/>
                <w:color w:val="auto"/>
                <w:highlight w:val="none"/>
                <w:u w:val="single"/>
              </w:rPr>
              <w:t>设计质量、安全、进度、保密等保证措施及伴随服务措施</w:t>
            </w:r>
            <w:r>
              <w:rPr>
                <w:rFonts w:hint="eastAsia" w:ascii="宋体" w:hAnsi="宋体"/>
                <w:color w:val="auto"/>
                <w:szCs w:val="21"/>
                <w:highlight w:val="none"/>
                <w:u w:val="single"/>
              </w:rPr>
              <w:t>是否符合招标文件规定要求；</w:t>
            </w:r>
            <w:r>
              <w:rPr>
                <w:rFonts w:hint="eastAsia" w:ascii="宋体" w:hAnsi="宋体"/>
                <w:color w:val="auto"/>
                <w:highlight w:val="none"/>
                <w:u w:val="single"/>
              </w:rPr>
              <w:t xml:space="preserve">优得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分，良得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分，一般得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分，差得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94"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color w:val="auto"/>
                <w:szCs w:val="21"/>
                <w:highlight w:val="none"/>
              </w:rPr>
            </w:pPr>
          </w:p>
        </w:tc>
        <w:tc>
          <w:tcPr>
            <w:tcW w:w="857" w:type="dxa"/>
            <w:tcBorders>
              <w:top w:val="single" w:color="auto" w:sz="4" w:space="0"/>
              <w:left w:val="single" w:color="auto" w:sz="4" w:space="0"/>
              <w:right w:val="single" w:color="auto" w:sz="4" w:space="0"/>
            </w:tcBorders>
          </w:tcPr>
          <w:p>
            <w:pPr>
              <w:spacing w:line="324" w:lineRule="auto"/>
              <w:jc w:val="center"/>
              <w:rPr>
                <w:rFonts w:ascii="Calibri" w:hAnsi="Calibri"/>
                <w:color w:val="auto"/>
                <w:szCs w:val="22"/>
                <w:highlight w:val="none"/>
              </w:rPr>
            </w:pPr>
            <w:r>
              <w:rPr>
                <w:rFonts w:hint="eastAsia" w:ascii="宋体" w:hAnsi="宋体"/>
                <w:color w:val="auto"/>
                <w:kern w:val="0"/>
                <w:highlight w:val="none"/>
              </w:rPr>
              <w:t>□</w:t>
            </w:r>
            <w:r>
              <w:rPr>
                <w:color w:val="auto"/>
                <w:highlight w:val="none"/>
              </w:rPr>
              <w:t>重难点分析</w:t>
            </w:r>
            <w:r>
              <w:rPr>
                <w:rFonts w:hint="eastAsia"/>
                <w:color w:val="auto"/>
                <w:highlight w:val="none"/>
              </w:rPr>
              <w:t>及合理化建议</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ascii="Calibri" w:hAnsi="Calibri"/>
                <w:color w:val="auto"/>
                <w:szCs w:val="22"/>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评审</w:t>
            </w:r>
            <w:r>
              <w:rPr>
                <w:rFonts w:ascii="宋体" w:hAnsi="宋体"/>
                <w:color w:val="auto"/>
                <w:highlight w:val="none"/>
              </w:rPr>
              <w:t>要点</w:t>
            </w:r>
            <w:r>
              <w:rPr>
                <w:rFonts w:hint="eastAsia" w:ascii="宋体" w:hAnsi="宋体"/>
                <w:color w:val="auto"/>
                <w:highlight w:val="none"/>
              </w:rPr>
              <w:t>：</w:t>
            </w:r>
            <w:r>
              <w:rPr>
                <w:rFonts w:hint="eastAsia" w:ascii="宋体" w:hAnsi="宋体"/>
                <w:color w:val="auto"/>
                <w:highlight w:val="none"/>
                <w:u w:val="single"/>
              </w:rPr>
              <w:t xml:space="preserve">对招标项目重难点描述是否准确，关键技术问题解决方案是否完整、切实可行；是否提出针对性的合理化建议；优得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分，良得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分，一般得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分，差得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38"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color w:val="auto"/>
                <w:szCs w:val="21"/>
                <w:highlight w:val="none"/>
              </w:rPr>
            </w:pPr>
          </w:p>
        </w:tc>
        <w:tc>
          <w:tcPr>
            <w:tcW w:w="857" w:type="dxa"/>
            <w:tcBorders>
              <w:top w:val="single" w:color="auto" w:sz="4" w:space="0"/>
              <w:left w:val="single" w:color="auto" w:sz="4" w:space="0"/>
              <w:right w:val="single" w:color="auto" w:sz="4" w:space="0"/>
            </w:tcBorders>
            <w:vAlign w:val="center"/>
          </w:tcPr>
          <w:p>
            <w:pPr>
              <w:spacing w:before="100" w:beforeAutospacing="1" w:after="100" w:afterAutospacing="1" w:line="324" w:lineRule="auto"/>
              <w:jc w:val="center"/>
              <w:rPr>
                <w:color w:val="auto"/>
                <w:szCs w:val="21"/>
                <w:highlight w:val="none"/>
              </w:rPr>
            </w:pPr>
            <w:r>
              <w:rPr>
                <w:rFonts w:hint="eastAsia" w:ascii="宋体" w:hAnsi="宋体"/>
                <w:color w:val="auto"/>
                <w:kern w:val="0"/>
                <w:highlight w:val="none"/>
              </w:rPr>
              <w:t>□</w:t>
            </w:r>
            <w:r>
              <w:rPr>
                <w:rFonts w:hint="eastAsia"/>
                <w:color w:val="auto"/>
                <w:highlight w:val="none"/>
              </w:rPr>
              <w:t>投资估算</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ascii="Calibri" w:hAnsi="Calibri"/>
                <w:color w:val="auto"/>
                <w:szCs w:val="22"/>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评审</w:t>
            </w:r>
            <w:r>
              <w:rPr>
                <w:rFonts w:ascii="宋体" w:hAnsi="宋体"/>
                <w:color w:val="auto"/>
                <w:highlight w:val="none"/>
              </w:rPr>
              <w:t>要点</w:t>
            </w:r>
            <w:r>
              <w:rPr>
                <w:rFonts w:hint="eastAsia" w:ascii="宋体" w:hAnsi="宋体"/>
                <w:color w:val="auto"/>
                <w:highlight w:val="none"/>
              </w:rPr>
              <w:t>：</w:t>
            </w:r>
            <w:r>
              <w:rPr>
                <w:rFonts w:hint="eastAsia" w:ascii="宋体" w:hAnsi="宋体"/>
                <w:color w:val="auto"/>
                <w:highlight w:val="none"/>
                <w:u w:val="single"/>
              </w:rPr>
              <w:t xml:space="preserve">投资估算编制是否全面，技术经济指标是否合理，满足招标文件要求；优得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分，良得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分，一般得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分，差得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38"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color w:val="auto"/>
                <w:szCs w:val="21"/>
                <w:highlight w:val="none"/>
              </w:rPr>
            </w:pPr>
          </w:p>
        </w:tc>
        <w:tc>
          <w:tcPr>
            <w:tcW w:w="857" w:type="dxa"/>
            <w:tcBorders>
              <w:top w:val="single" w:color="auto" w:sz="4" w:space="0"/>
              <w:left w:val="single" w:color="auto" w:sz="4" w:space="0"/>
              <w:right w:val="single" w:color="auto" w:sz="4" w:space="0"/>
            </w:tcBorders>
            <w:vAlign w:val="center"/>
          </w:tcPr>
          <w:p>
            <w:pPr>
              <w:spacing w:before="100" w:beforeAutospacing="1" w:after="100" w:afterAutospacing="1" w:line="324" w:lineRule="auto"/>
              <w:jc w:val="center"/>
              <w:rPr>
                <w:rFonts w:hint="eastAsia" w:ascii="宋体" w:hAnsi="宋体"/>
                <w:color w:val="auto"/>
                <w:kern w:val="0"/>
                <w:highlight w:val="none"/>
              </w:rPr>
            </w:pPr>
            <w:r>
              <w:rPr>
                <w:rFonts w:hint="eastAsia" w:ascii="宋体" w:hAnsi="宋体" w:cs="宋体"/>
                <w:color w:val="auto"/>
                <w:kern w:val="0"/>
                <w:highlight w:val="none"/>
              </w:rPr>
              <w:t>□危大工程专项方案及措施</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hint="eastAsia" w:ascii="宋体" w:hAnsi="宋体"/>
                <w:color w:val="auto"/>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评审</w:t>
            </w:r>
            <w:r>
              <w:rPr>
                <w:rFonts w:ascii="宋体" w:hAnsi="宋体"/>
                <w:color w:val="auto"/>
                <w:highlight w:val="none"/>
              </w:rPr>
              <w:t>要点</w:t>
            </w:r>
            <w:r>
              <w:rPr>
                <w:rFonts w:hint="eastAsia" w:ascii="宋体" w:hAnsi="宋体"/>
                <w:color w:val="auto"/>
                <w:highlight w:val="none"/>
              </w:rPr>
              <w:t>：</w:t>
            </w:r>
            <w:r>
              <w:rPr>
                <w:rFonts w:hint="eastAsia" w:ascii="宋体" w:hAnsi="宋体"/>
                <w:color w:val="auto"/>
                <w:highlight w:val="none"/>
                <w:u w:val="single"/>
              </w:rPr>
              <w:t xml:space="preserve">对招标项目的危大工程判定是否准确，对危大工程的专项设计方案是否经济合理，满足建筑功能和安全要求；优得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分，良得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分，一般得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分，差得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38"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color w:val="auto"/>
                <w:szCs w:val="21"/>
                <w:highlight w:val="none"/>
              </w:rPr>
            </w:pPr>
          </w:p>
        </w:tc>
        <w:tc>
          <w:tcPr>
            <w:tcW w:w="857" w:type="dxa"/>
            <w:tcBorders>
              <w:top w:val="single" w:color="auto" w:sz="4" w:space="0"/>
              <w:left w:val="single" w:color="auto" w:sz="4" w:space="0"/>
              <w:right w:val="single" w:color="auto" w:sz="4" w:space="0"/>
            </w:tcBorders>
            <w:vAlign w:val="center"/>
          </w:tcPr>
          <w:p>
            <w:pPr>
              <w:spacing w:before="100" w:beforeAutospacing="1" w:after="100" w:afterAutospacing="1" w:line="324" w:lineRule="auto"/>
              <w:jc w:val="center"/>
              <w:rPr>
                <w:rFonts w:hint="eastAsia" w:ascii="宋体" w:hAnsi="宋体" w:cs="宋体"/>
                <w:color w:val="auto"/>
                <w:kern w:val="0"/>
                <w:highlight w:val="none"/>
              </w:rPr>
            </w:pPr>
            <w:r>
              <w:rPr>
                <w:rFonts w:hint="eastAsia" w:ascii="宋体" w:hAnsi="宋体" w:cs="宋体"/>
                <w:color w:val="auto"/>
                <w:kern w:val="0"/>
                <w:highlight w:val="none"/>
              </w:rPr>
              <w:t>□BIM、智慧工地专项方案及措施</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hint="eastAsia" w:ascii="宋体" w:hAnsi="宋体"/>
                <w:color w:val="auto"/>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评审</w:t>
            </w:r>
            <w:r>
              <w:rPr>
                <w:rFonts w:ascii="宋体" w:hAnsi="宋体"/>
                <w:color w:val="auto"/>
                <w:highlight w:val="none"/>
              </w:rPr>
              <w:t>要点</w:t>
            </w:r>
            <w:r>
              <w:rPr>
                <w:rFonts w:hint="eastAsia" w:ascii="宋体" w:hAnsi="宋体"/>
                <w:color w:val="auto"/>
                <w:highlight w:val="none"/>
              </w:rPr>
              <w:t>：</w:t>
            </w:r>
            <w:r>
              <w:rPr>
                <w:rFonts w:hint="eastAsia" w:ascii="宋体" w:hAnsi="宋体"/>
                <w:color w:val="auto"/>
                <w:highlight w:val="none"/>
                <w:u w:val="single"/>
              </w:rPr>
              <w:t>对招标项目的</w:t>
            </w:r>
            <w:r>
              <w:rPr>
                <w:rFonts w:hint="eastAsia" w:ascii="宋体" w:hAnsi="宋体" w:cs="宋体"/>
                <w:color w:val="auto"/>
                <w:kern w:val="0"/>
                <w:highlight w:val="none"/>
              </w:rPr>
              <w:t>BIM、智慧工地专项设计方案是否符合相关规范要求，是否</w:t>
            </w:r>
            <w:r>
              <w:rPr>
                <w:rFonts w:hint="eastAsia" w:ascii="宋体" w:hAnsi="宋体"/>
                <w:color w:val="auto"/>
                <w:highlight w:val="none"/>
                <w:u w:val="single"/>
              </w:rPr>
              <w:t xml:space="preserve">满足招标文件要求；优得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分，良得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分，一般得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分，差得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7"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continue"/>
            <w:tcBorders>
              <w:left w:val="single" w:color="auto" w:sz="4" w:space="0"/>
              <w:bottom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rFonts w:ascii="宋体" w:hAnsi="宋体"/>
                <w:color w:val="auto"/>
                <w:szCs w:val="21"/>
                <w:highlight w:val="none"/>
              </w:rPr>
            </w:pPr>
          </w:p>
        </w:tc>
        <w:tc>
          <w:tcPr>
            <w:tcW w:w="857"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324" w:lineRule="auto"/>
              <w:jc w:val="center"/>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tcPr>
          <w:p>
            <w:pPr>
              <w:spacing w:line="360" w:lineRule="auto"/>
              <w:ind w:firstLine="420" w:firstLineChars="200"/>
              <w:rPr>
                <w:rFonts w:ascii="Calibri" w:hAnsi="Calibri"/>
                <w:color w:val="auto"/>
                <w:szCs w:val="22"/>
                <w:highlight w:val="none"/>
                <w:u w:val="single"/>
              </w:rPr>
            </w:pPr>
            <w:r>
              <w:rPr>
                <w:rFonts w:ascii="宋体" w:hAnsi="宋体"/>
                <w:color w:val="auto"/>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77"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restart"/>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center"/>
              <w:rPr>
                <w:rFonts w:ascii="Calibri" w:hAnsi="Calibri"/>
                <w:color w:val="auto"/>
                <w:szCs w:val="22"/>
                <w:highlight w:val="none"/>
              </w:rPr>
            </w:pPr>
          </w:p>
          <w:p>
            <w:pPr>
              <w:spacing w:before="100" w:beforeAutospacing="1" w:after="100" w:afterAutospacing="1" w:line="324" w:lineRule="auto"/>
              <w:jc w:val="center"/>
              <w:rPr>
                <w:rFonts w:ascii="Calibri" w:hAnsi="Calibri"/>
                <w:color w:val="auto"/>
                <w:szCs w:val="22"/>
                <w:highlight w:val="none"/>
              </w:rPr>
            </w:pPr>
          </w:p>
          <w:p>
            <w:pPr>
              <w:spacing w:before="100" w:beforeAutospacing="1" w:after="100" w:afterAutospacing="1" w:line="324" w:lineRule="auto"/>
              <w:rPr>
                <w:rFonts w:ascii="Calibri" w:hAnsi="Calibri"/>
                <w:color w:val="auto"/>
                <w:szCs w:val="22"/>
                <w:highlight w:val="none"/>
              </w:rPr>
            </w:pPr>
            <w:r>
              <w:rPr>
                <w:rFonts w:hint="eastAsia" w:ascii="Calibri" w:hAnsi="Calibri"/>
                <w:color w:val="auto"/>
                <w:szCs w:val="22"/>
                <w:highlight w:val="none"/>
              </w:rPr>
              <w:t>□</w:t>
            </w:r>
            <w:r>
              <w:rPr>
                <w:rFonts w:hint="eastAsia" w:ascii="宋体" w:hAnsi="宋体"/>
                <w:color w:val="auto"/>
                <w:szCs w:val="21"/>
                <w:highlight w:val="none"/>
              </w:rPr>
              <w:t>市政公用工程</w:t>
            </w:r>
            <w:r>
              <w:rPr>
                <w:color w:val="auto"/>
                <w:szCs w:val="21"/>
                <w:highlight w:val="none"/>
              </w:rPr>
              <w:t>设计方案</w:t>
            </w:r>
          </w:p>
        </w:tc>
        <w:tc>
          <w:tcPr>
            <w:tcW w:w="857" w:type="dxa"/>
            <w:tcBorders>
              <w:top w:val="single" w:color="auto" w:sz="4" w:space="0"/>
              <w:left w:val="single" w:color="auto" w:sz="4" w:space="0"/>
              <w:bottom w:val="single" w:color="000000" w:sz="4" w:space="0"/>
              <w:right w:val="single" w:color="auto" w:sz="4" w:space="0"/>
            </w:tcBorders>
            <w:vAlign w:val="center"/>
          </w:tcPr>
          <w:p>
            <w:pPr>
              <w:spacing w:line="324" w:lineRule="auto"/>
              <w:jc w:val="center"/>
              <w:rPr>
                <w:rFonts w:ascii="Calibri" w:hAnsi="Calibri"/>
                <w:color w:val="auto"/>
                <w:szCs w:val="22"/>
                <w:highlight w:val="none"/>
              </w:rPr>
            </w:pPr>
            <w:r>
              <w:rPr>
                <w:rFonts w:hint="eastAsia" w:ascii="宋体" w:hAnsi="宋体"/>
                <w:color w:val="auto"/>
                <w:kern w:val="0"/>
                <w:highlight w:val="none"/>
              </w:rPr>
              <w:t>□</w:t>
            </w:r>
            <w:r>
              <w:rPr>
                <w:rFonts w:hint="eastAsia"/>
                <w:color w:val="auto"/>
                <w:highlight w:val="none"/>
              </w:rPr>
              <w:t>设计方案完整性、合规性</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tcPr>
          <w:p>
            <w:pPr>
              <w:spacing w:line="360" w:lineRule="auto"/>
              <w:ind w:firstLine="420" w:firstLineChars="200"/>
              <w:rPr>
                <w:rFonts w:ascii="Calibri" w:hAnsi="Calibri"/>
                <w:color w:val="auto"/>
                <w:szCs w:val="22"/>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 xml:space="preserve"> </w:t>
            </w:r>
            <w:r>
              <w:rPr>
                <w:rFonts w:ascii="宋体" w:hAnsi="宋体"/>
                <w:color w:val="auto"/>
                <w:highlight w:val="none"/>
              </w:rPr>
              <w:t xml:space="preserve"> </w:t>
            </w:r>
            <w:r>
              <w:rPr>
                <w:rFonts w:hint="eastAsia" w:ascii="宋体" w:hAnsi="宋体"/>
                <w:color w:val="auto"/>
                <w:highlight w:val="none"/>
              </w:rPr>
              <w:t>评审</w:t>
            </w:r>
            <w:r>
              <w:rPr>
                <w:rFonts w:ascii="宋体" w:hAnsi="宋体"/>
                <w:color w:val="auto"/>
                <w:highlight w:val="none"/>
              </w:rPr>
              <w:t>要点</w:t>
            </w:r>
            <w:r>
              <w:rPr>
                <w:rFonts w:hint="eastAsia" w:ascii="宋体" w:hAnsi="宋体"/>
                <w:color w:val="auto"/>
                <w:highlight w:val="none"/>
              </w:rPr>
              <w:t>：</w:t>
            </w:r>
            <w:r>
              <w:rPr>
                <w:rFonts w:hint="eastAsia" w:ascii="宋体" w:hAnsi="宋体"/>
                <w:color w:val="auto"/>
                <w:highlight w:val="none"/>
                <w:u w:val="single"/>
              </w:rPr>
              <w:t xml:space="preserve">设计文件是否完整（提交资料和图纸内容），设计原则和各专业说明是否符合国家规范和标准；优得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分，良得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分，一般得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分，差得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77"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rPr>
                <w:rFonts w:hint="eastAsia" w:ascii="Calibri" w:hAnsi="Calibri"/>
                <w:color w:val="auto"/>
                <w:szCs w:val="22"/>
                <w:highlight w:val="none"/>
              </w:rPr>
            </w:pPr>
          </w:p>
        </w:tc>
        <w:tc>
          <w:tcPr>
            <w:tcW w:w="857" w:type="dxa"/>
            <w:tcBorders>
              <w:top w:val="single" w:color="000000" w:sz="4" w:space="0"/>
              <w:left w:val="single" w:color="auto" w:sz="4" w:space="0"/>
              <w:right w:val="single" w:color="auto" w:sz="4" w:space="0"/>
            </w:tcBorders>
            <w:vAlign w:val="center"/>
          </w:tcPr>
          <w:p>
            <w:pPr>
              <w:spacing w:line="324" w:lineRule="auto"/>
              <w:jc w:val="center"/>
              <w:rPr>
                <w:rFonts w:hint="eastAsia" w:ascii="宋体" w:hAnsi="宋体"/>
                <w:color w:val="auto"/>
                <w:kern w:val="0"/>
                <w:highlight w:val="none"/>
              </w:rPr>
            </w:pPr>
            <w:r>
              <w:rPr>
                <w:rFonts w:hint="eastAsia" w:ascii="宋体" w:hAnsi="宋体"/>
                <w:color w:val="auto"/>
                <w:kern w:val="0"/>
                <w:highlight w:val="none"/>
              </w:rPr>
              <w:t>□</w:t>
            </w:r>
            <w:r>
              <w:rPr>
                <w:rFonts w:hint="eastAsia"/>
                <w:color w:val="auto"/>
                <w:highlight w:val="none"/>
              </w:rPr>
              <w:t>总体设计思路</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tcPr>
          <w:p>
            <w:pPr>
              <w:spacing w:line="360" w:lineRule="auto"/>
              <w:ind w:firstLine="420" w:firstLineChars="200"/>
              <w:rPr>
                <w:rFonts w:hint="eastAsia" w:ascii="宋体" w:hAnsi="宋体"/>
                <w:color w:val="auto"/>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 xml:space="preserve"> </w:t>
            </w:r>
            <w:r>
              <w:rPr>
                <w:rFonts w:ascii="宋体" w:hAnsi="宋体"/>
                <w:color w:val="auto"/>
                <w:highlight w:val="none"/>
              </w:rPr>
              <w:t xml:space="preserve"> </w:t>
            </w:r>
            <w:r>
              <w:rPr>
                <w:rFonts w:hint="eastAsia" w:ascii="宋体" w:hAnsi="宋体"/>
                <w:color w:val="auto"/>
                <w:highlight w:val="none"/>
              </w:rPr>
              <w:t>评审</w:t>
            </w:r>
            <w:r>
              <w:rPr>
                <w:rFonts w:ascii="宋体" w:hAnsi="宋体"/>
                <w:color w:val="auto"/>
                <w:highlight w:val="none"/>
              </w:rPr>
              <w:t>要点</w:t>
            </w:r>
            <w:r>
              <w:rPr>
                <w:rFonts w:hint="eastAsia" w:ascii="宋体" w:hAnsi="宋体"/>
                <w:color w:val="auto"/>
                <w:highlight w:val="none"/>
              </w:rPr>
              <w:t>：</w:t>
            </w:r>
            <w:r>
              <w:rPr>
                <w:rFonts w:hint="eastAsia" w:ascii="宋体" w:hAnsi="宋体"/>
                <w:color w:val="auto"/>
                <w:highlight w:val="none"/>
                <w:u w:val="single"/>
              </w:rPr>
              <w:t xml:space="preserve">对招标项目的理解和总体设计思路是否清晰，正确理解并执行规划要求，与周边路网、管网是否协调、区域内路网的交通组织是否完善等；优得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分，良得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分，一般得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分，差得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414"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rFonts w:ascii="宋体" w:hAnsi="宋体"/>
                <w:color w:val="auto"/>
                <w:szCs w:val="21"/>
                <w:highlight w:val="none"/>
              </w:rPr>
            </w:pPr>
          </w:p>
        </w:tc>
        <w:tc>
          <w:tcPr>
            <w:tcW w:w="857" w:type="dxa"/>
            <w:tcBorders>
              <w:top w:val="single" w:color="auto" w:sz="4" w:space="0"/>
              <w:left w:val="single" w:color="auto" w:sz="4" w:space="0"/>
              <w:right w:val="single" w:color="auto" w:sz="4" w:space="0"/>
            </w:tcBorders>
            <w:vAlign w:val="center"/>
          </w:tcPr>
          <w:p>
            <w:pPr>
              <w:spacing w:line="324" w:lineRule="auto"/>
              <w:jc w:val="center"/>
              <w:rPr>
                <w:rFonts w:ascii="Calibri" w:hAnsi="Calibri"/>
                <w:color w:val="auto"/>
                <w:szCs w:val="22"/>
                <w:highlight w:val="none"/>
              </w:rPr>
            </w:pPr>
            <w:r>
              <w:rPr>
                <w:rFonts w:hint="eastAsia" w:ascii="宋体" w:hAnsi="宋体"/>
                <w:color w:val="auto"/>
                <w:kern w:val="0"/>
                <w:highlight w:val="none"/>
              </w:rPr>
              <w:t>□</w:t>
            </w:r>
            <w:r>
              <w:rPr>
                <w:rFonts w:hint="eastAsia" w:ascii="宋体" w:hAnsi="宋体" w:cs="宋体"/>
                <w:color w:val="auto"/>
                <w:kern w:val="0"/>
                <w:highlight w:val="none"/>
              </w:rPr>
              <w:t>专业工程设计</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ascii="Calibri" w:hAnsi="Calibri"/>
                <w:color w:val="auto"/>
                <w:szCs w:val="22"/>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 xml:space="preserve"> </w:t>
            </w:r>
            <w:r>
              <w:rPr>
                <w:rFonts w:ascii="宋体" w:hAnsi="宋体"/>
                <w:color w:val="auto"/>
                <w:highlight w:val="none"/>
              </w:rPr>
              <w:t xml:space="preserve"> </w:t>
            </w:r>
            <w:r>
              <w:rPr>
                <w:rFonts w:hint="eastAsia" w:ascii="宋体" w:hAnsi="宋体"/>
                <w:color w:val="auto"/>
                <w:highlight w:val="none"/>
              </w:rPr>
              <w:t>评审</w:t>
            </w:r>
            <w:r>
              <w:rPr>
                <w:rFonts w:ascii="宋体" w:hAnsi="宋体"/>
                <w:color w:val="auto"/>
                <w:highlight w:val="none"/>
              </w:rPr>
              <w:t>要点</w:t>
            </w:r>
            <w:r>
              <w:rPr>
                <w:rFonts w:hint="eastAsia" w:ascii="宋体" w:hAnsi="宋体"/>
                <w:color w:val="auto"/>
                <w:highlight w:val="none"/>
              </w:rPr>
              <w:t>：</w:t>
            </w:r>
            <w:r>
              <w:rPr>
                <w:rFonts w:hint="eastAsia" w:ascii="宋体" w:hAnsi="宋体"/>
                <w:color w:val="auto"/>
                <w:szCs w:val="21"/>
                <w:highlight w:val="none"/>
                <w:u w:val="single"/>
              </w:rPr>
              <w:t>道路工程方案的平面、纵断面、横断面、交叉口、路基、路面等设计是否合理；桥梁工程跨径布置与桥梁方案是否合理、安全、经济和美观；排水工程是否符合排水的规划、管线布置是否合理；</w:t>
            </w:r>
            <w:r>
              <w:rPr>
                <w:rFonts w:hint="eastAsia" w:ascii="宋体" w:hAnsi="宋体"/>
                <w:color w:val="auto"/>
                <w:highlight w:val="none"/>
                <w:u w:val="single"/>
              </w:rPr>
              <w:t xml:space="preserve">优得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分，良得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分，一般得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分，差得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434"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rFonts w:ascii="宋体" w:hAnsi="宋体"/>
                <w:color w:val="auto"/>
                <w:szCs w:val="21"/>
                <w:highlight w:val="none"/>
              </w:rPr>
            </w:pPr>
          </w:p>
        </w:tc>
        <w:tc>
          <w:tcPr>
            <w:tcW w:w="857" w:type="dxa"/>
            <w:tcBorders>
              <w:top w:val="single" w:color="auto" w:sz="4" w:space="0"/>
              <w:left w:val="single" w:color="auto" w:sz="4" w:space="0"/>
              <w:right w:val="single" w:color="auto" w:sz="4" w:space="0"/>
            </w:tcBorders>
            <w:vAlign w:val="center"/>
          </w:tcPr>
          <w:p>
            <w:pPr>
              <w:spacing w:line="324" w:lineRule="auto"/>
              <w:jc w:val="center"/>
              <w:rPr>
                <w:rFonts w:ascii="Calibri" w:hAnsi="Calibri"/>
                <w:color w:val="auto"/>
                <w:szCs w:val="22"/>
                <w:highlight w:val="none"/>
              </w:rPr>
            </w:pPr>
            <w:r>
              <w:rPr>
                <w:rFonts w:hint="eastAsia" w:ascii="宋体" w:hAnsi="宋体"/>
                <w:color w:val="auto"/>
                <w:kern w:val="0"/>
                <w:highlight w:val="none"/>
              </w:rPr>
              <w:t>□</w:t>
            </w:r>
            <w:r>
              <w:rPr>
                <w:rFonts w:hint="eastAsia"/>
                <w:color w:val="auto"/>
                <w:highlight w:val="none"/>
              </w:rPr>
              <w:t>设计管理工作</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tcPr>
          <w:p>
            <w:pPr>
              <w:spacing w:line="360" w:lineRule="auto"/>
              <w:ind w:firstLine="420" w:firstLineChars="200"/>
              <w:rPr>
                <w:rFonts w:ascii="Calibri" w:hAnsi="Calibri"/>
                <w:color w:val="auto"/>
                <w:szCs w:val="22"/>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评审</w:t>
            </w:r>
            <w:r>
              <w:rPr>
                <w:rFonts w:ascii="宋体" w:hAnsi="宋体"/>
                <w:color w:val="auto"/>
                <w:highlight w:val="none"/>
              </w:rPr>
              <w:t>要点</w:t>
            </w:r>
            <w:r>
              <w:rPr>
                <w:rFonts w:hint="eastAsia" w:ascii="宋体" w:hAnsi="宋体"/>
                <w:color w:val="auto"/>
                <w:highlight w:val="none"/>
              </w:rPr>
              <w:t>：</w:t>
            </w:r>
            <w:r>
              <w:rPr>
                <w:rFonts w:hint="eastAsia"/>
                <w:color w:val="auto"/>
                <w:highlight w:val="none"/>
                <w:u w:val="single"/>
              </w:rPr>
              <w:t>设计质量、安全、进度、保密等保证措施及伴随服务措施</w:t>
            </w:r>
            <w:r>
              <w:rPr>
                <w:rFonts w:hint="eastAsia" w:ascii="宋体" w:hAnsi="宋体"/>
                <w:color w:val="auto"/>
                <w:szCs w:val="21"/>
                <w:highlight w:val="none"/>
                <w:u w:val="single"/>
              </w:rPr>
              <w:t>是否符合招标文件规定要求；</w:t>
            </w:r>
            <w:r>
              <w:rPr>
                <w:rFonts w:hint="eastAsia" w:ascii="宋体" w:hAnsi="宋体"/>
                <w:color w:val="auto"/>
                <w:highlight w:val="none"/>
                <w:u w:val="single"/>
              </w:rPr>
              <w:t xml:space="preserve">优得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分，良得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分，一般得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分，差得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66"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rFonts w:ascii="宋体" w:hAnsi="宋体"/>
                <w:color w:val="auto"/>
                <w:szCs w:val="21"/>
                <w:highlight w:val="none"/>
              </w:rPr>
            </w:pPr>
          </w:p>
        </w:tc>
        <w:tc>
          <w:tcPr>
            <w:tcW w:w="857" w:type="dxa"/>
            <w:tcBorders>
              <w:top w:val="single" w:color="auto" w:sz="4" w:space="0"/>
              <w:left w:val="single" w:color="auto" w:sz="4" w:space="0"/>
              <w:bottom w:val="single" w:color="auto" w:sz="4" w:space="0"/>
              <w:right w:val="single" w:color="auto" w:sz="4" w:space="0"/>
            </w:tcBorders>
            <w:vAlign w:val="center"/>
          </w:tcPr>
          <w:p>
            <w:pPr>
              <w:spacing w:line="324" w:lineRule="auto"/>
              <w:jc w:val="center"/>
              <w:rPr>
                <w:rFonts w:ascii="Calibri" w:hAnsi="Calibri"/>
                <w:color w:val="auto"/>
                <w:szCs w:val="22"/>
                <w:highlight w:val="none"/>
              </w:rPr>
            </w:pPr>
            <w:r>
              <w:rPr>
                <w:rFonts w:hint="eastAsia" w:ascii="宋体" w:hAnsi="宋体"/>
                <w:color w:val="auto"/>
                <w:kern w:val="0"/>
                <w:highlight w:val="none"/>
              </w:rPr>
              <w:t>□</w:t>
            </w:r>
            <w:r>
              <w:rPr>
                <w:color w:val="auto"/>
                <w:highlight w:val="none"/>
              </w:rPr>
              <w:t>重难点分析</w:t>
            </w:r>
            <w:r>
              <w:rPr>
                <w:rFonts w:hint="eastAsia"/>
                <w:color w:val="auto"/>
                <w:highlight w:val="none"/>
              </w:rPr>
              <w:t>及合理化建议</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ascii="Calibri" w:hAnsi="Calibri"/>
                <w:color w:val="auto"/>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评审</w:t>
            </w:r>
            <w:r>
              <w:rPr>
                <w:rFonts w:ascii="宋体" w:hAnsi="宋体"/>
                <w:color w:val="auto"/>
                <w:highlight w:val="none"/>
              </w:rPr>
              <w:t>要点</w:t>
            </w:r>
            <w:r>
              <w:rPr>
                <w:rFonts w:hint="eastAsia" w:ascii="宋体" w:hAnsi="宋体"/>
                <w:color w:val="auto"/>
                <w:highlight w:val="none"/>
              </w:rPr>
              <w:t>：</w:t>
            </w:r>
            <w:r>
              <w:rPr>
                <w:rFonts w:hint="eastAsia" w:ascii="宋体" w:hAnsi="宋体"/>
                <w:color w:val="auto"/>
                <w:highlight w:val="none"/>
                <w:u w:val="single"/>
              </w:rPr>
              <w:t xml:space="preserve">对招标项目重难点描述是否准确，关键技术问题解决方案是否完整、切实可行；是否提出针对性的合理化建议；优得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分，良得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分，一般得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分，差得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489"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rFonts w:ascii="宋体" w:hAnsi="宋体"/>
                <w:color w:val="auto"/>
                <w:szCs w:val="21"/>
                <w:highlight w:val="none"/>
              </w:rPr>
            </w:pPr>
          </w:p>
        </w:tc>
        <w:tc>
          <w:tcPr>
            <w:tcW w:w="857" w:type="dxa"/>
            <w:tcBorders>
              <w:top w:val="single" w:color="auto" w:sz="4" w:space="0"/>
              <w:left w:val="single" w:color="auto" w:sz="4" w:space="0"/>
              <w:right w:val="single" w:color="auto" w:sz="4" w:space="0"/>
            </w:tcBorders>
            <w:vAlign w:val="center"/>
          </w:tcPr>
          <w:p>
            <w:pPr>
              <w:spacing w:line="324" w:lineRule="auto"/>
              <w:jc w:val="center"/>
              <w:rPr>
                <w:rFonts w:ascii="Calibri" w:hAnsi="Calibri"/>
                <w:color w:val="auto"/>
                <w:szCs w:val="22"/>
                <w:highlight w:val="none"/>
              </w:rPr>
            </w:pPr>
            <w:r>
              <w:rPr>
                <w:rFonts w:hint="eastAsia" w:ascii="宋体" w:hAnsi="宋体"/>
                <w:color w:val="auto"/>
                <w:kern w:val="0"/>
                <w:highlight w:val="none"/>
              </w:rPr>
              <w:t>□</w:t>
            </w:r>
            <w:r>
              <w:rPr>
                <w:rFonts w:hint="eastAsia"/>
                <w:color w:val="auto"/>
                <w:highlight w:val="none"/>
              </w:rPr>
              <w:t>投资估算</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ascii="Calibri" w:hAnsi="Calibri"/>
                <w:color w:val="auto"/>
                <w:szCs w:val="22"/>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评审</w:t>
            </w:r>
            <w:r>
              <w:rPr>
                <w:rFonts w:ascii="宋体" w:hAnsi="宋体"/>
                <w:color w:val="auto"/>
                <w:highlight w:val="none"/>
              </w:rPr>
              <w:t>要点</w:t>
            </w:r>
            <w:r>
              <w:rPr>
                <w:rFonts w:hint="eastAsia" w:ascii="宋体" w:hAnsi="宋体"/>
                <w:color w:val="auto"/>
                <w:highlight w:val="none"/>
              </w:rPr>
              <w:t>：</w:t>
            </w:r>
            <w:r>
              <w:rPr>
                <w:rFonts w:hint="eastAsia" w:ascii="宋体" w:hAnsi="宋体"/>
                <w:color w:val="auto"/>
                <w:highlight w:val="none"/>
                <w:u w:val="single"/>
              </w:rPr>
              <w:t xml:space="preserve">投资估算编制是否全面，技术经济指标是否合理，满足招标文件要求；优得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分，良得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分，一般得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分，差得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25"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rFonts w:ascii="宋体" w:hAnsi="宋体"/>
                <w:color w:val="auto"/>
                <w:szCs w:val="21"/>
                <w:highlight w:val="none"/>
              </w:rPr>
            </w:pPr>
          </w:p>
        </w:tc>
        <w:tc>
          <w:tcPr>
            <w:tcW w:w="857" w:type="dxa"/>
            <w:tcBorders>
              <w:top w:val="single" w:color="auto" w:sz="4" w:space="0"/>
              <w:left w:val="single" w:color="auto" w:sz="4" w:space="0"/>
              <w:right w:val="single" w:color="auto" w:sz="4" w:space="0"/>
            </w:tcBorders>
            <w:vAlign w:val="center"/>
          </w:tcPr>
          <w:p>
            <w:pPr>
              <w:spacing w:line="324" w:lineRule="auto"/>
              <w:jc w:val="center"/>
              <w:rPr>
                <w:rFonts w:ascii="Calibri" w:hAnsi="Calibri"/>
                <w:color w:val="auto"/>
                <w:szCs w:val="22"/>
                <w:highlight w:val="none"/>
              </w:rPr>
            </w:pPr>
            <w:r>
              <w:rPr>
                <w:rFonts w:hint="eastAsia" w:ascii="宋体" w:hAnsi="宋体" w:cs="宋体"/>
                <w:color w:val="auto"/>
                <w:kern w:val="0"/>
                <w:highlight w:val="none"/>
              </w:rPr>
              <w:t>□危大工程专项方案及措施</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ascii="Calibri" w:hAnsi="Calibri"/>
                <w:color w:val="auto"/>
                <w:szCs w:val="22"/>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评审</w:t>
            </w:r>
            <w:r>
              <w:rPr>
                <w:rFonts w:ascii="宋体" w:hAnsi="宋体"/>
                <w:color w:val="auto"/>
                <w:highlight w:val="none"/>
              </w:rPr>
              <w:t>要点</w:t>
            </w:r>
            <w:r>
              <w:rPr>
                <w:rFonts w:hint="eastAsia" w:ascii="宋体" w:hAnsi="宋体"/>
                <w:color w:val="auto"/>
                <w:highlight w:val="none"/>
              </w:rPr>
              <w:t>：</w:t>
            </w:r>
            <w:r>
              <w:rPr>
                <w:rFonts w:hint="eastAsia" w:ascii="宋体" w:hAnsi="宋体"/>
                <w:color w:val="auto"/>
                <w:highlight w:val="none"/>
                <w:u w:val="single"/>
              </w:rPr>
              <w:t xml:space="preserve">对招标项目的危大工程判定是否准确，对危大工程的专项设计方案是否经济合理，满足工程功能和安全要求；优得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分，良得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分，一般得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分，差得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569"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rFonts w:ascii="宋体" w:hAnsi="宋体"/>
                <w:color w:val="auto"/>
                <w:szCs w:val="21"/>
                <w:highlight w:val="none"/>
              </w:rPr>
            </w:pPr>
          </w:p>
        </w:tc>
        <w:tc>
          <w:tcPr>
            <w:tcW w:w="857" w:type="dxa"/>
            <w:tcBorders>
              <w:top w:val="single" w:color="auto" w:sz="4" w:space="0"/>
              <w:left w:val="single" w:color="auto" w:sz="4" w:space="0"/>
              <w:right w:val="single" w:color="auto" w:sz="4" w:space="0"/>
            </w:tcBorders>
            <w:vAlign w:val="center"/>
          </w:tcPr>
          <w:p>
            <w:pPr>
              <w:spacing w:line="324" w:lineRule="auto"/>
              <w:jc w:val="center"/>
              <w:rPr>
                <w:rFonts w:ascii="Calibri" w:hAnsi="Calibri"/>
                <w:color w:val="auto"/>
                <w:szCs w:val="22"/>
                <w:highlight w:val="none"/>
              </w:rPr>
            </w:pPr>
            <w:r>
              <w:rPr>
                <w:rFonts w:hint="eastAsia" w:ascii="宋体" w:hAnsi="宋体" w:cs="宋体"/>
                <w:color w:val="auto"/>
                <w:kern w:val="0"/>
                <w:highlight w:val="none"/>
              </w:rPr>
              <w:t>□BIM、智慧工地专项方案及措施</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ascii="Calibri" w:hAnsi="Calibri"/>
                <w:color w:val="auto"/>
                <w:szCs w:val="22"/>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评审</w:t>
            </w:r>
            <w:r>
              <w:rPr>
                <w:rFonts w:ascii="宋体" w:hAnsi="宋体"/>
                <w:color w:val="auto"/>
                <w:highlight w:val="none"/>
              </w:rPr>
              <w:t>要点</w:t>
            </w:r>
            <w:r>
              <w:rPr>
                <w:rFonts w:hint="eastAsia" w:ascii="宋体" w:hAnsi="宋体"/>
                <w:color w:val="auto"/>
                <w:highlight w:val="none"/>
              </w:rPr>
              <w:t>：</w:t>
            </w:r>
            <w:r>
              <w:rPr>
                <w:rFonts w:hint="eastAsia" w:ascii="宋体" w:hAnsi="宋体"/>
                <w:color w:val="auto"/>
                <w:highlight w:val="none"/>
                <w:u w:val="single"/>
              </w:rPr>
              <w:t>对招标项目的</w:t>
            </w:r>
            <w:r>
              <w:rPr>
                <w:rFonts w:hint="eastAsia" w:ascii="宋体" w:hAnsi="宋体" w:cs="宋体"/>
                <w:color w:val="auto"/>
                <w:kern w:val="0"/>
                <w:highlight w:val="none"/>
              </w:rPr>
              <w:t>BIM、智慧工地专项设计方案是否符合相关规范要求，是否</w:t>
            </w:r>
            <w:r>
              <w:rPr>
                <w:rFonts w:hint="eastAsia" w:ascii="宋体" w:hAnsi="宋体"/>
                <w:color w:val="auto"/>
                <w:highlight w:val="none"/>
                <w:u w:val="single"/>
              </w:rPr>
              <w:t xml:space="preserve">满足招标文件要求；优得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分，良得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分，一般得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分，差得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4"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696" w:type="dxa"/>
            <w:vMerge w:val="continue"/>
            <w:tcBorders>
              <w:left w:val="single" w:color="auto" w:sz="4" w:space="0"/>
              <w:right w:val="single" w:color="auto" w:sz="4" w:space="0"/>
            </w:tcBorders>
            <w:tcMar>
              <w:left w:w="57" w:type="dxa"/>
              <w:right w:w="57" w:type="dxa"/>
            </w:tcMar>
            <w:vAlign w:val="center"/>
          </w:tcPr>
          <w:p>
            <w:pPr>
              <w:spacing w:before="100" w:beforeAutospacing="1" w:after="100" w:afterAutospacing="1" w:line="324" w:lineRule="auto"/>
              <w:jc w:val="left"/>
              <w:rPr>
                <w:rFonts w:ascii="宋体" w:hAnsi="宋体"/>
                <w:color w:val="auto"/>
                <w:szCs w:val="21"/>
                <w:highlight w:val="none"/>
              </w:rPr>
            </w:pPr>
          </w:p>
        </w:tc>
        <w:tc>
          <w:tcPr>
            <w:tcW w:w="857" w:type="dxa"/>
            <w:tcBorders>
              <w:top w:val="single" w:color="auto" w:sz="4" w:space="0"/>
              <w:left w:val="single" w:color="auto" w:sz="4" w:space="0"/>
              <w:bottom w:val="single" w:color="auto" w:sz="4" w:space="0"/>
              <w:right w:val="single" w:color="auto" w:sz="4" w:space="0"/>
            </w:tcBorders>
            <w:vAlign w:val="center"/>
          </w:tcPr>
          <w:p>
            <w:pPr>
              <w:spacing w:line="324" w:lineRule="auto"/>
              <w:jc w:val="center"/>
              <w:rPr>
                <w:rFonts w:ascii="Calibri" w:hAnsi="Calibri"/>
                <w:color w:val="auto"/>
                <w:szCs w:val="22"/>
                <w:highlight w:val="none"/>
              </w:rPr>
            </w:pPr>
            <w:r>
              <w:rPr>
                <w:rFonts w:hint="eastAsia" w:ascii="宋体" w:hAnsi="宋体"/>
                <w:color w:val="auto"/>
                <w:szCs w:val="21"/>
                <w:highlight w:val="none"/>
              </w:rPr>
              <w:t>□</w:t>
            </w:r>
            <w:r>
              <w:rPr>
                <w:rFonts w:ascii="宋体" w:hAnsi="宋体"/>
                <w:color w:val="auto"/>
                <w:szCs w:val="21"/>
                <w:highlight w:val="none"/>
              </w:rPr>
              <w:t>……</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line="360" w:lineRule="auto"/>
              <w:ind w:firstLine="420" w:firstLineChars="200"/>
              <w:rPr>
                <w:rFonts w:ascii="Calibri" w:hAnsi="Calibri"/>
                <w:color w:val="auto"/>
                <w:szCs w:val="22"/>
                <w:highlight w:val="none"/>
                <w:u w:val="single"/>
              </w:rPr>
            </w:pPr>
            <w:r>
              <w:rPr>
                <w:rFonts w:ascii="宋体" w:hAnsi="宋体"/>
                <w:color w:val="auto"/>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24" w:hRule="atLeast"/>
        </w:trPr>
        <w:tc>
          <w:tcPr>
            <w:tcW w:w="708" w:type="dxa"/>
            <w:vMerge w:val="continue"/>
            <w:tcBorders>
              <w:right w:val="single" w:color="auto" w:sz="4" w:space="0"/>
            </w:tcBorders>
          </w:tcPr>
          <w:p>
            <w:pPr>
              <w:spacing w:line="360" w:lineRule="auto"/>
              <w:rPr>
                <w:color w:val="auto"/>
                <w:szCs w:val="22"/>
                <w:highlight w:val="none"/>
              </w:rPr>
            </w:pPr>
          </w:p>
        </w:tc>
        <w:tc>
          <w:tcPr>
            <w:tcW w:w="861" w:type="dxa"/>
            <w:vMerge w:val="continue"/>
            <w:tcBorders>
              <w:right w:val="single" w:color="auto" w:sz="4" w:space="0"/>
            </w:tcBorders>
          </w:tcPr>
          <w:p>
            <w:pPr>
              <w:spacing w:line="360" w:lineRule="auto"/>
              <w:rPr>
                <w:color w:val="auto"/>
                <w:szCs w:val="22"/>
                <w:highlight w:val="none"/>
              </w:rPr>
            </w:pPr>
          </w:p>
        </w:tc>
        <w:tc>
          <w:tcPr>
            <w:tcW w:w="1553" w:type="dxa"/>
            <w:gridSpan w:val="2"/>
            <w:tcBorders>
              <w:top w:val="single" w:color="auto" w:sz="4" w:space="0"/>
              <w:left w:val="single" w:color="auto" w:sz="4" w:space="0"/>
              <w:bottom w:val="single" w:color="auto" w:sz="4" w:space="0"/>
              <w:right w:val="single" w:color="auto" w:sz="4" w:space="0"/>
            </w:tcBorders>
            <w:tcMar>
              <w:left w:w="57" w:type="dxa"/>
              <w:right w:w="57" w:type="dxa"/>
            </w:tcMar>
            <w:vAlign w:val="center"/>
          </w:tcPr>
          <w:p>
            <w:pPr>
              <w:spacing w:before="100" w:beforeAutospacing="1" w:after="100" w:afterAutospacing="1" w:line="324" w:lineRule="auto"/>
              <w:rPr>
                <w:color w:val="auto"/>
                <w:szCs w:val="21"/>
                <w:highlight w:val="none"/>
              </w:rPr>
            </w:pPr>
            <w:r>
              <w:rPr>
                <w:rFonts w:hint="eastAsia" w:ascii="宋体" w:hAnsi="宋体"/>
                <w:color w:val="auto"/>
                <w:szCs w:val="22"/>
                <w:highlight w:val="none"/>
              </w:rPr>
              <w:t>□效果图</w:t>
            </w:r>
          </w:p>
        </w:tc>
        <w:tc>
          <w:tcPr>
            <w:tcW w:w="664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snapToGrid/>
              <w:spacing w:line="360" w:lineRule="auto"/>
              <w:ind w:firstLine="420" w:firstLineChars="200"/>
              <w:rPr>
                <w:rFonts w:hint="eastAsia" w:ascii="宋体" w:hAnsi="宋体"/>
                <w:color w:val="auto"/>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w:t>
            </w:r>
            <w:r>
              <w:rPr>
                <w:rFonts w:hint="eastAsia" w:ascii="宋体" w:hAnsi="宋体"/>
                <w:color w:val="auto"/>
                <w:highlight w:val="none"/>
              </w:rPr>
              <w:t>。评审</w:t>
            </w:r>
            <w:r>
              <w:rPr>
                <w:rFonts w:ascii="宋体" w:hAnsi="宋体"/>
                <w:color w:val="auto"/>
                <w:highlight w:val="none"/>
              </w:rPr>
              <w:t>要点</w:t>
            </w:r>
            <w:r>
              <w:rPr>
                <w:rFonts w:hint="eastAsia" w:ascii="宋体" w:hAnsi="宋体"/>
                <w:color w:val="auto"/>
                <w:highlight w:val="none"/>
              </w:rPr>
              <w:t>：</w:t>
            </w:r>
            <w:r>
              <w:rPr>
                <w:rFonts w:hint="eastAsia" w:ascii="宋体" w:hAnsi="宋体"/>
                <w:color w:val="auto"/>
                <w:highlight w:val="none"/>
                <w:u w:val="single"/>
              </w:rPr>
              <w:t xml:space="preserve">                     </w:t>
            </w:r>
            <w:r>
              <w:rPr>
                <w:rFonts w:hint="eastAsia" w:ascii="宋体" w:hAnsi="宋体"/>
                <w:color w:val="auto"/>
                <w:highlight w:val="none"/>
              </w:rPr>
              <w:t>。</w:t>
            </w:r>
            <w:r>
              <w:rPr>
                <w:rFonts w:hint="eastAsia" w:ascii="宋体" w:hAnsi="宋体"/>
                <w:color w:val="auto"/>
                <w:highlight w:val="none"/>
                <w:u w:val="single"/>
              </w:rPr>
              <w:t xml:space="preserve">优得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分，良得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分，一般得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 xml:space="preserve">分，差得 </w:t>
            </w:r>
            <w:r>
              <w:rPr>
                <w:rFonts w:ascii="宋体" w:hAnsi="宋体"/>
                <w:color w:val="auto"/>
                <w:highlight w:val="none"/>
                <w:u w:val="single"/>
              </w:rPr>
              <w:t xml:space="preserve"> </w:t>
            </w:r>
            <w:r>
              <w:rPr>
                <w:rFonts w:hint="eastAsia" w:ascii="宋体" w:hAnsi="宋体"/>
                <w:color w:val="auto"/>
                <w:highlight w:val="none"/>
                <w:u w:val="single"/>
              </w:rPr>
              <w:t>分-</w:t>
            </w:r>
            <w:r>
              <w:rPr>
                <w:rFonts w:ascii="宋体" w:hAnsi="宋体"/>
                <w:color w:val="auto"/>
                <w:highlight w:val="none"/>
                <w:u w:val="single"/>
              </w:rPr>
              <w:t xml:space="preserve">  </w:t>
            </w:r>
            <w:r>
              <w:rPr>
                <w:rFonts w:hint="eastAsia" w:ascii="宋体" w:hAnsi="宋体"/>
                <w:color w:val="auto"/>
                <w:highlight w:val="none"/>
                <w:u w:val="single"/>
              </w:rPr>
              <w:t>分。</w:t>
            </w:r>
            <w:r>
              <w:rPr>
                <w:rFonts w:hint="eastAsia" w:ascii="宋体" w:hAnsi="宋体"/>
                <w:i/>
                <w:iCs/>
                <w:color w:val="auto"/>
                <w:highlight w:val="none"/>
                <w:u w:val="none"/>
              </w:rPr>
              <w:t>[提示：</w:t>
            </w:r>
            <w:r>
              <w:rPr>
                <w:rFonts w:hint="eastAsia" w:ascii="宋体" w:hAnsi="宋体"/>
                <w:i/>
                <w:iCs/>
                <w:color w:val="auto"/>
                <w:highlight w:val="none"/>
                <w:u w:val="none"/>
                <w:lang w:val="en-US" w:eastAsia="zh-CN"/>
              </w:rPr>
              <w:t>招标人</w:t>
            </w:r>
            <w:r>
              <w:rPr>
                <w:rFonts w:hint="eastAsia" w:ascii="宋体" w:hAnsi="宋体"/>
                <w:i/>
                <w:iCs/>
                <w:color w:val="auto"/>
                <w:highlight w:val="none"/>
                <w:u w:val="none"/>
              </w:rPr>
              <w:t>按照优、良、一般、差四个档次</w:t>
            </w:r>
            <w:r>
              <w:rPr>
                <w:rFonts w:hint="eastAsia" w:ascii="宋体" w:hAnsi="宋体"/>
                <w:i/>
                <w:iCs/>
                <w:color w:val="auto"/>
                <w:highlight w:val="none"/>
                <w:u w:val="none"/>
                <w:lang w:val="en-US" w:eastAsia="zh-CN"/>
              </w:rPr>
              <w:t>对效果图部分</w:t>
            </w:r>
            <w:r>
              <w:rPr>
                <w:rFonts w:hint="eastAsia" w:ascii="宋体" w:hAnsi="宋体"/>
                <w:i/>
                <w:iCs/>
                <w:color w:val="auto"/>
                <w:highlight w:val="none"/>
                <w:u w:val="none"/>
              </w:rPr>
              <w:t>进行</w:t>
            </w:r>
            <w:r>
              <w:rPr>
                <w:rFonts w:hint="eastAsia" w:ascii="宋体" w:hAnsi="宋体"/>
                <w:i/>
                <w:iCs/>
                <w:snapToGrid w:val="0"/>
                <w:color w:val="auto"/>
                <w:kern w:val="0"/>
                <w:szCs w:val="21"/>
                <w:highlight w:val="none"/>
              </w:rPr>
              <w:t>分值</w:t>
            </w:r>
            <w:r>
              <w:rPr>
                <w:rFonts w:hint="eastAsia" w:ascii="宋体" w:hAnsi="宋体"/>
                <w:i/>
                <w:iCs/>
                <w:snapToGrid w:val="0"/>
                <w:color w:val="auto"/>
                <w:kern w:val="0"/>
                <w:szCs w:val="21"/>
                <w:highlight w:val="none"/>
                <w:lang w:val="en-US" w:eastAsia="zh-CN"/>
              </w:rPr>
              <w:t>的设置，设置规则为：该项分值的90%～100%为“优”，该项分值的80%～90%（不含）为“良”</w:t>
            </w:r>
            <w:r>
              <w:rPr>
                <w:rFonts w:hint="eastAsia" w:ascii="宋体" w:hAnsi="宋体"/>
                <w:i/>
                <w:iCs/>
                <w:snapToGrid w:val="0"/>
                <w:color w:val="auto"/>
                <w:kern w:val="0"/>
                <w:szCs w:val="21"/>
                <w:highlight w:val="none"/>
              </w:rPr>
              <w:t>，</w:t>
            </w:r>
            <w:r>
              <w:rPr>
                <w:rFonts w:hint="eastAsia" w:ascii="宋体" w:hAnsi="宋体"/>
                <w:i/>
                <w:iCs/>
                <w:snapToGrid w:val="0"/>
                <w:color w:val="auto"/>
                <w:kern w:val="0"/>
                <w:szCs w:val="21"/>
                <w:highlight w:val="none"/>
                <w:lang w:val="en-US" w:eastAsia="zh-CN"/>
              </w:rPr>
              <w:t>该项分值的60%～80%（不含）为“一般”，该项分值的0%～60%（不含）为“差”。</w:t>
            </w:r>
            <w:r>
              <w:rPr>
                <w:rFonts w:hint="eastAsia" w:ascii="宋体" w:hAnsi="宋体"/>
                <w:i/>
                <w:iCs/>
                <w:color w:val="auto"/>
                <w:highlight w:val="none"/>
                <w:u w:val="none"/>
              </w:rPr>
              <w:t>]</w:t>
            </w:r>
          </w:p>
          <w:p>
            <w:pPr>
              <w:spacing w:line="360" w:lineRule="auto"/>
              <w:ind w:firstLine="420" w:firstLineChars="200"/>
              <w:rPr>
                <w:rFonts w:hint="eastAsia"/>
                <w:color w:val="auto"/>
                <w:szCs w:val="22"/>
                <w:highlight w:val="none"/>
              </w:rPr>
            </w:pPr>
            <w:r>
              <w:rPr>
                <w:rFonts w:hint="eastAsia"/>
                <w:color w:val="auto"/>
                <w:highlight w:val="none"/>
                <w:lang w:val="en-US" w:eastAsia="zh-CN"/>
              </w:rPr>
              <w:t>投标人未提供效果图</w:t>
            </w:r>
            <w:r>
              <w:rPr>
                <w:rFonts w:hint="eastAsia"/>
                <w:color w:val="auto"/>
                <w:highlight w:val="none"/>
              </w:rPr>
              <w:t>的，其</w:t>
            </w:r>
            <w:r>
              <w:rPr>
                <w:rFonts w:hint="eastAsia"/>
                <w:color w:val="auto"/>
                <w:highlight w:val="none"/>
                <w:lang w:val="en-US" w:eastAsia="zh-CN"/>
              </w:rPr>
              <w:t>效果图</w:t>
            </w:r>
            <w:r>
              <w:rPr>
                <w:rFonts w:hint="eastAsia"/>
                <w:color w:val="auto"/>
                <w:highlight w:val="none"/>
              </w:rPr>
              <w:t>部分</w:t>
            </w:r>
            <w:r>
              <w:rPr>
                <w:rFonts w:hint="eastAsia"/>
                <w:color w:val="auto"/>
                <w:highlight w:val="none"/>
                <w:lang w:val="en-US" w:eastAsia="zh-CN"/>
              </w:rPr>
              <w:t>得</w:t>
            </w:r>
            <w:r>
              <w:rPr>
                <w:rFonts w:hint="eastAsia"/>
                <w:color w:val="auto"/>
                <w:highlight w:val="none"/>
              </w:rPr>
              <w:t>0分；</w:t>
            </w:r>
            <w:r>
              <w:rPr>
                <w:rFonts w:hint="eastAsia" w:ascii="宋体" w:hAnsi="宋体"/>
                <w:color w:val="auto"/>
                <w:szCs w:val="21"/>
                <w:highlight w:val="none"/>
              </w:rPr>
              <w:t>采用暗标评审的，</w:t>
            </w:r>
            <w:r>
              <w:rPr>
                <w:rFonts w:hint="eastAsia" w:ascii="宋体" w:hAnsi="宋体"/>
                <w:color w:val="auto"/>
                <w:szCs w:val="21"/>
                <w:highlight w:val="none"/>
                <w:lang w:val="en-US" w:eastAsia="zh-CN"/>
              </w:rPr>
              <w:t>效果图</w:t>
            </w:r>
            <w:r>
              <w:rPr>
                <w:rFonts w:hint="eastAsia" w:ascii="宋体" w:hAnsi="宋体"/>
                <w:color w:val="auto"/>
                <w:szCs w:val="21"/>
                <w:highlight w:val="none"/>
              </w:rPr>
              <w:t>不符合第二章投标人须知前附表第3.7.5项要求的，</w:t>
            </w:r>
            <w:r>
              <w:rPr>
                <w:rFonts w:hint="eastAsia" w:ascii="宋体" w:hAnsi="宋体"/>
                <w:color w:val="auto"/>
                <w:szCs w:val="21"/>
                <w:highlight w:val="none"/>
                <w:lang w:val="en-US" w:eastAsia="zh-CN"/>
              </w:rPr>
              <w:t>其效果图</w:t>
            </w:r>
            <w:r>
              <w:rPr>
                <w:rFonts w:hint="eastAsia" w:ascii="宋体" w:hAnsi="宋体"/>
                <w:color w:val="auto"/>
                <w:szCs w:val="21"/>
                <w:highlight w:val="none"/>
              </w:rPr>
              <w:t>部分得0分</w:t>
            </w:r>
            <w:r>
              <w:rPr>
                <w:rFonts w:hint="eastAsia" w:ascii="宋体" w:hAnsi="宋体"/>
                <w:color w:val="auto"/>
                <w:szCs w:val="21"/>
                <w:highlight w:val="none"/>
                <w:lang w:eastAsia="zh-CN"/>
              </w:rPr>
              <w:t>。</w:t>
            </w:r>
          </w:p>
          <w:p>
            <w:pPr>
              <w:spacing w:line="360" w:lineRule="auto"/>
              <w:ind w:firstLine="420" w:firstLineChars="200"/>
              <w:rPr>
                <w:rFonts w:ascii="宋体" w:hAnsi="宋体"/>
                <w:snapToGrid w:val="0"/>
                <w:color w:val="auto"/>
                <w:kern w:val="0"/>
                <w:szCs w:val="21"/>
                <w:highlight w:val="none"/>
              </w:rPr>
            </w:pPr>
            <w:r>
              <w:rPr>
                <w:rFonts w:hint="eastAsia"/>
                <w:color w:val="auto"/>
                <w:szCs w:val="22"/>
                <w:highlight w:val="none"/>
              </w:rPr>
              <w:t>评标委员会按照优、良、一般、差四个档次进行评分，</w:t>
            </w:r>
            <w:r>
              <w:rPr>
                <w:rFonts w:hint="eastAsia" w:ascii="宋体" w:hAnsi="宋体" w:eastAsia="宋体" w:cs="宋体"/>
                <w:snapToGrid w:val="0"/>
                <w:color w:val="auto"/>
                <w:kern w:val="0"/>
                <w:szCs w:val="21"/>
                <w:highlight w:val="none"/>
                <w:lang w:val="en-US" w:eastAsia="zh-CN"/>
              </w:rPr>
              <w:t>若评委</w:t>
            </w:r>
            <w:r>
              <w:rPr>
                <w:rFonts w:hint="eastAsia" w:ascii="宋体" w:hAnsi="宋体" w:eastAsia="宋体" w:cs="宋体"/>
                <w:snapToGrid w:val="0"/>
                <w:color w:val="auto"/>
                <w:kern w:val="0"/>
                <w:szCs w:val="21"/>
                <w:highlight w:val="none"/>
              </w:rPr>
              <w:t>对投标人</w:t>
            </w:r>
            <w:r>
              <w:rPr>
                <w:rFonts w:hint="eastAsia" w:ascii="宋体" w:hAnsi="宋体"/>
                <w:color w:val="auto"/>
                <w:kern w:val="0"/>
                <w:highlight w:val="none"/>
                <w:lang w:val="en-US" w:eastAsia="zh-CN"/>
              </w:rPr>
              <w:t>效果图</w:t>
            </w:r>
            <w:r>
              <w:rPr>
                <w:rFonts w:hint="eastAsia" w:ascii="宋体" w:hAnsi="宋体" w:eastAsia="宋体" w:cs="宋体"/>
                <w:snapToGrid w:val="0"/>
                <w:color w:val="auto"/>
                <w:kern w:val="0"/>
                <w:szCs w:val="21"/>
                <w:highlight w:val="none"/>
                <w:lang w:val="en-US" w:eastAsia="zh-CN"/>
              </w:rPr>
              <w:t>评分低于</w:t>
            </w:r>
            <w:r>
              <w:rPr>
                <w:rFonts w:hint="eastAsia" w:ascii="宋体" w:hAnsi="宋体" w:cs="宋体"/>
                <w:snapToGrid w:val="0"/>
                <w:color w:val="auto"/>
                <w:kern w:val="0"/>
                <w:szCs w:val="21"/>
                <w:highlight w:val="none"/>
                <w:lang w:val="en-US" w:eastAsia="zh-CN"/>
              </w:rPr>
              <w:t>该</w:t>
            </w:r>
            <w:r>
              <w:rPr>
                <w:rFonts w:hint="eastAsia" w:ascii="宋体" w:hAnsi="宋体" w:eastAsia="宋体" w:cs="宋体"/>
                <w:snapToGrid w:val="0"/>
                <w:color w:val="auto"/>
                <w:kern w:val="0"/>
                <w:szCs w:val="21"/>
                <w:highlight w:val="none"/>
                <w:lang w:val="en-US" w:eastAsia="zh-CN"/>
              </w:rPr>
              <w:t>部分总分的60%的</w:t>
            </w:r>
            <w:r>
              <w:rPr>
                <w:rFonts w:hint="eastAsia" w:ascii="宋体" w:hAnsi="宋体"/>
                <w:snapToGrid w:val="0"/>
                <w:color w:val="auto"/>
                <w:kern w:val="0"/>
                <w:szCs w:val="21"/>
                <w:highlight w:val="none"/>
                <w:lang w:val="en-US" w:eastAsia="zh-CN"/>
              </w:rPr>
              <w:t>或对个别投标人</w:t>
            </w:r>
            <w:r>
              <w:rPr>
                <w:rFonts w:hint="eastAsia" w:ascii="宋体" w:hAnsi="宋体"/>
                <w:color w:val="auto"/>
                <w:kern w:val="0"/>
                <w:szCs w:val="21"/>
                <w:highlight w:val="none"/>
                <w:lang w:val="en-US" w:eastAsia="zh-CN"/>
              </w:rPr>
              <w:t>效果图</w:t>
            </w:r>
            <w:r>
              <w:rPr>
                <w:rFonts w:hint="eastAsia" w:ascii="宋体" w:hAnsi="宋体"/>
                <w:snapToGrid w:val="0"/>
                <w:color w:val="auto"/>
                <w:kern w:val="0"/>
                <w:szCs w:val="21"/>
                <w:highlight w:val="none"/>
                <w:lang w:val="en-US" w:eastAsia="zh-CN"/>
              </w:rPr>
              <w:t>评分</w:t>
            </w:r>
            <w:r>
              <w:rPr>
                <w:rFonts w:hint="eastAsia" w:ascii="宋体" w:hAnsi="宋体"/>
                <w:snapToGrid w:val="0"/>
                <w:color w:val="auto"/>
                <w:kern w:val="0"/>
                <w:szCs w:val="21"/>
                <w:highlight w:val="none"/>
              </w:rPr>
              <w:t>畸高（即该</w:t>
            </w:r>
            <w:r>
              <w:rPr>
                <w:rFonts w:hint="eastAsia" w:ascii="宋体" w:hAnsi="宋体"/>
                <w:snapToGrid w:val="0"/>
                <w:color w:val="auto"/>
                <w:kern w:val="0"/>
                <w:szCs w:val="21"/>
                <w:highlight w:val="none"/>
                <w:lang w:val="en-US" w:eastAsia="zh-CN"/>
              </w:rPr>
              <w:t>评委对</w:t>
            </w:r>
            <w:r>
              <w:rPr>
                <w:rFonts w:hint="eastAsia" w:ascii="宋体" w:hAnsi="宋体"/>
                <w:color w:val="auto"/>
                <w:kern w:val="0"/>
                <w:szCs w:val="21"/>
                <w:highlight w:val="none"/>
                <w:lang w:val="en-US" w:eastAsia="zh-CN"/>
              </w:rPr>
              <w:t>效果图</w:t>
            </w:r>
            <w:r>
              <w:rPr>
                <w:rFonts w:hint="eastAsia" w:ascii="宋体" w:hAnsi="宋体"/>
                <w:snapToGrid w:val="0"/>
                <w:color w:val="auto"/>
                <w:kern w:val="0"/>
                <w:szCs w:val="21"/>
                <w:highlight w:val="none"/>
                <w:lang w:val="en-US" w:eastAsia="zh-CN"/>
              </w:rPr>
              <w:t>评分</w:t>
            </w:r>
            <w:r>
              <w:rPr>
                <w:rFonts w:hint="eastAsia" w:ascii="宋体" w:hAnsi="宋体"/>
                <w:snapToGrid w:val="0"/>
                <w:color w:val="auto"/>
                <w:kern w:val="0"/>
                <w:szCs w:val="21"/>
                <w:highlight w:val="none"/>
              </w:rPr>
              <w:t>的最高分与次高分差额超过</w:t>
            </w:r>
            <w:r>
              <w:rPr>
                <w:rFonts w:hint="eastAsia" w:ascii="宋体" w:hAnsi="宋体"/>
                <w:snapToGrid w:val="0"/>
                <w:color w:val="auto"/>
                <w:kern w:val="0"/>
                <w:szCs w:val="21"/>
                <w:highlight w:val="none"/>
                <w:lang w:val="en-US" w:eastAsia="zh-CN"/>
              </w:rPr>
              <w:t>该部分</w:t>
            </w:r>
            <w:r>
              <w:rPr>
                <w:rFonts w:hint="eastAsia" w:ascii="宋体" w:hAnsi="宋体"/>
                <w:snapToGrid w:val="0"/>
                <w:color w:val="auto"/>
                <w:kern w:val="0"/>
                <w:szCs w:val="21"/>
                <w:highlight w:val="none"/>
              </w:rPr>
              <w:t>总分的</w:t>
            </w:r>
            <w:r>
              <w:rPr>
                <w:rFonts w:hint="eastAsia" w:ascii="宋体" w:hAnsi="宋体"/>
                <w:snapToGrid w:val="0"/>
                <w:color w:val="auto"/>
                <w:kern w:val="0"/>
                <w:szCs w:val="21"/>
                <w:highlight w:val="none"/>
                <w:lang w:val="en-US" w:eastAsia="zh-CN"/>
              </w:rPr>
              <w:t>10%</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的</w:t>
            </w:r>
            <w:r>
              <w:rPr>
                <w:rFonts w:hint="eastAsia" w:ascii="宋体" w:hAnsi="宋体"/>
                <w:snapToGrid w:val="0"/>
                <w:color w:val="auto"/>
                <w:kern w:val="0"/>
                <w:szCs w:val="21"/>
                <w:highlight w:val="none"/>
              </w:rPr>
              <w:t>须注明</w:t>
            </w:r>
            <w:r>
              <w:rPr>
                <w:rFonts w:hint="eastAsia" w:ascii="宋体" w:hAnsi="宋体"/>
                <w:snapToGrid w:val="0"/>
                <w:color w:val="auto"/>
                <w:kern w:val="0"/>
                <w:szCs w:val="21"/>
                <w:highlight w:val="none"/>
                <w:lang w:val="en-US" w:eastAsia="zh-CN"/>
              </w:rPr>
              <w:t>详实</w:t>
            </w:r>
            <w:r>
              <w:rPr>
                <w:rFonts w:hint="eastAsia" w:ascii="宋体" w:hAnsi="宋体"/>
                <w:snapToGrid w:val="0"/>
                <w:color w:val="auto"/>
                <w:kern w:val="0"/>
                <w:szCs w:val="21"/>
                <w:highlight w:val="none"/>
              </w:rPr>
              <w:t>理由。</w:t>
            </w:r>
          </w:p>
          <w:p>
            <w:pPr>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评标委员会成员为5人及以上时，所有评委</w:t>
            </w:r>
            <w:r>
              <w:rPr>
                <w:rFonts w:hint="eastAsia" w:ascii="宋体" w:hAnsi="宋体"/>
                <w:snapToGrid w:val="0"/>
                <w:color w:val="auto"/>
                <w:kern w:val="0"/>
                <w:szCs w:val="21"/>
                <w:highlight w:val="none"/>
                <w:lang w:eastAsia="zh-CN"/>
              </w:rPr>
              <w:t>评分</w:t>
            </w:r>
            <w:r>
              <w:rPr>
                <w:rFonts w:ascii="宋体" w:hAnsi="宋体"/>
                <w:snapToGrid w:val="0"/>
                <w:color w:val="auto"/>
                <w:kern w:val="0"/>
                <w:szCs w:val="21"/>
                <w:highlight w:val="none"/>
              </w:rPr>
              <w:t>中去掉一个最高和一个最低分，余下评委</w:t>
            </w:r>
            <w:r>
              <w:rPr>
                <w:rFonts w:hint="eastAsia" w:ascii="宋体" w:hAnsi="宋体"/>
                <w:snapToGrid w:val="0"/>
                <w:color w:val="auto"/>
                <w:kern w:val="0"/>
                <w:szCs w:val="21"/>
                <w:highlight w:val="none"/>
                <w:lang w:eastAsia="zh-CN"/>
              </w:rPr>
              <w:t>评分</w:t>
            </w:r>
            <w:r>
              <w:rPr>
                <w:rFonts w:ascii="宋体" w:hAnsi="宋体"/>
                <w:snapToGrid w:val="0"/>
                <w:color w:val="auto"/>
                <w:kern w:val="0"/>
                <w:szCs w:val="21"/>
                <w:highlight w:val="none"/>
              </w:rPr>
              <w:t>取算术平均值为该投标人</w:t>
            </w:r>
            <w:r>
              <w:rPr>
                <w:rFonts w:hint="eastAsia" w:ascii="宋体" w:hAnsi="宋体"/>
                <w:snapToGrid w:val="0"/>
                <w:color w:val="auto"/>
                <w:kern w:val="0"/>
                <w:szCs w:val="21"/>
                <w:highlight w:val="none"/>
                <w:lang w:val="en-US" w:eastAsia="zh-CN"/>
              </w:rPr>
              <w:t>效果图</w:t>
            </w:r>
            <w:r>
              <w:rPr>
                <w:rFonts w:ascii="宋体" w:hAnsi="宋体"/>
                <w:snapToGrid w:val="0"/>
                <w:color w:val="auto"/>
                <w:kern w:val="0"/>
                <w:szCs w:val="21"/>
                <w:highlight w:val="none"/>
              </w:rPr>
              <w:t>得分。</w:t>
            </w:r>
          </w:p>
          <w:p>
            <w:pPr>
              <w:spacing w:line="360" w:lineRule="auto"/>
              <w:ind w:firstLine="420" w:firstLineChars="200"/>
              <w:rPr>
                <w:color w:val="auto"/>
                <w:highlight w:val="none"/>
              </w:rPr>
            </w:pPr>
            <w:r>
              <w:rPr>
                <w:rFonts w:hint="eastAsia" w:ascii="宋体" w:hAnsi="宋体"/>
                <w:color w:val="auto"/>
                <w:kern w:val="0"/>
                <w:szCs w:val="21"/>
                <w:highlight w:val="none"/>
                <w:lang w:val="en-US" w:eastAsia="zh-CN"/>
              </w:rPr>
              <w:t>效果图</w:t>
            </w:r>
            <w:r>
              <w:rPr>
                <w:rFonts w:ascii="宋体" w:hAnsi="宋体"/>
                <w:color w:val="auto"/>
                <w:kern w:val="0"/>
                <w:szCs w:val="21"/>
                <w:highlight w:val="none"/>
              </w:rPr>
              <w:t>得分的最终结果</w:t>
            </w:r>
            <w:r>
              <w:rPr>
                <w:rFonts w:hint="eastAsia"/>
                <w:color w:val="auto"/>
                <w:highlight w:val="none"/>
              </w:rPr>
              <w:t>保留两位小数</w:t>
            </w:r>
            <w:r>
              <w:rPr>
                <w:color w:val="auto"/>
                <w:highlight w:val="none"/>
              </w:rPr>
              <w:t>，</w:t>
            </w:r>
            <w:r>
              <w:rPr>
                <w:rFonts w:hint="eastAsia"/>
                <w:color w:val="auto"/>
                <w:highlight w:val="none"/>
                <w:lang w:val="en-US" w:eastAsia="zh-CN"/>
              </w:rPr>
              <w:t>小数点后</w:t>
            </w:r>
            <w:r>
              <w:rPr>
                <w:rFonts w:ascii="宋体" w:hAnsi="宋体"/>
                <w:color w:val="auto"/>
                <w:kern w:val="0"/>
                <w:szCs w:val="21"/>
                <w:highlight w:val="none"/>
              </w:rPr>
              <w:t>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6" w:hRule="atLeast"/>
        </w:trPr>
        <w:tc>
          <w:tcPr>
            <w:tcW w:w="156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Calibri" w:hAnsi="Calibri"/>
                <w:b/>
                <w:color w:val="auto"/>
                <w:szCs w:val="22"/>
                <w:highlight w:val="none"/>
              </w:rPr>
            </w:pPr>
            <w:r>
              <w:rPr>
                <w:rFonts w:hint="eastAsia" w:ascii="Calibri" w:hAnsi="Calibri"/>
                <w:b/>
                <w:color w:val="auto"/>
                <w:szCs w:val="22"/>
                <w:highlight w:val="none"/>
              </w:rPr>
              <w:t>条款号</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Calibri" w:hAnsi="Calibri"/>
                <w:b/>
                <w:color w:val="auto"/>
                <w:szCs w:val="22"/>
                <w:highlight w:val="none"/>
              </w:rPr>
            </w:pPr>
            <w:r>
              <w:rPr>
                <w:rFonts w:hint="eastAsia" w:ascii="Calibri" w:hAnsi="Calibri"/>
                <w:b/>
                <w:color w:val="auto"/>
                <w:szCs w:val="22"/>
                <w:highlight w:val="none"/>
              </w:rPr>
              <w:t>评分因素</w:t>
            </w:r>
          </w:p>
        </w:tc>
        <w:tc>
          <w:tcPr>
            <w:tcW w:w="6649" w:type="dxa"/>
            <w:tcBorders>
              <w:top w:val="single" w:color="auto" w:sz="4" w:space="0"/>
              <w:left w:val="single" w:color="auto" w:sz="4" w:space="0"/>
              <w:bottom w:val="single" w:color="auto" w:sz="4" w:space="0"/>
              <w:right w:val="single" w:color="auto" w:sz="4" w:space="0"/>
            </w:tcBorders>
            <w:vAlign w:val="center"/>
          </w:tcPr>
          <w:p>
            <w:pPr>
              <w:snapToGrid w:val="0"/>
              <w:spacing w:line="324" w:lineRule="auto"/>
              <w:ind w:firstLine="421" w:firstLineChars="200"/>
              <w:jc w:val="center"/>
              <w:rPr>
                <w:rFonts w:ascii="宋体" w:hAnsi="宋体"/>
                <w:b/>
                <w:color w:val="auto"/>
                <w:highlight w:val="none"/>
              </w:rPr>
            </w:pPr>
            <w:r>
              <w:rPr>
                <w:rFonts w:hint="eastAsia" w:ascii="Calibri" w:hAnsi="Calibri"/>
                <w:b/>
                <w:color w:val="auto"/>
                <w:szCs w:val="22"/>
                <w:highlight w:val="none"/>
              </w:rPr>
              <w:t>评分标准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6" w:hRule="atLeast"/>
        </w:trPr>
        <w:tc>
          <w:tcPr>
            <w:tcW w:w="708" w:type="dxa"/>
            <w:vMerge w:val="restart"/>
            <w:tcBorders>
              <w:top w:val="single" w:color="auto" w:sz="4" w:space="0"/>
              <w:left w:val="single" w:color="auto" w:sz="4" w:space="0"/>
              <w:right w:val="single" w:color="auto" w:sz="4" w:space="0"/>
            </w:tcBorders>
            <w:vAlign w:val="center"/>
          </w:tcPr>
          <w:p>
            <w:pPr>
              <w:spacing w:line="360" w:lineRule="auto"/>
              <w:jc w:val="center"/>
              <w:rPr>
                <w:color w:val="auto"/>
                <w:szCs w:val="22"/>
                <w:highlight w:val="none"/>
              </w:rPr>
            </w:pPr>
            <w:r>
              <w:rPr>
                <w:rFonts w:hint="eastAsia"/>
                <w:color w:val="auto"/>
                <w:highlight w:val="none"/>
              </w:rPr>
              <w:t>2.2.4（2）</w:t>
            </w:r>
          </w:p>
        </w:tc>
        <w:tc>
          <w:tcPr>
            <w:tcW w:w="861" w:type="dxa"/>
            <w:vMerge w:val="restart"/>
            <w:tcBorders>
              <w:top w:val="single" w:color="auto" w:sz="4" w:space="0"/>
              <w:left w:val="single" w:color="auto" w:sz="4" w:space="0"/>
              <w:right w:val="single" w:color="auto" w:sz="4" w:space="0"/>
            </w:tcBorders>
            <w:vAlign w:val="center"/>
          </w:tcPr>
          <w:p>
            <w:pPr>
              <w:spacing w:line="360" w:lineRule="auto"/>
              <w:jc w:val="center"/>
              <w:rPr>
                <w:color w:val="auto"/>
                <w:szCs w:val="22"/>
                <w:highlight w:val="none"/>
              </w:rPr>
            </w:pPr>
            <w:r>
              <w:rPr>
                <w:rFonts w:hint="eastAsia" w:ascii="宋体" w:hAnsi="宋体"/>
                <w:color w:val="auto"/>
                <w:szCs w:val="21"/>
                <w:highlight w:val="none"/>
              </w:rPr>
              <w:t>□</w:t>
            </w:r>
            <w:r>
              <w:rPr>
                <w:rFonts w:hint="eastAsia"/>
                <w:color w:val="auto"/>
                <w:highlight w:val="none"/>
              </w:rPr>
              <w:t>商务部分评分</w:t>
            </w:r>
            <w:r>
              <w:rPr>
                <w:rFonts w:hint="eastAsia"/>
                <w:color w:val="auto"/>
                <w:highlight w:val="none"/>
                <w:lang w:eastAsia="zh-CN"/>
              </w:rPr>
              <w:t>（</w:t>
            </w:r>
            <w:r>
              <w:rPr>
                <w:rFonts w:hint="eastAsia"/>
                <w:color w:val="auto"/>
                <w:highlight w:val="none"/>
                <w:lang w:val="en-US" w:eastAsia="zh-CN"/>
              </w:rPr>
              <w:t>B</w:t>
            </w:r>
            <w:r>
              <w:rPr>
                <w:rFonts w:hint="eastAsia"/>
                <w:color w:val="auto"/>
                <w:highlight w:val="none"/>
                <w:lang w:eastAsia="zh-CN"/>
              </w:rPr>
              <w:t>）</w:t>
            </w:r>
            <w:r>
              <w:rPr>
                <w:rFonts w:hint="eastAsia"/>
                <w:color w:val="auto"/>
                <w:highlight w:val="none"/>
              </w:rPr>
              <w:t>标准</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Calibri" w:hAnsi="Calibri"/>
                <w:b/>
                <w:color w:val="auto"/>
                <w:szCs w:val="22"/>
                <w:highlight w:val="none"/>
              </w:rPr>
            </w:pPr>
            <w:r>
              <w:rPr>
                <w:rFonts w:hint="eastAsia"/>
                <w:color w:val="auto"/>
                <w:szCs w:val="22"/>
                <w:highlight w:val="none"/>
                <w:lang w:eastAsia="zh-CN"/>
              </w:rPr>
              <w:t>商务</w:t>
            </w:r>
            <w:r>
              <w:rPr>
                <w:rFonts w:hint="eastAsia"/>
                <w:color w:val="auto"/>
                <w:szCs w:val="22"/>
                <w:highlight w:val="none"/>
              </w:rPr>
              <w:t>部分总体评审标准</w:t>
            </w:r>
          </w:p>
        </w:tc>
        <w:tc>
          <w:tcPr>
            <w:tcW w:w="6649" w:type="dxa"/>
            <w:tcBorders>
              <w:top w:val="single" w:color="auto" w:sz="4" w:space="0"/>
              <w:left w:val="single" w:color="auto" w:sz="4" w:space="0"/>
              <w:bottom w:val="single" w:color="auto" w:sz="4" w:space="0"/>
              <w:right w:val="single" w:color="auto" w:sz="4" w:space="0"/>
            </w:tcBorders>
            <w:vAlign w:val="center"/>
          </w:tcPr>
          <w:p>
            <w:pPr>
              <w:snapToGrid w:val="0"/>
              <w:spacing w:line="324" w:lineRule="auto"/>
              <w:ind w:firstLine="420" w:firstLineChars="200"/>
              <w:jc w:val="left"/>
              <w:rPr>
                <w:rFonts w:hint="eastAsia" w:ascii="Calibri" w:hAnsi="Calibri"/>
                <w:b/>
                <w:color w:val="auto"/>
                <w:szCs w:val="22"/>
                <w:highlight w:val="none"/>
              </w:rPr>
            </w:pPr>
            <w:r>
              <w:rPr>
                <w:rFonts w:hint="eastAsia" w:ascii="宋体" w:hAnsi="宋体"/>
                <w:color w:val="auto"/>
                <w:szCs w:val="21"/>
                <w:highlight w:val="none"/>
              </w:rPr>
              <w:t>商务</w:t>
            </w:r>
            <w:r>
              <w:rPr>
                <w:rFonts w:ascii="宋体" w:hAnsi="宋体"/>
                <w:color w:val="auto"/>
                <w:szCs w:val="21"/>
                <w:highlight w:val="none"/>
              </w:rPr>
              <w:t>部分</w:t>
            </w:r>
            <w:r>
              <w:rPr>
                <w:rFonts w:hint="eastAsia" w:ascii="宋体" w:hAnsi="宋体"/>
                <w:color w:val="auto"/>
                <w:szCs w:val="21"/>
                <w:highlight w:val="none"/>
              </w:rPr>
              <w:t>评分为客观评分，</w:t>
            </w:r>
            <w:r>
              <w:rPr>
                <w:rFonts w:ascii="宋体" w:hAnsi="宋体"/>
                <w:color w:val="auto"/>
                <w:szCs w:val="21"/>
                <w:highlight w:val="none"/>
              </w:rPr>
              <w:t>评标委员会按</w:t>
            </w:r>
            <w:r>
              <w:rPr>
                <w:rFonts w:hint="eastAsia" w:ascii="宋体" w:hAnsi="宋体"/>
                <w:color w:val="auto"/>
                <w:szCs w:val="21"/>
                <w:highlight w:val="none"/>
                <w:lang w:eastAsia="zh-CN"/>
              </w:rPr>
              <w:t>以下</w:t>
            </w:r>
            <w:r>
              <w:rPr>
                <w:rFonts w:ascii="宋体" w:hAnsi="宋体"/>
                <w:color w:val="auto"/>
                <w:szCs w:val="21"/>
                <w:highlight w:val="none"/>
              </w:rPr>
              <w:t>各评审因素设定的分值</w:t>
            </w:r>
            <w:r>
              <w:rPr>
                <w:rFonts w:hint="eastAsia" w:ascii="宋体" w:hAnsi="宋体"/>
                <w:color w:val="auto"/>
                <w:szCs w:val="21"/>
                <w:highlight w:val="none"/>
              </w:rPr>
              <w:t>进行</w:t>
            </w:r>
            <w:r>
              <w:rPr>
                <w:rFonts w:ascii="宋体" w:hAnsi="宋体"/>
                <w:color w:val="auto"/>
                <w:szCs w:val="21"/>
                <w:highlight w:val="none"/>
              </w:rPr>
              <w:t>评分</w:t>
            </w:r>
            <w:r>
              <w:rPr>
                <w:rFonts w:hint="eastAsia" w:ascii="宋体" w:hAnsi="宋体"/>
                <w:color w:val="auto"/>
                <w:szCs w:val="21"/>
                <w:highlight w:val="none"/>
                <w:lang w:val="en-US" w:eastAsia="zh-CN"/>
              </w:rPr>
              <w:t>且保证分值统一</w:t>
            </w:r>
            <w:r>
              <w:rPr>
                <w:rFonts w:ascii="宋体" w:hAnsi="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trPr>
        <w:tc>
          <w:tcPr>
            <w:tcW w:w="708" w:type="dxa"/>
            <w:vMerge w:val="continue"/>
            <w:tcBorders>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p>
        </w:tc>
        <w:tc>
          <w:tcPr>
            <w:tcW w:w="861" w:type="dxa"/>
            <w:vMerge w:val="continue"/>
            <w:tcBorders>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beforeAutospacing="0" w:afterAutospacing="0" w:line="400" w:lineRule="exact"/>
              <w:jc w:val="both"/>
              <w:textAlignment w:val="auto"/>
              <w:rPr>
                <w:color w:val="auto"/>
                <w:szCs w:val="22"/>
                <w:highlight w:val="none"/>
              </w:rPr>
            </w:pPr>
            <w:r>
              <w:rPr>
                <w:rFonts w:hint="eastAsia" w:ascii="宋体" w:hAnsi="宋体" w:cs="宋体"/>
                <w:color w:val="auto"/>
                <w:szCs w:val="21"/>
                <w:highlight w:val="none"/>
              </w:rPr>
              <w:t>□</w:t>
            </w:r>
            <w:r>
              <w:rPr>
                <w:rFonts w:hint="eastAsia" w:ascii="宋体" w:hAnsi="宋体" w:cs="宋体"/>
                <w:color w:val="auto"/>
                <w:szCs w:val="22"/>
                <w:highlight w:val="none"/>
              </w:rPr>
              <w:t>投标人</w:t>
            </w:r>
            <w:r>
              <w:rPr>
                <w:rFonts w:hint="eastAsia" w:ascii="宋体" w:hAnsi="宋体" w:cs="宋体"/>
                <w:color w:val="auto"/>
                <w:szCs w:val="22"/>
                <w:highlight w:val="none"/>
                <w:lang w:eastAsia="zh-CN"/>
              </w:rPr>
              <w:t>业绩</w:t>
            </w:r>
          </w:p>
        </w:tc>
        <w:tc>
          <w:tcPr>
            <w:tcW w:w="664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Autospacing="0" w:afterAutospacing="0" w:line="324" w:lineRule="auto"/>
              <w:ind w:firstLine="0" w:firstLineChars="0"/>
              <w:jc w:val="left"/>
              <w:textAlignment w:val="auto"/>
              <w:rPr>
                <w:rFonts w:hint="eastAsia" w:ascii="宋体" w:hAnsi="宋体" w:cs="宋体"/>
                <w:i/>
                <w:iCs/>
                <w:color w:val="auto"/>
                <w:kern w:val="0"/>
                <w:highlight w:val="none"/>
              </w:rPr>
            </w:pPr>
            <w:r>
              <w:rPr>
                <w:rFonts w:hint="eastAsia" w:ascii="宋体" w:hAnsi="宋体" w:cs="宋体"/>
                <w:i/>
                <w:iCs/>
                <w:color w:val="auto"/>
                <w:kern w:val="0"/>
                <w:highlight w:val="none"/>
              </w:rPr>
              <w:t>[提示：</w:t>
            </w:r>
            <w:r>
              <w:rPr>
                <w:rFonts w:hint="eastAsia" w:ascii="宋体" w:hAnsi="宋体" w:cs="宋体"/>
                <w:i/>
                <w:iCs/>
                <w:color w:val="auto"/>
                <w:highlight w:val="none"/>
                <w:lang w:val="en-US" w:eastAsia="zh-CN"/>
              </w:rPr>
              <w:t>参与商务</w:t>
            </w:r>
            <w:r>
              <w:rPr>
                <w:rFonts w:hint="eastAsia" w:ascii="宋体" w:hAnsi="宋体" w:cs="宋体"/>
                <w:i/>
                <w:iCs/>
                <w:color w:val="auto"/>
                <w:highlight w:val="none"/>
              </w:rPr>
              <w:t>评</w:t>
            </w:r>
            <w:r>
              <w:rPr>
                <w:rFonts w:hint="eastAsia" w:ascii="宋体" w:hAnsi="宋体" w:cs="宋体"/>
                <w:i/>
                <w:iCs/>
                <w:color w:val="auto"/>
                <w:highlight w:val="none"/>
                <w:lang w:val="en-US" w:eastAsia="zh-CN"/>
              </w:rPr>
              <w:t>审</w:t>
            </w:r>
            <w:r>
              <w:rPr>
                <w:rFonts w:hint="eastAsia" w:ascii="宋体" w:hAnsi="宋体" w:cs="宋体"/>
                <w:i/>
                <w:iCs/>
                <w:color w:val="auto"/>
                <w:highlight w:val="none"/>
              </w:rPr>
              <w:t>的勘察业绩、设计业绩个数</w:t>
            </w:r>
            <w:r>
              <w:rPr>
                <w:rFonts w:hint="eastAsia" w:ascii="宋体" w:hAnsi="宋体" w:cs="宋体"/>
                <w:i/>
                <w:iCs/>
                <w:color w:val="auto"/>
                <w:highlight w:val="none"/>
                <w:lang w:val="en-US" w:eastAsia="zh-CN"/>
              </w:rPr>
              <w:t>均不应</w:t>
            </w:r>
            <w:r>
              <w:rPr>
                <w:rFonts w:hint="eastAsia" w:ascii="宋体" w:hAnsi="宋体" w:cs="宋体"/>
                <w:i/>
                <w:iCs/>
                <w:color w:val="auto"/>
                <w:highlight w:val="none"/>
              </w:rPr>
              <w:t>超过3个。</w:t>
            </w:r>
            <w:r>
              <w:rPr>
                <w:rFonts w:hint="eastAsia" w:ascii="宋体" w:hAnsi="宋体" w:cs="宋体"/>
                <w:i/>
                <w:szCs w:val="21"/>
                <w:highlight w:val="none"/>
                <w:lang w:val="en-US" w:eastAsia="zh-CN"/>
              </w:rPr>
              <w:t>设置的业绩指标不得超过本项目对应指标。</w:t>
            </w:r>
            <w:r>
              <w:rPr>
                <w:rFonts w:hint="eastAsia" w:ascii="宋体" w:hAnsi="宋体" w:cs="宋体"/>
                <w:i/>
                <w:iCs/>
                <w:color w:val="auto"/>
                <w:kern w:val="0"/>
                <w:highlight w:val="none"/>
              </w:rPr>
              <w:t>]</w:t>
            </w:r>
          </w:p>
          <w:p>
            <w:pPr>
              <w:keepNext w:val="0"/>
              <w:keepLines w:val="0"/>
              <w:pageBreakBefore w:val="0"/>
              <w:widowControl/>
              <w:kinsoku/>
              <w:wordWrap/>
              <w:overflowPunct/>
              <w:topLinePunct w:val="0"/>
              <w:autoSpaceDE/>
              <w:autoSpaceDN/>
              <w:bidi w:val="0"/>
              <w:adjustRightInd/>
              <w:snapToGrid/>
              <w:spacing w:beforeAutospacing="0" w:afterAutospacing="0" w:line="324" w:lineRule="auto"/>
              <w:ind w:firstLine="210" w:firstLineChars="100"/>
              <w:jc w:val="left"/>
              <w:textAlignment w:val="auto"/>
              <w:rPr>
                <w:rFonts w:hint="eastAsia" w:ascii="宋体" w:hAnsi="宋体" w:cs="宋体"/>
                <w:b/>
                <w:bCs/>
                <w:color w:val="auto"/>
                <w:highlight w:val="none"/>
              </w:rPr>
            </w:pPr>
            <w:r>
              <w:rPr>
                <w:rFonts w:hint="eastAsia" w:ascii="宋体" w:hAnsi="宋体" w:cs="宋体"/>
                <w:b/>
                <w:bCs/>
                <w:color w:val="auto"/>
                <w:szCs w:val="21"/>
                <w:highlight w:val="none"/>
              </w:rPr>
              <w:t>□</w:t>
            </w:r>
            <w:r>
              <w:rPr>
                <w:rFonts w:hint="eastAsia" w:ascii="宋体" w:hAnsi="宋体" w:cs="宋体"/>
                <w:b/>
                <w:bCs/>
                <w:color w:val="auto"/>
                <w:highlight w:val="none"/>
              </w:rPr>
              <w:t>1、勘察业绩要求</w:t>
            </w:r>
          </w:p>
          <w:p>
            <w:pPr>
              <w:keepNext w:val="0"/>
              <w:keepLines w:val="0"/>
              <w:pageBreakBefore w:val="0"/>
              <w:widowControl/>
              <w:kinsoku/>
              <w:wordWrap/>
              <w:overflowPunct/>
              <w:topLinePunct w:val="0"/>
              <w:autoSpaceDE/>
              <w:autoSpaceDN/>
              <w:bidi w:val="0"/>
              <w:adjustRightInd/>
              <w:snapToGrid/>
              <w:spacing w:beforeAutospacing="0" w:afterAutospacing="0" w:line="324" w:lineRule="auto"/>
              <w:ind w:firstLine="210" w:firstLineChars="100"/>
              <w:jc w:val="left"/>
              <w:textAlignment w:val="auto"/>
              <w:rPr>
                <w:rFonts w:hint="eastAsia" w:ascii="宋体" w:hAnsi="宋体" w:cs="宋体"/>
                <w:color w:val="auto"/>
                <w:highlight w:val="none"/>
                <w:lang w:eastAsia="zh-CN"/>
              </w:rPr>
            </w:pPr>
            <w:r>
              <w:rPr>
                <w:rFonts w:hint="eastAsia" w:ascii="宋体" w:hAnsi="宋体" w:cs="宋体"/>
                <w:color w:val="auto"/>
                <w:highlight w:val="none"/>
              </w:rPr>
              <w:t>在</w:t>
            </w:r>
            <w:r>
              <w:rPr>
                <w:rFonts w:hint="eastAsia" w:ascii="宋体" w:hAnsi="宋体" w:cs="宋体"/>
                <w:color w:val="auto"/>
                <w:highlight w:val="none"/>
                <w:lang w:val="en-US" w:eastAsia="zh-CN"/>
              </w:rPr>
              <w:t>通过</w:t>
            </w:r>
            <w:r>
              <w:rPr>
                <w:rFonts w:hint="eastAsia" w:ascii="宋体" w:hAnsi="宋体" w:cs="宋体"/>
                <w:color w:val="auto"/>
                <w:highlight w:val="none"/>
              </w:rPr>
              <w:t>资格</w:t>
            </w:r>
            <w:r>
              <w:rPr>
                <w:rFonts w:hint="eastAsia" w:ascii="宋体" w:hAnsi="宋体" w:cs="宋体"/>
                <w:color w:val="auto"/>
                <w:highlight w:val="none"/>
                <w:lang w:val="en-US" w:eastAsia="zh-CN"/>
              </w:rPr>
              <w:t>审查</w:t>
            </w:r>
            <w:r>
              <w:rPr>
                <w:rFonts w:hint="eastAsia" w:ascii="宋体" w:hAnsi="宋体" w:cs="宋体"/>
                <w:color w:val="auto"/>
                <w:highlight w:val="none"/>
              </w:rPr>
              <w:t>的基础上</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通过资格审查的业绩不参与商务</w:t>
            </w:r>
            <w:r>
              <w:rPr>
                <w:rFonts w:hint="eastAsia" w:ascii="宋体" w:hAnsi="宋体" w:eastAsia="宋体" w:cs="宋体"/>
                <w:color w:val="auto"/>
                <w:highlight w:val="none"/>
                <w:lang w:val="en-US" w:eastAsia="zh-CN"/>
              </w:rPr>
              <w:t>评审</w:t>
            </w:r>
            <w:r>
              <w:rPr>
                <w:rFonts w:hint="eastAsia" w:ascii="宋体" w:hAnsi="宋体" w:eastAsia="宋体" w:cs="宋体"/>
                <w:color w:val="auto"/>
                <w:highlight w:val="none"/>
                <w:lang w:eastAsia="zh-CN"/>
              </w:rPr>
              <w:t>）</w:t>
            </w:r>
            <w:r>
              <w:rPr>
                <w:rFonts w:hint="eastAsia" w:ascii="宋体" w:hAnsi="宋体" w:cs="宋体"/>
                <w:color w:val="auto"/>
                <w:highlight w:val="none"/>
              </w:rPr>
              <w:t>，投标人</w:t>
            </w:r>
            <w:r>
              <w:rPr>
                <w:rFonts w:hint="eastAsia" w:ascii="宋体" w:hAnsi="宋体" w:cs="宋体"/>
                <w:color w:val="auto"/>
                <w:highlight w:val="none"/>
                <w:lang w:val="en-US" w:eastAsia="zh-CN"/>
              </w:rPr>
              <w:t>自</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年1月1日起</w:t>
            </w:r>
            <w:r>
              <w:rPr>
                <w:rFonts w:hint="eastAsia" w:ascii="宋体" w:hAnsi="宋体" w:cs="宋体"/>
                <w:i/>
                <w:iCs/>
                <w:color w:val="auto"/>
                <w:kern w:val="0"/>
                <w:szCs w:val="21"/>
                <w:highlight w:val="none"/>
              </w:rPr>
              <w:t>[提示：指投标截止日前3年</w:t>
            </w:r>
            <w:r>
              <w:rPr>
                <w:rFonts w:hint="eastAsia" w:ascii="宋体" w:hAnsi="宋体" w:cs="宋体"/>
                <w:i/>
                <w:iCs/>
                <w:color w:val="auto"/>
                <w:kern w:val="0"/>
                <w:szCs w:val="21"/>
                <w:highlight w:val="none"/>
                <w:lang w:val="en-US" w:eastAsia="zh-CN"/>
              </w:rPr>
              <w:t>及以上，</w:t>
            </w:r>
            <w:r>
              <w:rPr>
                <w:rFonts w:hint="eastAsia" w:ascii="宋体" w:hAnsi="宋体" w:cs="宋体"/>
                <w:i/>
                <w:iCs/>
                <w:color w:val="auto"/>
                <w:kern w:val="0"/>
                <w:szCs w:val="21"/>
                <w:highlight w:val="none"/>
              </w:rPr>
              <w:t>不包含投标截止日当年]</w:t>
            </w:r>
            <w:r>
              <w:rPr>
                <w:rFonts w:hint="eastAsia" w:ascii="宋体" w:hAnsi="宋体" w:cs="宋体"/>
                <w:color w:val="auto"/>
                <w:kern w:val="0"/>
                <w:szCs w:val="21"/>
                <w:highlight w:val="none"/>
              </w:rPr>
              <w:t>至投标截止日止（以经施工图审查机构出具的勘察文件审查合格证明文件的时间为准）</w:t>
            </w:r>
            <w:r>
              <w:rPr>
                <w:rFonts w:hint="eastAsia" w:ascii="宋体" w:hAnsi="宋体" w:cs="宋体"/>
                <w:color w:val="auto"/>
                <w:kern w:val="0"/>
                <w:szCs w:val="21"/>
                <w:highlight w:val="none"/>
                <w:lang w:eastAsia="zh-CN"/>
              </w:rPr>
              <w:t>，</w:t>
            </w:r>
            <w:r>
              <w:rPr>
                <w:rFonts w:hint="eastAsia" w:ascii="宋体" w:hAnsi="宋体" w:cs="宋体"/>
                <w:color w:val="auto"/>
                <w:highlight w:val="none"/>
              </w:rPr>
              <w:t>每增加1个</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rPr>
              <w:t>勘察业绩得</w:t>
            </w:r>
            <w:r>
              <w:rPr>
                <w:rFonts w:hint="eastAsia" w:ascii="宋体" w:hAnsi="宋体" w:cs="宋体"/>
                <w:color w:val="auto"/>
                <w:highlight w:val="none"/>
                <w:u w:val="single"/>
              </w:rPr>
              <w:t xml:space="preserve">    </w:t>
            </w:r>
            <w:r>
              <w:rPr>
                <w:rFonts w:hint="eastAsia" w:ascii="宋体" w:hAnsi="宋体" w:cs="宋体"/>
                <w:color w:val="auto"/>
                <w:highlight w:val="none"/>
              </w:rPr>
              <w:t>分，最多得</w:t>
            </w:r>
            <w:r>
              <w:rPr>
                <w:rFonts w:hint="eastAsia" w:ascii="宋体" w:hAnsi="宋体" w:cs="宋体"/>
                <w:color w:val="auto"/>
                <w:highlight w:val="none"/>
                <w:u w:val="single"/>
              </w:rPr>
              <w:t xml:space="preserve">    </w:t>
            </w:r>
            <w:r>
              <w:rPr>
                <w:rFonts w:hint="eastAsia" w:ascii="宋体" w:hAnsi="宋体" w:cs="宋体"/>
                <w:color w:val="auto"/>
                <w:highlight w:val="none"/>
              </w:rPr>
              <w:t>分</w:t>
            </w:r>
            <w:r>
              <w:rPr>
                <w:rFonts w:hint="eastAsia" w:ascii="宋体" w:hAnsi="宋体" w:cs="宋体"/>
                <w:color w:val="auto"/>
                <w:highlight w:val="none"/>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324" w:lineRule="auto"/>
              <w:ind w:firstLine="210" w:firstLineChars="100"/>
              <w:jc w:val="left"/>
              <w:textAlignment w:val="auto"/>
              <w:rPr>
                <w:rFonts w:hint="eastAsia" w:ascii="宋体" w:hAnsi="宋体" w:cs="宋体"/>
              </w:rPr>
            </w:pPr>
            <w:r>
              <w:rPr>
                <w:rFonts w:hint="eastAsia" w:ascii="宋体" w:hAnsi="宋体" w:cs="宋体"/>
                <w:color w:val="auto"/>
                <w:kern w:val="0"/>
                <w:szCs w:val="21"/>
                <w:highlight w:val="none"/>
              </w:rPr>
              <w:t>提供</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该业绩的</w:t>
            </w:r>
            <w:r>
              <w:rPr>
                <w:rFonts w:hint="eastAsia" w:ascii="宋体" w:hAnsi="宋体" w:cs="宋体"/>
                <w:color w:val="auto"/>
                <w:kern w:val="0"/>
                <w:szCs w:val="21"/>
                <w:highlight w:val="none"/>
              </w:rPr>
              <w:t>合同协议书</w:t>
            </w:r>
            <w:r>
              <w:rPr>
                <w:rFonts w:hint="eastAsia" w:ascii="宋体" w:hAnsi="宋体" w:cs="宋体"/>
                <w:color w:val="auto"/>
                <w:kern w:val="0"/>
                <w:szCs w:val="21"/>
                <w:highlight w:val="none"/>
                <w:lang w:val="en-US" w:eastAsia="zh-CN"/>
              </w:rPr>
              <w:t>和</w:t>
            </w:r>
            <w:r>
              <w:rPr>
                <w:rFonts w:hint="eastAsia" w:ascii="宋体" w:hAnsi="宋体" w:cs="宋体"/>
                <w:color w:val="auto"/>
                <w:kern w:val="0"/>
                <w:szCs w:val="21"/>
                <w:highlight w:val="none"/>
              </w:rPr>
              <w:t>经施工图审查机构出具的勘察文件审查合格证明文件。若提供的业绩证明材料不能体现</w:t>
            </w:r>
            <w:r>
              <w:rPr>
                <w:rFonts w:hint="eastAsia" w:ascii="宋体" w:hAnsi="宋体" w:cs="宋体"/>
                <w:color w:val="auto"/>
                <w:kern w:val="0"/>
                <w:szCs w:val="21"/>
                <w:highlight w:val="none"/>
                <w:lang w:val="en-US" w:eastAsia="zh-CN"/>
              </w:rPr>
              <w:t>上述业绩指标的</w:t>
            </w:r>
            <w:r>
              <w:rPr>
                <w:rFonts w:hint="eastAsia" w:ascii="宋体" w:hAnsi="宋体" w:cs="宋体"/>
                <w:color w:val="auto"/>
                <w:kern w:val="0"/>
                <w:szCs w:val="21"/>
                <w:highlight w:val="none"/>
              </w:rPr>
              <w:t>，应</w:t>
            </w:r>
            <w:r>
              <w:rPr>
                <w:rFonts w:hint="eastAsia" w:ascii="宋体" w:hAnsi="宋体" w:cs="宋体"/>
                <w:color w:val="auto"/>
                <w:kern w:val="0"/>
                <w:szCs w:val="21"/>
                <w:highlight w:val="none"/>
                <w:lang w:val="en-US" w:eastAsia="zh-CN"/>
              </w:rPr>
              <w:t>补充</w:t>
            </w:r>
            <w:r>
              <w:rPr>
                <w:rFonts w:hint="eastAsia" w:ascii="宋体" w:hAnsi="宋体" w:cs="宋体"/>
                <w:color w:val="auto"/>
                <w:kern w:val="0"/>
                <w:szCs w:val="21"/>
                <w:highlight w:val="none"/>
              </w:rPr>
              <w:t>提供业主证明。</w:t>
            </w:r>
          </w:p>
          <w:p>
            <w:pPr>
              <w:keepNext w:val="0"/>
              <w:keepLines w:val="0"/>
              <w:pageBreakBefore w:val="0"/>
              <w:widowControl/>
              <w:kinsoku/>
              <w:wordWrap/>
              <w:overflowPunct/>
              <w:topLinePunct w:val="0"/>
              <w:autoSpaceDE/>
              <w:autoSpaceDN/>
              <w:bidi w:val="0"/>
              <w:adjustRightInd/>
              <w:snapToGrid/>
              <w:spacing w:beforeAutospacing="0" w:afterAutospacing="0" w:line="324" w:lineRule="auto"/>
              <w:ind w:left="0" w:leftChars="0" w:firstLine="210" w:firstLineChars="1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□联合体投标的，按</w:t>
            </w:r>
            <w:r>
              <w:rPr>
                <w:rFonts w:hint="eastAsia" w:ascii="宋体" w:hAnsi="宋体" w:cs="宋体"/>
                <w:lang w:val="en-US" w:eastAsia="zh-CN"/>
              </w:rPr>
              <w:t>共同投标协议</w:t>
            </w:r>
            <w:r>
              <w:rPr>
                <w:rFonts w:hint="eastAsia" w:ascii="宋体" w:hAnsi="宋体" w:cs="宋体"/>
                <w:color w:val="auto"/>
                <w:kern w:val="0"/>
                <w:szCs w:val="21"/>
                <w:highlight w:val="none"/>
              </w:rPr>
              <w:t>约定的分工提供。</w:t>
            </w:r>
          </w:p>
          <w:p>
            <w:pPr>
              <w:keepNext w:val="0"/>
              <w:keepLines w:val="0"/>
              <w:pageBreakBefore w:val="0"/>
              <w:widowControl/>
              <w:kinsoku/>
              <w:wordWrap/>
              <w:overflowPunct/>
              <w:topLinePunct w:val="0"/>
              <w:autoSpaceDE/>
              <w:autoSpaceDN/>
              <w:bidi w:val="0"/>
              <w:adjustRightInd/>
              <w:snapToGrid/>
              <w:spacing w:beforeAutospacing="0" w:afterAutospacing="0" w:line="324" w:lineRule="auto"/>
              <w:ind w:firstLine="210" w:firstLineChars="100"/>
              <w:jc w:val="left"/>
              <w:textAlignment w:val="auto"/>
              <w:rPr>
                <w:rFonts w:hint="eastAsia" w:ascii="宋体" w:hAnsi="宋体" w:cs="宋体"/>
                <w:color w:val="auto"/>
                <w:kern w:val="0"/>
                <w:szCs w:val="21"/>
                <w:highlight w:val="none"/>
              </w:rPr>
            </w:pPr>
            <w:r>
              <w:rPr>
                <w:rFonts w:hint="eastAsia" w:ascii="宋体" w:hAnsi="宋体" w:cs="宋体"/>
                <w:color w:val="auto"/>
                <w:szCs w:val="21"/>
                <w:highlight w:val="none"/>
              </w:rPr>
              <w:t>注：</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lang w:eastAsia="zh-CN"/>
              </w:rPr>
              <w:t>）</w:t>
            </w:r>
            <w:r>
              <w:rPr>
                <w:rFonts w:hint="eastAsia" w:ascii="宋体" w:hAnsi="宋体" w:cs="宋体"/>
                <w:color w:val="auto"/>
                <w:szCs w:val="21"/>
                <w:highlight w:val="none"/>
              </w:rPr>
              <w:t>当上述</w:t>
            </w:r>
            <w:r>
              <w:rPr>
                <w:rFonts w:hint="eastAsia" w:ascii="宋体" w:hAnsi="宋体" w:cs="宋体"/>
                <w:color w:val="auto"/>
                <w:szCs w:val="21"/>
                <w:highlight w:val="none"/>
                <w:lang w:val="en-US" w:eastAsia="zh-CN"/>
              </w:rPr>
              <w:t>业绩证明材料</w:t>
            </w:r>
            <w:r>
              <w:rPr>
                <w:rFonts w:hint="eastAsia" w:ascii="宋体" w:hAnsi="宋体" w:cs="宋体"/>
                <w:color w:val="auto"/>
                <w:szCs w:val="21"/>
                <w:highlight w:val="none"/>
              </w:rPr>
              <w:t>中针对同一指标存在不一致时</w:t>
            </w:r>
            <w:r>
              <w:rPr>
                <w:rFonts w:hint="eastAsia" w:ascii="宋体" w:hAnsi="宋体" w:cs="宋体"/>
                <w:color w:val="auto"/>
                <w:kern w:val="0"/>
                <w:szCs w:val="21"/>
                <w:highlight w:val="none"/>
              </w:rPr>
              <w:t>，</w:t>
            </w:r>
            <w:r>
              <w:rPr>
                <w:rFonts w:hint="eastAsia" w:ascii="宋体" w:hAnsi="宋体" w:cs="宋体"/>
                <w:color w:val="auto"/>
                <w:szCs w:val="21"/>
                <w:highlight w:val="none"/>
              </w:rPr>
              <w:t>以经施工图审查机构出具的勘察文件审查合格证明文件为准。</w:t>
            </w:r>
          </w:p>
          <w:p>
            <w:pPr>
              <w:widowControl/>
              <w:spacing w:line="324" w:lineRule="auto"/>
              <w:ind w:firstLine="210" w:firstLineChars="100"/>
              <w:jc w:val="left"/>
            </w:pP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投标人提供的业绩为联合体业绩的，其在该业绩中的工作分工应与本项目承担的工作一致。</w:t>
            </w:r>
          </w:p>
          <w:p>
            <w:pPr>
              <w:keepNext w:val="0"/>
              <w:keepLines w:val="0"/>
              <w:pageBreakBefore w:val="0"/>
              <w:widowControl/>
              <w:kinsoku/>
              <w:wordWrap/>
              <w:overflowPunct/>
              <w:topLinePunct w:val="0"/>
              <w:autoSpaceDE/>
              <w:autoSpaceDN/>
              <w:bidi w:val="0"/>
              <w:adjustRightInd/>
              <w:snapToGrid/>
              <w:spacing w:beforeAutospacing="0" w:afterAutospacing="0" w:line="324" w:lineRule="auto"/>
              <w:ind w:left="0" w:leftChars="0" w:firstLine="210" w:firstLineChars="100"/>
              <w:jc w:val="left"/>
              <w:textAlignment w:val="auto"/>
              <w:rPr>
                <w:rFonts w:hint="eastAsia" w:ascii="宋体" w:hAnsi="宋体" w:cs="宋体"/>
                <w:b/>
                <w:bCs/>
                <w:color w:val="auto"/>
                <w:highlight w:val="none"/>
              </w:rPr>
            </w:pPr>
            <w:r>
              <w:rPr>
                <w:rFonts w:hint="eastAsia" w:ascii="宋体" w:hAnsi="宋体" w:cs="宋体"/>
                <w:b/>
                <w:bCs/>
                <w:color w:val="auto"/>
                <w:kern w:val="0"/>
                <w:highlight w:val="none"/>
              </w:rPr>
              <w:t>□</w:t>
            </w:r>
            <w:r>
              <w:rPr>
                <w:rFonts w:hint="eastAsia" w:ascii="宋体" w:hAnsi="宋体" w:cs="宋体"/>
                <w:b/>
                <w:bCs/>
                <w:color w:val="auto"/>
                <w:highlight w:val="none"/>
              </w:rPr>
              <w:t>2、设计业绩要求</w:t>
            </w:r>
          </w:p>
          <w:p>
            <w:pPr>
              <w:keepNext w:val="0"/>
              <w:keepLines w:val="0"/>
              <w:pageBreakBefore w:val="0"/>
              <w:widowControl/>
              <w:kinsoku/>
              <w:wordWrap/>
              <w:overflowPunct/>
              <w:topLinePunct w:val="0"/>
              <w:autoSpaceDE/>
              <w:autoSpaceDN/>
              <w:bidi w:val="0"/>
              <w:adjustRightInd/>
              <w:snapToGrid/>
              <w:spacing w:beforeAutospacing="0" w:afterAutospacing="0" w:line="324" w:lineRule="auto"/>
              <w:ind w:firstLine="210" w:firstLineChars="100"/>
              <w:jc w:val="left"/>
              <w:textAlignment w:val="auto"/>
              <w:rPr>
                <w:rFonts w:hint="eastAsia" w:ascii="宋体" w:hAnsi="宋体" w:cs="宋体"/>
                <w:color w:val="auto"/>
                <w:highlight w:val="none"/>
                <w:lang w:eastAsia="zh-CN"/>
              </w:rPr>
            </w:pPr>
            <w:r>
              <w:rPr>
                <w:rFonts w:hint="eastAsia" w:ascii="宋体" w:hAnsi="宋体" w:cs="宋体"/>
                <w:color w:val="auto"/>
                <w:highlight w:val="none"/>
              </w:rPr>
              <w:t>在</w:t>
            </w:r>
            <w:r>
              <w:rPr>
                <w:rFonts w:hint="eastAsia" w:ascii="宋体" w:hAnsi="宋体" w:cs="宋体"/>
                <w:color w:val="auto"/>
                <w:highlight w:val="none"/>
                <w:lang w:val="en-US" w:eastAsia="zh-CN"/>
              </w:rPr>
              <w:t>通过</w:t>
            </w:r>
            <w:r>
              <w:rPr>
                <w:rFonts w:hint="eastAsia" w:ascii="宋体" w:hAnsi="宋体" w:cs="宋体"/>
                <w:color w:val="auto"/>
                <w:highlight w:val="none"/>
              </w:rPr>
              <w:t>资格</w:t>
            </w:r>
            <w:r>
              <w:rPr>
                <w:rFonts w:hint="eastAsia" w:ascii="宋体" w:hAnsi="宋体" w:cs="宋体"/>
                <w:color w:val="auto"/>
                <w:highlight w:val="none"/>
                <w:lang w:val="en-US" w:eastAsia="zh-CN"/>
              </w:rPr>
              <w:t>审查</w:t>
            </w:r>
            <w:r>
              <w:rPr>
                <w:rFonts w:hint="eastAsia" w:ascii="宋体" w:hAnsi="宋体" w:cs="宋体"/>
                <w:color w:val="auto"/>
                <w:highlight w:val="none"/>
              </w:rPr>
              <w:t>的基础上</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通过资格审查的业绩不参与商务</w:t>
            </w:r>
            <w:r>
              <w:rPr>
                <w:rFonts w:hint="eastAsia" w:ascii="宋体" w:hAnsi="宋体" w:eastAsia="宋体" w:cs="宋体"/>
                <w:color w:val="auto"/>
                <w:highlight w:val="none"/>
                <w:lang w:val="en-US" w:eastAsia="zh-CN"/>
              </w:rPr>
              <w:t>评审</w:t>
            </w:r>
            <w:r>
              <w:rPr>
                <w:rFonts w:hint="eastAsia" w:ascii="宋体" w:hAnsi="宋体" w:eastAsia="宋体" w:cs="宋体"/>
                <w:color w:val="auto"/>
                <w:highlight w:val="none"/>
                <w:lang w:eastAsia="zh-CN"/>
              </w:rPr>
              <w:t>）</w:t>
            </w:r>
            <w:r>
              <w:rPr>
                <w:rFonts w:hint="eastAsia" w:ascii="宋体" w:hAnsi="宋体" w:cs="宋体"/>
                <w:color w:val="auto"/>
                <w:highlight w:val="none"/>
              </w:rPr>
              <w:t>，投标人</w:t>
            </w:r>
            <w:r>
              <w:rPr>
                <w:rFonts w:hint="eastAsia" w:ascii="宋体" w:hAnsi="宋体" w:cs="宋体"/>
                <w:color w:val="auto"/>
                <w:highlight w:val="none"/>
                <w:lang w:val="en-US" w:eastAsia="zh-CN"/>
              </w:rPr>
              <w:t>自</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年1月1日起</w:t>
            </w:r>
            <w:r>
              <w:rPr>
                <w:rFonts w:hint="eastAsia" w:ascii="宋体" w:hAnsi="宋体" w:cs="宋体"/>
                <w:i/>
                <w:iCs/>
                <w:color w:val="auto"/>
                <w:kern w:val="0"/>
                <w:szCs w:val="21"/>
                <w:highlight w:val="none"/>
              </w:rPr>
              <w:t>[提示：指投标截止日前3年</w:t>
            </w:r>
            <w:r>
              <w:rPr>
                <w:rFonts w:hint="eastAsia" w:ascii="宋体" w:hAnsi="宋体" w:cs="宋体"/>
                <w:i/>
                <w:iCs/>
                <w:color w:val="auto"/>
                <w:kern w:val="0"/>
                <w:szCs w:val="21"/>
                <w:highlight w:val="none"/>
                <w:lang w:val="en-US" w:eastAsia="zh-CN"/>
              </w:rPr>
              <w:t>及以上，</w:t>
            </w:r>
            <w:r>
              <w:rPr>
                <w:rFonts w:hint="eastAsia" w:ascii="宋体" w:hAnsi="宋体" w:cs="宋体"/>
                <w:i/>
                <w:iCs/>
                <w:color w:val="auto"/>
                <w:kern w:val="0"/>
                <w:szCs w:val="21"/>
                <w:highlight w:val="none"/>
              </w:rPr>
              <w:t>不包含投标截止日当年]</w:t>
            </w:r>
            <w:r>
              <w:rPr>
                <w:rFonts w:hint="eastAsia" w:ascii="宋体" w:hAnsi="宋体" w:cs="宋体"/>
                <w:color w:val="auto"/>
                <w:kern w:val="0"/>
                <w:szCs w:val="21"/>
                <w:highlight w:val="none"/>
              </w:rPr>
              <w:t>至投标截止日止（以设计成果文件备案或批复或审查时间为准）</w:t>
            </w:r>
            <w:r>
              <w:rPr>
                <w:rFonts w:hint="eastAsia" w:ascii="宋体" w:hAnsi="宋体" w:cs="宋体"/>
                <w:color w:val="auto"/>
                <w:kern w:val="0"/>
                <w:szCs w:val="21"/>
                <w:highlight w:val="none"/>
                <w:lang w:eastAsia="zh-CN"/>
              </w:rPr>
              <w:t>，</w:t>
            </w:r>
            <w:r>
              <w:rPr>
                <w:rFonts w:hint="eastAsia" w:ascii="宋体" w:hAnsi="宋体" w:cs="宋体"/>
                <w:color w:val="auto"/>
                <w:highlight w:val="none"/>
              </w:rPr>
              <w:t>每增加1个</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none"/>
                <w:lang w:val="en-US" w:eastAsia="zh-CN"/>
              </w:rPr>
              <w:t>设计</w:t>
            </w:r>
            <w:r>
              <w:rPr>
                <w:rFonts w:hint="eastAsia" w:ascii="宋体" w:hAnsi="宋体" w:cs="宋体"/>
                <w:color w:val="auto"/>
                <w:highlight w:val="none"/>
              </w:rPr>
              <w:t>业绩得</w:t>
            </w:r>
            <w:r>
              <w:rPr>
                <w:rFonts w:hint="eastAsia" w:ascii="宋体" w:hAnsi="宋体" w:cs="宋体"/>
                <w:color w:val="auto"/>
                <w:highlight w:val="none"/>
                <w:u w:val="single"/>
              </w:rPr>
              <w:t xml:space="preserve">    </w:t>
            </w:r>
            <w:r>
              <w:rPr>
                <w:rFonts w:hint="eastAsia" w:ascii="宋体" w:hAnsi="宋体" w:cs="宋体"/>
                <w:color w:val="auto"/>
                <w:highlight w:val="none"/>
              </w:rPr>
              <w:t>分，最多得</w:t>
            </w:r>
            <w:r>
              <w:rPr>
                <w:rFonts w:hint="eastAsia" w:ascii="宋体" w:hAnsi="宋体" w:cs="宋体"/>
                <w:color w:val="auto"/>
                <w:highlight w:val="none"/>
                <w:u w:val="single"/>
              </w:rPr>
              <w:t xml:space="preserve">    </w:t>
            </w:r>
            <w:r>
              <w:rPr>
                <w:rFonts w:hint="eastAsia" w:ascii="宋体" w:hAnsi="宋体" w:cs="宋体"/>
                <w:color w:val="auto"/>
                <w:highlight w:val="none"/>
              </w:rPr>
              <w:t>分</w:t>
            </w:r>
            <w:r>
              <w:rPr>
                <w:rFonts w:hint="eastAsia" w:ascii="宋体" w:hAnsi="宋体" w:cs="宋体"/>
                <w:color w:val="auto"/>
                <w:highlight w:val="none"/>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324" w:lineRule="auto"/>
              <w:ind w:firstLine="210" w:firstLineChars="1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提供</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该业绩的</w:t>
            </w:r>
            <w:r>
              <w:rPr>
                <w:rFonts w:hint="eastAsia" w:ascii="宋体" w:hAnsi="宋体" w:cs="宋体"/>
                <w:color w:val="auto"/>
                <w:szCs w:val="21"/>
                <w:highlight w:val="none"/>
              </w:rPr>
              <w:t>合同协议书</w:t>
            </w:r>
            <w:r>
              <w:rPr>
                <w:rFonts w:hint="eastAsia" w:ascii="宋体" w:hAnsi="宋体" w:cs="宋体"/>
                <w:color w:val="auto"/>
                <w:szCs w:val="21"/>
                <w:highlight w:val="none"/>
                <w:lang w:val="en-US" w:eastAsia="zh-CN"/>
              </w:rPr>
              <w:t>、</w:t>
            </w:r>
            <w:r>
              <w:rPr>
                <w:rFonts w:hint="eastAsia" w:ascii="宋体" w:hAnsi="宋体" w:cs="宋体"/>
                <w:color w:val="auto"/>
                <w:szCs w:val="21"/>
                <w:highlight w:val="none"/>
              </w:rPr>
              <w:t>设计成果文件通过备案或批复或审查证明材料。若提供的业绩证明材料不能体现</w:t>
            </w:r>
            <w:r>
              <w:rPr>
                <w:rFonts w:hint="eastAsia" w:ascii="宋体" w:hAnsi="宋体" w:cs="宋体"/>
                <w:color w:val="auto"/>
                <w:szCs w:val="21"/>
                <w:highlight w:val="none"/>
                <w:lang w:val="en-US" w:eastAsia="zh-CN"/>
              </w:rPr>
              <w:t>上述业绩指标的</w:t>
            </w:r>
            <w:r>
              <w:rPr>
                <w:rFonts w:hint="eastAsia" w:ascii="宋体" w:hAnsi="宋体" w:cs="宋体"/>
                <w:color w:val="auto"/>
                <w:szCs w:val="21"/>
                <w:highlight w:val="none"/>
              </w:rPr>
              <w:t>，应</w:t>
            </w:r>
            <w:r>
              <w:rPr>
                <w:rFonts w:hint="eastAsia" w:ascii="宋体" w:hAnsi="宋体" w:cs="宋体"/>
                <w:color w:val="auto"/>
                <w:szCs w:val="21"/>
                <w:highlight w:val="none"/>
                <w:lang w:val="en-US" w:eastAsia="zh-CN"/>
              </w:rPr>
              <w:t>补充</w:t>
            </w:r>
            <w:r>
              <w:rPr>
                <w:rFonts w:hint="eastAsia" w:ascii="宋体" w:hAnsi="宋体" w:cs="宋体"/>
                <w:color w:val="auto"/>
                <w:szCs w:val="21"/>
                <w:highlight w:val="none"/>
              </w:rPr>
              <w:t>提供业主证明。</w:t>
            </w:r>
          </w:p>
          <w:p>
            <w:pPr>
              <w:keepNext w:val="0"/>
              <w:keepLines w:val="0"/>
              <w:pageBreakBefore w:val="0"/>
              <w:widowControl/>
              <w:kinsoku/>
              <w:wordWrap/>
              <w:overflowPunct/>
              <w:topLinePunct w:val="0"/>
              <w:autoSpaceDE/>
              <w:autoSpaceDN/>
              <w:bidi w:val="0"/>
              <w:adjustRightInd/>
              <w:snapToGrid/>
              <w:spacing w:beforeAutospacing="0" w:afterAutospacing="0" w:line="324" w:lineRule="auto"/>
              <w:ind w:firstLine="210" w:firstLineChars="1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□联合体投标的，按</w:t>
            </w:r>
            <w:r>
              <w:rPr>
                <w:rFonts w:hint="eastAsia" w:ascii="宋体" w:hAnsi="宋体" w:cs="宋体"/>
                <w:lang w:val="en-US" w:eastAsia="zh-CN"/>
              </w:rPr>
              <w:t>共同投标协议</w:t>
            </w:r>
            <w:r>
              <w:rPr>
                <w:rFonts w:hint="eastAsia" w:ascii="宋体" w:hAnsi="宋体" w:cs="宋体"/>
                <w:color w:val="auto"/>
                <w:kern w:val="0"/>
                <w:szCs w:val="21"/>
                <w:highlight w:val="none"/>
              </w:rPr>
              <w:t>约定的分工提供。</w:t>
            </w:r>
          </w:p>
          <w:p>
            <w:pPr>
              <w:keepNext w:val="0"/>
              <w:keepLines w:val="0"/>
              <w:pageBreakBefore w:val="0"/>
              <w:widowControl/>
              <w:kinsoku/>
              <w:wordWrap/>
              <w:overflowPunct/>
              <w:topLinePunct w:val="0"/>
              <w:autoSpaceDE/>
              <w:autoSpaceDN/>
              <w:bidi w:val="0"/>
              <w:adjustRightInd/>
              <w:snapToGrid/>
              <w:spacing w:beforeAutospacing="0" w:afterAutospacing="0" w:line="324" w:lineRule="auto"/>
              <w:ind w:firstLine="210" w:firstLineChars="100"/>
              <w:jc w:val="left"/>
              <w:textAlignment w:val="auto"/>
              <w:rPr>
                <w:rFonts w:hint="eastAsia" w:ascii="宋体" w:hAnsi="宋体" w:cs="宋体"/>
                <w:color w:val="auto"/>
                <w:highlight w:val="none"/>
              </w:rPr>
            </w:pPr>
            <w:r>
              <w:rPr>
                <w:rFonts w:hint="eastAsia" w:ascii="宋体" w:hAnsi="宋体" w:cs="宋体"/>
                <w:color w:val="auto"/>
                <w:szCs w:val="21"/>
                <w:highlight w:val="none"/>
              </w:rPr>
              <w:t>注：</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lang w:eastAsia="zh-CN"/>
              </w:rPr>
              <w:t>）</w:t>
            </w:r>
            <w:r>
              <w:rPr>
                <w:rFonts w:hint="eastAsia" w:ascii="宋体" w:hAnsi="宋体" w:cs="宋体"/>
                <w:color w:val="auto"/>
                <w:szCs w:val="21"/>
                <w:highlight w:val="none"/>
              </w:rPr>
              <w:t>当上述</w:t>
            </w:r>
            <w:r>
              <w:rPr>
                <w:rFonts w:hint="eastAsia" w:ascii="宋体" w:hAnsi="宋体" w:cs="宋体"/>
                <w:color w:val="auto"/>
                <w:szCs w:val="21"/>
                <w:highlight w:val="none"/>
                <w:lang w:val="en-US" w:eastAsia="zh-CN"/>
              </w:rPr>
              <w:t>业绩证明材料</w:t>
            </w:r>
            <w:r>
              <w:rPr>
                <w:rFonts w:hint="eastAsia" w:ascii="宋体" w:hAnsi="宋体" w:cs="宋体"/>
                <w:color w:val="auto"/>
                <w:szCs w:val="21"/>
                <w:highlight w:val="none"/>
              </w:rPr>
              <w:t>中针对同一指标存在不一致时，以通过备案或批复或审查的设计成果文件为准。</w:t>
            </w:r>
          </w:p>
          <w:p>
            <w:pPr>
              <w:keepNext w:val="0"/>
              <w:keepLines w:val="0"/>
              <w:pageBreakBefore w:val="0"/>
              <w:widowControl/>
              <w:kinsoku/>
              <w:wordWrap/>
              <w:overflowPunct/>
              <w:topLinePunct w:val="0"/>
              <w:autoSpaceDE/>
              <w:autoSpaceDN/>
              <w:bidi w:val="0"/>
              <w:adjustRightInd/>
              <w:snapToGrid/>
              <w:spacing w:beforeAutospacing="0" w:afterAutospacing="0" w:line="324" w:lineRule="auto"/>
              <w:ind w:firstLine="210" w:firstLineChars="1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lang w:eastAsia="zh-CN"/>
              </w:rPr>
              <w:t>）</w:t>
            </w:r>
            <w:r>
              <w:rPr>
                <w:rFonts w:hint="eastAsia" w:ascii="宋体" w:hAnsi="宋体" w:cs="宋体"/>
                <w:color w:val="auto"/>
                <w:szCs w:val="21"/>
                <w:highlight w:val="none"/>
              </w:rPr>
              <w:t>已取消施工图审查的地区，若业绩完成时间在取消施工图审查的文件实施之后的，应提供业绩所在地行业主管部门取消施工图审查的文件和证明设计合格的业主证明，设计业绩的时间以业主证明中显示的设计合格时间为准。</w:t>
            </w:r>
          </w:p>
          <w:p>
            <w:pPr>
              <w:keepNext w:val="0"/>
              <w:keepLines w:val="0"/>
              <w:pageBreakBefore w:val="0"/>
              <w:widowControl/>
              <w:kinsoku/>
              <w:wordWrap/>
              <w:overflowPunct/>
              <w:topLinePunct w:val="0"/>
              <w:autoSpaceDE/>
              <w:autoSpaceDN/>
              <w:bidi w:val="0"/>
              <w:adjustRightInd/>
              <w:snapToGrid/>
              <w:spacing w:beforeAutospacing="0" w:afterAutospacing="0" w:line="324" w:lineRule="auto"/>
              <w:ind w:firstLine="210" w:firstLineChars="100"/>
              <w:jc w:val="left"/>
              <w:textAlignment w:val="auto"/>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3</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投标人提供的业绩为联合体业绩的，其在该业绩中的工作分工应与本项目承担的工作一致。</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210" w:firstLineChars="100"/>
              <w:jc w:val="left"/>
              <w:textAlignment w:val="auto"/>
              <w:rPr>
                <w:rFonts w:ascii="宋体" w:hAnsi="宋体"/>
                <w:color w:val="auto"/>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sz w:val="21"/>
                <w:szCs w:val="21"/>
                <w:highlight w:val="none"/>
                <w:lang w:val="en-US" w:eastAsia="zh-CN"/>
              </w:rPr>
              <w:t>若同一业绩同时满足3.1</w:t>
            </w:r>
            <w:r>
              <w:rPr>
                <w:rFonts w:hint="eastAsia" w:ascii="宋体" w:hAnsi="宋体" w:eastAsia="宋体" w:cs="宋体"/>
                <w:color w:val="auto"/>
                <w:kern w:val="0"/>
                <w:sz w:val="21"/>
                <w:szCs w:val="21"/>
                <w:highlight w:val="none"/>
                <w:lang w:eastAsia="zh-CN"/>
              </w:rPr>
              <w:t>勘察业绩</w:t>
            </w:r>
            <w:r>
              <w:rPr>
                <w:rFonts w:hint="eastAsia" w:ascii="宋体" w:hAnsi="宋体" w:eastAsia="宋体" w:cs="宋体"/>
                <w:color w:val="auto"/>
                <w:sz w:val="21"/>
                <w:szCs w:val="21"/>
                <w:highlight w:val="none"/>
                <w:lang w:val="en-US" w:eastAsia="zh-CN"/>
              </w:rPr>
              <w:t>和3.2</w:t>
            </w:r>
            <w:r>
              <w:rPr>
                <w:rFonts w:hint="eastAsia" w:ascii="宋体" w:hAnsi="宋体" w:eastAsia="宋体" w:cs="宋体"/>
                <w:color w:val="auto"/>
                <w:kern w:val="0"/>
                <w:sz w:val="21"/>
                <w:szCs w:val="21"/>
                <w:highlight w:val="none"/>
              </w:rPr>
              <w:t>设计业绩要求</w:t>
            </w:r>
            <w:r>
              <w:rPr>
                <w:rFonts w:hint="eastAsia" w:ascii="宋体" w:hAnsi="宋体" w:eastAsia="宋体" w:cs="宋体"/>
                <w:color w:val="auto"/>
                <w:kern w:val="0"/>
                <w:sz w:val="21"/>
                <w:szCs w:val="21"/>
                <w:highlight w:val="none"/>
                <w:lang w:eastAsia="zh-CN"/>
              </w:rPr>
              <w:t>的，则可以同时得分。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trPr>
        <w:tc>
          <w:tcPr>
            <w:tcW w:w="708" w:type="dxa"/>
            <w:vMerge w:val="restart"/>
            <w:tcBorders>
              <w:left w:val="single" w:color="auto" w:sz="4" w:space="0"/>
              <w:right w:val="single" w:color="auto" w:sz="4" w:space="0"/>
            </w:tcBorders>
            <w:vAlign w:val="center"/>
          </w:tcPr>
          <w:p>
            <w:pPr>
              <w:spacing w:line="360" w:lineRule="auto"/>
              <w:jc w:val="center"/>
              <w:rPr>
                <w:color w:val="auto"/>
                <w:szCs w:val="22"/>
                <w:highlight w:val="none"/>
              </w:rPr>
            </w:pPr>
            <w:r>
              <w:rPr>
                <w:rFonts w:hint="eastAsia"/>
                <w:color w:val="auto"/>
                <w:highlight w:val="none"/>
              </w:rPr>
              <w:t>2.2.4（2）</w:t>
            </w:r>
          </w:p>
        </w:tc>
        <w:tc>
          <w:tcPr>
            <w:tcW w:w="861" w:type="dxa"/>
            <w:vMerge w:val="restart"/>
            <w:tcBorders>
              <w:left w:val="single" w:color="auto" w:sz="4" w:space="0"/>
              <w:right w:val="single" w:color="auto" w:sz="4" w:space="0"/>
            </w:tcBorders>
            <w:vAlign w:val="center"/>
          </w:tcPr>
          <w:p>
            <w:pPr>
              <w:spacing w:line="360" w:lineRule="auto"/>
              <w:jc w:val="center"/>
              <w:rPr>
                <w:color w:val="auto"/>
                <w:szCs w:val="22"/>
                <w:highlight w:val="none"/>
              </w:rPr>
            </w:pPr>
            <w:r>
              <w:rPr>
                <w:rFonts w:hint="eastAsia" w:ascii="宋体" w:hAnsi="宋体"/>
                <w:color w:val="auto"/>
                <w:szCs w:val="21"/>
                <w:highlight w:val="none"/>
              </w:rPr>
              <w:t>□</w:t>
            </w:r>
            <w:r>
              <w:rPr>
                <w:rFonts w:hint="eastAsia"/>
                <w:color w:val="auto"/>
                <w:highlight w:val="none"/>
              </w:rPr>
              <w:t>商务部分评分</w:t>
            </w:r>
            <w:r>
              <w:rPr>
                <w:rFonts w:hint="eastAsia"/>
                <w:color w:val="auto"/>
                <w:highlight w:val="none"/>
                <w:lang w:eastAsia="zh-CN"/>
              </w:rPr>
              <w:t>（</w:t>
            </w:r>
            <w:r>
              <w:rPr>
                <w:rFonts w:hint="eastAsia"/>
                <w:color w:val="auto"/>
                <w:highlight w:val="none"/>
                <w:lang w:val="en-US" w:eastAsia="zh-CN"/>
              </w:rPr>
              <w:t>B</w:t>
            </w:r>
            <w:r>
              <w:rPr>
                <w:rFonts w:hint="eastAsia"/>
                <w:color w:val="auto"/>
                <w:highlight w:val="none"/>
                <w:lang w:eastAsia="zh-CN"/>
              </w:rPr>
              <w:t>）</w:t>
            </w:r>
            <w:r>
              <w:rPr>
                <w:rFonts w:hint="eastAsia"/>
                <w:color w:val="auto"/>
                <w:highlight w:val="none"/>
              </w:rPr>
              <w:t>标准</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beforeAutospacing="0" w:afterAutospacing="0" w:line="400" w:lineRule="exact"/>
              <w:jc w:val="both"/>
              <w:textAlignment w:val="auto"/>
              <w:rPr>
                <w:rFonts w:hint="eastAsia" w:ascii="宋体" w:hAnsi="宋体" w:cs="宋体"/>
                <w:color w:val="auto"/>
                <w:szCs w:val="21"/>
                <w:highlight w:val="none"/>
              </w:rPr>
            </w:pPr>
            <w:r>
              <w:rPr>
                <w:rFonts w:hint="eastAsia" w:ascii="宋体" w:hAnsi="宋体" w:cs="宋体"/>
                <w:color w:val="auto"/>
                <w:kern w:val="0"/>
                <w:highlight w:val="none"/>
              </w:rPr>
              <w:t>□</w:t>
            </w:r>
            <w:r>
              <w:rPr>
                <w:rFonts w:hint="eastAsia" w:ascii="宋体" w:hAnsi="宋体" w:cs="宋体"/>
                <w:color w:val="auto"/>
                <w:highlight w:val="none"/>
                <w:lang w:val="en-US" w:eastAsia="zh-CN"/>
              </w:rPr>
              <w:t>人员业绩</w:t>
            </w:r>
          </w:p>
        </w:tc>
        <w:tc>
          <w:tcPr>
            <w:tcW w:w="6649" w:type="dxa"/>
            <w:tcBorders>
              <w:top w:val="single" w:color="auto" w:sz="4" w:space="0"/>
              <w:left w:val="single" w:color="auto" w:sz="4" w:space="0"/>
              <w:bottom w:val="single" w:color="auto" w:sz="4" w:space="0"/>
              <w:right w:val="single" w:color="auto" w:sz="4" w:space="0"/>
            </w:tcBorders>
            <w:vAlign w:val="center"/>
          </w:tcPr>
          <w:p>
            <w:pPr>
              <w:snapToGrid w:val="0"/>
              <w:spacing w:line="288" w:lineRule="auto"/>
              <w:ind w:firstLine="420" w:firstLineChars="200"/>
              <w:jc w:val="both"/>
              <w:rPr>
                <w:rFonts w:hint="eastAsia" w:ascii="宋体" w:hAnsi="宋体" w:cs="宋体"/>
                <w:i/>
                <w:color w:val="auto"/>
                <w:kern w:val="0"/>
                <w:szCs w:val="21"/>
                <w:highlight w:val="none"/>
              </w:rPr>
            </w:pPr>
            <w:r>
              <w:rPr>
                <w:rFonts w:hint="eastAsia" w:ascii="宋体" w:hAnsi="宋体" w:cs="宋体"/>
                <w:i/>
                <w:iCs/>
                <w:color w:val="auto"/>
                <w:kern w:val="0"/>
                <w:highlight w:val="none"/>
              </w:rPr>
              <w:t>[</w:t>
            </w:r>
            <w:r>
              <w:rPr>
                <w:rFonts w:hint="eastAsia" w:ascii="宋体" w:hAnsi="宋体" w:cs="宋体"/>
                <w:i/>
                <w:color w:val="auto"/>
                <w:kern w:val="0"/>
                <w:szCs w:val="21"/>
                <w:highlight w:val="none"/>
              </w:rPr>
              <w:t>提示：</w:t>
            </w:r>
            <w:r>
              <w:rPr>
                <w:rFonts w:hint="eastAsia" w:ascii="宋体" w:hAnsi="宋体" w:cs="宋体"/>
                <w:i/>
                <w:color w:val="auto"/>
                <w:kern w:val="0"/>
                <w:szCs w:val="21"/>
                <w:highlight w:val="none"/>
                <w:lang w:val="en-US" w:eastAsia="zh-CN"/>
              </w:rPr>
              <w:t>参与商务评审的人员业绩总个数不超过3个</w:t>
            </w:r>
            <w:r>
              <w:rPr>
                <w:rFonts w:hint="eastAsia" w:ascii="宋体" w:hAnsi="宋体" w:cs="宋体"/>
                <w:i/>
                <w:color w:val="auto"/>
                <w:kern w:val="0"/>
                <w:szCs w:val="21"/>
                <w:highlight w:val="none"/>
              </w:rPr>
              <w:t>。</w:t>
            </w:r>
            <w:r>
              <w:rPr>
                <w:rFonts w:hint="eastAsia" w:ascii="宋体" w:hAnsi="宋体" w:cs="宋体"/>
                <w:i/>
                <w:iCs/>
                <w:szCs w:val="21"/>
                <w:highlight w:val="none"/>
                <w:lang w:val="en-US" w:eastAsia="zh-CN"/>
              </w:rPr>
              <w:t>设置的人员业绩指标不得超过本项目对应指标。</w:t>
            </w:r>
            <w:r>
              <w:rPr>
                <w:rFonts w:hint="eastAsia" w:ascii="宋体" w:hAnsi="宋体" w:cs="宋体"/>
                <w:i/>
                <w:color w:val="auto"/>
                <w:kern w:val="0"/>
                <w:szCs w:val="21"/>
                <w:highlight w:val="none"/>
              </w:rPr>
              <w:t>]</w:t>
            </w:r>
          </w:p>
          <w:p>
            <w:pPr>
              <w:snapToGrid w:val="0"/>
              <w:spacing w:line="288" w:lineRule="auto"/>
              <w:ind w:firstLine="420" w:firstLineChars="200"/>
              <w:jc w:val="both"/>
              <w:rPr>
                <w:rFonts w:hint="eastAsia" w:ascii="宋体" w:hAnsi="宋体" w:cs="宋体"/>
                <w:color w:val="auto"/>
                <w:highlight w:val="none"/>
                <w:u w:val="none"/>
                <w:lang w:val="en-US" w:eastAsia="zh-CN"/>
              </w:rPr>
            </w:pPr>
            <w:r>
              <w:rPr>
                <w:rFonts w:hint="eastAsia" w:ascii="宋体" w:hAnsi="宋体" w:cs="宋体"/>
                <w:color w:val="auto"/>
                <w:highlight w:val="none"/>
              </w:rPr>
              <w:t>在</w:t>
            </w:r>
            <w:r>
              <w:rPr>
                <w:rFonts w:hint="eastAsia" w:ascii="宋体" w:hAnsi="宋体" w:cs="宋体"/>
                <w:color w:val="auto"/>
                <w:highlight w:val="none"/>
                <w:lang w:val="en-US" w:eastAsia="zh-CN"/>
              </w:rPr>
              <w:t>通过</w:t>
            </w:r>
            <w:r>
              <w:rPr>
                <w:rFonts w:hint="eastAsia" w:ascii="宋体" w:hAnsi="宋体" w:cs="宋体"/>
                <w:color w:val="auto"/>
                <w:highlight w:val="none"/>
              </w:rPr>
              <w:t>资格</w:t>
            </w:r>
            <w:r>
              <w:rPr>
                <w:rFonts w:hint="eastAsia" w:ascii="宋体" w:hAnsi="宋体" w:cs="宋体"/>
                <w:color w:val="auto"/>
                <w:highlight w:val="none"/>
                <w:lang w:val="en-US" w:eastAsia="zh-CN"/>
              </w:rPr>
              <w:t>审查</w:t>
            </w:r>
            <w:r>
              <w:rPr>
                <w:rFonts w:hint="eastAsia" w:ascii="宋体" w:hAnsi="宋体" w:cs="宋体"/>
                <w:color w:val="auto"/>
                <w:highlight w:val="none"/>
              </w:rPr>
              <w:t>的基础上</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通过资格审查的业绩不参与商务</w:t>
            </w:r>
            <w:r>
              <w:rPr>
                <w:rFonts w:hint="eastAsia" w:ascii="宋体" w:hAnsi="宋体" w:eastAsia="宋体" w:cs="宋体"/>
                <w:color w:val="auto"/>
                <w:highlight w:val="none"/>
                <w:lang w:val="en-US" w:eastAsia="zh-CN"/>
              </w:rPr>
              <w:t>评审</w:t>
            </w:r>
            <w:r>
              <w:rPr>
                <w:rFonts w:hint="eastAsia" w:ascii="宋体" w:hAnsi="宋体" w:eastAsia="宋体" w:cs="宋体"/>
                <w:color w:val="auto"/>
                <w:highlight w:val="none"/>
                <w:lang w:eastAsia="zh-CN"/>
              </w:rPr>
              <w:t>）</w:t>
            </w:r>
            <w:r>
              <w:rPr>
                <w:rFonts w:hint="eastAsia" w:ascii="宋体" w:hAnsi="宋体" w:cs="宋体"/>
                <w:color w:val="auto"/>
                <w:highlight w:val="none"/>
              </w:rPr>
              <w:t>，</w:t>
            </w:r>
            <w:r>
              <w:rPr>
                <w:rFonts w:hint="eastAsia" w:ascii="宋体" w:hAnsi="宋体" w:cs="宋体"/>
                <w:color w:val="auto"/>
                <w:highlight w:val="none"/>
                <w:u w:val="none"/>
                <w:lang w:val="en-US" w:eastAsia="zh-CN"/>
              </w:rPr>
              <w:t>投标人拟派下列人员中，每增加1个业绩，得</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none"/>
                <w:lang w:val="en-US" w:eastAsia="zh-CN"/>
              </w:rPr>
              <w:t>分</w:t>
            </w:r>
            <w:r>
              <w:rPr>
                <w:rFonts w:hint="eastAsia" w:ascii="宋体" w:hAnsi="宋体" w:cs="宋体"/>
                <w:color w:val="auto"/>
                <w:highlight w:val="none"/>
              </w:rPr>
              <w:t>，</w:t>
            </w:r>
            <w:r>
              <w:rPr>
                <w:rFonts w:hint="eastAsia" w:ascii="宋体" w:hAnsi="宋体" w:cs="宋体"/>
                <w:color w:val="auto"/>
                <w:highlight w:val="none"/>
                <w:lang w:val="en-US" w:eastAsia="zh-CN"/>
              </w:rPr>
              <w:t>本项</w:t>
            </w:r>
            <w:r>
              <w:rPr>
                <w:rFonts w:hint="eastAsia" w:ascii="宋体" w:hAnsi="宋体" w:cs="宋体"/>
                <w:color w:val="auto"/>
                <w:highlight w:val="none"/>
              </w:rPr>
              <w:t>最多得</w:t>
            </w:r>
            <w:r>
              <w:rPr>
                <w:rFonts w:hint="eastAsia" w:ascii="宋体" w:hAnsi="宋体" w:cs="宋体"/>
                <w:color w:val="auto"/>
                <w:highlight w:val="none"/>
                <w:u w:val="single"/>
              </w:rPr>
              <w:t xml:space="preserve">    </w:t>
            </w:r>
            <w:r>
              <w:rPr>
                <w:rFonts w:hint="eastAsia" w:ascii="宋体" w:hAnsi="宋体" w:cs="宋体"/>
                <w:color w:val="auto"/>
                <w:highlight w:val="none"/>
              </w:rPr>
              <w:t>分</w:t>
            </w:r>
            <w:r>
              <w:rPr>
                <w:rFonts w:hint="eastAsia" w:ascii="宋体" w:hAnsi="宋体" w:cs="宋体"/>
                <w:color w:val="auto"/>
                <w:highlight w:val="none"/>
                <w:u w:val="none"/>
                <w:lang w:val="en-US" w:eastAsia="zh-CN"/>
              </w:rPr>
              <w:t>：</w:t>
            </w:r>
          </w:p>
          <w:p>
            <w:pPr>
              <w:snapToGrid w:val="0"/>
              <w:spacing w:line="288" w:lineRule="auto"/>
              <w:ind w:firstLine="420" w:firstLineChars="200"/>
              <w:jc w:val="both"/>
              <w:rPr>
                <w:rFonts w:hint="eastAsia" w:ascii="宋体" w:hAnsi="宋体" w:cs="宋体"/>
                <w:color w:val="auto"/>
                <w:highlight w:val="none"/>
                <w:u w:val="single"/>
                <w:lang w:val="en-US" w:eastAsia="zh-CN"/>
              </w:rPr>
            </w:pPr>
            <w:r>
              <w:rPr>
                <w:rFonts w:hint="eastAsia" w:ascii="宋体" w:hAnsi="宋体" w:cs="宋体"/>
                <w:color w:val="auto"/>
                <w:highlight w:val="none"/>
                <w:u w:val="none"/>
                <w:lang w:val="en-US" w:eastAsia="zh-CN"/>
              </w:rPr>
              <w:t>□项目总负责人业绩：</w:t>
            </w:r>
            <w:r>
              <w:rPr>
                <w:rFonts w:hint="eastAsia" w:ascii="宋体" w:hAnsi="宋体" w:cs="宋体"/>
                <w:color w:val="auto"/>
                <w:highlight w:val="none"/>
                <w:u w:val="single"/>
                <w:lang w:val="en-US" w:eastAsia="zh-CN"/>
              </w:rPr>
              <w:t xml:space="preserve">                                </w:t>
            </w:r>
          </w:p>
          <w:p>
            <w:pPr>
              <w:snapToGrid w:val="0"/>
              <w:spacing w:line="288" w:lineRule="auto"/>
              <w:ind w:firstLine="420" w:firstLineChars="200"/>
              <w:jc w:val="both"/>
              <w:rPr>
                <w:rFonts w:hint="eastAsia" w:ascii="宋体" w:hAnsi="宋体" w:cs="宋体"/>
                <w:color w:val="auto"/>
                <w:highlight w:val="none"/>
                <w:u w:val="single"/>
                <w:lang w:val="en-US" w:eastAsia="zh-CN"/>
              </w:rPr>
            </w:pPr>
            <w:r>
              <w:rPr>
                <w:rFonts w:hint="eastAsia" w:ascii="宋体" w:hAnsi="宋体" w:cs="宋体"/>
                <w:color w:val="auto"/>
                <w:highlight w:val="none"/>
                <w:u w:val="none"/>
                <w:lang w:val="en-US" w:eastAsia="zh-CN"/>
              </w:rPr>
              <w:t>□勘察负责人业绩：</w:t>
            </w:r>
            <w:r>
              <w:rPr>
                <w:rFonts w:hint="eastAsia" w:ascii="宋体" w:hAnsi="宋体" w:cs="宋体"/>
                <w:color w:val="auto"/>
                <w:highlight w:val="none"/>
                <w:u w:val="single"/>
                <w:lang w:val="en-US" w:eastAsia="zh-CN"/>
              </w:rPr>
              <w:t xml:space="preserve">                                    </w:t>
            </w:r>
          </w:p>
          <w:p>
            <w:pPr>
              <w:snapToGrid w:val="0"/>
              <w:spacing w:line="288" w:lineRule="auto"/>
              <w:ind w:firstLine="420" w:firstLineChars="200"/>
              <w:jc w:val="both"/>
              <w:rPr>
                <w:rFonts w:hint="eastAsia" w:ascii="宋体" w:hAnsi="宋体" w:cs="宋体"/>
                <w:color w:val="auto"/>
                <w:highlight w:val="none"/>
                <w:u w:val="single"/>
                <w:lang w:val="en-US" w:eastAsia="zh-CN"/>
              </w:rPr>
            </w:pPr>
            <w:r>
              <w:rPr>
                <w:rFonts w:hint="eastAsia" w:ascii="宋体" w:hAnsi="宋体" w:cs="宋体"/>
                <w:color w:val="auto"/>
                <w:highlight w:val="none"/>
                <w:u w:val="none"/>
                <w:lang w:val="en-US" w:eastAsia="zh-CN"/>
              </w:rPr>
              <w:t>□设计负责人业绩：</w:t>
            </w:r>
            <w:r>
              <w:rPr>
                <w:rFonts w:hint="eastAsia" w:ascii="宋体" w:hAnsi="宋体" w:cs="宋体"/>
                <w:color w:val="auto"/>
                <w:highlight w:val="none"/>
                <w:u w:val="single"/>
                <w:lang w:val="en-US" w:eastAsia="zh-CN"/>
              </w:rPr>
              <w:t xml:space="preserve">                                    </w:t>
            </w:r>
          </w:p>
          <w:p>
            <w:pPr>
              <w:snapToGrid w:val="0"/>
              <w:spacing w:line="288" w:lineRule="auto"/>
              <w:ind w:firstLine="420" w:firstLineChars="200"/>
              <w:jc w:val="left"/>
              <w:rPr>
                <w:rFonts w:hint="eastAsia" w:ascii="宋体" w:hAnsi="宋体" w:cs="宋体"/>
                <w:color w:val="auto"/>
                <w:highlight w:val="none"/>
                <w:u w:val="single"/>
                <w:lang w:val="en-US" w:eastAsia="zh-CN"/>
              </w:rPr>
            </w:pPr>
            <w:r>
              <w:rPr>
                <w:rFonts w:hint="eastAsia" w:ascii="宋体" w:hAnsi="宋体" w:cs="宋体"/>
                <w:color w:val="auto"/>
                <w:highlight w:val="none"/>
                <w:u w:val="none"/>
                <w:lang w:val="en-US" w:eastAsia="zh-CN"/>
              </w:rPr>
              <w:t>□其他拟派人员</w:t>
            </w:r>
            <w:r>
              <w:rPr>
                <w:rFonts w:hint="eastAsia" w:ascii="宋体" w:hAnsi="宋体" w:eastAsia="宋体" w:cs="宋体"/>
                <w:kern w:val="0"/>
                <w:lang w:val="en-US" w:eastAsia="zh-CN"/>
              </w:rPr>
              <w:t>业绩</w:t>
            </w:r>
            <w:r>
              <w:rPr>
                <w:rFonts w:hint="eastAsia" w:ascii="宋体" w:hAnsi="宋体" w:cs="宋体"/>
                <w:color w:val="auto"/>
                <w:highlight w:val="none"/>
                <w:u w:val="none"/>
                <w:lang w:val="en-US" w:eastAsia="zh-CN"/>
              </w:rPr>
              <w:t>：</w:t>
            </w:r>
            <w:r>
              <w:rPr>
                <w:rFonts w:hint="eastAsia" w:ascii="宋体" w:hAnsi="宋体" w:cs="宋体"/>
                <w:color w:val="auto"/>
                <w:highlight w:val="none"/>
                <w:u w:val="single"/>
                <w:lang w:val="en-US" w:eastAsia="zh-CN"/>
              </w:rPr>
              <w:t xml:space="preserve">                                  </w:t>
            </w:r>
          </w:p>
          <w:p>
            <w:pPr>
              <w:snapToGrid w:val="0"/>
              <w:spacing w:line="288" w:lineRule="auto"/>
              <w:ind w:firstLine="420" w:firstLineChars="200"/>
              <w:rPr>
                <w:rFonts w:hint="eastAsia" w:ascii="宋体" w:hAnsi="宋体" w:cs="宋体"/>
                <w:color w:val="auto"/>
                <w:highlight w:val="none"/>
              </w:rPr>
            </w:pPr>
            <w:r>
              <w:rPr>
                <w:rFonts w:hint="eastAsia" w:ascii="宋体" w:hAnsi="宋体" w:cs="宋体"/>
                <w:color w:val="auto"/>
                <w:highlight w:val="none"/>
                <w:lang w:val="en-US" w:eastAsia="zh-CN"/>
              </w:rPr>
              <w:t>提供：业绩</w:t>
            </w:r>
            <w:r>
              <w:rPr>
                <w:rFonts w:hint="eastAsia" w:ascii="宋体" w:hAnsi="宋体" w:cs="宋体"/>
                <w:color w:val="auto"/>
                <w:highlight w:val="none"/>
              </w:rPr>
              <w:t>证明材料按投标人须知前附表第1.4.1条第</w:t>
            </w:r>
            <w:r>
              <w:rPr>
                <w:rFonts w:hint="eastAsia" w:ascii="宋体" w:hAnsi="宋体" w:cs="宋体"/>
                <w:color w:val="auto"/>
                <w:highlight w:val="none"/>
                <w:lang w:val="en-US" w:eastAsia="zh-CN"/>
              </w:rPr>
              <w:t>5</w:t>
            </w:r>
            <w:r>
              <w:rPr>
                <w:rFonts w:hint="eastAsia" w:ascii="宋体" w:hAnsi="宋体" w:cs="宋体"/>
                <w:color w:val="auto"/>
                <w:highlight w:val="none"/>
              </w:rPr>
              <w:t>款相关要求提供。</w:t>
            </w:r>
          </w:p>
          <w:p>
            <w:pPr>
              <w:snapToGrid w:val="0"/>
              <w:spacing w:line="288" w:lineRule="auto"/>
              <w:ind w:firstLine="420" w:firstLineChars="200"/>
              <w:rPr>
                <w:rFonts w:ascii="宋体" w:hAnsi="宋体"/>
                <w:color w:val="auto"/>
                <w:highlight w:val="none"/>
              </w:rPr>
            </w:pPr>
            <w:r>
              <w:rPr>
                <w:rFonts w:hint="eastAsia" w:ascii="宋体" w:hAnsi="宋体" w:cs="宋体"/>
                <w:kern w:val="0"/>
                <w:szCs w:val="21"/>
              </w:rPr>
              <w:t>□联合体投标的，按</w:t>
            </w:r>
            <w:r>
              <w:rPr>
                <w:rFonts w:hint="eastAsia" w:ascii="宋体" w:hAnsi="宋体" w:cs="宋体"/>
                <w:lang w:val="en-US" w:eastAsia="zh-CN"/>
              </w:rPr>
              <w:t>共同投标协议</w:t>
            </w:r>
            <w:r>
              <w:rPr>
                <w:rFonts w:hint="eastAsia" w:ascii="宋体" w:hAnsi="宋体" w:cs="宋体"/>
                <w:kern w:val="0"/>
                <w:szCs w:val="21"/>
              </w:rPr>
              <w:t>约定的分工提供。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trPr>
        <w:tc>
          <w:tcPr>
            <w:tcW w:w="708" w:type="dxa"/>
            <w:vMerge w:val="continue"/>
            <w:tcBorders>
              <w:left w:val="single" w:color="auto" w:sz="4" w:space="0"/>
              <w:right w:val="single" w:color="auto" w:sz="4" w:space="0"/>
            </w:tcBorders>
            <w:vAlign w:val="center"/>
          </w:tcPr>
          <w:p>
            <w:pPr>
              <w:spacing w:line="360" w:lineRule="auto"/>
              <w:jc w:val="center"/>
              <w:rPr>
                <w:color w:val="auto"/>
                <w:szCs w:val="22"/>
                <w:highlight w:val="none"/>
              </w:rPr>
            </w:pPr>
          </w:p>
        </w:tc>
        <w:tc>
          <w:tcPr>
            <w:tcW w:w="861" w:type="dxa"/>
            <w:vMerge w:val="continue"/>
            <w:tcBorders>
              <w:left w:val="single" w:color="auto" w:sz="4" w:space="0"/>
              <w:right w:val="single" w:color="auto" w:sz="4" w:space="0"/>
            </w:tcBorders>
            <w:vAlign w:val="center"/>
          </w:tcPr>
          <w:p>
            <w:pPr>
              <w:spacing w:line="360" w:lineRule="auto"/>
              <w:jc w:val="center"/>
              <w:rPr>
                <w:color w:val="auto"/>
                <w:szCs w:val="22"/>
                <w:highlight w:val="none"/>
              </w:rPr>
            </w:pPr>
          </w:p>
        </w:tc>
        <w:tc>
          <w:tcPr>
            <w:tcW w:w="155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beforeAutospacing="0" w:afterAutospacing="0" w:line="400" w:lineRule="exact"/>
              <w:jc w:val="both"/>
              <w:textAlignment w:val="auto"/>
              <w:rPr>
                <w:rFonts w:hint="eastAsia" w:ascii="宋体" w:hAnsi="宋体" w:cs="宋体"/>
                <w:color w:val="auto"/>
                <w:szCs w:val="22"/>
                <w:highlight w:val="none"/>
              </w:rPr>
            </w:pPr>
            <w:r>
              <w:rPr>
                <w:rFonts w:hint="eastAsia" w:ascii="宋体" w:hAnsi="宋体" w:cs="宋体"/>
                <w:color w:val="auto"/>
                <w:szCs w:val="22"/>
                <w:highlight w:val="none"/>
              </w:rPr>
              <w:t>□</w:t>
            </w:r>
            <w:r>
              <w:rPr>
                <w:rFonts w:hint="eastAsia" w:ascii="宋体" w:hAnsi="宋体" w:cs="宋体"/>
                <w:color w:val="auto"/>
                <w:highlight w:val="none"/>
              </w:rPr>
              <w:t>人员</w:t>
            </w:r>
            <w:r>
              <w:rPr>
                <w:rFonts w:hint="eastAsia" w:ascii="宋体" w:hAnsi="宋体" w:cs="宋体"/>
                <w:color w:val="auto"/>
                <w:szCs w:val="22"/>
                <w:highlight w:val="none"/>
              </w:rPr>
              <w:t>职称（或执业）证书</w:t>
            </w:r>
          </w:p>
          <w:p>
            <w:pPr>
              <w:keepNext w:val="0"/>
              <w:keepLines w:val="0"/>
              <w:pageBreakBefore w:val="0"/>
              <w:widowControl w:val="0"/>
              <w:kinsoku/>
              <w:wordWrap/>
              <w:overflowPunct/>
              <w:topLinePunct w:val="0"/>
              <w:bidi w:val="0"/>
              <w:spacing w:beforeAutospacing="0" w:afterAutospacing="0" w:line="400" w:lineRule="exact"/>
              <w:jc w:val="both"/>
              <w:textAlignment w:val="auto"/>
              <w:rPr>
                <w:rFonts w:hint="eastAsia" w:ascii="宋体" w:hAnsi="宋体" w:cs="宋体"/>
                <w:color w:val="auto"/>
                <w:szCs w:val="21"/>
                <w:highlight w:val="none"/>
              </w:rPr>
            </w:pPr>
          </w:p>
        </w:tc>
        <w:tc>
          <w:tcPr>
            <w:tcW w:w="664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beforeAutospacing="0" w:afterAutospacing="0" w:line="288" w:lineRule="auto"/>
              <w:ind w:firstLine="420" w:firstLineChars="200"/>
              <w:jc w:val="left"/>
              <w:textAlignment w:val="auto"/>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[提示：</w:t>
            </w:r>
            <w:r>
              <w:rPr>
                <w:rFonts w:hint="eastAsia" w:ascii="宋体" w:hAnsi="宋体" w:eastAsia="宋体" w:cs="宋体"/>
                <w:i/>
                <w:color w:val="auto"/>
                <w:kern w:val="0"/>
                <w:szCs w:val="21"/>
                <w:highlight w:val="none"/>
                <w:lang w:val="en-US" w:eastAsia="zh-CN"/>
              </w:rPr>
              <w:t>参与商务评审的人员</w:t>
            </w:r>
            <w:r>
              <w:rPr>
                <w:rFonts w:hint="eastAsia" w:ascii="宋体" w:hAnsi="宋体" w:eastAsia="宋体" w:cs="宋体"/>
                <w:i/>
                <w:iCs/>
                <w:kern w:val="0"/>
              </w:rPr>
              <w:t>职称（或执业）证书</w:t>
            </w:r>
            <w:r>
              <w:rPr>
                <w:rFonts w:hint="eastAsia" w:ascii="宋体" w:hAnsi="宋体" w:eastAsia="宋体" w:cs="宋体"/>
                <w:i/>
                <w:color w:val="auto"/>
                <w:kern w:val="0"/>
                <w:szCs w:val="21"/>
                <w:highlight w:val="none"/>
                <w:lang w:val="en-US" w:eastAsia="zh-CN"/>
              </w:rPr>
              <w:t>总个数不超过3个</w:t>
            </w:r>
            <w:r>
              <w:rPr>
                <w:rFonts w:hint="eastAsia" w:ascii="宋体" w:hAnsi="宋体" w:eastAsia="宋体" w:cs="宋体"/>
                <w:i/>
                <w:color w:val="auto"/>
                <w:kern w:val="0"/>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beforeAutospacing="0" w:afterAutospacing="0" w:line="288" w:lineRule="auto"/>
              <w:ind w:firstLine="420" w:firstLineChars="200"/>
              <w:jc w:val="left"/>
              <w:textAlignment w:val="auto"/>
              <w:rPr>
                <w:rFonts w:hint="eastAsia" w:ascii="宋体" w:hAnsi="宋体" w:cs="宋体"/>
                <w:color w:val="auto"/>
                <w:highlight w:val="none"/>
                <w:u w:val="none"/>
                <w:lang w:val="en-US" w:eastAsia="zh-CN"/>
              </w:rPr>
            </w:pPr>
            <w:r>
              <w:rPr>
                <w:rFonts w:hint="eastAsia" w:ascii="宋体" w:hAnsi="宋体" w:cs="宋体"/>
                <w:i w:val="0"/>
                <w:color w:val="auto"/>
                <w:kern w:val="2"/>
                <w:szCs w:val="24"/>
                <w:highlight w:val="none"/>
                <w:u w:val="none"/>
                <w:lang w:val="en-US" w:eastAsia="zh-CN"/>
              </w:rPr>
              <w:t>通过</w:t>
            </w:r>
            <w:r>
              <w:rPr>
                <w:rFonts w:hint="eastAsia" w:ascii="宋体" w:hAnsi="宋体" w:cs="宋体"/>
                <w:i w:val="0"/>
                <w:color w:val="auto"/>
                <w:kern w:val="2"/>
                <w:szCs w:val="24"/>
                <w:highlight w:val="none"/>
                <w:u w:val="none"/>
              </w:rPr>
              <w:t>资格审查</w:t>
            </w:r>
            <w:r>
              <w:rPr>
                <w:rFonts w:hint="eastAsia" w:ascii="宋体" w:hAnsi="宋体" w:cs="宋体"/>
                <w:i w:val="0"/>
                <w:color w:val="auto"/>
                <w:kern w:val="2"/>
                <w:szCs w:val="24"/>
                <w:highlight w:val="none"/>
                <w:u w:val="none"/>
                <w:lang w:val="en-US" w:eastAsia="zh-CN"/>
              </w:rPr>
              <w:t>的人员</w:t>
            </w:r>
            <w:r>
              <w:rPr>
                <w:rFonts w:hint="eastAsia" w:ascii="宋体" w:hAnsi="宋体" w:cs="宋体"/>
                <w:i w:val="0"/>
                <w:iCs w:val="0"/>
                <w:color w:val="auto"/>
                <w:kern w:val="2"/>
                <w:highlight w:val="none"/>
                <w:u w:val="none"/>
              </w:rPr>
              <w:t>职称（或执业）证书</w:t>
            </w:r>
            <w:r>
              <w:rPr>
                <w:rFonts w:hint="eastAsia" w:ascii="宋体" w:hAnsi="宋体" w:cs="宋体"/>
                <w:i w:val="0"/>
                <w:color w:val="auto"/>
                <w:kern w:val="2"/>
                <w:szCs w:val="24"/>
                <w:highlight w:val="none"/>
                <w:u w:val="none"/>
                <w:lang w:val="en-US" w:eastAsia="zh-CN"/>
              </w:rPr>
              <w:t>不参与商务评审</w:t>
            </w:r>
            <w:r>
              <w:rPr>
                <w:rFonts w:hint="eastAsia" w:ascii="宋体" w:hAnsi="宋体" w:cs="宋体"/>
                <w:i w:val="0"/>
                <w:color w:val="auto"/>
                <w:kern w:val="2"/>
                <w:szCs w:val="24"/>
                <w:highlight w:val="none"/>
                <w:u w:val="none"/>
                <w:lang w:eastAsia="zh-CN"/>
              </w:rPr>
              <w:t>，</w:t>
            </w:r>
            <w:r>
              <w:rPr>
                <w:rFonts w:hint="eastAsia" w:ascii="宋体" w:hAnsi="宋体" w:cs="宋体"/>
                <w:color w:val="auto"/>
                <w:highlight w:val="none"/>
                <w:u w:val="none"/>
                <w:lang w:val="en-US" w:eastAsia="zh-CN"/>
              </w:rPr>
              <w:t>投标人拟派下列人员中，每具有1个</w:t>
            </w:r>
            <w:r>
              <w:rPr>
                <w:rFonts w:hint="eastAsia" w:ascii="宋体" w:hAnsi="宋体" w:cs="宋体"/>
                <w:color w:val="auto"/>
                <w:kern w:val="2"/>
                <w:highlight w:val="none"/>
                <w:u w:val="none"/>
              </w:rPr>
              <w:t>职称（或执业）证书</w:t>
            </w:r>
            <w:r>
              <w:rPr>
                <w:rFonts w:hint="eastAsia" w:ascii="宋体" w:hAnsi="宋体" w:cs="宋体"/>
                <w:color w:val="auto"/>
                <w:highlight w:val="none"/>
                <w:u w:val="none"/>
                <w:lang w:val="en-US" w:eastAsia="zh-CN"/>
              </w:rPr>
              <w:t>，得</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none"/>
                <w:lang w:val="en-US" w:eastAsia="zh-CN"/>
              </w:rPr>
              <w:t>分</w:t>
            </w:r>
            <w:r>
              <w:rPr>
                <w:rFonts w:hint="eastAsia" w:ascii="宋体" w:hAnsi="宋体" w:cs="宋体"/>
                <w:color w:val="auto"/>
                <w:highlight w:val="none"/>
              </w:rPr>
              <w:t>，</w:t>
            </w:r>
            <w:r>
              <w:rPr>
                <w:rFonts w:hint="eastAsia" w:ascii="宋体" w:hAnsi="宋体" w:cs="宋体"/>
                <w:color w:val="auto"/>
                <w:highlight w:val="none"/>
                <w:lang w:val="en-US" w:eastAsia="zh-CN"/>
              </w:rPr>
              <w:t>本项</w:t>
            </w:r>
            <w:r>
              <w:rPr>
                <w:rFonts w:hint="eastAsia" w:ascii="宋体" w:hAnsi="宋体" w:cs="宋体"/>
                <w:color w:val="auto"/>
                <w:highlight w:val="none"/>
              </w:rPr>
              <w:t>最多得</w:t>
            </w:r>
            <w:r>
              <w:rPr>
                <w:rFonts w:hint="eastAsia" w:ascii="宋体" w:hAnsi="宋体" w:cs="宋体"/>
                <w:color w:val="auto"/>
                <w:highlight w:val="none"/>
                <w:u w:val="single"/>
              </w:rPr>
              <w:t xml:space="preserve">    </w:t>
            </w:r>
            <w:r>
              <w:rPr>
                <w:rFonts w:hint="eastAsia" w:ascii="宋体" w:hAnsi="宋体" w:cs="宋体"/>
                <w:color w:val="auto"/>
                <w:highlight w:val="none"/>
              </w:rPr>
              <w:t>分</w:t>
            </w:r>
            <w:r>
              <w:rPr>
                <w:rFonts w:hint="eastAsia" w:ascii="宋体" w:hAnsi="宋体" w:cs="宋体"/>
                <w:color w:val="auto"/>
                <w:highlight w:val="none"/>
                <w:u w:val="none"/>
                <w:lang w:val="en-US" w:eastAsia="zh-CN"/>
              </w:rPr>
              <w:t>：</w:t>
            </w:r>
          </w:p>
          <w:p>
            <w:pPr>
              <w:keepNext w:val="0"/>
              <w:keepLines w:val="0"/>
              <w:pageBreakBefore w:val="0"/>
              <w:widowControl w:val="0"/>
              <w:kinsoku/>
              <w:wordWrap/>
              <w:overflowPunct/>
              <w:topLinePunct w:val="0"/>
              <w:autoSpaceDE w:val="0"/>
              <w:autoSpaceDN w:val="0"/>
              <w:bidi w:val="0"/>
              <w:adjustRightInd w:val="0"/>
              <w:snapToGrid w:val="0"/>
              <w:spacing w:beforeAutospacing="0" w:afterAutospacing="0" w:line="288" w:lineRule="auto"/>
              <w:ind w:firstLine="420" w:firstLineChars="200"/>
              <w:jc w:val="left"/>
              <w:textAlignment w:val="auto"/>
              <w:rPr>
                <w:rFonts w:hint="eastAsia" w:ascii="宋体" w:hAnsi="宋体" w:cs="宋体"/>
                <w:color w:val="auto"/>
                <w:highlight w:val="none"/>
                <w:u w:val="single"/>
                <w:lang w:val="en-US" w:eastAsia="zh-CN"/>
              </w:rPr>
            </w:pPr>
            <w:r>
              <w:rPr>
                <w:rFonts w:hint="eastAsia" w:ascii="宋体" w:hAnsi="宋体" w:cs="宋体"/>
                <w:color w:val="auto"/>
                <w:highlight w:val="none"/>
                <w:u w:val="none"/>
                <w:lang w:val="en-US" w:eastAsia="zh-CN"/>
              </w:rPr>
              <w:t>□项目总负责人</w:t>
            </w:r>
            <w:r>
              <w:rPr>
                <w:rFonts w:hint="eastAsia" w:ascii="宋体" w:hAnsi="宋体" w:eastAsia="宋体" w:cs="宋体"/>
                <w:kern w:val="0"/>
              </w:rPr>
              <w:t>职称（或执业）证书</w:t>
            </w:r>
            <w:r>
              <w:rPr>
                <w:rFonts w:hint="eastAsia" w:ascii="宋体" w:hAnsi="宋体" w:cs="宋体"/>
                <w:color w:val="auto"/>
                <w:highlight w:val="none"/>
                <w:u w:val="none"/>
                <w:lang w:val="en-US" w:eastAsia="zh-CN"/>
              </w:rPr>
              <w:t>：</w:t>
            </w:r>
            <w:r>
              <w:rPr>
                <w:rFonts w:hint="eastAsia" w:ascii="宋体" w:hAnsi="宋体" w:cs="宋体"/>
                <w:color w:val="auto"/>
                <w:highlight w:val="none"/>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val="0"/>
              <w:spacing w:beforeAutospacing="0" w:afterAutospacing="0" w:line="288" w:lineRule="auto"/>
              <w:ind w:firstLine="420" w:firstLineChars="200"/>
              <w:jc w:val="left"/>
              <w:textAlignment w:val="auto"/>
              <w:rPr>
                <w:rFonts w:hint="eastAsia" w:ascii="宋体" w:hAnsi="宋体" w:cs="宋体"/>
                <w:color w:val="auto"/>
                <w:highlight w:val="none"/>
                <w:u w:val="single"/>
                <w:lang w:val="en-US" w:eastAsia="zh-CN"/>
              </w:rPr>
            </w:pPr>
            <w:r>
              <w:rPr>
                <w:rFonts w:hint="eastAsia" w:ascii="宋体" w:hAnsi="宋体" w:cs="宋体"/>
                <w:color w:val="auto"/>
                <w:highlight w:val="none"/>
                <w:u w:val="none"/>
                <w:lang w:val="en-US" w:eastAsia="zh-CN"/>
              </w:rPr>
              <w:t>□勘察负责人</w:t>
            </w:r>
            <w:r>
              <w:rPr>
                <w:rFonts w:hint="eastAsia" w:ascii="宋体" w:hAnsi="宋体" w:eastAsia="宋体" w:cs="宋体"/>
                <w:kern w:val="0"/>
              </w:rPr>
              <w:t>职称（或执业）证书</w:t>
            </w:r>
            <w:r>
              <w:rPr>
                <w:rFonts w:hint="eastAsia" w:ascii="宋体" w:hAnsi="宋体" w:cs="宋体"/>
                <w:color w:val="auto"/>
                <w:highlight w:val="none"/>
                <w:u w:val="none"/>
                <w:lang w:val="en-US" w:eastAsia="zh-CN"/>
              </w:rPr>
              <w:t>：</w:t>
            </w:r>
            <w:r>
              <w:rPr>
                <w:rFonts w:hint="eastAsia" w:ascii="宋体" w:hAnsi="宋体" w:cs="宋体"/>
                <w:color w:val="auto"/>
                <w:highlight w:val="none"/>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val="0"/>
              <w:spacing w:beforeAutospacing="0" w:afterAutospacing="0" w:line="288" w:lineRule="auto"/>
              <w:ind w:firstLine="420" w:firstLineChars="200"/>
              <w:jc w:val="left"/>
              <w:textAlignment w:val="auto"/>
              <w:rPr>
                <w:rFonts w:hint="eastAsia" w:ascii="宋体" w:hAnsi="宋体" w:cs="宋体"/>
                <w:color w:val="auto"/>
                <w:highlight w:val="none"/>
                <w:u w:val="single"/>
                <w:lang w:val="en-US" w:eastAsia="zh-CN"/>
              </w:rPr>
            </w:pPr>
            <w:r>
              <w:rPr>
                <w:rFonts w:hint="eastAsia" w:ascii="宋体" w:hAnsi="宋体" w:cs="宋体"/>
                <w:color w:val="auto"/>
                <w:highlight w:val="none"/>
                <w:u w:val="none"/>
                <w:lang w:val="en-US" w:eastAsia="zh-CN"/>
              </w:rPr>
              <w:t>□设计负责人</w:t>
            </w:r>
            <w:r>
              <w:rPr>
                <w:rFonts w:hint="eastAsia" w:ascii="宋体" w:hAnsi="宋体" w:eastAsia="宋体" w:cs="宋体"/>
                <w:kern w:val="0"/>
              </w:rPr>
              <w:t>职称（或执业）证书</w:t>
            </w:r>
            <w:r>
              <w:rPr>
                <w:rFonts w:hint="eastAsia" w:ascii="宋体" w:hAnsi="宋体" w:cs="宋体"/>
                <w:color w:val="auto"/>
                <w:highlight w:val="none"/>
                <w:u w:val="none"/>
                <w:lang w:val="en-US" w:eastAsia="zh-CN"/>
              </w:rPr>
              <w:t>：</w:t>
            </w:r>
            <w:r>
              <w:rPr>
                <w:rFonts w:hint="eastAsia" w:ascii="宋体" w:hAnsi="宋体" w:cs="宋体"/>
                <w:color w:val="auto"/>
                <w:highlight w:val="none"/>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val="0"/>
              <w:spacing w:beforeAutospacing="0" w:afterAutospacing="0" w:line="288" w:lineRule="auto"/>
              <w:ind w:firstLine="420" w:firstLineChars="200"/>
              <w:jc w:val="left"/>
              <w:textAlignment w:val="auto"/>
              <w:rPr>
                <w:rFonts w:hint="eastAsia" w:ascii="宋体" w:hAnsi="宋体" w:cs="宋体"/>
                <w:color w:val="auto"/>
                <w:highlight w:val="none"/>
                <w:u w:val="single"/>
                <w:lang w:val="en-US" w:eastAsia="zh-CN"/>
              </w:rPr>
            </w:pPr>
            <w:r>
              <w:rPr>
                <w:rFonts w:hint="eastAsia" w:ascii="宋体" w:hAnsi="宋体" w:cs="宋体"/>
                <w:color w:val="auto"/>
                <w:highlight w:val="none"/>
                <w:u w:val="none"/>
                <w:lang w:val="en-US" w:eastAsia="zh-CN"/>
              </w:rPr>
              <w:t>□其他拟派人员</w:t>
            </w:r>
            <w:r>
              <w:rPr>
                <w:rFonts w:hint="eastAsia" w:ascii="宋体" w:hAnsi="宋体" w:eastAsia="宋体" w:cs="宋体"/>
                <w:kern w:val="0"/>
              </w:rPr>
              <w:t>职称（或执业）证书</w:t>
            </w:r>
            <w:r>
              <w:rPr>
                <w:rFonts w:hint="eastAsia" w:ascii="宋体" w:hAnsi="宋体" w:cs="宋体"/>
                <w:color w:val="auto"/>
                <w:highlight w:val="none"/>
                <w:u w:val="none"/>
                <w:lang w:val="en-US" w:eastAsia="zh-CN"/>
              </w:rPr>
              <w:t>：</w:t>
            </w:r>
            <w:r>
              <w:rPr>
                <w:rFonts w:hint="eastAsia" w:ascii="宋体" w:hAnsi="宋体" w:cs="宋体"/>
                <w:color w:val="auto"/>
                <w:highlight w:val="none"/>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val="0"/>
              <w:spacing w:beforeAutospacing="0" w:afterAutospacing="0" w:line="288" w:lineRule="auto"/>
              <w:ind w:firstLine="420" w:firstLineChars="200"/>
              <w:textAlignment w:val="auto"/>
              <w:rPr>
                <w:rFonts w:hint="eastAsia" w:ascii="宋体" w:hAnsi="宋体" w:cs="宋体"/>
                <w:color w:val="auto"/>
                <w:highlight w:val="none"/>
              </w:rPr>
            </w:pPr>
            <w:r>
              <w:rPr>
                <w:rFonts w:hint="eastAsia" w:ascii="宋体" w:hAnsi="宋体" w:cs="宋体"/>
                <w:color w:val="auto"/>
                <w:kern w:val="0"/>
                <w:szCs w:val="21"/>
                <w:highlight w:val="none"/>
              </w:rPr>
              <w:t>提供</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有效的拟派人员的身份证、□职称证、□注册证，投标人为其缴纳的养老保险证明材料</w:t>
            </w:r>
            <w:r>
              <w:rPr>
                <w:rFonts w:hint="eastAsia" w:ascii="宋体" w:hAnsi="宋体" w:cs="宋体"/>
                <w:color w:val="auto"/>
                <w:kern w:val="0"/>
                <w:szCs w:val="21"/>
                <w:highlight w:val="none"/>
                <w:lang w:eastAsia="zh-CN"/>
              </w:rPr>
              <w:t>（</w:t>
            </w:r>
            <w:r>
              <w:rPr>
                <w:rFonts w:hint="eastAsia" w:ascii="宋体" w:hAnsi="宋体" w:cs="宋体"/>
                <w:color w:val="auto"/>
                <w:highlight w:val="none"/>
              </w:rPr>
              <w:t>按投标人须知前附表第1.4.1条</w:t>
            </w:r>
            <w:r>
              <w:rPr>
                <w:rFonts w:hint="eastAsia" w:ascii="宋体" w:hAnsi="宋体" w:cs="宋体"/>
                <w:color w:val="auto"/>
                <w:highlight w:val="none"/>
                <w:lang w:val="en-US" w:eastAsia="zh-CN"/>
              </w:rPr>
              <w:t>特别说明（3）要求</w:t>
            </w:r>
            <w:r>
              <w:rPr>
                <w:rFonts w:hint="eastAsia" w:ascii="宋体" w:hAnsi="宋体" w:cs="宋体"/>
                <w:color w:val="auto"/>
                <w:highlight w:val="none"/>
              </w:rPr>
              <w:t>提供</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beforeAutospacing="0" w:afterAutospacing="0" w:line="288" w:lineRule="auto"/>
              <w:ind w:firstLine="420" w:firstLineChars="200"/>
              <w:textAlignment w:val="auto"/>
              <w:rPr>
                <w:rFonts w:ascii="宋体" w:hAnsi="宋体"/>
                <w:color w:val="auto"/>
                <w:highlight w:val="none"/>
              </w:rPr>
            </w:pPr>
            <w:r>
              <w:rPr>
                <w:rFonts w:hint="eastAsia" w:ascii="宋体" w:hAnsi="宋体" w:cs="宋体"/>
                <w:color w:val="auto"/>
                <w:highlight w:val="none"/>
              </w:rPr>
              <w:t>□联合体投标的，按</w:t>
            </w:r>
            <w:r>
              <w:rPr>
                <w:rFonts w:hint="eastAsia" w:ascii="宋体" w:hAnsi="宋体" w:cs="宋体"/>
                <w:color w:val="auto"/>
                <w:highlight w:val="none"/>
                <w:lang w:val="en-US" w:eastAsia="zh-CN"/>
              </w:rPr>
              <w:t>共同投标</w:t>
            </w:r>
            <w:r>
              <w:rPr>
                <w:rFonts w:hint="eastAsia" w:ascii="宋体" w:hAnsi="宋体" w:cs="宋体"/>
                <w:color w:val="auto"/>
                <w:highlight w:val="none"/>
              </w:rPr>
              <w:t>协议约定的分工提供。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62" w:hRule="atLeast"/>
        </w:trPr>
        <w:tc>
          <w:tcPr>
            <w:tcW w:w="708" w:type="dxa"/>
            <w:vMerge w:val="continue"/>
            <w:tcBorders>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p>
        </w:tc>
        <w:tc>
          <w:tcPr>
            <w:tcW w:w="861" w:type="dxa"/>
            <w:vMerge w:val="continue"/>
            <w:tcBorders>
              <w:left w:val="single" w:color="auto" w:sz="4" w:space="0"/>
              <w:bottom w:val="single" w:color="auto" w:sz="4" w:space="0"/>
              <w:right w:val="single" w:color="auto" w:sz="4" w:space="0"/>
            </w:tcBorders>
            <w:vAlign w:val="center"/>
          </w:tcPr>
          <w:p>
            <w:pPr>
              <w:spacing w:line="360" w:lineRule="auto"/>
              <w:jc w:val="center"/>
              <w:rPr>
                <w:color w:val="auto"/>
                <w:szCs w:val="22"/>
                <w:highlight w:val="none"/>
              </w:rPr>
            </w:pPr>
          </w:p>
        </w:tc>
        <w:tc>
          <w:tcPr>
            <w:tcW w:w="1553"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pacing w:beforeAutospacing="0" w:afterAutospacing="0" w:line="400" w:lineRule="exact"/>
              <w:jc w:val="both"/>
              <w:textAlignment w:val="auto"/>
              <w:rPr>
                <w:rFonts w:hint="eastAsia" w:ascii="宋体" w:hAnsi="宋体" w:cs="宋体"/>
                <w:color w:val="auto"/>
                <w:szCs w:val="21"/>
                <w:highlight w:val="none"/>
              </w:rPr>
            </w:pPr>
            <w:r>
              <w:rPr>
                <w:rFonts w:hint="eastAsia" w:ascii="宋体" w:hAnsi="宋体" w:cs="宋体"/>
                <w:color w:val="auto"/>
                <w:kern w:val="0"/>
                <w:highlight w:val="none"/>
              </w:rPr>
              <w:t>□</w:t>
            </w:r>
            <w:r>
              <w:rPr>
                <w:rFonts w:hint="eastAsia" w:ascii="宋体" w:hAnsi="宋体" w:cs="宋体"/>
                <w:color w:val="auto"/>
                <w:szCs w:val="22"/>
                <w:highlight w:val="none"/>
              </w:rPr>
              <w:t>获奖情况</w:t>
            </w:r>
          </w:p>
        </w:tc>
        <w:tc>
          <w:tcPr>
            <w:tcW w:w="664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napToGrid/>
              <w:spacing w:beforeAutospacing="0" w:afterAutospacing="0" w:line="288" w:lineRule="auto"/>
              <w:ind w:firstLine="0" w:firstLineChars="0"/>
              <w:jc w:val="left"/>
              <w:textAlignment w:val="auto"/>
              <w:rPr>
                <w:rFonts w:hint="eastAsia" w:ascii="宋体" w:hAnsi="宋体" w:cs="宋体"/>
              </w:rPr>
            </w:pPr>
            <w:r>
              <w:rPr>
                <w:rFonts w:hint="eastAsia" w:ascii="宋体" w:hAnsi="宋体" w:cs="宋体"/>
                <w:i/>
                <w:color w:val="auto"/>
                <w:kern w:val="0"/>
                <w:szCs w:val="21"/>
                <w:highlight w:val="none"/>
              </w:rPr>
              <w:t>[提示：</w:t>
            </w:r>
            <w:r>
              <w:rPr>
                <w:rFonts w:hint="eastAsia" w:ascii="宋体" w:hAnsi="宋体" w:cs="宋体"/>
                <w:i/>
                <w:color w:val="auto"/>
                <w:kern w:val="0"/>
                <w:szCs w:val="21"/>
                <w:highlight w:val="none"/>
                <w:lang w:val="en-US" w:eastAsia="zh-CN"/>
              </w:rPr>
              <w:t>参与商务评审的奖项总个数不超过2个，该项总分不超过2分</w:t>
            </w:r>
            <w:r>
              <w:rPr>
                <w:rFonts w:hint="eastAsia" w:ascii="宋体" w:hAnsi="宋体" w:cs="宋体"/>
                <w:i/>
                <w:color w:val="auto"/>
                <w:kern w:val="0"/>
                <w:szCs w:val="21"/>
                <w:highlight w:val="none"/>
              </w:rPr>
              <w:t>。]</w:t>
            </w:r>
          </w:p>
          <w:p>
            <w:pPr>
              <w:keepNext w:val="0"/>
              <w:keepLines w:val="0"/>
              <w:pageBreakBefore w:val="0"/>
              <w:widowControl/>
              <w:kinsoku/>
              <w:wordWrap/>
              <w:overflowPunct/>
              <w:topLinePunct w:val="0"/>
              <w:bidi w:val="0"/>
              <w:snapToGrid/>
              <w:spacing w:beforeAutospacing="0" w:afterAutospacing="0" w:line="288" w:lineRule="auto"/>
              <w:ind w:firstLine="420" w:firstLineChars="200"/>
              <w:jc w:val="left"/>
              <w:textAlignment w:val="auto"/>
              <w:rPr>
                <w:rFonts w:hint="eastAsia" w:ascii="宋体" w:hAnsi="宋体" w:cs="宋体"/>
                <w:color w:val="auto"/>
                <w:highlight w:val="none"/>
              </w:rPr>
            </w:pPr>
            <w:r>
              <w:rPr>
                <w:rFonts w:hint="eastAsia" w:ascii="宋体" w:hAnsi="宋体" w:eastAsia="宋体" w:cs="宋体"/>
                <w:snapToGrid/>
                <w:sz w:val="21"/>
                <w:szCs w:val="21"/>
                <w:u w:val="none"/>
                <w:lang w:eastAsia="zh-CN"/>
              </w:rPr>
              <w:t>自</w:t>
            </w:r>
            <w:r>
              <w:rPr>
                <w:rFonts w:hint="eastAsia" w:ascii="宋体" w:hAnsi="宋体" w:eastAsia="宋体" w:cs="宋体"/>
                <w:snapToGrid/>
                <w:sz w:val="21"/>
                <w:szCs w:val="21"/>
                <w:u w:val="single"/>
                <w:lang w:eastAsia="zh-CN"/>
              </w:rPr>
              <w:t xml:space="preserve">    </w:t>
            </w:r>
            <w:r>
              <w:rPr>
                <w:rFonts w:hint="eastAsia" w:ascii="宋体" w:hAnsi="宋体" w:eastAsia="宋体" w:cs="宋体"/>
                <w:snapToGrid/>
                <w:sz w:val="21"/>
                <w:szCs w:val="21"/>
                <w:u w:val="none"/>
                <w:lang w:eastAsia="zh-CN"/>
              </w:rPr>
              <w:t>年1月1日起</w:t>
            </w:r>
            <w:r>
              <w:rPr>
                <w:rFonts w:hint="eastAsia" w:ascii="宋体" w:hAnsi="宋体" w:eastAsia="宋体" w:cs="宋体"/>
                <w:i/>
                <w:iCs/>
                <w:snapToGrid/>
                <w:sz w:val="21"/>
                <w:szCs w:val="21"/>
                <w:u w:val="none"/>
                <w:lang w:val="en-US" w:eastAsia="zh-CN"/>
              </w:rPr>
              <w:t>[</w:t>
            </w:r>
            <w:r>
              <w:rPr>
                <w:rFonts w:hint="eastAsia" w:ascii="宋体" w:hAnsi="宋体" w:eastAsia="宋体" w:cs="宋体"/>
                <w:i/>
                <w:iCs/>
                <w:snapToGrid/>
                <w:sz w:val="21"/>
                <w:szCs w:val="21"/>
                <w:u w:val="none"/>
                <w:lang w:eastAsia="zh-CN"/>
              </w:rPr>
              <w:t>提示：指投标截止日前3年</w:t>
            </w:r>
            <w:r>
              <w:rPr>
                <w:rFonts w:hint="eastAsia" w:ascii="宋体" w:hAnsi="宋体" w:eastAsia="宋体" w:cs="宋体"/>
                <w:i/>
                <w:iCs/>
                <w:snapToGrid/>
                <w:sz w:val="21"/>
                <w:szCs w:val="21"/>
                <w:u w:val="none"/>
                <w:lang w:val="en-US" w:eastAsia="zh-CN"/>
              </w:rPr>
              <w:t>及以上</w:t>
            </w:r>
            <w:r>
              <w:rPr>
                <w:rFonts w:hint="eastAsia" w:ascii="宋体" w:hAnsi="宋体" w:eastAsia="宋体" w:cs="宋体"/>
                <w:i/>
                <w:iCs/>
                <w:snapToGrid/>
                <w:sz w:val="21"/>
                <w:szCs w:val="21"/>
                <w:u w:val="none"/>
                <w:lang w:eastAsia="zh-CN"/>
              </w:rPr>
              <w:t>，</w:t>
            </w:r>
            <w:r>
              <w:rPr>
                <w:rFonts w:hint="eastAsia" w:ascii="宋体" w:hAnsi="宋体" w:eastAsia="宋体" w:cs="宋体"/>
                <w:i/>
                <w:iCs/>
                <w:snapToGrid/>
                <w:sz w:val="21"/>
                <w:szCs w:val="21"/>
                <w:highlight w:val="none"/>
                <w:u w:val="none"/>
                <w:lang w:eastAsia="zh-CN"/>
              </w:rPr>
              <w:t>不包含投标截止日当年]</w:t>
            </w:r>
            <w:r>
              <w:rPr>
                <w:rFonts w:hint="eastAsia" w:ascii="宋体" w:hAnsi="宋体" w:eastAsia="宋体" w:cs="宋体"/>
                <w:szCs w:val="21"/>
                <w:highlight w:val="none"/>
              </w:rPr>
              <w:t>至投标截止日止（</w:t>
            </w:r>
            <w:r>
              <w:rPr>
                <w:rFonts w:hint="eastAsia" w:ascii="宋体" w:hAnsi="宋体" w:eastAsia="宋体" w:cs="宋体"/>
                <w:color w:val="auto"/>
                <w:szCs w:val="21"/>
                <w:highlight w:val="none"/>
              </w:rPr>
              <w:t>以获奖证书颁发时间为准</w:t>
            </w:r>
            <w:r>
              <w:rPr>
                <w:rFonts w:hint="eastAsia" w:ascii="宋体" w:hAnsi="宋体" w:eastAsia="宋体" w:cs="宋体"/>
                <w:szCs w:val="21"/>
                <w:highlight w:val="none"/>
              </w:rPr>
              <w:t>）</w:t>
            </w:r>
            <w:r>
              <w:rPr>
                <w:rFonts w:hint="eastAsia" w:ascii="宋体" w:hAnsi="宋体" w:eastAsia="宋体" w:cs="宋体"/>
                <w:szCs w:val="21"/>
                <w:highlight w:val="none"/>
                <w:lang w:eastAsia="zh-CN"/>
              </w:rPr>
              <w:t>，</w:t>
            </w:r>
            <w:r>
              <w:rPr>
                <w:rFonts w:hint="eastAsia" w:ascii="宋体" w:hAnsi="宋体" w:eastAsia="宋体" w:cs="宋体"/>
                <w:color w:val="auto"/>
                <w:highlight w:val="none"/>
                <w:u w:val="single"/>
                <w:lang w:val="en-US" w:eastAsia="zh-CN"/>
              </w:rPr>
              <w:t>投标人（或拟派人员）</w:t>
            </w:r>
            <w:r>
              <w:rPr>
                <w:rFonts w:hint="eastAsia" w:ascii="宋体" w:hAnsi="宋体" w:eastAsia="宋体" w:cs="宋体"/>
                <w:color w:val="auto"/>
                <w:highlight w:val="none"/>
                <w:u w:val="none"/>
                <w:lang w:val="en-US" w:eastAsia="zh-CN"/>
              </w:rPr>
              <w:t>承担（或参与）的项目获得过国家级奖项，每有1个得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none"/>
                <w:lang w:val="en-US" w:eastAsia="zh-CN"/>
              </w:rPr>
              <w:t>分</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本项</w:t>
            </w:r>
            <w:r>
              <w:rPr>
                <w:rFonts w:hint="eastAsia" w:ascii="宋体" w:hAnsi="宋体" w:eastAsia="宋体" w:cs="宋体"/>
                <w:color w:val="auto"/>
                <w:highlight w:val="none"/>
              </w:rPr>
              <w:t>最多得</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分</w:t>
            </w:r>
            <w:r>
              <w:rPr>
                <w:rFonts w:hint="eastAsia" w:ascii="宋体" w:hAnsi="宋体" w:cs="宋体"/>
                <w:color w:val="auto"/>
                <w:highlight w:val="none"/>
                <w:u w:val="none"/>
                <w:lang w:val="en-US" w:eastAsia="zh-CN"/>
              </w:rPr>
              <w:t>。</w:t>
            </w:r>
          </w:p>
          <w:p>
            <w:pPr>
              <w:keepNext w:val="0"/>
              <w:keepLines w:val="0"/>
              <w:pageBreakBefore w:val="0"/>
              <w:widowControl/>
              <w:kinsoku/>
              <w:wordWrap/>
              <w:overflowPunct/>
              <w:topLinePunct w:val="0"/>
              <w:bidi w:val="0"/>
              <w:snapToGrid/>
              <w:spacing w:beforeAutospacing="0" w:afterAutospacing="0" w:line="288" w:lineRule="auto"/>
              <w:ind w:firstLine="420" w:firstLineChars="200"/>
              <w:jc w:val="left"/>
              <w:textAlignment w:val="auto"/>
              <w:rPr>
                <w:rFonts w:hint="eastAsia" w:ascii="宋体" w:hAnsi="宋体" w:cs="宋体"/>
                <w:color w:val="auto"/>
                <w:highlight w:val="none"/>
              </w:rPr>
            </w:pPr>
            <w:r>
              <w:rPr>
                <w:rFonts w:hint="eastAsia" w:ascii="宋体" w:hAnsi="宋体" w:cs="宋体"/>
                <w:color w:val="auto"/>
                <w:highlight w:val="none"/>
              </w:rPr>
              <w:t>提供</w:t>
            </w:r>
            <w:r>
              <w:rPr>
                <w:rFonts w:hint="eastAsia" w:ascii="宋体" w:hAnsi="宋体" w:cs="宋体"/>
                <w:color w:val="auto"/>
                <w:highlight w:val="none"/>
                <w:lang w:eastAsia="zh-CN"/>
              </w:rPr>
              <w:t>：</w:t>
            </w:r>
            <w:r>
              <w:rPr>
                <w:rFonts w:hint="eastAsia" w:ascii="宋体" w:hAnsi="宋体" w:cs="宋体"/>
                <w:color w:val="auto"/>
                <w:highlight w:val="none"/>
              </w:rPr>
              <w:t>获奖证书</w:t>
            </w:r>
            <w:r>
              <w:rPr>
                <w:rFonts w:hint="eastAsia" w:ascii="宋体" w:hAnsi="宋体" w:eastAsia="宋体" w:cs="宋体"/>
                <w:color w:val="auto"/>
                <w:szCs w:val="21"/>
                <w:highlight w:val="none"/>
                <w:lang w:val="en-US" w:eastAsia="zh-CN"/>
              </w:rPr>
              <w:t>或获奖证明材料</w:t>
            </w:r>
            <w:r>
              <w:rPr>
                <w:rFonts w:hint="eastAsia" w:ascii="宋体" w:hAnsi="宋体" w:cs="宋体"/>
                <w:color w:val="auto"/>
                <w:highlight w:val="none"/>
              </w:rPr>
              <w:t>。</w:t>
            </w:r>
          </w:p>
          <w:p>
            <w:pPr>
              <w:snapToGrid/>
              <w:spacing w:line="288" w:lineRule="auto"/>
              <w:ind w:firstLine="420" w:firstLineChars="200"/>
              <w:jc w:val="left"/>
            </w:pPr>
            <w:r>
              <w:rPr>
                <w:rFonts w:hint="eastAsia" w:ascii="宋体" w:hAnsi="宋体" w:eastAsia="宋体" w:cs="宋体"/>
              </w:rPr>
              <w:t>□</w:t>
            </w:r>
            <w:r>
              <w:rPr>
                <w:rFonts w:hint="eastAsia" w:ascii="宋体" w:hAnsi="宋体" w:cs="宋体"/>
                <w:kern w:val="0"/>
                <w:szCs w:val="21"/>
              </w:rPr>
              <w:t>联合体投标的，</w:t>
            </w:r>
            <w:r>
              <w:rPr>
                <w:rFonts w:hint="eastAsia" w:ascii="宋体" w:hAnsi="宋体" w:cs="宋体"/>
                <w:kern w:val="0"/>
                <w:szCs w:val="21"/>
                <w:lang w:val="en-US" w:eastAsia="zh-CN"/>
              </w:rPr>
              <w:t>由联合体任一单位提供</w:t>
            </w:r>
            <w:r>
              <w:rPr>
                <w:rFonts w:hint="eastAsia" w:ascii="宋体" w:hAnsi="宋体" w:cs="宋体"/>
                <w:kern w:val="0"/>
                <w:szCs w:val="21"/>
              </w:rPr>
              <w:t>。</w:t>
            </w:r>
          </w:p>
          <w:p>
            <w:pPr>
              <w:autoSpaceDE/>
              <w:autoSpaceDN/>
              <w:adjustRightInd/>
              <w:snapToGrid/>
              <w:spacing w:line="288" w:lineRule="auto"/>
              <w:ind w:firstLine="420" w:firstLineChars="200"/>
              <w:jc w:val="left"/>
              <w:rPr>
                <w:rFonts w:ascii="宋体" w:hAnsi="宋体"/>
                <w:color w:val="auto"/>
                <w:highlight w:val="none"/>
              </w:rPr>
            </w:pPr>
            <w:r>
              <w:rPr>
                <w:rFonts w:hint="eastAsia" w:ascii="宋体" w:hAnsi="宋体" w:cs="宋体"/>
                <w:color w:val="auto"/>
                <w:highlight w:val="none"/>
              </w:rPr>
              <w:t>注：</w:t>
            </w:r>
            <w:r>
              <w:rPr>
                <w:rFonts w:hint="eastAsia" w:ascii="宋体" w:hAnsi="宋体" w:cs="宋体"/>
                <w:color w:val="auto"/>
                <w:highlight w:val="none"/>
                <w:u w:val="none"/>
              </w:rPr>
              <w:t>国家级奖项是指：国家住房和城乡建设部评选的《全国优秀工程勘察设计奖》</w:t>
            </w:r>
            <w:r>
              <w:rPr>
                <w:rFonts w:hint="eastAsia" w:ascii="宋体" w:hAnsi="宋体" w:cs="宋体"/>
                <w:color w:val="auto"/>
                <w:highlight w:val="none"/>
                <w:u w:val="none"/>
                <w:lang w:eastAsia="zh-CN"/>
              </w:rPr>
              <w:t>；国家住房和城乡建设部评选的《绿色建筑创新奖》；</w:t>
            </w:r>
            <w:r>
              <w:rPr>
                <w:rFonts w:hint="eastAsia" w:ascii="宋体" w:hAnsi="宋体" w:cs="宋体"/>
                <w:color w:val="auto"/>
                <w:highlight w:val="none"/>
                <w:u w:val="none"/>
              </w:rPr>
              <w:t>中国施工企业管理协会评选的《国家优质工程奖》；中国建筑业协会评选的《中国建设工程鲁班奖</w:t>
            </w:r>
            <w:r>
              <w:rPr>
                <w:rFonts w:hint="eastAsia" w:ascii="宋体" w:hAnsi="宋体" w:eastAsia="宋体" w:cs="宋体"/>
                <w:color w:val="auto"/>
                <w:sz w:val="21"/>
                <w:szCs w:val="24"/>
                <w:highlight w:val="none"/>
                <w:u w:val="none"/>
              </w:rPr>
              <w:t>（国家优质工程）</w:t>
            </w:r>
            <w:r>
              <w:rPr>
                <w:rFonts w:hint="eastAsia" w:ascii="宋体" w:hAnsi="宋体" w:cs="宋体"/>
                <w:color w:val="auto"/>
                <w:highlight w:val="none"/>
                <w:u w:val="none"/>
              </w:rPr>
              <w:t>》；中国土木工程学会评选的《詹天佑土木工程大奖》；中国建筑学会评选的《建筑设计奖》；中国勘察设计协会评选的《工程勘察、建筑设计行业和市政公用工程优秀勘察设计奖》或《全国优秀工程勘察设计行业奖》</w:t>
            </w:r>
            <w:r>
              <w:rPr>
                <w:rFonts w:hint="eastAsia" w:ascii="宋体" w:hAnsi="宋体" w:cs="宋体"/>
                <w:color w:val="auto"/>
                <w:highlight w:val="none"/>
                <w:u w:val="none"/>
                <w:lang w:eastAsia="zh-CN"/>
              </w:rPr>
              <w:t>；</w:t>
            </w:r>
            <w:r>
              <w:rPr>
                <w:rFonts w:hint="eastAsia" w:ascii="宋体" w:hAnsi="宋体" w:cs="宋体"/>
                <w:color w:val="auto"/>
                <w:highlight w:val="none"/>
                <w:u w:val="none"/>
              </w:rPr>
              <w:t>中国建筑学会评选的“梁思成建筑奖”</w:t>
            </w:r>
            <w:r>
              <w:rPr>
                <w:rFonts w:hint="eastAsia" w:ascii="宋体" w:hAnsi="宋体" w:eastAsia="宋体" w:cs="宋体"/>
                <w:color w:val="auto"/>
                <w:highlight w:val="none"/>
                <w:u w:val="none"/>
                <w:lang w:eastAsia="zh-CN"/>
              </w:rPr>
              <w:t>；</w:t>
            </w:r>
            <w:r>
              <w:rPr>
                <w:rFonts w:hint="eastAsia" w:ascii="宋体" w:hAnsi="宋体" w:eastAsia="宋体" w:cs="宋体"/>
              </w:rPr>
              <w:t>□</w:t>
            </w:r>
            <w:r>
              <w:rPr>
                <w:rFonts w:hint="eastAsia" w:ascii="宋体" w:hAnsi="宋体" w:eastAsia="宋体" w:cs="宋体"/>
                <w:u w:val="single"/>
                <w:lang w:val="en-US" w:eastAsia="zh-CN"/>
              </w:rPr>
              <w:t xml:space="preserve">        </w:t>
            </w:r>
            <w:r>
              <w:rPr>
                <w:rFonts w:hint="eastAsia" w:ascii="宋体" w:hAnsi="宋体" w:eastAsia="宋体" w:cs="宋体"/>
                <w:i/>
                <w:iCs/>
                <w:lang w:val="en-US" w:eastAsia="zh-CN"/>
              </w:rPr>
              <w:t>[提示：可填写《全国评比达标表彰保留项目目录》中，其他与</w:t>
            </w:r>
            <w:r>
              <w:rPr>
                <w:rFonts w:hint="eastAsia" w:ascii="宋体" w:hAnsi="宋体" w:eastAsia="宋体" w:cs="宋体"/>
                <w:i/>
                <w:iCs/>
                <w:color w:val="auto"/>
                <w:sz w:val="21"/>
                <w:szCs w:val="21"/>
                <w:highlight w:val="none"/>
                <w:u w:val="none"/>
                <w:lang w:val="en-US" w:eastAsia="zh-CN"/>
              </w:rPr>
              <w:t>房屋建筑和市政基础设施工程</w:t>
            </w:r>
            <w:r>
              <w:rPr>
                <w:rFonts w:hint="eastAsia" w:ascii="宋体" w:hAnsi="宋体" w:eastAsia="宋体" w:cs="宋体"/>
                <w:i/>
                <w:iCs/>
                <w:lang w:val="en-US" w:eastAsia="zh-CN"/>
              </w:rPr>
              <w:t>勘察设计相关的国家级奖项]</w:t>
            </w:r>
            <w:r>
              <w:rPr>
                <w:rFonts w:hint="eastAsia" w:ascii="宋体" w:hAnsi="宋体" w:eastAsia="宋体" w:cs="宋体"/>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1" w:hRule="atLeast"/>
        </w:trPr>
        <w:tc>
          <w:tcPr>
            <w:tcW w:w="1569" w:type="dxa"/>
            <w:gridSpan w:val="2"/>
            <w:tcBorders>
              <w:top w:val="single" w:color="auto" w:sz="4" w:space="0"/>
              <w:left w:val="single" w:color="auto" w:sz="4" w:space="0"/>
              <w:right w:val="single" w:color="auto" w:sz="4" w:space="0"/>
            </w:tcBorders>
            <w:vAlign w:val="center"/>
          </w:tcPr>
          <w:p>
            <w:pPr>
              <w:spacing w:line="440" w:lineRule="exact"/>
              <w:jc w:val="center"/>
              <w:rPr>
                <w:rFonts w:ascii="宋体" w:hAnsi="宋体"/>
                <w:b/>
                <w:color w:val="auto"/>
                <w:kern w:val="0"/>
                <w:highlight w:val="none"/>
              </w:rPr>
            </w:pPr>
            <w:r>
              <w:rPr>
                <w:rFonts w:hint="eastAsia"/>
                <w:b/>
                <w:color w:val="auto"/>
                <w:highlight w:val="none"/>
              </w:rPr>
              <w:t>条款号</w:t>
            </w:r>
          </w:p>
        </w:tc>
        <w:tc>
          <w:tcPr>
            <w:tcW w:w="1553" w:type="dxa"/>
            <w:gridSpan w:val="2"/>
            <w:tcBorders>
              <w:top w:val="single" w:color="auto" w:sz="4" w:space="0"/>
              <w:left w:val="nil"/>
              <w:bottom w:val="single" w:color="auto" w:sz="4" w:space="0"/>
              <w:right w:val="single" w:color="auto" w:sz="4" w:space="0"/>
            </w:tcBorders>
            <w:vAlign w:val="center"/>
          </w:tcPr>
          <w:p>
            <w:pPr>
              <w:spacing w:line="420" w:lineRule="atLeast"/>
              <w:jc w:val="center"/>
              <w:rPr>
                <w:b/>
                <w:color w:val="auto"/>
                <w:highlight w:val="none"/>
              </w:rPr>
            </w:pPr>
            <w:r>
              <w:rPr>
                <w:rFonts w:hint="eastAsia"/>
                <w:b/>
                <w:color w:val="auto"/>
                <w:highlight w:val="none"/>
              </w:rPr>
              <w:t>评审因素</w:t>
            </w:r>
          </w:p>
        </w:tc>
        <w:tc>
          <w:tcPr>
            <w:tcW w:w="664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1" w:firstLineChars="200"/>
              <w:jc w:val="center"/>
              <w:rPr>
                <w:b/>
                <w:color w:val="auto"/>
                <w:highlight w:val="none"/>
              </w:rPr>
            </w:pPr>
            <w:r>
              <w:rPr>
                <w:rFonts w:hint="eastAsia"/>
                <w:b/>
                <w:color w:val="auto"/>
                <w:highlight w:val="none"/>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59" w:hRule="atLeast"/>
        </w:trPr>
        <w:tc>
          <w:tcPr>
            <w:tcW w:w="708" w:type="dxa"/>
            <w:vMerge w:val="restart"/>
            <w:tcBorders>
              <w:top w:val="single" w:color="auto" w:sz="4" w:space="0"/>
              <w:left w:val="single" w:color="auto" w:sz="4" w:space="0"/>
              <w:right w:val="single" w:color="auto" w:sz="4" w:space="0"/>
            </w:tcBorders>
            <w:vAlign w:val="center"/>
          </w:tcPr>
          <w:p>
            <w:pPr>
              <w:jc w:val="center"/>
              <w:rPr>
                <w:color w:val="auto"/>
                <w:szCs w:val="22"/>
                <w:highlight w:val="none"/>
              </w:rPr>
            </w:pPr>
            <w:r>
              <w:rPr>
                <w:color w:val="auto"/>
                <w:szCs w:val="22"/>
                <w:highlight w:val="none"/>
              </w:rPr>
              <w:t>2.2.4（3）</w:t>
            </w:r>
          </w:p>
        </w:tc>
        <w:tc>
          <w:tcPr>
            <w:tcW w:w="861" w:type="dxa"/>
            <w:vMerge w:val="restart"/>
            <w:tcBorders>
              <w:top w:val="single" w:color="auto" w:sz="4" w:space="0"/>
              <w:left w:val="single" w:color="auto" w:sz="4" w:space="0"/>
              <w:right w:val="single" w:color="auto" w:sz="4" w:space="0"/>
            </w:tcBorders>
            <w:vAlign w:val="center"/>
          </w:tcPr>
          <w:p>
            <w:pPr>
              <w:spacing w:line="440" w:lineRule="exact"/>
              <w:jc w:val="center"/>
              <w:rPr>
                <w:color w:val="auto"/>
                <w:szCs w:val="22"/>
                <w:highlight w:val="none"/>
              </w:rPr>
            </w:pPr>
            <w:r>
              <w:rPr>
                <w:rFonts w:hint="eastAsia" w:ascii="宋体" w:hAnsi="宋体"/>
                <w:color w:val="auto"/>
                <w:kern w:val="0"/>
                <w:highlight w:val="none"/>
              </w:rPr>
              <w:t>投标函部分评审标准</w:t>
            </w:r>
          </w:p>
        </w:tc>
        <w:tc>
          <w:tcPr>
            <w:tcW w:w="1553" w:type="dxa"/>
            <w:gridSpan w:val="2"/>
            <w:tcBorders>
              <w:top w:val="single" w:color="auto" w:sz="4" w:space="0"/>
              <w:left w:val="nil"/>
              <w:bottom w:val="single" w:color="auto" w:sz="4" w:space="0"/>
              <w:right w:val="single" w:color="auto" w:sz="4" w:space="0"/>
            </w:tcBorders>
            <w:vAlign w:val="center"/>
          </w:tcPr>
          <w:p>
            <w:pPr>
              <w:spacing w:line="360" w:lineRule="auto"/>
              <w:jc w:val="center"/>
              <w:rPr>
                <w:color w:val="auto"/>
                <w:szCs w:val="22"/>
                <w:highlight w:val="none"/>
              </w:rPr>
            </w:pPr>
            <w:r>
              <w:rPr>
                <w:rFonts w:hint="eastAsia" w:ascii="宋体" w:hAnsi="宋体" w:cs="宋体"/>
                <w:color w:val="auto"/>
                <w:kern w:val="0"/>
                <w:highlight w:val="none"/>
              </w:rPr>
              <w:t>投标函部分的签名盖章</w:t>
            </w:r>
          </w:p>
        </w:tc>
        <w:tc>
          <w:tcPr>
            <w:tcW w:w="6649" w:type="dxa"/>
            <w:tcBorders>
              <w:top w:val="single" w:color="auto" w:sz="4" w:space="0"/>
              <w:left w:val="single" w:color="auto" w:sz="4" w:space="0"/>
              <w:bottom w:val="single" w:color="auto" w:sz="4" w:space="0"/>
              <w:right w:val="single" w:color="auto" w:sz="4" w:space="0"/>
            </w:tcBorders>
          </w:tcPr>
          <w:p>
            <w:pPr>
              <w:snapToGrid w:val="0"/>
              <w:spacing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rPr>
              <w:t>投标函部分的格式要求法定代表人或其委托代理人签名（或盖章）的须齐全</w:t>
            </w:r>
            <w:r>
              <w:rPr>
                <w:rFonts w:hint="eastAsia" w:ascii="宋体" w:hAnsi="宋体" w:cs="宋体"/>
                <w:color w:val="auto"/>
                <w:kern w:val="0"/>
                <w:highlight w:val="none"/>
                <w:lang w:eastAsia="zh-CN"/>
              </w:rPr>
              <w:t>。要求签名的，</w:t>
            </w:r>
            <w:r>
              <w:rPr>
                <w:rFonts w:hint="eastAsia" w:ascii="宋体" w:hAnsi="宋体" w:cs="宋体"/>
                <w:color w:val="auto"/>
                <w:kern w:val="0"/>
                <w:highlight w:val="none"/>
              </w:rPr>
              <w:t>签名采用手写签名</w:t>
            </w:r>
            <w:r>
              <w:rPr>
                <w:rFonts w:hint="eastAsia" w:ascii="宋体" w:hAnsi="宋体"/>
                <w:color w:val="auto"/>
                <w:szCs w:val="21"/>
                <w:highlight w:val="none"/>
                <w:lang w:val="en-US" w:eastAsia="zh-CN"/>
              </w:rPr>
              <w:t>或签章</w:t>
            </w:r>
            <w:r>
              <w:rPr>
                <w:rFonts w:hint="eastAsia" w:ascii="宋体" w:hAnsi="宋体" w:cs="宋体"/>
                <w:color w:val="auto"/>
                <w:kern w:val="0"/>
                <w:highlight w:val="none"/>
              </w:rPr>
              <w:t>或加盖CA数字证书均可。要求加盖单位法人章的，应使用 CA 数字证书加盖投标人的单位电子印章。</w:t>
            </w:r>
          </w:p>
          <w:p>
            <w:pPr>
              <w:spacing w:line="360" w:lineRule="auto"/>
              <w:ind w:firstLine="420" w:firstLineChars="200"/>
              <w:rPr>
                <w:rFonts w:ascii="宋体" w:hAnsi="宋体"/>
                <w:color w:val="auto"/>
                <w:szCs w:val="21"/>
                <w:highlight w:val="none"/>
              </w:rPr>
            </w:pPr>
            <w:r>
              <w:rPr>
                <w:rFonts w:hint="eastAsia" w:ascii="宋体" w:hAnsi="宋体" w:cs="宋体"/>
                <w:color w:val="auto"/>
                <w:kern w:val="0"/>
                <w:highlight w:val="none"/>
              </w:rPr>
              <w:t>联合体投标的，投标函部分的格式中要求投标人加盖单位法人章的，均由联合体牵头人使用 CA 数字证书加盖其单位电子印章。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0" w:hRule="atLeast"/>
        </w:trPr>
        <w:tc>
          <w:tcPr>
            <w:tcW w:w="708" w:type="dxa"/>
            <w:vMerge w:val="continue"/>
            <w:tcBorders>
              <w:left w:val="single" w:color="auto" w:sz="4" w:space="0"/>
              <w:right w:val="single" w:color="auto" w:sz="4" w:space="0"/>
            </w:tcBorders>
            <w:vAlign w:val="center"/>
          </w:tcPr>
          <w:p>
            <w:pPr>
              <w:jc w:val="center"/>
              <w:rPr>
                <w:color w:val="auto"/>
                <w:szCs w:val="22"/>
                <w:highlight w:val="none"/>
              </w:rPr>
            </w:pPr>
          </w:p>
        </w:tc>
        <w:tc>
          <w:tcPr>
            <w:tcW w:w="861" w:type="dxa"/>
            <w:vMerge w:val="continue"/>
            <w:tcBorders>
              <w:left w:val="single" w:color="auto" w:sz="4" w:space="0"/>
              <w:right w:val="single" w:color="auto" w:sz="4" w:space="0"/>
            </w:tcBorders>
            <w:vAlign w:val="center"/>
          </w:tcPr>
          <w:p>
            <w:pPr>
              <w:spacing w:line="440" w:lineRule="exact"/>
              <w:jc w:val="center"/>
              <w:rPr>
                <w:rFonts w:ascii="宋体" w:hAnsi="宋体"/>
                <w:color w:val="auto"/>
                <w:kern w:val="0"/>
                <w:highlight w:val="none"/>
              </w:rPr>
            </w:pPr>
          </w:p>
        </w:tc>
        <w:tc>
          <w:tcPr>
            <w:tcW w:w="1553" w:type="dxa"/>
            <w:gridSpan w:val="2"/>
            <w:tcBorders>
              <w:top w:val="single" w:color="auto" w:sz="4" w:space="0"/>
              <w:left w:val="nil"/>
              <w:bottom w:val="single" w:color="auto" w:sz="4" w:space="0"/>
              <w:right w:val="single" w:color="auto" w:sz="4" w:space="0"/>
            </w:tcBorders>
            <w:vAlign w:val="center"/>
          </w:tcPr>
          <w:p>
            <w:pPr>
              <w:spacing w:line="360" w:lineRule="auto"/>
              <w:jc w:val="center"/>
              <w:rPr>
                <w:color w:val="auto"/>
                <w:highlight w:val="none"/>
              </w:rPr>
            </w:pPr>
            <w:r>
              <w:rPr>
                <w:rFonts w:hint="eastAsia"/>
                <w:color w:val="auto"/>
                <w:highlight w:val="none"/>
              </w:rPr>
              <w:t>勘察设计服务期限</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color w:val="auto"/>
                <w:highlight w:val="none"/>
              </w:rPr>
            </w:pPr>
            <w:r>
              <w:rPr>
                <w:rFonts w:hint="eastAsia"/>
                <w:color w:val="auto"/>
                <w:highlight w:val="none"/>
              </w:rPr>
              <w:t>符合第二章“投标人须知”第</w:t>
            </w:r>
            <w:r>
              <w:rPr>
                <w:color w:val="auto"/>
                <w:highlight w:val="none"/>
              </w:rPr>
              <w:t>1.3.2</w:t>
            </w:r>
            <w:r>
              <w:rPr>
                <w:rFonts w:hint="eastAsia"/>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5" w:hRule="atLeast"/>
        </w:trPr>
        <w:tc>
          <w:tcPr>
            <w:tcW w:w="708" w:type="dxa"/>
            <w:vMerge w:val="continue"/>
            <w:tcBorders>
              <w:left w:val="single" w:color="auto" w:sz="4" w:space="0"/>
              <w:right w:val="single" w:color="auto" w:sz="4" w:space="0"/>
            </w:tcBorders>
            <w:vAlign w:val="center"/>
          </w:tcPr>
          <w:p>
            <w:pPr>
              <w:jc w:val="center"/>
              <w:rPr>
                <w:color w:val="auto"/>
                <w:szCs w:val="22"/>
                <w:highlight w:val="none"/>
              </w:rPr>
            </w:pPr>
          </w:p>
        </w:tc>
        <w:tc>
          <w:tcPr>
            <w:tcW w:w="861" w:type="dxa"/>
            <w:vMerge w:val="continue"/>
            <w:tcBorders>
              <w:left w:val="single" w:color="auto" w:sz="4" w:space="0"/>
              <w:right w:val="single" w:color="auto" w:sz="4" w:space="0"/>
            </w:tcBorders>
            <w:vAlign w:val="center"/>
          </w:tcPr>
          <w:p>
            <w:pPr>
              <w:spacing w:line="440" w:lineRule="exact"/>
              <w:jc w:val="center"/>
              <w:rPr>
                <w:rFonts w:ascii="宋体" w:hAnsi="宋体"/>
                <w:color w:val="auto"/>
                <w:kern w:val="0"/>
                <w:highlight w:val="none"/>
              </w:rPr>
            </w:pPr>
          </w:p>
        </w:tc>
        <w:tc>
          <w:tcPr>
            <w:tcW w:w="1553" w:type="dxa"/>
            <w:gridSpan w:val="2"/>
            <w:tcBorders>
              <w:top w:val="single" w:color="auto" w:sz="4" w:space="0"/>
              <w:left w:val="nil"/>
              <w:bottom w:val="single" w:color="auto" w:sz="4" w:space="0"/>
              <w:right w:val="single" w:color="auto" w:sz="4" w:space="0"/>
            </w:tcBorders>
            <w:vAlign w:val="center"/>
          </w:tcPr>
          <w:p>
            <w:pPr>
              <w:spacing w:line="360" w:lineRule="auto"/>
              <w:jc w:val="center"/>
              <w:rPr>
                <w:color w:val="auto"/>
                <w:szCs w:val="22"/>
                <w:highlight w:val="none"/>
              </w:rPr>
            </w:pPr>
            <w:r>
              <w:rPr>
                <w:rFonts w:hint="eastAsia"/>
                <w:color w:val="auto"/>
                <w:highlight w:val="none"/>
              </w:rPr>
              <w:t>质量标准</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color w:val="auto"/>
                <w:szCs w:val="21"/>
                <w:highlight w:val="none"/>
              </w:rPr>
            </w:pPr>
            <w:r>
              <w:rPr>
                <w:rFonts w:hint="eastAsia"/>
                <w:color w:val="auto"/>
                <w:highlight w:val="none"/>
              </w:rPr>
              <w:t>符合第二章“投标人须知”第1.3.3项规定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45" w:hRule="atLeast"/>
        </w:trPr>
        <w:tc>
          <w:tcPr>
            <w:tcW w:w="708" w:type="dxa"/>
            <w:vMerge w:val="continue"/>
            <w:tcBorders>
              <w:left w:val="single" w:color="auto" w:sz="4" w:space="0"/>
              <w:right w:val="single" w:color="auto" w:sz="4" w:space="0"/>
            </w:tcBorders>
            <w:vAlign w:val="center"/>
          </w:tcPr>
          <w:p>
            <w:pPr>
              <w:jc w:val="center"/>
              <w:rPr>
                <w:color w:val="auto"/>
                <w:szCs w:val="22"/>
                <w:highlight w:val="none"/>
              </w:rPr>
            </w:pPr>
          </w:p>
        </w:tc>
        <w:tc>
          <w:tcPr>
            <w:tcW w:w="861" w:type="dxa"/>
            <w:vMerge w:val="continue"/>
            <w:tcBorders>
              <w:left w:val="single" w:color="auto" w:sz="4" w:space="0"/>
              <w:right w:val="single" w:color="auto" w:sz="4" w:space="0"/>
            </w:tcBorders>
            <w:vAlign w:val="center"/>
          </w:tcPr>
          <w:p>
            <w:pPr>
              <w:spacing w:line="440" w:lineRule="exact"/>
              <w:jc w:val="center"/>
              <w:rPr>
                <w:rFonts w:ascii="宋体" w:hAnsi="宋体"/>
                <w:color w:val="auto"/>
                <w:kern w:val="0"/>
                <w:highlight w:val="none"/>
              </w:rPr>
            </w:pPr>
          </w:p>
        </w:tc>
        <w:tc>
          <w:tcPr>
            <w:tcW w:w="1553" w:type="dxa"/>
            <w:gridSpan w:val="2"/>
            <w:tcBorders>
              <w:top w:val="single" w:color="auto" w:sz="4" w:space="0"/>
              <w:left w:val="nil"/>
              <w:bottom w:val="single" w:color="auto" w:sz="4" w:space="0"/>
              <w:right w:val="single" w:color="auto" w:sz="4" w:space="0"/>
            </w:tcBorders>
            <w:vAlign w:val="center"/>
          </w:tcPr>
          <w:p>
            <w:pPr>
              <w:spacing w:line="360" w:lineRule="auto"/>
              <w:jc w:val="center"/>
              <w:rPr>
                <w:color w:val="auto"/>
                <w:szCs w:val="22"/>
                <w:highlight w:val="none"/>
              </w:rPr>
            </w:pPr>
            <w:r>
              <w:rPr>
                <w:rFonts w:hint="eastAsia"/>
                <w:color w:val="auto"/>
                <w:highlight w:val="none"/>
              </w:rPr>
              <w:t>投标有效期</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color w:val="auto"/>
                <w:szCs w:val="21"/>
                <w:highlight w:val="none"/>
              </w:rPr>
            </w:pPr>
            <w:r>
              <w:rPr>
                <w:rFonts w:hint="eastAsia"/>
                <w:color w:val="auto"/>
                <w:highlight w:val="none"/>
              </w:rPr>
              <w:t>符合第二章“投标人须知”第3.3.1项规定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4" w:hRule="atLeast"/>
        </w:trPr>
        <w:tc>
          <w:tcPr>
            <w:tcW w:w="708" w:type="dxa"/>
            <w:vMerge w:val="continue"/>
            <w:tcBorders>
              <w:top w:val="single" w:color="auto" w:sz="4" w:space="0"/>
              <w:left w:val="single" w:color="auto" w:sz="4" w:space="0"/>
              <w:right w:val="single" w:color="auto" w:sz="4" w:space="0"/>
            </w:tcBorders>
            <w:vAlign w:val="center"/>
          </w:tcPr>
          <w:p>
            <w:pPr>
              <w:jc w:val="center"/>
              <w:rPr>
                <w:color w:val="auto"/>
                <w:szCs w:val="22"/>
                <w:highlight w:val="none"/>
              </w:rPr>
            </w:pPr>
          </w:p>
        </w:tc>
        <w:tc>
          <w:tcPr>
            <w:tcW w:w="861"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kern w:val="0"/>
                <w:highlight w:val="none"/>
              </w:rPr>
            </w:pPr>
          </w:p>
        </w:tc>
        <w:tc>
          <w:tcPr>
            <w:tcW w:w="1553" w:type="dxa"/>
            <w:gridSpan w:val="2"/>
            <w:tcBorders>
              <w:top w:val="single" w:color="auto" w:sz="4" w:space="0"/>
              <w:left w:val="nil"/>
              <w:bottom w:val="single" w:color="auto" w:sz="4" w:space="0"/>
              <w:right w:val="single" w:color="auto" w:sz="4" w:space="0"/>
            </w:tcBorders>
            <w:vAlign w:val="center"/>
          </w:tcPr>
          <w:p>
            <w:pPr>
              <w:spacing w:line="360" w:lineRule="auto"/>
              <w:jc w:val="center"/>
              <w:rPr>
                <w:color w:val="auto"/>
                <w:highlight w:val="none"/>
              </w:rPr>
            </w:pPr>
            <w:r>
              <w:rPr>
                <w:rFonts w:hint="eastAsia"/>
                <w:color w:val="auto"/>
                <w:highlight w:val="none"/>
              </w:rPr>
              <w:t>投标报价</w:t>
            </w:r>
          </w:p>
        </w:tc>
        <w:tc>
          <w:tcPr>
            <w:tcW w:w="6649" w:type="dxa"/>
            <w:tcBorders>
              <w:top w:val="single" w:color="auto" w:sz="4" w:space="0"/>
              <w:left w:val="single" w:color="auto" w:sz="4" w:space="0"/>
              <w:bottom w:val="single" w:color="auto" w:sz="4" w:space="0"/>
              <w:right w:val="single" w:color="auto" w:sz="4" w:space="0"/>
            </w:tcBorders>
            <w:vAlign w:val="center"/>
          </w:tcPr>
          <w:p>
            <w:pPr>
              <w:tabs>
                <w:tab w:val="left" w:pos="1035"/>
              </w:tabs>
              <w:spacing w:line="360" w:lineRule="auto"/>
              <w:ind w:firstLine="420" w:firstLineChars="200"/>
              <w:rPr>
                <w:color w:val="auto"/>
                <w:highlight w:val="none"/>
              </w:rPr>
            </w:pPr>
            <w:r>
              <w:rPr>
                <w:rFonts w:hint="eastAsia"/>
                <w:color w:val="auto"/>
                <w:highlight w:val="none"/>
              </w:rPr>
              <w:t>1.投标函中的投标报价不得高于招标人公布的投标报价最高限价。</w:t>
            </w:r>
          </w:p>
          <w:p>
            <w:pPr>
              <w:autoSpaceDE w:val="0"/>
              <w:autoSpaceDN w:val="0"/>
              <w:adjustRightInd w:val="0"/>
              <w:spacing w:line="360" w:lineRule="auto"/>
              <w:ind w:firstLine="210" w:firstLineChars="100"/>
              <w:rPr>
                <w:rFonts w:hint="eastAsia" w:eastAsia="宋体"/>
                <w:color w:val="auto"/>
                <w:highlight w:val="none"/>
                <w:lang w:eastAsia="zh-CN"/>
              </w:rPr>
            </w:pPr>
            <w:r>
              <w:rPr>
                <w:rFonts w:hint="eastAsia" w:ascii="宋体" w:hAnsi="宋体" w:cs="宋体"/>
                <w:kern w:val="0"/>
              </w:rPr>
              <w:t>□</w:t>
            </w:r>
            <w:r>
              <w:rPr>
                <w:rFonts w:hint="eastAsia"/>
                <w:color w:val="auto"/>
                <w:highlight w:val="none"/>
              </w:rPr>
              <w:t>2.</w:t>
            </w:r>
            <w:r>
              <w:rPr>
                <w:rFonts w:hint="eastAsia" w:ascii="宋体" w:hAnsi="宋体"/>
                <w:szCs w:val="21"/>
              </w:rPr>
              <w:t>投标人投标总报价或者部分单项报价低于招标文件规定的对应的异常低价警戒线的，应提供报价合理性说明，并提供必要的证明材料</w:t>
            </w:r>
            <w:r>
              <w:rPr>
                <w:rFonts w:hint="eastAsia" w:ascii="宋体" w:hAnsi="宋体"/>
                <w:szCs w:val="21"/>
                <w:lang w:eastAsia="zh-CN"/>
              </w:rPr>
              <w:t>。</w:t>
            </w:r>
          </w:p>
          <w:p>
            <w:pPr>
              <w:autoSpaceDE w:val="0"/>
              <w:autoSpaceDN w:val="0"/>
              <w:adjustRightInd w:val="0"/>
              <w:spacing w:line="360" w:lineRule="auto"/>
              <w:ind w:firstLine="420" w:firstLineChars="200"/>
              <w:rPr>
                <w:rFonts w:hint="eastAsia" w:ascii="宋体" w:hAnsi="宋体" w:eastAsia="宋体" w:cs="宋体"/>
                <w:kern w:val="2"/>
                <w:sz w:val="21"/>
                <w:szCs w:val="21"/>
                <w:u w:val="none"/>
                <w:lang w:val="en-US" w:eastAsia="zh-CN"/>
              </w:rPr>
            </w:pPr>
            <w:r>
              <w:rPr>
                <w:rFonts w:hint="eastAsia" w:ascii="宋体" w:hAnsi="宋体" w:eastAsia="宋体" w:cs="宋体"/>
                <w:kern w:val="2"/>
                <w:sz w:val="21"/>
                <w:szCs w:val="21"/>
                <w:u w:val="none"/>
                <w:lang w:val="en-US" w:eastAsia="zh-CN"/>
              </w:rPr>
              <w:t>3.</w:t>
            </w:r>
            <w:r>
              <w:rPr>
                <w:rFonts w:hint="eastAsia" w:ascii="宋体" w:hAnsi="宋体" w:eastAsia="宋体" w:cs="宋体"/>
                <w:kern w:val="2"/>
                <w:sz w:val="21"/>
                <w:szCs w:val="21"/>
                <w:u w:val="none"/>
              </w:rPr>
              <w:t>投标人的</w:t>
            </w:r>
            <w:r>
              <w:rPr>
                <w:rFonts w:hint="eastAsia" w:ascii="宋体" w:hAnsi="宋体" w:eastAsia="宋体" w:cs="宋体"/>
                <w:kern w:val="2"/>
                <w:sz w:val="21"/>
                <w:szCs w:val="21"/>
                <w:u w:val="none"/>
                <w:lang w:val="en-US" w:eastAsia="zh-CN"/>
              </w:rPr>
              <w:t>单项报价</w:t>
            </w:r>
            <w:r>
              <w:rPr>
                <w:rFonts w:hint="eastAsia" w:ascii="宋体" w:hAnsi="宋体" w:eastAsia="宋体" w:cs="宋体"/>
                <w:kern w:val="2"/>
                <w:sz w:val="21"/>
                <w:szCs w:val="21"/>
                <w:u w:val="none"/>
              </w:rPr>
              <w:t>不得</w:t>
            </w:r>
            <w:r>
              <w:rPr>
                <w:rFonts w:hint="eastAsia" w:ascii="宋体" w:hAnsi="宋体" w:eastAsia="宋体" w:cs="宋体"/>
                <w:kern w:val="2"/>
                <w:sz w:val="21"/>
                <w:szCs w:val="21"/>
                <w:u w:val="none"/>
                <w:lang w:val="en-US" w:eastAsia="zh-CN"/>
              </w:rPr>
              <w:t>为零报价或者负数报价。</w:t>
            </w:r>
          </w:p>
          <w:p>
            <w:pPr>
              <w:autoSpaceDE w:val="0"/>
              <w:autoSpaceDN w:val="0"/>
              <w:adjustRightInd w:val="0"/>
              <w:spacing w:line="360" w:lineRule="auto"/>
              <w:ind w:firstLine="420" w:firstLineChars="200"/>
              <w:rPr>
                <w:color w:val="auto"/>
                <w:szCs w:val="22"/>
                <w:highlight w:val="none"/>
              </w:rPr>
            </w:pPr>
            <w:r>
              <w:rPr>
                <w:rFonts w:hint="eastAsia" w:ascii="宋体" w:hAnsi="宋体" w:eastAsia="宋体" w:cs="宋体"/>
                <w:kern w:val="2"/>
                <w:sz w:val="21"/>
                <w:szCs w:val="21"/>
                <w:u w:val="none"/>
                <w:lang w:val="en-US" w:eastAsia="zh-CN"/>
              </w:rPr>
              <w:t>4.</w:t>
            </w:r>
            <w:r>
              <w:rPr>
                <w:rFonts w:hint="eastAsia"/>
                <w:color w:val="auto"/>
                <w:szCs w:val="22"/>
                <w:highlight w:val="none"/>
              </w:rPr>
              <w:t>投标函中的投标总报价与依据固定费率（或固定单价）计算出的结果一致</w:t>
            </w:r>
            <w:r>
              <w:rPr>
                <w:rFonts w:hint="eastAsia"/>
                <w:color w:val="auto"/>
                <w:szCs w:val="22"/>
                <w:highlight w:val="none"/>
                <w:lang w:eastAsia="zh-CN"/>
              </w:rPr>
              <w:t>。</w:t>
            </w:r>
            <w:r>
              <w:rPr>
                <w:color w:val="auto"/>
                <w:szCs w:val="22"/>
                <w:highlight w:val="none"/>
              </w:rPr>
              <w:t xml:space="preserve"> </w:t>
            </w:r>
          </w:p>
          <w:p>
            <w:pPr>
              <w:tabs>
                <w:tab w:val="left" w:pos="1035"/>
              </w:tabs>
              <w:spacing w:line="360" w:lineRule="auto"/>
              <w:ind w:firstLine="420" w:firstLineChars="200"/>
              <w:rPr>
                <w:color w:val="auto"/>
                <w:highlight w:val="none"/>
              </w:rPr>
            </w:pPr>
            <w:r>
              <w:rPr>
                <w:rFonts w:hint="eastAsia"/>
                <w:color w:val="auto"/>
                <w:highlight w:val="none"/>
                <w:lang w:val="en-US" w:eastAsia="zh-CN"/>
              </w:rPr>
              <w:t>5</w:t>
            </w:r>
            <w:r>
              <w:rPr>
                <w:rFonts w:hint="eastAsia"/>
                <w:color w:val="auto"/>
                <w:highlight w:val="none"/>
              </w:rPr>
              <w:t>.采用勘察费用清单、设计费用清单报价的，投标函中的投标总报价必须与勘察费用清单、设计费用清单合计报价一致。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708" w:type="dxa"/>
            <w:vMerge w:val="continue"/>
            <w:tcBorders>
              <w:top w:val="single" w:color="auto" w:sz="4" w:space="0"/>
              <w:left w:val="single" w:color="auto" w:sz="4" w:space="0"/>
              <w:right w:val="single" w:color="auto" w:sz="4" w:space="0"/>
            </w:tcBorders>
            <w:vAlign w:val="center"/>
          </w:tcPr>
          <w:p>
            <w:pPr>
              <w:jc w:val="center"/>
              <w:rPr>
                <w:color w:val="auto"/>
                <w:szCs w:val="22"/>
                <w:highlight w:val="none"/>
              </w:rPr>
            </w:pPr>
          </w:p>
        </w:tc>
        <w:tc>
          <w:tcPr>
            <w:tcW w:w="861"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kern w:val="0"/>
                <w:highlight w:val="none"/>
              </w:rPr>
            </w:pPr>
          </w:p>
        </w:tc>
        <w:tc>
          <w:tcPr>
            <w:tcW w:w="1553" w:type="dxa"/>
            <w:gridSpan w:val="2"/>
            <w:tcBorders>
              <w:top w:val="single" w:color="auto" w:sz="4" w:space="0"/>
              <w:left w:val="nil"/>
              <w:bottom w:val="single" w:color="auto" w:sz="4" w:space="0"/>
              <w:right w:val="single" w:color="auto" w:sz="4" w:space="0"/>
            </w:tcBorders>
            <w:vAlign w:val="center"/>
          </w:tcPr>
          <w:p>
            <w:pPr>
              <w:spacing w:line="360" w:lineRule="auto"/>
              <w:jc w:val="center"/>
              <w:rPr>
                <w:color w:val="auto"/>
                <w:highlight w:val="none"/>
              </w:rPr>
            </w:pPr>
            <w:r>
              <w:rPr>
                <w:rFonts w:hint="eastAsia"/>
                <w:color w:val="auto"/>
                <w:highlight w:val="none"/>
              </w:rPr>
              <w:t>报价唯一</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color w:val="auto"/>
                <w:highlight w:val="none"/>
              </w:rPr>
            </w:pPr>
            <w:r>
              <w:rPr>
                <w:rFonts w:hint="eastAsia"/>
                <w:color w:val="auto"/>
                <w:highlight w:val="none"/>
              </w:rPr>
              <w:t>只能有一个有效报价，在招标文件没有规定的情况下，不得提交选择性报价。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708" w:type="dxa"/>
            <w:vMerge w:val="continue"/>
            <w:tcBorders>
              <w:top w:val="single" w:color="auto" w:sz="4" w:space="0"/>
              <w:left w:val="single" w:color="auto" w:sz="4" w:space="0"/>
              <w:right w:val="single" w:color="auto" w:sz="4" w:space="0"/>
            </w:tcBorders>
            <w:vAlign w:val="center"/>
          </w:tcPr>
          <w:p>
            <w:pPr>
              <w:jc w:val="center"/>
              <w:rPr>
                <w:color w:val="auto"/>
                <w:szCs w:val="22"/>
                <w:highlight w:val="none"/>
              </w:rPr>
            </w:pPr>
          </w:p>
        </w:tc>
        <w:tc>
          <w:tcPr>
            <w:tcW w:w="861"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kern w:val="0"/>
                <w:highlight w:val="none"/>
              </w:rPr>
            </w:pPr>
          </w:p>
        </w:tc>
        <w:tc>
          <w:tcPr>
            <w:tcW w:w="1553" w:type="dxa"/>
            <w:gridSpan w:val="2"/>
            <w:tcBorders>
              <w:top w:val="single" w:color="auto" w:sz="4" w:space="0"/>
              <w:left w:val="nil"/>
              <w:bottom w:val="single" w:color="auto" w:sz="4" w:space="0"/>
              <w:right w:val="single" w:color="auto" w:sz="4" w:space="0"/>
            </w:tcBorders>
            <w:vAlign w:val="center"/>
          </w:tcPr>
          <w:p>
            <w:pPr>
              <w:spacing w:line="360" w:lineRule="auto"/>
              <w:jc w:val="center"/>
              <w:rPr>
                <w:rFonts w:hint="eastAsia"/>
                <w:color w:val="auto"/>
                <w:highlight w:val="none"/>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eastAsia"/>
                <w:color w:val="auto"/>
                <w:highlight w:val="none"/>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w:t>
            </w:r>
            <w:r>
              <w:rPr>
                <w:rFonts w:hint="eastAsia" w:asciiTheme="minorEastAsia" w:hAnsiTheme="minorEastAsia" w:eastAsiaTheme="minorEastAsia" w:cstheme="minorEastAsia"/>
                <w:color w:val="auto"/>
                <w:highlight w:val="none"/>
                <w:lang w:val="en-US" w:eastAsia="zh-CN"/>
              </w:rPr>
              <w:t>数值</w:t>
            </w:r>
            <w:r>
              <w:rPr>
                <w:rFonts w:hint="eastAsia" w:asciiTheme="minorEastAsia" w:hAnsiTheme="minorEastAsia" w:eastAsiaTheme="minorEastAsia" w:cstheme="minorEastAsia"/>
                <w:color w:val="auto"/>
                <w:highlight w:val="none"/>
              </w:rPr>
              <w:t>填报</w:t>
            </w:r>
            <w:r>
              <w:rPr>
                <w:rFonts w:hint="eastAsia" w:asciiTheme="minorEastAsia" w:hAnsiTheme="minorEastAsia" w:eastAsiaTheme="minorEastAsia" w:cstheme="minorEastAsia"/>
                <w:color w:val="auto"/>
                <w:highlight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2" w:hRule="atLeast"/>
        </w:trPr>
        <w:tc>
          <w:tcPr>
            <w:tcW w:w="708" w:type="dxa"/>
            <w:vMerge w:val="continue"/>
            <w:tcBorders>
              <w:top w:val="single" w:color="auto" w:sz="4" w:space="0"/>
              <w:left w:val="single" w:color="auto" w:sz="4" w:space="0"/>
              <w:right w:val="single" w:color="auto" w:sz="4" w:space="0"/>
            </w:tcBorders>
            <w:vAlign w:val="center"/>
          </w:tcPr>
          <w:p>
            <w:pPr>
              <w:jc w:val="center"/>
              <w:rPr>
                <w:color w:val="auto"/>
                <w:szCs w:val="22"/>
                <w:highlight w:val="none"/>
              </w:rPr>
            </w:pPr>
          </w:p>
        </w:tc>
        <w:tc>
          <w:tcPr>
            <w:tcW w:w="861"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kern w:val="0"/>
                <w:highlight w:val="none"/>
              </w:rPr>
            </w:pPr>
          </w:p>
        </w:tc>
        <w:tc>
          <w:tcPr>
            <w:tcW w:w="1553" w:type="dxa"/>
            <w:gridSpan w:val="2"/>
            <w:tcBorders>
              <w:top w:val="single" w:color="auto" w:sz="4" w:space="0"/>
              <w:left w:val="nil"/>
              <w:bottom w:val="single" w:color="auto" w:sz="4" w:space="0"/>
              <w:right w:val="single" w:color="auto" w:sz="4" w:space="0"/>
            </w:tcBorders>
            <w:vAlign w:val="center"/>
          </w:tcPr>
          <w:p>
            <w:pPr>
              <w:spacing w:line="360" w:lineRule="auto"/>
              <w:jc w:val="center"/>
              <w:rPr>
                <w:color w:val="auto"/>
                <w:highlight w:val="none"/>
              </w:rPr>
            </w:pPr>
            <w:r>
              <w:rPr>
                <w:rFonts w:hint="eastAsia"/>
                <w:color w:val="auto"/>
                <w:highlight w:val="none"/>
              </w:rPr>
              <w:t>暂定金额</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eastAsia" w:eastAsia="宋体"/>
                <w:color w:val="auto"/>
                <w:highlight w:val="none"/>
                <w:lang w:eastAsia="zh-CN"/>
              </w:rPr>
            </w:pPr>
            <w:r>
              <w:rPr>
                <w:rFonts w:hint="eastAsia"/>
                <w:color w:val="auto"/>
                <w:highlight w:val="none"/>
              </w:rPr>
              <w:t>暂列金额、暂估价等暂定金额必须按照招标文件给定的金额填报</w:t>
            </w:r>
            <w:r>
              <w:rPr>
                <w:rFonts w:hint="eastAsia"/>
                <w:color w:val="auto"/>
                <w:highlight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6" w:hRule="atLeast"/>
        </w:trPr>
        <w:tc>
          <w:tcPr>
            <w:tcW w:w="708" w:type="dxa"/>
            <w:vMerge w:val="continue"/>
            <w:tcBorders>
              <w:top w:val="single" w:color="auto" w:sz="4" w:space="0"/>
              <w:left w:val="single" w:color="auto" w:sz="4" w:space="0"/>
              <w:right w:val="single" w:color="auto" w:sz="4" w:space="0"/>
            </w:tcBorders>
            <w:vAlign w:val="center"/>
          </w:tcPr>
          <w:p>
            <w:pPr>
              <w:jc w:val="center"/>
              <w:rPr>
                <w:color w:val="auto"/>
                <w:szCs w:val="22"/>
                <w:highlight w:val="none"/>
              </w:rPr>
            </w:pPr>
          </w:p>
        </w:tc>
        <w:tc>
          <w:tcPr>
            <w:tcW w:w="861"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kern w:val="0"/>
                <w:highlight w:val="none"/>
              </w:rPr>
            </w:pPr>
          </w:p>
        </w:tc>
        <w:tc>
          <w:tcPr>
            <w:tcW w:w="1553" w:type="dxa"/>
            <w:gridSpan w:val="2"/>
            <w:tcBorders>
              <w:top w:val="single" w:color="auto" w:sz="4" w:space="0"/>
              <w:left w:val="nil"/>
              <w:bottom w:val="single" w:color="auto" w:sz="4" w:space="0"/>
              <w:right w:val="single" w:color="auto" w:sz="4" w:space="0"/>
            </w:tcBorders>
            <w:vAlign w:val="center"/>
          </w:tcPr>
          <w:p>
            <w:pPr>
              <w:spacing w:line="360" w:lineRule="auto"/>
              <w:jc w:val="center"/>
              <w:rPr>
                <w:color w:val="auto"/>
                <w:szCs w:val="22"/>
                <w:highlight w:val="none"/>
              </w:rPr>
            </w:pPr>
            <w:r>
              <w:rPr>
                <w:rFonts w:hint="eastAsia"/>
                <w:color w:val="auto"/>
                <w:highlight w:val="none"/>
              </w:rPr>
              <w:t>投标报价算术错误修正</w:t>
            </w:r>
          </w:p>
        </w:tc>
        <w:tc>
          <w:tcPr>
            <w:tcW w:w="664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color w:val="auto"/>
                <w:szCs w:val="21"/>
                <w:highlight w:val="none"/>
              </w:rPr>
            </w:pPr>
            <w:r>
              <w:rPr>
                <w:rFonts w:hint="eastAsia"/>
                <w:color w:val="auto"/>
                <w:highlight w:val="none"/>
              </w:rPr>
              <w:t>符合第三章3.评标程序第3.1.3项规定。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8" w:hRule="atLeast"/>
        </w:trPr>
        <w:tc>
          <w:tcPr>
            <w:tcW w:w="1569" w:type="dxa"/>
            <w:gridSpan w:val="2"/>
            <w:tcBorders>
              <w:top w:val="single" w:color="auto" w:sz="4" w:space="0"/>
              <w:left w:val="single" w:color="auto" w:sz="4" w:space="0"/>
              <w:right w:val="single" w:color="auto" w:sz="4" w:space="0"/>
            </w:tcBorders>
            <w:vAlign w:val="center"/>
          </w:tcPr>
          <w:p>
            <w:pPr>
              <w:jc w:val="center"/>
              <w:rPr>
                <w:rFonts w:ascii="Calibri" w:hAnsi="Calibri"/>
                <w:b/>
                <w:color w:val="auto"/>
                <w:szCs w:val="22"/>
                <w:highlight w:val="none"/>
              </w:rPr>
            </w:pPr>
            <w:r>
              <w:rPr>
                <w:rFonts w:hint="eastAsia" w:ascii="Calibri" w:hAnsi="Calibri"/>
                <w:b/>
                <w:color w:val="auto"/>
                <w:szCs w:val="22"/>
                <w:highlight w:val="none"/>
              </w:rPr>
              <w:t>条款号</w:t>
            </w:r>
          </w:p>
        </w:tc>
        <w:tc>
          <w:tcPr>
            <w:tcW w:w="1553" w:type="dxa"/>
            <w:gridSpan w:val="2"/>
            <w:tcBorders>
              <w:top w:val="single" w:color="auto" w:sz="4" w:space="0"/>
              <w:left w:val="nil"/>
              <w:bottom w:val="single" w:color="auto" w:sz="4" w:space="0"/>
              <w:right w:val="single" w:color="auto" w:sz="4" w:space="0"/>
            </w:tcBorders>
            <w:vAlign w:val="center"/>
          </w:tcPr>
          <w:p>
            <w:pPr>
              <w:jc w:val="center"/>
              <w:rPr>
                <w:rFonts w:ascii="Calibri" w:hAnsi="Calibri"/>
                <w:b/>
                <w:color w:val="auto"/>
                <w:szCs w:val="22"/>
                <w:highlight w:val="none"/>
              </w:rPr>
            </w:pPr>
            <w:r>
              <w:rPr>
                <w:rFonts w:hint="eastAsia" w:ascii="Calibri" w:hAnsi="Calibri"/>
                <w:b/>
                <w:color w:val="auto"/>
                <w:szCs w:val="22"/>
                <w:highlight w:val="none"/>
              </w:rPr>
              <w:t>评分因素</w:t>
            </w:r>
          </w:p>
        </w:tc>
        <w:tc>
          <w:tcPr>
            <w:tcW w:w="6649"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b/>
                <w:color w:val="auto"/>
                <w:szCs w:val="22"/>
                <w:highlight w:val="none"/>
              </w:rPr>
            </w:pPr>
            <w:r>
              <w:rPr>
                <w:rFonts w:hint="eastAsia" w:ascii="Calibri" w:hAnsi="Calibri"/>
                <w:b/>
                <w:color w:val="auto"/>
                <w:szCs w:val="22"/>
                <w:highlight w:val="none"/>
              </w:rPr>
              <w:t>评分标准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2494" w:hRule="atLeast"/>
        </w:trPr>
        <w:tc>
          <w:tcPr>
            <w:tcW w:w="708" w:type="dxa"/>
            <w:tcBorders>
              <w:top w:val="single" w:color="auto" w:sz="4" w:space="0"/>
              <w:left w:val="single" w:color="auto" w:sz="4" w:space="0"/>
              <w:right w:val="single" w:color="auto" w:sz="4" w:space="0"/>
            </w:tcBorders>
            <w:vAlign w:val="center"/>
          </w:tcPr>
          <w:p>
            <w:pPr>
              <w:rPr>
                <w:color w:val="auto"/>
                <w:szCs w:val="22"/>
                <w:highlight w:val="none"/>
              </w:rPr>
            </w:pPr>
            <w:r>
              <w:rPr>
                <w:color w:val="auto"/>
                <w:szCs w:val="22"/>
                <w:highlight w:val="none"/>
              </w:rPr>
              <w:t>2.2.4（</w:t>
            </w:r>
            <w:r>
              <w:rPr>
                <w:rFonts w:hint="eastAsia"/>
                <w:color w:val="auto"/>
                <w:szCs w:val="22"/>
                <w:highlight w:val="none"/>
              </w:rPr>
              <w:t>4</w:t>
            </w:r>
            <w:r>
              <w:rPr>
                <w:color w:val="auto"/>
                <w:szCs w:val="22"/>
                <w:highlight w:val="none"/>
              </w:rPr>
              <w:t>）</w:t>
            </w:r>
          </w:p>
        </w:tc>
        <w:tc>
          <w:tcPr>
            <w:tcW w:w="861" w:type="dxa"/>
            <w:tcBorders>
              <w:top w:val="single" w:color="auto" w:sz="4" w:space="0"/>
              <w:left w:val="single" w:color="auto" w:sz="4" w:space="0"/>
              <w:right w:val="single" w:color="auto" w:sz="4" w:space="0"/>
            </w:tcBorders>
            <w:vAlign w:val="center"/>
          </w:tcPr>
          <w:p>
            <w:pPr>
              <w:spacing w:line="440" w:lineRule="exact"/>
              <w:jc w:val="center"/>
              <w:rPr>
                <w:color w:val="auto"/>
                <w:szCs w:val="22"/>
                <w:highlight w:val="none"/>
              </w:rPr>
            </w:pPr>
            <w:r>
              <w:rPr>
                <w:color w:val="auto"/>
                <w:szCs w:val="22"/>
                <w:highlight w:val="none"/>
              </w:rPr>
              <w:t>投标总报价评分</w:t>
            </w:r>
            <w:r>
              <w:rPr>
                <w:rFonts w:hint="eastAsia"/>
                <w:color w:val="auto"/>
                <w:szCs w:val="22"/>
                <w:highlight w:val="none"/>
                <w:lang w:eastAsia="zh-CN"/>
              </w:rPr>
              <w:t>（</w:t>
            </w:r>
            <w:r>
              <w:rPr>
                <w:rFonts w:hint="eastAsia"/>
                <w:color w:val="auto"/>
                <w:szCs w:val="22"/>
                <w:highlight w:val="none"/>
                <w:lang w:val="en-US" w:eastAsia="zh-CN"/>
              </w:rPr>
              <w:t>C</w:t>
            </w:r>
            <w:r>
              <w:rPr>
                <w:rFonts w:hint="eastAsia"/>
                <w:color w:val="auto"/>
                <w:szCs w:val="22"/>
                <w:highlight w:val="none"/>
                <w:lang w:eastAsia="zh-CN"/>
              </w:rPr>
              <w:t>）</w:t>
            </w:r>
            <w:r>
              <w:rPr>
                <w:color w:val="auto"/>
                <w:szCs w:val="22"/>
                <w:highlight w:val="none"/>
              </w:rPr>
              <w:t>标准</w:t>
            </w:r>
          </w:p>
        </w:tc>
        <w:tc>
          <w:tcPr>
            <w:tcW w:w="1553" w:type="dxa"/>
            <w:gridSpan w:val="2"/>
            <w:tcBorders>
              <w:top w:val="single" w:color="auto" w:sz="4" w:space="0"/>
              <w:left w:val="nil"/>
              <w:right w:val="single" w:color="auto" w:sz="4" w:space="0"/>
            </w:tcBorders>
            <w:vAlign w:val="center"/>
          </w:tcPr>
          <w:p>
            <w:pPr>
              <w:spacing w:line="420" w:lineRule="atLeast"/>
              <w:jc w:val="center"/>
              <w:rPr>
                <w:color w:val="auto"/>
                <w:szCs w:val="22"/>
                <w:highlight w:val="none"/>
              </w:rPr>
            </w:pPr>
            <w:r>
              <w:rPr>
                <w:rFonts w:hint="eastAsia"/>
                <w:color w:val="auto"/>
                <w:szCs w:val="22"/>
                <w:highlight w:val="none"/>
              </w:rPr>
              <w:t>投标报价</w:t>
            </w:r>
          </w:p>
        </w:tc>
        <w:tc>
          <w:tcPr>
            <w:tcW w:w="6649" w:type="dxa"/>
            <w:tcBorders>
              <w:top w:val="single" w:color="auto" w:sz="4" w:space="0"/>
              <w:left w:val="single" w:color="auto" w:sz="4" w:space="0"/>
              <w:bottom w:val="single" w:color="auto" w:sz="4" w:space="0"/>
              <w:right w:val="single" w:color="auto" w:sz="4" w:space="0"/>
            </w:tcBorders>
          </w:tcPr>
          <w:p>
            <w:pPr>
              <w:spacing w:line="400" w:lineRule="exact"/>
              <w:ind w:firstLine="420" w:firstLineChars="200"/>
              <w:rPr>
                <w:rFonts w:ascii="宋体" w:hAnsi="宋体"/>
                <w:color w:val="auto"/>
                <w:kern w:val="0"/>
                <w:szCs w:val="21"/>
                <w:highlight w:val="none"/>
              </w:rPr>
            </w:pPr>
            <w:r>
              <w:rPr>
                <w:rFonts w:hint="eastAsia" w:ascii="宋体" w:hAnsi="宋体"/>
                <w:color w:val="auto"/>
                <w:kern w:val="0"/>
                <w:highlight w:val="none"/>
              </w:rPr>
              <w:t>□方式一</w:t>
            </w:r>
          </w:p>
          <w:p>
            <w:pPr>
              <w:spacing w:line="400" w:lineRule="exact"/>
              <w:ind w:firstLine="420" w:firstLineChars="200"/>
              <w:rPr>
                <w:rFonts w:ascii="宋体" w:hAnsi="宋体"/>
                <w:color w:val="auto"/>
                <w:szCs w:val="21"/>
                <w:highlight w:val="none"/>
              </w:rPr>
            </w:pPr>
            <w:r>
              <w:rPr>
                <w:rFonts w:ascii="宋体" w:hAnsi="宋体"/>
                <w:color w:val="auto"/>
                <w:kern w:val="0"/>
                <w:szCs w:val="21"/>
                <w:highlight w:val="none"/>
              </w:rPr>
              <w:t>所有通过初步评审</w:t>
            </w:r>
            <w:r>
              <w:rPr>
                <w:rFonts w:hint="eastAsia" w:ascii="宋体" w:hAnsi="宋体"/>
                <w:color w:val="auto"/>
                <w:kern w:val="0"/>
                <w:szCs w:val="21"/>
                <w:highlight w:val="none"/>
              </w:rPr>
              <w:t>和本章第</w:t>
            </w:r>
            <w:r>
              <w:rPr>
                <w:rFonts w:hint="eastAsia"/>
                <w:color w:val="auto"/>
                <w:highlight w:val="none"/>
              </w:rPr>
              <w:t>2.2.</w:t>
            </w:r>
            <w:r>
              <w:rPr>
                <w:color w:val="auto"/>
                <w:highlight w:val="none"/>
              </w:rPr>
              <w:t>4</w:t>
            </w:r>
            <w:r>
              <w:rPr>
                <w:rFonts w:hint="eastAsia"/>
                <w:color w:val="auto"/>
                <w:highlight w:val="none"/>
              </w:rPr>
              <w:t>（</w:t>
            </w:r>
            <w:r>
              <w:rPr>
                <w:color w:val="auto"/>
                <w:highlight w:val="none"/>
              </w:rPr>
              <w:t>3</w:t>
            </w:r>
            <w:r>
              <w:rPr>
                <w:rFonts w:hint="eastAsia"/>
                <w:color w:val="auto"/>
                <w:highlight w:val="none"/>
              </w:rPr>
              <w:t>）</w:t>
            </w:r>
            <w:r>
              <w:rPr>
                <w:rFonts w:hint="eastAsia" w:ascii="宋体" w:hAnsi="宋体"/>
                <w:color w:val="auto"/>
                <w:kern w:val="0"/>
                <w:szCs w:val="21"/>
                <w:highlight w:val="none"/>
              </w:rPr>
              <w:t>目评审</w:t>
            </w:r>
            <w:r>
              <w:rPr>
                <w:rFonts w:ascii="宋体" w:hAnsi="宋体"/>
                <w:color w:val="auto"/>
                <w:kern w:val="0"/>
                <w:szCs w:val="21"/>
                <w:highlight w:val="none"/>
              </w:rPr>
              <w:t>合格的投标人</w:t>
            </w:r>
            <w:r>
              <w:rPr>
                <w:rFonts w:ascii="宋体" w:hAnsi="宋体"/>
                <w:color w:val="auto"/>
                <w:szCs w:val="21"/>
                <w:highlight w:val="none"/>
              </w:rPr>
              <w:t>的投标总报</w:t>
            </w:r>
            <w:r>
              <w:rPr>
                <w:rFonts w:ascii="宋体" w:hAnsi="宋体"/>
                <w:color w:val="auto"/>
                <w:kern w:val="0"/>
                <w:szCs w:val="21"/>
                <w:highlight w:val="none"/>
              </w:rPr>
              <w:t>价</w:t>
            </w:r>
            <w:r>
              <w:rPr>
                <w:rFonts w:hint="eastAsia" w:ascii="宋体" w:hAnsi="宋体"/>
                <w:color w:val="auto"/>
                <w:szCs w:val="21"/>
                <w:highlight w:val="none"/>
              </w:rPr>
              <w:t>得</w:t>
            </w:r>
            <w:r>
              <w:rPr>
                <w:rFonts w:hint="eastAsia" w:ascii="宋体" w:hAnsi="宋体"/>
                <w:bCs/>
                <w:color w:val="auto"/>
                <w:szCs w:val="28"/>
                <w:highlight w:val="none"/>
              </w:rPr>
              <w:t>本附表第2.2.1项规定分值的满分</w:t>
            </w:r>
            <w:r>
              <w:rPr>
                <w:rFonts w:ascii="宋体" w:hAnsi="宋体"/>
                <w:bCs/>
                <w:color w:val="auto"/>
                <w:szCs w:val="28"/>
                <w:highlight w:val="none"/>
                <w:u w:val="single"/>
              </w:rPr>
              <w:t xml:space="preserve"> 30  </w:t>
            </w:r>
            <w:r>
              <w:rPr>
                <w:rFonts w:hint="eastAsia" w:ascii="宋体" w:hAnsi="宋体"/>
                <w:color w:val="auto"/>
                <w:szCs w:val="21"/>
                <w:highlight w:val="none"/>
              </w:rPr>
              <w:t>分。在此基础上，投标总报价与评标基准价相比，每增加</w:t>
            </w:r>
            <w:r>
              <w:rPr>
                <w:rFonts w:ascii="宋体" w:hAnsi="宋体"/>
                <w:color w:val="auto"/>
                <w:szCs w:val="21"/>
                <w:highlight w:val="none"/>
              </w:rPr>
              <w:t>1%扣</w:t>
            </w:r>
            <w:r>
              <w:rPr>
                <w:rFonts w:hint="eastAsia" w:ascii="宋体" w:hAnsi="宋体"/>
                <w:color w:val="auto"/>
                <w:szCs w:val="21"/>
                <w:highlight w:val="none"/>
                <w:u w:val="single"/>
              </w:rPr>
              <w:t>　</w:t>
            </w:r>
            <w:r>
              <w:rPr>
                <w:rFonts w:ascii="宋体" w:hAnsi="宋体"/>
                <w:color w:val="auto"/>
                <w:szCs w:val="21"/>
                <w:highlight w:val="none"/>
                <w:u w:val="single"/>
              </w:rPr>
              <w:t xml:space="preserve">   　</w:t>
            </w:r>
            <w:r>
              <w:rPr>
                <w:rFonts w:hint="eastAsia" w:ascii="宋体" w:hAnsi="宋体"/>
                <w:i/>
                <w:iCs/>
                <w:color w:val="auto"/>
                <w:szCs w:val="21"/>
                <w:highlight w:val="none"/>
              </w:rPr>
              <w:t>[提示：本空格填写数值0.</w:t>
            </w:r>
            <w:r>
              <w:rPr>
                <w:rFonts w:hint="eastAsia" w:ascii="宋体" w:hAnsi="宋体"/>
                <w:i/>
                <w:iCs/>
                <w:color w:val="auto"/>
                <w:szCs w:val="21"/>
                <w:highlight w:val="none"/>
                <w:lang w:val="en-US" w:eastAsia="zh-CN"/>
              </w:rPr>
              <w:t>2</w:t>
            </w:r>
            <w:r>
              <w:rPr>
                <w:rFonts w:hint="eastAsia" w:ascii="宋体" w:hAnsi="宋体"/>
                <w:i/>
                <w:iCs/>
                <w:color w:val="auto"/>
                <w:szCs w:val="21"/>
                <w:highlight w:val="none"/>
                <w:lang w:eastAsia="zh-CN"/>
              </w:rPr>
              <w:t>5</w:t>
            </w:r>
            <w:r>
              <w:rPr>
                <w:rFonts w:hint="eastAsia" w:ascii="宋体" w:hAnsi="宋体"/>
                <w:i/>
                <w:iCs/>
                <w:color w:val="auto"/>
                <w:szCs w:val="21"/>
                <w:highlight w:val="none"/>
              </w:rPr>
              <w:t>～</w:t>
            </w:r>
            <w:r>
              <w:rPr>
                <w:rFonts w:hint="eastAsia" w:ascii="宋体" w:hAnsi="宋体"/>
                <w:i/>
                <w:iCs/>
                <w:color w:val="auto"/>
                <w:szCs w:val="21"/>
                <w:highlight w:val="none"/>
                <w:lang w:val="en-US" w:eastAsia="zh-CN"/>
              </w:rPr>
              <w:t>0.5</w:t>
            </w:r>
            <w:r>
              <w:rPr>
                <w:rFonts w:hint="eastAsia" w:ascii="宋体" w:hAnsi="宋体"/>
                <w:i/>
                <w:iCs/>
                <w:color w:val="auto"/>
                <w:szCs w:val="21"/>
                <w:highlight w:val="none"/>
              </w:rPr>
              <w:t>]</w:t>
            </w:r>
            <w:r>
              <w:rPr>
                <w:rFonts w:hint="eastAsia" w:ascii="宋体" w:hAnsi="宋体"/>
                <w:color w:val="auto"/>
                <w:szCs w:val="21"/>
                <w:highlight w:val="none"/>
              </w:rPr>
              <w:t>分，每减少</w:t>
            </w:r>
            <w:r>
              <w:rPr>
                <w:rFonts w:ascii="宋体" w:hAnsi="宋体"/>
                <w:color w:val="auto"/>
                <w:szCs w:val="21"/>
                <w:highlight w:val="none"/>
              </w:rPr>
              <w:t>1%扣</w:t>
            </w:r>
            <w:r>
              <w:rPr>
                <w:rFonts w:hint="eastAsia" w:ascii="宋体" w:hAnsi="宋体"/>
                <w:color w:val="auto"/>
                <w:szCs w:val="21"/>
                <w:highlight w:val="none"/>
                <w:u w:val="single"/>
              </w:rPr>
              <w:t>　</w:t>
            </w:r>
            <w:r>
              <w:rPr>
                <w:rFonts w:ascii="宋体" w:hAnsi="宋体"/>
                <w:color w:val="auto"/>
                <w:szCs w:val="21"/>
                <w:highlight w:val="none"/>
                <w:u w:val="single"/>
              </w:rPr>
              <w:t xml:space="preserve">  　</w:t>
            </w:r>
            <w:r>
              <w:rPr>
                <w:rFonts w:hint="eastAsia" w:ascii="宋体" w:hAnsi="宋体"/>
                <w:i/>
                <w:iCs/>
                <w:color w:val="auto"/>
                <w:szCs w:val="21"/>
                <w:highlight w:val="none"/>
              </w:rPr>
              <w:t>[提示：本空格填写数值0.</w:t>
            </w:r>
            <w:r>
              <w:rPr>
                <w:rFonts w:hint="eastAsia" w:ascii="宋体" w:hAnsi="宋体"/>
                <w:i/>
                <w:iCs/>
                <w:color w:val="auto"/>
                <w:szCs w:val="21"/>
                <w:highlight w:val="none"/>
                <w:lang w:val="en-US" w:eastAsia="zh-CN"/>
              </w:rPr>
              <w:t>15</w:t>
            </w:r>
            <w:r>
              <w:rPr>
                <w:rFonts w:hint="eastAsia" w:ascii="宋体" w:hAnsi="宋体"/>
                <w:i/>
                <w:iCs/>
                <w:color w:val="auto"/>
                <w:szCs w:val="21"/>
                <w:highlight w:val="none"/>
              </w:rPr>
              <w:t>～0.</w:t>
            </w:r>
            <w:r>
              <w:rPr>
                <w:rFonts w:hint="eastAsia" w:ascii="宋体" w:hAnsi="宋体"/>
                <w:i/>
                <w:iCs/>
                <w:color w:val="auto"/>
                <w:szCs w:val="21"/>
                <w:highlight w:val="none"/>
                <w:lang w:val="en-US" w:eastAsia="zh-CN"/>
              </w:rPr>
              <w:t>2</w:t>
            </w:r>
            <w:r>
              <w:rPr>
                <w:rFonts w:hint="eastAsia" w:ascii="宋体" w:hAnsi="宋体"/>
                <w:i/>
                <w:iCs/>
                <w:color w:val="auto"/>
                <w:szCs w:val="21"/>
                <w:highlight w:val="none"/>
              </w:rPr>
              <w:t>5]</w:t>
            </w:r>
            <w:r>
              <w:rPr>
                <w:rFonts w:hint="eastAsia" w:ascii="宋体" w:hAnsi="宋体"/>
                <w:color w:val="auto"/>
                <w:szCs w:val="21"/>
                <w:highlight w:val="none"/>
              </w:rPr>
              <w:t>分</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扣完为止</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按插入法计算得分。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未参与评标基准价计算的投标</w:t>
            </w:r>
            <w:r>
              <w:rPr>
                <w:rFonts w:hint="eastAsia" w:ascii="宋体" w:hAnsi="宋体"/>
                <w:color w:val="auto"/>
                <w:szCs w:val="21"/>
                <w:highlight w:val="none"/>
                <w:lang w:val="en-US" w:eastAsia="zh-CN"/>
              </w:rPr>
              <w:t>总</w:t>
            </w:r>
            <w:r>
              <w:rPr>
                <w:rFonts w:hint="eastAsia" w:ascii="宋体" w:hAnsi="宋体"/>
                <w:color w:val="auto"/>
                <w:szCs w:val="21"/>
                <w:highlight w:val="none"/>
              </w:rPr>
              <w:t>报价，仍应参加计算相应分值。</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投标总报价最终结果</w:t>
            </w:r>
            <w:r>
              <w:rPr>
                <w:rFonts w:hint="eastAsia"/>
                <w:color w:val="auto"/>
                <w:highlight w:val="none"/>
              </w:rPr>
              <w:t>保留两位小数</w:t>
            </w:r>
            <w:r>
              <w:rPr>
                <w:color w:val="auto"/>
                <w:highlight w:val="none"/>
              </w:rPr>
              <w:t>，</w:t>
            </w:r>
            <w:r>
              <w:rPr>
                <w:rFonts w:hint="eastAsia"/>
                <w:color w:val="auto"/>
                <w:highlight w:val="none"/>
                <w:lang w:val="en-US" w:eastAsia="zh-CN"/>
              </w:rPr>
              <w:t>小数点后</w:t>
            </w:r>
            <w:r>
              <w:rPr>
                <w:rFonts w:hint="eastAsia" w:ascii="宋体" w:hAnsi="宋体"/>
                <w:color w:val="auto"/>
                <w:szCs w:val="21"/>
                <w:highlight w:val="none"/>
              </w:rPr>
              <w:t>第三位四舍五入。</w:t>
            </w:r>
          </w:p>
          <w:p>
            <w:pPr>
              <w:spacing w:line="400" w:lineRule="exact"/>
              <w:ind w:firstLine="420" w:firstLineChars="200"/>
              <w:rPr>
                <w:rFonts w:hint="eastAsia" w:ascii="宋体" w:hAnsi="宋体" w:eastAsia="宋体"/>
                <w:color w:val="auto"/>
                <w:kern w:val="0"/>
                <w:szCs w:val="21"/>
                <w:highlight w:val="none"/>
                <w:lang w:eastAsia="zh-CN"/>
              </w:rPr>
            </w:pPr>
            <w:r>
              <w:rPr>
                <w:rFonts w:hint="eastAsia" w:ascii="宋体" w:hAnsi="宋体"/>
                <w:color w:val="auto"/>
                <w:kern w:val="0"/>
                <w:highlight w:val="none"/>
              </w:rPr>
              <w:t>□方式</w:t>
            </w:r>
            <w:r>
              <w:rPr>
                <w:rFonts w:hint="eastAsia" w:ascii="宋体" w:hAnsi="宋体"/>
                <w:color w:val="auto"/>
                <w:kern w:val="0"/>
                <w:highlight w:val="none"/>
                <w:lang w:val="en-US" w:eastAsia="zh-CN"/>
              </w:rPr>
              <w:t>二</w:t>
            </w:r>
          </w:p>
          <w:p>
            <w:pPr>
              <w:spacing w:line="400" w:lineRule="exact"/>
              <w:ind w:firstLine="420" w:firstLineChars="200"/>
              <w:rPr>
                <w:rFonts w:ascii="宋体" w:hAnsi="宋体"/>
                <w:color w:val="auto"/>
                <w:szCs w:val="21"/>
                <w:highlight w:val="none"/>
              </w:rPr>
            </w:pPr>
            <w:r>
              <w:rPr>
                <w:rFonts w:ascii="宋体" w:hAnsi="宋体"/>
                <w:color w:val="auto"/>
                <w:kern w:val="0"/>
                <w:szCs w:val="21"/>
                <w:highlight w:val="none"/>
              </w:rPr>
              <w:t>所有通过初步评审</w:t>
            </w:r>
            <w:r>
              <w:rPr>
                <w:rFonts w:hint="eastAsia" w:ascii="宋体" w:hAnsi="宋体"/>
                <w:color w:val="auto"/>
                <w:kern w:val="0"/>
                <w:szCs w:val="21"/>
                <w:highlight w:val="none"/>
              </w:rPr>
              <w:t>和本章第</w:t>
            </w:r>
            <w:r>
              <w:rPr>
                <w:rFonts w:hint="eastAsia"/>
                <w:color w:val="auto"/>
                <w:highlight w:val="none"/>
              </w:rPr>
              <w:t>2.2.</w:t>
            </w:r>
            <w:r>
              <w:rPr>
                <w:color w:val="auto"/>
                <w:highlight w:val="none"/>
              </w:rPr>
              <w:t>4</w:t>
            </w:r>
            <w:r>
              <w:rPr>
                <w:rFonts w:hint="eastAsia"/>
                <w:color w:val="auto"/>
                <w:highlight w:val="none"/>
              </w:rPr>
              <w:t>（</w:t>
            </w:r>
            <w:r>
              <w:rPr>
                <w:color w:val="auto"/>
                <w:highlight w:val="none"/>
              </w:rPr>
              <w:t>3</w:t>
            </w:r>
            <w:r>
              <w:rPr>
                <w:rFonts w:hint="eastAsia"/>
                <w:color w:val="auto"/>
                <w:highlight w:val="none"/>
              </w:rPr>
              <w:t>）</w:t>
            </w:r>
            <w:r>
              <w:rPr>
                <w:rFonts w:hint="eastAsia" w:ascii="宋体" w:hAnsi="宋体"/>
                <w:color w:val="auto"/>
                <w:kern w:val="0"/>
                <w:szCs w:val="21"/>
                <w:highlight w:val="none"/>
              </w:rPr>
              <w:t>目评审</w:t>
            </w:r>
            <w:r>
              <w:rPr>
                <w:rFonts w:ascii="宋体" w:hAnsi="宋体"/>
                <w:color w:val="auto"/>
                <w:kern w:val="0"/>
                <w:szCs w:val="21"/>
                <w:highlight w:val="none"/>
              </w:rPr>
              <w:t>合格的投标人</w:t>
            </w:r>
            <w:r>
              <w:rPr>
                <w:rFonts w:ascii="宋体" w:hAnsi="宋体"/>
                <w:color w:val="auto"/>
                <w:szCs w:val="21"/>
                <w:highlight w:val="none"/>
              </w:rPr>
              <w:t>的投标总报</w:t>
            </w:r>
            <w:r>
              <w:rPr>
                <w:rFonts w:ascii="宋体" w:hAnsi="宋体"/>
                <w:color w:val="auto"/>
                <w:kern w:val="0"/>
                <w:szCs w:val="21"/>
                <w:highlight w:val="none"/>
              </w:rPr>
              <w:t>价</w:t>
            </w:r>
            <w:r>
              <w:rPr>
                <w:rFonts w:hint="eastAsia" w:ascii="宋体" w:hAnsi="宋体"/>
                <w:color w:val="auto"/>
                <w:szCs w:val="21"/>
                <w:highlight w:val="none"/>
              </w:rPr>
              <w:t>得</w:t>
            </w:r>
            <w:r>
              <w:rPr>
                <w:rFonts w:hint="eastAsia" w:ascii="宋体" w:hAnsi="宋体"/>
                <w:bCs/>
                <w:color w:val="auto"/>
                <w:szCs w:val="28"/>
                <w:highlight w:val="none"/>
              </w:rPr>
              <w:t>本附表第2.2.1项规定分值的基本分</w:t>
            </w:r>
            <w:r>
              <w:rPr>
                <w:rFonts w:ascii="宋体" w:hAnsi="宋体"/>
                <w:bCs/>
                <w:color w:val="auto"/>
                <w:szCs w:val="28"/>
                <w:highlight w:val="none"/>
                <w:u w:val="single"/>
              </w:rPr>
              <w:t xml:space="preserve"> </w:t>
            </w:r>
            <w:r>
              <w:rPr>
                <w:rFonts w:hint="eastAsia" w:ascii="宋体" w:hAnsi="宋体"/>
                <w:bCs/>
                <w:color w:val="auto"/>
                <w:szCs w:val="28"/>
                <w:highlight w:val="none"/>
                <w:u w:val="single"/>
                <w:lang w:val="en-US" w:eastAsia="zh-CN"/>
              </w:rPr>
              <w:t xml:space="preserve">  </w:t>
            </w:r>
            <w:r>
              <w:rPr>
                <w:rFonts w:ascii="宋体" w:hAnsi="宋体"/>
                <w:bCs/>
                <w:color w:val="auto"/>
                <w:szCs w:val="28"/>
                <w:highlight w:val="none"/>
                <w:u w:val="single"/>
              </w:rPr>
              <w:t xml:space="preserve"> </w:t>
            </w:r>
            <w:r>
              <w:rPr>
                <w:rFonts w:hint="eastAsia" w:ascii="宋体" w:hAnsi="宋体"/>
                <w:color w:val="auto"/>
                <w:szCs w:val="21"/>
                <w:highlight w:val="none"/>
              </w:rPr>
              <w:t>分。在此基础上，投标总报价与评标基准价相比，每增加</w:t>
            </w:r>
            <w:r>
              <w:rPr>
                <w:rFonts w:ascii="宋体" w:hAnsi="宋体"/>
                <w:color w:val="auto"/>
                <w:szCs w:val="21"/>
                <w:highlight w:val="none"/>
              </w:rPr>
              <w:t>1%扣</w:t>
            </w:r>
            <w:r>
              <w:rPr>
                <w:rFonts w:hint="eastAsia" w:ascii="宋体" w:hAnsi="宋体"/>
                <w:color w:val="auto"/>
                <w:szCs w:val="21"/>
                <w:highlight w:val="none"/>
                <w:u w:val="single"/>
                <w:lang w:val="en-US" w:eastAsia="zh-CN"/>
              </w:rPr>
              <w:t xml:space="preserve">   </w:t>
            </w:r>
            <w:r>
              <w:rPr>
                <w:rFonts w:hint="eastAsia" w:ascii="宋体" w:hAnsi="宋体"/>
                <w:i/>
                <w:iCs/>
                <w:color w:val="auto"/>
                <w:szCs w:val="21"/>
                <w:highlight w:val="none"/>
              </w:rPr>
              <w:t>[提示：本空格填写数值0.</w:t>
            </w:r>
            <w:r>
              <w:rPr>
                <w:rFonts w:hint="eastAsia" w:ascii="宋体" w:hAnsi="宋体"/>
                <w:i/>
                <w:iCs/>
                <w:color w:val="auto"/>
                <w:szCs w:val="21"/>
                <w:highlight w:val="none"/>
                <w:lang w:val="en-US" w:eastAsia="zh-CN"/>
              </w:rPr>
              <w:t>15</w:t>
            </w:r>
            <w:r>
              <w:rPr>
                <w:rFonts w:hint="eastAsia" w:ascii="宋体" w:hAnsi="宋体"/>
                <w:i/>
                <w:iCs/>
                <w:color w:val="auto"/>
                <w:szCs w:val="21"/>
                <w:highlight w:val="none"/>
              </w:rPr>
              <w:t>～0.</w:t>
            </w:r>
            <w:r>
              <w:rPr>
                <w:rFonts w:hint="eastAsia" w:ascii="宋体" w:hAnsi="宋体"/>
                <w:i/>
                <w:iCs/>
                <w:color w:val="auto"/>
                <w:szCs w:val="21"/>
                <w:highlight w:val="none"/>
                <w:lang w:val="en-US" w:eastAsia="zh-CN"/>
              </w:rPr>
              <w:t>2</w:t>
            </w:r>
            <w:r>
              <w:rPr>
                <w:rFonts w:hint="eastAsia" w:ascii="宋体" w:hAnsi="宋体"/>
                <w:i/>
                <w:iCs/>
                <w:color w:val="auto"/>
                <w:szCs w:val="21"/>
                <w:highlight w:val="none"/>
              </w:rPr>
              <w:t>5]</w:t>
            </w:r>
            <w:r>
              <w:rPr>
                <w:rFonts w:ascii="宋体" w:hAnsi="宋体"/>
                <w:color w:val="auto"/>
                <w:szCs w:val="21"/>
                <w:highlight w:val="none"/>
              </w:rPr>
              <w:t>分</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扣完为止</w:t>
            </w:r>
            <w:r>
              <w:rPr>
                <w:rFonts w:hint="eastAsia" w:ascii="宋体" w:hAnsi="宋体"/>
                <w:color w:val="auto"/>
                <w:szCs w:val="21"/>
                <w:highlight w:val="none"/>
              </w:rPr>
              <w:t>；每减少</w:t>
            </w:r>
            <w:r>
              <w:rPr>
                <w:rFonts w:ascii="宋体" w:hAnsi="宋体"/>
                <w:color w:val="auto"/>
                <w:szCs w:val="21"/>
                <w:highlight w:val="none"/>
              </w:rPr>
              <w:t>1%加</w:t>
            </w:r>
            <w:r>
              <w:rPr>
                <w:rFonts w:hint="eastAsia" w:ascii="宋体" w:hAnsi="宋体"/>
                <w:color w:val="auto"/>
                <w:szCs w:val="21"/>
                <w:highlight w:val="none"/>
                <w:u w:val="single"/>
                <w:lang w:val="en-US" w:eastAsia="zh-CN"/>
              </w:rPr>
              <w:t xml:space="preserve">    </w:t>
            </w:r>
            <w:r>
              <w:rPr>
                <w:rFonts w:hint="eastAsia" w:ascii="宋体" w:hAnsi="宋体"/>
                <w:i/>
                <w:iCs/>
                <w:color w:val="auto"/>
                <w:szCs w:val="21"/>
                <w:highlight w:val="none"/>
              </w:rPr>
              <w:t>[提示：本空格填写数值0.</w:t>
            </w:r>
            <w:r>
              <w:rPr>
                <w:rFonts w:hint="eastAsia" w:ascii="宋体" w:hAnsi="宋体"/>
                <w:i/>
                <w:iCs/>
                <w:color w:val="auto"/>
                <w:szCs w:val="21"/>
                <w:highlight w:val="none"/>
                <w:lang w:val="en-US" w:eastAsia="zh-CN"/>
              </w:rPr>
              <w:t>15</w:t>
            </w:r>
            <w:r>
              <w:rPr>
                <w:rFonts w:hint="eastAsia" w:ascii="宋体" w:hAnsi="宋体"/>
                <w:i/>
                <w:iCs/>
                <w:color w:val="auto"/>
                <w:szCs w:val="21"/>
                <w:highlight w:val="none"/>
              </w:rPr>
              <w:t>～0.</w:t>
            </w:r>
            <w:r>
              <w:rPr>
                <w:rFonts w:hint="eastAsia" w:ascii="宋体" w:hAnsi="宋体"/>
                <w:i/>
                <w:iCs/>
                <w:color w:val="auto"/>
                <w:szCs w:val="21"/>
                <w:highlight w:val="none"/>
                <w:lang w:val="en-US" w:eastAsia="zh-CN"/>
              </w:rPr>
              <w:t>2</w:t>
            </w:r>
            <w:r>
              <w:rPr>
                <w:rFonts w:hint="eastAsia" w:ascii="宋体" w:hAnsi="宋体"/>
                <w:i/>
                <w:iCs/>
                <w:color w:val="auto"/>
                <w:szCs w:val="21"/>
                <w:highlight w:val="none"/>
              </w:rPr>
              <w:t>5]</w:t>
            </w:r>
            <w:r>
              <w:rPr>
                <w:rFonts w:ascii="宋体" w:hAnsi="宋体"/>
                <w:color w:val="auto"/>
                <w:szCs w:val="21"/>
                <w:highlight w:val="none"/>
              </w:rPr>
              <w:t>分</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最多加</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lang w:val="en-US" w:eastAsia="zh-CN"/>
              </w:rPr>
              <w:t>分</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按插入法计算得分。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在偏差范围内，未参与评标基准价计算的投标</w:t>
            </w:r>
            <w:r>
              <w:rPr>
                <w:rFonts w:hint="eastAsia" w:ascii="宋体" w:hAnsi="宋体"/>
                <w:color w:val="auto"/>
                <w:szCs w:val="21"/>
                <w:highlight w:val="none"/>
                <w:lang w:val="en-US" w:eastAsia="zh-CN"/>
              </w:rPr>
              <w:t>总</w:t>
            </w:r>
            <w:r>
              <w:rPr>
                <w:rFonts w:hint="eastAsia" w:ascii="宋体" w:hAnsi="宋体"/>
                <w:color w:val="auto"/>
                <w:szCs w:val="21"/>
                <w:highlight w:val="none"/>
              </w:rPr>
              <w:t>报价，仍应参加计算相应分值。</w:t>
            </w:r>
          </w:p>
          <w:p>
            <w:pPr>
              <w:spacing w:after="0" w:line="400" w:lineRule="exact"/>
              <w:ind w:firstLine="420" w:firstLineChars="200"/>
              <w:rPr>
                <w:rFonts w:ascii="宋体" w:hAnsi="宋体"/>
                <w:color w:val="auto"/>
                <w:szCs w:val="21"/>
                <w:highlight w:val="none"/>
              </w:rPr>
            </w:pPr>
            <w:r>
              <w:rPr>
                <w:rFonts w:hint="eastAsia" w:ascii="宋体" w:hAnsi="宋体"/>
                <w:color w:val="auto"/>
                <w:szCs w:val="21"/>
                <w:highlight w:val="none"/>
              </w:rPr>
              <w:t>投标总报价最终结果</w:t>
            </w:r>
            <w:r>
              <w:rPr>
                <w:rFonts w:hint="eastAsia"/>
                <w:color w:val="auto"/>
                <w:highlight w:val="none"/>
              </w:rPr>
              <w:t>保留两位小数</w:t>
            </w:r>
            <w:r>
              <w:rPr>
                <w:color w:val="auto"/>
                <w:highlight w:val="none"/>
              </w:rPr>
              <w:t>，</w:t>
            </w:r>
            <w:r>
              <w:rPr>
                <w:rFonts w:hint="eastAsia"/>
                <w:color w:val="auto"/>
                <w:highlight w:val="none"/>
                <w:lang w:val="en-US" w:eastAsia="zh-CN"/>
              </w:rPr>
              <w:t>小数点后</w:t>
            </w:r>
            <w:r>
              <w:rPr>
                <w:rFonts w:hint="eastAsia" w:ascii="宋体" w:hAnsi="宋体"/>
                <w:color w:val="auto"/>
                <w:szCs w:val="21"/>
                <w:highlight w:val="none"/>
              </w:rPr>
              <w:t>第三位四舍五入。</w:t>
            </w:r>
          </w:p>
          <w:p>
            <w:pPr>
              <w:spacing w:line="400" w:lineRule="exact"/>
              <w:ind w:firstLine="420" w:firstLineChars="200"/>
              <w:rPr>
                <w:rFonts w:ascii="宋体" w:hAnsi="宋体"/>
                <w:color w:val="auto"/>
                <w:kern w:val="0"/>
                <w:szCs w:val="21"/>
                <w:highlight w:val="none"/>
              </w:rPr>
            </w:pPr>
            <w:r>
              <w:rPr>
                <w:rFonts w:hint="eastAsia" w:ascii="宋体" w:hAnsi="宋体"/>
                <w:color w:val="auto"/>
                <w:kern w:val="0"/>
                <w:highlight w:val="none"/>
              </w:rPr>
              <w:t>□方式</w:t>
            </w:r>
            <w:r>
              <w:rPr>
                <w:rFonts w:hint="eastAsia" w:ascii="宋体" w:hAnsi="宋体"/>
                <w:color w:val="auto"/>
                <w:kern w:val="0"/>
                <w:highlight w:val="none"/>
                <w:lang w:val="en-US" w:eastAsia="zh-CN"/>
              </w:rPr>
              <w:t>三</w:t>
            </w: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适用于</w:t>
            </w:r>
            <w:r>
              <w:rPr>
                <w:rFonts w:hint="eastAsia" w:ascii="宋体" w:hAnsi="宋体"/>
                <w:i/>
                <w:color w:val="auto"/>
                <w:kern w:val="0"/>
                <w:szCs w:val="21"/>
                <w:highlight w:val="none"/>
              </w:rPr>
              <w:t>第2.2.</w:t>
            </w:r>
            <w:r>
              <w:rPr>
                <w:rFonts w:hint="eastAsia" w:ascii="宋体" w:hAnsi="宋体"/>
                <w:i/>
                <w:color w:val="auto"/>
                <w:kern w:val="0"/>
                <w:szCs w:val="21"/>
                <w:highlight w:val="none"/>
                <w:lang w:val="en-US" w:eastAsia="zh-CN"/>
              </w:rPr>
              <w:t>2</w:t>
            </w:r>
            <w:r>
              <w:rPr>
                <w:rFonts w:hint="eastAsia" w:ascii="宋体" w:hAnsi="宋体"/>
                <w:i/>
                <w:color w:val="auto"/>
                <w:kern w:val="0"/>
                <w:szCs w:val="21"/>
                <w:highlight w:val="none"/>
              </w:rPr>
              <w:t>项“评标基准价计算方法”</w:t>
            </w:r>
            <w:r>
              <w:rPr>
                <w:rFonts w:hint="eastAsia" w:ascii="宋体" w:hAnsi="宋体"/>
                <w:i/>
                <w:color w:val="auto"/>
                <w:kern w:val="0"/>
                <w:szCs w:val="21"/>
                <w:highlight w:val="none"/>
                <w:lang w:val="en-US" w:eastAsia="zh-CN"/>
              </w:rPr>
              <w:t>方式五</w:t>
            </w:r>
            <w:r>
              <w:rPr>
                <w:rFonts w:hint="eastAsia" w:ascii="宋体" w:hAnsi="宋体"/>
                <w:i/>
                <w:color w:val="auto"/>
                <w:kern w:val="0"/>
                <w:szCs w:val="21"/>
                <w:highlight w:val="none"/>
              </w:rPr>
              <w:t>。]</w:t>
            </w:r>
          </w:p>
          <w:p>
            <w:pPr>
              <w:spacing w:line="400" w:lineRule="exact"/>
              <w:ind w:firstLine="420" w:firstLineChars="200"/>
              <w:rPr>
                <w:rFonts w:ascii="宋体" w:hAnsi="宋体"/>
                <w:color w:val="auto"/>
                <w:szCs w:val="21"/>
                <w:highlight w:val="none"/>
              </w:rPr>
            </w:pPr>
            <w:r>
              <w:rPr>
                <w:rFonts w:ascii="宋体" w:hAnsi="宋体"/>
                <w:color w:val="auto"/>
                <w:kern w:val="0"/>
                <w:szCs w:val="21"/>
                <w:highlight w:val="none"/>
              </w:rPr>
              <w:t>所有通过初步评审</w:t>
            </w:r>
            <w:r>
              <w:rPr>
                <w:rFonts w:hint="eastAsia" w:ascii="宋体" w:hAnsi="宋体"/>
                <w:color w:val="auto"/>
                <w:kern w:val="0"/>
                <w:szCs w:val="21"/>
                <w:highlight w:val="none"/>
              </w:rPr>
              <w:t>和本章第</w:t>
            </w:r>
            <w:r>
              <w:rPr>
                <w:rFonts w:hint="eastAsia"/>
                <w:color w:val="auto"/>
                <w:highlight w:val="none"/>
              </w:rPr>
              <w:t>2.2.</w:t>
            </w:r>
            <w:r>
              <w:rPr>
                <w:color w:val="auto"/>
                <w:highlight w:val="none"/>
              </w:rPr>
              <w:t>4</w:t>
            </w:r>
            <w:r>
              <w:rPr>
                <w:rFonts w:hint="eastAsia"/>
                <w:color w:val="auto"/>
                <w:highlight w:val="none"/>
              </w:rPr>
              <w:t>（</w:t>
            </w:r>
            <w:r>
              <w:rPr>
                <w:color w:val="auto"/>
                <w:highlight w:val="none"/>
              </w:rPr>
              <w:t>3</w:t>
            </w:r>
            <w:r>
              <w:rPr>
                <w:rFonts w:hint="eastAsia"/>
                <w:color w:val="auto"/>
                <w:highlight w:val="none"/>
              </w:rPr>
              <w:t>）</w:t>
            </w:r>
            <w:r>
              <w:rPr>
                <w:rFonts w:hint="eastAsia" w:ascii="宋体" w:hAnsi="宋体"/>
                <w:color w:val="auto"/>
                <w:kern w:val="0"/>
                <w:szCs w:val="21"/>
                <w:highlight w:val="none"/>
              </w:rPr>
              <w:t>目评审</w:t>
            </w:r>
            <w:r>
              <w:rPr>
                <w:rFonts w:ascii="宋体" w:hAnsi="宋体"/>
                <w:color w:val="auto"/>
                <w:kern w:val="0"/>
                <w:szCs w:val="21"/>
                <w:highlight w:val="none"/>
              </w:rPr>
              <w:t>合格的投标人</w:t>
            </w:r>
            <w:r>
              <w:rPr>
                <w:rFonts w:ascii="宋体" w:hAnsi="宋体"/>
                <w:color w:val="auto"/>
                <w:szCs w:val="21"/>
                <w:highlight w:val="none"/>
              </w:rPr>
              <w:t>的投标总报</w:t>
            </w:r>
            <w:r>
              <w:rPr>
                <w:rFonts w:ascii="宋体" w:hAnsi="宋体"/>
                <w:color w:val="auto"/>
                <w:kern w:val="0"/>
                <w:szCs w:val="21"/>
                <w:highlight w:val="none"/>
              </w:rPr>
              <w:t>价</w:t>
            </w:r>
            <w:r>
              <w:rPr>
                <w:rFonts w:hint="eastAsia" w:ascii="宋体" w:hAnsi="宋体"/>
                <w:color w:val="auto"/>
                <w:szCs w:val="21"/>
                <w:highlight w:val="none"/>
              </w:rPr>
              <w:t>得</w:t>
            </w:r>
            <w:r>
              <w:rPr>
                <w:rFonts w:hint="eastAsia" w:ascii="宋体" w:hAnsi="宋体"/>
                <w:bCs/>
                <w:color w:val="auto"/>
                <w:szCs w:val="28"/>
                <w:highlight w:val="none"/>
              </w:rPr>
              <w:t>本附表第2.2.1项规定分值的满分</w:t>
            </w:r>
            <w:r>
              <w:rPr>
                <w:rFonts w:ascii="宋体" w:hAnsi="宋体"/>
                <w:bCs/>
                <w:color w:val="auto"/>
                <w:szCs w:val="28"/>
                <w:highlight w:val="none"/>
                <w:u w:val="single"/>
              </w:rPr>
              <w:t xml:space="preserve">  </w:t>
            </w:r>
            <w:r>
              <w:rPr>
                <w:rFonts w:hint="eastAsia" w:ascii="宋体" w:hAnsi="宋体"/>
                <w:bCs/>
                <w:color w:val="auto"/>
                <w:szCs w:val="28"/>
                <w:highlight w:val="none"/>
                <w:u w:val="single"/>
                <w:lang w:val="en-US" w:eastAsia="zh-CN"/>
              </w:rPr>
              <w:t xml:space="preserve"> </w:t>
            </w:r>
            <w:r>
              <w:rPr>
                <w:rFonts w:ascii="宋体" w:hAnsi="宋体"/>
                <w:bCs/>
                <w:color w:val="auto"/>
                <w:szCs w:val="28"/>
                <w:highlight w:val="none"/>
                <w:u w:val="single"/>
              </w:rPr>
              <w:t xml:space="preserve">  </w:t>
            </w:r>
            <w:r>
              <w:rPr>
                <w:rFonts w:hint="eastAsia" w:ascii="宋体" w:hAnsi="宋体"/>
                <w:color w:val="auto"/>
                <w:szCs w:val="21"/>
                <w:highlight w:val="none"/>
              </w:rPr>
              <w:t>分。在此基础上，投标总报价与评标基准价相比，每增加1%扣</w:t>
            </w:r>
            <w:r>
              <w:rPr>
                <w:rFonts w:hint="eastAsia" w:ascii="宋体" w:hAnsi="宋体"/>
                <w:color w:val="auto"/>
                <w:szCs w:val="21"/>
                <w:highlight w:val="none"/>
                <w:u w:val="single"/>
              </w:rPr>
              <w:t>　   　</w:t>
            </w:r>
            <w:r>
              <w:rPr>
                <w:rFonts w:hint="eastAsia" w:ascii="宋体" w:hAnsi="宋体"/>
                <w:i/>
                <w:iCs/>
                <w:color w:val="auto"/>
                <w:szCs w:val="21"/>
                <w:highlight w:val="none"/>
              </w:rPr>
              <w:t>[提示：本空格填写数值0.</w:t>
            </w:r>
            <w:r>
              <w:rPr>
                <w:rFonts w:hint="eastAsia" w:ascii="宋体" w:hAnsi="宋体"/>
                <w:i/>
                <w:iCs/>
                <w:color w:val="auto"/>
                <w:szCs w:val="21"/>
                <w:highlight w:val="none"/>
                <w:lang w:val="en-US" w:eastAsia="zh-CN"/>
              </w:rPr>
              <w:t>15</w:t>
            </w:r>
            <w:r>
              <w:rPr>
                <w:rFonts w:hint="eastAsia" w:ascii="宋体" w:hAnsi="宋体"/>
                <w:i/>
                <w:iCs/>
                <w:color w:val="auto"/>
                <w:szCs w:val="21"/>
                <w:highlight w:val="none"/>
              </w:rPr>
              <w:t>～</w:t>
            </w:r>
            <w:r>
              <w:rPr>
                <w:rFonts w:hint="eastAsia" w:ascii="宋体" w:hAnsi="宋体"/>
                <w:i/>
                <w:iCs/>
                <w:color w:val="auto"/>
                <w:szCs w:val="21"/>
                <w:highlight w:val="none"/>
                <w:lang w:val="en-US" w:eastAsia="zh-CN"/>
              </w:rPr>
              <w:t>0.5</w:t>
            </w:r>
            <w:r>
              <w:rPr>
                <w:rFonts w:hint="eastAsia" w:ascii="宋体" w:hAnsi="宋体"/>
                <w:i/>
                <w:iCs/>
                <w:color w:val="auto"/>
                <w:szCs w:val="21"/>
                <w:highlight w:val="none"/>
              </w:rPr>
              <w:t>]</w:t>
            </w:r>
            <w:r>
              <w:rPr>
                <w:rFonts w:ascii="宋体" w:hAnsi="宋体"/>
                <w:color w:val="auto"/>
                <w:szCs w:val="21"/>
                <w:highlight w:val="none"/>
              </w:rPr>
              <w:t>分</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扣完为止</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按插入法计算得分。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在偏差范围内，未参与评标基准价计算的投标</w:t>
            </w:r>
            <w:r>
              <w:rPr>
                <w:rFonts w:hint="eastAsia" w:ascii="宋体" w:hAnsi="宋体"/>
                <w:color w:val="auto"/>
                <w:szCs w:val="21"/>
                <w:highlight w:val="none"/>
                <w:lang w:val="en-US" w:eastAsia="zh-CN"/>
              </w:rPr>
              <w:t>总</w:t>
            </w:r>
            <w:r>
              <w:rPr>
                <w:rFonts w:hint="eastAsia" w:ascii="宋体" w:hAnsi="宋体"/>
                <w:color w:val="auto"/>
                <w:szCs w:val="21"/>
                <w:highlight w:val="none"/>
              </w:rPr>
              <w:t>报价，仍应参加计算相应分值。</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投标总报价最终结果</w:t>
            </w:r>
            <w:r>
              <w:rPr>
                <w:rFonts w:hint="eastAsia"/>
                <w:color w:val="auto"/>
                <w:highlight w:val="none"/>
              </w:rPr>
              <w:t>保留两位小数</w:t>
            </w:r>
            <w:r>
              <w:rPr>
                <w:color w:val="auto"/>
                <w:highlight w:val="none"/>
              </w:rPr>
              <w:t>，</w:t>
            </w:r>
            <w:r>
              <w:rPr>
                <w:rFonts w:hint="eastAsia"/>
                <w:color w:val="auto"/>
                <w:highlight w:val="none"/>
                <w:lang w:val="en-US" w:eastAsia="zh-CN"/>
              </w:rPr>
              <w:t>小数点后</w:t>
            </w:r>
            <w:r>
              <w:rPr>
                <w:rFonts w:hint="eastAsia" w:ascii="宋体" w:hAnsi="宋体"/>
                <w:color w:val="auto"/>
                <w:szCs w:val="21"/>
                <w:highlight w:val="none"/>
              </w:rPr>
              <w:t>第三位四舍五入。</w:t>
            </w:r>
          </w:p>
          <w:p>
            <w:pPr>
              <w:snapToGrid w:val="0"/>
              <w:spacing w:line="400" w:lineRule="exact"/>
              <w:ind w:firstLine="420" w:firstLineChars="200"/>
              <w:rPr>
                <w:rFonts w:hint="eastAsia" w:ascii="宋体" w:hAnsi="宋体" w:eastAsia="宋体"/>
                <w:color w:val="auto"/>
                <w:kern w:val="0"/>
                <w:szCs w:val="21"/>
                <w:highlight w:val="none"/>
                <w:u w:val="single"/>
                <w:lang w:eastAsia="zh-CN"/>
              </w:rPr>
            </w:pPr>
            <w:r>
              <w:rPr>
                <w:rFonts w:hint="eastAsia" w:ascii="宋体" w:hAnsi="宋体"/>
                <w:color w:val="auto"/>
                <w:kern w:val="0"/>
                <w:highlight w:val="none"/>
              </w:rPr>
              <w:t>□方式</w:t>
            </w:r>
            <w:r>
              <w:rPr>
                <w:rFonts w:hint="eastAsia" w:ascii="宋体" w:hAnsi="宋体"/>
                <w:color w:val="auto"/>
                <w:kern w:val="0"/>
                <w:highlight w:val="none"/>
                <w:lang w:val="en-US" w:eastAsia="zh-CN"/>
              </w:rPr>
              <w:t>四</w:t>
            </w: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适用于</w:t>
            </w:r>
            <w:r>
              <w:rPr>
                <w:rFonts w:hint="eastAsia" w:ascii="宋体" w:hAnsi="宋体"/>
                <w:i/>
                <w:color w:val="auto"/>
                <w:kern w:val="0"/>
                <w:szCs w:val="21"/>
                <w:highlight w:val="none"/>
              </w:rPr>
              <w:t>第2.2.</w:t>
            </w:r>
            <w:r>
              <w:rPr>
                <w:rFonts w:hint="eastAsia" w:ascii="宋体" w:hAnsi="宋体"/>
                <w:i/>
                <w:color w:val="auto"/>
                <w:kern w:val="0"/>
                <w:szCs w:val="21"/>
                <w:highlight w:val="none"/>
                <w:lang w:val="en-US" w:eastAsia="zh-CN"/>
              </w:rPr>
              <w:t>2</w:t>
            </w:r>
            <w:r>
              <w:rPr>
                <w:rFonts w:hint="eastAsia" w:ascii="宋体" w:hAnsi="宋体"/>
                <w:i/>
                <w:color w:val="auto"/>
                <w:kern w:val="0"/>
                <w:szCs w:val="21"/>
                <w:highlight w:val="none"/>
              </w:rPr>
              <w:t>项“评标基准价计算方法”</w:t>
            </w:r>
            <w:r>
              <w:rPr>
                <w:rFonts w:hint="eastAsia" w:ascii="宋体" w:hAnsi="宋体"/>
                <w:i/>
                <w:color w:val="auto"/>
                <w:kern w:val="0"/>
                <w:szCs w:val="21"/>
                <w:highlight w:val="none"/>
                <w:lang w:val="en-US" w:eastAsia="zh-CN"/>
              </w:rPr>
              <w:t>方式六</w:t>
            </w:r>
            <w:r>
              <w:rPr>
                <w:rFonts w:hint="eastAsia" w:ascii="宋体" w:hAnsi="宋体"/>
                <w:i/>
                <w:color w:val="auto"/>
                <w:kern w:val="0"/>
                <w:szCs w:val="21"/>
                <w:highlight w:val="none"/>
              </w:rPr>
              <w:t>。]</w:t>
            </w:r>
          </w:p>
          <w:p>
            <w:pPr>
              <w:snapToGrid w:val="0"/>
              <w:spacing w:line="400" w:lineRule="exact"/>
              <w:ind w:firstLine="420" w:firstLineChars="200"/>
              <w:rPr>
                <w:rFonts w:hint="default" w:ascii="宋体" w:hAnsi="宋体"/>
                <w:color w:val="auto"/>
                <w:kern w:val="0"/>
                <w:szCs w:val="21"/>
                <w:highlight w:val="none"/>
                <w:lang w:val="en-US" w:eastAsia="zh-CN"/>
              </w:rPr>
            </w:pPr>
            <w:r>
              <w:rPr>
                <w:rFonts w:hint="default" w:ascii="宋体" w:hAnsi="宋体"/>
                <w:color w:val="auto"/>
                <w:kern w:val="0"/>
                <w:szCs w:val="21"/>
                <w:highlight w:val="none"/>
                <w:u w:val="single"/>
                <w:lang w:eastAsia="zh-CN"/>
              </w:rPr>
              <w:t>……</w:t>
            </w:r>
          </w:p>
          <w:p>
            <w:pPr>
              <w:spacing w:line="400" w:lineRule="exact"/>
              <w:ind w:firstLine="420" w:firstLineChars="200"/>
              <w:rPr>
                <w:rFonts w:ascii="宋体" w:hAnsi="宋体"/>
                <w:color w:val="auto"/>
                <w:szCs w:val="21"/>
                <w:highlight w:val="none"/>
              </w:rPr>
            </w:pPr>
            <w:r>
              <w:rPr>
                <w:rFonts w:hint="eastAsia" w:ascii="宋体" w:hAnsi="宋体"/>
                <w:i/>
                <w:iCs/>
                <w:color w:val="auto"/>
                <w:kern w:val="0"/>
                <w:szCs w:val="21"/>
                <w:highlight w:val="none"/>
                <w:lang w:val="en-US" w:eastAsia="zh-CN"/>
              </w:rPr>
              <w:t>[提示：</w:t>
            </w:r>
            <w:r>
              <w:rPr>
                <w:rFonts w:hint="eastAsia" w:ascii="宋体" w:hAnsi="宋体" w:cs="宋体"/>
                <w:i/>
                <w:color w:val="auto"/>
                <w:szCs w:val="21"/>
                <w:highlight w:val="none"/>
              </w:rPr>
              <w:t>招标人在编制招标文件时，可根据实际情况</w:t>
            </w:r>
            <w:r>
              <w:rPr>
                <w:rFonts w:hint="eastAsia" w:ascii="宋体" w:hAnsi="宋体"/>
                <w:i/>
                <w:iCs/>
                <w:color w:val="auto"/>
                <w:kern w:val="0"/>
                <w:szCs w:val="21"/>
                <w:highlight w:val="none"/>
                <w:lang w:val="en-US" w:eastAsia="zh-CN"/>
              </w:rPr>
              <w:t>制定本项目投标报价得分的要求</w:t>
            </w:r>
            <w:r>
              <w:rPr>
                <w:rFonts w:hint="eastAsia" w:ascii="宋体" w:hAnsi="宋体" w:cs="宋体"/>
                <w:i/>
                <w:color w:val="auto"/>
                <w:szCs w:val="21"/>
                <w:highlight w:val="none"/>
                <w:lang w:val="en-US" w:eastAsia="zh-CN"/>
              </w:rPr>
              <w:t>，但</w:t>
            </w:r>
            <w:r>
              <w:rPr>
                <w:rFonts w:hint="eastAsia" w:ascii="宋体" w:hAnsi="宋体" w:cs="宋体"/>
                <w:i/>
                <w:color w:val="auto"/>
                <w:szCs w:val="21"/>
                <w:highlight w:val="none"/>
              </w:rPr>
              <w:t>不得违背法律、法规及规范性文件的规定</w:t>
            </w:r>
            <w:r>
              <w:rPr>
                <w:rFonts w:hint="eastAsia" w:ascii="宋体" w:hAnsi="宋体"/>
                <w:i/>
                <w:iCs/>
                <w:color w:val="auto"/>
                <w:kern w:val="0"/>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15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2"/>
                <w:highlight w:val="none"/>
              </w:rPr>
            </w:pPr>
            <w:r>
              <w:rPr>
                <w:rFonts w:hint="eastAsia"/>
                <w:color w:val="auto"/>
                <w:szCs w:val="22"/>
                <w:highlight w:val="none"/>
              </w:rPr>
              <w:t>3</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2"/>
                <w:highlight w:val="none"/>
              </w:rPr>
            </w:pPr>
            <w:r>
              <w:rPr>
                <w:color w:val="auto"/>
                <w:szCs w:val="22"/>
                <w:highlight w:val="none"/>
              </w:rPr>
              <w:t>评标程序</w:t>
            </w:r>
          </w:p>
        </w:tc>
        <w:tc>
          <w:tcPr>
            <w:tcW w:w="6649" w:type="dxa"/>
            <w:tcBorders>
              <w:top w:val="single" w:color="auto" w:sz="4" w:space="0"/>
              <w:left w:val="single" w:color="auto" w:sz="4" w:space="0"/>
              <w:bottom w:val="single" w:color="auto" w:sz="4" w:space="0"/>
              <w:right w:val="single" w:color="auto" w:sz="4" w:space="0"/>
            </w:tcBorders>
          </w:tcPr>
          <w:p>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1.按本章评标办法第3.1款进行初步评审。未通过初步评审或评标委员会认定为无效的投标文件的不再进行后续评审。</w:t>
            </w:r>
          </w:p>
          <w:p>
            <w:pPr>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2.按本章评标办法前附表第2.2.</w:t>
            </w:r>
            <w:r>
              <w:rPr>
                <w:rFonts w:ascii="宋体" w:hAnsi="宋体"/>
                <w:color w:val="auto"/>
                <w:kern w:val="0"/>
                <w:szCs w:val="21"/>
                <w:highlight w:val="none"/>
              </w:rPr>
              <w:t>4</w:t>
            </w:r>
            <w:r>
              <w:rPr>
                <w:rFonts w:hint="eastAsia" w:ascii="宋体" w:hAnsi="宋体"/>
                <w:color w:val="auto"/>
                <w:kern w:val="0"/>
                <w:szCs w:val="21"/>
                <w:highlight w:val="none"/>
              </w:rPr>
              <w:t>（1）目的规定对技术部分进行评审。</w:t>
            </w:r>
          </w:p>
          <w:p>
            <w:pPr>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3</w:t>
            </w:r>
            <w:r>
              <w:rPr>
                <w:rFonts w:hint="eastAsia" w:ascii="宋体" w:hAnsi="宋体"/>
                <w:color w:val="auto"/>
                <w:kern w:val="0"/>
                <w:szCs w:val="21"/>
                <w:highlight w:val="none"/>
              </w:rPr>
              <w:t>.按本章评标办法前附表第2.2.</w:t>
            </w:r>
            <w:r>
              <w:rPr>
                <w:rFonts w:ascii="宋体" w:hAnsi="宋体"/>
                <w:color w:val="auto"/>
                <w:kern w:val="0"/>
                <w:szCs w:val="21"/>
                <w:highlight w:val="none"/>
              </w:rPr>
              <w:t>4</w:t>
            </w:r>
            <w:r>
              <w:rPr>
                <w:rFonts w:hint="eastAsia" w:ascii="宋体" w:hAnsi="宋体"/>
                <w:color w:val="auto"/>
                <w:kern w:val="0"/>
                <w:szCs w:val="21"/>
                <w:highlight w:val="none"/>
              </w:rPr>
              <w:t>（2）目的规定对商务部分进行评审。</w:t>
            </w:r>
          </w:p>
          <w:p>
            <w:pPr>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4</w:t>
            </w:r>
            <w:r>
              <w:rPr>
                <w:rFonts w:hint="eastAsia" w:ascii="宋体" w:hAnsi="宋体"/>
                <w:color w:val="auto"/>
                <w:kern w:val="0"/>
                <w:szCs w:val="21"/>
                <w:highlight w:val="none"/>
              </w:rPr>
              <w:t>.按本章评标办法前附表第2.2.</w:t>
            </w:r>
            <w:r>
              <w:rPr>
                <w:rFonts w:ascii="宋体" w:hAnsi="宋体"/>
                <w:color w:val="auto"/>
                <w:kern w:val="0"/>
                <w:szCs w:val="21"/>
                <w:highlight w:val="none"/>
              </w:rPr>
              <w:t>4</w:t>
            </w:r>
            <w:r>
              <w:rPr>
                <w:rFonts w:hint="eastAsia" w:ascii="宋体" w:hAnsi="宋体"/>
                <w:color w:val="auto"/>
                <w:kern w:val="0"/>
                <w:szCs w:val="21"/>
                <w:highlight w:val="none"/>
              </w:rPr>
              <w:t>（3）目的规定对投标函部分进行评审，经评审不合格的投标文件不再参与后续评审。</w:t>
            </w:r>
          </w:p>
          <w:p>
            <w:pPr>
              <w:spacing w:after="31" w:afterLines="10"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5</w:t>
            </w:r>
            <w:r>
              <w:rPr>
                <w:rFonts w:hint="eastAsia" w:ascii="宋体" w:hAnsi="宋体"/>
                <w:color w:val="auto"/>
                <w:kern w:val="0"/>
                <w:szCs w:val="21"/>
                <w:highlight w:val="none"/>
              </w:rPr>
              <w:t>.因评标委员会作否决投标处理导致有效投标人不足三个的，评标委员会应当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宋体" w:hAnsi="宋体"/>
                <w:color w:val="auto"/>
                <w:kern w:val="0"/>
                <w:szCs w:val="21"/>
                <w:highlight w:val="none"/>
              </w:rPr>
              <w:t>经济、技术等指标仍然具有市场竞争力，能够满足招标文件要求的，评标委员会可以继续评标并确定中标候选人。</w:t>
            </w:r>
            <w:r>
              <w:rPr>
                <w:rFonts w:hint="eastAsia" w:asciiTheme="minorEastAsia" w:hAnsiTheme="minorEastAsia" w:eastAsiaTheme="minorEastAsia" w:cstheme="minorEastAsia"/>
                <w:i w:val="0"/>
                <w:iCs w:val="0"/>
                <w:color w:val="auto"/>
                <w:kern w:val="0"/>
                <w:szCs w:val="21"/>
                <w:highlight w:val="none"/>
                <w:lang w:val="en-US" w:eastAsia="zh-CN"/>
              </w:rPr>
              <w:t>（注：本款只适用于首次招标。）</w:t>
            </w:r>
          </w:p>
          <w:p>
            <w:pPr>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6</w:t>
            </w:r>
            <w:r>
              <w:rPr>
                <w:rFonts w:hint="eastAsia" w:ascii="宋体" w:hAnsi="宋体"/>
                <w:color w:val="auto"/>
                <w:kern w:val="0"/>
                <w:szCs w:val="21"/>
                <w:highlight w:val="none"/>
              </w:rPr>
              <w:t>.经评审合格的投标人按照本章第2.2.</w:t>
            </w:r>
            <w:r>
              <w:rPr>
                <w:rFonts w:ascii="宋体" w:hAnsi="宋体"/>
                <w:color w:val="auto"/>
                <w:kern w:val="0"/>
                <w:szCs w:val="21"/>
                <w:highlight w:val="none"/>
              </w:rPr>
              <w:t>2</w:t>
            </w:r>
            <w:r>
              <w:rPr>
                <w:rFonts w:hint="eastAsia" w:ascii="宋体" w:hAnsi="宋体"/>
                <w:color w:val="auto"/>
                <w:kern w:val="0"/>
                <w:szCs w:val="21"/>
                <w:highlight w:val="none"/>
              </w:rPr>
              <w:t>项计算方法计算评标基准价，并按本附表第2.2.</w:t>
            </w:r>
            <w:r>
              <w:rPr>
                <w:rFonts w:ascii="宋体" w:hAnsi="宋体"/>
                <w:color w:val="auto"/>
                <w:kern w:val="0"/>
                <w:szCs w:val="21"/>
                <w:highlight w:val="none"/>
              </w:rPr>
              <w:t>4</w:t>
            </w:r>
            <w:r>
              <w:rPr>
                <w:rFonts w:hint="eastAsia" w:ascii="宋体" w:hAnsi="宋体"/>
                <w:color w:val="auto"/>
                <w:kern w:val="0"/>
                <w:szCs w:val="21"/>
                <w:highlight w:val="none"/>
              </w:rPr>
              <w:t>（4）目规定的评分方法对投标报价进行评分。</w:t>
            </w:r>
          </w:p>
          <w:p>
            <w:pPr>
              <w:spacing w:line="440" w:lineRule="exact"/>
              <w:ind w:firstLine="420" w:firstLineChars="200"/>
              <w:rPr>
                <w:color w:val="auto"/>
                <w:szCs w:val="22"/>
                <w:highlight w:val="none"/>
              </w:rPr>
            </w:pPr>
            <w:r>
              <w:rPr>
                <w:rFonts w:ascii="宋体" w:hAnsi="宋体"/>
                <w:color w:val="auto"/>
                <w:kern w:val="0"/>
                <w:szCs w:val="21"/>
                <w:highlight w:val="none"/>
              </w:rPr>
              <w:t>7</w:t>
            </w:r>
            <w:r>
              <w:rPr>
                <w:rFonts w:hint="eastAsia" w:ascii="宋体" w:hAnsi="宋体"/>
                <w:color w:val="auto"/>
                <w:kern w:val="0"/>
                <w:szCs w:val="21"/>
                <w:highlight w:val="none"/>
              </w:rPr>
              <w:t>.对技术部分、商务部分、投标总报价得分进行汇总，确定得分由高至低前三名投标人为中标候选人。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2"/>
                <w:highlight w:val="none"/>
              </w:rPr>
            </w:pPr>
            <w:r>
              <w:rPr>
                <w:rFonts w:hint="eastAsia"/>
                <w:color w:val="auto"/>
                <w:szCs w:val="22"/>
                <w:highlight w:val="none"/>
              </w:rPr>
              <w:t>3.2.3</w:t>
            </w:r>
          </w:p>
        </w:tc>
        <w:tc>
          <w:tcPr>
            <w:tcW w:w="155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color w:val="auto"/>
                <w:szCs w:val="22"/>
                <w:highlight w:val="none"/>
              </w:rPr>
            </w:pPr>
            <w:r>
              <w:rPr>
                <w:rFonts w:hint="eastAsia"/>
                <w:color w:val="auto"/>
                <w:szCs w:val="22"/>
                <w:highlight w:val="none"/>
              </w:rPr>
              <w:t>投标人得分</w:t>
            </w:r>
          </w:p>
        </w:tc>
        <w:tc>
          <w:tcPr>
            <w:tcW w:w="6649" w:type="dxa"/>
            <w:tcBorders>
              <w:top w:val="single" w:color="auto" w:sz="4" w:space="0"/>
              <w:left w:val="single" w:color="auto" w:sz="4" w:space="0"/>
              <w:bottom w:val="single" w:color="auto" w:sz="4" w:space="0"/>
              <w:right w:val="single" w:color="auto" w:sz="4" w:space="0"/>
            </w:tcBorders>
            <w:vAlign w:val="center"/>
          </w:tcPr>
          <w:p>
            <w:pPr>
              <w:spacing w:line="440" w:lineRule="exact"/>
              <w:ind w:firstLine="420" w:firstLineChars="200"/>
              <w:rPr>
                <w:rFonts w:ascii="宋体" w:hAnsi="宋体"/>
                <w:color w:val="auto"/>
                <w:kern w:val="0"/>
                <w:szCs w:val="21"/>
                <w:highlight w:val="none"/>
              </w:rPr>
            </w:pPr>
            <w:r>
              <w:rPr>
                <w:color w:val="auto"/>
                <w:szCs w:val="22"/>
                <w:highlight w:val="none"/>
              </w:rPr>
              <w:t>投标人得分=A+B+C。</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1569" w:type="dxa"/>
            <w:gridSpan w:val="2"/>
            <w:tcBorders>
              <w:top w:val="single" w:color="auto" w:sz="4" w:space="0"/>
              <w:left w:val="single" w:color="auto" w:sz="4" w:space="0"/>
              <w:right w:val="single" w:color="auto" w:sz="4" w:space="0"/>
            </w:tcBorders>
            <w:vAlign w:val="center"/>
          </w:tcPr>
          <w:p>
            <w:pPr>
              <w:spacing w:line="440" w:lineRule="exact"/>
              <w:jc w:val="center"/>
              <w:rPr>
                <w:color w:val="auto"/>
                <w:szCs w:val="22"/>
                <w:highlight w:val="none"/>
              </w:rPr>
            </w:pPr>
            <w:r>
              <w:rPr>
                <w:rFonts w:hint="eastAsia"/>
                <w:color w:val="auto"/>
                <w:highlight w:val="none"/>
              </w:rPr>
              <w:t>3.4</w:t>
            </w:r>
          </w:p>
        </w:tc>
        <w:tc>
          <w:tcPr>
            <w:tcW w:w="1553" w:type="dxa"/>
            <w:gridSpan w:val="2"/>
            <w:tcBorders>
              <w:top w:val="single" w:color="auto" w:sz="4" w:space="0"/>
              <w:left w:val="single" w:color="auto" w:sz="4" w:space="0"/>
              <w:right w:val="single" w:color="auto" w:sz="4" w:space="0"/>
            </w:tcBorders>
            <w:vAlign w:val="center"/>
          </w:tcPr>
          <w:p>
            <w:pPr>
              <w:spacing w:line="440" w:lineRule="exact"/>
              <w:rPr>
                <w:color w:val="auto"/>
                <w:szCs w:val="22"/>
                <w:highlight w:val="none"/>
              </w:rPr>
            </w:pPr>
            <w:r>
              <w:rPr>
                <w:rFonts w:hint="eastAsia"/>
                <w:color w:val="auto"/>
                <w:highlight w:val="none"/>
              </w:rPr>
              <w:t>评标结果</w:t>
            </w:r>
          </w:p>
        </w:tc>
        <w:tc>
          <w:tcPr>
            <w:tcW w:w="664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color w:val="auto"/>
                <w:highlight w:val="none"/>
              </w:rPr>
            </w:pPr>
            <w:r>
              <w:rPr>
                <w:rFonts w:hint="eastAsia"/>
                <w:color w:val="auto"/>
                <w:highlight w:val="none"/>
                <w:lang w:val="en-US" w:eastAsia="zh-CN"/>
              </w:rPr>
              <w:t>3.4.1</w:t>
            </w:r>
            <w:r>
              <w:rPr>
                <w:rFonts w:hint="eastAsia"/>
                <w:color w:val="auto"/>
                <w:highlight w:val="none"/>
              </w:rPr>
              <w:t>除第二章“投标人须知”前附表授权直接确定中标人外，评标委员会按照得分由高到低的顺序推荐中标候选人，并标明排序。</w:t>
            </w:r>
          </w:p>
          <w:p>
            <w:pPr>
              <w:spacing w:line="400" w:lineRule="exact"/>
              <w:ind w:firstLine="420" w:firstLineChars="200"/>
              <w:rPr>
                <w:color w:val="auto"/>
                <w:highlight w:val="none"/>
              </w:rPr>
            </w:pPr>
            <w:r>
              <w:rPr>
                <w:rFonts w:hint="eastAsia" w:ascii="Times New Roman" w:hAnsi="Times New Roman" w:cs="Times New Roman"/>
                <w:color w:val="auto"/>
                <w:szCs w:val="24"/>
                <w:highlight w:val="none"/>
              </w:rPr>
              <w:t xml:space="preserve">3.4.2 </w:t>
            </w:r>
            <w:r>
              <w:rPr>
                <w:rFonts w:hint="eastAsia" w:ascii="宋体" w:hAnsi="宋体" w:cs="宋体"/>
                <w:color w:val="auto"/>
                <w:szCs w:val="22"/>
                <w:highlight w:val="none"/>
              </w:rPr>
              <w:t>评标委员会完成评标后，应当向招标人提交书面评标报告和中标候选人名单。</w:t>
            </w:r>
          </w:p>
        </w:tc>
      </w:tr>
    </w:tbl>
    <w:p>
      <w:pPr>
        <w:spacing w:line="400" w:lineRule="exact"/>
        <w:ind w:firstLine="420" w:firstLineChars="200"/>
        <w:rPr>
          <w:rFonts w:hint="eastAsia" w:ascii="宋体" w:hAnsi="宋体" w:eastAsia="宋体" w:cs="宋体"/>
          <w:color w:val="auto"/>
          <w:kern w:val="0"/>
          <w:szCs w:val="21"/>
          <w:highlight w:val="none"/>
        </w:rPr>
      </w:pPr>
    </w:p>
    <w:p>
      <w:pPr>
        <w:keepNext/>
        <w:keepLines/>
        <w:pageBreakBefore w:val="0"/>
        <w:widowControl w:val="0"/>
        <w:kinsoku/>
        <w:wordWrap/>
        <w:overflowPunct/>
        <w:topLinePunct w:val="0"/>
        <w:bidi w:val="0"/>
        <w:spacing w:line="360" w:lineRule="auto"/>
        <w:textAlignment w:val="auto"/>
        <w:outlineLvl w:val="1"/>
        <w:rPr>
          <w:rFonts w:hint="eastAsia" w:ascii="宋体" w:hAnsi="宋体" w:eastAsia="宋体" w:cs="宋体"/>
          <w:b/>
          <w:color w:val="auto"/>
          <w:sz w:val="32"/>
          <w:szCs w:val="20"/>
          <w:highlight w:val="none"/>
        </w:rPr>
      </w:pPr>
      <w:r>
        <w:rPr>
          <w:rFonts w:hint="eastAsia" w:ascii="宋体" w:hAnsi="宋体" w:eastAsia="宋体" w:cs="宋体"/>
          <w:color w:val="auto"/>
          <w:szCs w:val="22"/>
          <w:highlight w:val="none"/>
        </w:rPr>
        <w:br w:type="page"/>
      </w:r>
      <w:bookmarkStart w:id="1606" w:name="_Toc10957"/>
      <w:bookmarkStart w:id="1607" w:name="_Toc7634"/>
      <w:bookmarkStart w:id="1608" w:name="_Toc21667"/>
      <w:bookmarkStart w:id="1609" w:name="_Toc492300823"/>
      <w:bookmarkStart w:id="1610" w:name="_Toc9721"/>
      <w:bookmarkStart w:id="1611" w:name="_Toc7102"/>
      <w:bookmarkStart w:id="1612" w:name="_Toc161"/>
      <w:bookmarkStart w:id="1613" w:name="_Toc30299"/>
      <w:bookmarkStart w:id="1614" w:name="_Toc4947"/>
      <w:bookmarkStart w:id="1615" w:name="_Toc70437372"/>
      <w:bookmarkStart w:id="1616" w:name="_Toc75856873"/>
      <w:bookmarkStart w:id="1617" w:name="_Toc10904"/>
      <w:bookmarkStart w:id="1618" w:name="_Toc31918"/>
      <w:bookmarkStart w:id="1619" w:name="_Toc16876"/>
      <w:bookmarkStart w:id="1620" w:name="_Toc14313"/>
      <w:r>
        <w:rPr>
          <w:rFonts w:hint="eastAsia" w:ascii="宋体" w:hAnsi="宋体" w:eastAsia="宋体" w:cs="宋体"/>
          <w:b/>
          <w:color w:val="auto"/>
          <w:sz w:val="32"/>
          <w:szCs w:val="20"/>
          <w:highlight w:val="none"/>
        </w:rPr>
        <w:t>1. 评标方法</w:t>
      </w:r>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p>
    <w:p>
      <w:pPr>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本次评标采用综合评估法。评标委员会对满足招标文件实质性要求的投标文件，按照本章第2.2款规定的评分标准进行</w:t>
      </w:r>
      <w:r>
        <w:rPr>
          <w:rFonts w:hint="eastAsia" w:ascii="宋体" w:hAnsi="宋体" w:eastAsia="宋体" w:cs="宋体"/>
          <w:color w:val="auto"/>
          <w:szCs w:val="22"/>
          <w:highlight w:val="none"/>
          <w:lang w:eastAsia="zh-CN"/>
        </w:rPr>
        <w:t>评分</w:t>
      </w:r>
      <w:r>
        <w:rPr>
          <w:rFonts w:hint="eastAsia" w:ascii="宋体" w:hAnsi="宋体" w:eastAsia="宋体" w:cs="宋体"/>
          <w:color w:val="auto"/>
          <w:szCs w:val="22"/>
          <w:highlight w:val="none"/>
        </w:rPr>
        <w:t>，并按得分由高到低顺序推荐中标候选人，或根据招标人授权直接确定中标人，但投标报价低于其成本的除</w:t>
      </w:r>
      <w:bookmarkStart w:id="1621" w:name="_Toc361508646"/>
      <w:bookmarkStart w:id="1622" w:name="_Toc300835008"/>
      <w:bookmarkStart w:id="1623" w:name="_Toc247514022"/>
      <w:bookmarkStart w:id="1624" w:name="_Toc152042375"/>
      <w:bookmarkStart w:id="1625" w:name="_Toc144974565"/>
      <w:bookmarkStart w:id="1626" w:name="_Toc384308272"/>
      <w:bookmarkStart w:id="1627" w:name="_Toc152045598"/>
      <w:bookmarkStart w:id="1628" w:name="_Toc247527623"/>
      <w:bookmarkStart w:id="1629" w:name="_Toc369531577"/>
      <w:bookmarkStart w:id="1630" w:name="_Toc4497"/>
      <w:bookmarkStart w:id="1631" w:name="_Toc352691533"/>
      <w:r>
        <w:rPr>
          <w:rFonts w:hint="eastAsia" w:ascii="宋体" w:hAnsi="宋体" w:eastAsia="宋体" w:cs="宋体"/>
          <w:color w:val="auto"/>
          <w:szCs w:val="22"/>
          <w:highlight w:val="none"/>
        </w:rPr>
        <w:t>外。综合评分相等</w:t>
      </w:r>
      <w:bookmarkEnd w:id="1621"/>
      <w:bookmarkEnd w:id="1622"/>
      <w:bookmarkEnd w:id="1623"/>
      <w:bookmarkEnd w:id="1624"/>
      <w:bookmarkEnd w:id="1625"/>
      <w:bookmarkEnd w:id="1626"/>
      <w:bookmarkEnd w:id="1627"/>
      <w:bookmarkEnd w:id="1628"/>
      <w:r>
        <w:rPr>
          <w:rFonts w:hint="eastAsia" w:ascii="宋体" w:hAnsi="宋体" w:eastAsia="宋体" w:cs="宋体"/>
          <w:color w:val="auto"/>
          <w:szCs w:val="22"/>
          <w:highlight w:val="none"/>
        </w:rPr>
        <w:t>时，</w:t>
      </w:r>
      <w:bookmarkEnd w:id="1629"/>
      <w:bookmarkEnd w:id="1630"/>
      <w:bookmarkEnd w:id="1631"/>
      <w:r>
        <w:rPr>
          <w:rFonts w:hint="eastAsia" w:ascii="宋体" w:hAnsi="宋体" w:eastAsia="宋体" w:cs="宋体"/>
          <w:color w:val="auto"/>
          <w:szCs w:val="22"/>
          <w:highlight w:val="none"/>
        </w:rPr>
        <w:t>以评标办法前附表约定的原则确定中标候选人顺序。</w:t>
      </w:r>
    </w:p>
    <w:p>
      <w:pPr>
        <w:keepNext/>
        <w:keepLines/>
        <w:pageBreakBefore w:val="0"/>
        <w:widowControl w:val="0"/>
        <w:kinsoku/>
        <w:wordWrap/>
        <w:overflowPunct/>
        <w:topLinePunct w:val="0"/>
        <w:bidi w:val="0"/>
        <w:spacing w:line="360" w:lineRule="auto"/>
        <w:textAlignment w:val="auto"/>
        <w:outlineLvl w:val="1"/>
        <w:rPr>
          <w:rFonts w:hint="eastAsia" w:ascii="宋体" w:hAnsi="宋体" w:eastAsia="宋体" w:cs="宋体"/>
          <w:b/>
          <w:color w:val="auto"/>
          <w:sz w:val="32"/>
          <w:szCs w:val="20"/>
          <w:highlight w:val="none"/>
        </w:rPr>
      </w:pPr>
      <w:bookmarkStart w:id="1632" w:name="_Toc5937"/>
      <w:bookmarkStart w:id="1633" w:name="_Toc492300824"/>
      <w:bookmarkStart w:id="1634" w:name="_Toc30300"/>
      <w:bookmarkStart w:id="1635" w:name="_Toc70437373"/>
      <w:bookmarkStart w:id="1636" w:name="_Toc2580"/>
      <w:bookmarkStart w:id="1637" w:name="_Toc6353"/>
      <w:bookmarkStart w:id="1638" w:name="_Toc22518"/>
      <w:bookmarkStart w:id="1639" w:name="_Toc75856874"/>
      <w:bookmarkStart w:id="1640" w:name="_Toc5569"/>
      <w:bookmarkStart w:id="1641" w:name="_Toc10355"/>
      <w:bookmarkStart w:id="1642" w:name="_Toc5016"/>
      <w:bookmarkStart w:id="1643" w:name="_Toc24938"/>
      <w:bookmarkStart w:id="1644" w:name="_Toc28307"/>
      <w:bookmarkStart w:id="1645" w:name="_Toc990"/>
      <w:bookmarkStart w:id="1646" w:name="_Toc17867"/>
      <w:r>
        <w:rPr>
          <w:rFonts w:hint="eastAsia" w:ascii="宋体" w:hAnsi="宋体" w:eastAsia="宋体" w:cs="宋体"/>
          <w:b/>
          <w:color w:val="auto"/>
          <w:sz w:val="32"/>
          <w:szCs w:val="20"/>
          <w:highlight w:val="none"/>
        </w:rPr>
        <w:t>2. 评审标准</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p>
    <w:p>
      <w:pPr>
        <w:keepNext/>
        <w:keepLines/>
        <w:pageBreakBefore w:val="0"/>
        <w:widowControl w:val="0"/>
        <w:kinsoku/>
        <w:wordWrap/>
        <w:overflowPunct/>
        <w:topLinePunct w:val="0"/>
        <w:bidi w:val="0"/>
        <w:spacing w:line="360" w:lineRule="auto"/>
        <w:ind w:firstLine="137" w:firstLineChars="49"/>
        <w:textAlignment w:val="auto"/>
        <w:outlineLvl w:val="2"/>
        <w:rPr>
          <w:rFonts w:hint="eastAsia" w:ascii="宋体" w:hAnsi="宋体" w:eastAsia="宋体" w:cs="宋体"/>
          <w:color w:val="auto"/>
          <w:sz w:val="28"/>
          <w:szCs w:val="20"/>
          <w:highlight w:val="none"/>
        </w:rPr>
      </w:pPr>
      <w:bookmarkStart w:id="1647" w:name="_Toc11420"/>
      <w:bookmarkStart w:id="1648" w:name="_Toc70437374"/>
      <w:bookmarkStart w:id="1649" w:name="_Toc75856875"/>
      <w:bookmarkStart w:id="1650" w:name="_Toc4378"/>
      <w:bookmarkStart w:id="1651" w:name="_Toc29784"/>
      <w:bookmarkStart w:id="1652" w:name="_Toc22865"/>
      <w:bookmarkStart w:id="1653" w:name="_Toc28590"/>
      <w:bookmarkStart w:id="1654" w:name="_Toc2412"/>
      <w:bookmarkStart w:id="1655" w:name="_Toc492300825"/>
      <w:bookmarkStart w:id="1656" w:name="_Toc14795"/>
      <w:bookmarkStart w:id="1657" w:name="_Toc5690"/>
      <w:bookmarkStart w:id="1658" w:name="_Toc17402"/>
      <w:bookmarkStart w:id="1659" w:name="_Toc31147"/>
      <w:bookmarkStart w:id="1660" w:name="_Toc19730"/>
      <w:bookmarkStart w:id="1661" w:name="_Toc26574"/>
      <w:r>
        <w:rPr>
          <w:rFonts w:hint="eastAsia" w:ascii="宋体" w:hAnsi="宋体" w:eastAsia="宋体" w:cs="宋体"/>
          <w:color w:val="auto"/>
          <w:sz w:val="28"/>
          <w:szCs w:val="20"/>
          <w:highlight w:val="none"/>
        </w:rPr>
        <w:t>2.1 初步评审标准</w:t>
      </w:r>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p>
    <w:p>
      <w:pPr>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2.1.1资格评审标准：见评标办法前附表。</w:t>
      </w:r>
    </w:p>
    <w:p>
      <w:pPr>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2.1.2形式评审标准：见评标办法前附表。</w:t>
      </w:r>
    </w:p>
    <w:p>
      <w:pPr>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2.1.3 响应性评审标准：见评标办法前附表。</w:t>
      </w:r>
    </w:p>
    <w:p>
      <w:pPr>
        <w:keepNext/>
        <w:keepLines/>
        <w:pageBreakBefore w:val="0"/>
        <w:widowControl w:val="0"/>
        <w:kinsoku/>
        <w:wordWrap/>
        <w:overflowPunct/>
        <w:topLinePunct w:val="0"/>
        <w:bidi w:val="0"/>
        <w:spacing w:line="360" w:lineRule="auto"/>
        <w:ind w:firstLine="137" w:firstLineChars="49"/>
        <w:textAlignment w:val="auto"/>
        <w:outlineLvl w:val="2"/>
        <w:rPr>
          <w:rFonts w:hint="eastAsia" w:ascii="宋体" w:hAnsi="宋体" w:eastAsia="宋体" w:cs="宋体"/>
          <w:color w:val="auto"/>
          <w:sz w:val="28"/>
          <w:szCs w:val="20"/>
          <w:highlight w:val="none"/>
        </w:rPr>
      </w:pPr>
      <w:bookmarkStart w:id="1662" w:name="_Toc3578"/>
      <w:bookmarkStart w:id="1663" w:name="_Toc21105"/>
      <w:bookmarkStart w:id="1664" w:name="_Toc75856876"/>
      <w:bookmarkStart w:id="1665" w:name="_Toc2920"/>
      <w:bookmarkStart w:id="1666" w:name="_Toc11954"/>
      <w:bookmarkStart w:id="1667" w:name="_Toc27816"/>
      <w:bookmarkStart w:id="1668" w:name="_Toc29538"/>
      <w:bookmarkStart w:id="1669" w:name="_Toc16199"/>
      <w:bookmarkStart w:id="1670" w:name="_Toc9071"/>
      <w:bookmarkStart w:id="1671" w:name="_Toc70437375"/>
      <w:bookmarkStart w:id="1672" w:name="_Toc20646"/>
      <w:bookmarkStart w:id="1673" w:name="_Toc11106"/>
      <w:bookmarkStart w:id="1674" w:name="_Toc9089"/>
      <w:bookmarkStart w:id="1675" w:name="_Toc22812"/>
      <w:bookmarkStart w:id="1676" w:name="_Toc492300826"/>
      <w:r>
        <w:rPr>
          <w:rFonts w:hint="eastAsia" w:ascii="宋体" w:hAnsi="宋体" w:eastAsia="宋体" w:cs="宋体"/>
          <w:color w:val="auto"/>
          <w:sz w:val="28"/>
          <w:szCs w:val="20"/>
          <w:highlight w:val="none"/>
        </w:rPr>
        <w:t>2.2 分值构成与评分标准</w:t>
      </w:r>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p>
    <w:p>
      <w:pPr>
        <w:spacing w:line="400" w:lineRule="exact"/>
        <w:ind w:firstLine="420" w:firstLineChars="200"/>
        <w:rPr>
          <w:color w:val="auto"/>
          <w:szCs w:val="22"/>
          <w:highlight w:val="none"/>
        </w:rPr>
      </w:pPr>
      <w:r>
        <w:rPr>
          <w:color w:val="auto"/>
          <w:szCs w:val="22"/>
          <w:highlight w:val="none"/>
        </w:rPr>
        <w:t>2.2.1 分值构成</w:t>
      </w:r>
    </w:p>
    <w:p>
      <w:pPr>
        <w:spacing w:line="400" w:lineRule="exact"/>
        <w:ind w:firstLine="420" w:firstLineChars="200"/>
        <w:rPr>
          <w:color w:val="auto"/>
          <w:szCs w:val="22"/>
          <w:highlight w:val="none"/>
        </w:rPr>
      </w:pPr>
      <w:r>
        <w:rPr>
          <w:color w:val="auto"/>
          <w:szCs w:val="22"/>
          <w:highlight w:val="none"/>
        </w:rPr>
        <w:t>（1）技术部分：见评标办法前附表；</w:t>
      </w:r>
    </w:p>
    <w:p>
      <w:pPr>
        <w:spacing w:line="400" w:lineRule="exact"/>
        <w:ind w:firstLine="420" w:firstLineChars="200"/>
        <w:rPr>
          <w:color w:val="auto"/>
          <w:szCs w:val="22"/>
          <w:highlight w:val="none"/>
        </w:rPr>
      </w:pPr>
      <w:r>
        <w:rPr>
          <w:color w:val="auto"/>
          <w:szCs w:val="22"/>
          <w:highlight w:val="none"/>
        </w:rPr>
        <w:t>（2）</w:t>
      </w:r>
      <w:r>
        <w:rPr>
          <w:rFonts w:hint="eastAsia"/>
          <w:color w:val="auto"/>
          <w:szCs w:val="22"/>
          <w:highlight w:val="none"/>
        </w:rPr>
        <w:t>商务</w:t>
      </w:r>
      <w:r>
        <w:rPr>
          <w:color w:val="auto"/>
          <w:szCs w:val="22"/>
          <w:highlight w:val="none"/>
        </w:rPr>
        <w:t>部分：见评标办法前附表；</w:t>
      </w:r>
    </w:p>
    <w:p>
      <w:pPr>
        <w:spacing w:line="400" w:lineRule="exact"/>
        <w:ind w:firstLine="420" w:firstLineChars="200"/>
        <w:rPr>
          <w:color w:val="auto"/>
          <w:szCs w:val="22"/>
          <w:highlight w:val="none"/>
        </w:rPr>
      </w:pPr>
      <w:r>
        <w:rPr>
          <w:color w:val="auto"/>
          <w:szCs w:val="22"/>
          <w:highlight w:val="none"/>
        </w:rPr>
        <w:t>（3）投标总报价：见评标办法前附表；</w:t>
      </w:r>
    </w:p>
    <w:p>
      <w:pPr>
        <w:spacing w:line="400" w:lineRule="exact"/>
        <w:ind w:firstLine="420" w:firstLineChars="200"/>
        <w:rPr>
          <w:color w:val="auto"/>
          <w:szCs w:val="22"/>
          <w:highlight w:val="none"/>
        </w:rPr>
      </w:pPr>
      <w:r>
        <w:rPr>
          <w:color w:val="auto"/>
          <w:szCs w:val="22"/>
          <w:highlight w:val="none"/>
        </w:rPr>
        <w:t>2.2.2 评标基准价计算</w:t>
      </w:r>
    </w:p>
    <w:p>
      <w:pPr>
        <w:spacing w:line="400" w:lineRule="exact"/>
        <w:ind w:firstLine="420" w:firstLineChars="200"/>
        <w:rPr>
          <w:color w:val="auto"/>
          <w:szCs w:val="22"/>
          <w:highlight w:val="none"/>
        </w:rPr>
      </w:pPr>
      <w:r>
        <w:rPr>
          <w:color w:val="auto"/>
          <w:szCs w:val="22"/>
          <w:highlight w:val="none"/>
        </w:rPr>
        <w:t>评标基准价计算方法：见评标办法前附表。</w:t>
      </w:r>
    </w:p>
    <w:p>
      <w:pPr>
        <w:spacing w:line="400" w:lineRule="exact"/>
        <w:ind w:firstLine="420" w:firstLineChars="200"/>
        <w:rPr>
          <w:color w:val="auto"/>
          <w:szCs w:val="22"/>
          <w:highlight w:val="none"/>
        </w:rPr>
      </w:pPr>
      <w:r>
        <w:rPr>
          <w:color w:val="auto"/>
          <w:szCs w:val="22"/>
          <w:highlight w:val="none"/>
        </w:rPr>
        <w:t>2.2.3 投标总报价的偏差率计算</w:t>
      </w:r>
    </w:p>
    <w:p>
      <w:pPr>
        <w:spacing w:line="400" w:lineRule="exact"/>
        <w:ind w:firstLine="420" w:firstLineChars="200"/>
        <w:rPr>
          <w:color w:val="auto"/>
          <w:szCs w:val="22"/>
          <w:highlight w:val="none"/>
        </w:rPr>
      </w:pPr>
      <w:r>
        <w:rPr>
          <w:color w:val="auto"/>
          <w:szCs w:val="22"/>
          <w:highlight w:val="none"/>
        </w:rPr>
        <w:t>投标报价的偏差率计算公式：见评标办法前附表。</w:t>
      </w:r>
    </w:p>
    <w:p>
      <w:pPr>
        <w:spacing w:line="400" w:lineRule="exact"/>
        <w:ind w:firstLine="420" w:firstLineChars="200"/>
        <w:rPr>
          <w:color w:val="auto"/>
          <w:szCs w:val="22"/>
          <w:highlight w:val="none"/>
        </w:rPr>
      </w:pPr>
      <w:r>
        <w:rPr>
          <w:color w:val="auto"/>
          <w:szCs w:val="22"/>
          <w:highlight w:val="none"/>
        </w:rPr>
        <w:t>2.2.4 评分标准</w:t>
      </w:r>
    </w:p>
    <w:p>
      <w:pPr>
        <w:spacing w:line="400" w:lineRule="exact"/>
        <w:ind w:firstLine="420" w:firstLineChars="200"/>
        <w:rPr>
          <w:color w:val="auto"/>
          <w:szCs w:val="22"/>
          <w:highlight w:val="none"/>
        </w:rPr>
      </w:pPr>
      <w:r>
        <w:rPr>
          <w:color w:val="auto"/>
          <w:szCs w:val="22"/>
          <w:highlight w:val="none"/>
        </w:rPr>
        <w:t>（1）技术部分评分标准：见评标办法前附表；</w:t>
      </w:r>
    </w:p>
    <w:p>
      <w:pPr>
        <w:spacing w:line="400" w:lineRule="exact"/>
        <w:ind w:firstLine="420" w:firstLineChars="200"/>
        <w:rPr>
          <w:color w:val="auto"/>
          <w:szCs w:val="22"/>
          <w:highlight w:val="none"/>
        </w:rPr>
      </w:pPr>
      <w:r>
        <w:rPr>
          <w:color w:val="auto"/>
          <w:szCs w:val="22"/>
          <w:highlight w:val="none"/>
        </w:rPr>
        <w:t>（2）</w:t>
      </w:r>
      <w:r>
        <w:rPr>
          <w:rFonts w:hint="eastAsia"/>
          <w:color w:val="auto"/>
          <w:szCs w:val="22"/>
          <w:highlight w:val="none"/>
        </w:rPr>
        <w:t>商务部分</w:t>
      </w:r>
      <w:r>
        <w:rPr>
          <w:color w:val="auto"/>
          <w:szCs w:val="22"/>
          <w:highlight w:val="none"/>
        </w:rPr>
        <w:t>评分标准：见评标办法前附表；</w:t>
      </w:r>
    </w:p>
    <w:p>
      <w:pPr>
        <w:spacing w:line="400" w:lineRule="exact"/>
        <w:ind w:firstLine="420" w:firstLineChars="200"/>
        <w:rPr>
          <w:color w:val="auto"/>
          <w:szCs w:val="22"/>
          <w:highlight w:val="none"/>
        </w:rPr>
      </w:pPr>
      <w:r>
        <w:rPr>
          <w:color w:val="auto"/>
          <w:szCs w:val="22"/>
          <w:highlight w:val="none"/>
        </w:rPr>
        <w:t>（3）投标</w:t>
      </w:r>
      <w:r>
        <w:rPr>
          <w:rFonts w:hint="eastAsia"/>
          <w:color w:val="auto"/>
          <w:szCs w:val="22"/>
          <w:highlight w:val="none"/>
        </w:rPr>
        <w:t>函部分</w:t>
      </w:r>
      <w:r>
        <w:rPr>
          <w:color w:val="auto"/>
          <w:szCs w:val="22"/>
          <w:highlight w:val="none"/>
        </w:rPr>
        <w:t>评审标准：见评标办法前附表；</w:t>
      </w:r>
    </w:p>
    <w:p>
      <w:pPr>
        <w:spacing w:line="400" w:lineRule="exact"/>
        <w:ind w:firstLine="420" w:firstLineChars="200"/>
        <w:rPr>
          <w:color w:val="auto"/>
          <w:szCs w:val="22"/>
          <w:highlight w:val="none"/>
        </w:rPr>
      </w:pPr>
      <w:r>
        <w:rPr>
          <w:color w:val="auto"/>
          <w:szCs w:val="22"/>
          <w:highlight w:val="none"/>
        </w:rPr>
        <w:t>（</w:t>
      </w:r>
      <w:r>
        <w:rPr>
          <w:rFonts w:hint="eastAsia"/>
          <w:color w:val="auto"/>
          <w:szCs w:val="22"/>
          <w:highlight w:val="none"/>
        </w:rPr>
        <w:t>4</w:t>
      </w:r>
      <w:r>
        <w:rPr>
          <w:color w:val="auto"/>
          <w:szCs w:val="22"/>
          <w:highlight w:val="none"/>
        </w:rPr>
        <w:t>）投标总报价评分标准：见评标办法前附表</w:t>
      </w:r>
      <w:r>
        <w:rPr>
          <w:rFonts w:hint="eastAsia"/>
          <w:color w:val="auto"/>
          <w:szCs w:val="22"/>
          <w:highlight w:val="none"/>
        </w:rPr>
        <w:t>。</w:t>
      </w:r>
    </w:p>
    <w:p>
      <w:pPr>
        <w:keepNext/>
        <w:keepLines/>
        <w:pageBreakBefore w:val="0"/>
        <w:widowControl w:val="0"/>
        <w:kinsoku/>
        <w:wordWrap/>
        <w:overflowPunct/>
        <w:topLinePunct w:val="0"/>
        <w:bidi w:val="0"/>
        <w:spacing w:line="360" w:lineRule="auto"/>
        <w:textAlignment w:val="auto"/>
        <w:outlineLvl w:val="1"/>
        <w:rPr>
          <w:rFonts w:hint="eastAsia" w:ascii="宋体" w:hAnsi="宋体" w:eastAsia="宋体" w:cs="宋体"/>
          <w:b/>
          <w:color w:val="auto"/>
          <w:sz w:val="32"/>
          <w:szCs w:val="20"/>
          <w:highlight w:val="none"/>
        </w:rPr>
      </w:pPr>
      <w:bookmarkStart w:id="1677" w:name="_Toc70437376"/>
      <w:bookmarkStart w:id="1678" w:name="_Toc17385"/>
      <w:bookmarkStart w:id="1679" w:name="_Toc75856877"/>
      <w:bookmarkStart w:id="1680" w:name="_Toc1561"/>
      <w:bookmarkStart w:id="1681" w:name="_Toc28194"/>
      <w:bookmarkStart w:id="1682" w:name="_Toc23544"/>
      <w:bookmarkStart w:id="1683" w:name="_Toc8782"/>
      <w:bookmarkStart w:id="1684" w:name="_Toc32575"/>
      <w:bookmarkStart w:id="1685" w:name="_Toc28927"/>
      <w:bookmarkStart w:id="1686" w:name="_Toc492300827"/>
      <w:bookmarkStart w:id="1687" w:name="_Toc9014"/>
      <w:bookmarkStart w:id="1688" w:name="_Toc21284"/>
      <w:bookmarkStart w:id="1689" w:name="_Toc23411"/>
      <w:bookmarkStart w:id="1690" w:name="_Toc19715"/>
      <w:bookmarkStart w:id="1691" w:name="_Toc1189"/>
      <w:r>
        <w:rPr>
          <w:rFonts w:hint="eastAsia" w:ascii="宋体" w:hAnsi="宋体" w:eastAsia="宋体" w:cs="宋体"/>
          <w:b/>
          <w:color w:val="auto"/>
          <w:sz w:val="32"/>
          <w:szCs w:val="20"/>
          <w:highlight w:val="none"/>
        </w:rPr>
        <w:t>3. 评标程序</w:t>
      </w:r>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p>
    <w:p>
      <w:pPr>
        <w:keepNext/>
        <w:keepLines/>
        <w:pageBreakBefore w:val="0"/>
        <w:widowControl w:val="0"/>
        <w:kinsoku/>
        <w:wordWrap/>
        <w:overflowPunct/>
        <w:topLinePunct w:val="0"/>
        <w:bidi w:val="0"/>
        <w:spacing w:line="360" w:lineRule="auto"/>
        <w:ind w:firstLine="137" w:firstLineChars="49"/>
        <w:textAlignment w:val="auto"/>
        <w:outlineLvl w:val="2"/>
        <w:rPr>
          <w:rFonts w:hint="eastAsia" w:ascii="宋体" w:hAnsi="宋体" w:eastAsia="宋体" w:cs="宋体"/>
          <w:color w:val="auto"/>
          <w:sz w:val="28"/>
          <w:szCs w:val="20"/>
          <w:highlight w:val="none"/>
        </w:rPr>
      </w:pPr>
      <w:bookmarkStart w:id="1692" w:name="_Toc22677"/>
      <w:bookmarkStart w:id="1693" w:name="_Toc29253"/>
      <w:bookmarkStart w:id="1694" w:name="_Toc492300828"/>
      <w:bookmarkStart w:id="1695" w:name="_Toc15738"/>
      <w:bookmarkStart w:id="1696" w:name="_Toc24453"/>
      <w:bookmarkStart w:id="1697" w:name="_Toc22446"/>
      <w:bookmarkStart w:id="1698" w:name="_Toc10401"/>
      <w:bookmarkStart w:id="1699" w:name="_Toc75856878"/>
      <w:bookmarkStart w:id="1700" w:name="_Toc13339"/>
      <w:bookmarkStart w:id="1701" w:name="_Toc20840"/>
      <w:bookmarkStart w:id="1702" w:name="_Toc31182"/>
      <w:bookmarkStart w:id="1703" w:name="_Toc23233"/>
      <w:bookmarkStart w:id="1704" w:name="_Toc5116"/>
      <w:bookmarkStart w:id="1705" w:name="_Toc70437377"/>
      <w:bookmarkStart w:id="1706" w:name="_Toc3487"/>
      <w:r>
        <w:rPr>
          <w:rFonts w:hint="eastAsia" w:ascii="宋体" w:hAnsi="宋体" w:eastAsia="宋体" w:cs="宋体"/>
          <w:color w:val="auto"/>
          <w:sz w:val="28"/>
          <w:szCs w:val="20"/>
          <w:highlight w:val="none"/>
        </w:rPr>
        <w:t>3.1 初步评审</w:t>
      </w:r>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p>
    <w:p>
      <w:pPr>
        <w:spacing w:line="400" w:lineRule="exact"/>
        <w:ind w:firstLine="420" w:firstLineChars="200"/>
        <w:rPr>
          <w:color w:val="auto"/>
          <w:szCs w:val="22"/>
          <w:highlight w:val="none"/>
        </w:rPr>
      </w:pPr>
      <w:r>
        <w:rPr>
          <w:color w:val="auto"/>
          <w:szCs w:val="22"/>
          <w:highlight w:val="none"/>
        </w:rPr>
        <w:t>3.1.1评标委员会依据本章第2.1款规定的标准对投标文件进行初步评审。有一项不符合评审标准的，评标委员会应当否决其投标。</w:t>
      </w:r>
      <w:r>
        <w:rPr>
          <w:rFonts w:hint="eastAsia"/>
          <w:color w:val="auto"/>
          <w:szCs w:val="22"/>
          <w:highlight w:val="none"/>
        </w:rPr>
        <w:t>（适用于未进行资格预审的）</w:t>
      </w:r>
    </w:p>
    <w:p>
      <w:pPr>
        <w:spacing w:line="400" w:lineRule="exact"/>
        <w:ind w:firstLine="420" w:firstLineChars="200"/>
        <w:rPr>
          <w:color w:val="auto"/>
          <w:szCs w:val="22"/>
          <w:highlight w:val="none"/>
        </w:rPr>
      </w:pPr>
      <w:r>
        <w:rPr>
          <w:rFonts w:hint="eastAsia"/>
          <w:color w:val="auto"/>
          <w:szCs w:val="22"/>
          <w:highlight w:val="none"/>
        </w:rPr>
        <w:t>3.1.1  评标委员会依据本章第2.1.2项、第2.1.3项规定的评审标准对投标文件进行初步评审。有一项不符合评审标准的，作否决投标处理。当投标人资格预审申请文件的内容发生重大变化时，评标委员会依据本章第2.1.1项规定的标准对其更新资料进行评审。（适用于已进行资格预审的）</w:t>
      </w:r>
    </w:p>
    <w:p>
      <w:pPr>
        <w:spacing w:line="400" w:lineRule="exact"/>
        <w:ind w:firstLine="420" w:firstLineChars="200"/>
        <w:rPr>
          <w:color w:val="auto"/>
          <w:szCs w:val="22"/>
          <w:highlight w:val="none"/>
        </w:rPr>
      </w:pPr>
      <w:r>
        <w:rPr>
          <w:color w:val="auto"/>
          <w:szCs w:val="22"/>
          <w:highlight w:val="none"/>
        </w:rPr>
        <w:t>3.1.2 投标人有以下情形之一的，评标委员会应当否决其投标：</w:t>
      </w:r>
    </w:p>
    <w:p>
      <w:pPr>
        <w:spacing w:line="400" w:lineRule="exact"/>
        <w:ind w:firstLine="420" w:firstLineChars="200"/>
        <w:rPr>
          <w:color w:val="auto"/>
          <w:szCs w:val="22"/>
          <w:highlight w:val="none"/>
        </w:rPr>
      </w:pPr>
      <w:r>
        <w:rPr>
          <w:rFonts w:hint="eastAsia"/>
          <w:color w:val="auto"/>
          <w:szCs w:val="22"/>
          <w:highlight w:val="none"/>
        </w:rPr>
        <w:t>（1）对招标文件的偏差超出招标文件规定的偏差范围或最高项数；</w:t>
      </w:r>
    </w:p>
    <w:p>
      <w:pPr>
        <w:spacing w:line="400" w:lineRule="exact"/>
        <w:ind w:firstLine="420" w:firstLineChars="200"/>
        <w:rPr>
          <w:color w:val="auto"/>
          <w:szCs w:val="22"/>
          <w:highlight w:val="none"/>
        </w:rPr>
      </w:pPr>
      <w:r>
        <w:rPr>
          <w:rFonts w:hint="eastAsia"/>
          <w:color w:val="auto"/>
          <w:szCs w:val="22"/>
          <w:highlight w:val="none"/>
        </w:rPr>
        <w:t>（2）有串通投标、弄虚作假等其他违反招投标相关法律、法规行为的；</w:t>
      </w:r>
    </w:p>
    <w:p>
      <w:pPr>
        <w:spacing w:line="400" w:lineRule="exact"/>
        <w:ind w:firstLine="420" w:firstLineChars="200"/>
        <w:rPr>
          <w:color w:val="auto"/>
          <w:szCs w:val="22"/>
          <w:highlight w:val="none"/>
        </w:rPr>
      </w:pPr>
      <w:r>
        <w:rPr>
          <w:rFonts w:hint="eastAsia"/>
          <w:color w:val="auto"/>
          <w:szCs w:val="22"/>
          <w:highlight w:val="none"/>
        </w:rPr>
        <w:t>（3）拒绝按评标委员会要求澄清、说明或补正的。</w:t>
      </w:r>
    </w:p>
    <w:p>
      <w:pPr>
        <w:spacing w:line="400" w:lineRule="exact"/>
        <w:ind w:firstLine="420" w:firstLineChars="200"/>
        <w:rPr>
          <w:color w:val="auto"/>
          <w:szCs w:val="22"/>
          <w:highlight w:val="none"/>
        </w:rPr>
      </w:pPr>
      <w:r>
        <w:rPr>
          <w:color w:val="auto"/>
          <w:szCs w:val="22"/>
          <w:highlight w:val="none"/>
        </w:rPr>
        <w:t>3.1.3 投标报价有算术错误及其他错误的，评标委员会按以下原则要求投标人对投标报价进行修正，并要求投标人书面澄清确认。投标人拒不澄清确认的，评标委员会应当否决其投标：</w:t>
      </w:r>
    </w:p>
    <w:p>
      <w:pPr>
        <w:spacing w:line="400" w:lineRule="exact"/>
        <w:ind w:firstLine="420" w:firstLineChars="200"/>
        <w:rPr>
          <w:color w:val="auto"/>
          <w:szCs w:val="22"/>
          <w:highlight w:val="none"/>
        </w:rPr>
      </w:pPr>
      <w:r>
        <w:rPr>
          <w:rFonts w:hint="eastAsia"/>
          <w:color w:val="auto"/>
          <w:szCs w:val="22"/>
          <w:highlight w:val="none"/>
        </w:rPr>
        <w:t>（1）投标文件中的大写金额与小写金额不一致的，以大写金额为准；</w:t>
      </w:r>
    </w:p>
    <w:p>
      <w:pPr>
        <w:autoSpaceDE w:val="0"/>
        <w:autoSpaceDN w:val="0"/>
        <w:adjustRightInd w:val="0"/>
        <w:spacing w:line="276" w:lineRule="auto"/>
        <w:ind w:firstLine="420" w:firstLineChars="200"/>
        <w:rPr>
          <w:color w:val="auto"/>
          <w:szCs w:val="22"/>
          <w:highlight w:val="none"/>
        </w:rPr>
      </w:pPr>
      <w:r>
        <w:rPr>
          <w:rFonts w:hint="eastAsia"/>
          <w:color w:val="auto"/>
          <w:szCs w:val="22"/>
          <w:highlight w:val="none"/>
        </w:rPr>
        <w:t>（2）投标函中的投标总报价与依据固定费率（或固定单价）计算出的结果不一致的；</w:t>
      </w:r>
      <w:r>
        <w:rPr>
          <w:color w:val="auto"/>
          <w:szCs w:val="22"/>
          <w:highlight w:val="none"/>
        </w:rPr>
        <w:t xml:space="preserve"> </w:t>
      </w:r>
      <w:r>
        <w:rPr>
          <w:rFonts w:hint="eastAsia"/>
          <w:color w:val="auto"/>
          <w:szCs w:val="22"/>
          <w:highlight w:val="none"/>
        </w:rPr>
        <w:t>采用勘察费用清单、设计费用清单报价的，投标函中的投标总报价与勘察费用清单、设计费用清单合计报价不一致的，均由评标委员会作否决投标处理。</w:t>
      </w:r>
    </w:p>
    <w:p>
      <w:pPr>
        <w:keepNext/>
        <w:keepLines/>
        <w:pageBreakBefore w:val="0"/>
        <w:widowControl w:val="0"/>
        <w:kinsoku/>
        <w:wordWrap/>
        <w:overflowPunct/>
        <w:topLinePunct w:val="0"/>
        <w:bidi w:val="0"/>
        <w:spacing w:line="360" w:lineRule="auto"/>
        <w:ind w:firstLine="137" w:firstLineChars="49"/>
        <w:textAlignment w:val="auto"/>
        <w:outlineLvl w:val="2"/>
        <w:rPr>
          <w:rFonts w:hint="eastAsia" w:ascii="宋体" w:hAnsi="宋体" w:eastAsia="宋体" w:cs="宋体"/>
          <w:color w:val="auto"/>
          <w:sz w:val="28"/>
          <w:szCs w:val="20"/>
          <w:highlight w:val="none"/>
        </w:rPr>
      </w:pPr>
      <w:bookmarkStart w:id="1707" w:name="_Toc10755"/>
      <w:bookmarkStart w:id="1708" w:name="_Toc14491"/>
      <w:bookmarkStart w:id="1709" w:name="_Toc21335"/>
      <w:bookmarkStart w:id="1710" w:name="_Toc5673"/>
      <w:bookmarkStart w:id="1711" w:name="_Toc30917"/>
      <w:bookmarkStart w:id="1712" w:name="_Toc30881"/>
      <w:bookmarkStart w:id="1713" w:name="_Toc14266"/>
      <w:bookmarkStart w:id="1714" w:name="_Toc1673"/>
      <w:bookmarkStart w:id="1715" w:name="_Toc492300829"/>
      <w:bookmarkStart w:id="1716" w:name="_Toc75856879"/>
      <w:bookmarkStart w:id="1717" w:name="_Toc29341"/>
      <w:bookmarkStart w:id="1718" w:name="_Toc70437378"/>
      <w:bookmarkStart w:id="1719" w:name="_Toc19184"/>
      <w:bookmarkStart w:id="1720" w:name="_Toc18630"/>
      <w:bookmarkStart w:id="1721" w:name="_Toc32526"/>
      <w:r>
        <w:rPr>
          <w:rFonts w:hint="eastAsia" w:ascii="宋体" w:hAnsi="宋体" w:eastAsia="宋体" w:cs="宋体"/>
          <w:color w:val="auto"/>
          <w:sz w:val="28"/>
          <w:szCs w:val="20"/>
          <w:highlight w:val="none"/>
        </w:rPr>
        <w:t>3.2 详细评审</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p>
    <w:p>
      <w:pPr>
        <w:spacing w:line="400" w:lineRule="exact"/>
        <w:ind w:firstLine="420" w:firstLineChars="200"/>
        <w:rPr>
          <w:color w:val="auto"/>
          <w:szCs w:val="22"/>
          <w:highlight w:val="none"/>
        </w:rPr>
      </w:pPr>
      <w:r>
        <w:rPr>
          <w:color w:val="auto"/>
          <w:szCs w:val="22"/>
          <w:highlight w:val="none"/>
        </w:rPr>
        <w:t>3.2.1 评标委员会按本章第2.2款规定的量化因素和分值进行</w:t>
      </w:r>
      <w:r>
        <w:rPr>
          <w:rFonts w:hint="eastAsia"/>
          <w:color w:val="auto"/>
          <w:szCs w:val="22"/>
          <w:highlight w:val="none"/>
          <w:lang w:eastAsia="zh-CN"/>
        </w:rPr>
        <w:t>评分</w:t>
      </w:r>
      <w:r>
        <w:rPr>
          <w:color w:val="auto"/>
          <w:szCs w:val="22"/>
          <w:highlight w:val="none"/>
        </w:rPr>
        <w:t>，并计算出综合评估得分。</w:t>
      </w:r>
    </w:p>
    <w:p>
      <w:pPr>
        <w:spacing w:line="400" w:lineRule="exact"/>
        <w:ind w:firstLine="420" w:firstLineChars="200"/>
        <w:rPr>
          <w:color w:val="auto"/>
          <w:szCs w:val="22"/>
          <w:highlight w:val="none"/>
        </w:rPr>
      </w:pPr>
      <w:r>
        <w:rPr>
          <w:color w:val="auto"/>
          <w:szCs w:val="22"/>
          <w:highlight w:val="none"/>
        </w:rPr>
        <w:t>（1）按本章第2.2.4（1）目规定的评审因素和分值对技术部分计算出得分A；</w:t>
      </w:r>
    </w:p>
    <w:p>
      <w:pPr>
        <w:spacing w:line="400" w:lineRule="exact"/>
        <w:ind w:firstLine="420" w:firstLineChars="200"/>
        <w:rPr>
          <w:color w:val="auto"/>
          <w:szCs w:val="22"/>
          <w:highlight w:val="none"/>
        </w:rPr>
      </w:pPr>
      <w:r>
        <w:rPr>
          <w:color w:val="auto"/>
          <w:szCs w:val="22"/>
          <w:highlight w:val="none"/>
        </w:rPr>
        <w:t>（2）按本章第2.2.4（2）目规定的评审因素和分值对</w:t>
      </w:r>
      <w:r>
        <w:rPr>
          <w:rFonts w:hint="eastAsia"/>
          <w:color w:val="auto"/>
          <w:szCs w:val="22"/>
          <w:highlight w:val="none"/>
        </w:rPr>
        <w:t>商务</w:t>
      </w:r>
      <w:r>
        <w:rPr>
          <w:color w:val="auto"/>
          <w:szCs w:val="22"/>
          <w:highlight w:val="none"/>
        </w:rPr>
        <w:t>部分计算出得分B；</w:t>
      </w:r>
    </w:p>
    <w:p>
      <w:pPr>
        <w:spacing w:line="400" w:lineRule="exact"/>
        <w:ind w:firstLine="420" w:firstLineChars="200"/>
        <w:rPr>
          <w:color w:val="auto"/>
          <w:szCs w:val="22"/>
          <w:highlight w:val="none"/>
        </w:rPr>
      </w:pPr>
      <w:r>
        <w:rPr>
          <w:color w:val="auto"/>
          <w:szCs w:val="22"/>
          <w:highlight w:val="none"/>
        </w:rPr>
        <w:t>（3）按本章第2.2.4（</w:t>
      </w:r>
      <w:r>
        <w:rPr>
          <w:rFonts w:hint="eastAsia"/>
          <w:color w:val="auto"/>
          <w:szCs w:val="22"/>
          <w:highlight w:val="none"/>
        </w:rPr>
        <w:t>4</w:t>
      </w:r>
      <w:r>
        <w:rPr>
          <w:color w:val="auto"/>
          <w:szCs w:val="22"/>
          <w:highlight w:val="none"/>
        </w:rPr>
        <w:t>）目规定的评审因素和分值对投标总报价计算出得分C；</w:t>
      </w:r>
    </w:p>
    <w:p>
      <w:pPr>
        <w:spacing w:line="400" w:lineRule="exact"/>
        <w:ind w:firstLine="420" w:firstLineChars="200"/>
        <w:rPr>
          <w:color w:val="auto"/>
          <w:szCs w:val="22"/>
          <w:highlight w:val="none"/>
        </w:rPr>
      </w:pPr>
      <w:r>
        <w:rPr>
          <w:color w:val="auto"/>
          <w:szCs w:val="22"/>
          <w:highlight w:val="none"/>
        </w:rPr>
        <w:t>3.2.2 评分分值计算保留小数点后两位，小数点后第三位“四舍五入”。</w:t>
      </w:r>
    </w:p>
    <w:p>
      <w:pPr>
        <w:spacing w:line="400" w:lineRule="exact"/>
        <w:ind w:firstLine="420" w:firstLineChars="200"/>
        <w:rPr>
          <w:color w:val="auto"/>
          <w:szCs w:val="22"/>
          <w:highlight w:val="none"/>
        </w:rPr>
      </w:pPr>
      <w:r>
        <w:rPr>
          <w:color w:val="auto"/>
          <w:szCs w:val="22"/>
          <w:highlight w:val="none"/>
        </w:rPr>
        <w:t>3.2.3 投标人得分=A+B+C。</w:t>
      </w:r>
    </w:p>
    <w:p>
      <w:pPr>
        <w:keepNext/>
        <w:keepLines/>
        <w:pageBreakBefore w:val="0"/>
        <w:widowControl w:val="0"/>
        <w:kinsoku/>
        <w:wordWrap/>
        <w:overflowPunct/>
        <w:topLinePunct w:val="0"/>
        <w:bidi w:val="0"/>
        <w:spacing w:line="360" w:lineRule="auto"/>
        <w:ind w:firstLine="137" w:firstLineChars="49"/>
        <w:textAlignment w:val="auto"/>
        <w:outlineLvl w:val="2"/>
        <w:rPr>
          <w:rFonts w:hint="eastAsia" w:ascii="宋体" w:hAnsi="宋体" w:eastAsia="宋体" w:cs="宋体"/>
          <w:color w:val="auto"/>
          <w:sz w:val="28"/>
          <w:szCs w:val="20"/>
          <w:highlight w:val="none"/>
        </w:rPr>
      </w:pPr>
      <w:bookmarkStart w:id="1722" w:name="_Toc70437379"/>
      <w:bookmarkStart w:id="1723" w:name="_Toc16307"/>
      <w:bookmarkStart w:id="1724" w:name="_Toc11448"/>
      <w:bookmarkStart w:id="1725" w:name="_Toc75856880"/>
      <w:bookmarkStart w:id="1726" w:name="_Toc23338"/>
      <w:bookmarkStart w:id="1727" w:name="_Toc29846"/>
      <w:bookmarkStart w:id="1728" w:name="_Toc21528"/>
      <w:bookmarkStart w:id="1729" w:name="_Toc18694"/>
      <w:bookmarkStart w:id="1730" w:name="_Toc11848"/>
      <w:bookmarkStart w:id="1731" w:name="_Toc27641"/>
      <w:bookmarkStart w:id="1732" w:name="_Toc26018"/>
      <w:bookmarkStart w:id="1733" w:name="_Toc7378"/>
      <w:bookmarkStart w:id="1734" w:name="_Toc1001"/>
      <w:bookmarkStart w:id="1735" w:name="_Toc5499"/>
      <w:bookmarkStart w:id="1736" w:name="_Toc492300830"/>
      <w:r>
        <w:rPr>
          <w:rFonts w:hint="eastAsia" w:ascii="宋体" w:hAnsi="宋体" w:eastAsia="宋体" w:cs="宋体"/>
          <w:color w:val="auto"/>
          <w:sz w:val="28"/>
          <w:szCs w:val="20"/>
          <w:highlight w:val="none"/>
        </w:rPr>
        <w:t>3.3 投标文件的澄清</w:t>
      </w:r>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p>
    <w:p>
      <w:pPr>
        <w:spacing w:line="400" w:lineRule="exact"/>
        <w:ind w:firstLine="420" w:firstLineChars="200"/>
        <w:rPr>
          <w:color w:val="auto"/>
          <w:szCs w:val="22"/>
          <w:highlight w:val="none"/>
        </w:rPr>
      </w:pPr>
      <w:r>
        <w:rPr>
          <w:color w:val="auto"/>
          <w:szCs w:val="22"/>
          <w:highlight w:val="none"/>
        </w:rPr>
        <w:t>3.3.1 在评标过程中，评标委员会可以书面形式要求投标人对投标文件中含义不明确、对同类问题表述不一致或者有明显文字和计算错误的内容作必要的澄清、说明</w:t>
      </w:r>
      <w:r>
        <w:rPr>
          <w:rFonts w:ascii="宋体" w:hAnsi="宋体"/>
          <w:color w:val="auto"/>
          <w:kern w:val="0"/>
          <w:szCs w:val="21"/>
          <w:highlight w:val="none"/>
        </w:rPr>
        <w:t>，或者对细微偏差进行补正。</w:t>
      </w:r>
      <w:r>
        <w:rPr>
          <w:color w:val="auto"/>
          <w:szCs w:val="22"/>
          <w:highlight w:val="none"/>
        </w:rPr>
        <w:t>澄清、说明或补正应以书面方式进行。评标委员会不接受投标人主动提出的澄清、说明或补正。</w:t>
      </w:r>
    </w:p>
    <w:p>
      <w:pPr>
        <w:spacing w:line="400" w:lineRule="exact"/>
        <w:ind w:firstLine="420" w:firstLineChars="200"/>
        <w:rPr>
          <w:color w:val="auto"/>
          <w:szCs w:val="22"/>
          <w:highlight w:val="none"/>
        </w:rPr>
      </w:pPr>
      <w:r>
        <w:rPr>
          <w:color w:val="auto"/>
          <w:szCs w:val="22"/>
          <w:highlight w:val="none"/>
        </w:rPr>
        <w:t>3.3.2 澄清、说明或补正不得超出投标文件的范围且不得改变投标文件的实质性内容</w:t>
      </w:r>
      <w:r>
        <w:rPr>
          <w:rFonts w:ascii="宋体" w:hAnsi="宋体"/>
          <w:color w:val="auto"/>
          <w:kern w:val="0"/>
          <w:szCs w:val="21"/>
          <w:highlight w:val="none"/>
        </w:rPr>
        <w:t>（算术性错误修正的除外）</w:t>
      </w:r>
      <w:r>
        <w:rPr>
          <w:color w:val="auto"/>
          <w:szCs w:val="22"/>
          <w:highlight w:val="none"/>
        </w:rPr>
        <w:t>，并构成投标文件的组成部分。</w:t>
      </w:r>
    </w:p>
    <w:p>
      <w:pPr>
        <w:spacing w:line="400" w:lineRule="exact"/>
        <w:ind w:firstLine="420" w:firstLineChars="200"/>
        <w:rPr>
          <w:color w:val="auto"/>
          <w:szCs w:val="22"/>
          <w:highlight w:val="none"/>
        </w:rPr>
      </w:pPr>
      <w:r>
        <w:rPr>
          <w:color w:val="auto"/>
          <w:szCs w:val="22"/>
          <w:highlight w:val="none"/>
        </w:rPr>
        <w:t>3.3.3 评标委员会对投标人提交的澄清、说明或补正有疑问的，可以要求投标人进一步澄清、说明或补正，直至满足评标委员会的要求。</w:t>
      </w:r>
    </w:p>
    <w:p>
      <w:pPr>
        <w:keepNext/>
        <w:keepLines/>
        <w:pageBreakBefore w:val="0"/>
        <w:widowControl w:val="0"/>
        <w:kinsoku/>
        <w:wordWrap/>
        <w:overflowPunct/>
        <w:topLinePunct w:val="0"/>
        <w:bidi w:val="0"/>
        <w:spacing w:line="360" w:lineRule="auto"/>
        <w:ind w:firstLine="137" w:firstLineChars="49"/>
        <w:textAlignment w:val="auto"/>
        <w:outlineLvl w:val="2"/>
        <w:rPr>
          <w:rFonts w:hint="eastAsia" w:ascii="宋体" w:hAnsi="宋体" w:eastAsia="宋体" w:cs="宋体"/>
          <w:color w:val="auto"/>
          <w:sz w:val="28"/>
          <w:szCs w:val="20"/>
          <w:highlight w:val="none"/>
        </w:rPr>
      </w:pPr>
      <w:bookmarkStart w:id="1737" w:name="_Toc17376"/>
      <w:bookmarkStart w:id="1738" w:name="_Toc2685"/>
      <w:bookmarkStart w:id="1739" w:name="_Toc75856881"/>
      <w:bookmarkStart w:id="1740" w:name="_Toc3473"/>
      <w:bookmarkStart w:id="1741" w:name="_Toc31737"/>
      <w:bookmarkStart w:id="1742" w:name="_Toc8616"/>
      <w:bookmarkStart w:id="1743" w:name="_Toc17518"/>
      <w:bookmarkStart w:id="1744" w:name="_Toc18312"/>
      <w:bookmarkStart w:id="1745" w:name="_Toc18535"/>
      <w:bookmarkStart w:id="1746" w:name="_Toc7876"/>
      <w:bookmarkStart w:id="1747" w:name="_Toc492300831"/>
      <w:bookmarkStart w:id="1748" w:name="_Toc70437380"/>
      <w:bookmarkStart w:id="1749" w:name="_Toc16962"/>
      <w:bookmarkStart w:id="1750" w:name="_Toc25029"/>
      <w:bookmarkStart w:id="1751" w:name="_Toc2176"/>
      <w:r>
        <w:rPr>
          <w:rFonts w:hint="eastAsia" w:ascii="宋体" w:hAnsi="宋体" w:eastAsia="宋体" w:cs="宋体"/>
          <w:color w:val="auto"/>
          <w:sz w:val="28"/>
          <w:szCs w:val="20"/>
          <w:highlight w:val="none"/>
        </w:rPr>
        <w:t>3.4 评标结果</w:t>
      </w:r>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p>
    <w:p>
      <w:pPr>
        <w:spacing w:line="400" w:lineRule="exact"/>
        <w:ind w:firstLine="420" w:firstLineChars="200"/>
        <w:rPr>
          <w:color w:val="auto"/>
          <w:szCs w:val="22"/>
          <w:highlight w:val="none"/>
        </w:rPr>
      </w:pPr>
      <w:r>
        <w:rPr>
          <w:color w:val="auto"/>
          <w:szCs w:val="22"/>
          <w:highlight w:val="none"/>
        </w:rPr>
        <w:t>3.4.1 除第二章“投标人须知”前附表授权直接确定中标人外，评标委员会按照得分由高到低的顺序推荐中标候选人，并标明排序。</w:t>
      </w:r>
    </w:p>
    <w:p>
      <w:pPr>
        <w:spacing w:line="400" w:lineRule="exact"/>
        <w:ind w:firstLine="420" w:firstLineChars="200"/>
        <w:rPr>
          <w:color w:val="auto"/>
          <w:szCs w:val="22"/>
          <w:highlight w:val="none"/>
        </w:rPr>
      </w:pPr>
      <w:r>
        <w:rPr>
          <w:color w:val="auto"/>
          <w:szCs w:val="22"/>
          <w:highlight w:val="none"/>
        </w:rPr>
        <w:t>3.4.2 评标委员会完成评标后，应当向招标人提交书面评标报告和中标候选人名单。</w:t>
      </w:r>
    </w:p>
    <w:p>
      <w:pPr>
        <w:spacing w:line="400" w:lineRule="exact"/>
        <w:ind w:firstLine="420" w:firstLineChars="200"/>
        <w:rPr>
          <w:color w:val="auto"/>
          <w:szCs w:val="22"/>
          <w:highlight w:val="none"/>
        </w:rPr>
      </w:pPr>
      <w:r>
        <w:rPr>
          <w:rFonts w:hint="default" w:ascii="Times New Roman" w:hAnsi="Times New Roman"/>
          <w:color w:val="auto"/>
          <w:kern w:val="2"/>
          <w:szCs w:val="22"/>
          <w:highlight w:val="none"/>
        </w:rPr>
        <w:t xml:space="preserve">3.4.3 </w:t>
      </w:r>
      <w:r>
        <w:rPr>
          <w:rFonts w:hint="eastAsia" w:ascii="宋体" w:hAnsi="宋体"/>
          <w:kern w:val="0"/>
          <w:szCs w:val="21"/>
        </w:rPr>
        <w:t>有效投标不足三个的，应当对投标是否明显缺乏竞争和是否需要否决全部投标进行充分论证，并在评标报告中记载论证过程和结果。</w:t>
      </w:r>
    </w:p>
    <w:p>
      <w:pPr>
        <w:keepNext/>
        <w:keepLines/>
        <w:pageBreakBefore w:val="0"/>
        <w:widowControl w:val="0"/>
        <w:kinsoku/>
        <w:wordWrap/>
        <w:overflowPunct/>
        <w:topLinePunct w:val="0"/>
        <w:bidi w:val="0"/>
        <w:spacing w:line="360" w:lineRule="auto"/>
        <w:jc w:val="center"/>
        <w:textAlignment w:val="auto"/>
        <w:outlineLvl w:val="1"/>
        <w:rPr>
          <w:rFonts w:hint="eastAsia" w:ascii="宋体" w:hAnsi="宋体" w:eastAsia="宋体" w:cs="宋体"/>
          <w:b/>
          <w:color w:val="auto"/>
          <w:kern w:val="0"/>
          <w:sz w:val="28"/>
          <w:szCs w:val="28"/>
          <w:highlight w:val="none"/>
        </w:rPr>
      </w:pPr>
      <w:r>
        <w:rPr>
          <w:rFonts w:hint="eastAsia" w:ascii="宋体" w:hAnsi="宋体" w:eastAsia="宋体" w:cs="宋体"/>
          <w:color w:val="auto"/>
          <w:szCs w:val="22"/>
          <w:highlight w:val="none"/>
        </w:rPr>
        <w:br w:type="page"/>
      </w:r>
      <w:bookmarkStart w:id="1752" w:name="_Toc230410480"/>
      <w:bookmarkStart w:id="1753" w:name="_Toc14155"/>
      <w:bookmarkStart w:id="1754" w:name="_Toc30492"/>
      <w:bookmarkStart w:id="1755" w:name="_Toc29376"/>
      <w:bookmarkStart w:id="1756" w:name="_Toc15414"/>
      <w:bookmarkStart w:id="1757" w:name="_Toc26993"/>
      <w:bookmarkStart w:id="1758" w:name="_Toc7108"/>
      <w:bookmarkStart w:id="1759" w:name="_Toc28298"/>
      <w:bookmarkStart w:id="1760" w:name="_Toc16455"/>
      <w:bookmarkStart w:id="1761" w:name="_Toc30218"/>
      <w:bookmarkStart w:id="1762" w:name="_Toc10488"/>
      <w:bookmarkStart w:id="1763" w:name="_Toc18209"/>
      <w:bookmarkStart w:id="1764" w:name="_Toc11329"/>
      <w:bookmarkStart w:id="1765" w:name="_Toc75856882"/>
      <w:bookmarkStart w:id="1766" w:name="_Toc70437381"/>
      <w:bookmarkStart w:id="1767" w:name="_Toc277082627"/>
      <w:r>
        <w:rPr>
          <w:rFonts w:hint="eastAsia" w:ascii="宋体" w:hAnsi="宋体" w:eastAsia="宋体" w:cs="宋体"/>
          <w:b/>
          <w:color w:val="auto"/>
          <w:sz w:val="28"/>
          <w:szCs w:val="28"/>
          <w:highlight w:val="none"/>
        </w:rPr>
        <w:t>附件：综合评估法否决投标情况一览表</w:t>
      </w:r>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p>
    <w:bookmarkEnd w:id="1767"/>
    <w:p>
      <w:pPr>
        <w:widowControl/>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投标文件存在本一览表下列情形之一的，投标文件视为重大偏差并作否决投标处理，否则，评标委员会不得视为重大偏差而否决投标人的投标文件。</w:t>
      </w:r>
    </w:p>
    <w:tbl>
      <w:tblPr>
        <w:tblStyle w:val="46"/>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94"/>
        <w:gridCol w:w="1134"/>
        <w:gridCol w:w="734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tcBorders>
              <w:top w:val="single" w:color="000000" w:sz="8" w:space="0"/>
              <w:left w:val="single" w:color="000000" w:sz="8" w:space="0"/>
              <w:bottom w:val="single" w:color="000000" w:sz="4" w:space="0"/>
              <w:right w:val="single" w:color="000000" w:sz="4" w:space="0"/>
            </w:tcBorders>
            <w:vAlign w:val="center"/>
          </w:tcPr>
          <w:p>
            <w:pPr>
              <w:spacing w:line="400" w:lineRule="exact"/>
              <w:jc w:val="center"/>
              <w:rPr>
                <w:rFonts w:ascii="宋体" w:hAnsi="宋体"/>
                <w:b/>
                <w:color w:val="auto"/>
                <w:szCs w:val="21"/>
                <w:highlight w:val="none"/>
              </w:rPr>
            </w:pPr>
            <w:r>
              <w:rPr>
                <w:rFonts w:hint="eastAsia" w:ascii="宋体" w:hAnsi="宋体"/>
                <w:b/>
                <w:color w:val="auto"/>
                <w:szCs w:val="21"/>
                <w:highlight w:val="none"/>
              </w:rPr>
              <w:t>章节号</w:t>
            </w:r>
          </w:p>
        </w:tc>
        <w:tc>
          <w:tcPr>
            <w:tcW w:w="1134" w:type="dxa"/>
            <w:tcBorders>
              <w:top w:val="single" w:color="000000" w:sz="8" w:space="0"/>
              <w:left w:val="single" w:color="000000" w:sz="4" w:space="0"/>
              <w:bottom w:val="single" w:color="000000" w:sz="4" w:space="0"/>
              <w:right w:val="single" w:color="000000" w:sz="4" w:space="0"/>
            </w:tcBorders>
            <w:vAlign w:val="center"/>
          </w:tcPr>
          <w:p>
            <w:pPr>
              <w:spacing w:line="400" w:lineRule="exact"/>
              <w:jc w:val="center"/>
              <w:rPr>
                <w:rFonts w:ascii="宋体" w:hAnsi="宋体"/>
                <w:b/>
                <w:color w:val="auto"/>
                <w:szCs w:val="21"/>
                <w:highlight w:val="none"/>
              </w:rPr>
            </w:pPr>
            <w:r>
              <w:rPr>
                <w:rFonts w:hint="eastAsia" w:ascii="宋体" w:hAnsi="宋体"/>
                <w:b/>
                <w:color w:val="auto"/>
                <w:szCs w:val="21"/>
                <w:highlight w:val="none"/>
              </w:rPr>
              <w:t>条款名称</w:t>
            </w:r>
          </w:p>
        </w:tc>
        <w:tc>
          <w:tcPr>
            <w:tcW w:w="7341" w:type="dxa"/>
            <w:tcBorders>
              <w:top w:val="single" w:color="000000" w:sz="8" w:space="0"/>
              <w:left w:val="single" w:color="000000" w:sz="4" w:space="0"/>
              <w:bottom w:val="single" w:color="000000" w:sz="4" w:space="0"/>
              <w:right w:val="single" w:color="000000" w:sz="8"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restart"/>
            <w:tcBorders>
              <w:top w:val="single" w:color="000000" w:sz="4" w:space="0"/>
              <w:left w:val="single" w:color="000000" w:sz="8" w:space="0"/>
              <w:bottom w:val="single" w:color="000000" w:sz="4" w:space="0"/>
              <w:right w:val="single" w:color="000000"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第三章</w:t>
            </w:r>
          </w:p>
        </w:tc>
        <w:tc>
          <w:tcPr>
            <w:tcW w:w="1134" w:type="dxa"/>
            <w:vMerge w:val="restart"/>
            <w:tcBorders>
              <w:top w:val="single" w:color="000000" w:sz="4" w:space="0"/>
              <w:left w:val="single" w:color="000000" w:sz="4" w:space="0"/>
              <w:right w:val="single" w:color="000000"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资格评审</w:t>
            </w: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A-1投标人的资质条件、</w:t>
            </w:r>
            <w:r>
              <w:rPr>
                <w:rFonts w:hint="eastAsia" w:ascii="宋体" w:hAnsi="宋体"/>
                <w:color w:val="auto"/>
                <w:szCs w:val="21"/>
                <w:highlight w:val="none"/>
                <w:lang w:eastAsia="zh-CN"/>
              </w:rPr>
              <w:t>独立法人资格</w:t>
            </w:r>
            <w:r>
              <w:rPr>
                <w:rFonts w:hint="eastAsia" w:ascii="宋体" w:hAnsi="宋体"/>
                <w:color w:val="auto"/>
                <w:szCs w:val="21"/>
                <w:highlight w:val="none"/>
              </w:rPr>
              <w:t>须满足投标人须知前附表1.4.1项第1条的要求，否则由评标委员会作否决投标处理。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left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A-2投标人的财务状况须满足投标人须知前附表第1.4.1项第2条的要求，否则由评标委员会作否决投标处理（如有）。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left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A-3投标人的业绩条件须满足投标人须知前附表第1.4.1项第3条的要求，否则由评标委员会作否决投标处理（如有）。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left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A-4投标人的投标截止日投标资格情况须满足投标人须知前附表第1.4.1项第4条的要求，否则由评标委员会作否决投标处理。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left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A-5投标人的项目负责人资格须满足投标人须知前附表第1.4.1项第5条的要求，否则由评标委员会作否决投标处理。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left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A-6投标人的其他要求须满足投标人须知前附表1.4.1项第6条的要求，否则由评标委员会作否决投标处理。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left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A-7若有联合体投标人，则：</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联合体各方应按招标文件提供的格式签订</w:t>
            </w:r>
            <w:r>
              <w:rPr>
                <w:rFonts w:hint="eastAsia" w:ascii="宋体" w:hAnsi="宋体"/>
                <w:color w:val="auto"/>
                <w:szCs w:val="21"/>
                <w:highlight w:val="none"/>
                <w:lang w:eastAsia="zh-CN"/>
              </w:rPr>
              <w:t>共同投标协议</w:t>
            </w:r>
            <w:r>
              <w:rPr>
                <w:rFonts w:ascii="宋体" w:hAnsi="宋体"/>
                <w:color w:val="auto"/>
                <w:szCs w:val="21"/>
                <w:highlight w:val="none"/>
              </w:rPr>
              <w:t>，明确联合体牵头人和各方权利义务，并承诺就中标项目向招标人承担连带责任；</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eastAsia="zh-CN"/>
              </w:rPr>
              <w:t>共同投标协议</w:t>
            </w:r>
            <w:r>
              <w:rPr>
                <w:rFonts w:hint="eastAsia" w:ascii="宋体" w:hAnsi="宋体"/>
                <w:color w:val="auto"/>
                <w:szCs w:val="21"/>
                <w:highlight w:val="none"/>
              </w:rPr>
              <w:t>约定同一专业分工由两个及以上单位共同承担的，按照资质等级较低的单位确定资质等级；</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w:t>
            </w:r>
            <w:r>
              <w:rPr>
                <w:rFonts w:ascii="宋体" w:hAnsi="宋体"/>
                <w:color w:val="auto"/>
                <w:szCs w:val="21"/>
                <w:highlight w:val="none"/>
              </w:rPr>
              <w:t>联合体各方不得再以自己名义单独或参加其他联合体在</w:t>
            </w:r>
            <w:r>
              <w:rPr>
                <w:rFonts w:hint="eastAsia" w:ascii="宋体" w:hAnsi="宋体"/>
                <w:color w:val="auto"/>
                <w:szCs w:val="21"/>
                <w:highlight w:val="none"/>
              </w:rPr>
              <w:t>本招标项目</w:t>
            </w:r>
            <w:r>
              <w:rPr>
                <w:rFonts w:hint="eastAsia" w:ascii="宋体" w:hAnsi="宋体"/>
                <w:color w:val="auto"/>
                <w:szCs w:val="21"/>
                <w:highlight w:val="none"/>
                <w:lang w:val="en-US" w:eastAsia="zh-CN"/>
              </w:rPr>
              <w:t>同一标段</w:t>
            </w:r>
            <w:r>
              <w:rPr>
                <w:rFonts w:hint="eastAsia" w:ascii="宋体" w:hAnsi="宋体"/>
                <w:color w:val="auto"/>
                <w:szCs w:val="21"/>
                <w:highlight w:val="none"/>
              </w:rPr>
              <w:t>中</w:t>
            </w:r>
            <w:r>
              <w:rPr>
                <w:rFonts w:ascii="宋体" w:hAnsi="宋体"/>
                <w:color w:val="auto"/>
                <w:szCs w:val="21"/>
                <w:highlight w:val="none"/>
              </w:rPr>
              <w:t>投标</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A-8投标人不得存在第二章“投标人须知”第 1.4.3 项规定的任何一种情形，否则由评标委员会作否决投标处理。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134" w:type="dxa"/>
            <w:vMerge w:val="restart"/>
            <w:tcBorders>
              <w:top w:val="single" w:color="000000" w:sz="4" w:space="0"/>
              <w:left w:val="single" w:color="000000" w:sz="4" w:space="0"/>
              <w:right w:val="single" w:color="000000"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7341"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A-9投标人名称必须与营业执照、资质证书一致，否则由评标委员会作否决投标处理。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left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ascii="宋体" w:hAnsi="宋体"/>
                <w:color w:val="auto"/>
                <w:szCs w:val="21"/>
                <w:highlight w:val="none"/>
              </w:rPr>
              <w:t>10</w:t>
            </w:r>
            <w:r>
              <w:rPr>
                <w:rFonts w:hint="eastAsia" w:ascii="宋体" w:hAnsi="宋体"/>
                <w:color w:val="auto"/>
                <w:szCs w:val="21"/>
                <w:highlight w:val="none"/>
              </w:rPr>
              <w:t>投标文件格式（不含投标函部分）符合第二章“投标人须知”第3.7款的要求，否则由评标委员会作否决投标处理。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left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A-11</w:t>
            </w:r>
            <w:r>
              <w:rPr>
                <w:rFonts w:hint="eastAsia" w:ascii="宋体" w:hAnsi="宋体"/>
                <w:color w:val="auto"/>
                <w:kern w:val="0"/>
                <w:highlight w:val="none"/>
              </w:rPr>
              <w:t>提交</w:t>
            </w:r>
            <w:r>
              <w:rPr>
                <w:rFonts w:hint="eastAsia" w:ascii="宋体" w:hAnsi="宋体"/>
                <w:color w:val="auto"/>
                <w:kern w:val="0"/>
                <w:highlight w:val="none"/>
                <w:lang w:eastAsia="zh-CN"/>
              </w:rPr>
              <w:t>共同投标协议</w:t>
            </w:r>
            <w:r>
              <w:rPr>
                <w:rFonts w:hint="eastAsia" w:ascii="宋体" w:hAnsi="宋体"/>
                <w:color w:val="auto"/>
                <w:kern w:val="0"/>
                <w:highlight w:val="none"/>
              </w:rPr>
              <w:t>，并明确联合体牵头人。在</w:t>
            </w:r>
            <w:r>
              <w:rPr>
                <w:rFonts w:hint="eastAsia" w:ascii="宋体" w:hAnsi="宋体"/>
                <w:color w:val="auto"/>
                <w:kern w:val="0"/>
                <w:highlight w:val="none"/>
                <w:lang w:eastAsia="zh-CN"/>
              </w:rPr>
              <w:t>共同投标协议</w:t>
            </w:r>
            <w:r>
              <w:rPr>
                <w:rFonts w:hint="eastAsia" w:ascii="宋体" w:hAnsi="宋体"/>
                <w:color w:val="auto"/>
                <w:kern w:val="0"/>
                <w:highlight w:val="none"/>
              </w:rPr>
              <w:t>第5条联合体各成员单位内部的职责分工中填写的联合体所有成员单位名称应与其营业执照、资质证书一致。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left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w:t>
            </w:r>
            <w:r>
              <w:rPr>
                <w:rFonts w:ascii="宋体" w:hAnsi="宋体"/>
                <w:color w:val="auto"/>
                <w:szCs w:val="21"/>
                <w:highlight w:val="none"/>
              </w:rPr>
              <w:t>2</w:t>
            </w:r>
            <w:r>
              <w:rPr>
                <w:rFonts w:hint="eastAsia" w:ascii="宋体" w:hAnsi="宋体"/>
                <w:color w:val="auto"/>
                <w:szCs w:val="21"/>
                <w:highlight w:val="none"/>
              </w:rPr>
              <w:t>第六章 投标文件格式（不含投标函部分）要求法定代表人</w:t>
            </w:r>
            <w:r>
              <w:rPr>
                <w:rFonts w:hint="eastAsia" w:ascii="宋体" w:hAnsi="宋体"/>
                <w:color w:val="auto"/>
                <w:szCs w:val="21"/>
                <w:highlight w:val="none"/>
                <w:lang w:eastAsia="zh-CN"/>
              </w:rPr>
              <w:t>（</w:t>
            </w:r>
            <w:r>
              <w:rPr>
                <w:rFonts w:hint="eastAsia" w:ascii="宋体" w:hAnsi="宋体"/>
                <w:color w:val="auto"/>
                <w:szCs w:val="21"/>
                <w:highlight w:val="none"/>
              </w:rPr>
              <w:t>或其委托代理人</w:t>
            </w:r>
            <w:r>
              <w:rPr>
                <w:rFonts w:hint="eastAsia" w:ascii="宋体" w:hAnsi="宋体"/>
                <w:color w:val="auto"/>
                <w:szCs w:val="21"/>
                <w:highlight w:val="none"/>
                <w:lang w:eastAsia="zh-CN"/>
              </w:rPr>
              <w:t>）</w:t>
            </w:r>
            <w:r>
              <w:rPr>
                <w:rFonts w:hint="eastAsia" w:ascii="宋体" w:hAnsi="宋体"/>
                <w:color w:val="auto"/>
                <w:szCs w:val="21"/>
                <w:highlight w:val="none"/>
              </w:rPr>
              <w:t>签名（或盖章）的须齐全</w:t>
            </w:r>
            <w:r>
              <w:rPr>
                <w:rFonts w:hint="eastAsia" w:ascii="宋体" w:hAnsi="宋体"/>
                <w:color w:val="auto"/>
                <w:szCs w:val="21"/>
                <w:highlight w:val="none"/>
                <w:lang w:eastAsia="zh-CN"/>
              </w:rPr>
              <w:t>。要求签名的，</w:t>
            </w:r>
            <w:r>
              <w:rPr>
                <w:rFonts w:hint="eastAsia" w:ascii="宋体" w:hAnsi="宋体"/>
                <w:color w:val="auto"/>
                <w:szCs w:val="21"/>
                <w:highlight w:val="none"/>
              </w:rPr>
              <w:t>签名采用手写签名</w:t>
            </w:r>
            <w:r>
              <w:rPr>
                <w:rFonts w:hint="eastAsia" w:ascii="宋体" w:hAnsi="宋体"/>
                <w:color w:val="auto"/>
                <w:szCs w:val="21"/>
                <w:highlight w:val="none"/>
                <w:lang w:val="en-US" w:eastAsia="zh-CN"/>
              </w:rPr>
              <w:t>或签章</w:t>
            </w:r>
            <w:r>
              <w:rPr>
                <w:rFonts w:hint="eastAsia" w:ascii="宋体" w:hAnsi="宋体"/>
                <w:color w:val="auto"/>
                <w:szCs w:val="21"/>
                <w:highlight w:val="none"/>
              </w:rPr>
              <w:t>或加盖CA数字证书均可。否则由评标委员会作否决投标处理。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若投标单位为联合体，则</w:t>
            </w:r>
            <w:r>
              <w:rPr>
                <w:rFonts w:hint="eastAsia" w:ascii="宋体" w:hAnsi="宋体"/>
                <w:color w:val="auto"/>
                <w:szCs w:val="21"/>
                <w:highlight w:val="none"/>
                <w:lang w:eastAsia="zh-CN"/>
              </w:rPr>
              <w:t>共同投标协议</w:t>
            </w:r>
            <w:r>
              <w:rPr>
                <w:rFonts w:hint="eastAsia" w:ascii="宋体" w:hAnsi="宋体"/>
                <w:color w:val="auto"/>
                <w:szCs w:val="21"/>
                <w:highlight w:val="none"/>
              </w:rPr>
              <w:t>中各联合体成员单位签名（或盖章）须齐全，</w:t>
            </w:r>
            <w:r>
              <w:rPr>
                <w:rFonts w:hint="eastAsia" w:ascii="宋体" w:hAnsi="宋体"/>
                <w:color w:val="auto"/>
                <w:szCs w:val="21"/>
                <w:highlight w:val="none"/>
                <w:lang w:eastAsia="zh-CN"/>
              </w:rPr>
              <w:t>共同投标协议</w:t>
            </w:r>
            <w:r>
              <w:rPr>
                <w:rFonts w:hint="eastAsia" w:ascii="宋体" w:hAnsi="宋体"/>
                <w:color w:val="auto"/>
                <w:szCs w:val="21"/>
                <w:highlight w:val="none"/>
              </w:rPr>
              <w:t>以外的投标文件格式中，要求法定代表人</w:t>
            </w:r>
            <w:r>
              <w:rPr>
                <w:rFonts w:hint="eastAsia" w:ascii="宋体" w:hAnsi="宋体"/>
                <w:color w:val="auto"/>
                <w:szCs w:val="21"/>
                <w:highlight w:val="none"/>
                <w:lang w:eastAsia="zh-CN"/>
              </w:rPr>
              <w:t>（</w:t>
            </w:r>
            <w:r>
              <w:rPr>
                <w:rFonts w:hint="eastAsia" w:ascii="宋体" w:hAnsi="宋体"/>
                <w:color w:val="auto"/>
                <w:szCs w:val="21"/>
                <w:highlight w:val="none"/>
              </w:rPr>
              <w:t>或其委托代理人</w:t>
            </w:r>
            <w:r>
              <w:rPr>
                <w:rFonts w:hint="eastAsia" w:ascii="宋体" w:hAnsi="宋体"/>
                <w:color w:val="auto"/>
                <w:szCs w:val="21"/>
                <w:highlight w:val="none"/>
                <w:lang w:eastAsia="zh-CN"/>
              </w:rPr>
              <w:t>）</w:t>
            </w:r>
            <w:r>
              <w:rPr>
                <w:rFonts w:hint="eastAsia" w:ascii="宋体" w:hAnsi="宋体"/>
                <w:color w:val="auto"/>
                <w:szCs w:val="21"/>
                <w:highlight w:val="none"/>
              </w:rPr>
              <w:t>签名（或盖章）的均由联合体牵头人法定代表人</w:t>
            </w:r>
            <w:r>
              <w:rPr>
                <w:rFonts w:hint="eastAsia" w:ascii="宋体" w:hAnsi="宋体"/>
                <w:color w:val="auto"/>
                <w:szCs w:val="21"/>
                <w:highlight w:val="none"/>
                <w:lang w:eastAsia="zh-CN"/>
              </w:rPr>
              <w:t>（</w:t>
            </w:r>
            <w:r>
              <w:rPr>
                <w:rFonts w:hint="eastAsia" w:ascii="宋体" w:hAnsi="宋体"/>
                <w:color w:val="auto"/>
                <w:szCs w:val="21"/>
                <w:highlight w:val="none"/>
              </w:rPr>
              <w:t>或其委托代理人</w:t>
            </w:r>
            <w:r>
              <w:rPr>
                <w:rFonts w:hint="eastAsia" w:ascii="宋体" w:hAnsi="宋体"/>
                <w:color w:val="auto"/>
                <w:szCs w:val="21"/>
                <w:highlight w:val="none"/>
                <w:lang w:eastAsia="zh-CN"/>
              </w:rPr>
              <w:t>）</w:t>
            </w:r>
            <w:r>
              <w:rPr>
                <w:rFonts w:hint="eastAsia" w:ascii="宋体" w:hAnsi="宋体"/>
                <w:color w:val="auto"/>
                <w:szCs w:val="21"/>
                <w:highlight w:val="none"/>
              </w:rPr>
              <w:t>签名（或盖章），否则由评标委员会作否决投标处理。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第六章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若投标单位为联合体，则</w:t>
            </w:r>
            <w:r>
              <w:rPr>
                <w:rFonts w:hint="eastAsia" w:ascii="宋体" w:hAnsi="宋体"/>
                <w:color w:val="auto"/>
                <w:szCs w:val="21"/>
                <w:highlight w:val="none"/>
                <w:lang w:eastAsia="zh-CN"/>
              </w:rPr>
              <w:t>共同投标协议</w:t>
            </w:r>
            <w:r>
              <w:rPr>
                <w:rFonts w:hint="eastAsia" w:ascii="宋体" w:hAnsi="宋体"/>
                <w:color w:val="auto"/>
                <w:szCs w:val="21"/>
                <w:highlight w:val="none"/>
              </w:rPr>
              <w:t>中要求各联合体成员盖单位法人章的，各联合体成员盖章须齐全，</w:t>
            </w:r>
            <w:r>
              <w:rPr>
                <w:rFonts w:hint="eastAsia" w:ascii="宋体" w:hAnsi="宋体"/>
                <w:color w:val="auto"/>
                <w:szCs w:val="21"/>
                <w:highlight w:val="none"/>
                <w:lang w:eastAsia="zh-CN"/>
              </w:rPr>
              <w:t>共同投标协议</w:t>
            </w:r>
            <w:r>
              <w:rPr>
                <w:rFonts w:hint="eastAsia" w:ascii="宋体" w:hAnsi="宋体"/>
                <w:color w:val="auto"/>
                <w:szCs w:val="21"/>
                <w:highlight w:val="none"/>
              </w:rPr>
              <w:t>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left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A-13 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A-14除招标文件明确允许提交备选投标方案外，投标人不得提交备选投标方案，否则由评标委员会作否决投标处理。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响应性评审</w:t>
            </w: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A-15投标内容符合第二章“投标人须知”第1.3.1项规定，否则由评标委员会作否决投标处理。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A-16</w:t>
            </w:r>
            <w:r>
              <w:rPr>
                <w:color w:val="auto"/>
                <w:szCs w:val="22"/>
                <w:highlight w:val="none"/>
              </w:rPr>
              <w:t>投标保证金</w:t>
            </w:r>
            <w:r>
              <w:rPr>
                <w:rFonts w:hint="eastAsia" w:ascii="宋体" w:hAnsi="宋体"/>
                <w:color w:val="auto"/>
                <w:szCs w:val="21"/>
                <w:highlight w:val="none"/>
              </w:rPr>
              <w:t>符合第二章“投标人须知”第3.4.1项规定，否则由评标委员会作否决投标处理。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A-17</w:t>
            </w:r>
            <w:r>
              <w:rPr>
                <w:color w:val="auto"/>
                <w:szCs w:val="22"/>
                <w:highlight w:val="none"/>
              </w:rPr>
              <w:t>符合第二章“投标人须知”</w:t>
            </w:r>
            <w:r>
              <w:rPr>
                <w:rFonts w:hint="eastAsia"/>
                <w:color w:val="auto"/>
                <w:szCs w:val="22"/>
                <w:highlight w:val="none"/>
              </w:rPr>
              <w:t>第1.12.1项规定和</w:t>
            </w:r>
            <w:r>
              <w:rPr>
                <w:color w:val="auto"/>
                <w:szCs w:val="22"/>
                <w:highlight w:val="none"/>
              </w:rPr>
              <w:t>第四章“合同条款及格式”中的实质性要求和条件</w:t>
            </w:r>
            <w:r>
              <w:rPr>
                <w:rFonts w:hint="eastAsia" w:ascii="宋体" w:hAnsi="宋体"/>
                <w:color w:val="auto"/>
                <w:szCs w:val="21"/>
                <w:highlight w:val="none"/>
              </w:rPr>
              <w:t>，投标文件不应附有招标人不能接受的条件。否则由评标委员会作否决投标处理。（由投标人承诺，承诺书格式详见第六章投标文件格式。）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360" w:lineRule="auto"/>
              <w:ind w:firstLine="420" w:firstLineChars="200"/>
              <w:rPr>
                <w:color w:val="auto"/>
                <w:szCs w:val="22"/>
                <w:highlight w:val="none"/>
              </w:rPr>
            </w:pPr>
            <w:r>
              <w:rPr>
                <w:rFonts w:hint="eastAsia" w:ascii="宋体" w:hAnsi="宋体"/>
                <w:color w:val="auto"/>
                <w:szCs w:val="21"/>
                <w:highlight w:val="none"/>
              </w:rPr>
              <w:t>A-18</w:t>
            </w:r>
            <w:r>
              <w:rPr>
                <w:rFonts w:hint="eastAsia"/>
                <w:color w:val="auto"/>
                <w:szCs w:val="22"/>
                <w:highlight w:val="none"/>
              </w:rPr>
              <w:t>符合第五章“发包人要求”中的实质性要求和条件（由投标人承诺，承诺书格式详见第六章投标文件格式。）本次投标不得有串通投标、弄虚作假等其他违反招投标相关法律、法规行为。按评标委员会要求澄清、说明或补正。</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restart"/>
            <w:tcBorders>
              <w:top w:val="single" w:color="000000" w:sz="4" w:space="0"/>
              <w:left w:val="single" w:color="000000" w:sz="8" w:space="0"/>
              <w:right w:val="single" w:color="000000" w:sz="4" w:space="0"/>
            </w:tcBorders>
            <w:vAlign w:val="center"/>
          </w:tcPr>
          <w:p>
            <w:pPr>
              <w:widowControl/>
              <w:jc w:val="left"/>
              <w:rPr>
                <w:rFonts w:ascii="宋体" w:hAnsi="宋体"/>
                <w:color w:val="auto"/>
                <w:szCs w:val="21"/>
                <w:highlight w:val="none"/>
              </w:rPr>
            </w:pPr>
          </w:p>
        </w:tc>
        <w:tc>
          <w:tcPr>
            <w:tcW w:w="1134" w:type="dxa"/>
            <w:vMerge w:val="restart"/>
            <w:tcBorders>
              <w:top w:val="single" w:color="000000" w:sz="4" w:space="0"/>
              <w:left w:val="single" w:color="000000" w:sz="4" w:space="0"/>
              <w:right w:val="single" w:color="000000" w:sz="4" w:space="0"/>
            </w:tcBorders>
            <w:vAlign w:val="center"/>
          </w:tcPr>
          <w:p>
            <w:pPr>
              <w:widowControl/>
              <w:jc w:val="left"/>
              <w:rPr>
                <w:rFonts w:ascii="宋体" w:hAnsi="宋体"/>
                <w:color w:val="auto"/>
                <w:szCs w:val="21"/>
                <w:highlight w:val="none"/>
              </w:rPr>
            </w:pPr>
            <w:r>
              <w:rPr>
                <w:rFonts w:hint="eastAsia" w:ascii="宋体" w:hAnsi="宋体"/>
                <w:color w:val="auto"/>
                <w:szCs w:val="21"/>
                <w:highlight w:val="none"/>
              </w:rPr>
              <w:t>投标函部分评审</w:t>
            </w: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A-19投标函部分的格式要求法定代表人</w:t>
            </w:r>
            <w:r>
              <w:rPr>
                <w:rFonts w:hint="eastAsia" w:ascii="宋体" w:hAnsi="宋体"/>
                <w:color w:val="auto"/>
                <w:szCs w:val="21"/>
                <w:highlight w:val="none"/>
                <w:lang w:eastAsia="zh-CN"/>
              </w:rPr>
              <w:t>（</w:t>
            </w:r>
            <w:r>
              <w:rPr>
                <w:rFonts w:hint="eastAsia" w:ascii="宋体" w:hAnsi="宋体"/>
                <w:color w:val="auto"/>
                <w:szCs w:val="21"/>
                <w:highlight w:val="none"/>
              </w:rPr>
              <w:t>或其委托代理人</w:t>
            </w:r>
            <w:r>
              <w:rPr>
                <w:rFonts w:hint="eastAsia" w:ascii="宋体" w:hAnsi="宋体"/>
                <w:color w:val="auto"/>
                <w:szCs w:val="21"/>
                <w:highlight w:val="none"/>
                <w:lang w:eastAsia="zh-CN"/>
              </w:rPr>
              <w:t>）</w:t>
            </w:r>
            <w:r>
              <w:rPr>
                <w:rFonts w:hint="eastAsia" w:ascii="宋体" w:hAnsi="宋体"/>
                <w:color w:val="auto"/>
                <w:szCs w:val="21"/>
                <w:highlight w:val="none"/>
              </w:rPr>
              <w:t>签名（或盖章）的须齐全</w:t>
            </w:r>
            <w:r>
              <w:rPr>
                <w:rFonts w:hint="eastAsia" w:ascii="宋体" w:hAnsi="宋体"/>
                <w:color w:val="auto"/>
                <w:szCs w:val="21"/>
                <w:highlight w:val="none"/>
                <w:lang w:eastAsia="zh-CN"/>
              </w:rPr>
              <w:t>。要求签名的，</w:t>
            </w:r>
            <w:r>
              <w:rPr>
                <w:rFonts w:hint="eastAsia" w:ascii="宋体" w:hAnsi="宋体"/>
                <w:color w:val="auto"/>
                <w:szCs w:val="21"/>
                <w:highlight w:val="none"/>
              </w:rPr>
              <w:t>签名采用手写签名</w:t>
            </w:r>
            <w:r>
              <w:rPr>
                <w:rFonts w:hint="eastAsia" w:ascii="宋体" w:hAnsi="宋体"/>
                <w:color w:val="auto"/>
                <w:szCs w:val="21"/>
                <w:highlight w:val="none"/>
                <w:lang w:val="en-US" w:eastAsia="zh-CN"/>
              </w:rPr>
              <w:t>或签章</w:t>
            </w:r>
            <w:r>
              <w:rPr>
                <w:rFonts w:hint="eastAsia" w:ascii="宋体" w:hAnsi="宋体"/>
                <w:color w:val="auto"/>
                <w:szCs w:val="21"/>
                <w:highlight w:val="none"/>
              </w:rPr>
              <w:t>或加盖CA数字证书均可。要求加盖单位法人章的，应使用 CA 数字证书加盖投标人的单位电子印章</w:t>
            </w:r>
            <w:r>
              <w:rPr>
                <w:rFonts w:hint="eastAsia" w:ascii="宋体" w:hAnsi="宋体"/>
                <w:color w:val="auto"/>
                <w:szCs w:val="21"/>
                <w:highlight w:val="none"/>
                <w:lang w:eastAsia="zh-CN"/>
              </w:rPr>
              <w:t>。</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联合体投标的，投标函部分的格式中要求投标人加盖单位法人章的，均由联合体牵头人使用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A-20勘察设计服务期限符合第二章“投标人须知”第1.3.2项规定，否则由评标委员会作否决投标处理。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A-21质量标准符合第二章“投标人须知”第1.3.3项规定，否则由评标委员会作否决投标处理。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A-22投标有效期符合第二章“投标人须知”第3.3.1项规定，否则由评标委员会作否决投标处理。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uppressLineNumbers/>
              <w:suppressAutoHyphens/>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A-23投标函中的投标报价不得高于招标人公布的投标报价最高限价，否则由评标委员会作否决投标处理。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uppressLineNumbers/>
              <w:suppressAutoHyphens/>
              <w:spacing w:line="400" w:lineRule="exact"/>
              <w:ind w:firstLine="420" w:firstLineChars="200"/>
              <w:rPr>
                <w:rFonts w:hint="eastAsia" w:ascii="宋体" w:hAnsi="宋体"/>
                <w:color w:val="auto"/>
                <w:szCs w:val="21"/>
                <w:highlight w:val="none"/>
              </w:rPr>
            </w:pPr>
            <w:r>
              <w:rPr>
                <w:rFonts w:hint="eastAsia" w:ascii="宋体" w:hAnsi="宋体"/>
                <w:szCs w:val="21"/>
              </w:rPr>
              <w:t>A-</w:t>
            </w:r>
            <w:r>
              <w:rPr>
                <w:rFonts w:hint="eastAsia" w:ascii="宋体" w:hAnsi="宋体"/>
                <w:szCs w:val="21"/>
                <w:lang w:val="en-US" w:eastAsia="zh-CN"/>
              </w:rPr>
              <w:t>24</w:t>
            </w:r>
            <w:r>
              <w:rPr>
                <w:rFonts w:hint="eastAsia" w:ascii="宋体" w:hAnsi="宋体"/>
                <w:szCs w:val="21"/>
              </w:rPr>
              <w:t>投标人投标总报价或者部分单项报价低于招标文件规定的对应的异常低价警戒线的，应提供报价合理性说明，并提供必要的证明材料</w:t>
            </w:r>
            <w:r>
              <w:rPr>
                <w:rFonts w:hint="eastAsia" w:ascii="宋体" w:hAnsi="宋体"/>
                <w:szCs w:val="21"/>
                <w:lang w:eastAsia="zh-CN"/>
              </w:rPr>
              <w:t>，</w:t>
            </w:r>
            <w:r>
              <w:rPr>
                <w:rFonts w:hint="eastAsia" w:ascii="宋体" w:hAnsi="宋体"/>
                <w:szCs w:val="21"/>
              </w:rPr>
              <w:t>否则由评标委员会作否决投标处理</w:t>
            </w:r>
            <w:r>
              <w:rPr>
                <w:rFonts w:hint="eastAsia" w:ascii="宋体" w:hAnsi="宋体"/>
                <w:szCs w:val="21"/>
                <w:lang w:eastAsia="zh-CN"/>
              </w:rPr>
              <w:t>（</w:t>
            </w:r>
            <w:r>
              <w:rPr>
                <w:rFonts w:hint="eastAsia" w:ascii="宋体" w:hAnsi="宋体"/>
                <w:szCs w:val="21"/>
                <w:lang w:val="en-US" w:eastAsia="zh-CN"/>
              </w:rPr>
              <w:t>如有</w:t>
            </w:r>
            <w:r>
              <w:rPr>
                <w:rFonts w:hint="eastAsia" w:ascii="宋体" w:hAnsi="宋体"/>
                <w:szCs w:val="21"/>
                <w:lang w:eastAsia="zh-CN"/>
              </w:rPr>
              <w:t>）</w:t>
            </w:r>
            <w:r>
              <w:rPr>
                <w:rFonts w:hint="eastAsia" w:ascii="宋体" w:hAnsi="宋体"/>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vAlign w:val="center"/>
          </w:tcPr>
          <w:p>
            <w:pPr>
              <w:suppressLineNumbers/>
              <w:suppressAutoHyphens/>
              <w:spacing w:line="400" w:lineRule="exact"/>
              <w:ind w:firstLine="420" w:firstLineChars="200"/>
              <w:rPr>
                <w:rFonts w:hint="eastAsia" w:ascii="宋体" w:hAnsi="宋体"/>
                <w:szCs w:val="21"/>
              </w:rPr>
            </w:pPr>
            <w:r>
              <w:rPr>
                <w:rFonts w:hint="eastAsia" w:ascii="宋体" w:hAnsi="宋体"/>
                <w:szCs w:val="21"/>
              </w:rPr>
              <w:t>A-</w:t>
            </w:r>
            <w:r>
              <w:rPr>
                <w:rFonts w:hint="eastAsia" w:ascii="宋体" w:hAnsi="宋体"/>
                <w:szCs w:val="21"/>
                <w:lang w:val="en-US" w:eastAsia="zh-CN"/>
              </w:rPr>
              <w:t>25</w:t>
            </w:r>
            <w:r>
              <w:rPr>
                <w:rFonts w:hint="eastAsia" w:ascii="宋体" w:hAnsi="宋体" w:eastAsia="宋体" w:cs="宋体"/>
                <w:kern w:val="2"/>
                <w:sz w:val="21"/>
                <w:szCs w:val="21"/>
                <w:u w:val="none"/>
              </w:rPr>
              <w:t>投标人的</w:t>
            </w:r>
            <w:r>
              <w:rPr>
                <w:rFonts w:hint="eastAsia" w:ascii="宋体" w:hAnsi="宋体" w:eastAsia="宋体" w:cs="宋体"/>
                <w:kern w:val="2"/>
                <w:sz w:val="21"/>
                <w:szCs w:val="21"/>
                <w:u w:val="none"/>
                <w:lang w:val="en-US" w:eastAsia="zh-CN"/>
              </w:rPr>
              <w:t>单项报价</w:t>
            </w:r>
            <w:r>
              <w:rPr>
                <w:rFonts w:hint="eastAsia" w:ascii="宋体" w:hAnsi="宋体" w:eastAsia="宋体" w:cs="宋体"/>
                <w:kern w:val="2"/>
                <w:sz w:val="21"/>
                <w:szCs w:val="21"/>
                <w:u w:val="none"/>
              </w:rPr>
              <w:t>不得</w:t>
            </w:r>
            <w:r>
              <w:rPr>
                <w:rFonts w:hint="eastAsia" w:ascii="宋体" w:hAnsi="宋体" w:eastAsia="宋体" w:cs="宋体"/>
                <w:kern w:val="2"/>
                <w:sz w:val="21"/>
                <w:szCs w:val="21"/>
                <w:u w:val="none"/>
                <w:lang w:val="en-US" w:eastAsia="zh-CN"/>
              </w:rPr>
              <w:t>为零报价或者负数报价，否则</w:t>
            </w:r>
            <w:r>
              <w:rPr>
                <w:rFonts w:hint="eastAsia" w:ascii="宋体" w:hAnsi="宋体" w:eastAsia="宋体" w:cs="宋体"/>
                <w:sz w:val="21"/>
                <w:szCs w:val="21"/>
              </w:rPr>
              <w:t>由评标委员会作否决投标处理</w:t>
            </w:r>
            <w:r>
              <w:rPr>
                <w:rFonts w:hint="eastAsia" w:ascii="宋体" w:hAnsi="宋体" w:eastAsia="宋体" w:cs="宋体"/>
                <w:sz w:val="21"/>
                <w:szCs w:val="21"/>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autoSpaceDE w:val="0"/>
              <w:autoSpaceDN w:val="0"/>
              <w:adjustRightInd w:val="0"/>
              <w:spacing w:line="276" w:lineRule="auto"/>
              <w:ind w:firstLine="420" w:firstLineChars="200"/>
              <w:rPr>
                <w:rFonts w:ascii="宋体" w:hAnsi="宋体"/>
                <w:color w:val="auto"/>
                <w:szCs w:val="21"/>
                <w:highlight w:val="none"/>
              </w:rPr>
            </w:pPr>
            <w:r>
              <w:rPr>
                <w:rFonts w:hint="eastAsia"/>
                <w:color w:val="auto"/>
                <w:highlight w:val="none"/>
              </w:rPr>
              <w:t>A-2</w:t>
            </w:r>
            <w:r>
              <w:rPr>
                <w:rFonts w:hint="eastAsia"/>
                <w:color w:val="auto"/>
                <w:highlight w:val="none"/>
                <w:lang w:val="en-US" w:eastAsia="zh-CN"/>
              </w:rPr>
              <w:t>6</w:t>
            </w:r>
            <w:r>
              <w:rPr>
                <w:rFonts w:hint="eastAsia"/>
                <w:color w:val="auto"/>
                <w:highlight w:val="none"/>
              </w:rPr>
              <w:t xml:space="preserve"> </w:t>
            </w:r>
            <w:r>
              <w:rPr>
                <w:rFonts w:hint="eastAsia"/>
                <w:color w:val="auto"/>
                <w:szCs w:val="22"/>
                <w:highlight w:val="none"/>
              </w:rPr>
              <w:t>投标函中的投标总报价与依据固定费率（或固定单价）计算出的结果一致</w:t>
            </w:r>
            <w:r>
              <w:rPr>
                <w:rFonts w:hint="eastAsia"/>
                <w:color w:val="auto"/>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color w:val="auto"/>
                <w:szCs w:val="21"/>
                <w:highlight w:val="none"/>
              </w:rPr>
            </w:pPr>
            <w:r>
              <w:rPr>
                <w:rFonts w:hint="eastAsia"/>
                <w:color w:val="auto"/>
                <w:highlight w:val="none"/>
              </w:rPr>
              <w:t>A-2</w:t>
            </w:r>
            <w:r>
              <w:rPr>
                <w:rFonts w:hint="eastAsia"/>
                <w:color w:val="auto"/>
                <w:highlight w:val="none"/>
                <w:lang w:val="en-US" w:eastAsia="zh-CN"/>
              </w:rPr>
              <w:t>7</w:t>
            </w:r>
            <w:r>
              <w:rPr>
                <w:rFonts w:hint="eastAsia"/>
                <w:color w:val="auto"/>
                <w:highlight w:val="none"/>
              </w:rPr>
              <w:t>采用勘察费用清单、设计费用清单报价的，投标函中的投标总报价必须与勘察费用清单、设计费用清单合计报价一致，否则由评标委员会作否决投标处理。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color w:val="auto"/>
                <w:szCs w:val="21"/>
                <w:highlight w:val="none"/>
              </w:rPr>
            </w:pPr>
            <w:r>
              <w:rPr>
                <w:rFonts w:hint="eastAsia"/>
                <w:color w:val="auto"/>
                <w:highlight w:val="none"/>
              </w:rPr>
              <w:t>A-2</w:t>
            </w:r>
            <w:r>
              <w:rPr>
                <w:rFonts w:hint="eastAsia"/>
                <w:color w:val="auto"/>
                <w:highlight w:val="none"/>
                <w:lang w:val="en-US" w:eastAsia="zh-CN"/>
              </w:rPr>
              <w:t>8</w:t>
            </w:r>
            <w:r>
              <w:rPr>
                <w:rFonts w:hint="eastAsia"/>
                <w:color w:val="auto"/>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hint="default" w:eastAsia="宋体"/>
                <w:color w:val="auto"/>
                <w:highlight w:val="none"/>
                <w:lang w:val="en-US" w:eastAsia="zh-CN"/>
              </w:rPr>
            </w:pPr>
            <w:r>
              <w:rPr>
                <w:rFonts w:hint="eastAsia"/>
                <w:color w:val="auto"/>
                <w:highlight w:val="none"/>
                <w:lang w:val="en-US" w:eastAsia="zh-CN"/>
              </w:rPr>
              <w:t>A-29</w:t>
            </w: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w:t>
            </w:r>
            <w:r>
              <w:rPr>
                <w:rFonts w:hint="eastAsia" w:asciiTheme="minorEastAsia" w:hAnsiTheme="minorEastAsia" w:eastAsiaTheme="minorEastAsia" w:cstheme="minorEastAsia"/>
                <w:color w:val="auto"/>
                <w:highlight w:val="none"/>
                <w:lang w:val="en-US" w:eastAsia="zh-CN"/>
              </w:rPr>
              <w:t>数值</w:t>
            </w:r>
            <w:r>
              <w:rPr>
                <w:rFonts w:hint="eastAsia" w:asciiTheme="minorEastAsia" w:hAnsiTheme="minorEastAsia" w:eastAsiaTheme="minorEastAsia" w:cstheme="minorEastAsia"/>
                <w:color w:val="auto"/>
                <w:highlight w:val="none"/>
              </w:rPr>
              <w:t>填报</w:t>
            </w:r>
            <w:r>
              <w:rPr>
                <w:rFonts w:hint="eastAsia" w:ascii="宋体" w:hAnsi="宋体"/>
                <w:color w:val="auto"/>
                <w:szCs w:val="21"/>
                <w:highlight w:val="none"/>
              </w:rPr>
              <w:t>，否则由评标委员会作否决投标处理</w:t>
            </w:r>
            <w:r>
              <w:rPr>
                <w:rFonts w:hint="eastAsia" w:asciiTheme="minorEastAsia" w:hAnsiTheme="minorEastAsia" w:eastAsiaTheme="minorEastAsia" w:cstheme="minorEastAsia"/>
                <w:color w:val="auto"/>
                <w:highlight w:val="none"/>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color w:val="auto"/>
                <w:szCs w:val="21"/>
                <w:highlight w:val="none"/>
              </w:rPr>
            </w:pPr>
            <w:r>
              <w:rPr>
                <w:rFonts w:hint="eastAsia"/>
                <w:color w:val="auto"/>
                <w:highlight w:val="none"/>
              </w:rPr>
              <w:t>A-</w:t>
            </w:r>
            <w:r>
              <w:rPr>
                <w:rFonts w:hint="eastAsia"/>
                <w:color w:val="auto"/>
                <w:highlight w:val="none"/>
                <w:lang w:val="en-US" w:eastAsia="zh-CN"/>
              </w:rPr>
              <w:t>30</w:t>
            </w:r>
            <w:r>
              <w:rPr>
                <w:rFonts w:hint="eastAsia"/>
                <w:color w:val="auto"/>
                <w:highlight w:val="none"/>
              </w:rPr>
              <w:t>暂列金额、暂估价等暂定金额必须按照招标文件给定的金额填报，否则由评标委员会作否决投标处理。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77" w:hRule="atLeast"/>
          <w:jc w:val="center"/>
        </w:trPr>
        <w:tc>
          <w:tcPr>
            <w:tcW w:w="994" w:type="dxa"/>
            <w:vMerge w:val="continue"/>
            <w:tcBorders>
              <w:top w:val="single" w:color="000000" w:sz="4" w:space="0"/>
              <w:left w:val="single" w:color="000000" w:sz="8" w:space="0"/>
              <w:right w:val="single" w:color="000000" w:sz="4" w:space="0"/>
            </w:tcBorders>
            <w:vAlign w:val="center"/>
          </w:tcPr>
          <w:p>
            <w:pPr>
              <w:widowControl/>
              <w:jc w:val="left"/>
              <w:rPr>
                <w:rFonts w:ascii="宋体" w:hAnsi="宋体"/>
                <w:color w:val="auto"/>
                <w:szCs w:val="21"/>
                <w:highlight w:val="none"/>
              </w:rPr>
            </w:pPr>
          </w:p>
        </w:tc>
        <w:tc>
          <w:tcPr>
            <w:tcW w:w="1134" w:type="dxa"/>
            <w:vMerge w:val="continue"/>
            <w:tcBorders>
              <w:top w:val="single" w:color="000000" w:sz="4" w:space="0"/>
              <w:left w:val="single" w:color="000000" w:sz="4" w:space="0"/>
              <w:right w:val="single" w:color="000000" w:sz="4" w:space="0"/>
            </w:tcBorders>
            <w:vAlign w:val="center"/>
          </w:tcPr>
          <w:p>
            <w:pPr>
              <w:widowControl/>
              <w:jc w:val="left"/>
              <w:rPr>
                <w:rFonts w:ascii="宋体" w:hAnsi="宋体"/>
                <w:color w:val="auto"/>
                <w:szCs w:val="21"/>
                <w:highlight w:val="none"/>
              </w:rPr>
            </w:pPr>
          </w:p>
        </w:tc>
        <w:tc>
          <w:tcPr>
            <w:tcW w:w="7341"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color w:val="auto"/>
                <w:szCs w:val="21"/>
                <w:highlight w:val="none"/>
              </w:rPr>
            </w:pPr>
            <w:r>
              <w:rPr>
                <w:rFonts w:hint="eastAsia"/>
                <w:color w:val="auto"/>
                <w:highlight w:val="none"/>
              </w:rPr>
              <w:t>A-</w:t>
            </w:r>
            <w:r>
              <w:rPr>
                <w:rFonts w:hint="eastAsia"/>
                <w:color w:val="auto"/>
                <w:highlight w:val="none"/>
                <w:lang w:val="en-US" w:eastAsia="zh-CN"/>
              </w:rPr>
              <w:t>31</w:t>
            </w:r>
            <w:r>
              <w:rPr>
                <w:rFonts w:hint="eastAsia"/>
                <w:color w:val="auto"/>
                <w:highlight w:val="none"/>
              </w:rPr>
              <w:t>投标报价有算术错误的，按照第三章“评标办法”第3.1.3项规定执行，否则由评标委员会作否决投标处理。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94" w:type="dxa"/>
            <w:tcBorders>
              <w:top w:val="single" w:color="000000" w:sz="4" w:space="0"/>
              <w:left w:val="single" w:color="000000" w:sz="8" w:space="0"/>
              <w:bottom w:val="single" w:color="000000" w:sz="8" w:space="0"/>
              <w:right w:val="single" w:color="000000"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其他</w:t>
            </w:r>
          </w:p>
        </w:tc>
        <w:tc>
          <w:tcPr>
            <w:tcW w:w="1134" w:type="dxa"/>
            <w:tcBorders>
              <w:top w:val="single" w:color="000000" w:sz="4" w:space="0"/>
              <w:left w:val="single" w:color="000000" w:sz="4" w:space="0"/>
              <w:bottom w:val="single" w:color="000000" w:sz="8" w:space="0"/>
              <w:right w:val="single" w:color="000000" w:sz="4" w:space="0"/>
            </w:tcBorders>
            <w:vAlign w:val="center"/>
          </w:tcPr>
          <w:p>
            <w:pPr>
              <w:spacing w:line="400" w:lineRule="exact"/>
              <w:jc w:val="center"/>
              <w:rPr>
                <w:rFonts w:ascii="宋体" w:hAnsi="宋体"/>
                <w:color w:val="auto"/>
                <w:szCs w:val="21"/>
                <w:highlight w:val="none"/>
              </w:rPr>
            </w:pPr>
          </w:p>
        </w:tc>
        <w:tc>
          <w:tcPr>
            <w:tcW w:w="7341" w:type="dxa"/>
            <w:tcBorders>
              <w:top w:val="single" w:color="000000" w:sz="4" w:space="0"/>
              <w:left w:val="single" w:color="000000" w:sz="4" w:space="0"/>
              <w:bottom w:val="single" w:color="000000" w:sz="8" w:space="0"/>
              <w:right w:val="single" w:color="000000" w:sz="8" w:space="0"/>
            </w:tcBorders>
          </w:tcPr>
          <w:p>
            <w:pPr>
              <w:spacing w:line="400" w:lineRule="exact"/>
              <w:ind w:firstLine="420" w:firstLineChars="200"/>
              <w:rPr>
                <w:rFonts w:ascii="宋体" w:hAnsi="宋体"/>
                <w:i/>
                <w:color w:val="auto"/>
                <w:szCs w:val="21"/>
                <w:highlight w:val="none"/>
              </w:rPr>
            </w:pPr>
            <w:r>
              <w:rPr>
                <w:rFonts w:hint="eastAsia" w:ascii="宋体" w:hAnsi="宋体"/>
                <w:i/>
                <w:color w:val="auto"/>
                <w:szCs w:val="21"/>
                <w:highlight w:val="none"/>
              </w:rPr>
              <w:t>[提示：招标人必须将所有否决投标条款集中罗列于此表，若无其他否决投标条款则在该条写无。]</w:t>
            </w:r>
          </w:p>
        </w:tc>
      </w:tr>
    </w:tbl>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widowControl/>
        <w:jc w:val="left"/>
        <w:rPr>
          <w:rFonts w:hint="eastAsia" w:ascii="宋体" w:hAnsi="宋体" w:eastAsia="宋体" w:cs="宋体"/>
          <w:color w:val="auto"/>
          <w:szCs w:val="22"/>
          <w:highlight w:val="none"/>
        </w:rPr>
      </w:pPr>
    </w:p>
    <w:p>
      <w:pPr>
        <w:widowControl/>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br w:type="page"/>
      </w:r>
    </w:p>
    <w:p>
      <w:pPr>
        <w:keepNext/>
        <w:keepLines/>
        <w:spacing w:before="340" w:after="330" w:line="360" w:lineRule="auto"/>
        <w:jc w:val="center"/>
        <w:outlineLvl w:val="0"/>
        <w:rPr>
          <w:rFonts w:hint="eastAsia" w:ascii="宋体" w:hAnsi="宋体" w:eastAsia="宋体" w:cs="宋体"/>
          <w:b/>
          <w:bCs/>
          <w:snapToGrid w:val="0"/>
          <w:color w:val="auto"/>
          <w:kern w:val="0"/>
          <w:sz w:val="44"/>
          <w:szCs w:val="44"/>
          <w:highlight w:val="none"/>
        </w:rPr>
      </w:pPr>
      <w:bookmarkStart w:id="1768" w:name="_Toc27202"/>
      <w:bookmarkStart w:id="1769" w:name="_Toc10630"/>
      <w:bookmarkStart w:id="1770" w:name="_Toc3126"/>
      <w:bookmarkStart w:id="1771" w:name="_Toc16998"/>
      <w:bookmarkStart w:id="1772" w:name="_Toc15111"/>
      <w:bookmarkStart w:id="1773" w:name="_Toc71624432"/>
      <w:bookmarkStart w:id="1774" w:name="_Toc75856883"/>
      <w:bookmarkStart w:id="1775" w:name="_Toc28880"/>
      <w:bookmarkStart w:id="1776" w:name="_Toc58860121"/>
      <w:bookmarkStart w:id="1777" w:name="_Toc26805"/>
      <w:bookmarkStart w:id="1778" w:name="_Toc5231"/>
      <w:bookmarkStart w:id="1779" w:name="_Toc13082"/>
      <w:bookmarkStart w:id="1780" w:name="_Toc22813"/>
      <w:bookmarkStart w:id="1781" w:name="_Toc4985"/>
      <w:bookmarkStart w:id="1782" w:name="_Toc29106"/>
      <w:r>
        <w:rPr>
          <w:rFonts w:hint="eastAsia" w:ascii="宋体" w:hAnsi="宋体" w:eastAsia="宋体" w:cs="宋体"/>
          <w:b/>
          <w:bCs/>
          <w:snapToGrid w:val="0"/>
          <w:color w:val="auto"/>
          <w:kern w:val="0"/>
          <w:sz w:val="44"/>
          <w:szCs w:val="44"/>
          <w:highlight w:val="none"/>
        </w:rPr>
        <w:t>第三章  评标办法（经评审的最低投标价法）</w:t>
      </w:r>
      <w:bookmarkEnd w:id="1768"/>
      <w:bookmarkEnd w:id="1769"/>
      <w:bookmarkEnd w:id="1770"/>
      <w:bookmarkEnd w:id="1771"/>
      <w:bookmarkEnd w:id="1772"/>
    </w:p>
    <w:p>
      <w:pPr>
        <w:keepNext/>
        <w:keepLines/>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b/>
          <w:color w:val="auto"/>
          <w:sz w:val="32"/>
          <w:szCs w:val="32"/>
          <w:highlight w:val="none"/>
        </w:rPr>
      </w:pPr>
      <w:bookmarkStart w:id="1783" w:name="_Toc2534"/>
      <w:bookmarkStart w:id="1784" w:name="_Toc32049"/>
      <w:bookmarkStart w:id="1785" w:name="_Toc29273"/>
      <w:bookmarkStart w:id="1786" w:name="_Toc31487"/>
      <w:bookmarkStart w:id="1787" w:name="_Toc14520"/>
      <w:r>
        <w:rPr>
          <w:rFonts w:hint="eastAsia" w:ascii="宋体" w:hAnsi="宋体" w:eastAsia="宋体" w:cs="宋体"/>
          <w:b/>
          <w:color w:val="auto"/>
          <w:sz w:val="32"/>
          <w:szCs w:val="32"/>
          <w:highlight w:val="none"/>
        </w:rPr>
        <w:t>评标办法前附表</w:t>
      </w:r>
      <w:bookmarkEnd w:id="1783"/>
      <w:bookmarkEnd w:id="1784"/>
      <w:bookmarkEnd w:id="1785"/>
      <w:bookmarkEnd w:id="1786"/>
      <w:bookmarkEnd w:id="1787"/>
    </w:p>
    <w:p>
      <w:pPr>
        <w:spacing w:line="360" w:lineRule="auto"/>
        <w:ind w:firstLine="411" w:firstLineChars="196"/>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评标办法中的评审内容必须和投标人须知中的对应内容一致，若投标人须知中未作要求的内容，不得列入评标办法作为评定依据。</w:t>
      </w:r>
    </w:p>
    <w:tbl>
      <w:tblPr>
        <w:tblStyle w:val="46"/>
        <w:tblW w:w="98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2"/>
        <w:gridCol w:w="807"/>
        <w:gridCol w:w="662"/>
        <w:gridCol w:w="2336"/>
        <w:gridCol w:w="3428"/>
        <w:gridCol w:w="16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002" w:type="dxa"/>
            <w:tcBorders>
              <w:right w:val="single" w:color="auto" w:sz="4" w:space="0"/>
            </w:tcBorders>
            <w:vAlign w:val="center"/>
          </w:tcPr>
          <w:p>
            <w:pPr>
              <w:keepNext w:val="0"/>
              <w:keepLines w:val="0"/>
              <w:spacing w:before="0" w:after="0" w:line="360" w:lineRule="auto"/>
              <w:ind w:firstLine="0" w:firstLineChars="0"/>
              <w:jc w:val="left"/>
              <w:outlineLvl w:val="9"/>
              <w:rPr>
                <w:rFonts w:hint="eastAsia" w:ascii="宋体" w:hAnsi="宋体"/>
                <w:b/>
                <w:bCs/>
                <w:color w:val="auto"/>
                <w:kern w:val="0"/>
                <w:highlight w:val="none"/>
              </w:rPr>
            </w:pPr>
            <w:bookmarkStart w:id="1788" w:name="_Toc23797"/>
            <w:bookmarkStart w:id="1789" w:name="_Toc23150"/>
            <w:bookmarkStart w:id="1790" w:name="_Toc4423"/>
            <w:r>
              <w:rPr>
                <w:rFonts w:hint="eastAsia" w:ascii="宋体" w:hAnsi="宋体"/>
                <w:b/>
                <w:bCs/>
                <w:color w:val="auto"/>
                <w:kern w:val="0"/>
                <w:highlight w:val="none"/>
              </w:rPr>
              <w:t>条款号</w:t>
            </w:r>
            <w:bookmarkEnd w:id="1788"/>
            <w:bookmarkEnd w:id="1789"/>
            <w:bookmarkEnd w:id="1790"/>
          </w:p>
        </w:tc>
        <w:tc>
          <w:tcPr>
            <w:tcW w:w="807" w:type="dxa"/>
            <w:tcBorders>
              <w:left w:val="single" w:color="auto" w:sz="4" w:space="0"/>
            </w:tcBorders>
            <w:vAlign w:val="center"/>
          </w:tcPr>
          <w:p>
            <w:pPr>
              <w:keepNext w:val="0"/>
              <w:keepLines w:val="0"/>
              <w:spacing w:before="0" w:after="0" w:line="360" w:lineRule="auto"/>
              <w:ind w:firstLine="0" w:firstLineChars="0"/>
              <w:jc w:val="left"/>
              <w:outlineLvl w:val="9"/>
              <w:rPr>
                <w:rFonts w:hint="eastAsia" w:ascii="宋体" w:hAnsi="宋体"/>
                <w:b/>
                <w:bCs/>
                <w:color w:val="auto"/>
                <w:kern w:val="0"/>
                <w:highlight w:val="none"/>
              </w:rPr>
            </w:pPr>
            <w:bookmarkStart w:id="1791" w:name="_Toc14784"/>
            <w:bookmarkStart w:id="1792" w:name="_Toc1351"/>
            <w:bookmarkStart w:id="1793" w:name="_Toc28205"/>
            <w:r>
              <w:rPr>
                <w:rFonts w:hint="eastAsia" w:ascii="宋体" w:hAnsi="宋体"/>
                <w:b/>
                <w:bCs/>
                <w:color w:val="auto"/>
                <w:kern w:val="0"/>
                <w:highlight w:val="none"/>
              </w:rPr>
              <w:t>评审因素</w:t>
            </w:r>
            <w:bookmarkEnd w:id="1791"/>
            <w:bookmarkEnd w:id="1792"/>
            <w:bookmarkEnd w:id="1793"/>
          </w:p>
        </w:tc>
        <w:tc>
          <w:tcPr>
            <w:tcW w:w="8076" w:type="dxa"/>
            <w:gridSpan w:val="4"/>
            <w:vAlign w:val="center"/>
          </w:tcPr>
          <w:p>
            <w:pPr>
              <w:keepNext w:val="0"/>
              <w:keepLines w:val="0"/>
              <w:spacing w:before="0" w:after="0" w:line="360" w:lineRule="auto"/>
              <w:ind w:firstLine="413" w:firstLineChars="196"/>
              <w:jc w:val="left"/>
              <w:outlineLvl w:val="9"/>
              <w:rPr>
                <w:rFonts w:hint="eastAsia" w:ascii="宋体" w:hAnsi="宋体"/>
                <w:b/>
                <w:bCs/>
                <w:color w:val="auto"/>
                <w:kern w:val="0"/>
                <w:highlight w:val="none"/>
              </w:rPr>
            </w:pPr>
            <w:bookmarkStart w:id="1794" w:name="_Toc8559"/>
            <w:bookmarkStart w:id="1795" w:name="_Toc21272"/>
            <w:bookmarkStart w:id="1796" w:name="_Toc637"/>
            <w:r>
              <w:rPr>
                <w:rFonts w:hint="eastAsia" w:ascii="宋体" w:hAnsi="宋体"/>
                <w:b/>
                <w:bCs/>
                <w:color w:val="auto"/>
                <w:kern w:val="0"/>
                <w:highlight w:val="none"/>
              </w:rPr>
              <w:t>评审标准</w:t>
            </w:r>
            <w:bookmarkEnd w:id="1794"/>
            <w:bookmarkEnd w:id="1795"/>
            <w:bookmarkEnd w:id="1796"/>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002" w:type="dxa"/>
            <w:tcBorders>
              <w:right w:val="single" w:color="auto" w:sz="4" w:space="0"/>
            </w:tcBorders>
            <w:vAlign w:val="center"/>
          </w:tcPr>
          <w:p>
            <w:pPr>
              <w:spacing w:line="400" w:lineRule="exact"/>
              <w:ind w:firstLine="420" w:firstLineChars="200"/>
              <w:rPr>
                <w:rFonts w:ascii="宋体" w:hAnsi="Calibri"/>
                <w:color w:val="auto"/>
                <w:szCs w:val="21"/>
                <w:highlight w:val="none"/>
              </w:rPr>
            </w:pPr>
            <w:r>
              <w:rPr>
                <w:rFonts w:ascii="宋体" w:hAnsi="Calibri"/>
                <w:color w:val="auto"/>
                <w:szCs w:val="21"/>
                <w:highlight w:val="none"/>
              </w:rPr>
              <w:t>1</w:t>
            </w:r>
          </w:p>
        </w:tc>
        <w:tc>
          <w:tcPr>
            <w:tcW w:w="807" w:type="dxa"/>
            <w:tcBorders>
              <w:left w:val="single" w:color="auto" w:sz="4" w:space="0"/>
            </w:tcBorders>
            <w:vAlign w:val="center"/>
          </w:tcPr>
          <w:p>
            <w:pPr>
              <w:spacing w:line="400" w:lineRule="exact"/>
              <w:jc w:val="center"/>
              <w:rPr>
                <w:rFonts w:ascii="宋体" w:hAnsi="Calibri"/>
                <w:color w:val="auto"/>
                <w:szCs w:val="21"/>
                <w:highlight w:val="none"/>
              </w:rPr>
            </w:pPr>
            <w:r>
              <w:rPr>
                <w:rFonts w:hint="eastAsia" w:ascii="宋体" w:hAnsi="Calibri"/>
                <w:color w:val="auto"/>
                <w:szCs w:val="21"/>
                <w:highlight w:val="none"/>
              </w:rPr>
              <w:t>评标办法</w:t>
            </w:r>
          </w:p>
        </w:tc>
        <w:tc>
          <w:tcPr>
            <w:tcW w:w="8076" w:type="dxa"/>
            <w:gridSpan w:val="4"/>
            <w:vAlign w:val="center"/>
          </w:tcPr>
          <w:p>
            <w:pPr>
              <w:spacing w:line="360" w:lineRule="auto"/>
              <w:ind w:firstLine="427" w:firstLineChars="196"/>
              <w:rPr>
                <w:rFonts w:ascii="宋体" w:hAnsi="宋体"/>
                <w:color w:val="auto"/>
                <w:spacing w:val="4"/>
                <w:kern w:val="0"/>
                <w:szCs w:val="21"/>
                <w:highlight w:val="none"/>
              </w:rPr>
            </w:pPr>
            <w:r>
              <w:rPr>
                <w:rFonts w:hint="eastAsia" w:ascii="宋体" w:hAnsi="宋体"/>
                <w:color w:val="auto"/>
                <w:spacing w:val="4"/>
                <w:kern w:val="0"/>
                <w:szCs w:val="21"/>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投标人在红名单中优先”的原则排序</w:t>
            </w:r>
            <w:r>
              <w:rPr>
                <w:rFonts w:hint="eastAsia" w:ascii="宋体" w:hAnsi="宋体"/>
                <w:iCs/>
                <w:color w:val="auto"/>
                <w:spacing w:val="4"/>
                <w:kern w:val="0"/>
                <w:szCs w:val="21"/>
                <w:highlight w:val="none"/>
              </w:rPr>
              <w:t>（</w:t>
            </w:r>
            <w:r>
              <w:rPr>
                <w:rFonts w:hint="eastAsia" w:ascii="宋体" w:hAnsi="宋体"/>
                <w:iCs/>
                <w:spacing w:val="4"/>
                <w:kern w:val="0"/>
                <w:szCs w:val="21"/>
              </w:rPr>
              <w:t>其中非联合体投标的，须投标人所属红名单类别包含在招标范围内；</w:t>
            </w:r>
            <w:r>
              <w:rPr>
                <w:rFonts w:hint="eastAsia" w:ascii="宋体" w:hAnsi="宋体"/>
                <w:iCs/>
                <w:color w:val="auto"/>
                <w:spacing w:val="4"/>
                <w:kern w:val="0"/>
                <w:szCs w:val="21"/>
                <w:highlight w:val="none"/>
              </w:rPr>
              <w:t>联合体投标的，须联合体牵头人在红名单中</w:t>
            </w:r>
            <w:r>
              <w:rPr>
                <w:rFonts w:hint="eastAsia" w:ascii="宋体" w:hAnsi="宋体"/>
                <w:iCs/>
                <w:kern w:val="0"/>
                <w:szCs w:val="21"/>
              </w:rPr>
              <w:t>，并且按照</w:t>
            </w:r>
            <w:r>
              <w:rPr>
                <w:rFonts w:hint="eastAsia" w:ascii="宋体" w:hAnsi="宋体"/>
                <w:iCs/>
                <w:kern w:val="0"/>
                <w:szCs w:val="21"/>
                <w:lang w:eastAsia="zh-CN"/>
              </w:rPr>
              <w:t>共同投标协议</w:t>
            </w:r>
            <w:r>
              <w:rPr>
                <w:rFonts w:hint="eastAsia" w:ascii="宋体" w:hAnsi="宋体"/>
                <w:iCs/>
                <w:kern w:val="0"/>
                <w:szCs w:val="21"/>
              </w:rPr>
              <w:t>牵头人所属红名单类别包含在其工作范围内</w:t>
            </w:r>
            <w:r>
              <w:rPr>
                <w:rFonts w:hint="eastAsia" w:ascii="宋体" w:hAnsi="宋体"/>
                <w:iCs/>
                <w:color w:val="auto"/>
                <w:spacing w:val="4"/>
                <w:kern w:val="0"/>
                <w:szCs w:val="21"/>
                <w:highlight w:val="none"/>
              </w:rPr>
              <w:t>），投标人是否属于红名单，以开标环节信用状况查询结果为准；</w:t>
            </w:r>
            <w:r>
              <w:rPr>
                <w:rFonts w:hint="eastAsia" w:ascii="宋体" w:hAnsi="宋体"/>
                <w:color w:val="auto"/>
                <w:spacing w:val="4"/>
                <w:kern w:val="0"/>
                <w:szCs w:val="21"/>
                <w:highlight w:val="none"/>
              </w:rPr>
              <w:t>投标人均不在红名单中的，</w:t>
            </w:r>
            <w:r>
              <w:rPr>
                <w:rFonts w:hint="eastAsia" w:ascii="宋体" w:hAnsi="宋体"/>
                <w:color w:val="auto"/>
                <w:kern w:val="0"/>
                <w:highlight w:val="none"/>
              </w:rPr>
              <w:t>以“投标人不良行为信息量化记分”低的优先；</w:t>
            </w:r>
            <w:r>
              <w:rPr>
                <w:rFonts w:hint="eastAsia" w:ascii="宋体" w:hAnsi="宋体"/>
                <w:color w:val="auto"/>
                <w:spacing w:val="4"/>
                <w:kern w:val="0"/>
                <w:szCs w:val="21"/>
                <w:highlight w:val="none"/>
              </w:rPr>
              <w:t>投标人均在红名单中或</w:t>
            </w:r>
            <w:r>
              <w:rPr>
                <w:rFonts w:hint="eastAsia" w:ascii="宋体" w:hAnsi="宋体"/>
                <w:color w:val="auto"/>
                <w:kern w:val="0"/>
                <w:highlight w:val="none"/>
              </w:rPr>
              <w:t>“投标人不良行为信息量化记分”相等的</w:t>
            </w:r>
            <w:r>
              <w:rPr>
                <w:rFonts w:hint="eastAsia" w:ascii="宋体" w:hAnsi="宋体"/>
                <w:color w:val="auto"/>
                <w:spacing w:val="4"/>
                <w:kern w:val="0"/>
                <w:szCs w:val="21"/>
                <w:highlight w:val="none"/>
              </w:rPr>
              <w:t>，由评标委员会按照</w:t>
            </w:r>
            <w:r>
              <w:rPr>
                <w:rFonts w:hint="eastAsia" w:ascii="宋体" w:hAnsi="宋体"/>
                <w:color w:val="auto"/>
                <w:spacing w:val="4"/>
                <w:kern w:val="0"/>
                <w:szCs w:val="21"/>
                <w:highlight w:val="none"/>
                <w:u w:val="single"/>
              </w:rPr>
              <w:t xml:space="preserve">         </w:t>
            </w:r>
            <w:r>
              <w:rPr>
                <w:rFonts w:hint="eastAsia" w:ascii="宋体" w:hAnsi="宋体"/>
                <w:color w:val="auto"/>
                <w:spacing w:val="4"/>
                <w:kern w:val="0"/>
                <w:szCs w:val="21"/>
                <w:highlight w:val="none"/>
              </w:rPr>
              <w:t>原则排序。</w:t>
            </w:r>
            <w:r>
              <w:rPr>
                <w:rFonts w:hint="eastAsia" w:ascii="宋体" w:hAnsi="宋体"/>
                <w:i/>
                <w:color w:val="auto"/>
                <w:spacing w:val="4"/>
                <w:kern w:val="0"/>
                <w:szCs w:val="21"/>
                <w:highlight w:val="none"/>
              </w:rPr>
              <w:t>[提示：由招标人事先在招标文件中按照有利于合同履行的原则确定，但不得采用抽签、摇号方式直接确定中标候选人。]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2.1</w:t>
            </w:r>
          </w:p>
        </w:tc>
        <w:tc>
          <w:tcPr>
            <w:tcW w:w="807" w:type="dxa"/>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报价</w:t>
            </w:r>
            <w:r>
              <w:rPr>
                <w:rFonts w:hint="eastAsia" w:ascii="宋体" w:hAnsi="宋体"/>
                <w:color w:val="auto"/>
                <w:kern w:val="0"/>
                <w:highlight w:val="none"/>
              </w:rPr>
              <w:t>排序</w:t>
            </w:r>
          </w:p>
        </w:tc>
        <w:tc>
          <w:tcPr>
            <w:tcW w:w="8076" w:type="dxa"/>
            <w:gridSpan w:val="4"/>
            <w:tcBorders>
              <w:left w:val="single" w:color="auto" w:sz="4" w:space="0"/>
            </w:tcBorders>
            <w:vAlign w:val="center"/>
          </w:tcPr>
          <w:p>
            <w:pPr>
              <w:spacing w:line="360" w:lineRule="auto"/>
              <w:ind w:firstLine="420" w:firstLineChars="200"/>
              <w:jc w:val="left"/>
              <w:rPr>
                <w:rFonts w:ascii="宋体" w:hAnsi="宋体"/>
                <w:color w:val="auto"/>
                <w:kern w:val="0"/>
                <w:highlight w:val="none"/>
              </w:rPr>
            </w:pPr>
            <w:r>
              <w:rPr>
                <w:rFonts w:hint="eastAsia" w:ascii="宋体" w:hAnsi="宋体"/>
                <w:color w:val="auto"/>
                <w:kern w:val="0"/>
                <w:highlight w:val="none"/>
              </w:rPr>
              <w:t>对报价不高于最高限价的所有投标人的投标文件，按照报价由低到高的顺序排序。需技术部分评审的，由电子评标系统对技术部分进行自动随机编号。在投标函评审前，推送给评标委员会的投标文件不得显示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32" w:hRule="atLeast"/>
        </w:trPr>
        <w:tc>
          <w:tcPr>
            <w:tcW w:w="1002" w:type="dxa"/>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w:t>
            </w:r>
          </w:p>
        </w:tc>
        <w:tc>
          <w:tcPr>
            <w:tcW w:w="807" w:type="dxa"/>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符合性审查</w:t>
            </w:r>
          </w:p>
        </w:tc>
        <w:tc>
          <w:tcPr>
            <w:tcW w:w="8076" w:type="dxa"/>
            <w:gridSpan w:val="4"/>
            <w:tcBorders>
              <w:left w:val="single" w:color="auto" w:sz="4" w:space="0"/>
            </w:tcBorders>
            <w:vAlign w:val="center"/>
          </w:tcPr>
          <w:p>
            <w:pPr>
              <w:spacing w:line="360" w:lineRule="auto"/>
              <w:ind w:firstLine="420" w:firstLineChars="200"/>
              <w:jc w:val="left"/>
              <w:rPr>
                <w:rFonts w:ascii="宋体" w:hAnsi="宋体"/>
                <w:color w:val="auto"/>
                <w:kern w:val="0"/>
                <w:highlight w:val="none"/>
              </w:rPr>
            </w:pPr>
            <w:r>
              <w:rPr>
                <w:rFonts w:hint="eastAsia" w:ascii="宋体" w:hAnsi="宋体"/>
                <w:color w:val="auto"/>
                <w:kern w:val="0"/>
                <w:highlight w:val="none"/>
              </w:rPr>
              <w:t>取报价排序前□5□6□7名（若实际投标人数量小于勾选数量，</w:t>
            </w:r>
            <w:r>
              <w:rPr>
                <w:rFonts w:hint="eastAsia" w:ascii="宋体" w:hAnsi="宋体"/>
                <w:color w:val="auto"/>
                <w:spacing w:val="4"/>
                <w:kern w:val="0"/>
                <w:szCs w:val="21"/>
                <w:highlight w:val="none"/>
              </w:rPr>
              <w:t>则全部纳入）进行符合性审查。符合性审查内容：□技术部分评审、资格评审、形式评审、响应性评审、投标函部分评审。符合性审查</w:t>
            </w:r>
            <w:r>
              <w:rPr>
                <w:rFonts w:hint="eastAsia" w:ascii="宋体" w:hAnsi="宋体"/>
                <w:color w:val="auto"/>
                <w:kern w:val="0"/>
                <w:highlight w:val="none"/>
              </w:rPr>
              <w:t>合格的投标人中，报价最低的成为第一中标候选人，报价次低的成为第二中标候选人，依次类推。</w:t>
            </w:r>
          </w:p>
          <w:p>
            <w:pPr>
              <w:spacing w:line="360" w:lineRule="auto"/>
              <w:ind w:firstLine="420" w:firstLineChars="200"/>
              <w:jc w:val="left"/>
              <w:rPr>
                <w:rFonts w:ascii="宋体" w:hAnsi="宋体"/>
                <w:color w:val="auto"/>
                <w:kern w:val="0"/>
                <w:highlight w:val="none"/>
              </w:rPr>
            </w:pPr>
            <w:r>
              <w:rPr>
                <w:rFonts w:hint="eastAsia" w:ascii="宋体" w:hAnsi="宋体"/>
                <w:color w:val="auto"/>
                <w:kern w:val="0"/>
                <w:highlight w:val="none"/>
              </w:rPr>
              <w:t>符合性审查中有任何一项不符合要求，符合性审查不合格，由评标委员会作否决投标处理。</w:t>
            </w:r>
          </w:p>
          <w:p>
            <w:pPr>
              <w:spacing w:line="360" w:lineRule="auto"/>
              <w:ind w:firstLine="420" w:firstLineChars="200"/>
              <w:jc w:val="left"/>
              <w:rPr>
                <w:rFonts w:ascii="宋体" w:hAnsi="宋体"/>
                <w:i/>
                <w:color w:val="auto"/>
                <w:kern w:val="0"/>
                <w:highlight w:val="none"/>
              </w:rPr>
            </w:pPr>
            <w:r>
              <w:rPr>
                <w:rFonts w:hint="eastAsia" w:ascii="宋体" w:hAnsi="宋体"/>
                <w:i/>
                <w:color w:val="auto"/>
                <w:kern w:val="0"/>
                <w:highlight w:val="none"/>
              </w:rPr>
              <w:t>[提示：勾选技术部分评审的，符合性审查应首先进行技术部分评审，再按照资格、形式、响应性、投标函部分的顺序进行评审。]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3" w:hRule="atLeast"/>
        </w:trPr>
        <w:tc>
          <w:tcPr>
            <w:tcW w:w="1002"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s="宋体"/>
                <w:color w:val="auto"/>
                <w:szCs w:val="21"/>
                <w:highlight w:val="none"/>
              </w:rPr>
              <w:t>□</w:t>
            </w:r>
            <w:r>
              <w:rPr>
                <w:rFonts w:hint="eastAsia" w:ascii="宋体" w:hAnsi="宋体"/>
                <w:color w:val="auto"/>
                <w:kern w:val="0"/>
                <w:highlight w:val="none"/>
              </w:rPr>
              <w:t>2.2.1</w:t>
            </w:r>
          </w:p>
        </w:tc>
        <w:tc>
          <w:tcPr>
            <w:tcW w:w="807" w:type="dxa"/>
            <w:vMerge w:val="restart"/>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技术部分</w:t>
            </w:r>
            <w:r>
              <w:rPr>
                <w:rFonts w:hint="eastAsia" w:ascii="宋体" w:hAnsi="宋体"/>
                <w:color w:val="auto"/>
                <w:kern w:val="0"/>
                <w:highlight w:val="none"/>
              </w:rPr>
              <w:t>评审</w:t>
            </w:r>
            <w:r>
              <w:rPr>
                <w:rFonts w:ascii="宋体" w:hAnsi="宋体"/>
                <w:color w:val="auto"/>
                <w:kern w:val="0"/>
                <w:highlight w:val="none"/>
              </w:rPr>
              <w:t>标准</w:t>
            </w:r>
          </w:p>
        </w:tc>
        <w:tc>
          <w:tcPr>
            <w:tcW w:w="6426"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spacing w:line="400" w:lineRule="exact"/>
              <w:jc w:val="left"/>
              <w:rPr>
                <w:color w:val="auto"/>
                <w:highlight w:val="none"/>
              </w:rPr>
            </w:pPr>
            <w:r>
              <w:rPr>
                <w:rFonts w:hint="eastAsia" w:ascii="宋体" w:hAnsi="宋体" w:cs="宋体"/>
                <w:color w:val="auto"/>
                <w:kern w:val="0"/>
                <w:highlight w:val="none"/>
              </w:rPr>
              <w:t>□</w:t>
            </w:r>
            <w:r>
              <w:rPr>
                <w:rFonts w:hint="eastAsia"/>
                <w:color w:val="auto"/>
                <w:highlight w:val="none"/>
              </w:rPr>
              <w:t>技术部分形式要求</w:t>
            </w:r>
          </w:p>
          <w:p>
            <w:pPr>
              <w:snapToGrid w:val="0"/>
              <w:spacing w:line="400" w:lineRule="exact"/>
              <w:jc w:val="left"/>
              <w:rPr>
                <w:rFonts w:ascii="宋体" w:hAnsi="宋体"/>
                <w:color w:val="auto"/>
                <w:kern w:val="0"/>
                <w:highlight w:val="none"/>
              </w:rPr>
            </w:pPr>
            <w:r>
              <w:rPr>
                <w:rFonts w:hint="eastAsia"/>
                <w:i/>
                <w:iCs/>
                <w:color w:val="auto"/>
                <w:highlight w:val="none"/>
              </w:rPr>
              <w:t>[提示：技术部分采用暗标评审时适用，重庆市电子招投标系统应实现同步关联功能]</w:t>
            </w:r>
          </w:p>
        </w:tc>
        <w:tc>
          <w:tcPr>
            <w:tcW w:w="1650" w:type="dxa"/>
            <w:tcBorders>
              <w:left w:val="single" w:color="auto" w:sz="4" w:space="0"/>
              <w:bottom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是否符合第二章“投标人须知前附表”第3.7.5项</w:t>
            </w:r>
            <w:r>
              <w:rPr>
                <w:rFonts w:hint="eastAsia" w:ascii="宋体" w:hAnsi="宋体" w:cs="宋体"/>
                <w:color w:val="auto"/>
                <w:kern w:val="0"/>
                <w:highlight w:val="none"/>
                <w:lang w:eastAsia="zh-CN"/>
              </w:rPr>
              <w:t>（</w:t>
            </w:r>
            <w:r>
              <w:rPr>
                <w:rFonts w:hint="eastAsia" w:ascii="宋体" w:hAnsi="宋体" w:cs="宋体"/>
                <w:color w:val="auto"/>
                <w:kern w:val="0"/>
                <w:highlight w:val="none"/>
                <w:lang w:val="en-US" w:eastAsia="zh-CN"/>
              </w:rPr>
              <w:t>3</w:t>
            </w:r>
            <w:r>
              <w:rPr>
                <w:rFonts w:hint="eastAsia" w:ascii="宋体" w:hAnsi="宋体" w:cs="宋体"/>
                <w:color w:val="auto"/>
                <w:kern w:val="0"/>
                <w:highlight w:val="none"/>
                <w:lang w:eastAsia="zh-CN"/>
              </w:rPr>
              <w:t>）</w:t>
            </w:r>
            <w:r>
              <w:rPr>
                <w:rFonts w:hint="eastAsia" w:ascii="宋体" w:hAnsi="宋体" w:cs="宋体"/>
                <w:color w:val="auto"/>
                <w:kern w:val="0"/>
                <w:highlight w:val="none"/>
                <w:lang w:val="en-US" w:eastAsia="zh-CN"/>
              </w:rPr>
              <w:t>技术部分</w:t>
            </w:r>
            <w:r>
              <w:rPr>
                <w:rFonts w:hint="eastAsia" w:ascii="宋体" w:hAnsi="宋体" w:cs="宋体"/>
                <w:color w:val="auto"/>
                <w:kern w:val="0"/>
                <w:highlight w:val="none"/>
              </w:rPr>
              <w:t>的规定：符合</w:t>
            </w:r>
            <w:r>
              <w:rPr>
                <w:rFonts w:ascii="宋体" w:hAnsi="宋体" w:cs="宋体"/>
                <w:color w:val="auto"/>
                <w:kern w:val="0"/>
                <w:highlight w:val="none"/>
              </w:rPr>
              <w:t>/不符合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restart"/>
            <w:tcBorders>
              <w:top w:val="single" w:color="auto" w:sz="4" w:space="0"/>
              <w:left w:val="single" w:color="auto" w:sz="4" w:space="0"/>
              <w:right w:val="single" w:color="auto" w:sz="4" w:space="0"/>
            </w:tcBorders>
            <w:vAlign w:val="center"/>
          </w:tcPr>
          <w:p>
            <w:pPr>
              <w:jc w:val="center"/>
              <w:rPr>
                <w:rFonts w:ascii="Calibri" w:hAnsi="Calibri"/>
                <w:color w:val="auto"/>
                <w:szCs w:val="22"/>
                <w:highlight w:val="none"/>
              </w:rPr>
            </w:pPr>
            <w:r>
              <w:rPr>
                <w:rFonts w:hint="eastAsia" w:ascii="宋体" w:hAnsi="宋体" w:cs="宋体"/>
                <w:color w:val="auto"/>
                <w:kern w:val="0"/>
                <w:highlight w:val="none"/>
              </w:rPr>
              <w:t>□</w:t>
            </w:r>
            <w:r>
              <w:rPr>
                <w:rFonts w:ascii="Calibri" w:hAnsi="Calibri"/>
                <w:color w:val="auto"/>
                <w:szCs w:val="22"/>
                <w:highlight w:val="none"/>
              </w:rPr>
              <w:t>勘察纲要</w:t>
            </w:r>
          </w:p>
        </w:tc>
        <w:tc>
          <w:tcPr>
            <w:tcW w:w="5764"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勘察方案编制的依据及编制原则是否正确</w:t>
            </w:r>
          </w:p>
        </w:tc>
        <w:tc>
          <w:tcPr>
            <w:tcW w:w="1650" w:type="dxa"/>
            <w:vMerge w:val="restart"/>
            <w:tcBorders>
              <w:top w:val="single" w:color="auto" w:sz="4" w:space="0"/>
              <w:left w:val="single" w:color="auto" w:sz="4" w:space="0"/>
            </w:tcBorders>
            <w:vAlign w:val="center"/>
          </w:tcPr>
          <w:p>
            <w:pPr>
              <w:snapToGrid w:val="0"/>
              <w:spacing w:after="31" w:afterLines="10"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评标委员会对投标人递交的</w:t>
            </w:r>
            <w:r>
              <w:rPr>
                <w:rFonts w:hint="eastAsia" w:ascii="宋体" w:hAnsi="宋体"/>
                <w:color w:val="auto"/>
                <w:kern w:val="0"/>
                <w:highlight w:val="none"/>
              </w:rPr>
              <w:t>勘察纲要</w:t>
            </w:r>
            <w:r>
              <w:rPr>
                <w:rFonts w:hint="eastAsia" w:ascii="宋体" w:hAnsi="宋体" w:cs="宋体"/>
                <w:color w:val="auto"/>
                <w:kern w:val="0"/>
                <w:highlight w:val="none"/>
              </w:rPr>
              <w:t>进行综合性评审，综合评判是否满足发包人要求：满足/不满足。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收集的资料及场地工程地质条件预分析是否可信</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地基基础方案预分析是否合理</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勘察的目的及需要解决的技术问题是否有针对性</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勘探孔（钻孔、原位测试孔、螺纹孔）平面布置是否合理</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勘探孔（钻孔、原位测试孔、螺纹孔）深度是否合理</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取土、标贯的数量及间距是否恰当</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室内土水试验内容及数量是否恰当</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拟定的勘察报告书内容和主要的图表是否合理</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质量保证措施是否可行</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tcPr>
          <w:p>
            <w:pPr>
              <w:spacing w:line="360" w:lineRule="auto"/>
              <w:rPr>
                <w:rFonts w:hint="eastAsia"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工期安排是否合理</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8"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bottom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tcPr>
          <w:p>
            <w:pPr>
              <w:spacing w:line="360" w:lineRule="auto"/>
              <w:rPr>
                <w:rFonts w:hint="eastAsia" w:ascii="Calibri" w:hAnsi="Calibri" w:eastAsia="宋体"/>
                <w:color w:val="auto"/>
                <w:szCs w:val="22"/>
                <w:highlight w:val="none"/>
                <w:lang w:eastAsia="zh-CN"/>
              </w:rPr>
            </w:pPr>
            <w:r>
              <w:rPr>
                <w:rFonts w:hint="eastAsia" w:ascii="宋体" w:hAnsi="宋体"/>
                <w:color w:val="auto"/>
                <w:kern w:val="0"/>
                <w:highlight w:val="none"/>
              </w:rPr>
              <w:t>□</w:t>
            </w:r>
            <w:r>
              <w:rPr>
                <w:rFonts w:hint="eastAsia" w:ascii="Calibri" w:hAnsi="Calibri"/>
                <w:color w:val="auto"/>
                <w:szCs w:val="22"/>
                <w:highlight w:val="none"/>
                <w:lang w:eastAsia="zh-CN"/>
              </w:rPr>
              <w:t>……</w:t>
            </w:r>
          </w:p>
        </w:tc>
        <w:tc>
          <w:tcPr>
            <w:tcW w:w="1650" w:type="dxa"/>
            <w:vMerge w:val="continue"/>
            <w:tcBorders>
              <w:left w:val="single" w:color="auto" w:sz="4" w:space="0"/>
              <w:bottom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restart"/>
            <w:tcBorders>
              <w:left w:val="single" w:color="auto" w:sz="4" w:space="0"/>
              <w:right w:val="single" w:color="auto" w:sz="4" w:space="0"/>
            </w:tcBorders>
          </w:tcPr>
          <w:p>
            <w:pPr>
              <w:jc w:val="center"/>
              <w:rPr>
                <w:rFonts w:ascii="Calibri" w:hAnsi="Calibri"/>
                <w:color w:val="auto"/>
                <w:szCs w:val="22"/>
                <w:highlight w:val="none"/>
              </w:rPr>
            </w:pPr>
            <w:r>
              <w:rPr>
                <w:rFonts w:hint="eastAsia" w:ascii="Calibri" w:hAnsi="Calibri"/>
                <w:color w:val="auto"/>
                <w:szCs w:val="22"/>
                <w:highlight w:val="none"/>
              </w:rPr>
              <w:t>□房屋建筑工程项目</w:t>
            </w:r>
            <w:r>
              <w:rPr>
                <w:rFonts w:ascii="Calibri" w:hAnsi="Calibri"/>
                <w:color w:val="auto"/>
                <w:szCs w:val="22"/>
                <w:highlight w:val="none"/>
              </w:rPr>
              <w:t>设计方案</w:t>
            </w:r>
          </w:p>
        </w:tc>
        <w:tc>
          <w:tcPr>
            <w:tcW w:w="576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设计文件是否 完整（提交资料和图纸内容），设计原则和各专业说明是否符合国家规范和标准；</w:t>
            </w:r>
          </w:p>
        </w:tc>
        <w:tc>
          <w:tcPr>
            <w:tcW w:w="1650" w:type="dxa"/>
            <w:vMerge w:val="restart"/>
            <w:tcBorders>
              <w:top w:val="single" w:color="auto" w:sz="4" w:space="0"/>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u w:val="single"/>
              </w:rPr>
            </w:pPr>
            <w:r>
              <w:rPr>
                <w:rFonts w:hint="eastAsia" w:ascii="宋体" w:hAnsi="宋体" w:cs="宋体"/>
                <w:color w:val="auto"/>
                <w:kern w:val="0"/>
                <w:highlight w:val="none"/>
              </w:rPr>
              <w:t>评标委员会对投标人递交的</w:t>
            </w:r>
            <w:r>
              <w:rPr>
                <w:rFonts w:hint="eastAsia" w:ascii="宋体" w:hAnsi="宋体"/>
                <w:color w:val="auto"/>
                <w:kern w:val="0"/>
                <w:highlight w:val="none"/>
              </w:rPr>
              <w:t>设计方</w:t>
            </w:r>
            <w:r>
              <w:rPr>
                <w:rFonts w:hint="eastAsia" w:ascii="宋体" w:hAnsi="宋体" w:cs="宋体"/>
                <w:color w:val="auto"/>
                <w:kern w:val="0"/>
                <w:highlight w:val="none"/>
              </w:rPr>
              <w:t>进行综合性评审，综合评判是否满足发包人要求：满足/不满足。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设计指标是否符合规划及招标文件提出的要求；</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总体布局是否合理，与周边环境协调的程度以及是否满足日照、消防、交通流线及出入口要求；</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功能分区是否明确，人流组织及竖向交通是否合理，各功能房间面积配置是否合理；</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建筑造型的创意、空间处理是否满足设计任务书要求；</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结构设计是否经济合理，满足建筑功能和安全要求；</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投资估算编制是否全面，技术经济指标是否合理，满足招标文件要求；</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设计管理工作（服务措施）等是否符合招标文件规定要求。</w:t>
            </w:r>
          </w:p>
        </w:tc>
        <w:tc>
          <w:tcPr>
            <w:tcW w:w="1650" w:type="dxa"/>
            <w:vMerge w:val="continue"/>
            <w:tcBorders>
              <w:left w:val="single" w:color="auto" w:sz="4" w:space="0"/>
              <w:bottom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Calibri" w:hAnsi="Calibri"/>
                <w:color w:val="auto"/>
                <w:szCs w:val="22"/>
                <w:highlight w:val="none"/>
              </w:rPr>
            </w:pPr>
            <w:r>
              <w:rPr>
                <w:rFonts w:hint="eastAsia" w:ascii="Calibri" w:hAnsi="Calibri"/>
                <w:color w:val="auto"/>
                <w:szCs w:val="22"/>
                <w:highlight w:val="none"/>
              </w:rPr>
              <w:t>□……</w:t>
            </w:r>
          </w:p>
        </w:tc>
        <w:tc>
          <w:tcPr>
            <w:tcW w:w="1650" w:type="dxa"/>
            <w:tcBorders>
              <w:left w:val="single" w:color="auto" w:sz="4" w:space="0"/>
              <w:bottom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restart"/>
            <w:tcBorders>
              <w:top w:val="single" w:color="auto" w:sz="4" w:space="0"/>
              <w:left w:val="single" w:color="auto" w:sz="4" w:space="0"/>
              <w:right w:val="single" w:color="auto" w:sz="4" w:space="0"/>
            </w:tcBorders>
          </w:tcPr>
          <w:p>
            <w:pPr>
              <w:jc w:val="center"/>
              <w:rPr>
                <w:rFonts w:ascii="Calibri" w:hAnsi="Calibri"/>
                <w:color w:val="auto"/>
                <w:szCs w:val="22"/>
                <w:highlight w:val="none"/>
              </w:rPr>
            </w:pPr>
            <w:r>
              <w:rPr>
                <w:rFonts w:hint="eastAsia" w:ascii="Calibri" w:hAnsi="Calibri"/>
                <w:color w:val="auto"/>
                <w:szCs w:val="22"/>
                <w:highlight w:val="none"/>
              </w:rPr>
              <w:t>□市政公用工程</w:t>
            </w:r>
            <w:r>
              <w:rPr>
                <w:rFonts w:ascii="Calibri" w:hAnsi="Calibri"/>
                <w:color w:val="auto"/>
                <w:szCs w:val="22"/>
                <w:highlight w:val="none"/>
              </w:rPr>
              <w:t>设计方案</w:t>
            </w:r>
          </w:p>
        </w:tc>
        <w:tc>
          <w:tcPr>
            <w:tcW w:w="5764"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设计文件是否完整（提交资料和图纸内容），设计原则和各专业说明是否符合国家规范和标准；</w:t>
            </w:r>
          </w:p>
        </w:tc>
        <w:tc>
          <w:tcPr>
            <w:tcW w:w="1650" w:type="dxa"/>
            <w:vMerge w:val="restart"/>
            <w:tcBorders>
              <w:top w:val="single" w:color="auto" w:sz="4" w:space="0"/>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评标委员会对投标人递交的</w:t>
            </w:r>
            <w:r>
              <w:rPr>
                <w:rFonts w:hint="eastAsia" w:ascii="宋体" w:hAnsi="宋体"/>
                <w:color w:val="auto"/>
                <w:kern w:val="0"/>
                <w:highlight w:val="none"/>
              </w:rPr>
              <w:t>设计方</w:t>
            </w:r>
            <w:r>
              <w:rPr>
                <w:rFonts w:hint="eastAsia" w:ascii="宋体" w:hAnsi="宋体" w:cs="宋体"/>
                <w:color w:val="auto"/>
                <w:kern w:val="0"/>
                <w:highlight w:val="none"/>
              </w:rPr>
              <w:t>进行综合性评审，综合评判是否满足发包人要求：满足/不满足。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对招标项目的理解和总体设计思路是否清晰，正确理解并执行规划要求，与周边路网、管网是否协调、区域内路网的交通组织是否完善等；</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对项目设计特点描述是否准确，关键技术问题解决方案是否完整、切实可行；</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color w:val="auto"/>
                <w:szCs w:val="22"/>
                <w:highlight w:val="none"/>
              </w:rPr>
            </w:pPr>
            <w:r>
              <w:rPr>
                <w:rFonts w:hint="eastAsia" w:ascii="Calibri" w:hAnsi="Calibri"/>
                <w:color w:val="auto"/>
                <w:szCs w:val="22"/>
                <w:highlight w:val="none"/>
              </w:rPr>
              <w:t>□道路工程方案的平面、纵断面、横断面、交叉口、路基、路面等设计是否合理；</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color w:val="auto"/>
                <w:szCs w:val="22"/>
                <w:highlight w:val="none"/>
              </w:rPr>
            </w:pPr>
            <w:r>
              <w:rPr>
                <w:rFonts w:hint="eastAsia" w:ascii="Calibri" w:hAnsi="Calibri"/>
                <w:color w:val="auto"/>
                <w:szCs w:val="22"/>
                <w:highlight w:val="none"/>
              </w:rPr>
              <w:t xml:space="preserve">□桥梁工程跨径布置与桥梁方案是否合理、安全、经济和美观； </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color w:val="auto"/>
                <w:szCs w:val="22"/>
                <w:highlight w:val="none"/>
              </w:rPr>
            </w:pPr>
            <w:r>
              <w:rPr>
                <w:rFonts w:hint="eastAsia" w:ascii="Calibri" w:hAnsi="Calibri"/>
                <w:color w:val="auto"/>
                <w:szCs w:val="22"/>
                <w:highlight w:val="none"/>
              </w:rPr>
              <w:t>□排水工程是否符合排水的规划、管线布置是否合理；</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color w:val="auto"/>
                <w:szCs w:val="22"/>
                <w:highlight w:val="none"/>
              </w:rPr>
            </w:pPr>
            <w:r>
              <w:rPr>
                <w:rFonts w:hint="eastAsia" w:ascii="宋体" w:hAnsi="宋体"/>
                <w:color w:val="auto"/>
                <w:kern w:val="0"/>
                <w:highlight w:val="none"/>
              </w:rPr>
              <w:t>□</w:t>
            </w:r>
            <w:r>
              <w:rPr>
                <w:rFonts w:hint="eastAsia" w:ascii="Calibri" w:hAnsi="Calibri"/>
                <w:color w:val="auto"/>
                <w:szCs w:val="22"/>
                <w:highlight w:val="none"/>
              </w:rPr>
              <w:t>投资估算编制是否全面，技术经济指标合理，满足招标文件要求；</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color w:val="auto"/>
                <w:szCs w:val="22"/>
                <w:highlight w:val="none"/>
              </w:rPr>
            </w:pPr>
            <w:r>
              <w:rPr>
                <w:rFonts w:hint="eastAsia" w:ascii="Calibri" w:hAnsi="Calibri"/>
                <w:color w:val="auto"/>
                <w:szCs w:val="22"/>
                <w:highlight w:val="none"/>
              </w:rPr>
              <w:t>□设计管理工作（服务承诺）等是否符合招标文件规定要求。</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3"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807"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662" w:type="dxa"/>
            <w:vMerge w:val="continue"/>
            <w:tcBorders>
              <w:left w:val="single" w:color="auto" w:sz="4" w:space="0"/>
              <w:right w:val="single" w:color="auto" w:sz="4" w:space="0"/>
            </w:tcBorders>
          </w:tcPr>
          <w:p>
            <w:pPr>
              <w:rPr>
                <w:rFonts w:ascii="Calibri" w:hAnsi="Calibri"/>
                <w:color w:val="auto"/>
                <w:szCs w:val="22"/>
                <w:highlight w:val="none"/>
              </w:rPr>
            </w:pPr>
          </w:p>
        </w:tc>
        <w:tc>
          <w:tcPr>
            <w:tcW w:w="5764" w:type="dxa"/>
            <w:gridSpan w:val="2"/>
            <w:tcBorders>
              <w:top w:val="single" w:color="auto" w:sz="4" w:space="0"/>
              <w:left w:val="single" w:color="auto" w:sz="4" w:space="0"/>
              <w:bottom w:val="single" w:color="auto" w:sz="4" w:space="0"/>
              <w:right w:val="single" w:color="auto" w:sz="4" w:space="0"/>
            </w:tcBorders>
          </w:tcPr>
          <w:p>
            <w:pPr>
              <w:spacing w:line="360" w:lineRule="auto"/>
              <w:rPr>
                <w:rFonts w:ascii="Calibri" w:hAnsi="Calibri"/>
                <w:color w:val="auto"/>
                <w:szCs w:val="22"/>
                <w:highlight w:val="none"/>
              </w:rPr>
            </w:pPr>
            <w:r>
              <w:rPr>
                <w:rFonts w:hint="eastAsia" w:ascii="Calibri" w:hAnsi="Calibri"/>
                <w:color w:val="auto"/>
                <w:szCs w:val="22"/>
                <w:highlight w:val="none"/>
              </w:rPr>
              <w:t>□……</w:t>
            </w:r>
          </w:p>
        </w:tc>
        <w:tc>
          <w:tcPr>
            <w:tcW w:w="165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tcBorders>
              <w:right w:val="single" w:color="auto" w:sz="4" w:space="0"/>
            </w:tcBorders>
          </w:tcPr>
          <w:p>
            <w:pPr>
              <w:snapToGrid w:val="0"/>
              <w:spacing w:line="400" w:lineRule="exact"/>
              <w:jc w:val="center"/>
              <w:rPr>
                <w:rFonts w:hint="eastAsia" w:ascii="宋体" w:hAnsi="宋体" w:cs="宋体"/>
                <w:b/>
                <w:bCs/>
                <w:color w:val="auto"/>
                <w:kern w:val="0"/>
                <w:szCs w:val="24"/>
                <w:highlight w:val="none"/>
              </w:rPr>
            </w:pPr>
            <w:r>
              <w:rPr>
                <w:rFonts w:hint="eastAsia" w:ascii="宋体" w:hAnsi="宋体" w:cs="宋体"/>
                <w:b/>
                <w:bCs/>
                <w:color w:val="auto"/>
                <w:kern w:val="0"/>
                <w:szCs w:val="24"/>
                <w:highlight w:val="none"/>
              </w:rPr>
              <w:t>条款号</w:t>
            </w:r>
          </w:p>
        </w:tc>
        <w:tc>
          <w:tcPr>
            <w:tcW w:w="3805" w:type="dxa"/>
            <w:gridSpan w:val="3"/>
            <w:tcBorders>
              <w:left w:val="single" w:color="auto" w:sz="4" w:space="0"/>
              <w:right w:val="single" w:color="auto" w:sz="4" w:space="0"/>
            </w:tcBorders>
          </w:tcPr>
          <w:p>
            <w:pPr>
              <w:snapToGrid w:val="0"/>
              <w:spacing w:line="400" w:lineRule="exact"/>
              <w:jc w:val="center"/>
              <w:rPr>
                <w:rFonts w:hint="eastAsia" w:ascii="宋体" w:hAnsi="宋体" w:cs="宋体"/>
                <w:b/>
                <w:bCs/>
                <w:color w:val="auto"/>
                <w:kern w:val="0"/>
                <w:szCs w:val="24"/>
                <w:highlight w:val="none"/>
              </w:rPr>
            </w:pPr>
            <w:r>
              <w:rPr>
                <w:rFonts w:hint="eastAsia" w:ascii="宋体" w:hAnsi="宋体" w:cs="宋体"/>
                <w:b/>
                <w:bCs/>
                <w:color w:val="auto"/>
                <w:kern w:val="0"/>
                <w:szCs w:val="24"/>
                <w:highlight w:val="none"/>
              </w:rPr>
              <w:t>评审因素</w:t>
            </w:r>
          </w:p>
        </w:tc>
        <w:tc>
          <w:tcPr>
            <w:tcW w:w="5078" w:type="dxa"/>
            <w:gridSpan w:val="2"/>
            <w:tcBorders>
              <w:top w:val="single" w:color="auto" w:sz="4" w:space="0"/>
              <w:left w:val="single" w:color="auto" w:sz="4" w:space="0"/>
            </w:tcBorders>
          </w:tcPr>
          <w:p>
            <w:pPr>
              <w:snapToGrid w:val="0"/>
              <w:spacing w:line="400" w:lineRule="exact"/>
              <w:jc w:val="center"/>
              <w:rPr>
                <w:rFonts w:hint="eastAsia" w:ascii="宋体" w:hAnsi="宋体" w:cs="宋体"/>
                <w:b/>
                <w:bCs/>
                <w:color w:val="auto"/>
                <w:kern w:val="0"/>
                <w:szCs w:val="24"/>
                <w:highlight w:val="none"/>
              </w:rPr>
            </w:pPr>
            <w:r>
              <w:rPr>
                <w:rFonts w:hint="eastAsia" w:ascii="宋体" w:hAnsi="宋体" w:cs="宋体"/>
                <w:b/>
                <w:bCs/>
                <w:color w:val="auto"/>
                <w:kern w:val="0"/>
                <w:szCs w:val="24"/>
                <w:highlight w:val="none"/>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restart"/>
            <w:tcBorders>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2.2.2</w:t>
            </w:r>
          </w:p>
        </w:tc>
        <w:tc>
          <w:tcPr>
            <w:tcW w:w="1469" w:type="dxa"/>
            <w:gridSpan w:val="2"/>
            <w:vMerge w:val="restart"/>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资格评审标准</w:t>
            </w:r>
          </w:p>
        </w:tc>
        <w:tc>
          <w:tcPr>
            <w:tcW w:w="2336"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资质条件</w:t>
            </w:r>
          </w:p>
        </w:tc>
        <w:tc>
          <w:tcPr>
            <w:tcW w:w="5078" w:type="dxa"/>
            <w:gridSpan w:val="2"/>
            <w:tcBorders>
              <w:top w:val="single" w:color="auto" w:sz="4" w:space="0"/>
              <w:left w:val="single" w:color="auto" w:sz="4" w:space="0"/>
            </w:tcBorders>
            <w:vAlign w:val="center"/>
          </w:tcPr>
          <w:p>
            <w:pPr>
              <w:snapToGrid w:val="0"/>
              <w:spacing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69" w:type="dxa"/>
            <w:gridSpan w:val="2"/>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336"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lang w:eastAsia="zh-CN"/>
              </w:rPr>
            </w:pPr>
            <w:r>
              <w:rPr>
                <w:rFonts w:hint="eastAsia" w:ascii="宋体" w:hAnsi="宋体" w:cs="宋体"/>
                <w:color w:val="auto"/>
                <w:kern w:val="0"/>
                <w:highlight w:val="none"/>
                <w:lang w:eastAsia="zh-CN"/>
              </w:rPr>
              <w:t>独立法人资格</w:t>
            </w:r>
          </w:p>
        </w:tc>
        <w:tc>
          <w:tcPr>
            <w:tcW w:w="5078" w:type="dxa"/>
            <w:gridSpan w:val="2"/>
            <w:tcBorders>
              <w:top w:val="single" w:color="auto" w:sz="4" w:space="0"/>
              <w:left w:val="single" w:color="auto" w:sz="4" w:space="0"/>
            </w:tcBorders>
            <w:vAlign w:val="center"/>
          </w:tcPr>
          <w:p>
            <w:pPr>
              <w:snapToGrid w:val="0"/>
              <w:spacing w:after="78" w:afterLines="25"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69" w:type="dxa"/>
            <w:gridSpan w:val="2"/>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336"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□财务要求</w:t>
            </w:r>
          </w:p>
        </w:tc>
        <w:tc>
          <w:tcPr>
            <w:tcW w:w="5078" w:type="dxa"/>
            <w:gridSpan w:val="2"/>
            <w:tcBorders>
              <w:top w:val="single" w:color="auto" w:sz="4" w:space="0"/>
              <w:left w:val="single" w:color="auto" w:sz="4" w:space="0"/>
            </w:tcBorders>
            <w:vAlign w:val="center"/>
          </w:tcPr>
          <w:p>
            <w:pPr>
              <w:snapToGrid w:val="0"/>
              <w:spacing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69" w:type="dxa"/>
            <w:gridSpan w:val="2"/>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336"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ascii="宋体" w:hAnsi="宋体" w:cs="宋体"/>
                <w:color w:val="auto"/>
                <w:kern w:val="0"/>
                <w:highlight w:val="none"/>
              </w:rPr>
            </w:pPr>
            <w:r>
              <w:rPr>
                <w:rFonts w:hint="eastAsia" w:ascii="宋体" w:hAnsi="宋体" w:cs="宋体"/>
                <w:color w:val="auto"/>
                <w:kern w:val="0"/>
                <w:highlight w:val="none"/>
              </w:rPr>
              <w:t>□业绩要求</w:t>
            </w:r>
          </w:p>
        </w:tc>
        <w:tc>
          <w:tcPr>
            <w:tcW w:w="5078" w:type="dxa"/>
            <w:gridSpan w:val="2"/>
            <w:tcBorders>
              <w:top w:val="single" w:color="auto" w:sz="4" w:space="0"/>
              <w:left w:val="single" w:color="auto" w:sz="4" w:space="0"/>
            </w:tcBorders>
            <w:vAlign w:val="center"/>
          </w:tcPr>
          <w:p>
            <w:pPr>
              <w:snapToGrid w:val="0"/>
              <w:spacing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69" w:type="dxa"/>
            <w:gridSpan w:val="2"/>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336"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ascii="宋体" w:hAnsi="宋体" w:cs="宋体"/>
                <w:color w:val="auto"/>
                <w:kern w:val="0"/>
                <w:highlight w:val="none"/>
              </w:rPr>
            </w:pPr>
            <w:r>
              <w:rPr>
                <w:rFonts w:hint="eastAsia" w:ascii="宋体" w:hAnsi="宋体" w:cs="宋体"/>
                <w:color w:val="auto"/>
                <w:szCs w:val="21"/>
                <w:highlight w:val="none"/>
              </w:rPr>
              <w:t>投标截止日投标资格情况</w:t>
            </w:r>
          </w:p>
        </w:tc>
        <w:tc>
          <w:tcPr>
            <w:tcW w:w="5078" w:type="dxa"/>
            <w:gridSpan w:val="2"/>
            <w:tcBorders>
              <w:top w:val="single" w:color="auto" w:sz="4" w:space="0"/>
              <w:left w:val="single" w:color="auto" w:sz="4" w:space="0"/>
            </w:tcBorders>
            <w:vAlign w:val="center"/>
          </w:tcPr>
          <w:p>
            <w:pPr>
              <w:snapToGrid w:val="0"/>
              <w:spacing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69" w:type="dxa"/>
            <w:gridSpan w:val="2"/>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336"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项目总负责人、勘察负责人及设计负责人的资格要求</w:t>
            </w:r>
          </w:p>
        </w:tc>
        <w:tc>
          <w:tcPr>
            <w:tcW w:w="5078" w:type="dxa"/>
            <w:gridSpan w:val="2"/>
            <w:tcBorders>
              <w:top w:val="single" w:color="auto" w:sz="4" w:space="0"/>
              <w:left w:val="single" w:color="auto" w:sz="4" w:space="0"/>
            </w:tcBorders>
            <w:vAlign w:val="center"/>
          </w:tcPr>
          <w:p>
            <w:pPr>
              <w:snapToGrid w:val="0"/>
              <w:spacing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69" w:type="dxa"/>
            <w:gridSpan w:val="2"/>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336"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其他要求</w:t>
            </w:r>
          </w:p>
        </w:tc>
        <w:tc>
          <w:tcPr>
            <w:tcW w:w="5078" w:type="dxa"/>
            <w:gridSpan w:val="2"/>
            <w:tcBorders>
              <w:top w:val="single" w:color="auto" w:sz="4" w:space="0"/>
              <w:left w:val="single" w:color="auto" w:sz="4" w:space="0"/>
            </w:tcBorders>
            <w:vAlign w:val="center"/>
          </w:tcPr>
          <w:p>
            <w:pPr>
              <w:snapToGrid w:val="0"/>
              <w:spacing w:line="360" w:lineRule="auto"/>
              <w:ind w:firstLine="420" w:firstLineChars="200"/>
              <w:rPr>
                <w:rFonts w:ascii="宋体" w:hAnsi="宋体" w:cs="宋体"/>
                <w:color w:val="auto"/>
                <w:kern w:val="0"/>
                <w:highlight w:val="none"/>
                <w:u w:val="singl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69" w:type="dxa"/>
            <w:gridSpan w:val="2"/>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336"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□联合体投标人</w:t>
            </w:r>
          </w:p>
        </w:tc>
        <w:tc>
          <w:tcPr>
            <w:tcW w:w="5078" w:type="dxa"/>
            <w:gridSpan w:val="2"/>
            <w:tcBorders>
              <w:top w:val="single" w:color="auto" w:sz="4" w:space="0"/>
              <w:left w:val="single" w:color="auto" w:sz="4" w:space="0"/>
            </w:tcBorders>
            <w:vAlign w:val="center"/>
          </w:tcPr>
          <w:p>
            <w:pPr>
              <w:snapToGrid w:val="0"/>
              <w:spacing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69" w:type="dxa"/>
            <w:gridSpan w:val="2"/>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336"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color w:val="auto"/>
                <w:highlight w:val="none"/>
              </w:rPr>
              <w:t>不存在禁止投标的情形</w:t>
            </w:r>
          </w:p>
        </w:tc>
        <w:tc>
          <w:tcPr>
            <w:tcW w:w="5078" w:type="dxa"/>
            <w:gridSpan w:val="2"/>
            <w:tcBorders>
              <w:top w:val="single" w:color="auto" w:sz="4" w:space="0"/>
              <w:left w:val="single" w:color="auto" w:sz="4" w:space="0"/>
            </w:tcBorders>
            <w:vAlign w:val="center"/>
          </w:tcPr>
          <w:p>
            <w:pPr>
              <w:snapToGrid w:val="0"/>
              <w:spacing w:line="360" w:lineRule="auto"/>
              <w:ind w:firstLine="420" w:firstLineChars="200"/>
              <w:rPr>
                <w:rFonts w:ascii="宋体" w:hAnsi="宋体" w:cs="宋体"/>
                <w:color w:val="auto"/>
                <w:kern w:val="0"/>
                <w:highlight w:val="none"/>
              </w:rPr>
            </w:pPr>
            <w:r>
              <w:rPr>
                <w:rFonts w:ascii="宋体" w:hAnsi="宋体" w:cs="宋体"/>
                <w:color w:val="auto"/>
                <w:kern w:val="0"/>
                <w:szCs w:val="22"/>
                <w:highlight w:val="none"/>
              </w:rPr>
              <w:t>不存在第二章“投标人须知”第 1.4.3 项规定的任何一种情形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2.</w:t>
            </w:r>
            <w:r>
              <w:rPr>
                <w:rFonts w:hint="eastAsia" w:ascii="宋体" w:hAnsi="宋体"/>
                <w:color w:val="auto"/>
                <w:kern w:val="0"/>
                <w:highlight w:val="none"/>
              </w:rPr>
              <w:t>2</w:t>
            </w:r>
            <w:r>
              <w:rPr>
                <w:rFonts w:ascii="宋体" w:hAnsi="宋体"/>
                <w:color w:val="auto"/>
                <w:kern w:val="0"/>
                <w:highlight w:val="none"/>
              </w:rPr>
              <w:t>.</w:t>
            </w:r>
            <w:r>
              <w:rPr>
                <w:rFonts w:hint="eastAsia" w:ascii="宋体" w:hAnsi="宋体"/>
                <w:color w:val="auto"/>
                <w:kern w:val="0"/>
                <w:highlight w:val="none"/>
              </w:rPr>
              <w:t>3</w:t>
            </w:r>
          </w:p>
        </w:tc>
        <w:tc>
          <w:tcPr>
            <w:tcW w:w="1469" w:type="dxa"/>
            <w:gridSpan w:val="2"/>
            <w:vMerge w:val="restart"/>
            <w:tcBorders>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形式评审标准</w:t>
            </w:r>
          </w:p>
        </w:tc>
        <w:tc>
          <w:tcPr>
            <w:tcW w:w="2336"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投标人名称</w:t>
            </w:r>
          </w:p>
        </w:tc>
        <w:tc>
          <w:tcPr>
            <w:tcW w:w="5078" w:type="dxa"/>
            <w:gridSpan w:val="2"/>
            <w:tcBorders>
              <w:left w:val="single" w:color="auto" w:sz="4" w:space="0"/>
            </w:tcBorders>
            <w:vAlign w:val="center"/>
          </w:tcPr>
          <w:p>
            <w:pPr>
              <w:snapToGrid w:val="0"/>
              <w:spacing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rPr>
              <w:t>与营业执照、资质证书一致。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69" w:type="dxa"/>
            <w:gridSpan w:val="2"/>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336"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投标文件格式</w:t>
            </w:r>
          </w:p>
        </w:tc>
        <w:tc>
          <w:tcPr>
            <w:tcW w:w="5078" w:type="dxa"/>
            <w:gridSpan w:val="2"/>
            <w:tcBorders>
              <w:left w:val="single" w:color="auto" w:sz="4" w:space="0"/>
            </w:tcBorders>
            <w:vAlign w:val="center"/>
          </w:tcPr>
          <w:p>
            <w:pPr>
              <w:snapToGrid w:val="0"/>
              <w:spacing w:line="360" w:lineRule="auto"/>
              <w:ind w:firstLine="380" w:firstLineChars="181"/>
              <w:rPr>
                <w:rFonts w:ascii="宋体" w:hAnsi="宋体" w:cs="宋体"/>
                <w:color w:val="auto"/>
                <w:kern w:val="0"/>
                <w:highlight w:val="none"/>
              </w:rPr>
            </w:pPr>
            <w:r>
              <w:rPr>
                <w:rFonts w:hint="eastAsia" w:ascii="宋体" w:hAnsi="宋体" w:cs="宋体"/>
                <w:color w:val="auto"/>
                <w:kern w:val="0"/>
                <w:highlight w:val="none"/>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69" w:type="dxa"/>
            <w:gridSpan w:val="2"/>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336"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□联合体投标人</w:t>
            </w:r>
          </w:p>
        </w:tc>
        <w:tc>
          <w:tcPr>
            <w:tcW w:w="5078" w:type="dxa"/>
            <w:gridSpan w:val="2"/>
            <w:tcBorders>
              <w:left w:val="single" w:color="auto" w:sz="4" w:space="0"/>
            </w:tcBorders>
            <w:vAlign w:val="center"/>
          </w:tcPr>
          <w:p>
            <w:pPr>
              <w:snapToGrid w:val="0"/>
              <w:spacing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rPr>
              <w:t>提交</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，并明确联合体牵头人。在</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第5条联合体各成员单位内部的职责分工中填写的联合体所有成员单位名称应与其营业执照、资质证书。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69" w:type="dxa"/>
            <w:gridSpan w:val="2"/>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336"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投标文件的签署</w:t>
            </w:r>
          </w:p>
        </w:tc>
        <w:tc>
          <w:tcPr>
            <w:tcW w:w="5078" w:type="dxa"/>
            <w:gridSpan w:val="2"/>
            <w:tcBorders>
              <w:left w:val="single" w:color="auto" w:sz="4" w:space="0"/>
            </w:tcBorders>
            <w:vAlign w:val="center"/>
          </w:tcPr>
          <w:p>
            <w:pPr>
              <w:autoSpaceDE w:val="0"/>
              <w:autoSpaceDN w:val="0"/>
              <w:adjustRightInd w:val="0"/>
              <w:snapToGrid w:val="0"/>
              <w:spacing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rPr>
              <w:t>第六章 投标文件格式（不含投标函部分）要求法定代表人</w:t>
            </w:r>
            <w:r>
              <w:rPr>
                <w:rFonts w:hint="eastAsia" w:ascii="宋体" w:hAnsi="宋体" w:cs="宋体"/>
                <w:color w:val="auto"/>
                <w:kern w:val="0"/>
                <w:highlight w:val="none"/>
                <w:lang w:eastAsia="zh-CN"/>
              </w:rPr>
              <w:t>（</w:t>
            </w:r>
            <w:r>
              <w:rPr>
                <w:rFonts w:hint="eastAsia" w:ascii="宋体" w:hAnsi="宋体" w:cs="宋体"/>
                <w:color w:val="auto"/>
                <w:kern w:val="0"/>
                <w:highlight w:val="none"/>
              </w:rPr>
              <w:t>或其委托代理人</w:t>
            </w:r>
            <w:r>
              <w:rPr>
                <w:rFonts w:hint="eastAsia" w:ascii="宋体" w:hAnsi="宋体" w:cs="宋体"/>
                <w:color w:val="auto"/>
                <w:kern w:val="0"/>
                <w:highlight w:val="none"/>
                <w:lang w:eastAsia="zh-CN"/>
              </w:rPr>
              <w:t>）</w:t>
            </w:r>
            <w:r>
              <w:rPr>
                <w:rFonts w:hint="eastAsia" w:ascii="宋体" w:hAnsi="宋体" w:cs="宋体"/>
                <w:color w:val="auto"/>
                <w:kern w:val="0"/>
                <w:highlight w:val="none"/>
              </w:rPr>
              <w:t>签名（或盖章）的须齐全。</w:t>
            </w:r>
            <w:r>
              <w:rPr>
                <w:rFonts w:hint="eastAsia" w:ascii="宋体" w:hAnsi="宋体" w:cs="宋体"/>
                <w:color w:val="auto"/>
                <w:kern w:val="0"/>
                <w:highlight w:val="none"/>
                <w:lang w:eastAsia="zh-CN"/>
              </w:rPr>
              <w:t>要求签名的，</w:t>
            </w:r>
            <w:r>
              <w:rPr>
                <w:rFonts w:hint="eastAsia" w:ascii="宋体" w:hAnsi="宋体" w:cs="宋体"/>
                <w:color w:val="auto"/>
                <w:kern w:val="0"/>
                <w:highlight w:val="none"/>
              </w:rPr>
              <w:t>签名采用手写签名</w:t>
            </w:r>
            <w:r>
              <w:rPr>
                <w:rFonts w:hint="eastAsia" w:ascii="宋体" w:hAnsi="宋体"/>
                <w:color w:val="auto"/>
                <w:szCs w:val="21"/>
                <w:highlight w:val="none"/>
                <w:lang w:val="en-US" w:eastAsia="zh-CN"/>
              </w:rPr>
              <w:t>或签章</w:t>
            </w:r>
            <w:r>
              <w:rPr>
                <w:rFonts w:hint="eastAsia" w:ascii="宋体" w:hAnsi="宋体" w:cs="宋体"/>
                <w:color w:val="auto"/>
                <w:kern w:val="0"/>
                <w:highlight w:val="none"/>
              </w:rPr>
              <w:t>或加盖CA数字证书均可。</w:t>
            </w:r>
          </w:p>
          <w:p>
            <w:pPr>
              <w:autoSpaceDE w:val="0"/>
              <w:autoSpaceDN w:val="0"/>
              <w:adjustRightInd w:val="0"/>
              <w:snapToGrid w:val="0"/>
              <w:spacing w:line="360" w:lineRule="auto"/>
              <w:ind w:firstLine="420" w:firstLineChars="200"/>
              <w:rPr>
                <w:rFonts w:ascii="宋体" w:hAnsi="宋体" w:cs="宋体"/>
                <w:color w:val="auto"/>
                <w:kern w:val="0"/>
                <w:highlight w:val="none"/>
              </w:rPr>
            </w:pPr>
            <w:r>
              <w:rPr>
                <w:rFonts w:hint="eastAsia" w:ascii="宋体" w:hAnsi="宋体" w:cs="宋体"/>
                <w:snapToGrid w:val="0"/>
                <w:color w:val="auto"/>
                <w:kern w:val="0"/>
                <w:szCs w:val="21"/>
                <w:highlight w:val="none"/>
              </w:rPr>
              <w:t>若投标单位为联合体，则</w:t>
            </w:r>
            <w:r>
              <w:rPr>
                <w:rFonts w:hint="eastAsia" w:ascii="宋体" w:hAnsi="宋体" w:cs="宋体"/>
                <w:snapToGrid w:val="0"/>
                <w:color w:val="auto"/>
                <w:kern w:val="0"/>
                <w:szCs w:val="21"/>
                <w:highlight w:val="none"/>
                <w:lang w:eastAsia="zh-CN"/>
              </w:rPr>
              <w:t>共同投标协议</w:t>
            </w:r>
            <w:r>
              <w:rPr>
                <w:rFonts w:hint="eastAsia" w:ascii="宋体" w:hAnsi="宋体" w:cs="宋体"/>
                <w:snapToGrid w:val="0"/>
                <w:color w:val="auto"/>
                <w:kern w:val="0"/>
                <w:szCs w:val="21"/>
                <w:highlight w:val="none"/>
              </w:rPr>
              <w:t>中各联合体成员单位签名（或盖章）须齐全，</w:t>
            </w:r>
            <w:r>
              <w:rPr>
                <w:rFonts w:hint="eastAsia" w:ascii="宋体" w:hAnsi="宋体" w:cs="宋体"/>
                <w:snapToGrid w:val="0"/>
                <w:color w:val="auto"/>
                <w:kern w:val="0"/>
                <w:szCs w:val="21"/>
                <w:highlight w:val="none"/>
                <w:lang w:eastAsia="zh-CN"/>
              </w:rPr>
              <w:t>共同投标协议</w:t>
            </w:r>
            <w:r>
              <w:rPr>
                <w:rFonts w:hint="eastAsia" w:ascii="宋体" w:hAnsi="宋体" w:cs="宋体"/>
                <w:snapToGrid w:val="0"/>
                <w:color w:val="auto"/>
                <w:kern w:val="0"/>
                <w:szCs w:val="21"/>
                <w:highlight w:val="none"/>
              </w:rPr>
              <w:t>以外的</w:t>
            </w:r>
            <w:r>
              <w:rPr>
                <w:rFonts w:hint="eastAsia" w:ascii="宋体" w:hAnsi="宋体" w:cs="宋体"/>
                <w:color w:val="auto"/>
                <w:kern w:val="0"/>
                <w:highlight w:val="none"/>
              </w:rPr>
              <w:t>投标文件格式中，要求法定代表人</w:t>
            </w:r>
            <w:r>
              <w:rPr>
                <w:rFonts w:hint="eastAsia" w:ascii="宋体" w:hAnsi="宋体" w:cs="宋体"/>
                <w:color w:val="auto"/>
                <w:kern w:val="0"/>
                <w:highlight w:val="none"/>
                <w:lang w:eastAsia="zh-CN"/>
              </w:rPr>
              <w:t>（</w:t>
            </w:r>
            <w:r>
              <w:rPr>
                <w:rFonts w:hint="eastAsia" w:ascii="宋体" w:hAnsi="宋体" w:cs="宋体"/>
                <w:color w:val="auto"/>
                <w:kern w:val="0"/>
                <w:highlight w:val="none"/>
              </w:rPr>
              <w:t>或其委托代理人</w:t>
            </w:r>
            <w:r>
              <w:rPr>
                <w:rFonts w:hint="eastAsia" w:ascii="宋体" w:hAnsi="宋体" w:cs="宋体"/>
                <w:color w:val="auto"/>
                <w:kern w:val="0"/>
                <w:highlight w:val="none"/>
                <w:lang w:eastAsia="zh-CN"/>
              </w:rPr>
              <w:t>）</w:t>
            </w:r>
            <w:r>
              <w:rPr>
                <w:rFonts w:hint="eastAsia" w:ascii="宋体" w:hAnsi="宋体" w:cs="宋体"/>
                <w:color w:val="auto"/>
                <w:kern w:val="0"/>
                <w:highlight w:val="none"/>
              </w:rPr>
              <w:t>签名（或盖章）的均由</w:t>
            </w:r>
            <w:r>
              <w:rPr>
                <w:rFonts w:hint="eastAsia" w:ascii="宋体" w:hAnsi="宋体" w:cs="宋体"/>
                <w:snapToGrid w:val="0"/>
                <w:color w:val="auto"/>
                <w:kern w:val="0"/>
                <w:szCs w:val="21"/>
                <w:highlight w:val="none"/>
              </w:rPr>
              <w:t>联合体牵头人</w:t>
            </w:r>
            <w:r>
              <w:rPr>
                <w:rFonts w:hint="eastAsia" w:ascii="宋体" w:hAnsi="宋体" w:cs="宋体"/>
                <w:color w:val="auto"/>
                <w:kern w:val="0"/>
                <w:highlight w:val="none"/>
              </w:rPr>
              <w:t>法定代表人</w:t>
            </w:r>
            <w:r>
              <w:rPr>
                <w:rFonts w:hint="eastAsia" w:ascii="宋体" w:hAnsi="宋体" w:cs="宋体"/>
                <w:color w:val="auto"/>
                <w:kern w:val="0"/>
                <w:highlight w:val="none"/>
                <w:lang w:eastAsia="zh-CN"/>
              </w:rPr>
              <w:t>（</w:t>
            </w:r>
            <w:r>
              <w:rPr>
                <w:rFonts w:hint="eastAsia" w:ascii="宋体" w:hAnsi="宋体" w:cs="宋体"/>
                <w:color w:val="auto"/>
                <w:kern w:val="0"/>
                <w:highlight w:val="none"/>
              </w:rPr>
              <w:t>或其委托代理人</w:t>
            </w:r>
            <w:r>
              <w:rPr>
                <w:rFonts w:hint="eastAsia" w:ascii="宋体" w:hAnsi="宋体" w:cs="宋体"/>
                <w:color w:val="auto"/>
                <w:kern w:val="0"/>
                <w:highlight w:val="none"/>
                <w:lang w:eastAsia="zh-CN"/>
              </w:rPr>
              <w:t>）</w:t>
            </w:r>
            <w:r>
              <w:rPr>
                <w:rFonts w:hint="eastAsia" w:ascii="宋体" w:hAnsi="宋体" w:cs="宋体"/>
                <w:color w:val="auto"/>
                <w:kern w:val="0"/>
                <w:highlight w:val="none"/>
              </w:rPr>
              <w:t>签名（或盖章）。</w:t>
            </w:r>
          </w:p>
          <w:p>
            <w:pPr>
              <w:autoSpaceDE w:val="0"/>
              <w:autoSpaceDN w:val="0"/>
              <w:adjustRightInd w:val="0"/>
              <w:snapToGrid w:val="0"/>
              <w:spacing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rPr>
              <w:t>第六章 投标文件格式（不含投标函部分）要求加盖单位法人章的，应使用 CA 数字证书加盖投标人的单位电子印章。</w:t>
            </w:r>
          </w:p>
          <w:p>
            <w:pPr>
              <w:autoSpaceDE w:val="0"/>
              <w:autoSpaceDN w:val="0"/>
              <w:adjustRightInd w:val="0"/>
              <w:snapToGrid w:val="0"/>
              <w:spacing w:line="360" w:lineRule="auto"/>
              <w:ind w:firstLine="420" w:firstLineChars="200"/>
              <w:rPr>
                <w:rFonts w:ascii="宋体" w:hAnsi="宋体" w:cs="宋体"/>
                <w:color w:val="auto"/>
                <w:kern w:val="0"/>
                <w:highlight w:val="none"/>
              </w:rPr>
            </w:pPr>
            <w:r>
              <w:rPr>
                <w:rFonts w:hint="eastAsia" w:ascii="宋体" w:hAnsi="宋体" w:cs="宋体"/>
                <w:snapToGrid w:val="0"/>
                <w:color w:val="auto"/>
                <w:kern w:val="0"/>
                <w:szCs w:val="21"/>
                <w:highlight w:val="none"/>
              </w:rPr>
              <w:t>若投标单位为联合体，则</w:t>
            </w:r>
            <w:r>
              <w:rPr>
                <w:rFonts w:hint="eastAsia" w:ascii="宋体" w:hAnsi="宋体" w:cs="宋体"/>
                <w:snapToGrid w:val="0"/>
                <w:color w:val="auto"/>
                <w:kern w:val="0"/>
                <w:szCs w:val="21"/>
                <w:highlight w:val="none"/>
                <w:lang w:eastAsia="zh-CN"/>
              </w:rPr>
              <w:t>共同投标协议</w:t>
            </w:r>
            <w:r>
              <w:rPr>
                <w:rFonts w:hint="eastAsia" w:ascii="宋体" w:hAnsi="宋体" w:cs="宋体"/>
                <w:snapToGrid w:val="0"/>
                <w:color w:val="auto"/>
                <w:kern w:val="0"/>
                <w:szCs w:val="21"/>
                <w:highlight w:val="none"/>
              </w:rPr>
              <w:t>中要求各联合体成员盖单位法人章的，各联合体成员盖章须齐全，</w:t>
            </w:r>
            <w:r>
              <w:rPr>
                <w:rFonts w:hint="eastAsia" w:ascii="宋体" w:hAnsi="宋体" w:cs="宋体"/>
                <w:snapToGrid w:val="0"/>
                <w:color w:val="auto"/>
                <w:kern w:val="0"/>
                <w:szCs w:val="21"/>
                <w:highlight w:val="none"/>
                <w:lang w:eastAsia="zh-CN"/>
              </w:rPr>
              <w:t>共同投标协议</w:t>
            </w:r>
            <w:r>
              <w:rPr>
                <w:rFonts w:hint="eastAsia" w:ascii="宋体" w:hAnsi="宋体" w:cs="宋体"/>
                <w:snapToGrid w:val="0"/>
                <w:color w:val="auto"/>
                <w:kern w:val="0"/>
                <w:szCs w:val="21"/>
                <w:highlight w:val="none"/>
              </w:rPr>
              <w:t>以外的投标文件格式中要求投标人加盖单位法人章的，均由联合体牵头人使用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69" w:type="dxa"/>
            <w:gridSpan w:val="2"/>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336"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委托代理人</w:t>
            </w:r>
          </w:p>
        </w:tc>
        <w:tc>
          <w:tcPr>
            <w:tcW w:w="5078" w:type="dxa"/>
            <w:gridSpan w:val="2"/>
            <w:tcBorders>
              <w:left w:val="single" w:color="auto" w:sz="4" w:space="0"/>
            </w:tcBorders>
            <w:vAlign w:val="center"/>
          </w:tcPr>
          <w:p>
            <w:pPr>
              <w:autoSpaceDE w:val="0"/>
              <w:autoSpaceDN w:val="0"/>
              <w:adjustRightInd w:val="0"/>
              <w:snapToGrid w:val="0"/>
              <w:spacing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rPr>
              <w:t>投标人法定代表人的委托代理人有法定代表人签署的授权委托书和投标人为其缴纳的养老保险证明材料。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69" w:type="dxa"/>
            <w:gridSpan w:val="2"/>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336" w:type="dxa"/>
            <w:tcBorders>
              <w:right w:val="single" w:color="auto" w:sz="4" w:space="0"/>
            </w:tcBorders>
            <w:vAlign w:val="center"/>
          </w:tcPr>
          <w:p>
            <w:pPr>
              <w:spacing w:line="400" w:lineRule="exact"/>
              <w:jc w:val="left"/>
              <w:rPr>
                <w:rFonts w:ascii="宋体" w:hAnsi="宋体" w:cs="宋体"/>
                <w:color w:val="auto"/>
                <w:kern w:val="0"/>
                <w:highlight w:val="none"/>
              </w:rPr>
            </w:pPr>
            <w:r>
              <w:rPr>
                <w:color w:val="auto"/>
                <w:highlight w:val="none"/>
              </w:rPr>
              <w:t>备选投标方案</w:t>
            </w:r>
          </w:p>
        </w:tc>
        <w:tc>
          <w:tcPr>
            <w:tcW w:w="5078" w:type="dxa"/>
            <w:gridSpan w:val="2"/>
            <w:tcBorders>
              <w:left w:val="single" w:color="auto" w:sz="4" w:space="0"/>
            </w:tcBorders>
            <w:vAlign w:val="center"/>
          </w:tcPr>
          <w:p>
            <w:pPr>
              <w:autoSpaceDE w:val="0"/>
              <w:autoSpaceDN w:val="0"/>
              <w:adjustRightInd w:val="0"/>
              <w:snapToGrid w:val="0"/>
              <w:spacing w:line="360" w:lineRule="auto"/>
              <w:ind w:firstLine="420" w:firstLineChars="200"/>
              <w:rPr>
                <w:rFonts w:ascii="宋体" w:hAnsi="宋体" w:cs="宋体"/>
                <w:color w:val="auto"/>
                <w:kern w:val="0"/>
                <w:highlight w:val="none"/>
              </w:rPr>
            </w:pPr>
            <w:r>
              <w:rPr>
                <w:rFonts w:ascii="宋体" w:hAnsi="宋体"/>
                <w:color w:val="auto"/>
                <w:kern w:val="0"/>
                <w:highlight w:val="none"/>
              </w:rPr>
              <w:t>除招标文件明确允许提交备选投标方案外，投标人不得提交备选投标方案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2.2.4</w:t>
            </w:r>
          </w:p>
        </w:tc>
        <w:tc>
          <w:tcPr>
            <w:tcW w:w="1469" w:type="dxa"/>
            <w:gridSpan w:val="2"/>
            <w:vMerge w:val="restart"/>
            <w:tcBorders>
              <w:top w:val="single" w:color="auto" w:sz="4" w:space="0"/>
              <w:lef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响应性评审标准</w:t>
            </w:r>
          </w:p>
        </w:tc>
        <w:tc>
          <w:tcPr>
            <w:tcW w:w="2336"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投标内容</w:t>
            </w:r>
          </w:p>
        </w:tc>
        <w:tc>
          <w:tcPr>
            <w:tcW w:w="5078" w:type="dxa"/>
            <w:gridSpan w:val="2"/>
            <w:tcBorders>
              <w:left w:val="single" w:color="auto" w:sz="4" w:space="0"/>
            </w:tcBorders>
            <w:vAlign w:val="center"/>
          </w:tcPr>
          <w:p>
            <w:pPr>
              <w:snapToGrid w:val="0"/>
              <w:spacing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69" w:type="dxa"/>
            <w:gridSpan w:val="2"/>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336"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投标保证金</w:t>
            </w:r>
          </w:p>
        </w:tc>
        <w:tc>
          <w:tcPr>
            <w:tcW w:w="5078" w:type="dxa"/>
            <w:gridSpan w:val="2"/>
            <w:tcBorders>
              <w:left w:val="single" w:color="auto" w:sz="4" w:space="0"/>
            </w:tcBorders>
            <w:vAlign w:val="center"/>
          </w:tcPr>
          <w:p>
            <w:pPr>
              <w:tabs>
                <w:tab w:val="left" w:pos="611"/>
                <w:tab w:val="left" w:pos="669"/>
              </w:tabs>
              <w:snapToGrid w:val="0"/>
              <w:spacing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符合第二章“投标人须知”第3.4</w:t>
            </w:r>
            <w:r>
              <w:rPr>
                <w:rFonts w:ascii="宋体" w:hAnsi="宋体" w:cs="宋体"/>
                <w:color w:val="auto"/>
                <w:kern w:val="0"/>
                <w:highlight w:val="none"/>
              </w:rPr>
              <w:t>.1</w:t>
            </w:r>
            <w:r>
              <w:rPr>
                <w:rFonts w:hint="eastAsia" w:ascii="宋体" w:hAnsi="宋体" w:cs="宋体"/>
                <w:color w:val="auto"/>
                <w:kern w:val="0"/>
                <w:highlight w:val="none"/>
              </w:rPr>
              <w:t>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69" w:type="dxa"/>
            <w:gridSpan w:val="2"/>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336"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权利义务</w:t>
            </w:r>
          </w:p>
        </w:tc>
        <w:tc>
          <w:tcPr>
            <w:tcW w:w="5078" w:type="dxa"/>
            <w:gridSpan w:val="2"/>
            <w:tcBorders>
              <w:left w:val="single" w:color="auto" w:sz="4" w:space="0"/>
            </w:tcBorders>
            <w:vAlign w:val="center"/>
          </w:tcPr>
          <w:p>
            <w:pPr>
              <w:snapToGrid w:val="0"/>
              <w:spacing w:after="31" w:afterLines="10" w:line="360" w:lineRule="auto"/>
              <w:ind w:firstLine="420" w:firstLineChars="200"/>
              <w:rPr>
                <w:rFonts w:ascii="宋体" w:hAnsi="宋体" w:cs="宋体"/>
                <w:color w:val="auto"/>
                <w:kern w:val="0"/>
                <w:highlight w:val="none"/>
              </w:rPr>
            </w:pPr>
            <w:r>
              <w:rPr>
                <w:rFonts w:ascii="宋体" w:hAnsi="宋体"/>
                <w:color w:val="auto"/>
                <w:kern w:val="0"/>
                <w:szCs w:val="21"/>
                <w:highlight w:val="none"/>
              </w:rPr>
              <w:t>符合第二章“投标人须知”第1.12.1项规定和第四章“合同条款及格式”中的实质性要求和条件，投标文件不应附有招标人不能接受的条件。</w:t>
            </w:r>
            <w:r>
              <w:rPr>
                <w:rFonts w:hint="eastAsia" w:ascii="宋体" w:hAnsi="宋体"/>
                <w:color w:val="auto"/>
                <w:kern w:val="0"/>
                <w:szCs w:val="21"/>
                <w:highlight w:val="none"/>
              </w:rPr>
              <w:t>（由投标人承诺，承诺书格式详见第六章投标文件格式。）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bottom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1469" w:type="dxa"/>
            <w:gridSpan w:val="2"/>
            <w:vMerge w:val="continue"/>
            <w:tcBorders>
              <w:left w:val="single" w:color="auto" w:sz="4" w:space="0"/>
              <w:bottom w:val="single" w:color="auto" w:sz="4" w:space="0"/>
            </w:tcBorders>
            <w:vAlign w:val="center"/>
          </w:tcPr>
          <w:p>
            <w:pPr>
              <w:spacing w:line="400" w:lineRule="exact"/>
              <w:jc w:val="center"/>
              <w:rPr>
                <w:rFonts w:ascii="宋体" w:hAnsi="宋体"/>
                <w:color w:val="auto"/>
                <w:kern w:val="0"/>
                <w:highlight w:val="none"/>
              </w:rPr>
            </w:pPr>
          </w:p>
        </w:tc>
        <w:tc>
          <w:tcPr>
            <w:tcW w:w="2336"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实质性要求</w:t>
            </w:r>
          </w:p>
        </w:tc>
        <w:tc>
          <w:tcPr>
            <w:tcW w:w="5078" w:type="dxa"/>
            <w:gridSpan w:val="2"/>
            <w:tcBorders>
              <w:left w:val="single" w:color="auto" w:sz="4" w:space="0"/>
            </w:tcBorders>
            <w:vAlign w:val="center"/>
          </w:tcPr>
          <w:p>
            <w:pPr>
              <w:snapToGrid w:val="0"/>
              <w:spacing w:after="31" w:afterLines="10" w:line="360" w:lineRule="auto"/>
              <w:ind w:firstLine="420" w:firstLineChars="200"/>
              <w:rPr>
                <w:color w:val="auto"/>
                <w:szCs w:val="22"/>
                <w:highlight w:val="none"/>
              </w:rPr>
            </w:pPr>
            <w:r>
              <w:rPr>
                <w:rFonts w:hint="eastAsia"/>
                <w:color w:val="auto"/>
                <w:szCs w:val="22"/>
                <w:highlight w:val="none"/>
              </w:rPr>
              <w:t>符合第五章“发包人要求”中的实质性要求和条件（由投标人承诺，承诺书格式详见第六章投标文件格式。）</w:t>
            </w:r>
          </w:p>
          <w:p>
            <w:pPr>
              <w:snapToGrid w:val="0"/>
              <w:spacing w:after="31" w:afterLines="10" w:line="360" w:lineRule="auto"/>
              <w:ind w:firstLine="420" w:firstLineChars="200"/>
              <w:rPr>
                <w:color w:val="auto"/>
                <w:szCs w:val="22"/>
                <w:highlight w:val="none"/>
              </w:rPr>
            </w:pPr>
            <w:r>
              <w:rPr>
                <w:rFonts w:hint="eastAsia"/>
                <w:color w:val="auto"/>
                <w:szCs w:val="22"/>
                <w:highlight w:val="none"/>
              </w:rPr>
              <w:t>本次投标不得有串通投标、弄虚作假等其他违反招投标相关法律、法规行为。</w:t>
            </w:r>
          </w:p>
          <w:p>
            <w:pPr>
              <w:snapToGrid w:val="0"/>
              <w:spacing w:after="31" w:afterLines="10" w:line="360" w:lineRule="auto"/>
              <w:ind w:firstLine="420" w:firstLineChars="200"/>
              <w:rPr>
                <w:rFonts w:ascii="宋体" w:hAnsi="宋体" w:cs="宋体"/>
                <w:color w:val="auto"/>
                <w:kern w:val="0"/>
                <w:highlight w:val="none"/>
              </w:rPr>
            </w:pPr>
            <w:r>
              <w:rPr>
                <w:rFonts w:hint="eastAsia"/>
                <w:color w:val="auto"/>
                <w:szCs w:val="22"/>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2.2.5</w:t>
            </w:r>
          </w:p>
        </w:tc>
        <w:tc>
          <w:tcPr>
            <w:tcW w:w="1469" w:type="dxa"/>
            <w:gridSpan w:val="2"/>
            <w:vMerge w:val="restart"/>
            <w:tcBorders>
              <w:top w:val="single" w:color="auto" w:sz="4" w:space="0"/>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投标</w:t>
            </w:r>
            <w:r>
              <w:rPr>
                <w:rFonts w:ascii="宋体" w:hAnsi="宋体"/>
                <w:color w:val="auto"/>
                <w:kern w:val="0"/>
                <w:highlight w:val="none"/>
              </w:rPr>
              <w:t>函部分</w:t>
            </w:r>
            <w:r>
              <w:rPr>
                <w:rFonts w:hint="eastAsia" w:ascii="宋体" w:hAnsi="宋体"/>
                <w:color w:val="auto"/>
                <w:kern w:val="0"/>
                <w:highlight w:val="none"/>
              </w:rPr>
              <w:t>评审标准</w:t>
            </w:r>
          </w:p>
        </w:tc>
        <w:tc>
          <w:tcPr>
            <w:tcW w:w="2336"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投标函部分的签名盖章</w:t>
            </w:r>
          </w:p>
        </w:tc>
        <w:tc>
          <w:tcPr>
            <w:tcW w:w="5078" w:type="dxa"/>
            <w:gridSpan w:val="2"/>
            <w:tcBorders>
              <w:left w:val="single" w:color="auto" w:sz="4" w:space="0"/>
            </w:tcBorders>
            <w:vAlign w:val="center"/>
          </w:tcPr>
          <w:p>
            <w:pPr>
              <w:snapToGrid w:val="0"/>
              <w:spacing w:after="31" w:afterLines="10"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rPr>
              <w:t>投标函部分的格式要求法定代表人</w:t>
            </w:r>
            <w:r>
              <w:rPr>
                <w:rFonts w:hint="eastAsia" w:ascii="宋体" w:hAnsi="宋体" w:cs="宋体"/>
                <w:color w:val="auto"/>
                <w:kern w:val="0"/>
                <w:highlight w:val="none"/>
                <w:lang w:eastAsia="zh-CN"/>
              </w:rPr>
              <w:t>（</w:t>
            </w:r>
            <w:r>
              <w:rPr>
                <w:rFonts w:hint="eastAsia" w:ascii="宋体" w:hAnsi="宋体" w:cs="宋体"/>
                <w:color w:val="auto"/>
                <w:kern w:val="0"/>
                <w:highlight w:val="none"/>
              </w:rPr>
              <w:t>或其委托代理人</w:t>
            </w:r>
            <w:r>
              <w:rPr>
                <w:rFonts w:hint="eastAsia" w:ascii="宋体" w:hAnsi="宋体" w:cs="宋体"/>
                <w:color w:val="auto"/>
                <w:kern w:val="0"/>
                <w:highlight w:val="none"/>
                <w:lang w:eastAsia="zh-CN"/>
              </w:rPr>
              <w:t>）</w:t>
            </w:r>
            <w:r>
              <w:rPr>
                <w:rFonts w:hint="eastAsia" w:ascii="宋体" w:hAnsi="宋体" w:cs="宋体"/>
                <w:color w:val="auto"/>
                <w:kern w:val="0"/>
                <w:highlight w:val="none"/>
              </w:rPr>
              <w:t>签名（或盖章）的须齐全</w:t>
            </w:r>
            <w:r>
              <w:rPr>
                <w:rFonts w:hint="eastAsia" w:ascii="宋体" w:hAnsi="宋体" w:cs="宋体"/>
                <w:color w:val="auto"/>
                <w:kern w:val="0"/>
                <w:highlight w:val="none"/>
                <w:lang w:eastAsia="zh-CN"/>
              </w:rPr>
              <w:t>。要求签名的，</w:t>
            </w:r>
            <w:r>
              <w:rPr>
                <w:rFonts w:hint="eastAsia" w:ascii="宋体" w:hAnsi="宋体" w:cs="宋体"/>
                <w:color w:val="auto"/>
                <w:kern w:val="0"/>
                <w:highlight w:val="none"/>
              </w:rPr>
              <w:t>签名采用手写签名</w:t>
            </w:r>
            <w:r>
              <w:rPr>
                <w:rFonts w:hint="eastAsia" w:ascii="宋体" w:hAnsi="宋体"/>
                <w:color w:val="auto"/>
                <w:szCs w:val="21"/>
                <w:highlight w:val="none"/>
                <w:lang w:val="en-US" w:eastAsia="zh-CN"/>
              </w:rPr>
              <w:t>或签章</w:t>
            </w:r>
            <w:r>
              <w:rPr>
                <w:rFonts w:hint="eastAsia" w:ascii="宋体" w:hAnsi="宋体" w:cs="宋体"/>
                <w:color w:val="auto"/>
                <w:kern w:val="0"/>
                <w:highlight w:val="none"/>
              </w:rPr>
              <w:t>或加盖CA数字证书均可。要求加盖单位法人章的，应使用 CA 数字证书加盖投标人的单位电子印章。</w:t>
            </w:r>
          </w:p>
          <w:p>
            <w:pPr>
              <w:snapToGrid w:val="0"/>
              <w:spacing w:after="31" w:afterLines="10"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rPr>
              <w:t>联合体投标的，除</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外，投标函部分的格式中要求投标人加盖单位法人章的，均由联合体牵头人使用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69" w:type="dxa"/>
            <w:gridSpan w:val="2"/>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336"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勘察设计服务期限</w:t>
            </w:r>
          </w:p>
        </w:tc>
        <w:tc>
          <w:tcPr>
            <w:tcW w:w="5078" w:type="dxa"/>
            <w:gridSpan w:val="2"/>
            <w:tcBorders>
              <w:left w:val="single" w:color="auto" w:sz="4" w:space="0"/>
            </w:tcBorders>
            <w:vAlign w:val="center"/>
          </w:tcPr>
          <w:p>
            <w:pPr>
              <w:snapToGrid w:val="0"/>
              <w:spacing w:after="31" w:afterLines="10"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69" w:type="dxa"/>
            <w:gridSpan w:val="2"/>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336"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质量标准</w:t>
            </w:r>
          </w:p>
        </w:tc>
        <w:tc>
          <w:tcPr>
            <w:tcW w:w="5078" w:type="dxa"/>
            <w:gridSpan w:val="2"/>
            <w:tcBorders>
              <w:left w:val="single" w:color="auto" w:sz="4" w:space="0"/>
            </w:tcBorders>
            <w:vAlign w:val="center"/>
          </w:tcPr>
          <w:p>
            <w:pPr>
              <w:snapToGrid w:val="0"/>
              <w:spacing w:after="31" w:afterLines="10"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69" w:type="dxa"/>
            <w:gridSpan w:val="2"/>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336"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投标有效期</w:t>
            </w:r>
          </w:p>
        </w:tc>
        <w:tc>
          <w:tcPr>
            <w:tcW w:w="5078" w:type="dxa"/>
            <w:gridSpan w:val="2"/>
            <w:tcBorders>
              <w:left w:val="single" w:color="auto" w:sz="4" w:space="0"/>
            </w:tcBorders>
            <w:vAlign w:val="center"/>
          </w:tcPr>
          <w:p>
            <w:pPr>
              <w:snapToGrid w:val="0"/>
              <w:spacing w:after="31" w:afterLines="10"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69" w:type="dxa"/>
            <w:gridSpan w:val="2"/>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336"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投标报价</w:t>
            </w:r>
          </w:p>
        </w:tc>
        <w:tc>
          <w:tcPr>
            <w:tcW w:w="5078" w:type="dxa"/>
            <w:gridSpan w:val="2"/>
            <w:tcBorders>
              <w:left w:val="single" w:color="auto" w:sz="4" w:space="0"/>
            </w:tcBorders>
            <w:vAlign w:val="center"/>
          </w:tcPr>
          <w:p>
            <w:pPr>
              <w:snapToGrid w:val="0"/>
              <w:spacing w:after="31" w:afterLines="10" w:line="360" w:lineRule="auto"/>
              <w:ind w:firstLine="420" w:firstLineChars="200"/>
              <w:rPr>
                <w:color w:val="auto"/>
                <w:highlight w:val="none"/>
              </w:rPr>
            </w:pPr>
            <w:r>
              <w:rPr>
                <w:rFonts w:hint="eastAsia"/>
                <w:color w:val="auto"/>
                <w:highlight w:val="none"/>
              </w:rPr>
              <w:t>1</w:t>
            </w:r>
            <w:r>
              <w:rPr>
                <w:color w:val="auto"/>
                <w:highlight w:val="none"/>
              </w:rPr>
              <w:t>.</w:t>
            </w:r>
            <w:r>
              <w:rPr>
                <w:rFonts w:hint="eastAsia"/>
                <w:color w:val="auto"/>
                <w:highlight w:val="none"/>
              </w:rPr>
              <w:t>投标函中的投标报价</w:t>
            </w:r>
            <w:r>
              <w:rPr>
                <w:color w:val="auto"/>
                <w:highlight w:val="none"/>
              </w:rPr>
              <w:t>不得高于招标人公布的投标报价最高限价</w:t>
            </w:r>
            <w:r>
              <w:rPr>
                <w:rFonts w:hint="eastAsia"/>
                <w:color w:val="auto"/>
                <w:highlight w:val="none"/>
              </w:rPr>
              <w:t>。</w:t>
            </w:r>
          </w:p>
          <w:p>
            <w:pPr>
              <w:snapToGrid w:val="0"/>
              <w:spacing w:after="31" w:afterLines="10" w:line="360" w:lineRule="auto"/>
              <w:ind w:firstLine="420" w:firstLineChars="200"/>
              <w:rPr>
                <w:rFonts w:hint="eastAsia" w:ascii="宋体" w:hAnsi="宋体" w:cs="宋体"/>
                <w:kern w:val="0"/>
              </w:rPr>
            </w:pPr>
            <w:r>
              <w:rPr>
                <w:rFonts w:hint="eastAsia"/>
                <w:color w:val="auto"/>
                <w:highlight w:val="none"/>
              </w:rPr>
              <w:t>2</w:t>
            </w:r>
            <w:r>
              <w:rPr>
                <w:color w:val="auto"/>
                <w:highlight w:val="none"/>
              </w:rPr>
              <w:t>.</w:t>
            </w:r>
            <w:r>
              <w:rPr>
                <w:rFonts w:hint="eastAsia" w:ascii="宋体" w:hAnsi="宋体" w:cs="宋体"/>
                <w:kern w:val="0"/>
              </w:rPr>
              <w:t>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p>
          <w:p>
            <w:pPr>
              <w:autoSpaceDE w:val="0"/>
              <w:autoSpaceDN w:val="0"/>
              <w:adjustRightInd w:val="0"/>
              <w:spacing w:line="360" w:lineRule="auto"/>
              <w:ind w:firstLine="420" w:firstLineChars="200"/>
              <w:rPr>
                <w:rFonts w:hint="eastAsia" w:ascii="宋体" w:hAnsi="宋体" w:eastAsia="宋体" w:cs="宋体"/>
                <w:kern w:val="2"/>
                <w:sz w:val="21"/>
                <w:szCs w:val="21"/>
                <w:u w:val="none"/>
                <w:lang w:val="en-US" w:eastAsia="zh-CN"/>
              </w:rPr>
            </w:pPr>
            <w:r>
              <w:rPr>
                <w:rFonts w:hint="eastAsia" w:ascii="宋体" w:hAnsi="宋体" w:eastAsia="宋体" w:cs="宋体"/>
                <w:kern w:val="2"/>
                <w:sz w:val="21"/>
                <w:szCs w:val="21"/>
                <w:u w:val="none"/>
                <w:lang w:val="en-US" w:eastAsia="zh-CN"/>
              </w:rPr>
              <w:t>3.</w:t>
            </w:r>
            <w:r>
              <w:rPr>
                <w:rFonts w:hint="eastAsia" w:ascii="宋体" w:hAnsi="宋体" w:eastAsia="宋体" w:cs="宋体"/>
                <w:kern w:val="2"/>
                <w:sz w:val="21"/>
                <w:szCs w:val="21"/>
                <w:u w:val="none"/>
              </w:rPr>
              <w:t>投标人的</w:t>
            </w:r>
            <w:r>
              <w:rPr>
                <w:rFonts w:hint="eastAsia" w:ascii="宋体" w:hAnsi="宋体" w:eastAsia="宋体" w:cs="宋体"/>
                <w:kern w:val="2"/>
                <w:sz w:val="21"/>
                <w:szCs w:val="21"/>
                <w:u w:val="none"/>
                <w:lang w:val="en-US" w:eastAsia="zh-CN"/>
              </w:rPr>
              <w:t>单项报价</w:t>
            </w:r>
            <w:r>
              <w:rPr>
                <w:rFonts w:hint="eastAsia" w:ascii="宋体" w:hAnsi="宋体" w:eastAsia="宋体" w:cs="宋体"/>
                <w:kern w:val="2"/>
                <w:sz w:val="21"/>
                <w:szCs w:val="21"/>
                <w:u w:val="none"/>
              </w:rPr>
              <w:t>不得</w:t>
            </w:r>
            <w:r>
              <w:rPr>
                <w:rFonts w:hint="eastAsia" w:ascii="宋体" w:hAnsi="宋体" w:eastAsia="宋体" w:cs="宋体"/>
                <w:kern w:val="2"/>
                <w:sz w:val="21"/>
                <w:szCs w:val="21"/>
                <w:u w:val="none"/>
                <w:lang w:val="en-US" w:eastAsia="zh-CN"/>
              </w:rPr>
              <w:t>为零报价或者负数报价。</w:t>
            </w:r>
          </w:p>
          <w:p>
            <w:pPr>
              <w:snapToGrid w:val="0"/>
              <w:spacing w:after="31" w:afterLines="10" w:line="360" w:lineRule="auto"/>
              <w:ind w:firstLine="420" w:firstLineChars="200"/>
              <w:rPr>
                <w:rFonts w:ascii="宋体" w:hAnsi="宋体" w:cs="宋体"/>
                <w:color w:val="auto"/>
                <w:kern w:val="0"/>
                <w:highlight w:val="none"/>
              </w:rPr>
            </w:pPr>
            <w:r>
              <w:rPr>
                <w:rFonts w:hint="eastAsia"/>
                <w:color w:val="auto"/>
                <w:highlight w:val="none"/>
                <w:lang w:val="en-US" w:eastAsia="zh-CN"/>
              </w:rPr>
              <w:t>4.</w:t>
            </w:r>
            <w:r>
              <w:rPr>
                <w:rFonts w:hint="eastAsia"/>
                <w:color w:val="auto"/>
                <w:highlight w:val="none"/>
              </w:rPr>
              <w:t>投标函中的投标总报价与依据固定费率（或固定单价）计算出的结果一致</w:t>
            </w:r>
            <w:r>
              <w:rPr>
                <w:rFonts w:hint="eastAsia"/>
                <w:color w:val="auto"/>
                <w:highlight w:val="none"/>
                <w:lang w:eastAsia="zh-CN"/>
              </w:rPr>
              <w:t>。</w:t>
            </w:r>
          </w:p>
          <w:p>
            <w:pPr>
              <w:snapToGrid w:val="0"/>
              <w:spacing w:after="31" w:afterLines="10" w:line="360" w:lineRule="auto"/>
              <w:ind w:firstLine="420" w:firstLineChars="200"/>
              <w:rPr>
                <w:color w:val="auto"/>
                <w:highlight w:val="none"/>
              </w:rPr>
            </w:pPr>
            <w:r>
              <w:rPr>
                <w:rFonts w:hint="eastAsia"/>
                <w:color w:val="auto"/>
                <w:highlight w:val="none"/>
                <w:lang w:val="en-US" w:eastAsia="zh-CN"/>
              </w:rPr>
              <w:t>5</w:t>
            </w:r>
            <w:r>
              <w:rPr>
                <w:rFonts w:hint="eastAsia"/>
                <w:color w:val="auto"/>
                <w:highlight w:val="none"/>
              </w:rPr>
              <w:t>.采用勘察费用清单、设计费用清单报价的，投标函中的投标总报价必须与勘察费用清单、设计费用清单合计报价一致。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69" w:type="dxa"/>
            <w:gridSpan w:val="2"/>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336"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报价唯一</w:t>
            </w:r>
          </w:p>
        </w:tc>
        <w:tc>
          <w:tcPr>
            <w:tcW w:w="5078" w:type="dxa"/>
            <w:gridSpan w:val="2"/>
            <w:tcBorders>
              <w:left w:val="single" w:color="auto" w:sz="4" w:space="0"/>
            </w:tcBorders>
            <w:vAlign w:val="center"/>
          </w:tcPr>
          <w:p>
            <w:pPr>
              <w:snapToGrid w:val="0"/>
              <w:spacing w:after="31" w:afterLines="10"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69" w:type="dxa"/>
            <w:gridSpan w:val="2"/>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336" w:type="dxa"/>
            <w:tcBorders>
              <w:right w:val="single" w:color="auto" w:sz="4" w:space="0"/>
            </w:tcBorders>
            <w:vAlign w:val="center"/>
          </w:tcPr>
          <w:p>
            <w:pPr>
              <w:snapToGrid w:val="0"/>
              <w:spacing w:line="400" w:lineRule="exact"/>
              <w:jc w:val="left"/>
              <w:rPr>
                <w:rFonts w:hint="eastAsia" w:ascii="宋体" w:hAnsi="宋体" w:cs="宋体"/>
                <w:color w:val="auto"/>
                <w:kern w:val="0"/>
                <w:highlight w:val="none"/>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p>
        </w:tc>
        <w:tc>
          <w:tcPr>
            <w:tcW w:w="5078" w:type="dxa"/>
            <w:gridSpan w:val="2"/>
            <w:tcBorders>
              <w:left w:val="single" w:color="auto" w:sz="4" w:space="0"/>
            </w:tcBorders>
            <w:vAlign w:val="center"/>
          </w:tcPr>
          <w:p>
            <w:pPr>
              <w:snapToGrid w:val="0"/>
              <w:spacing w:after="31" w:afterLines="10" w:line="360" w:lineRule="auto"/>
              <w:ind w:firstLine="420" w:firstLineChars="200"/>
              <w:rPr>
                <w:rFonts w:hint="eastAsia" w:ascii="宋体" w:hAnsi="宋体" w:cs="宋体"/>
                <w:color w:val="auto"/>
                <w:kern w:val="0"/>
                <w:highlight w:val="none"/>
              </w:rPr>
            </w:pP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w:t>
            </w:r>
            <w:r>
              <w:rPr>
                <w:rFonts w:hint="eastAsia" w:asciiTheme="minorEastAsia" w:hAnsiTheme="minorEastAsia" w:eastAsiaTheme="minorEastAsia" w:cstheme="minorEastAsia"/>
                <w:color w:val="auto"/>
                <w:highlight w:val="none"/>
                <w:lang w:val="en-US" w:eastAsia="zh-CN"/>
              </w:rPr>
              <w:t>数值</w:t>
            </w:r>
            <w:r>
              <w:rPr>
                <w:rFonts w:hint="eastAsia" w:asciiTheme="minorEastAsia" w:hAnsiTheme="minorEastAsia" w:eastAsiaTheme="minorEastAsia" w:cstheme="minorEastAsia"/>
                <w:color w:val="auto"/>
                <w:highlight w:val="none"/>
              </w:rPr>
              <w:t>填报</w:t>
            </w:r>
            <w:r>
              <w:rPr>
                <w:rFonts w:hint="eastAsia" w:asciiTheme="minorEastAsia" w:hAnsiTheme="minorEastAsia" w:eastAsiaTheme="minorEastAsia" w:cstheme="minorEastAsia"/>
                <w:color w:val="auto"/>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69" w:type="dxa"/>
            <w:gridSpan w:val="2"/>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336"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olor w:val="auto"/>
                <w:kern w:val="0"/>
                <w:highlight w:val="none"/>
              </w:rPr>
              <w:t>暂定金额</w:t>
            </w:r>
          </w:p>
        </w:tc>
        <w:tc>
          <w:tcPr>
            <w:tcW w:w="5078" w:type="dxa"/>
            <w:gridSpan w:val="2"/>
            <w:tcBorders>
              <w:left w:val="single" w:color="auto" w:sz="4" w:space="0"/>
            </w:tcBorders>
            <w:vAlign w:val="center"/>
          </w:tcPr>
          <w:p>
            <w:pPr>
              <w:snapToGrid w:val="0"/>
              <w:spacing w:after="31" w:afterLines="10" w:line="360" w:lineRule="auto"/>
              <w:ind w:firstLine="420" w:firstLineChars="200"/>
              <w:rPr>
                <w:rFonts w:ascii="宋体" w:hAnsi="宋体"/>
                <w:color w:val="auto"/>
                <w:szCs w:val="21"/>
                <w:highlight w:val="none"/>
              </w:rPr>
            </w:pPr>
            <w:r>
              <w:rPr>
                <w:rFonts w:hint="eastAsia" w:ascii="宋体" w:hAnsi="宋体"/>
                <w:color w:val="auto"/>
                <w:kern w:val="0"/>
                <w:highlight w:val="none"/>
              </w:rPr>
              <w:t>暂列金额、暂估价等暂定金额必须按照招标文件给定的金额填报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69" w:type="dxa"/>
            <w:gridSpan w:val="2"/>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336"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投标报价算术错误修正</w:t>
            </w:r>
          </w:p>
        </w:tc>
        <w:tc>
          <w:tcPr>
            <w:tcW w:w="5078" w:type="dxa"/>
            <w:gridSpan w:val="2"/>
            <w:tcBorders>
              <w:left w:val="single" w:color="auto" w:sz="4" w:space="0"/>
            </w:tcBorders>
            <w:vAlign w:val="center"/>
          </w:tcPr>
          <w:p>
            <w:pPr>
              <w:snapToGrid w:val="0"/>
              <w:spacing w:after="31" w:afterLines="10" w:line="360" w:lineRule="auto"/>
              <w:ind w:firstLine="420" w:firstLineChars="200"/>
              <w:rPr>
                <w:rFonts w:ascii="宋体" w:hAnsi="宋体" w:cs="宋体"/>
                <w:color w:val="auto"/>
                <w:kern w:val="0"/>
                <w:highlight w:val="none"/>
              </w:rPr>
            </w:pPr>
            <w:r>
              <w:rPr>
                <w:rFonts w:ascii="宋体" w:hAnsi="宋体"/>
                <w:color w:val="auto"/>
                <w:kern w:val="0"/>
                <w:highlight w:val="none"/>
              </w:rPr>
              <w:t>符合第三章评标程序第3.</w:t>
            </w:r>
            <w:r>
              <w:rPr>
                <w:rFonts w:hint="eastAsia" w:ascii="宋体" w:hAnsi="宋体"/>
                <w:color w:val="auto"/>
                <w:kern w:val="0"/>
                <w:highlight w:val="none"/>
              </w:rPr>
              <w:t>2</w:t>
            </w:r>
            <w:r>
              <w:rPr>
                <w:rFonts w:ascii="宋体" w:hAnsi="宋体"/>
                <w:color w:val="auto"/>
                <w:kern w:val="0"/>
                <w:highlight w:val="none"/>
              </w:rPr>
              <w:t>.3项规定。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1002" w:type="dxa"/>
            <w:tcBorders>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3</w:t>
            </w:r>
          </w:p>
        </w:tc>
        <w:tc>
          <w:tcPr>
            <w:tcW w:w="1469" w:type="dxa"/>
            <w:gridSpan w:val="2"/>
            <w:tcBorders>
              <w:left w:val="single" w:color="auto" w:sz="4" w:space="0"/>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评标程序</w:t>
            </w:r>
          </w:p>
        </w:tc>
        <w:tc>
          <w:tcPr>
            <w:tcW w:w="7414" w:type="dxa"/>
            <w:gridSpan w:val="3"/>
            <w:tcBorders>
              <w:left w:val="single" w:color="auto" w:sz="4" w:space="0"/>
            </w:tcBorders>
            <w:vAlign w:val="center"/>
          </w:tcPr>
          <w:p>
            <w:pPr>
              <w:spacing w:after="31" w:afterLines="10"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spacing w:after="31" w:afterLines="10"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2.根据本章第2.2款约定进行符合性审查</w:t>
            </w:r>
            <w:r>
              <w:rPr>
                <w:rFonts w:hint="eastAsia" w:ascii="宋体" w:hAnsi="宋体"/>
                <w:color w:val="auto"/>
                <w:spacing w:val="4"/>
                <w:kern w:val="0"/>
                <w:szCs w:val="21"/>
                <w:highlight w:val="none"/>
              </w:rPr>
              <w:t>。符合性审查</w:t>
            </w:r>
            <w:r>
              <w:rPr>
                <w:rFonts w:hint="eastAsia" w:ascii="宋体" w:hAnsi="宋体"/>
                <w:color w:val="auto"/>
                <w:kern w:val="0"/>
                <w:szCs w:val="21"/>
                <w:highlight w:val="none"/>
              </w:rPr>
              <w:t>合格的投标人中，报价最低的成为第一中标候选人，报价次低的成为第二中标候选人，依次类推。</w:t>
            </w:r>
          </w:p>
          <w:p>
            <w:pPr>
              <w:spacing w:after="31" w:afterLines="10" w:line="360" w:lineRule="auto"/>
              <w:ind w:firstLine="420" w:firstLineChars="200"/>
              <w:jc w:val="left"/>
              <w:rPr>
                <w:rFonts w:ascii="宋体" w:hAnsi="宋体"/>
                <w:i/>
                <w:color w:val="auto"/>
                <w:kern w:val="0"/>
                <w:szCs w:val="21"/>
                <w:highlight w:val="none"/>
              </w:rPr>
            </w:pPr>
            <w:r>
              <w:rPr>
                <w:rFonts w:hint="eastAsia" w:ascii="宋体" w:hAnsi="宋体"/>
                <w:i/>
                <w:color w:val="auto"/>
                <w:kern w:val="0"/>
                <w:szCs w:val="21"/>
                <w:highlight w:val="none"/>
              </w:rPr>
              <w:t>[提示：勾选技术部分评审的，符合性审查应首先进行技术部分评审，再按照资格、形式、响应性、投标函部分的顺序进行评审。]</w:t>
            </w:r>
          </w:p>
          <w:p>
            <w:pPr>
              <w:spacing w:after="31" w:afterLines="10"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w:t>
            </w:r>
            <w:r>
              <w:rPr>
                <w:rFonts w:hint="eastAsia" w:ascii="宋体" w:hAnsi="宋体"/>
                <w:color w:val="auto"/>
                <w:spacing w:val="4"/>
                <w:kern w:val="0"/>
                <w:szCs w:val="21"/>
                <w:highlight w:val="none"/>
              </w:rPr>
              <w:t>若上述程序未能评出三名中标候选人</w:t>
            </w:r>
            <w:r>
              <w:rPr>
                <w:rFonts w:hint="eastAsia" w:ascii="宋体" w:hAnsi="宋体"/>
                <w:color w:val="auto"/>
                <w:kern w:val="0"/>
                <w:szCs w:val="21"/>
                <w:highlight w:val="none"/>
              </w:rPr>
              <w:t>，则评标委员会对剩余投标文件继续按上述第2条进行评审，直至评出三名中标候选人，或者评审完所有投标文件。</w:t>
            </w:r>
          </w:p>
          <w:p>
            <w:pPr>
              <w:spacing w:after="31" w:afterLines="10"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w:t>
            </w:r>
            <w:r>
              <w:rPr>
                <w:rFonts w:hint="eastAsia"/>
                <w:color w:val="auto"/>
                <w:highlight w:val="none"/>
              </w:rPr>
              <w:t xml:space="preserve"> </w:t>
            </w:r>
            <w:r>
              <w:rPr>
                <w:rFonts w:hint="eastAsia" w:ascii="宋体" w:hAnsi="宋体"/>
                <w:color w:val="auto"/>
                <w:kern w:val="0"/>
                <w:szCs w:val="21"/>
                <w:highlight w:val="none"/>
              </w:rPr>
              <w:t>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宋体" w:hAnsi="宋体"/>
                <w:color w:val="auto"/>
                <w:kern w:val="0"/>
                <w:szCs w:val="21"/>
                <w:highlight w:val="none"/>
              </w:rPr>
              <w:t>经济、技术等指标仍然具有市场竞争力，并满足招标文件要求的，评标委员会可以继续评标并确定中标候选人。</w:t>
            </w:r>
            <w:r>
              <w:rPr>
                <w:rFonts w:hint="eastAsia" w:asciiTheme="minorEastAsia" w:hAnsiTheme="minorEastAsia" w:eastAsiaTheme="minorEastAsia" w:cstheme="minorEastAsia"/>
                <w:i w:val="0"/>
                <w:iCs w:val="0"/>
                <w:color w:val="auto"/>
                <w:kern w:val="0"/>
                <w:szCs w:val="21"/>
                <w:highlight w:val="none"/>
                <w:lang w:val="en-US" w:eastAsia="zh-CN"/>
              </w:rPr>
              <w:t>（注：本款只适用于首次招标。）</w:t>
            </w:r>
          </w:p>
          <w:p>
            <w:pPr>
              <w:spacing w:after="31" w:afterLines="10"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注：若出现投标人投标报价相同的，以“投标人在红名单中优先”的原则排序</w:t>
            </w:r>
            <w:r>
              <w:rPr>
                <w:rFonts w:hint="eastAsia" w:ascii="宋体" w:hAnsi="宋体"/>
                <w:iCs/>
                <w:color w:val="auto"/>
                <w:kern w:val="0"/>
                <w:szCs w:val="21"/>
                <w:highlight w:val="none"/>
              </w:rPr>
              <w:t>（</w:t>
            </w:r>
            <w:r>
              <w:rPr>
                <w:rFonts w:hint="eastAsia" w:ascii="宋体" w:hAnsi="宋体"/>
                <w:color w:val="auto"/>
                <w:spacing w:val="4"/>
                <w:kern w:val="0"/>
                <w:szCs w:val="21"/>
                <w:highlight w:val="none"/>
              </w:rPr>
              <w:t>（</w:t>
            </w:r>
            <w:r>
              <w:rPr>
                <w:rFonts w:hint="eastAsia" w:ascii="宋体" w:hAnsi="宋体"/>
                <w:iCs/>
                <w:kern w:val="0"/>
                <w:szCs w:val="21"/>
              </w:rPr>
              <w:t>其中非联合体投标的，须投标人所属红名单类别包含在招标范围内；</w:t>
            </w:r>
            <w:r>
              <w:rPr>
                <w:rFonts w:hint="eastAsia" w:ascii="宋体" w:hAnsi="宋体"/>
                <w:color w:val="auto"/>
                <w:spacing w:val="4"/>
                <w:kern w:val="0"/>
                <w:szCs w:val="21"/>
                <w:highlight w:val="none"/>
              </w:rPr>
              <w:t>联合体投标的，须联合体牵头人在红名单中</w:t>
            </w:r>
            <w:r>
              <w:rPr>
                <w:rFonts w:hint="eastAsia" w:ascii="宋体" w:hAnsi="宋体"/>
                <w:iCs/>
                <w:kern w:val="0"/>
                <w:szCs w:val="21"/>
              </w:rPr>
              <w:t>，并且按照</w:t>
            </w:r>
            <w:r>
              <w:rPr>
                <w:rFonts w:hint="eastAsia" w:ascii="宋体" w:hAnsi="宋体"/>
                <w:iCs/>
                <w:kern w:val="0"/>
                <w:szCs w:val="21"/>
                <w:lang w:eastAsia="zh-CN"/>
              </w:rPr>
              <w:t>共同投标协议</w:t>
            </w:r>
            <w:r>
              <w:rPr>
                <w:rFonts w:hint="eastAsia" w:ascii="宋体" w:hAnsi="宋体"/>
                <w:iCs/>
                <w:kern w:val="0"/>
                <w:szCs w:val="21"/>
              </w:rPr>
              <w:t>牵头人所属红名单类别包含在其工作范围内</w:t>
            </w:r>
            <w:r>
              <w:rPr>
                <w:rFonts w:hint="eastAsia" w:ascii="宋体" w:hAnsi="宋体"/>
                <w:color w:val="auto"/>
                <w:spacing w:val="4"/>
                <w:kern w:val="0"/>
                <w:szCs w:val="21"/>
                <w:highlight w:val="none"/>
              </w:rPr>
              <w:t>），投标人是否属于红名单，以开标环节信用状况查询结果为准</w:t>
            </w:r>
            <w:r>
              <w:rPr>
                <w:rFonts w:hint="eastAsia" w:ascii="宋体" w:hAnsi="宋体"/>
                <w:color w:val="auto"/>
                <w:kern w:val="0"/>
                <w:szCs w:val="21"/>
                <w:highlight w:val="none"/>
              </w:rPr>
              <w:t>；</w:t>
            </w:r>
            <w:r>
              <w:rPr>
                <w:rFonts w:hint="eastAsia" w:ascii="宋体" w:hAnsi="宋体"/>
                <w:color w:val="auto"/>
                <w:spacing w:val="4"/>
                <w:kern w:val="0"/>
                <w:szCs w:val="21"/>
                <w:highlight w:val="none"/>
              </w:rPr>
              <w:t>投标人均不在红名单中的，</w:t>
            </w:r>
            <w:r>
              <w:rPr>
                <w:rFonts w:hint="eastAsia" w:ascii="宋体" w:hAnsi="宋体"/>
                <w:color w:val="auto"/>
                <w:kern w:val="0"/>
                <w:highlight w:val="none"/>
              </w:rPr>
              <w:t>以“投标人不良行为信息量化记分”低的优先；</w:t>
            </w:r>
            <w:r>
              <w:rPr>
                <w:rFonts w:hint="eastAsia" w:ascii="宋体" w:hAnsi="宋体"/>
                <w:color w:val="auto"/>
                <w:spacing w:val="4"/>
                <w:kern w:val="0"/>
                <w:szCs w:val="21"/>
                <w:highlight w:val="none"/>
              </w:rPr>
              <w:t>投标人均在红名单中或</w:t>
            </w:r>
            <w:r>
              <w:rPr>
                <w:rFonts w:hint="eastAsia" w:ascii="宋体" w:hAnsi="宋体"/>
                <w:color w:val="auto"/>
                <w:kern w:val="0"/>
                <w:highlight w:val="none"/>
              </w:rPr>
              <w:t>“投标人不良行为信息量化记分”相等的</w:t>
            </w:r>
            <w:r>
              <w:rPr>
                <w:rFonts w:hint="eastAsia" w:ascii="宋体" w:hAnsi="宋体"/>
                <w:color w:val="auto"/>
                <w:spacing w:val="4"/>
                <w:kern w:val="0"/>
                <w:szCs w:val="21"/>
                <w:highlight w:val="none"/>
              </w:rPr>
              <w:t>，由评标委员会按照</w:t>
            </w:r>
            <w:r>
              <w:rPr>
                <w:rFonts w:hint="eastAsia" w:ascii="宋体" w:hAnsi="宋体"/>
                <w:color w:val="auto"/>
                <w:spacing w:val="4"/>
                <w:kern w:val="0"/>
                <w:szCs w:val="21"/>
                <w:highlight w:val="none"/>
                <w:u w:val="single"/>
              </w:rPr>
              <w:t xml:space="preserve">         </w:t>
            </w:r>
            <w:r>
              <w:rPr>
                <w:rFonts w:hint="eastAsia" w:ascii="宋体" w:hAnsi="宋体"/>
                <w:color w:val="auto"/>
                <w:spacing w:val="4"/>
                <w:kern w:val="0"/>
                <w:szCs w:val="21"/>
                <w:highlight w:val="none"/>
              </w:rPr>
              <w:t>原则排序。</w:t>
            </w:r>
            <w:r>
              <w:rPr>
                <w:rFonts w:hint="eastAsia" w:ascii="宋体" w:hAnsi="宋体"/>
                <w:i/>
                <w:color w:val="auto"/>
                <w:spacing w:val="4"/>
                <w:kern w:val="0"/>
                <w:szCs w:val="21"/>
                <w:highlight w:val="none"/>
              </w:rPr>
              <w:t>[提示：由招标人事先在招标文件中按照有利于合同履行的原则确定，但不得采用抽签、摇号方式直接确定中标候选人。]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7" w:hRule="atLeast"/>
        </w:trPr>
        <w:tc>
          <w:tcPr>
            <w:tcW w:w="1002" w:type="dxa"/>
            <w:tcBorders>
              <w:right w:val="single" w:color="auto" w:sz="4" w:space="0"/>
            </w:tcBorders>
            <w:vAlign w:val="center"/>
          </w:tcPr>
          <w:p>
            <w:pPr>
              <w:spacing w:line="400" w:lineRule="exact"/>
              <w:jc w:val="center"/>
              <w:rPr>
                <w:rFonts w:hint="default" w:ascii="宋体" w:hAnsi="宋体" w:eastAsia="宋体"/>
                <w:color w:val="auto"/>
                <w:highlight w:val="none"/>
                <w:lang w:val="en-US" w:eastAsia="zh-CN"/>
              </w:rPr>
            </w:pPr>
            <w:r>
              <w:rPr>
                <w:rFonts w:hint="eastAsia" w:ascii="宋体" w:hAnsi="宋体"/>
                <w:color w:val="auto"/>
                <w:highlight w:val="none"/>
              </w:rPr>
              <w:t>3.4</w:t>
            </w:r>
          </w:p>
        </w:tc>
        <w:tc>
          <w:tcPr>
            <w:tcW w:w="1469" w:type="dxa"/>
            <w:gridSpan w:val="2"/>
            <w:tcBorders>
              <w:left w:val="single" w:color="auto" w:sz="4" w:space="0"/>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评标结果</w:t>
            </w:r>
          </w:p>
        </w:tc>
        <w:tc>
          <w:tcPr>
            <w:tcW w:w="7414" w:type="dxa"/>
            <w:gridSpan w:val="3"/>
            <w:tcBorders>
              <w:left w:val="single" w:color="auto" w:sz="4" w:space="0"/>
            </w:tcBorders>
            <w:vAlign w:val="center"/>
          </w:tcPr>
          <w:p>
            <w:pPr>
              <w:autoSpaceDE w:val="0"/>
              <w:autoSpaceDN w:val="0"/>
              <w:adjustRightInd w:val="0"/>
              <w:snapToGrid w:val="0"/>
              <w:spacing w:line="360" w:lineRule="auto"/>
              <w:ind w:firstLine="420"/>
              <w:jc w:val="left"/>
              <w:rPr>
                <w:rFonts w:ascii="宋体" w:hAnsi="宋体"/>
                <w:color w:val="auto"/>
                <w:kern w:val="0"/>
                <w:szCs w:val="21"/>
                <w:highlight w:val="none"/>
              </w:rPr>
            </w:pPr>
            <w:r>
              <w:rPr>
                <w:rFonts w:ascii="宋体" w:hAnsi="宋体"/>
                <w:color w:val="auto"/>
                <w:kern w:val="0"/>
                <w:szCs w:val="21"/>
                <w:highlight w:val="none"/>
              </w:rPr>
              <w:t>3.</w:t>
            </w:r>
            <w:r>
              <w:rPr>
                <w:rFonts w:ascii="宋体" w:hAnsi="宋体"/>
                <w:color w:val="auto"/>
                <w:spacing w:val="-1"/>
                <w:kern w:val="0"/>
                <w:szCs w:val="21"/>
                <w:highlight w:val="none"/>
              </w:rPr>
              <w:t>4</w:t>
            </w:r>
            <w:r>
              <w:rPr>
                <w:rFonts w:ascii="宋体" w:hAnsi="宋体"/>
                <w:color w:val="auto"/>
                <w:kern w:val="0"/>
                <w:szCs w:val="21"/>
                <w:highlight w:val="none"/>
              </w:rPr>
              <w:t>.1</w:t>
            </w:r>
            <w:r>
              <w:rPr>
                <w:rFonts w:hint="eastAsia" w:ascii="宋体" w:hAnsi="宋体"/>
                <w:color w:val="auto"/>
                <w:kern w:val="0"/>
                <w:szCs w:val="21"/>
                <w:highlight w:val="none"/>
              </w:rPr>
              <w:t xml:space="preserve"> </w:t>
            </w:r>
            <w:r>
              <w:rPr>
                <w:rFonts w:ascii="宋体" w:hAnsi="宋体"/>
                <w:color w:val="auto"/>
                <w:kern w:val="0"/>
                <w:szCs w:val="21"/>
                <w:highlight w:val="none"/>
              </w:rPr>
              <w:t>除第二章“投标</w:t>
            </w:r>
            <w:r>
              <w:rPr>
                <w:rFonts w:ascii="宋体" w:hAnsi="宋体"/>
                <w:color w:val="auto"/>
                <w:spacing w:val="1"/>
                <w:kern w:val="0"/>
                <w:szCs w:val="21"/>
                <w:highlight w:val="none"/>
              </w:rPr>
              <w:t>人</w:t>
            </w:r>
            <w:r>
              <w:rPr>
                <w:rFonts w:ascii="宋体" w:hAnsi="宋体"/>
                <w:color w:val="auto"/>
                <w:kern w:val="0"/>
                <w:szCs w:val="21"/>
                <w:highlight w:val="none"/>
              </w:rPr>
              <w:t>须知”前</w:t>
            </w:r>
            <w:r>
              <w:rPr>
                <w:rFonts w:ascii="宋体" w:hAnsi="宋体"/>
                <w:color w:val="auto"/>
                <w:spacing w:val="1"/>
                <w:kern w:val="0"/>
                <w:szCs w:val="21"/>
                <w:highlight w:val="none"/>
              </w:rPr>
              <w:t>附</w:t>
            </w:r>
            <w:r>
              <w:rPr>
                <w:rFonts w:ascii="宋体" w:hAnsi="宋体"/>
                <w:color w:val="auto"/>
                <w:kern w:val="0"/>
                <w:szCs w:val="21"/>
                <w:highlight w:val="none"/>
              </w:rPr>
              <w:t>表授权直</w:t>
            </w:r>
            <w:r>
              <w:rPr>
                <w:rFonts w:ascii="宋体" w:hAnsi="宋体"/>
                <w:color w:val="auto"/>
                <w:spacing w:val="1"/>
                <w:kern w:val="0"/>
                <w:szCs w:val="21"/>
                <w:highlight w:val="none"/>
              </w:rPr>
              <w:t>接</w:t>
            </w:r>
            <w:r>
              <w:rPr>
                <w:rFonts w:ascii="宋体" w:hAnsi="宋体"/>
                <w:color w:val="auto"/>
                <w:kern w:val="0"/>
                <w:szCs w:val="21"/>
                <w:highlight w:val="none"/>
              </w:rPr>
              <w:t>确定中标</w:t>
            </w:r>
            <w:r>
              <w:rPr>
                <w:rFonts w:ascii="宋体" w:hAnsi="宋体"/>
                <w:color w:val="auto"/>
                <w:spacing w:val="1"/>
                <w:kern w:val="0"/>
                <w:szCs w:val="21"/>
                <w:highlight w:val="none"/>
              </w:rPr>
              <w:t>人</w:t>
            </w:r>
            <w:r>
              <w:rPr>
                <w:rFonts w:ascii="宋体" w:hAnsi="宋体"/>
                <w:color w:val="auto"/>
                <w:kern w:val="0"/>
                <w:szCs w:val="21"/>
                <w:highlight w:val="none"/>
              </w:rPr>
              <w:t>外，评标</w:t>
            </w:r>
            <w:r>
              <w:rPr>
                <w:rFonts w:ascii="宋体" w:hAnsi="宋体"/>
                <w:color w:val="auto"/>
                <w:spacing w:val="1"/>
                <w:kern w:val="0"/>
                <w:szCs w:val="21"/>
                <w:highlight w:val="none"/>
              </w:rPr>
              <w:t>委</w:t>
            </w:r>
            <w:r>
              <w:rPr>
                <w:rFonts w:ascii="宋体" w:hAnsi="宋体"/>
                <w:color w:val="auto"/>
                <w:kern w:val="0"/>
                <w:szCs w:val="21"/>
                <w:highlight w:val="none"/>
              </w:rPr>
              <w:t>员会</w:t>
            </w:r>
            <w:r>
              <w:rPr>
                <w:rFonts w:hint="eastAsia" w:ascii="宋体" w:hAnsi="宋体"/>
                <w:color w:val="auto"/>
                <w:kern w:val="0"/>
                <w:szCs w:val="21"/>
                <w:highlight w:val="none"/>
              </w:rPr>
              <w:t>按经评审的最低投标价法</w:t>
            </w:r>
            <w:r>
              <w:rPr>
                <w:rFonts w:ascii="宋体" w:hAnsi="宋体"/>
                <w:color w:val="auto"/>
                <w:kern w:val="0"/>
                <w:szCs w:val="21"/>
                <w:highlight w:val="none"/>
              </w:rPr>
              <w:t>推荐中标候选人。</w:t>
            </w:r>
          </w:p>
          <w:p>
            <w:pPr>
              <w:spacing w:line="360" w:lineRule="auto"/>
              <w:ind w:firstLine="424" w:firstLineChars="200"/>
              <w:rPr>
                <w:rFonts w:ascii="宋体" w:hAnsi="宋体"/>
                <w:color w:val="auto"/>
                <w:highlight w:val="none"/>
              </w:rPr>
            </w:pPr>
            <w:r>
              <w:rPr>
                <w:rFonts w:ascii="宋体" w:hAnsi="宋体"/>
                <w:color w:val="auto"/>
                <w:spacing w:val="1"/>
                <w:kern w:val="0"/>
                <w:szCs w:val="21"/>
                <w:highlight w:val="none"/>
              </w:rPr>
              <w:t>3</w:t>
            </w:r>
            <w:r>
              <w:rPr>
                <w:rFonts w:ascii="宋体" w:hAnsi="宋体"/>
                <w:color w:val="auto"/>
                <w:kern w:val="0"/>
                <w:szCs w:val="21"/>
                <w:highlight w:val="none"/>
              </w:rPr>
              <w:t>.4.2</w:t>
            </w:r>
            <w:r>
              <w:rPr>
                <w:rFonts w:hint="eastAsia" w:ascii="宋体" w:hAnsi="宋体"/>
                <w:color w:val="auto"/>
                <w:kern w:val="0"/>
                <w:szCs w:val="21"/>
                <w:highlight w:val="none"/>
              </w:rPr>
              <w:t xml:space="preserve"> </w:t>
            </w:r>
            <w:r>
              <w:rPr>
                <w:rFonts w:ascii="宋体" w:hAnsi="宋体"/>
                <w:color w:val="auto"/>
                <w:kern w:val="0"/>
                <w:szCs w:val="21"/>
                <w:highlight w:val="none"/>
              </w:rPr>
              <w:t>评标</w:t>
            </w:r>
            <w:r>
              <w:rPr>
                <w:rFonts w:ascii="宋体" w:hAnsi="宋体"/>
                <w:color w:val="auto"/>
                <w:spacing w:val="-1"/>
                <w:kern w:val="0"/>
                <w:szCs w:val="21"/>
                <w:highlight w:val="none"/>
              </w:rPr>
              <w:t>委</w:t>
            </w:r>
            <w:r>
              <w:rPr>
                <w:rFonts w:ascii="宋体" w:hAnsi="宋体"/>
                <w:color w:val="auto"/>
                <w:kern w:val="0"/>
                <w:szCs w:val="21"/>
                <w:highlight w:val="none"/>
              </w:rPr>
              <w:t>员会完成评标后，应当向招标人提交书面评标报告</w:t>
            </w:r>
            <w:r>
              <w:rPr>
                <w:rFonts w:hint="eastAsia" w:ascii="宋体" w:hAnsi="宋体" w:cs="宋体"/>
                <w:color w:val="auto"/>
                <w:szCs w:val="21"/>
                <w:highlight w:val="none"/>
              </w:rPr>
              <w:t>和中标候选人名单</w:t>
            </w:r>
            <w:r>
              <w:rPr>
                <w:rFonts w:ascii="宋体" w:hAnsi="宋体"/>
                <w:color w:val="auto"/>
                <w:kern w:val="0"/>
                <w:szCs w:val="21"/>
                <w:highlight w:val="none"/>
              </w:rPr>
              <w:t>。</w:t>
            </w:r>
          </w:p>
        </w:tc>
      </w:tr>
    </w:tbl>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p>
    <w:p>
      <w:pPr>
        <w:keepNext w:val="0"/>
        <w:keepLines w:val="0"/>
        <w:spacing w:line="240" w:lineRule="auto"/>
        <w:outlineLvl w:val="9"/>
        <w:rPr>
          <w:rFonts w:hint="eastAsia" w:ascii="宋体" w:hAnsi="宋体" w:eastAsia="宋体" w:cs="宋体"/>
          <w:bCs/>
          <w:snapToGrid w:val="0"/>
          <w:color w:val="auto"/>
          <w:sz w:val="32"/>
          <w:szCs w:val="32"/>
          <w:highlight w:val="none"/>
        </w:rPr>
      </w:pPr>
      <w:r>
        <w:rPr>
          <w:rFonts w:hint="eastAsia" w:ascii="宋体" w:hAnsi="宋体" w:eastAsia="宋体" w:cs="宋体"/>
          <w:bCs/>
          <w:snapToGrid w:val="0"/>
          <w:color w:val="auto"/>
          <w:sz w:val="32"/>
          <w:szCs w:val="32"/>
          <w:highlight w:val="none"/>
        </w:rPr>
        <w:br w:type="page"/>
      </w:r>
    </w:p>
    <w:p>
      <w:pPr>
        <w:keepNext/>
        <w:keepLines/>
        <w:spacing w:line="360" w:lineRule="auto"/>
        <w:outlineLvl w:val="1"/>
        <w:rPr>
          <w:rFonts w:hint="eastAsia" w:ascii="宋体" w:hAnsi="宋体" w:eastAsia="宋体" w:cs="宋体"/>
          <w:b/>
          <w:snapToGrid w:val="0"/>
          <w:color w:val="auto"/>
          <w:sz w:val="32"/>
          <w:szCs w:val="32"/>
          <w:highlight w:val="none"/>
        </w:rPr>
      </w:pPr>
      <w:bookmarkStart w:id="1797" w:name="_Toc27113"/>
      <w:bookmarkStart w:id="1798" w:name="_Toc12224"/>
      <w:bookmarkStart w:id="1799" w:name="_Toc32425"/>
      <w:bookmarkStart w:id="1800" w:name="_Toc23542"/>
      <w:bookmarkStart w:id="1801" w:name="_Toc12311"/>
      <w:r>
        <w:rPr>
          <w:rFonts w:hint="eastAsia" w:ascii="宋体" w:hAnsi="宋体" w:eastAsia="宋体" w:cs="宋体"/>
          <w:bCs/>
          <w:snapToGrid w:val="0"/>
          <w:color w:val="auto"/>
          <w:sz w:val="32"/>
          <w:szCs w:val="32"/>
          <w:highlight w:val="none"/>
        </w:rPr>
        <w:t>1.  评标方法</w:t>
      </w:r>
      <w:bookmarkEnd w:id="1797"/>
      <w:bookmarkEnd w:id="1798"/>
      <w:bookmarkEnd w:id="1799"/>
      <w:bookmarkEnd w:id="1800"/>
      <w:bookmarkEnd w:id="1801"/>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keepNext/>
        <w:keepLines/>
        <w:spacing w:line="360" w:lineRule="auto"/>
        <w:outlineLvl w:val="1"/>
        <w:rPr>
          <w:rFonts w:hint="eastAsia" w:ascii="宋体" w:hAnsi="宋体" w:eastAsia="宋体" w:cs="宋体"/>
          <w:bCs/>
          <w:snapToGrid w:val="0"/>
          <w:color w:val="auto"/>
          <w:sz w:val="32"/>
          <w:szCs w:val="32"/>
          <w:highlight w:val="none"/>
        </w:rPr>
      </w:pPr>
      <w:bookmarkStart w:id="1802" w:name="_Toc14412"/>
      <w:bookmarkStart w:id="1803" w:name="_Toc32057"/>
      <w:bookmarkStart w:id="1804" w:name="_Toc30762"/>
      <w:bookmarkStart w:id="1805" w:name="_Toc10255"/>
      <w:bookmarkStart w:id="1806" w:name="_Toc17645"/>
      <w:r>
        <w:rPr>
          <w:rFonts w:hint="eastAsia" w:ascii="宋体" w:hAnsi="宋体" w:eastAsia="宋体" w:cs="宋体"/>
          <w:bCs/>
          <w:snapToGrid w:val="0"/>
          <w:color w:val="auto"/>
          <w:sz w:val="32"/>
          <w:szCs w:val="32"/>
          <w:highlight w:val="none"/>
        </w:rPr>
        <w:t>2.  评审标准</w:t>
      </w:r>
      <w:bookmarkEnd w:id="1802"/>
      <w:bookmarkEnd w:id="1803"/>
      <w:bookmarkEnd w:id="1804"/>
      <w:bookmarkEnd w:id="1805"/>
      <w:bookmarkEnd w:id="1806"/>
    </w:p>
    <w:p>
      <w:pPr>
        <w:keepNext/>
        <w:keepLines/>
        <w:spacing w:line="360" w:lineRule="auto"/>
        <w:outlineLvl w:val="2"/>
        <w:rPr>
          <w:rFonts w:hint="eastAsia" w:ascii="宋体" w:hAnsi="宋体" w:eastAsia="宋体" w:cs="宋体"/>
          <w:b/>
          <w:bCs/>
          <w:color w:val="auto"/>
          <w:szCs w:val="21"/>
          <w:highlight w:val="none"/>
        </w:rPr>
      </w:pPr>
      <w:bookmarkStart w:id="1807" w:name="_Toc13640"/>
      <w:bookmarkStart w:id="1808" w:name="_Toc10257"/>
      <w:bookmarkStart w:id="1809" w:name="_Toc3353"/>
      <w:bookmarkStart w:id="1810" w:name="_Toc20988"/>
      <w:bookmarkStart w:id="1811" w:name="_Toc22283"/>
      <w:r>
        <w:rPr>
          <w:rFonts w:hint="eastAsia" w:ascii="宋体" w:hAnsi="宋体" w:eastAsia="宋体" w:cs="宋体"/>
          <w:b/>
          <w:bCs/>
          <w:color w:val="auto"/>
          <w:szCs w:val="21"/>
          <w:highlight w:val="none"/>
        </w:rPr>
        <w:t>2.1报价排序标准</w:t>
      </w:r>
      <w:bookmarkEnd w:id="1807"/>
      <w:bookmarkEnd w:id="1808"/>
      <w:bookmarkEnd w:id="1809"/>
      <w:bookmarkEnd w:id="1810"/>
      <w:bookmarkEnd w:id="1811"/>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见评标办法前附表。</w:t>
      </w:r>
    </w:p>
    <w:p>
      <w:pPr>
        <w:keepNext/>
        <w:keepLines/>
        <w:spacing w:line="360" w:lineRule="auto"/>
        <w:outlineLvl w:val="2"/>
        <w:rPr>
          <w:rFonts w:hint="eastAsia" w:ascii="宋体" w:hAnsi="宋体" w:eastAsia="宋体" w:cs="宋体"/>
          <w:b/>
          <w:bCs/>
          <w:color w:val="auto"/>
          <w:szCs w:val="21"/>
          <w:highlight w:val="none"/>
        </w:rPr>
      </w:pPr>
      <w:bookmarkStart w:id="1812" w:name="_Toc13397"/>
      <w:bookmarkStart w:id="1813" w:name="_Toc11486"/>
      <w:bookmarkStart w:id="1814" w:name="_Toc28821"/>
      <w:bookmarkStart w:id="1815" w:name="_Toc71624437"/>
      <w:bookmarkStart w:id="1816" w:name="_Toc58860126"/>
      <w:bookmarkStart w:id="1817" w:name="_Toc8059"/>
      <w:bookmarkStart w:id="1818" w:name="_Toc22521"/>
      <w:bookmarkStart w:id="1819" w:name="_Toc6248"/>
      <w:bookmarkStart w:id="1820" w:name="_Toc13443"/>
      <w:bookmarkStart w:id="1821" w:name="_Toc19395"/>
      <w:bookmarkStart w:id="1822" w:name="_Toc75856888"/>
      <w:bookmarkStart w:id="1823" w:name="_Toc7576"/>
      <w:bookmarkStart w:id="1824" w:name="_Toc5601"/>
      <w:r>
        <w:rPr>
          <w:rFonts w:hint="eastAsia" w:ascii="宋体" w:hAnsi="宋体" w:eastAsia="宋体" w:cs="宋体"/>
          <w:b/>
          <w:bCs/>
          <w:color w:val="auto"/>
          <w:szCs w:val="21"/>
          <w:highlight w:val="none"/>
        </w:rPr>
        <w:t>2.2符合性审查标准</w:t>
      </w:r>
      <w:bookmarkEnd w:id="1812"/>
      <w:bookmarkEnd w:id="1813"/>
      <w:bookmarkEnd w:id="1814"/>
      <w:bookmarkEnd w:id="1815"/>
      <w:bookmarkEnd w:id="1816"/>
      <w:bookmarkEnd w:id="1817"/>
      <w:bookmarkEnd w:id="1818"/>
      <w:bookmarkEnd w:id="1819"/>
      <w:bookmarkEnd w:id="1820"/>
      <w:bookmarkEnd w:id="1821"/>
      <w:bookmarkEnd w:id="1822"/>
      <w:bookmarkEnd w:id="1823"/>
      <w:bookmarkEnd w:id="1824"/>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评标委员会按评标办法前附表约定的投标单位报价排序数量进行符合性审查</w:t>
      </w:r>
      <w:r>
        <w:rPr>
          <w:rFonts w:hint="eastAsia" w:ascii="宋体" w:hAnsi="宋体" w:cs="宋体"/>
          <w:color w:val="auto"/>
          <w:spacing w:val="4"/>
          <w:kern w:val="0"/>
          <w:szCs w:val="21"/>
          <w:highlight w:val="none"/>
        </w:rPr>
        <w:t>。</w:t>
      </w:r>
      <w:r>
        <w:rPr>
          <w:rFonts w:hint="eastAsia" w:ascii="宋体" w:hAnsi="宋体"/>
          <w:color w:val="auto"/>
          <w:spacing w:val="4"/>
          <w:kern w:val="0"/>
          <w:szCs w:val="21"/>
          <w:highlight w:val="none"/>
        </w:rPr>
        <w:t>符合性审查内容：技术部分评审（如有）、资格评审、形式评审、响应性、投标函部分评审</w:t>
      </w:r>
      <w:r>
        <w:rPr>
          <w:rFonts w:hint="eastAsia" w:ascii="宋体" w:hAnsi="宋体" w:cs="宋体"/>
          <w:color w:val="auto"/>
          <w:szCs w:val="21"/>
          <w:highlight w:val="none"/>
        </w:rPr>
        <w:t>。</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2.2.1  技术部分评审标准：见评标办法前附表。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2B  资格评审标准：见评标办法前附表（适用于未进行资格预审的）。</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2.2.5  投标函部分评审标准：见评标办法前附表。</w:t>
      </w:r>
    </w:p>
    <w:p>
      <w:pPr>
        <w:keepNext/>
        <w:keepLines/>
        <w:spacing w:line="360" w:lineRule="auto"/>
        <w:outlineLvl w:val="1"/>
        <w:rPr>
          <w:rFonts w:hint="eastAsia" w:ascii="宋体" w:hAnsi="宋体" w:eastAsia="宋体" w:cs="宋体"/>
          <w:bCs/>
          <w:snapToGrid w:val="0"/>
          <w:color w:val="auto"/>
          <w:sz w:val="32"/>
          <w:szCs w:val="32"/>
          <w:highlight w:val="none"/>
        </w:rPr>
      </w:pPr>
      <w:bookmarkStart w:id="1825" w:name="_Toc15505"/>
      <w:bookmarkStart w:id="1826" w:name="_Toc15812"/>
      <w:bookmarkStart w:id="1827" w:name="_Toc25515"/>
      <w:bookmarkStart w:id="1828" w:name="_Toc6820"/>
      <w:bookmarkStart w:id="1829" w:name="_Toc28514"/>
      <w:r>
        <w:rPr>
          <w:rFonts w:hint="eastAsia" w:ascii="宋体" w:hAnsi="宋体" w:eastAsia="宋体" w:cs="宋体"/>
          <w:bCs/>
          <w:snapToGrid w:val="0"/>
          <w:color w:val="auto"/>
          <w:sz w:val="32"/>
          <w:szCs w:val="32"/>
          <w:highlight w:val="none"/>
        </w:rPr>
        <w:t>3.  评标程序</w:t>
      </w:r>
      <w:bookmarkEnd w:id="1825"/>
      <w:bookmarkEnd w:id="1826"/>
      <w:bookmarkEnd w:id="1827"/>
      <w:bookmarkEnd w:id="1828"/>
      <w:bookmarkEnd w:id="1829"/>
    </w:p>
    <w:p>
      <w:pPr>
        <w:keepNext/>
        <w:keepLines/>
        <w:spacing w:line="360" w:lineRule="auto"/>
        <w:outlineLvl w:val="2"/>
        <w:rPr>
          <w:rFonts w:hint="eastAsia" w:ascii="宋体" w:hAnsi="宋体" w:eastAsia="宋体" w:cs="宋体"/>
          <w:b/>
          <w:bCs/>
          <w:color w:val="auto"/>
          <w:szCs w:val="21"/>
          <w:highlight w:val="none"/>
        </w:rPr>
      </w:pPr>
      <w:bookmarkStart w:id="1830" w:name="_Toc11571"/>
      <w:bookmarkStart w:id="1831" w:name="_Toc12310"/>
      <w:bookmarkStart w:id="1832" w:name="_Toc20616"/>
      <w:bookmarkStart w:id="1833" w:name="_Toc6387"/>
      <w:bookmarkStart w:id="1834" w:name="_Toc21201"/>
      <w:r>
        <w:rPr>
          <w:rFonts w:hint="eastAsia" w:ascii="宋体" w:hAnsi="宋体" w:eastAsia="宋体" w:cs="宋体"/>
          <w:b/>
          <w:bCs/>
          <w:color w:val="auto"/>
          <w:szCs w:val="21"/>
          <w:highlight w:val="none"/>
        </w:rPr>
        <w:t>3.1报价排序</w:t>
      </w:r>
      <w:bookmarkEnd w:id="1830"/>
      <w:bookmarkEnd w:id="1831"/>
      <w:bookmarkEnd w:id="1832"/>
      <w:bookmarkEnd w:id="1833"/>
      <w:bookmarkEnd w:id="1834"/>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keepNext/>
        <w:keepLines/>
        <w:spacing w:line="360" w:lineRule="auto"/>
        <w:outlineLvl w:val="2"/>
        <w:rPr>
          <w:rFonts w:hint="eastAsia" w:ascii="宋体" w:hAnsi="宋体" w:eastAsia="宋体" w:cs="宋体"/>
          <w:b/>
          <w:bCs/>
          <w:color w:val="auto"/>
          <w:szCs w:val="21"/>
          <w:highlight w:val="none"/>
        </w:rPr>
      </w:pPr>
      <w:bookmarkStart w:id="1835" w:name="_Toc11451"/>
      <w:bookmarkStart w:id="1836" w:name="_Toc24901"/>
      <w:bookmarkStart w:id="1837" w:name="_Toc12859"/>
      <w:bookmarkStart w:id="1838" w:name="_Toc30484"/>
      <w:bookmarkStart w:id="1839" w:name="_Toc23358"/>
      <w:r>
        <w:rPr>
          <w:rFonts w:hint="eastAsia" w:ascii="宋体" w:hAnsi="宋体" w:eastAsia="宋体" w:cs="宋体"/>
          <w:b/>
          <w:bCs/>
          <w:color w:val="auto"/>
          <w:szCs w:val="21"/>
          <w:highlight w:val="none"/>
        </w:rPr>
        <w:t>3.2符合性审查</w:t>
      </w:r>
      <w:bookmarkEnd w:id="1835"/>
      <w:bookmarkEnd w:id="1836"/>
      <w:bookmarkEnd w:id="1837"/>
      <w:bookmarkEnd w:id="1838"/>
      <w:bookmarkEnd w:id="1839"/>
    </w:p>
    <w:p>
      <w:pPr>
        <w:spacing w:line="360" w:lineRule="auto"/>
        <w:ind w:firstLine="413" w:firstLineChars="197"/>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.1评标委员会依据本章第2.</w:t>
      </w:r>
      <w:r>
        <w:rPr>
          <w:rFonts w:hint="eastAsia" w:ascii="宋体" w:hAnsi="宋体" w:cs="宋体"/>
          <w:color w:val="auto"/>
          <w:szCs w:val="21"/>
          <w:highlight w:val="none"/>
        </w:rPr>
        <w:t>2</w:t>
      </w:r>
      <w:r>
        <w:rPr>
          <w:rFonts w:ascii="宋体" w:hAnsi="宋体" w:cs="宋体"/>
          <w:color w:val="auto"/>
          <w:szCs w:val="21"/>
          <w:highlight w:val="none"/>
        </w:rPr>
        <w:t xml:space="preserve"> </w:t>
      </w:r>
      <w:r>
        <w:rPr>
          <w:rFonts w:hint="eastAsia" w:ascii="宋体" w:hAnsi="宋体" w:cs="宋体"/>
          <w:color w:val="auto"/>
          <w:szCs w:val="21"/>
          <w:highlight w:val="none"/>
        </w:rPr>
        <w:t>款规定的标准对投标文件进行符合性审查。符合性审查顺序：技术部分评审（如有）、资格评审、形式评审、响应性、投标函部分评审。</w:t>
      </w:r>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勾选技术部分评审的，符合性审查应首先进行技术部分审查，再按照资格、形式、响应性、投标函部分的顺序进行评审。有一项不符合评审标准的，作否决投标处理。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.2 投标人有以下情形之一的，</w:t>
      </w:r>
      <w:r>
        <w:rPr>
          <w:rFonts w:hint="eastAsia" w:ascii="宋体" w:hAnsi="宋体" w:cs="宋体"/>
          <w:color w:val="auto"/>
          <w:szCs w:val="21"/>
          <w:highlight w:val="none"/>
        </w:rPr>
        <w:t>其投标文件将被否决：</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（1）对招标文件的偏差超出招标文件规定的偏差范围或最高项数；</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有串通投标、弄虚作假等其他违反招投标相关法律、法规行为的</w:t>
      </w:r>
      <w:r>
        <w:rPr>
          <w:rFonts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拒绝</w:t>
      </w:r>
      <w:r>
        <w:rPr>
          <w:rFonts w:ascii="宋体" w:hAnsi="宋体" w:cs="宋体"/>
          <w:color w:val="auto"/>
          <w:szCs w:val="21"/>
          <w:highlight w:val="none"/>
        </w:rPr>
        <w:t>按评标委员会要求澄清、说明或补正的</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3.2.3 </w:t>
      </w:r>
      <w:r>
        <w:rPr>
          <w:rFonts w:ascii="宋体" w:hAnsi="宋体" w:cs="宋体"/>
          <w:color w:val="auto"/>
          <w:szCs w:val="21"/>
          <w:highlight w:val="none"/>
        </w:rPr>
        <w:t>投标报价有算术错误及其他错误的，评标委员会按以下原则要求投标人对投标报价进行修正，并要求投标人书面澄清确认。投标人拒不澄清确认的，评标委员会应当否决其投标：</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（1）投标文件中的大写金额与小写金额不一致的，以大写金额为准；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（2）</w:t>
      </w:r>
      <w:r>
        <w:rPr>
          <w:rFonts w:hint="eastAsia"/>
          <w:color w:val="auto"/>
          <w:szCs w:val="22"/>
          <w:highlight w:val="none"/>
        </w:rPr>
        <w:t>投标函中的投标总报价与依据固定费率（或固定单价）计算出的结果不一致的</w:t>
      </w:r>
      <w:r>
        <w:rPr>
          <w:rFonts w:hint="eastAsia" w:ascii="宋体" w:hAnsi="宋体" w:cs="宋体"/>
          <w:color w:val="auto"/>
          <w:szCs w:val="21"/>
          <w:highlight w:val="none"/>
        </w:rPr>
        <w:t>；采用勘察费用清单、设计费用清单报价的，投标函中的投标总报价与勘察费用清单、设计费用清单合计报价</w:t>
      </w:r>
      <w:r>
        <w:rPr>
          <w:rFonts w:ascii="宋体" w:hAnsi="宋体" w:cs="宋体"/>
          <w:color w:val="auto"/>
          <w:szCs w:val="21"/>
          <w:highlight w:val="none"/>
        </w:rPr>
        <w:t>不一致的</w:t>
      </w:r>
      <w:r>
        <w:rPr>
          <w:rFonts w:hint="eastAsia" w:ascii="宋体" w:hAnsi="宋体" w:cs="宋体"/>
          <w:color w:val="auto"/>
          <w:szCs w:val="21"/>
          <w:highlight w:val="none"/>
        </w:rPr>
        <w:t>，均由评标委员会作否决投标处理</w:t>
      </w:r>
      <w:r>
        <w:rPr>
          <w:rFonts w:ascii="宋体" w:hAnsi="宋体" w:cs="宋体"/>
          <w:color w:val="auto"/>
          <w:szCs w:val="21"/>
          <w:highlight w:val="none"/>
        </w:rPr>
        <w:t>。</w:t>
      </w:r>
    </w:p>
    <w:p>
      <w:pPr>
        <w:keepNext/>
        <w:keepLines/>
        <w:spacing w:line="360" w:lineRule="auto"/>
        <w:outlineLvl w:val="2"/>
        <w:rPr>
          <w:rFonts w:hint="eastAsia" w:ascii="宋体" w:hAnsi="宋体" w:eastAsia="宋体" w:cs="宋体"/>
          <w:b/>
          <w:bCs/>
          <w:color w:val="auto"/>
          <w:szCs w:val="21"/>
          <w:highlight w:val="none"/>
        </w:rPr>
      </w:pPr>
      <w:bookmarkStart w:id="1840" w:name="_Toc19349"/>
      <w:bookmarkStart w:id="1841" w:name="_Toc4532"/>
      <w:bookmarkStart w:id="1842" w:name="_Toc20344"/>
      <w:bookmarkStart w:id="1843" w:name="_Toc11372"/>
      <w:bookmarkStart w:id="1844" w:name="_Toc24904"/>
      <w:r>
        <w:rPr>
          <w:rFonts w:hint="eastAsia" w:ascii="宋体" w:hAnsi="宋体" w:eastAsia="宋体" w:cs="宋体"/>
          <w:b/>
          <w:bCs/>
          <w:color w:val="auto"/>
          <w:szCs w:val="21"/>
          <w:highlight w:val="none"/>
        </w:rPr>
        <w:t>3.3 投标文件的澄清</w:t>
      </w:r>
      <w:bookmarkEnd w:id="1840"/>
      <w:bookmarkEnd w:id="1841"/>
      <w:bookmarkEnd w:id="1842"/>
      <w:bookmarkEnd w:id="1843"/>
      <w:bookmarkEnd w:id="1844"/>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3.3.1  在评标过程中，评标委员会可以书面形式要求投标人对所提交投标文件中</w:t>
      </w:r>
      <w:r>
        <w:rPr>
          <w:rFonts w:hint="eastAsia" w:ascii="宋体" w:hAnsi="宋体" w:cs="宋体"/>
          <w:color w:val="auto"/>
          <w:szCs w:val="21"/>
          <w:highlight w:val="none"/>
        </w:rPr>
        <w:t>含义不明确、对同类问题表述不一致或者有明显文字和计算错误的内容作必要的澄清、说明或补正。澄清、说明或补正应以书面方式进行。评标委员会不接受投标人主动提出的澄清、说明或补正。</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3.3.2  澄清、说明或补正不得超出投标文件的范围且不得改变投标文件的实质性内容，并构成投标文件的组成部分。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3.3.3  评标委员会对投标人提交的澄清、说明或补正有疑问的，可以要求投标人进一步澄清、说明或补正，直至满足评标委员会的要求。</w:t>
      </w:r>
    </w:p>
    <w:p>
      <w:pPr>
        <w:keepNext/>
        <w:keepLines/>
        <w:spacing w:line="360" w:lineRule="auto"/>
        <w:outlineLvl w:val="2"/>
        <w:rPr>
          <w:rFonts w:hint="eastAsia" w:ascii="宋体" w:hAnsi="宋体" w:eastAsia="宋体" w:cs="宋体"/>
          <w:b/>
          <w:bCs/>
          <w:color w:val="auto"/>
          <w:szCs w:val="21"/>
          <w:highlight w:val="none"/>
        </w:rPr>
      </w:pPr>
      <w:bookmarkStart w:id="1845" w:name="_Toc6036"/>
      <w:bookmarkStart w:id="1846" w:name="_Toc10411"/>
      <w:bookmarkStart w:id="1847" w:name="_Toc16868"/>
      <w:bookmarkStart w:id="1848" w:name="_Toc22863"/>
      <w:bookmarkStart w:id="1849" w:name="_Toc15657"/>
      <w:r>
        <w:rPr>
          <w:rFonts w:hint="eastAsia" w:ascii="宋体" w:hAnsi="宋体" w:eastAsia="宋体" w:cs="宋体"/>
          <w:b/>
          <w:bCs/>
          <w:color w:val="auto"/>
          <w:szCs w:val="21"/>
          <w:highlight w:val="none"/>
        </w:rPr>
        <w:t>3.4 评标结果</w:t>
      </w:r>
      <w:bookmarkEnd w:id="1845"/>
      <w:bookmarkEnd w:id="1846"/>
      <w:bookmarkEnd w:id="1847"/>
      <w:bookmarkEnd w:id="1848"/>
      <w:bookmarkEnd w:id="1849"/>
    </w:p>
    <w:bookmarkEnd w:id="1773"/>
    <w:bookmarkEnd w:id="1774"/>
    <w:bookmarkEnd w:id="1775"/>
    <w:bookmarkEnd w:id="1776"/>
    <w:bookmarkEnd w:id="1777"/>
    <w:bookmarkEnd w:id="1778"/>
    <w:bookmarkEnd w:id="1779"/>
    <w:bookmarkEnd w:id="1780"/>
    <w:bookmarkEnd w:id="1781"/>
    <w:bookmarkEnd w:id="1782"/>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 xml:space="preserve">.1 </w:t>
      </w:r>
      <w:r>
        <w:rPr>
          <w:rFonts w:hint="eastAsia" w:ascii="宋体" w:hAnsi="宋体" w:cs="宋体"/>
          <w:color w:val="auto"/>
          <w:szCs w:val="21"/>
          <w:highlight w:val="none"/>
        </w:rPr>
        <w:t>除第二章“投标人须知”前附表授权直接确定中标人外，评标委员会按经评审的最低投标价法推荐中标候选人。</w:t>
      </w:r>
    </w:p>
    <w:p>
      <w:pPr>
        <w:spacing w:line="360" w:lineRule="auto"/>
        <w:ind w:firstLine="420" w:firstLineChars="200"/>
        <w:jc w:val="left"/>
        <w:rPr>
          <w:rFonts w:hint="eastAsia"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.2</w:t>
      </w:r>
      <w:r>
        <w:rPr>
          <w:rFonts w:hint="eastAsia" w:ascii="宋体" w:hAnsi="宋体" w:cs="宋体"/>
          <w:color w:val="auto"/>
          <w:szCs w:val="21"/>
          <w:highlight w:val="none"/>
        </w:rPr>
        <w:t xml:space="preserve"> 评标委员会完成评标后，应当向招标人提交书面评标报告和中标候选人名单。</w:t>
      </w:r>
    </w:p>
    <w:p>
      <w:pPr>
        <w:spacing w:line="360" w:lineRule="auto"/>
        <w:ind w:firstLine="420" w:firstLineChars="200"/>
        <w:jc w:val="left"/>
        <w:rPr>
          <w:rFonts w:ascii="宋体" w:hAnsi="宋体" w:cs="宋体"/>
          <w:color w:val="auto"/>
          <w:szCs w:val="21"/>
          <w:highlight w:val="none"/>
        </w:rPr>
      </w:pPr>
      <w:r>
        <w:rPr>
          <w:rFonts w:hint="eastAsia" w:ascii="宋体" w:hAnsi="宋体"/>
          <w:kern w:val="0"/>
          <w:szCs w:val="21"/>
        </w:rPr>
        <w:t>3.4.3 有效投标不足三个的</w:t>
      </w:r>
      <w:r>
        <w:rPr>
          <w:rFonts w:hint="eastAsia" w:ascii="宋体" w:hAnsi="宋体"/>
          <w:kern w:val="0"/>
          <w:szCs w:val="21"/>
          <w:lang w:eastAsia="zh-CN"/>
        </w:rPr>
        <w:t>，</w:t>
      </w:r>
      <w:r>
        <w:rPr>
          <w:rFonts w:hint="eastAsia" w:ascii="宋体" w:hAnsi="宋体"/>
          <w:kern w:val="0"/>
          <w:szCs w:val="21"/>
        </w:rPr>
        <w:t>应当对投标是否明显缺乏竞争和是否需要否决全部投标进行充分论证，并在评标报告中记载论证过程和结果。</w:t>
      </w:r>
    </w:p>
    <w:p>
      <w:pPr>
        <w:widowControl/>
        <w:spacing w:line="360" w:lineRule="auto"/>
        <w:jc w:val="center"/>
        <w:outlineLvl w:val="1"/>
        <w:rPr>
          <w:rFonts w:hint="eastAsia" w:ascii="宋体" w:hAnsi="宋体" w:eastAsia="宋体" w:cs="宋体"/>
          <w:b/>
          <w:color w:val="auto"/>
          <w:kern w:val="0"/>
          <w:sz w:val="28"/>
          <w:szCs w:val="28"/>
          <w:highlight w:val="none"/>
        </w:rPr>
      </w:pPr>
      <w:r>
        <w:rPr>
          <w:rFonts w:hint="eastAsia" w:ascii="宋体" w:hAnsi="宋体" w:eastAsia="宋体" w:cs="宋体"/>
          <w:color w:val="auto"/>
          <w:kern w:val="0"/>
          <w:sz w:val="20"/>
          <w:szCs w:val="21"/>
          <w:highlight w:val="none"/>
          <w:u w:val="single"/>
        </w:rPr>
        <w:br w:type="page"/>
      </w:r>
      <w:bookmarkStart w:id="1850" w:name="_Toc12484"/>
      <w:bookmarkStart w:id="1851" w:name="_Toc12764"/>
      <w:bookmarkStart w:id="1852" w:name="_Toc75856894"/>
      <w:bookmarkStart w:id="1853" w:name="_Toc16041"/>
      <w:bookmarkStart w:id="1854" w:name="_Toc28737"/>
      <w:bookmarkStart w:id="1855" w:name="_Toc17227"/>
      <w:bookmarkStart w:id="1856" w:name="_Toc25639"/>
      <w:bookmarkStart w:id="1857" w:name="_Toc4675"/>
      <w:bookmarkStart w:id="1858" w:name="_Toc27977"/>
      <w:bookmarkStart w:id="1859" w:name="_Toc11552"/>
      <w:bookmarkStart w:id="1860" w:name="_Toc17462"/>
      <w:bookmarkStart w:id="1861" w:name="_Toc31916"/>
      <w:bookmarkStart w:id="1862" w:name="_Toc12079"/>
      <w:r>
        <w:rPr>
          <w:rFonts w:hint="eastAsia" w:ascii="宋体" w:hAnsi="宋体" w:eastAsia="宋体" w:cs="宋体"/>
          <w:b/>
          <w:color w:val="auto"/>
          <w:kern w:val="0"/>
          <w:sz w:val="28"/>
          <w:szCs w:val="28"/>
          <w:highlight w:val="none"/>
        </w:rPr>
        <w:t>附件A：经评审的最低投标价法否决投标情况一览表</w:t>
      </w:r>
      <w:bookmarkEnd w:id="1850"/>
      <w:bookmarkEnd w:id="1851"/>
      <w:bookmarkEnd w:id="1852"/>
      <w:bookmarkEnd w:id="1853"/>
      <w:bookmarkEnd w:id="1854"/>
      <w:bookmarkEnd w:id="1855"/>
      <w:bookmarkEnd w:id="1856"/>
      <w:bookmarkEnd w:id="1857"/>
      <w:bookmarkEnd w:id="1858"/>
      <w:bookmarkEnd w:id="1859"/>
      <w:bookmarkEnd w:id="1860"/>
      <w:bookmarkEnd w:id="1861"/>
      <w:bookmarkEnd w:id="1862"/>
    </w:p>
    <w:p>
      <w:pPr>
        <w:widowControl/>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投标文件存在本一览表下列情形之一的，投标文件视为重大偏差并作否决投标处理，否则，评标委员会不得视为重大偏差而否决投标人的投标文件。</w:t>
      </w:r>
    </w:p>
    <w:tbl>
      <w:tblPr>
        <w:tblStyle w:val="46"/>
        <w:tblW w:w="899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515"/>
        <w:gridCol w:w="747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条款名称</w:t>
            </w:r>
          </w:p>
        </w:tc>
        <w:tc>
          <w:tcPr>
            <w:tcW w:w="7478"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tcBorders>
              <w:bottom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技术部分评审（如有）</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A-1投标人的技术部分综合性评审不合格，由评标委员会作否决投标处理。技术方案采用暗标评审时，其形式应符合第二章投标人须知前附表第3.7.5项（3）技术部分的要求，否则由评标委员会作否决投标处理。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restart"/>
            <w:tcBorders>
              <w:top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资格评审</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A-2投标人的资质条件、</w:t>
            </w:r>
            <w:r>
              <w:rPr>
                <w:rFonts w:hint="eastAsia" w:ascii="宋体" w:hAnsi="宋体"/>
                <w:color w:val="auto"/>
                <w:szCs w:val="21"/>
                <w:highlight w:val="none"/>
                <w:lang w:eastAsia="zh-CN"/>
              </w:rPr>
              <w:t>独立法人资格</w:t>
            </w:r>
            <w:r>
              <w:rPr>
                <w:rFonts w:hint="eastAsia" w:ascii="宋体" w:hAnsi="宋体"/>
                <w:color w:val="auto"/>
                <w:szCs w:val="21"/>
                <w:highlight w:val="none"/>
              </w:rPr>
              <w:t>须满足投标人须知前附表第1.4.1项第1条的要求，否则由评标委员会作否决投标处理。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A-3投标人的财务须满足投标人须知前附表第1.4.1项第2条的要求，否则由评标委员会作否决投标处理（如有）。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A-4投标人的业绩须满足投标人须知前附表第1.4.1项第3条的要求，否则由评标委员会作否决投标处理（如有）。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ascii="宋体" w:hAnsi="宋体"/>
                <w:color w:val="auto"/>
                <w:szCs w:val="21"/>
                <w:highlight w:val="none"/>
              </w:rPr>
              <w:t>5</w:t>
            </w:r>
            <w:r>
              <w:rPr>
                <w:rFonts w:hint="eastAsia" w:ascii="宋体" w:hAnsi="宋体"/>
                <w:color w:val="auto"/>
                <w:szCs w:val="21"/>
                <w:highlight w:val="none"/>
              </w:rPr>
              <w:t>投标人的投标截止日投标资格情况须满足投标人须知前附表第1.4.1项第</w:t>
            </w:r>
            <w:r>
              <w:rPr>
                <w:rFonts w:ascii="宋体" w:hAnsi="宋体"/>
                <w:color w:val="auto"/>
                <w:szCs w:val="21"/>
                <w:highlight w:val="none"/>
              </w:rPr>
              <w:t>4</w:t>
            </w:r>
            <w:r>
              <w:rPr>
                <w:rFonts w:hint="eastAsia" w:ascii="宋体" w:hAnsi="宋体"/>
                <w:color w:val="auto"/>
                <w:szCs w:val="21"/>
                <w:highlight w:val="none"/>
              </w:rPr>
              <w:t>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ascii="宋体" w:hAnsi="宋体"/>
                <w:color w:val="auto"/>
                <w:szCs w:val="21"/>
                <w:highlight w:val="none"/>
              </w:rPr>
              <w:t>6</w:t>
            </w:r>
            <w:r>
              <w:rPr>
                <w:rFonts w:hint="eastAsia" w:ascii="宋体" w:hAnsi="宋体"/>
                <w:color w:val="auto"/>
                <w:szCs w:val="21"/>
                <w:highlight w:val="none"/>
              </w:rPr>
              <w:t>投标人的项目负责人资格须满足投标人须知前附表第1.4.1项第</w:t>
            </w:r>
            <w:r>
              <w:rPr>
                <w:rFonts w:ascii="宋体" w:hAnsi="宋体"/>
                <w:color w:val="auto"/>
                <w:szCs w:val="21"/>
                <w:highlight w:val="none"/>
              </w:rPr>
              <w:t>5</w:t>
            </w:r>
            <w:r>
              <w:rPr>
                <w:rFonts w:hint="eastAsia" w:ascii="宋体" w:hAnsi="宋体"/>
                <w:color w:val="auto"/>
                <w:szCs w:val="21"/>
                <w:highlight w:val="none"/>
              </w:rPr>
              <w:t>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ascii="宋体" w:hAnsi="宋体"/>
                <w:color w:val="auto"/>
                <w:szCs w:val="21"/>
                <w:highlight w:val="none"/>
              </w:rPr>
              <w:t>7</w:t>
            </w:r>
            <w:r>
              <w:rPr>
                <w:rFonts w:hint="eastAsia" w:ascii="宋体" w:hAnsi="宋体"/>
                <w:color w:val="auto"/>
                <w:szCs w:val="21"/>
                <w:highlight w:val="none"/>
              </w:rPr>
              <w:t>投标人的其他要求须满足投标人须知前附表第1.4.1项第</w:t>
            </w:r>
            <w:r>
              <w:rPr>
                <w:rFonts w:ascii="宋体" w:hAnsi="宋体"/>
                <w:color w:val="auto"/>
                <w:szCs w:val="21"/>
                <w:highlight w:val="none"/>
              </w:rPr>
              <w:t>6</w:t>
            </w:r>
            <w:r>
              <w:rPr>
                <w:rFonts w:hint="eastAsia" w:ascii="宋体" w:hAnsi="宋体"/>
                <w:color w:val="auto"/>
                <w:szCs w:val="21"/>
                <w:highlight w:val="none"/>
              </w:rPr>
              <w:t>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ascii="宋体" w:hAnsi="宋体"/>
                <w:color w:val="auto"/>
                <w:szCs w:val="21"/>
                <w:highlight w:val="none"/>
              </w:rPr>
              <w:t>8</w:t>
            </w:r>
            <w:r>
              <w:rPr>
                <w:rFonts w:hint="eastAsia" w:ascii="宋体" w:hAnsi="宋体"/>
                <w:color w:val="auto"/>
                <w:szCs w:val="21"/>
                <w:highlight w:val="none"/>
              </w:rPr>
              <w:t>若有联合体投标人，则：</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联合体各方应按招标文件提供的格式签订</w:t>
            </w:r>
            <w:r>
              <w:rPr>
                <w:rFonts w:hint="eastAsia" w:ascii="宋体" w:hAnsi="宋体"/>
                <w:color w:val="auto"/>
                <w:szCs w:val="21"/>
                <w:highlight w:val="none"/>
                <w:lang w:eastAsia="zh-CN"/>
              </w:rPr>
              <w:t>共同投标协议</w:t>
            </w:r>
            <w:r>
              <w:rPr>
                <w:rFonts w:ascii="宋体" w:hAnsi="宋体"/>
                <w:color w:val="auto"/>
                <w:szCs w:val="21"/>
                <w:highlight w:val="none"/>
              </w:rPr>
              <w:t>，明确联合体牵头人和各方权利义务，并承诺就中标项目向招标人承担连带责任；</w:t>
            </w:r>
          </w:p>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eastAsia="zh-CN"/>
              </w:rPr>
              <w:t>共同投标协议</w:t>
            </w:r>
            <w:r>
              <w:rPr>
                <w:rFonts w:hint="eastAsia" w:ascii="宋体" w:hAnsi="宋体"/>
                <w:color w:val="auto"/>
                <w:szCs w:val="21"/>
                <w:highlight w:val="none"/>
              </w:rPr>
              <w:t>约定同一专业分工由两个及以上单位共同承担的，按照资质等级较低的单位确定资质等级；</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w:t>
            </w:r>
            <w:r>
              <w:rPr>
                <w:rFonts w:ascii="宋体" w:hAnsi="宋体"/>
                <w:color w:val="auto"/>
                <w:szCs w:val="21"/>
                <w:highlight w:val="none"/>
              </w:rPr>
              <w:t>联合体各方不得再以自己名义单独或参加其他联合体在</w:t>
            </w:r>
            <w:r>
              <w:rPr>
                <w:rFonts w:hint="eastAsia" w:ascii="宋体" w:hAnsi="宋体"/>
                <w:color w:val="auto"/>
                <w:szCs w:val="21"/>
                <w:highlight w:val="none"/>
              </w:rPr>
              <w:t>本招标项目</w:t>
            </w:r>
            <w:r>
              <w:rPr>
                <w:rFonts w:hint="eastAsia" w:ascii="宋体" w:hAnsi="宋体"/>
                <w:color w:val="auto"/>
                <w:szCs w:val="21"/>
                <w:highlight w:val="none"/>
                <w:lang w:val="en-US" w:eastAsia="zh-CN"/>
              </w:rPr>
              <w:t>同一标段</w:t>
            </w:r>
            <w:r>
              <w:rPr>
                <w:rFonts w:hint="eastAsia" w:ascii="宋体" w:hAnsi="宋体"/>
                <w:color w:val="auto"/>
                <w:szCs w:val="21"/>
                <w:highlight w:val="none"/>
              </w:rPr>
              <w:t>中</w:t>
            </w:r>
            <w:r>
              <w:rPr>
                <w:rFonts w:ascii="宋体" w:hAnsi="宋体"/>
                <w:color w:val="auto"/>
                <w:szCs w:val="21"/>
                <w:highlight w:val="none"/>
              </w:rPr>
              <w:t>投标</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s="宋体"/>
                <w:color w:val="auto"/>
                <w:kern w:val="0"/>
                <w:szCs w:val="22"/>
                <w:highlight w:val="none"/>
              </w:rPr>
              <w:t>A-</w:t>
            </w:r>
            <w:r>
              <w:rPr>
                <w:rFonts w:ascii="宋体" w:hAnsi="宋体" w:cs="宋体"/>
                <w:color w:val="auto"/>
                <w:kern w:val="0"/>
                <w:szCs w:val="22"/>
                <w:highlight w:val="none"/>
              </w:rPr>
              <w:t>9</w:t>
            </w:r>
            <w:r>
              <w:rPr>
                <w:rFonts w:hint="eastAsia" w:ascii="宋体" w:hAnsi="宋体" w:cs="宋体"/>
                <w:color w:val="auto"/>
                <w:kern w:val="0"/>
                <w:szCs w:val="22"/>
                <w:highlight w:val="none"/>
              </w:rPr>
              <w:t>投标人</w:t>
            </w:r>
            <w:r>
              <w:rPr>
                <w:rFonts w:ascii="宋体" w:hAnsi="宋体" w:cs="宋体"/>
                <w:color w:val="auto"/>
                <w:kern w:val="0"/>
                <w:szCs w:val="22"/>
                <w:highlight w:val="none"/>
              </w:rPr>
              <w:t>不</w:t>
            </w:r>
            <w:r>
              <w:rPr>
                <w:rFonts w:hint="eastAsia" w:ascii="宋体" w:hAnsi="宋体" w:cs="宋体"/>
                <w:color w:val="auto"/>
                <w:kern w:val="0"/>
                <w:szCs w:val="22"/>
                <w:highlight w:val="none"/>
              </w:rPr>
              <w:t>得</w:t>
            </w:r>
            <w:r>
              <w:rPr>
                <w:rFonts w:ascii="宋体" w:hAnsi="宋体" w:cs="宋体"/>
                <w:color w:val="auto"/>
                <w:kern w:val="0"/>
                <w:szCs w:val="22"/>
                <w:highlight w:val="none"/>
              </w:rPr>
              <w:t>存在第二章“投标人须知”第 1.4.3 项规定的任何一种情形</w:t>
            </w:r>
            <w:r>
              <w:rPr>
                <w:rFonts w:hint="eastAsia" w:ascii="宋体" w:hAnsi="宋体" w:cs="宋体"/>
                <w:color w:val="auto"/>
                <w:kern w:val="0"/>
                <w:szCs w:val="22"/>
                <w:highlight w:val="none"/>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A-10投标人名称必须与营业执照、资质证书一致，</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A-11投标文件格式（不含投标函部分）符合第二章“投标人须知”第3.7款的要求，否则由评标委员会作否决投标处理。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A-12联合体参与投标的应提交</w:t>
            </w:r>
            <w:r>
              <w:rPr>
                <w:rFonts w:hint="eastAsia" w:ascii="宋体" w:hAnsi="宋体"/>
                <w:color w:val="auto"/>
                <w:szCs w:val="21"/>
                <w:highlight w:val="none"/>
                <w:lang w:eastAsia="zh-CN"/>
              </w:rPr>
              <w:t>共同投标协议</w:t>
            </w:r>
            <w:r>
              <w:rPr>
                <w:rFonts w:hint="eastAsia" w:ascii="宋体" w:hAnsi="宋体"/>
                <w:color w:val="auto"/>
                <w:szCs w:val="21"/>
                <w:highlight w:val="none"/>
              </w:rPr>
              <w:t>，并明确联合体牵头人。在</w:t>
            </w:r>
            <w:r>
              <w:rPr>
                <w:rFonts w:hint="eastAsia" w:ascii="宋体" w:hAnsi="宋体"/>
                <w:color w:val="auto"/>
                <w:szCs w:val="21"/>
                <w:highlight w:val="none"/>
                <w:lang w:eastAsia="zh-CN"/>
              </w:rPr>
              <w:t>共同投标协议</w:t>
            </w:r>
            <w:r>
              <w:rPr>
                <w:rFonts w:hint="eastAsia" w:ascii="宋体" w:hAnsi="宋体"/>
                <w:color w:val="auto"/>
                <w:szCs w:val="21"/>
                <w:highlight w:val="none"/>
              </w:rPr>
              <w:t>第5条联合体各成员单位内部的职责分工中填写的联合体所有成员单位名称应与其营业执照、资质证书一致，否则由评标委员会作否决投标处理。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s="宋体"/>
                <w:color w:val="auto"/>
                <w:kern w:val="0"/>
                <w:highlight w:val="none"/>
              </w:rPr>
            </w:pPr>
            <w:r>
              <w:rPr>
                <w:rFonts w:ascii="宋体" w:hAnsi="宋体" w:cs="宋体"/>
                <w:color w:val="auto"/>
                <w:kern w:val="0"/>
                <w:highlight w:val="none"/>
              </w:rPr>
              <w:t>A-13</w:t>
            </w:r>
            <w:r>
              <w:rPr>
                <w:rFonts w:hint="eastAsia" w:ascii="宋体" w:hAnsi="宋体" w:cs="宋体"/>
                <w:color w:val="auto"/>
                <w:kern w:val="0"/>
                <w:highlight w:val="none"/>
              </w:rPr>
              <w:t>第六章 投标文件格式（不含投标函部分）要求法定代表人</w:t>
            </w:r>
            <w:r>
              <w:rPr>
                <w:rFonts w:hint="eastAsia" w:ascii="宋体" w:hAnsi="宋体" w:cs="宋体"/>
                <w:color w:val="auto"/>
                <w:kern w:val="0"/>
                <w:highlight w:val="none"/>
                <w:lang w:eastAsia="zh-CN"/>
              </w:rPr>
              <w:t>（</w:t>
            </w:r>
            <w:r>
              <w:rPr>
                <w:rFonts w:hint="eastAsia" w:ascii="宋体" w:hAnsi="宋体" w:cs="宋体"/>
                <w:color w:val="auto"/>
                <w:kern w:val="0"/>
                <w:highlight w:val="none"/>
              </w:rPr>
              <w:t>或其委托代理人</w:t>
            </w:r>
            <w:r>
              <w:rPr>
                <w:rFonts w:hint="eastAsia" w:ascii="宋体" w:hAnsi="宋体" w:cs="宋体"/>
                <w:color w:val="auto"/>
                <w:kern w:val="0"/>
                <w:highlight w:val="none"/>
                <w:lang w:eastAsia="zh-CN"/>
              </w:rPr>
              <w:t>）</w:t>
            </w:r>
            <w:r>
              <w:rPr>
                <w:rFonts w:hint="eastAsia" w:ascii="宋体" w:hAnsi="宋体" w:cs="宋体"/>
                <w:color w:val="auto"/>
                <w:kern w:val="0"/>
                <w:highlight w:val="none"/>
              </w:rPr>
              <w:t>签名（或盖章）的须齐全</w:t>
            </w:r>
            <w:r>
              <w:rPr>
                <w:rFonts w:hint="eastAsia" w:ascii="宋体" w:hAnsi="宋体" w:cs="宋体"/>
                <w:color w:val="auto"/>
                <w:kern w:val="0"/>
                <w:highlight w:val="none"/>
                <w:lang w:eastAsia="zh-CN"/>
              </w:rPr>
              <w:t>。要求签名的，</w:t>
            </w:r>
            <w:r>
              <w:rPr>
                <w:rFonts w:hint="eastAsia" w:ascii="宋体" w:hAnsi="宋体" w:cs="宋体"/>
                <w:color w:val="auto"/>
                <w:kern w:val="0"/>
                <w:highlight w:val="none"/>
              </w:rPr>
              <w:t>签名采用手写签名</w:t>
            </w:r>
            <w:r>
              <w:rPr>
                <w:rFonts w:hint="eastAsia" w:ascii="宋体" w:hAnsi="宋体"/>
                <w:color w:val="auto"/>
                <w:szCs w:val="21"/>
                <w:highlight w:val="none"/>
                <w:lang w:val="en-US" w:eastAsia="zh-CN"/>
              </w:rPr>
              <w:t>或签章</w:t>
            </w:r>
            <w:r>
              <w:rPr>
                <w:rFonts w:hint="eastAsia" w:ascii="宋体" w:hAnsi="宋体" w:cs="宋体"/>
                <w:color w:val="auto"/>
                <w:kern w:val="0"/>
                <w:highlight w:val="none"/>
              </w:rPr>
              <w:t>或加盖CA数字证书均可。否则由评标委员会作否决投标处理。</w:t>
            </w:r>
          </w:p>
          <w:p>
            <w:pPr>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若投标单位为联合体，则</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中各联合体成员单位签名（或盖章）须齐全，</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以外的投标文件格式中，要求法定代表人</w:t>
            </w:r>
            <w:r>
              <w:rPr>
                <w:rFonts w:hint="eastAsia" w:ascii="宋体" w:hAnsi="宋体" w:cs="宋体"/>
                <w:color w:val="auto"/>
                <w:kern w:val="0"/>
                <w:highlight w:val="none"/>
                <w:lang w:eastAsia="zh-CN"/>
              </w:rPr>
              <w:t>（</w:t>
            </w:r>
            <w:r>
              <w:rPr>
                <w:rFonts w:hint="eastAsia" w:ascii="宋体" w:hAnsi="宋体" w:cs="宋体"/>
                <w:color w:val="auto"/>
                <w:kern w:val="0"/>
                <w:highlight w:val="none"/>
              </w:rPr>
              <w:t>或其委托代理人</w:t>
            </w:r>
            <w:r>
              <w:rPr>
                <w:rFonts w:hint="eastAsia" w:ascii="宋体" w:hAnsi="宋体" w:cs="宋体"/>
                <w:color w:val="auto"/>
                <w:kern w:val="0"/>
                <w:highlight w:val="none"/>
                <w:lang w:eastAsia="zh-CN"/>
              </w:rPr>
              <w:t>）</w:t>
            </w:r>
            <w:r>
              <w:rPr>
                <w:rFonts w:hint="eastAsia" w:ascii="宋体" w:hAnsi="宋体" w:cs="宋体"/>
                <w:color w:val="auto"/>
                <w:kern w:val="0"/>
                <w:highlight w:val="none"/>
              </w:rPr>
              <w:t>签名（或盖章）的均由联合体牵头人法定代表人</w:t>
            </w:r>
            <w:r>
              <w:rPr>
                <w:rFonts w:hint="eastAsia" w:ascii="宋体" w:hAnsi="宋体" w:cs="宋体"/>
                <w:color w:val="auto"/>
                <w:kern w:val="0"/>
                <w:highlight w:val="none"/>
                <w:lang w:eastAsia="zh-CN"/>
              </w:rPr>
              <w:t>（</w:t>
            </w:r>
            <w:r>
              <w:rPr>
                <w:rFonts w:hint="eastAsia" w:ascii="宋体" w:hAnsi="宋体" w:cs="宋体"/>
                <w:color w:val="auto"/>
                <w:kern w:val="0"/>
                <w:highlight w:val="none"/>
              </w:rPr>
              <w:t>或其委托代理人</w:t>
            </w:r>
            <w:r>
              <w:rPr>
                <w:rFonts w:hint="eastAsia" w:ascii="宋体" w:hAnsi="宋体" w:cs="宋体"/>
                <w:color w:val="auto"/>
                <w:kern w:val="0"/>
                <w:highlight w:val="none"/>
                <w:lang w:eastAsia="zh-CN"/>
              </w:rPr>
              <w:t>）</w:t>
            </w:r>
            <w:r>
              <w:rPr>
                <w:rFonts w:hint="eastAsia" w:ascii="宋体" w:hAnsi="宋体" w:cs="宋体"/>
                <w:color w:val="auto"/>
                <w:kern w:val="0"/>
                <w:highlight w:val="none"/>
              </w:rPr>
              <w:t>签名（或盖章）。否则由评标委员会作否决投标处理。</w:t>
            </w:r>
          </w:p>
          <w:p>
            <w:pPr>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第六章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若投标单位为联合体，则</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中要求各联合体成员盖单位法人章的，各联合体成员盖章须齐全，</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以外的投标文件格式中要求投标人加盖单位法人章的，均由联合体牵头人使用</w:t>
            </w:r>
            <w:r>
              <w:rPr>
                <w:rFonts w:ascii="宋体" w:hAnsi="宋体" w:cs="宋体"/>
                <w:color w:val="auto"/>
                <w:kern w:val="0"/>
                <w:highlight w:val="none"/>
              </w:rPr>
              <w:t xml:space="preserve"> CA </w:t>
            </w:r>
            <w:r>
              <w:rPr>
                <w:rFonts w:hint="eastAsia" w:ascii="宋体" w:hAnsi="宋体" w:cs="宋体"/>
                <w:color w:val="auto"/>
                <w:kern w:val="0"/>
                <w:highlight w:val="none"/>
              </w:rPr>
              <w:t>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A-14投标人法定代表人的委托代理人有法定代表人签署的授权委托书和投标人为其缴纳的养老保险证明材料，否则由评标委员会作否决投标处理。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ascii="宋体" w:hAnsi="宋体"/>
                <w:color w:val="auto"/>
                <w:szCs w:val="21"/>
                <w:highlight w:val="none"/>
              </w:rPr>
              <w:t>15除招标文件明确允许提交备选投标方案外，投标人不得提交备选投标方案</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响应性评审</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w:t>
            </w:r>
            <w:r>
              <w:rPr>
                <w:rFonts w:ascii="宋体" w:hAnsi="宋体"/>
                <w:color w:val="auto"/>
                <w:szCs w:val="21"/>
                <w:highlight w:val="none"/>
              </w:rPr>
              <w:t>6</w:t>
            </w:r>
            <w:r>
              <w:rPr>
                <w:rFonts w:hint="eastAsia" w:ascii="宋体" w:hAnsi="宋体"/>
                <w:color w:val="auto"/>
                <w:szCs w:val="21"/>
                <w:highlight w:val="none"/>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w:t>
            </w:r>
            <w:r>
              <w:rPr>
                <w:rFonts w:ascii="宋体" w:hAnsi="宋体"/>
                <w:color w:val="auto"/>
                <w:szCs w:val="21"/>
                <w:highlight w:val="none"/>
              </w:rPr>
              <w:t>7</w:t>
            </w:r>
            <w:r>
              <w:rPr>
                <w:rFonts w:hint="eastAsia" w:ascii="宋体" w:hAnsi="宋体"/>
                <w:color w:val="auto"/>
                <w:szCs w:val="21"/>
                <w:highlight w:val="none"/>
              </w:rPr>
              <w:t>投标人应按第二章“投标人须知”第</w:t>
            </w:r>
            <w:r>
              <w:rPr>
                <w:rFonts w:ascii="宋体" w:hAnsi="宋体"/>
                <w:color w:val="auto"/>
                <w:szCs w:val="21"/>
                <w:highlight w:val="none"/>
              </w:rPr>
              <w:t>3</w:t>
            </w:r>
            <w:r>
              <w:rPr>
                <w:rFonts w:hint="eastAsia" w:ascii="宋体" w:hAnsi="宋体"/>
                <w:color w:val="auto"/>
                <w:szCs w:val="21"/>
                <w:highlight w:val="none"/>
              </w:rPr>
              <w:t>.</w:t>
            </w:r>
            <w:r>
              <w:rPr>
                <w:rFonts w:ascii="宋体" w:hAnsi="宋体"/>
                <w:color w:val="auto"/>
                <w:szCs w:val="21"/>
                <w:highlight w:val="none"/>
              </w:rPr>
              <w:t>4</w:t>
            </w:r>
            <w:r>
              <w:rPr>
                <w:rFonts w:hint="eastAsia" w:ascii="宋体" w:hAnsi="宋体"/>
                <w:color w:val="auto"/>
                <w:szCs w:val="21"/>
                <w:highlight w:val="none"/>
              </w:rPr>
              <w:t>.1项规定递交投标保证金，并作为其投标文件的组成部分，否则由评标委员会作否决投标处理。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ascii="宋体" w:hAnsi="宋体"/>
                <w:color w:val="auto"/>
                <w:szCs w:val="21"/>
                <w:highlight w:val="none"/>
              </w:rPr>
              <w:t>18符合第二章“投标人须知”第1.12.1项规定和第四章“合同条款及格式”中的实质性要求和条件，投标文件不应附有招标人不能接受的条件。</w:t>
            </w:r>
            <w:r>
              <w:rPr>
                <w:rFonts w:hint="eastAsia" w:ascii="宋体" w:hAnsi="宋体"/>
                <w:color w:val="auto"/>
                <w:szCs w:val="21"/>
                <w:highlight w:val="none"/>
              </w:rPr>
              <w:t>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ascii="宋体" w:hAnsi="宋体"/>
                <w:color w:val="auto"/>
                <w:szCs w:val="21"/>
                <w:highlight w:val="none"/>
              </w:rPr>
              <w:t>A-19</w:t>
            </w:r>
            <w:r>
              <w:rPr>
                <w:rFonts w:hint="eastAsia"/>
                <w:color w:val="auto"/>
                <w:szCs w:val="22"/>
                <w:highlight w:val="none"/>
              </w:rPr>
              <w:t>符合第五章“发包人要求”中的实质性要求和条件（由投标人承诺，承诺书格式详见第六章投标文件格式。）本次投标不得有串通投标、弄虚作假等其他违反招投标相关法律、法规行为。按评标委员会要求澄清、说明或补正。</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投标</w:t>
            </w:r>
            <w:r>
              <w:rPr>
                <w:rFonts w:ascii="宋体" w:hAnsi="宋体"/>
                <w:color w:val="auto"/>
                <w:szCs w:val="21"/>
                <w:highlight w:val="none"/>
              </w:rPr>
              <w:t>函部分及经济部分</w:t>
            </w:r>
            <w:r>
              <w:rPr>
                <w:rFonts w:hint="eastAsia" w:ascii="宋体" w:hAnsi="宋体"/>
                <w:color w:val="auto"/>
                <w:szCs w:val="21"/>
                <w:highlight w:val="none"/>
              </w:rPr>
              <w:t>评审</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A-20投标函部分的格式要求法定代表人</w:t>
            </w:r>
            <w:r>
              <w:rPr>
                <w:rFonts w:hint="eastAsia" w:ascii="宋体" w:hAnsi="宋体"/>
                <w:color w:val="auto"/>
                <w:szCs w:val="21"/>
                <w:highlight w:val="none"/>
                <w:lang w:eastAsia="zh-CN"/>
              </w:rPr>
              <w:t>（</w:t>
            </w:r>
            <w:r>
              <w:rPr>
                <w:rFonts w:hint="eastAsia" w:ascii="宋体" w:hAnsi="宋体"/>
                <w:color w:val="auto"/>
                <w:szCs w:val="21"/>
                <w:highlight w:val="none"/>
              </w:rPr>
              <w:t>或其委托代理人</w:t>
            </w:r>
            <w:r>
              <w:rPr>
                <w:rFonts w:hint="eastAsia" w:ascii="宋体" w:hAnsi="宋体"/>
                <w:color w:val="auto"/>
                <w:szCs w:val="21"/>
                <w:highlight w:val="none"/>
                <w:lang w:eastAsia="zh-CN"/>
              </w:rPr>
              <w:t>）</w:t>
            </w:r>
            <w:r>
              <w:rPr>
                <w:rFonts w:hint="eastAsia" w:ascii="宋体" w:hAnsi="宋体"/>
                <w:color w:val="auto"/>
                <w:szCs w:val="21"/>
                <w:highlight w:val="none"/>
              </w:rPr>
              <w:t>签名（或盖章）的须齐全</w:t>
            </w:r>
            <w:r>
              <w:rPr>
                <w:rFonts w:hint="eastAsia" w:ascii="宋体" w:hAnsi="宋体"/>
                <w:color w:val="auto"/>
                <w:szCs w:val="21"/>
                <w:highlight w:val="none"/>
                <w:lang w:eastAsia="zh-CN"/>
              </w:rPr>
              <w:t>。要求签名的，</w:t>
            </w:r>
            <w:r>
              <w:rPr>
                <w:rFonts w:hint="eastAsia" w:ascii="宋体" w:hAnsi="宋体"/>
                <w:color w:val="auto"/>
                <w:szCs w:val="21"/>
                <w:highlight w:val="none"/>
              </w:rPr>
              <w:t>签名采用手写签名</w:t>
            </w:r>
            <w:r>
              <w:rPr>
                <w:rFonts w:hint="eastAsia" w:ascii="宋体" w:hAnsi="宋体"/>
                <w:color w:val="auto"/>
                <w:szCs w:val="21"/>
                <w:highlight w:val="none"/>
                <w:lang w:val="en-US" w:eastAsia="zh-CN"/>
              </w:rPr>
              <w:t>或签章</w:t>
            </w:r>
            <w:r>
              <w:rPr>
                <w:rFonts w:hint="eastAsia" w:ascii="宋体" w:hAnsi="宋体"/>
                <w:color w:val="auto"/>
                <w:szCs w:val="21"/>
                <w:highlight w:val="none"/>
              </w:rPr>
              <w:t>或加盖CA数字证书均可。要求加盖单位法人章的，应使用 CA 数字证书加盖投标人的单位电子印章</w:t>
            </w:r>
            <w:r>
              <w:rPr>
                <w:rFonts w:hint="eastAsia" w:ascii="宋体" w:hAnsi="宋体"/>
                <w:color w:val="auto"/>
                <w:szCs w:val="21"/>
                <w:highlight w:val="none"/>
                <w:lang w:eastAsia="zh-CN"/>
              </w:rPr>
              <w:t>。</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联合体投标的，除</w:t>
            </w:r>
            <w:r>
              <w:rPr>
                <w:rFonts w:hint="eastAsia" w:ascii="宋体" w:hAnsi="宋体"/>
                <w:color w:val="auto"/>
                <w:szCs w:val="21"/>
                <w:highlight w:val="none"/>
                <w:lang w:eastAsia="zh-CN"/>
              </w:rPr>
              <w:t>共同投标协议</w:t>
            </w:r>
            <w:r>
              <w:rPr>
                <w:rFonts w:hint="eastAsia" w:ascii="宋体" w:hAnsi="宋体"/>
                <w:color w:val="auto"/>
                <w:szCs w:val="21"/>
                <w:highlight w:val="none"/>
              </w:rPr>
              <w:t>外，投标函部分的格式中要求投标人加盖单位法人章的，均由联合体牵头人使用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A-21勘察设计服务期限符合第二章“投标人须知”第1.3.2项规定，否则由评标委员会作否决投标处理。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A-22质量标准符合第二章“投标人须知”第1.3.3项规定，否则由评标委员会作否决投标处理。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A-23投标有效期符合第二章“投标人须知”第3.3.1项规定，否则由评标委员会作否决投标处理。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A-24投标函中的投标报价</w:t>
            </w:r>
            <w:r>
              <w:rPr>
                <w:rFonts w:ascii="宋体" w:hAnsi="宋体"/>
                <w:color w:val="auto"/>
                <w:szCs w:val="21"/>
                <w:highlight w:val="none"/>
              </w:rPr>
              <w:t>不得高于招标人公布的投标报价最高限价</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A-25</w:t>
            </w:r>
            <w:r>
              <w:rPr>
                <w:rFonts w:hint="eastAsia" w:ascii="宋体" w:hAnsi="宋体" w:cs="宋体"/>
                <w:kern w:val="0"/>
              </w:rPr>
              <w:t>投标人投标总报价或者部分单项</w:t>
            </w:r>
            <w:r>
              <w:rPr>
                <w:rFonts w:hint="eastAsia" w:ascii="宋体" w:hAnsi="宋体" w:cs="宋体"/>
                <w:kern w:val="0"/>
                <w:lang w:val="en-US" w:eastAsia="zh-CN"/>
              </w:rPr>
              <w:t>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cs="宋体"/>
                <w:kern w:val="0"/>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6</w:t>
            </w:r>
            <w:r>
              <w:rPr>
                <w:rFonts w:hint="eastAsia" w:ascii="宋体" w:hAnsi="宋体" w:eastAsia="宋体" w:cs="宋体"/>
                <w:kern w:val="2"/>
                <w:sz w:val="21"/>
                <w:szCs w:val="21"/>
                <w:u w:val="none"/>
              </w:rPr>
              <w:t>投标人的</w:t>
            </w:r>
            <w:r>
              <w:rPr>
                <w:rFonts w:hint="eastAsia" w:ascii="宋体" w:hAnsi="宋体" w:eastAsia="宋体" w:cs="宋体"/>
                <w:kern w:val="2"/>
                <w:sz w:val="21"/>
                <w:szCs w:val="21"/>
                <w:u w:val="none"/>
                <w:lang w:val="en-US" w:eastAsia="zh-CN"/>
              </w:rPr>
              <w:t>单项报价</w:t>
            </w:r>
            <w:r>
              <w:rPr>
                <w:rFonts w:hint="eastAsia" w:ascii="宋体" w:hAnsi="宋体" w:eastAsia="宋体" w:cs="宋体"/>
                <w:kern w:val="2"/>
                <w:sz w:val="21"/>
                <w:szCs w:val="21"/>
                <w:u w:val="none"/>
              </w:rPr>
              <w:t>不得</w:t>
            </w:r>
            <w:r>
              <w:rPr>
                <w:rFonts w:hint="eastAsia" w:ascii="宋体" w:hAnsi="宋体" w:eastAsia="宋体" w:cs="宋体"/>
                <w:kern w:val="2"/>
                <w:sz w:val="21"/>
                <w:szCs w:val="21"/>
                <w:u w:val="none"/>
                <w:lang w:val="en-US" w:eastAsia="zh-CN"/>
              </w:rPr>
              <w:t>为零报价或者负数报价</w:t>
            </w:r>
            <w:r>
              <w:rPr>
                <w:rFonts w:hint="eastAsia" w:ascii="宋体" w:hAnsi="宋体" w:eastAsia="宋体" w:cs="宋体"/>
                <w:kern w:val="0"/>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7</w:t>
            </w:r>
            <w:r>
              <w:rPr>
                <w:rFonts w:hint="eastAsia"/>
                <w:color w:val="auto"/>
                <w:szCs w:val="22"/>
                <w:highlight w:val="none"/>
              </w:rPr>
              <w:t>投标函中的投标总报价与依据固定费率（或固定单价）计算出的结果一致</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8</w:t>
            </w:r>
            <w:r>
              <w:rPr>
                <w:rFonts w:hint="eastAsia"/>
                <w:color w:val="auto"/>
                <w:highlight w:val="none"/>
              </w:rPr>
              <w:t>采用勘察费用清单、设计费用清单报价的，</w:t>
            </w:r>
            <w:r>
              <w:rPr>
                <w:rFonts w:hint="eastAsia" w:ascii="宋体" w:hAnsi="宋体"/>
                <w:color w:val="auto"/>
                <w:szCs w:val="21"/>
                <w:highlight w:val="none"/>
              </w:rPr>
              <w:t>投标函中的投标总报价必须与勘察费用清单</w:t>
            </w:r>
            <w:r>
              <w:rPr>
                <w:rFonts w:hint="eastAsia"/>
                <w:color w:val="auto"/>
                <w:highlight w:val="none"/>
              </w:rPr>
              <w:t>、设计费用清单</w:t>
            </w:r>
            <w:r>
              <w:rPr>
                <w:rFonts w:hint="eastAsia" w:ascii="宋体" w:hAnsi="宋体"/>
                <w:color w:val="auto"/>
                <w:szCs w:val="21"/>
                <w:highlight w:val="none"/>
              </w:rPr>
              <w:t>合计报价一致，否则由评标委员会作否决投标处理。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9</w:t>
            </w:r>
            <w:r>
              <w:rPr>
                <w:rFonts w:hint="eastAsia" w:ascii="宋体" w:hAnsi="宋体"/>
                <w:color w:val="auto"/>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30</w:t>
            </w:r>
            <w:r>
              <w:rPr>
                <w:rFonts w:hint="eastAsia" w:asciiTheme="minorEastAsia" w:hAnsiTheme="minorEastAsia" w:eastAsiaTheme="minorEastAsia" w:cstheme="minorEastAsia"/>
                <w:color w:val="auto"/>
                <w:kern w:val="0"/>
                <w:szCs w:val="21"/>
                <w:highlight w:val="none"/>
                <w:lang w:eastAsia="zh-CN" w:bidi="ar"/>
              </w:rPr>
              <w:t>计费基数（或</w:t>
            </w:r>
            <w:r>
              <w:rPr>
                <w:rFonts w:hint="eastAsia" w:asciiTheme="minorEastAsia" w:hAnsiTheme="minorEastAsia" w:eastAsiaTheme="minorEastAsia" w:cstheme="minorEastAsia"/>
                <w:color w:val="auto"/>
                <w:kern w:val="0"/>
                <w:szCs w:val="21"/>
                <w:highlight w:val="none"/>
                <w:lang w:val="en-US" w:eastAsia="zh-CN" w:bidi="ar"/>
              </w:rPr>
              <w:t>暂定工程量）</w:t>
            </w:r>
            <w:r>
              <w:rPr>
                <w:rFonts w:hint="eastAsia" w:asciiTheme="minorEastAsia" w:hAnsiTheme="minorEastAsia" w:eastAsiaTheme="minorEastAsia" w:cstheme="minorEastAsia"/>
                <w:color w:val="auto"/>
                <w:highlight w:val="none"/>
              </w:rPr>
              <w:t>必须按照招标文件给定的金额填报</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31</w:t>
            </w:r>
            <w:r>
              <w:rPr>
                <w:rFonts w:hint="eastAsia" w:ascii="宋体" w:hAnsi="宋体"/>
                <w:color w:val="auto"/>
                <w:szCs w:val="21"/>
                <w:highlight w:val="none"/>
              </w:rPr>
              <w:t>暂列金额、暂估价等暂定金额必须按照招标文件给定的金额填报，否则由评标委员会作否决投标处理。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A-3</w:t>
            </w:r>
            <w:r>
              <w:rPr>
                <w:rFonts w:hint="eastAsia" w:ascii="宋体" w:hAnsi="宋体"/>
                <w:color w:val="auto"/>
                <w:szCs w:val="21"/>
                <w:highlight w:val="none"/>
                <w:lang w:val="en-US" w:eastAsia="zh-CN"/>
              </w:rPr>
              <w:t>2</w:t>
            </w:r>
            <w:r>
              <w:rPr>
                <w:rFonts w:hint="eastAsia" w:ascii="宋体" w:hAnsi="宋体"/>
                <w:color w:val="auto"/>
                <w:szCs w:val="21"/>
                <w:highlight w:val="none"/>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其他</w:t>
            </w:r>
          </w:p>
        </w:tc>
        <w:tc>
          <w:tcPr>
            <w:tcW w:w="7478" w:type="dxa"/>
          </w:tcPr>
          <w:p>
            <w:pPr>
              <w:spacing w:line="400" w:lineRule="exact"/>
              <w:ind w:firstLine="420" w:firstLineChars="200"/>
              <w:rPr>
                <w:rFonts w:ascii="宋体" w:hAnsi="宋体"/>
                <w:i/>
                <w:color w:val="auto"/>
                <w:szCs w:val="21"/>
                <w:highlight w:val="none"/>
              </w:rPr>
            </w:pPr>
            <w:r>
              <w:rPr>
                <w:rFonts w:hint="eastAsia" w:ascii="宋体" w:hAnsi="宋体"/>
                <w:i/>
                <w:color w:val="auto"/>
                <w:szCs w:val="21"/>
                <w:highlight w:val="none"/>
              </w:rPr>
              <w:t>[提示：招标人必须将所有否决投标条款集中罗列于此表，若无其他否决投标条款则在该条写无。]</w:t>
            </w:r>
          </w:p>
        </w:tc>
      </w:tr>
    </w:tbl>
    <w:p>
      <w:pPr>
        <w:spacing w:line="400" w:lineRule="exact"/>
        <w:rPr>
          <w:rFonts w:hint="eastAsia" w:ascii="宋体" w:hAnsi="宋体" w:eastAsia="宋体" w:cs="宋体"/>
          <w:color w:val="auto"/>
          <w:szCs w:val="22"/>
          <w:highlight w:val="none"/>
        </w:rPr>
      </w:pPr>
    </w:p>
    <w:p>
      <w:pPr>
        <w:widowControl/>
        <w:jc w:val="left"/>
        <w:rPr>
          <w:rFonts w:hint="eastAsia" w:ascii="宋体" w:hAnsi="宋体" w:eastAsia="宋体" w:cs="宋体"/>
          <w:color w:val="auto"/>
          <w:szCs w:val="22"/>
          <w:highlight w:val="none"/>
        </w:rPr>
      </w:pPr>
    </w:p>
    <w:p>
      <w:pPr>
        <w:spacing w:line="240" w:lineRule="auto"/>
        <w:ind w:firstLine="0" w:firstLineChars="0"/>
        <w:rPr>
          <w:rFonts w:hint="eastAsia" w:ascii="宋体" w:hAnsi="宋体" w:eastAsia="宋体" w:cs="宋体"/>
          <w:color w:val="auto"/>
          <w:szCs w:val="22"/>
          <w:highlight w:val="none"/>
        </w:rPr>
      </w:pPr>
      <w:r>
        <w:rPr>
          <w:rFonts w:hint="eastAsia" w:ascii="宋体" w:hAnsi="宋体" w:eastAsia="宋体" w:cs="宋体"/>
          <w:color w:val="auto"/>
          <w:szCs w:val="22"/>
          <w:highlight w:val="none"/>
        </w:rPr>
        <w:br w:type="page"/>
      </w:r>
    </w:p>
    <w:p>
      <w:pPr>
        <w:pStyle w:val="2"/>
        <w:rPr>
          <w:rFonts w:hint="eastAsia" w:ascii="宋体" w:hAnsi="宋体" w:eastAsia="宋体" w:cs="宋体"/>
        </w:rPr>
      </w:pPr>
    </w:p>
    <w:p>
      <w:pPr>
        <w:pStyle w:val="3"/>
        <w:spacing w:line="360" w:lineRule="auto"/>
        <w:jc w:val="center"/>
        <w:rPr>
          <w:rFonts w:hint="eastAsia" w:ascii="宋体" w:hAnsi="宋体" w:eastAsia="宋体" w:cs="宋体"/>
          <w:color w:val="auto"/>
          <w:kern w:val="0"/>
          <w:highlight w:val="none"/>
        </w:rPr>
      </w:pPr>
      <w:bookmarkStart w:id="1863" w:name="_Toc28038"/>
      <w:bookmarkStart w:id="1864" w:name="_Toc17562"/>
      <w:bookmarkStart w:id="1865" w:name="_Toc8358"/>
      <w:bookmarkStart w:id="1866" w:name="_Toc13632"/>
      <w:bookmarkStart w:id="1867" w:name="_Toc21595"/>
      <w:bookmarkStart w:id="1868" w:name="_Toc10394"/>
      <w:bookmarkStart w:id="1869" w:name="_Toc75856895"/>
      <w:bookmarkStart w:id="1870" w:name="_Toc2318"/>
      <w:bookmarkStart w:id="1871" w:name="_Toc6220"/>
      <w:bookmarkStart w:id="1872" w:name="_Toc27980"/>
      <w:bookmarkStart w:id="1873" w:name="_Toc7527"/>
      <w:bookmarkStart w:id="1874" w:name="_Toc7517"/>
      <w:bookmarkStart w:id="1875" w:name="_Toc31985"/>
      <w:r>
        <w:rPr>
          <w:rFonts w:hint="eastAsia" w:ascii="宋体" w:hAnsi="宋体" w:eastAsia="宋体" w:cs="宋体"/>
          <w:color w:val="auto"/>
          <w:kern w:val="0"/>
          <w:highlight w:val="none"/>
        </w:rPr>
        <w:t>第四章  合同条款及格式</w:t>
      </w:r>
      <w:bookmarkEnd w:id="1574"/>
      <w:bookmarkEnd w:id="1575"/>
      <w:bookmarkEnd w:id="1863"/>
      <w:bookmarkEnd w:id="1864"/>
      <w:bookmarkEnd w:id="1865"/>
      <w:bookmarkEnd w:id="1866"/>
      <w:bookmarkEnd w:id="1867"/>
      <w:bookmarkEnd w:id="1868"/>
      <w:bookmarkEnd w:id="1869"/>
      <w:bookmarkEnd w:id="1870"/>
      <w:bookmarkEnd w:id="1871"/>
      <w:bookmarkEnd w:id="1872"/>
      <w:bookmarkEnd w:id="1873"/>
      <w:bookmarkEnd w:id="1874"/>
      <w:bookmarkEnd w:id="1875"/>
    </w:p>
    <w:p>
      <w:pPr>
        <w:rPr>
          <w:rFonts w:hint="eastAsia" w:ascii="宋体" w:hAnsi="宋体" w:eastAsia="宋体" w:cs="宋体"/>
          <w:color w:val="auto"/>
          <w:sz w:val="44"/>
          <w:szCs w:val="44"/>
          <w:highlight w:val="none"/>
        </w:rPr>
      </w:pPr>
      <w:bookmarkStart w:id="1876" w:name="_Toc296503025"/>
      <w:bookmarkStart w:id="1877" w:name="_Toc296890982"/>
      <w:bookmarkStart w:id="1878" w:name="_Toc351203480"/>
    </w:p>
    <w:p>
      <w:pPr>
        <w:keepNext/>
        <w:keepLines/>
        <w:spacing w:before="260" w:after="260" w:line="412" w:lineRule="auto"/>
        <w:jc w:val="center"/>
        <w:outlineLvl w:val="1"/>
        <w:rPr>
          <w:rFonts w:hint="eastAsia" w:ascii="宋体" w:hAnsi="宋体" w:eastAsia="宋体" w:cs="宋体"/>
          <w:color w:val="auto"/>
          <w:highlight w:val="none"/>
        </w:rPr>
      </w:pPr>
      <w:bookmarkStart w:id="1879" w:name="_Toc12447"/>
      <w:bookmarkStart w:id="1880" w:name="_Toc20979"/>
      <w:bookmarkStart w:id="1881" w:name="_Toc26986"/>
      <w:bookmarkStart w:id="1882" w:name="_Toc13955"/>
      <w:bookmarkStart w:id="1883" w:name="_Toc75856896"/>
      <w:bookmarkStart w:id="1884" w:name="_Toc9117"/>
      <w:bookmarkStart w:id="1885" w:name="_Toc20183"/>
      <w:bookmarkStart w:id="1886" w:name="_Toc21931"/>
      <w:bookmarkStart w:id="1887" w:name="_Toc1108"/>
      <w:bookmarkStart w:id="1888" w:name="_Toc26281"/>
      <w:bookmarkStart w:id="1889" w:name="_Toc17775"/>
      <w:bookmarkStart w:id="1890" w:name="_Toc7418"/>
      <w:bookmarkStart w:id="1891" w:name="_Toc18523"/>
      <w:r>
        <w:rPr>
          <w:rFonts w:hint="eastAsia" w:ascii="宋体" w:hAnsi="宋体" w:eastAsia="宋体" w:cs="宋体"/>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2691130</wp:posOffset>
                </wp:positionH>
                <wp:positionV relativeFrom="paragraph">
                  <wp:posOffset>8717280</wp:posOffset>
                </wp:positionV>
                <wp:extent cx="807720" cy="693420"/>
                <wp:effectExtent l="0" t="0" r="11430" b="11430"/>
                <wp:wrapNone/>
                <wp:docPr id="1" name="矩形 130"/>
                <wp:cNvGraphicFramePr/>
                <a:graphic xmlns:a="http://schemas.openxmlformats.org/drawingml/2006/main">
                  <a:graphicData uri="http://schemas.microsoft.com/office/word/2010/wordprocessingShape">
                    <wps:wsp>
                      <wps:cNvSpPr/>
                      <wps:spPr>
                        <a:xfrm>
                          <a:off x="0" y="0"/>
                          <a:ext cx="807720" cy="693420"/>
                        </a:xfrm>
                        <a:prstGeom prst="rect">
                          <a:avLst/>
                        </a:prstGeom>
                        <a:solidFill>
                          <a:srgbClr val="FFFFFF"/>
                        </a:solidFill>
                        <a:ln>
                          <a:noFill/>
                        </a:ln>
                      </wps:spPr>
                      <wps:txbx>
                        <w:txbxContent>
                          <w:p/>
                        </w:txbxContent>
                      </wps:txbx>
                      <wps:bodyPr wrap="square" upright="true"/>
                    </wps:wsp>
                  </a:graphicData>
                </a:graphic>
              </wp:anchor>
            </w:drawing>
          </mc:Choice>
          <mc:Fallback>
            <w:pict>
              <v:rect id="矩形 130" o:spid="_x0000_s1026" o:spt="1" style="position:absolute;left:0pt;margin-left:211.9pt;margin-top:686.4pt;height:54.6pt;width:63.6pt;z-index:251659264;mso-width-relative:page;mso-height-relative:page;" fillcolor="#FFFFFF" filled="t" stroked="f" coordsize="21600,21600" o:gfxdata="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BYAAABkcnMvUEsBAhQA&#10;FAAAAAgAh07iQDz153fZAAAADQEAAA8AAAAAAAAAAQAgAAAAOAAAAGRycy9kb3ducmV2LnhtbFBL&#10;AQIUABQAAAAIAIdO4kBtsFVcpgEAAC4DAAAOAAAAAAAAAAEAIAAAAD4BAABkcnMvZTJvRG9jLnht&#10;bFBLBQYAAAAABgAGAFkBAABWBQAAAAA=&#10;">
                <v:fill on="t" focussize="0,0"/>
                <v:stroke on="f"/>
                <v:imagedata o:title=""/>
                <o:lock v:ext="edit" aspectratio="f"/>
                <v:textbox>
                  <w:txbxContent>
                    <w:p/>
                  </w:txbxContent>
                </v:textbox>
              </v:rect>
            </w:pict>
          </mc:Fallback>
        </mc:AlternateContent>
      </w:r>
      <w:r>
        <w:rPr>
          <w:rFonts w:hint="eastAsia" w:ascii="宋体" w:hAnsi="宋体" w:eastAsia="宋体" w:cs="宋体"/>
          <w:color w:val="auto"/>
          <w:highlight w:val="none"/>
        </w:rPr>
        <w:br w:type="page"/>
      </w:r>
      <w:bookmarkStart w:id="1892" w:name="_Toc24360"/>
      <w:bookmarkStart w:id="1893" w:name="_Toc15193"/>
      <w:bookmarkStart w:id="1894" w:name="_Toc532458222"/>
      <w:r>
        <w:rPr>
          <w:rFonts w:hint="eastAsia" w:ascii="宋体" w:hAnsi="宋体" w:eastAsia="宋体" w:cs="宋体"/>
          <w:b/>
          <w:color w:val="auto"/>
          <w:sz w:val="32"/>
          <w:szCs w:val="20"/>
          <w:highlight w:val="none"/>
        </w:rPr>
        <w:t>第一节 合同协议书</w:t>
      </w:r>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p>
    <w:p>
      <w:pPr>
        <w:widowControl/>
        <w:tabs>
          <w:tab w:val="left" w:pos="1820"/>
          <w:tab w:val="left" w:pos="9072"/>
          <w:tab w:val="left" w:pos="9781"/>
        </w:tabs>
        <w:adjustRightInd w:val="0"/>
        <w:snapToGrid w:val="0"/>
        <w:spacing w:line="360" w:lineRule="auto"/>
        <w:ind w:right="120" w:rightChars="57" w:firstLine="421"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b/>
          <w:color w:val="auto"/>
          <w:kern w:val="0"/>
          <w:szCs w:val="21"/>
          <w:highlight w:val="none"/>
        </w:rPr>
        <w:t>发包人：</w:t>
      </w:r>
      <w:r>
        <w:rPr>
          <w:rFonts w:hint="eastAsia" w:ascii="宋体" w:hAnsi="宋体" w:eastAsia="宋体" w:cs="宋体"/>
          <w:color w:val="auto"/>
          <w:kern w:val="0"/>
          <w:szCs w:val="21"/>
          <w:highlight w:val="none"/>
          <w:u w:val="single"/>
        </w:rPr>
        <w:t xml:space="preserve">                </w:t>
      </w:r>
    </w:p>
    <w:p>
      <w:pPr>
        <w:widowControl/>
        <w:tabs>
          <w:tab w:val="left" w:pos="1820"/>
          <w:tab w:val="left" w:pos="9072"/>
          <w:tab w:val="left" w:pos="9781"/>
        </w:tabs>
        <w:adjustRightInd w:val="0"/>
        <w:snapToGrid w:val="0"/>
        <w:spacing w:line="360" w:lineRule="auto"/>
        <w:ind w:right="120" w:rightChars="57" w:firstLine="421" w:firstLineChars="200"/>
        <w:jc w:val="left"/>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设计人：</w:t>
      </w:r>
      <w:r>
        <w:rPr>
          <w:rFonts w:hint="eastAsia" w:ascii="宋体" w:hAnsi="宋体" w:eastAsia="宋体" w:cs="宋体"/>
          <w:color w:val="auto"/>
          <w:kern w:val="0"/>
          <w:szCs w:val="21"/>
          <w:highlight w:val="none"/>
          <w:u w:val="single"/>
        </w:rPr>
        <w:t xml:space="preserve">                </w:t>
      </w:r>
    </w:p>
    <w:p>
      <w:pPr>
        <w:widowControl/>
        <w:tabs>
          <w:tab w:val="left" w:pos="1820"/>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依据《中华人民共和国民法典》、《中华人民共和国建筑法》、《建设工程勘察设计管理条例》及有关法律规定，遵循平等、自愿、公平和诚实信用的原则，双方就</w:t>
      </w:r>
      <w:r>
        <w:rPr>
          <w:rFonts w:hint="eastAsia" w:ascii="宋体" w:hAnsi="宋体" w:eastAsia="宋体" w:cs="宋体"/>
          <w:color w:val="auto"/>
          <w:kern w:val="0"/>
          <w:szCs w:val="21"/>
          <w:highlight w:val="none"/>
          <w:u w:val="single"/>
        </w:rPr>
        <w:t>     （项目名称）      </w:t>
      </w:r>
      <w:r>
        <w:rPr>
          <w:rFonts w:hint="eastAsia" w:ascii="宋体" w:hAnsi="宋体" w:eastAsia="宋体" w:cs="宋体"/>
          <w:color w:val="auto"/>
          <w:kern w:val="0"/>
          <w:szCs w:val="21"/>
          <w:highlight w:val="none"/>
        </w:rPr>
        <w:t>勘察设计服务及有关事项协商一致，共同达成如下协议：</w:t>
      </w:r>
    </w:p>
    <w:p>
      <w:pPr>
        <w:widowControl/>
        <w:tabs>
          <w:tab w:val="left" w:pos="1044"/>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1.下列文件一起构成合同文件：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（1）中标通知书；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（2）投标函及投标函附录；</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（3）专用合同条款；</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（4）通用合同条款；</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（5）发包人要求；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（6）勘察设计费用清单</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如有</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（7）勘察纲要；</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（8）设计方案；</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9</w:t>
      </w:r>
      <w:r>
        <w:rPr>
          <w:rFonts w:hint="eastAsia" w:ascii="宋体" w:hAnsi="宋体" w:eastAsia="宋体" w:cs="宋体"/>
          <w:color w:val="auto"/>
          <w:highlight w:val="none"/>
        </w:rPr>
        <w:t>）主要人员汇总表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（10）其他合同文件。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上述各项合同文件包括合同当事人就该项合同文件所作出的补充和修改，属于同一类内容的文件，应以最新签署的为准。</w:t>
      </w:r>
    </w:p>
    <w:p>
      <w:pPr>
        <w:widowControl/>
        <w:tabs>
          <w:tab w:val="left" w:pos="1044"/>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bookmarkStart w:id="1895" w:name="OLE_LINK43"/>
      <w:bookmarkStart w:id="1896" w:name="OLE_LINK42"/>
      <w:r>
        <w:rPr>
          <w:rFonts w:hint="eastAsia" w:ascii="宋体" w:hAnsi="宋体" w:eastAsia="宋体" w:cs="宋体"/>
          <w:color w:val="auto"/>
          <w:kern w:val="0"/>
          <w:szCs w:val="21"/>
          <w:highlight w:val="none"/>
        </w:rPr>
        <w:t>上述合同文件互相补充和解释。如果合同文件之间存在矛盾或不一致之处，</w:t>
      </w:r>
      <w:bookmarkStart w:id="1897" w:name="OLE_LINK41"/>
      <w:bookmarkStart w:id="1898" w:name="OLE_LINK40"/>
      <w:r>
        <w:rPr>
          <w:rFonts w:hint="eastAsia" w:ascii="宋体" w:hAnsi="宋体" w:eastAsia="宋体" w:cs="宋体"/>
          <w:color w:val="auto"/>
          <w:kern w:val="0"/>
          <w:szCs w:val="21"/>
          <w:highlight w:val="none"/>
        </w:rPr>
        <w:t>以上述文件的排列顺序在先者为准。</w:t>
      </w:r>
      <w:bookmarkEnd w:id="1895"/>
      <w:bookmarkEnd w:id="1896"/>
      <w:bookmarkEnd w:id="1897"/>
      <w:bookmarkEnd w:id="1898"/>
    </w:p>
    <w:p>
      <w:pPr>
        <w:widowControl/>
        <w:tabs>
          <w:tab w:val="left" w:pos="9072"/>
        </w:tabs>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3.项目名称、投资及勘察设计内容（根据招标内容填写）</w:t>
      </w:r>
    </w:p>
    <w:p>
      <w:pPr>
        <w:widowControl/>
        <w:tabs>
          <w:tab w:val="left" w:pos="9072"/>
          <w:tab w:val="left" w:pos="9230"/>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bCs/>
          <w:color w:val="auto"/>
          <w:kern w:val="0"/>
          <w:szCs w:val="21"/>
          <w:highlight w:val="none"/>
        </w:rPr>
        <w:t>①</w:t>
      </w:r>
      <w:r>
        <w:rPr>
          <w:rFonts w:hint="eastAsia" w:ascii="宋体" w:hAnsi="宋体" w:eastAsia="宋体" w:cs="宋体"/>
          <w:color w:val="auto"/>
          <w:kern w:val="0"/>
          <w:szCs w:val="21"/>
          <w:highlight w:val="none"/>
        </w:rPr>
        <w:t>项目</w:t>
      </w:r>
      <w:r>
        <w:rPr>
          <w:rFonts w:hint="eastAsia" w:ascii="宋体" w:hAnsi="宋体" w:eastAsia="宋体" w:cs="宋体"/>
          <w:bCs/>
          <w:color w:val="auto"/>
          <w:kern w:val="0"/>
          <w:szCs w:val="21"/>
          <w:highlight w:val="none"/>
        </w:rPr>
        <w:t>名称</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spacing w:line="360" w:lineRule="auto"/>
        <w:ind w:firstLine="411" w:firstLineChars="196"/>
        <w:jc w:val="left"/>
        <w:rPr>
          <w:rFonts w:hint="eastAsia"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rPr>
        <w:t>②</w:t>
      </w:r>
      <w:r>
        <w:rPr>
          <w:rFonts w:hint="eastAsia" w:ascii="宋体" w:hAnsi="宋体" w:eastAsia="宋体" w:cs="宋体"/>
          <w:color w:val="auto"/>
          <w:kern w:val="0"/>
          <w:szCs w:val="21"/>
          <w:highlight w:val="none"/>
          <w:u w:val="single"/>
        </w:rPr>
        <w:t>规模（房屋建筑工程）：规划占地面积：        平方米，总建筑面积：       平方米（其中地上约    平方米，地下约   平方米）；地上      层，地下    层；建筑高度     米。</w:t>
      </w:r>
    </w:p>
    <w:p>
      <w:pPr>
        <w:widowControl/>
        <w:tabs>
          <w:tab w:val="left" w:pos="9072"/>
          <w:tab w:val="left" w:pos="9220"/>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（市政道路工程）：道路长约   km，设计时速为   km/h，路幅宽度为    ，    路面；有   立交   处；桥梁   座，计长   m；隧道   座，计长    m。</w:t>
      </w:r>
    </w:p>
    <w:p>
      <w:pPr>
        <w:widowControl/>
        <w:tabs>
          <w:tab w:val="left" w:pos="9072"/>
          <w:tab w:val="left" w:pos="9220"/>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（市政公用工程）：厂区占地面积：        平方米，总建筑面积：       平方米，日处理量       。</w:t>
      </w:r>
    </w:p>
    <w:p>
      <w:pPr>
        <w:widowControl/>
        <w:tabs>
          <w:tab w:val="left" w:pos="9072"/>
          <w:tab w:val="left" w:pos="9220"/>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（以上内容须根据工程特点自行填写）</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③</w:t>
      </w:r>
      <w:r>
        <w:rPr>
          <w:rFonts w:hint="eastAsia" w:ascii="宋体" w:hAnsi="宋体" w:eastAsia="宋体" w:cs="宋体"/>
          <w:color w:val="auto"/>
          <w:kern w:val="0"/>
          <w:szCs w:val="21"/>
          <w:highlight w:val="none"/>
        </w:rPr>
        <w:t>项目</w:t>
      </w:r>
      <w:r>
        <w:rPr>
          <w:rFonts w:hint="eastAsia" w:ascii="宋体" w:hAnsi="宋体" w:eastAsia="宋体" w:cs="宋体"/>
          <w:bCs/>
          <w:color w:val="auto"/>
          <w:kern w:val="0"/>
          <w:szCs w:val="21"/>
          <w:highlight w:val="none"/>
        </w:rPr>
        <w:t>地点：</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④</w:t>
      </w:r>
      <w:r>
        <w:rPr>
          <w:rFonts w:hint="eastAsia" w:ascii="宋体" w:hAnsi="宋体" w:eastAsia="宋体" w:cs="宋体"/>
          <w:color w:val="auto"/>
          <w:kern w:val="0"/>
          <w:szCs w:val="21"/>
          <w:highlight w:val="none"/>
        </w:rPr>
        <w:t>项目</w:t>
      </w:r>
      <w:r>
        <w:rPr>
          <w:rFonts w:hint="eastAsia" w:ascii="宋体" w:hAnsi="宋体" w:eastAsia="宋体" w:cs="宋体"/>
          <w:bCs/>
          <w:color w:val="auto"/>
          <w:kern w:val="0"/>
          <w:szCs w:val="21"/>
          <w:highlight w:val="none"/>
        </w:rPr>
        <w:t>立项：</w:t>
      </w:r>
      <w:r>
        <w:rPr>
          <w:rFonts w:hint="eastAsia" w:ascii="宋体" w:hAnsi="宋体" w:eastAsia="宋体" w:cs="宋体"/>
          <w:color w:val="auto"/>
          <w:kern w:val="0"/>
          <w:szCs w:val="21"/>
          <w:highlight w:val="none"/>
          <w:u w:val="single"/>
        </w:rPr>
        <w:tab/>
      </w:r>
      <w:r>
        <w:rPr>
          <w:rFonts w:hint="eastAsia" w:ascii="宋体" w:hAnsi="宋体" w:eastAsia="宋体" w:cs="宋体"/>
          <w:bCs/>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⑤</w:t>
      </w:r>
      <w:r>
        <w:rPr>
          <w:rFonts w:hint="eastAsia" w:ascii="宋体" w:hAnsi="宋体" w:eastAsia="宋体" w:cs="宋体"/>
          <w:color w:val="auto"/>
          <w:kern w:val="0"/>
          <w:szCs w:val="21"/>
          <w:highlight w:val="none"/>
        </w:rPr>
        <w:t>资金来源：</w:t>
      </w:r>
      <w:r>
        <w:rPr>
          <w:rFonts w:hint="eastAsia" w:ascii="宋体" w:hAnsi="宋体" w:eastAsia="宋体" w:cs="宋体"/>
          <w:color w:val="auto"/>
          <w:kern w:val="0"/>
          <w:szCs w:val="21"/>
          <w:highlight w:val="none"/>
          <w:u w:val="single"/>
        </w:rPr>
        <w:tab/>
      </w:r>
      <w:r>
        <w:rPr>
          <w:rFonts w:hint="eastAsia" w:ascii="宋体" w:hAnsi="宋体" w:eastAsia="宋体" w:cs="宋体"/>
          <w:bCs/>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⑥</w:t>
      </w:r>
      <w:r>
        <w:rPr>
          <w:rFonts w:hint="eastAsia" w:ascii="宋体" w:hAnsi="宋体" w:eastAsia="宋体" w:cs="宋体"/>
          <w:color w:val="auto"/>
          <w:kern w:val="0"/>
          <w:szCs w:val="21"/>
          <w:highlight w:val="none"/>
        </w:rPr>
        <w:t>勘察设计工作内容</w:t>
      </w: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u w:val="single"/>
        </w:rPr>
        <w:tab/>
      </w:r>
      <w:r>
        <w:rPr>
          <w:rFonts w:hint="eastAsia" w:ascii="宋体" w:hAnsi="宋体" w:eastAsia="宋体" w:cs="宋体"/>
          <w:bCs/>
          <w:color w:val="auto"/>
          <w:kern w:val="0"/>
          <w:szCs w:val="21"/>
          <w:highlight w:val="none"/>
        </w:rPr>
        <w:t xml:space="preserve">。 </w:t>
      </w:r>
    </w:p>
    <w:p>
      <w:pPr>
        <w:widowControl/>
        <w:tabs>
          <w:tab w:val="left" w:pos="9072"/>
          <w:tab w:val="left" w:pos="9640"/>
        </w:tabs>
        <w:adjustRightInd w:val="0"/>
        <w:snapToGrid w:val="0"/>
        <w:spacing w:line="360" w:lineRule="auto"/>
        <w:ind w:right="120" w:rightChars="57" w:firstLine="424" w:firstLineChars="20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4.签约合同价：人民币（大写）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1044"/>
          <w:tab w:val="left" w:pos="8931"/>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其中：</w:t>
      </w:r>
    </w:p>
    <w:p>
      <w:pPr>
        <w:widowControl/>
        <w:tabs>
          <w:tab w:val="left" w:pos="1044"/>
          <w:tab w:val="left" w:pos="8931"/>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（1）勘察费为人民币（大写）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highlight w:val="none"/>
        </w:rPr>
        <w:t>其中□BIM技术费用为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元，□专项勘察费为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w:t>
      </w:r>
      <w:r>
        <w:rPr>
          <w:rFonts w:hint="eastAsia" w:ascii="宋体" w:hAnsi="宋体" w:eastAsia="宋体" w:cs="宋体"/>
          <w:color w:val="auto"/>
          <w:highlight w:val="none"/>
          <w:u w:val="single"/>
        </w:rPr>
        <w:t>其他费用价为      元</w:t>
      </w: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本项目勘察费采用以下第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种合同价格形式，具体费用的计价原则和结算方式以专用合同条款约定为准。</w:t>
      </w:r>
    </w:p>
    <w:p>
      <w:pPr>
        <w:widowControl/>
        <w:tabs>
          <w:tab w:val="left" w:pos="8931"/>
          <w:tab w:val="left" w:pos="9640"/>
        </w:tabs>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①采用固定总价的，除合同约定的其他费用外，勘察费即为勘察费结算价。</w:t>
      </w:r>
    </w:p>
    <w:p>
      <w:pPr>
        <w:widowControl/>
        <w:tabs>
          <w:tab w:val="left" w:pos="8931"/>
          <w:tab w:val="left" w:pos="9640"/>
        </w:tabs>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②采用固定单价的，勘察费即为暂定价，其勘察固定</w:t>
      </w:r>
      <w:r>
        <w:rPr>
          <w:rFonts w:hint="eastAsia" w:ascii="宋体" w:hAnsi="宋体" w:eastAsia="宋体" w:cs="宋体"/>
          <w:color w:val="auto"/>
          <w:szCs w:val="21"/>
          <w:highlight w:val="none"/>
        </w:rPr>
        <w:t>单价</w:t>
      </w:r>
      <w:r>
        <w:rPr>
          <w:rFonts w:hint="eastAsia" w:ascii="宋体" w:hAnsi="宋体" w:eastAsia="宋体" w:cs="宋体"/>
          <w:color w:val="auto"/>
          <w:kern w:val="0"/>
          <w:szCs w:val="21"/>
          <w:highlight w:val="none"/>
        </w:rPr>
        <w:t>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8931"/>
          <w:tab w:val="left" w:pos="9640"/>
        </w:tabs>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③采用固定费率的，勘察费即为暂定价，其勘察固定费率为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1044"/>
          <w:tab w:val="left" w:pos="8931"/>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（2）设计费为人民币（大写）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highlight w:val="none"/>
        </w:rPr>
        <w:t>其中□BIM技术费用为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元，□专项勘察费为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w:t>
      </w:r>
      <w:r>
        <w:rPr>
          <w:rFonts w:hint="eastAsia" w:ascii="宋体" w:hAnsi="宋体" w:eastAsia="宋体" w:cs="宋体"/>
          <w:color w:val="auto"/>
          <w:highlight w:val="none"/>
          <w:u w:val="single"/>
        </w:rPr>
        <w:t>其他费用价为      元</w:t>
      </w: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本项目设计费采用以下第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种合同价格形式，具体费用的计价原则和结算方式以专用合同条款约定为准。</w:t>
      </w:r>
    </w:p>
    <w:p>
      <w:pPr>
        <w:widowControl/>
        <w:tabs>
          <w:tab w:val="left" w:pos="8931"/>
          <w:tab w:val="left" w:pos="9640"/>
        </w:tabs>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①采用固定总价的，除合同约定的其他费用外，设计费即为设计费结算价。</w:t>
      </w:r>
    </w:p>
    <w:p>
      <w:pPr>
        <w:widowControl/>
        <w:tabs>
          <w:tab w:val="left" w:pos="8931"/>
          <w:tab w:val="left" w:pos="9640"/>
        </w:tabs>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②采用固定单价的，设计费即为暂定价，其设计固定</w:t>
      </w:r>
      <w:r>
        <w:rPr>
          <w:rFonts w:hint="eastAsia" w:ascii="宋体" w:hAnsi="宋体" w:eastAsia="宋体" w:cs="宋体"/>
          <w:color w:val="auto"/>
          <w:szCs w:val="21"/>
          <w:highlight w:val="none"/>
        </w:rPr>
        <w:t>单价</w:t>
      </w:r>
      <w:r>
        <w:rPr>
          <w:rFonts w:hint="eastAsia" w:ascii="宋体" w:hAnsi="宋体" w:eastAsia="宋体" w:cs="宋体"/>
          <w:color w:val="auto"/>
          <w:kern w:val="0"/>
          <w:szCs w:val="21"/>
          <w:highlight w:val="none"/>
        </w:rPr>
        <w:t>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8931"/>
          <w:tab w:val="left" w:pos="9640"/>
        </w:tabs>
        <w:adjustRightInd w:val="0"/>
        <w:snapToGrid w:val="0"/>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③采用固定费率的，设计费即为暂定价，其设计固定费率为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072"/>
          <w:tab w:val="left" w:pos="9640"/>
        </w:tabs>
        <w:adjustRightInd w:val="0"/>
        <w:snapToGrid w:val="0"/>
        <w:spacing w:line="360" w:lineRule="auto"/>
        <w:ind w:right="120" w:rightChars="57" w:firstLine="420" w:firstLineChars="200"/>
        <w:jc w:val="left"/>
        <w:rPr>
          <w:rFonts w:hint="eastAsia" w:ascii="宋体" w:hAnsi="宋体" w:eastAsia="宋体" w:cs="宋体"/>
          <w:bCs/>
          <w:color w:val="auto"/>
          <w:kern w:val="0"/>
          <w:szCs w:val="21"/>
          <w:highlight w:val="none"/>
        </w:rPr>
      </w:pPr>
      <w:r>
        <w:rPr>
          <w:rFonts w:hint="eastAsia" w:ascii="宋体" w:hAnsi="宋体" w:eastAsia="宋体" w:cs="宋体"/>
          <w:color w:val="auto"/>
          <w:kern w:val="0"/>
          <w:szCs w:val="21"/>
          <w:highlight w:val="none"/>
        </w:rPr>
        <w:t>5.项目负责人：</w:t>
      </w:r>
      <w:r>
        <w:rPr>
          <w:rFonts w:hint="eastAsia" w:ascii="宋体" w:hAnsi="宋体" w:eastAsia="宋体" w:cs="宋体"/>
          <w:color w:val="auto"/>
          <w:kern w:val="0"/>
          <w:szCs w:val="21"/>
          <w:highlight w:val="none"/>
          <w:u w:val="single"/>
        </w:rPr>
        <w:tab/>
      </w:r>
      <w:r>
        <w:rPr>
          <w:rFonts w:hint="eastAsia" w:ascii="宋体" w:hAnsi="宋体" w:eastAsia="宋体" w:cs="宋体"/>
          <w:bCs/>
          <w:color w:val="auto"/>
          <w:kern w:val="0"/>
          <w:szCs w:val="21"/>
          <w:highlight w:val="none"/>
        </w:rPr>
        <w:t>。</w:t>
      </w:r>
    </w:p>
    <w:p>
      <w:pPr>
        <w:widowControl/>
        <w:tabs>
          <w:tab w:val="left" w:pos="9072"/>
          <w:tab w:val="left" w:pos="9640"/>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6.勘察设计工作质量符合的标准和要求：</w:t>
      </w:r>
      <w:r>
        <w:rPr>
          <w:rFonts w:hint="eastAsia" w:ascii="宋体" w:hAnsi="宋体" w:eastAsia="宋体" w:cs="宋体"/>
          <w:color w:val="auto"/>
          <w:highlight w:val="none"/>
        </w:rPr>
        <w:t>工程勘察设计严格执行</w:t>
      </w:r>
      <w:r>
        <w:rPr>
          <w:rFonts w:hint="eastAsia" w:ascii="宋体" w:hAnsi="宋体" w:eastAsia="宋体" w:cs="宋体"/>
          <w:color w:val="auto"/>
          <w:szCs w:val="21"/>
          <w:highlight w:val="none"/>
        </w:rPr>
        <w:t>国家和重庆市现行有关勘察设计</w:t>
      </w:r>
      <w:r>
        <w:rPr>
          <w:rFonts w:hint="eastAsia" w:ascii="宋体" w:hAnsi="宋体" w:eastAsia="宋体" w:cs="宋体"/>
          <w:color w:val="auto"/>
          <w:highlight w:val="none"/>
        </w:rPr>
        <w:t>强制性质量标准，</w:t>
      </w:r>
      <w:r>
        <w:rPr>
          <w:rFonts w:hint="eastAsia" w:ascii="宋体" w:hAnsi="宋体" w:eastAsia="宋体" w:cs="宋体"/>
          <w:color w:val="auto"/>
          <w:highlight w:val="none"/>
          <w:u w:val="single"/>
        </w:rPr>
        <w:t xml:space="preserve">                    </w:t>
      </w:r>
      <w:r>
        <w:rPr>
          <w:rFonts w:hint="eastAsia" w:ascii="宋体" w:hAnsi="宋体" w:eastAsia="宋体" w:cs="宋体"/>
          <w:color w:val="auto"/>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7.设计人承诺按合同约定承担工程的勘察设计工作。</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8.发包人承诺按合同约定的条件、时间和方式向设计人支付合同价款。</w:t>
      </w:r>
    </w:p>
    <w:p>
      <w:pPr>
        <w:widowControl/>
        <w:tabs>
          <w:tab w:val="left" w:pos="9072"/>
          <w:tab w:val="left" w:pos="9640"/>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9.设计人计划开始勘察设计日期：</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，实际日期以发包人在开始勘察设计通知中载明的开始勘察设计日期为准。勘察设计服务期限从开始勘察设计通知中载明的开始勘察设计日期起至竣工验收合格之日止。</w:t>
      </w:r>
    </w:p>
    <w:p>
      <w:pPr>
        <w:widowControl/>
        <w:tabs>
          <w:tab w:val="left" w:pos="9072"/>
          <w:tab w:val="left" w:pos="9640"/>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其中：初步勘察   天；详细勘察   天； 方案设计   天；初步设计   天；施工图设计   天；（其他工作内容）   天；</w:t>
      </w:r>
    </w:p>
    <w:p>
      <w:pPr>
        <w:widowControl/>
        <w:tabs>
          <w:tab w:val="left" w:pos="9072"/>
          <w:tab w:val="left" w:pos="9640"/>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10.合同生效：本合同自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生效。</w:t>
      </w:r>
    </w:p>
    <w:p>
      <w:pPr>
        <w:widowControl/>
        <w:tabs>
          <w:tab w:val="left" w:pos="9072"/>
          <w:tab w:val="left" w:pos="9640"/>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11.本合同协议书一式</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份，合同双方各执</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份。</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合同未尽事宜，双方另行签订补充协议。补充协议是合同的组成部分。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      （盖</w:t>
      </w:r>
      <w:r>
        <w:rPr>
          <w:rFonts w:hint="eastAsia" w:ascii="宋体" w:hAnsi="宋体" w:eastAsia="宋体" w:cs="宋体"/>
          <w:color w:val="auto"/>
          <w:kern w:val="0"/>
          <w:szCs w:val="21"/>
          <w:highlight w:val="none"/>
          <w:lang w:eastAsia="zh-CN"/>
        </w:rPr>
        <w:t>单位法人章</w:t>
      </w:r>
      <w:r>
        <w:rPr>
          <w:rFonts w:hint="eastAsia" w:ascii="宋体" w:hAnsi="宋体" w:eastAsia="宋体" w:cs="宋体"/>
          <w:color w:val="auto"/>
          <w:kern w:val="0"/>
          <w:szCs w:val="21"/>
          <w:highlight w:val="none"/>
        </w:rPr>
        <w:t>）          设计人：        （盖</w:t>
      </w:r>
      <w:r>
        <w:rPr>
          <w:rFonts w:hint="eastAsia" w:ascii="宋体" w:hAnsi="宋体" w:eastAsia="宋体" w:cs="宋体"/>
          <w:color w:val="auto"/>
          <w:kern w:val="0"/>
          <w:szCs w:val="21"/>
          <w:highlight w:val="none"/>
          <w:lang w:eastAsia="zh-CN"/>
        </w:rPr>
        <w:t>单位法人章</w:t>
      </w:r>
      <w:r>
        <w:rPr>
          <w:rFonts w:hint="eastAsia" w:ascii="宋体" w:hAnsi="宋体" w:eastAsia="宋体" w:cs="宋体"/>
          <w:color w:val="auto"/>
          <w:kern w:val="0"/>
          <w:szCs w:val="21"/>
          <w:highlight w:val="none"/>
        </w:rPr>
        <w:t>）</w:t>
      </w:r>
    </w:p>
    <w:p>
      <w:pPr>
        <w:widowControl/>
        <w:spacing w:line="360" w:lineRule="auto"/>
        <w:jc w:val="left"/>
        <w:rPr>
          <w:rFonts w:hint="eastAsia" w:ascii="宋体" w:hAnsi="宋体" w:eastAsia="宋体" w:cs="宋体"/>
          <w:color w:val="auto"/>
          <w:kern w:val="0"/>
          <w:szCs w:val="21"/>
          <w:highlight w:val="none"/>
        </w:rPr>
      </w:pP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法定代表人或其委托代理人：          法定代表人或其委托代理人：  </w:t>
      </w:r>
    </w:p>
    <w:p>
      <w:pPr>
        <w:widowControl/>
        <w:spacing w:line="360" w:lineRule="auto"/>
        <w:jc w:val="left"/>
        <w:rPr>
          <w:rFonts w:hint="eastAsia" w:ascii="宋体" w:hAnsi="宋体" w:eastAsia="宋体" w:cs="宋体"/>
          <w:color w:val="auto"/>
          <w:kern w:val="0"/>
          <w:szCs w:val="21"/>
          <w:highlight w:val="none"/>
        </w:rPr>
      </w:pPr>
    </w:p>
    <w:p>
      <w:pPr>
        <w:widowControl/>
        <w:spacing w:line="360" w:lineRule="auto"/>
        <w:ind w:firstLine="2100" w:firstLineChars="10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（签名）                            （签名）</w:t>
      </w:r>
    </w:p>
    <w:p>
      <w:pPr>
        <w:widowControl/>
        <w:tabs>
          <w:tab w:val="left" w:pos="4410"/>
        </w:tabs>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统一社会信用代码：</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 xml:space="preserve">  统一社会信用代码：</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 xml:space="preserve"> </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 xml:space="preserve">  地  址：</w:t>
      </w:r>
      <w:r>
        <w:rPr>
          <w:rFonts w:hint="eastAsia" w:ascii="宋体" w:hAnsi="宋体" w:eastAsia="宋体" w:cs="宋体"/>
          <w:color w:val="auto"/>
          <w:kern w:val="0"/>
          <w:szCs w:val="21"/>
          <w:highlight w:val="none"/>
          <w:u w:val="single"/>
        </w:rPr>
        <w:t xml:space="preserve">              </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 xml:space="preserve">  邮政编码：</w:t>
      </w:r>
      <w:r>
        <w:rPr>
          <w:rFonts w:hint="eastAsia" w:ascii="宋体" w:hAnsi="宋体" w:eastAsia="宋体" w:cs="宋体"/>
          <w:color w:val="auto"/>
          <w:kern w:val="0"/>
          <w:szCs w:val="21"/>
          <w:highlight w:val="none"/>
          <w:u w:val="single"/>
        </w:rPr>
        <w:t xml:space="preserve">          </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 xml:space="preserve">  电  话：</w:t>
      </w:r>
      <w:r>
        <w:rPr>
          <w:rFonts w:hint="eastAsia" w:ascii="宋体" w:hAnsi="宋体" w:eastAsia="宋体" w:cs="宋体"/>
          <w:color w:val="auto"/>
          <w:kern w:val="0"/>
          <w:szCs w:val="21"/>
          <w:highlight w:val="none"/>
          <w:u w:val="single"/>
        </w:rPr>
        <w:t xml:space="preserve">            </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传  真：</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传  真：</w:t>
      </w:r>
      <w:r>
        <w:rPr>
          <w:rFonts w:hint="eastAsia" w:ascii="宋体" w:hAnsi="宋体" w:eastAsia="宋体" w:cs="宋体"/>
          <w:color w:val="auto"/>
          <w:kern w:val="0"/>
          <w:szCs w:val="21"/>
          <w:highlight w:val="none"/>
          <w:u w:val="single"/>
        </w:rPr>
        <w:t xml:space="preserve">            </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电子信箱：</w:t>
      </w:r>
      <w:r>
        <w:rPr>
          <w:rFonts w:hint="eastAsia" w:ascii="宋体" w:hAnsi="宋体" w:eastAsia="宋体" w:cs="宋体"/>
          <w:color w:val="auto"/>
          <w:kern w:val="0"/>
          <w:szCs w:val="21"/>
          <w:highlight w:val="none"/>
          <w:u w:val="single"/>
        </w:rPr>
        <w:t xml:space="preserve">          </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开户银行：</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开户银行：</w:t>
      </w:r>
      <w:r>
        <w:rPr>
          <w:rFonts w:hint="eastAsia" w:ascii="宋体" w:hAnsi="宋体" w:eastAsia="宋体" w:cs="宋体"/>
          <w:color w:val="auto"/>
          <w:kern w:val="0"/>
          <w:szCs w:val="21"/>
          <w:highlight w:val="none"/>
          <w:u w:val="single"/>
        </w:rPr>
        <w:t xml:space="preserve">          </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账  号：</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 xml:space="preserve">  账  号：</w:t>
      </w:r>
      <w:r>
        <w:rPr>
          <w:rFonts w:hint="eastAsia" w:ascii="宋体" w:hAnsi="宋体" w:eastAsia="宋体" w:cs="宋体"/>
          <w:color w:val="auto"/>
          <w:kern w:val="0"/>
          <w:szCs w:val="21"/>
          <w:highlight w:val="none"/>
          <w:u w:val="single"/>
        </w:rPr>
        <w:t xml:space="preserve">            </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签约时间：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日 </w:t>
      </w:r>
      <w:r>
        <w:rPr>
          <w:rFonts w:hint="eastAsia" w:ascii="宋体" w:hAnsi="宋体" w:eastAsia="宋体" w:cs="宋体"/>
          <w:i/>
          <w:color w:val="auto"/>
          <w:kern w:val="0"/>
          <w:szCs w:val="21"/>
          <w:highlight w:val="none"/>
        </w:rPr>
        <w:t xml:space="preserve"> </w:t>
      </w:r>
      <w:r>
        <w:rPr>
          <w:rFonts w:hint="eastAsia" w:ascii="宋体" w:hAnsi="宋体" w:eastAsia="宋体" w:cs="宋体"/>
          <w:color w:val="auto"/>
          <w:kern w:val="0"/>
          <w:szCs w:val="21"/>
          <w:highlight w:val="none"/>
        </w:rPr>
        <w:t xml:space="preserve">签约时间：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widowControl/>
        <w:tabs>
          <w:tab w:val="left" w:pos="9072"/>
          <w:tab w:val="left" w:pos="9781"/>
        </w:tabs>
        <w:adjustRightInd w:val="0"/>
        <w:snapToGrid w:val="0"/>
        <w:spacing w:line="360" w:lineRule="auto"/>
        <w:ind w:right="120" w:rightChars="57" w:firstLine="1890" w:firstLineChars="900"/>
        <w:jc w:val="left"/>
        <w:rPr>
          <w:rFonts w:hint="eastAsia" w:ascii="宋体" w:hAnsi="宋体" w:eastAsia="宋体" w:cs="宋体"/>
          <w:color w:val="auto"/>
          <w:kern w:val="0"/>
          <w:szCs w:val="21"/>
          <w:highlight w:val="none"/>
        </w:rPr>
      </w:pPr>
    </w:p>
    <w:p>
      <w:pPr>
        <w:keepNext/>
        <w:keepLines/>
        <w:spacing w:before="260" w:after="260" w:line="412" w:lineRule="auto"/>
        <w:jc w:val="center"/>
        <w:outlineLvl w:val="1"/>
        <w:rPr>
          <w:rFonts w:hint="eastAsia" w:ascii="宋体" w:hAnsi="宋体" w:eastAsia="宋体" w:cs="宋体"/>
          <w:b/>
          <w:bCs/>
          <w:color w:val="auto"/>
          <w:kern w:val="44"/>
          <w:sz w:val="44"/>
          <w:szCs w:val="44"/>
          <w:highlight w:val="none"/>
        </w:rPr>
      </w:pPr>
      <w:bookmarkStart w:id="1899" w:name="_Toc531632598"/>
      <w:r>
        <w:rPr>
          <w:rFonts w:hint="eastAsia" w:ascii="宋体" w:hAnsi="宋体" w:eastAsia="宋体" w:cs="宋体"/>
          <w:bCs/>
          <w:color w:val="auto"/>
          <w:kern w:val="44"/>
          <w:sz w:val="44"/>
          <w:szCs w:val="44"/>
          <w:highlight w:val="none"/>
        </w:rPr>
        <w:br w:type="page"/>
      </w:r>
      <w:bookmarkStart w:id="1900" w:name="_Toc11939"/>
      <w:bookmarkStart w:id="1901" w:name="_Toc23252"/>
      <w:bookmarkStart w:id="1902" w:name="_Toc532458223"/>
      <w:bookmarkStart w:id="1903" w:name="_Toc692"/>
      <w:bookmarkStart w:id="1904" w:name="_Toc17382"/>
      <w:bookmarkStart w:id="1905" w:name="_Toc24420"/>
      <w:bookmarkStart w:id="1906" w:name="_Toc26454"/>
      <w:bookmarkStart w:id="1907" w:name="_Toc2464"/>
      <w:bookmarkStart w:id="1908" w:name="_Toc12257"/>
      <w:bookmarkStart w:id="1909" w:name="_Toc28638"/>
      <w:bookmarkStart w:id="1910" w:name="_Toc27599"/>
      <w:bookmarkStart w:id="1911" w:name="_Toc31238"/>
      <w:bookmarkStart w:id="1912" w:name="_Toc75856897"/>
      <w:bookmarkStart w:id="1913" w:name="_Toc32454"/>
      <w:bookmarkStart w:id="1914" w:name="_Toc8142"/>
      <w:bookmarkStart w:id="1915" w:name="_Toc11143"/>
      <w:r>
        <w:rPr>
          <w:rFonts w:hint="eastAsia" w:ascii="宋体" w:hAnsi="宋体" w:eastAsia="宋体" w:cs="宋体"/>
          <w:b/>
          <w:color w:val="auto"/>
          <w:sz w:val="32"/>
          <w:szCs w:val="20"/>
          <w:highlight w:val="none"/>
        </w:rPr>
        <w:t>第二节 通用合同条款</w:t>
      </w:r>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p>
    <w:p>
      <w:pPr>
        <w:keepNext/>
        <w:keepLines/>
        <w:spacing w:line="415" w:lineRule="auto"/>
        <w:jc w:val="left"/>
        <w:outlineLvl w:val="2"/>
        <w:rPr>
          <w:rFonts w:hint="eastAsia" w:ascii="宋体" w:hAnsi="宋体" w:eastAsia="宋体" w:cs="宋体"/>
          <w:color w:val="auto"/>
          <w:kern w:val="0"/>
          <w:sz w:val="32"/>
          <w:szCs w:val="32"/>
          <w:highlight w:val="none"/>
        </w:rPr>
      </w:pPr>
      <w:bookmarkStart w:id="1916" w:name="_Toc5824"/>
      <w:bookmarkStart w:id="1917" w:name="_Toc531632599"/>
      <w:bookmarkStart w:id="1918" w:name="_Toc16339"/>
      <w:bookmarkStart w:id="1919" w:name="_Toc17624"/>
      <w:bookmarkStart w:id="1920" w:name="_Toc1956"/>
      <w:bookmarkStart w:id="1921" w:name="_Toc7307"/>
      <w:bookmarkStart w:id="1922" w:name="_Toc532458224"/>
      <w:bookmarkStart w:id="1923" w:name="_Toc75856898"/>
      <w:bookmarkStart w:id="1924" w:name="_Toc23366"/>
      <w:bookmarkStart w:id="1925" w:name="_Toc13619"/>
      <w:bookmarkStart w:id="1926" w:name="_Toc19886"/>
      <w:bookmarkStart w:id="1927" w:name="_Toc2360"/>
      <w:bookmarkStart w:id="1928" w:name="_Toc23695"/>
      <w:bookmarkStart w:id="1929" w:name="_Toc7103"/>
      <w:bookmarkStart w:id="1930" w:name="_Toc23734"/>
      <w:bookmarkStart w:id="1931" w:name="_Toc24953"/>
      <w:bookmarkStart w:id="1932" w:name="_Toc26429"/>
      <w:r>
        <w:rPr>
          <w:rFonts w:hint="eastAsia" w:ascii="宋体" w:hAnsi="宋体" w:eastAsia="宋体" w:cs="宋体"/>
          <w:color w:val="auto"/>
          <w:kern w:val="0"/>
          <w:sz w:val="32"/>
          <w:szCs w:val="32"/>
          <w:highlight w:val="none"/>
        </w:rPr>
        <w:t>1.一般约定</w:t>
      </w:r>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 词语定义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通用合同条款、专用合同条款中的下列词语应具有本款所赋予的含义。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 合同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 合同文件（或称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勘察设计费用清单、勘察纲要、设计方案，以及其他构成合同组成部分的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1.1.1.2 合同协议书：指发包人和设计人共同签署的合同协议书。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1.1.1.3 中标通知书：指发包人通知设计人中标的函件。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1.1.1.4 投标函：指由设计人填写并签署的，名为“投标函”的函件。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1.1.1.5 投标函附录：指由设计人填写并签署的、附在投标函后，名为“投标函附录”的函件。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1.1.1.6 发包人要求：指合同文件中名为“发包人要求”的文件。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1.1.1.7技术标准：是指构成合同的设计应当遵守的或指导设计的国家、行业或地方的技术标准和要求，以及合同约定的技术标准和要求。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1.1.1.8 设计方案：指设计人提供的方案设计文件。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1.1.1.9 勘察纲要：指设计人在投标文件中的勘察纲要。</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1.1.1.10 勘察设计费用清单：指设计人在投标文件中的勘察设计费用清单。</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1.1.1.11 其他合同文件：指经合同双方当事人确认构成合同文件的其他文件。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 合同当事人和人员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1.1.2.1 合同当事人：指发包人和（或）设计人。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1.1.2.2 发包人：指与设计人签订合同协议书的当事人，及其合法继承人。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1.1.2.3 设计人：指与发包人签订合同协议书的当事人，及其合法继承人。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1.1.2.4 发包人代表：指由发包人任命，并在授权范围和期限内代表发包人行使权利和履行义务的全权负责人。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1.1.2.5 项目负责人：指由设计人任命，代表设计人行使权利和履行义务的全权负责人。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1.1.2.6 分包人：是指按照法律规定和合同约定，分包部分工程设计工作，并与设计人签订分包合同的具有相应资质的法人。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1.1.2.7 联合体：是指两个以上设计人联合，以一个设计人身份为发包人提供工程勘察设计服务的临时性组织。</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 工程和勘察设计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1.1.3.1 工程：指专用合同条款中指明进行勘察设计的工程。</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1.1.3.2 勘察设计服务：指设计人按照合同约定履行的服务，包括制订勘察设计工作大纲、进行测绘、勘探、取样和试验等，查明、分析和评估地质特征和工程条件，编制勘察报告；编制设计文件和设计概算、预算、提供技术交底、施工配合、参加竣工验收或发包人委托的其他服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1.1.3.3 暂停勘察设计：是指不能按照合同约定履行全部或部分义务情形而暂时中止勘察设计服务的行为。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1933" w:name="page50"/>
      <w:bookmarkEnd w:id="1933"/>
      <w:r>
        <w:rPr>
          <w:rFonts w:hint="eastAsia" w:ascii="宋体" w:hAnsi="宋体" w:eastAsia="宋体" w:cs="宋体"/>
          <w:color w:val="auto"/>
          <w:kern w:val="0"/>
          <w:szCs w:val="21"/>
          <w:highlight w:val="none"/>
        </w:rPr>
        <w:t>1.1.3.4 勘察设备：指为完成合同约定的各项工作所需的设备、器具和其他物品，不包括临时工程和材料。</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1.1.3.5 勘探场地：指用于工程勘探的场所，以及在合同中指定作为勘探场地组成的其他场所。</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1.1.3.6 勘察设计资料：是发包人按合同约定向设计人提供的，用于完成勘察设计服务范围与内容所需要的资料。</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1.1.3.7 勘察设计文件：指设计人按合同约定向发包人提交的工程勘察报告、服务大纲、勘察方案、外业指导书、进度计划、设计说明、图纸、图板、模型、计算书、软件和其他文件等，包括阶段性文件和最终文件，且应当采用合同中双方约定的格式和载体。</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 日期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1.1.4.1 开始勘察设计通知：指发包人按第 6.1 款通知设计人开始勘察设计的函件。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1.1.4.2 开始勘察设计日期：指发包人按第 6.1 款发出的开始勘察设计通知中写明的开始勘察设计日期。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1.1.4.3 勘察设计服务期限：指设计人在投标函中承诺的完成合同勘察设计服务所需的期限，包括按第 6.2 款、第 6.3 款、第 6.5款和第 6.7 款约定所作的调整。</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1.1.4.4 完成勘察设计日期：指第 1.1.4.3 目约定勘察设计服务期限届满时的日期。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1.1.4.5 基准日：指投标截止时间前 28 天的日期。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1.1.4.6 天：除特别指明外，指日历天。合同中按天计算时间的，开始当天不计入，从次日开始计算。期限最后一天的截止时间为当天 24:00。</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 合同价格和费用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1.1.5.1 签约合同价：指签订合同时合同协议书中写明的勘察设计费用总金额。</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1.1.5.2 合同价格：指设计人按合同约定完成了全部勘察设计工作后，发包人应付给设计人的金额，包括在履行合同过程中按合同约定进行的变更和调整。</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1.1.5.3 费用：指为履行合同所发生的或将要发生的所有合理开支，包括管理费和应分摊的其他费用，但不包括利润。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1.1.5.4 暂列金额：指暂时未定的，包括在合同中，并在报价清单汇总表中以此名称标明的金额，用于进行本工程可能发生的额外勘察设计工作或作为不可预见费用，按照合同条款第 12.5 款的规定使用。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1.1.6 其他</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1.1.6.1 书面形式：指合同文件、信件和数据电文（包括电报、电传、传真、电子数据交换和电子邮件）等可以有形地表现所载内容的形式。</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1.2 语言文字</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合同以中国的汉语简体文字编写、解释和说明。合同当事人在专用合同条款中约定使用两种以上语言时，汉语为优先解释和说明合同的语言。</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1.3 适用法律</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适用于合同的法律包括中华人民共和国法律、行政法规、部门规章，以及工程所在地的地方法规、自治条例、单行条例和地方政府规章。</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本合同适用的其他规范性文件，可在专用合同条款中约定。</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1.4 技术标准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 适用于现行有效的国家标准、行业标准、工程所在地的地方性标准，以及相应的规范、规程等，合同当事人有特别要求的，应在专用合同条款中约定。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 发包人要求使用国外技术标准的，发包人与设计人在专用合同条款中约定原文版本和中文译本提供方及提供标准的名称、份数、时间及费用承担等事项。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勘察设计费用。</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bookmarkStart w:id="1934" w:name="page51"/>
      <w:bookmarkEnd w:id="1934"/>
      <w:bookmarkStart w:id="1935" w:name="OLE_LINK35"/>
      <w:bookmarkStart w:id="1936" w:name="OLE_LINK36"/>
      <w:bookmarkStart w:id="1937" w:name="OLE_LINK34"/>
      <w:r>
        <w:rPr>
          <w:rFonts w:hint="eastAsia" w:ascii="宋体" w:hAnsi="宋体" w:eastAsia="宋体" w:cs="宋体"/>
          <w:bCs/>
          <w:color w:val="auto"/>
          <w:szCs w:val="21"/>
          <w:highlight w:val="none"/>
        </w:rPr>
        <w:t>1.5 合同文件的优先顺序</w:t>
      </w:r>
    </w:p>
    <w:bookmarkEnd w:id="1935"/>
    <w:bookmarkEnd w:id="1936"/>
    <w:bookmarkEnd w:id="1937"/>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组成合同的各项文件应互相解释，互为说明。除专用合同条款另有约定外，解释合同文件的优先顺序如下：</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（1）中标通知书；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（2）投标函及投标函附录；</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（3）专用合同条款；</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（4）通用合同条款；</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（5）发包人要求；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（6）勘察设计费用清单；</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（7）勘察纲要；</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（8）设计方案；</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9</w:t>
      </w:r>
      <w:r>
        <w:rPr>
          <w:rFonts w:hint="eastAsia" w:ascii="宋体" w:hAnsi="宋体" w:eastAsia="宋体" w:cs="宋体"/>
          <w:color w:val="auto"/>
          <w:highlight w:val="none"/>
        </w:rPr>
        <w:t>）主要人员汇总表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（10）其他合同文件。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上述各项合同文件包括合同当事人就该项合同文件所作出的补充和修改，属于同一类内容的文件，应以最新签署的为准。</w:t>
      </w:r>
      <w:bookmarkStart w:id="1938" w:name="OLE_LINK37"/>
      <w:bookmarkStart w:id="1939" w:name="OLE_LINK39"/>
      <w:bookmarkStart w:id="1940" w:name="OLE_LINK38"/>
    </w:p>
    <w:bookmarkEnd w:id="1938"/>
    <w:bookmarkEnd w:id="1939"/>
    <w:bookmarkEnd w:id="1940"/>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1.6 合同协议书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设计人按中标通知书规定的时间与发包人签订合同协议书。除法律另有规定或合同另有约定外，发包人和设计人的法定代表人或其委托代理人在合同协议书上签名并盖合同专用章或法定名称章，依法生效。</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1.7 文件的提供</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1.7.1 勘察设计文件的提供</w:t>
      </w:r>
    </w:p>
    <w:p>
      <w:pPr>
        <w:widowControl/>
        <w:tabs>
          <w:tab w:val="left" w:pos="9781"/>
        </w:tabs>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除专用合同条款另有约定外，设计人应在合理的期限内按照合同约定向发包人提供勘察设计文件。合同约定勘察设计文件应经发包人批复的，发包人应当在合同约定的期限内批复或提出修改意见。</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1.7.2 发包人提供的文件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按专用合同条款约定由发包人提供的文件，包括基础资料、勘察设计任务书等，发包人应按约定的数量和期限交给设计人。由于发包人未按时提供文件造成勘察设计服务期限延误的，按第 6.2 款约定执行。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1.7.3 文件错误的通知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任何一方当事人发现文件中存在的明显错误或疏忽，均应及时通知对方当事人，并应立即采取适当的措施防止损失扩大。</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bookmarkStart w:id="1941" w:name="page52"/>
      <w:bookmarkEnd w:id="1941"/>
      <w:r>
        <w:rPr>
          <w:rFonts w:hint="eastAsia" w:ascii="宋体" w:hAnsi="宋体" w:eastAsia="宋体" w:cs="宋体"/>
          <w:bCs/>
          <w:color w:val="auto"/>
          <w:szCs w:val="21"/>
          <w:highlight w:val="none"/>
        </w:rPr>
        <w:t>1.8 联络</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1.8.1 与合同有关的通知、批准、证明、证书、指示、要求、请求、同意、确定和决定等，均应采用书面形式，并应在合同约定的期限内送达接收人和送达地点。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1.8.2 发包人和设计人应在专用合同条款中约定各自的送达接收人、送达地点、电子邮箱。任何一方合同当事人指定的接收人或送达地点或电子邮箱发生变动的，应提前3天以书面形式通知对方，否则视为未发生变动。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1.8.3 发包人和设计人应当及时签收另一方送达至送达地点和指定接收人的来往信函，如确有充分证据证明一方无正当理由拒不签收的，视为拒绝签收一方认可往来信函的内容。</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1.9 转让</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除专用合同条款另有约定外，未经对方当事人同意，一方当事人不得将合同权利全部或部分转让给第三人，也不得全部或部分转移合同义务。</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1.10 严禁贿赂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合同双方当事人不得以贿赂或变相贿赂的方式，谋取不当利益或损害对方权益。因贿赂造成对方当事人损失的，行为人应当赔偿损失，并承担相应的法律责任。</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1.11 知识产权</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1.11.2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1.11.3设计人在从事勘察设计活动时，不得侵犯他人的知识产权。因侵犯专利权或其他知识产权所引起的责任，由设计人自行承担。因发包人提供的勘察设计资料导致侵权的，由发包人承担责任。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1.11.4 设计人在勘察设计文件中采用专利技术、专有技术的，相应的使用费视为已包含在合同价格之中。</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1.12 文件及信息的保密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未经对方同意，任何一方当事人不得将有关文件、技术秘密、需要保密的资料和信息泄露给他人或公开发表与引用。</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1.13发包人要求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1.13.1 设计人应认真阅读、复核发包人要求，发现错误的，应及时书面通知发包人。无论是否存在错误，发包人均有权修改发包人要求，并在修改后 3 日内通知设计人。除专用合同条</w:t>
      </w:r>
      <w:bookmarkStart w:id="1942" w:name="page53"/>
      <w:bookmarkEnd w:id="1942"/>
      <w:r>
        <w:rPr>
          <w:rFonts w:hint="eastAsia" w:ascii="宋体" w:hAnsi="宋体" w:eastAsia="宋体" w:cs="宋体"/>
          <w:color w:val="auto"/>
          <w:kern w:val="0"/>
          <w:szCs w:val="21"/>
          <w:highlight w:val="none"/>
        </w:rPr>
        <w:t>款另有约定外，由此导致设计人费用增加和(或)周期延误的，发包人应当相应地增加费用和(或)延长周期。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1.13.2 如果发包人要求违反法律规定，设计人应在发现后及时书面通知发包人，要求其改正。发包人收到通知书后不予改正或不予答复的，设计人有权拒绝履行合同义务，直至解除合同；由此引起的设计人的全部损失由发包人承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1.13.3 发包人要求采用国外规范和标准进行勘察设计时，应由发包人负责提供该规范和标准的外国文本和中文译本，提供的时间、份数和其他要求在专用合同条款中约定。</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943" w:name="_Toc28784"/>
      <w:bookmarkStart w:id="1944" w:name="_Toc10636"/>
      <w:bookmarkStart w:id="1945" w:name="_Toc7512"/>
      <w:bookmarkStart w:id="1946" w:name="_Toc7797"/>
      <w:bookmarkStart w:id="1947" w:name="_Toc531632600"/>
      <w:bookmarkStart w:id="1948" w:name="_Toc17134"/>
      <w:bookmarkStart w:id="1949" w:name="_Toc22870"/>
      <w:bookmarkStart w:id="1950" w:name="_Toc10346"/>
      <w:bookmarkStart w:id="1951" w:name="_Toc12022"/>
      <w:bookmarkStart w:id="1952" w:name="_Toc21843"/>
      <w:bookmarkStart w:id="1953" w:name="_Toc75856899"/>
      <w:bookmarkStart w:id="1954" w:name="_Toc13436"/>
      <w:bookmarkStart w:id="1955" w:name="_Toc26358"/>
      <w:bookmarkStart w:id="1956" w:name="_Toc532458225"/>
      <w:bookmarkStart w:id="1957" w:name="_Toc2155"/>
      <w:bookmarkStart w:id="1958" w:name="_Toc14419"/>
      <w:bookmarkStart w:id="1959" w:name="_Toc1501"/>
      <w:r>
        <w:rPr>
          <w:rFonts w:hint="eastAsia" w:ascii="宋体" w:hAnsi="宋体" w:eastAsia="宋体" w:cs="宋体"/>
          <w:color w:val="auto"/>
          <w:kern w:val="0"/>
          <w:sz w:val="32"/>
          <w:szCs w:val="32"/>
          <w:highlight w:val="none"/>
        </w:rPr>
        <w:t>2.发包人义务</w:t>
      </w:r>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2.1 遵守法律</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发包人在履行合同过程中应遵守法律，并保证设计人免于承担因发包人违反法律而引起的任何责任。</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2.2 发出开始勘察设计通知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发包人应按第 6.1 款的约定向设计人发出开始勘察设计通知。</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2.3 办理证件和批件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律规定和（或）合同约定由发包人负责办理的工程建设项目必须履行的各类审批、核准或备案手续，发包人应当按时办理，设计人应给予必要的协助。法律规定和（或）合同约定由设计人负责办理的设计所需的证件和批件，发包人应给予必要的协助。</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2.4 支付合同价款</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发包人应按合同约定向设计人及时支付合同价款。</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2.5 提供勘察设计资料</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发包人应按第 1.7.2 项的约定向设计人提供勘察设计资料。</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bookmarkStart w:id="1960" w:name="page54"/>
      <w:bookmarkEnd w:id="1960"/>
      <w:bookmarkStart w:id="1961" w:name="OLE_LINK303"/>
      <w:bookmarkStart w:id="1962" w:name="OLE_LINK302"/>
      <w:r>
        <w:rPr>
          <w:rFonts w:hint="eastAsia" w:ascii="宋体" w:hAnsi="宋体" w:eastAsia="宋体" w:cs="宋体"/>
          <w:bCs/>
          <w:color w:val="auto"/>
          <w:szCs w:val="21"/>
          <w:highlight w:val="none"/>
        </w:rPr>
        <w:t>2.6 其他义务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发包人应履行合同约定的其他义务。</w:t>
      </w:r>
    </w:p>
    <w:bookmarkEnd w:id="1961"/>
    <w:bookmarkEnd w:id="1962"/>
    <w:p>
      <w:pPr>
        <w:keepNext/>
        <w:keepLines/>
        <w:spacing w:line="415" w:lineRule="auto"/>
        <w:jc w:val="left"/>
        <w:outlineLvl w:val="2"/>
        <w:rPr>
          <w:rFonts w:hint="eastAsia" w:ascii="宋体" w:hAnsi="宋体" w:eastAsia="宋体" w:cs="宋体"/>
          <w:color w:val="auto"/>
          <w:kern w:val="0"/>
          <w:sz w:val="32"/>
          <w:szCs w:val="32"/>
          <w:highlight w:val="none"/>
        </w:rPr>
      </w:pPr>
      <w:bookmarkStart w:id="1963" w:name="_Toc27391"/>
      <w:bookmarkStart w:id="1964" w:name="_Toc29920"/>
      <w:bookmarkStart w:id="1965" w:name="_Toc29473"/>
      <w:bookmarkStart w:id="1966" w:name="_Toc17065"/>
      <w:bookmarkStart w:id="1967" w:name="_Toc19811"/>
      <w:bookmarkStart w:id="1968" w:name="_Toc26718"/>
      <w:bookmarkStart w:id="1969" w:name="_Toc532458226"/>
      <w:bookmarkStart w:id="1970" w:name="_Toc18005"/>
      <w:bookmarkStart w:id="1971" w:name="_Toc4875"/>
      <w:bookmarkStart w:id="1972" w:name="_Toc18451"/>
      <w:bookmarkStart w:id="1973" w:name="_Toc17509"/>
      <w:bookmarkStart w:id="1974" w:name="_Toc24759"/>
      <w:bookmarkStart w:id="1975" w:name="_Toc75856900"/>
      <w:bookmarkStart w:id="1976" w:name="_Toc10572"/>
      <w:bookmarkStart w:id="1977" w:name="_Toc26141"/>
      <w:bookmarkStart w:id="1978" w:name="_Toc531632601"/>
      <w:bookmarkStart w:id="1979" w:name="_Toc29544"/>
      <w:r>
        <w:rPr>
          <w:rFonts w:hint="eastAsia" w:ascii="宋体" w:hAnsi="宋体" w:eastAsia="宋体" w:cs="宋体"/>
          <w:color w:val="auto"/>
          <w:kern w:val="0"/>
          <w:sz w:val="32"/>
          <w:szCs w:val="32"/>
          <w:highlight w:val="none"/>
        </w:rPr>
        <w:t>3.发包人管理</w:t>
      </w:r>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3.1 发包人代表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1980" w:name="OLE_LINK88"/>
      <w:bookmarkStart w:id="1981" w:name="OLE_LINK87"/>
      <w:r>
        <w:rPr>
          <w:rFonts w:hint="eastAsia" w:ascii="宋体" w:hAnsi="宋体" w:eastAsia="宋体" w:cs="宋体"/>
          <w:color w:val="auto"/>
          <w:kern w:val="0"/>
          <w:szCs w:val="21"/>
          <w:highlight w:val="none"/>
        </w:rPr>
        <w:t>3.1.1除专用合同条款另有约定外，发包人应在合同签订时，在专用合同条款中明确其负责工程勘察设计的发包人代表的姓名、职务、联系方式、授权范围及授权期限等事项。由发包人代表在其授权范围和授权期限内，代表发包人行使权利、履行义务和处理合同履行中的具体事宜。发包人代表在授权范围内的行为由发包人承担法律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3.1.2发包人代表违反法律法规、违背职业道德守则或者不按合同约定履行职责及义务，导致合同无法继续正常履行的，设计人有权通知发包人更换发包人代表。发包人收到通知后 7 天内，应当核实完毕并将处理结果通知设计人。发包人同意更换发包人代表的，按通用条款3.1.3项执行。发包人不同意更换发包人代表的，设计人须继续履行合同义务。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3.1.3 发包人更换发包人代表的，应提前 14 天将更换人员的姓名、职务、联系方式、授权范围和授权期限书面通知设计人。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3.1.4 发包人代表可以授权发包人的其他人员负责执行其指派的一项或多项工作。发包人代表应将被授权人员的姓名及其授权范围以书面形式通知设计人。被授权人员在授权范围内发出的指示视为已得到发包人代表的同意，与发包人代表发出的指示具有同等效力。</w:t>
      </w:r>
    </w:p>
    <w:bookmarkEnd w:id="1980"/>
    <w:bookmarkEnd w:id="1981"/>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3.2 监理人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3.2.1 发包人可以根据工程建设需要确定是否委托监理人进行勘察设计监理。如果委托监理，则监理人享有合同约定的权力，其所发出的任何指示应视为已得到发包人的批准。监理人的监理范围、职责权限和总监理工程师信息，应在专用合同条款中指明。未经发包人批准，监理人无权修改合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3.2.2 合同约定应由设计人承担的义务和责任，不因监理人对勘察设计文件的审查或批准，以及为实施监理作出的指示等职务行为而减轻或解除。</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3.3 发包人的指示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3.3.1 发包人应按合同约定向设计人发出指示，发包人的指示应盖有发包人单位法定名称章，并由发包人代表签名确认。</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1982" w:name="page55"/>
      <w:bookmarkEnd w:id="1982"/>
      <w:r>
        <w:rPr>
          <w:rFonts w:hint="eastAsia" w:ascii="宋体" w:hAnsi="宋体" w:eastAsia="宋体" w:cs="宋体"/>
          <w:color w:val="auto"/>
          <w:kern w:val="0"/>
          <w:szCs w:val="21"/>
          <w:highlight w:val="none"/>
        </w:rPr>
        <w:t xml:space="preserve">3.3.2 设计人收到发包人作出的指示后应遵照执行。指示构成变更的，应按第 11 条执行。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3.3.3 在紧急情况下，发包人代表或其授权人员可以当场签发临时书面指示，设计人应遵照执行。发包人代表应在临时书面指示发出后 24 小时内发出书面确认函，逾期未发出书面确认函的，该临时书面指示应被视为发包人的正式指示。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3.3.4 除专用合同条款另有约定外，设计人只从发包人代表或按第 3.1.4 项约定的被授权人员处取得指示。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3.3.5 由于发包人未能按合同约定发出指示、指示延误或指示错误而导致设计人费用增加和（或）周期延误的，发包人应承担由此增加的费用和（或）周期延误。</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3.4 决定或答复</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3.4.1 发包人在法律允许的范围内有权对设计人的勘察设计工作和（或）勘察设计文件作出处理决定，设计人应按照发包人的决定执行，涉及勘察设计服务期限或勘察设计费用等问题按第 11 条的约定处理。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3.4.2 发包人应在专用合同条款约定的时间之内，对设计人书面提出的事项作出书面答复；逾期没有做出答复的，视为已获得发包人的批准。</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1983" w:name="_Toc19522"/>
      <w:bookmarkStart w:id="1984" w:name="_Toc19521"/>
      <w:bookmarkStart w:id="1985" w:name="_Toc3515"/>
      <w:bookmarkStart w:id="1986" w:name="_Toc20160"/>
      <w:bookmarkStart w:id="1987" w:name="_Toc23413"/>
      <w:bookmarkStart w:id="1988" w:name="_Toc7414"/>
      <w:bookmarkStart w:id="1989" w:name="_Toc75856901"/>
      <w:bookmarkStart w:id="1990" w:name="_Toc19596"/>
      <w:bookmarkStart w:id="1991" w:name="_Toc14586"/>
      <w:bookmarkStart w:id="1992" w:name="_Toc531632602"/>
      <w:bookmarkStart w:id="1993" w:name="_Toc16759"/>
      <w:bookmarkStart w:id="1994" w:name="_Toc20048"/>
      <w:bookmarkStart w:id="1995" w:name="_Toc16547"/>
      <w:bookmarkStart w:id="1996" w:name="_Toc532458227"/>
      <w:bookmarkStart w:id="1997" w:name="_Toc7663"/>
      <w:bookmarkStart w:id="1998" w:name="_Toc10715"/>
      <w:bookmarkStart w:id="1999" w:name="_Toc5620"/>
      <w:r>
        <w:rPr>
          <w:rFonts w:hint="eastAsia" w:ascii="宋体" w:hAnsi="宋体" w:eastAsia="宋体" w:cs="宋体"/>
          <w:color w:val="auto"/>
          <w:kern w:val="0"/>
          <w:sz w:val="32"/>
          <w:szCs w:val="32"/>
          <w:highlight w:val="none"/>
        </w:rPr>
        <w:t>4.设计人义务</w:t>
      </w:r>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4.1 设计人的一般义务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4.1.1 遵守法律</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设计人在履行合同过程中应遵守法律，并保证发包人免于承担因设计人违反法律而引起的任何责任。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4.1.2 依法纳税</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设计人应按有关法律规定纳税，应缴纳的税金（含增值税）包括在合同价格之中。</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4.1.3 完成全部勘察设计工作</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人应按合同约定以及发包人要求，完成合同约定的全部工作，并对工作中的任何缺陷进行整改、完善和修补，使其满足合同约定的目的。设计人应按合同约定提供勘察设计文件及相关服务，以及为完成勘察设计服务所需的劳务、材料、勘察设备、试验设施等，并应自行承担勘探场地临时设施的搭设、维护、管理和拆除。</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 保证勘察作业规范、安全和环保</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人应按法律、规范标准和发包人要求，采取各项有效措施，确保勘察作业操作规范、安全、文明和环保，在风险性较大的环境中作业时应当编制安全防护方案并制定应急预案，防止因勘察作业造成的人身伤害和财产损失。</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对于设计人在勘察设计过程中发生的人员伤亡或财产损失，或造成第三方的人员伤亡、财产损失，或由此而引起的其他一切损害和损失，发包人均不承担责任。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4.1.5 避免勘探对公众与他人的利益造成损害</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人在进行合同约定的各项工作时，不得侵害发包人与他人使用公用道路、水源、市政管网等公共设施的权利，避免对邻近的公共设施产生干扰，保证勘探场地的周边设施、建构筑物、地下管线、架空线和其他物体的安全运行。设计人占用或使用他人的施工场地，影响他人作业或生活的，应承担相应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 其他义务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设计人应履行合同约定的其他义务。</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bookmarkStart w:id="2000" w:name="page56"/>
      <w:bookmarkEnd w:id="2000"/>
      <w:r>
        <w:rPr>
          <w:rFonts w:hint="eastAsia" w:ascii="宋体" w:hAnsi="宋体" w:eastAsia="宋体" w:cs="宋体"/>
          <w:bCs/>
          <w:color w:val="auto"/>
          <w:szCs w:val="21"/>
          <w:highlight w:val="none"/>
        </w:rPr>
        <w:t>4.2 履约保证金</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除专用合同条款另有约定外，履约保证金自合同生效之日起生效，在发包人签收最后一批勘察设计成果文件之日起 28 日后失效。如果设计人不履行合同约定的义务或其履行不符合合同的约定，发包人有权从履约保证金中直接扣除相应金额的违约金。</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4.3 分包和不得转包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4.3.1 设计人不得将其勘察设计的全部工作转包给第三人。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4.3.2 设计人不得将勘察设计的主体、关键性工作分包给第三人。除专用合同条款另有约定外，未经发包人同意，设计人也不得将非主体、非关键性工作分包给第三人。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4.3.3 发包人同意设计人分包工作的，设计人应向发包人提交 1 份分包合同副本，并对分包工作质量承担连带责任。分包人不得再行分包或转包勘察设计工作。除专用合同条款另有约定外，分包人的勘察设计费用由设计人向分包人自行支付。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4.3.4 分包人的资格能力应与其分包工作的标准和规模相适应，包括必要的企业资质、人员、设备和类似业绩等。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4.3.5分包工程勘察设计费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（1）除本项第（2）目约定的情况或专用合同条款另有约定外，分包工程勘察设计费由设计人与分包人结算，未经设计人同意，发包人不得向分包人支付分包工程勘察设计费；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（2）生效的法院判决书或仲裁裁决书要求发包人向分包人支付分包工程勘察设计费的，发包人有权从应付设计人合同价款中扣除该部分费用。</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4.4 联合体</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4.4.1 联合体各方应共同与发包人签订合同。联合体各方应为履行合同承担连带责任。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4.4.2 </w:t>
      </w:r>
      <w:r>
        <w:rPr>
          <w:rFonts w:hint="eastAsia" w:ascii="宋体" w:hAnsi="宋体" w:eastAsia="宋体" w:cs="宋体"/>
          <w:color w:val="auto"/>
          <w:kern w:val="0"/>
          <w:szCs w:val="21"/>
          <w:highlight w:val="none"/>
          <w:lang w:eastAsia="zh-CN"/>
        </w:rPr>
        <w:t>共同投标协议</w:t>
      </w:r>
      <w:r>
        <w:rPr>
          <w:rFonts w:hint="eastAsia" w:ascii="宋体" w:hAnsi="宋体" w:eastAsia="宋体" w:cs="宋体"/>
          <w:color w:val="auto"/>
          <w:kern w:val="0"/>
          <w:szCs w:val="21"/>
          <w:highlight w:val="none"/>
        </w:rPr>
        <w:t>经发包人确认后作为合同附件。在履行合同过程中，未经发包人同意，不得修改</w:t>
      </w:r>
      <w:r>
        <w:rPr>
          <w:rFonts w:hint="eastAsia" w:ascii="宋体" w:hAnsi="宋体" w:eastAsia="宋体" w:cs="宋体"/>
          <w:color w:val="auto"/>
          <w:kern w:val="0"/>
          <w:szCs w:val="21"/>
          <w:highlight w:val="none"/>
          <w:lang w:eastAsia="zh-CN"/>
        </w:rPr>
        <w:t>共同投标协议</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4.4.3 联合体牵头人或联合体授权的代表负责与发包人联系，并接受指示，负责组织联合体各成员全面履行合同。</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4.5 项目负责人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4.5.1 设计人应按合同协议书的约定指派项目负责人，并在约定的期限内到职。设计人更换项目负责人应事先征得发包人同意，并应在更换 14 天前将拟更换的项目负责人的姓名和详细资料提交发包人。项目负责人 2 天内不能履行职责的，应事先征得发包人同意，并委派代表代行其职责。</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4.5.2 项目负责人应按合同约定以及发包人要求，负责组织合同工作的实施。在情况紧急且无法与发包人取得联系时，可采取保证工程和人员生命财产安全的紧急措施，并在采取措施后24小时内向发包人提交书面报告。</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4.5.3 设计人为履行合同发出的一切函件均应盖有设计人单位法定名称章，并由设计人的项目负责人</w:t>
      </w:r>
      <w:bookmarkStart w:id="2001" w:name="page57"/>
      <w:bookmarkEnd w:id="2001"/>
      <w:r>
        <w:rPr>
          <w:rFonts w:hint="eastAsia" w:ascii="宋体" w:hAnsi="宋体" w:eastAsia="宋体" w:cs="宋体"/>
          <w:color w:val="auto"/>
          <w:kern w:val="0"/>
          <w:szCs w:val="21"/>
          <w:highlight w:val="none"/>
        </w:rPr>
        <w:t>签名确认。</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4.5.4 按照专用合同条款约定，项目负责人可以授权其下属人员履行其某项职责，但事先应将这些人员的姓名和授权范围书面通知发包人。</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bookmarkStart w:id="2002" w:name="OLE_LINK320"/>
      <w:bookmarkStart w:id="2003" w:name="OLE_LINK319"/>
      <w:bookmarkStart w:id="2004" w:name="OLE_LINK318"/>
      <w:r>
        <w:rPr>
          <w:rFonts w:hint="eastAsia" w:ascii="宋体" w:hAnsi="宋体" w:eastAsia="宋体" w:cs="宋体"/>
          <w:bCs/>
          <w:color w:val="auto"/>
          <w:szCs w:val="21"/>
          <w:highlight w:val="none"/>
        </w:rPr>
        <w:t>4.6 勘察设计人员的管理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4.6.1 设计人应在接到开始勘察设计通知之日起 7 天内，向发包人提交勘察设计项目机构以及人员安排的报告，其内容应包括项目机构设置、主要勘察设计人员和作业人员的名单及资格条件。主要勘察设计人员应相对稳定，更换主要勘察设计人员的，应取得发包人的同意,并向发包人提交继任人员的资格、管理经验等资料。项目负责人的更换，应按照本章第 4.5.1 项规定执行。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2005" w:name="OLE_LINK317"/>
      <w:bookmarkStart w:id="2006" w:name="OLE_LINK315"/>
      <w:bookmarkStart w:id="2007" w:name="OLE_LINK316"/>
      <w:r>
        <w:rPr>
          <w:rFonts w:hint="eastAsia" w:ascii="宋体" w:hAnsi="宋体" w:eastAsia="宋体" w:cs="宋体"/>
          <w:color w:val="auto"/>
          <w:kern w:val="0"/>
          <w:szCs w:val="21"/>
          <w:highlight w:val="none"/>
        </w:rPr>
        <w:t>4.6.2除专用合同条款另有约定外，主要勘察设计人员包括项目负责人、专业负责人、审核人、审定人；其他人员包括勘察作业人员、各专业的设计人员、管理人员等。</w:t>
      </w:r>
    </w:p>
    <w:bookmarkEnd w:id="2002"/>
    <w:bookmarkEnd w:id="2003"/>
    <w:bookmarkEnd w:id="2004"/>
    <w:bookmarkEnd w:id="2005"/>
    <w:bookmarkEnd w:id="2006"/>
    <w:bookmarkEnd w:id="2007"/>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4.6.3 设计人应保证其主要勘察设计人员（含分包人）在合同期限内的任何时候，都能按时参加发包人组织的工作会议。</w:t>
      </w:r>
    </w:p>
    <w:p>
      <w:pPr>
        <w:widowControl/>
        <w:tabs>
          <w:tab w:val="left" w:pos="9072"/>
          <w:tab w:val="left" w:pos="9781"/>
        </w:tabs>
        <w:adjustRightInd w:val="0"/>
        <w:snapToGrid w:val="0"/>
        <w:spacing w:line="360" w:lineRule="auto"/>
        <w:ind w:right="120" w:rightChars="57"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4.6.4 国家规定应当持证上岗的工作人员均应持有相应的资格证明，发包人有权随时检查。发包人认为有必要时，可以进行现场考核。</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4.7 撤换项目负责人和其他人员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设计人应对其项目负责人和其他人员进行有效管理。发包人要求撤换不能胜任本职工作、行为不端或玩忽职守的项目负责人和其他人员的，设计人应予以撤换。</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4.8 保障人员的合法权益</w:t>
      </w:r>
    </w:p>
    <w:p>
      <w:pPr>
        <w:widowControl/>
        <w:tabs>
          <w:tab w:val="left" w:pos="9072"/>
          <w:tab w:val="left" w:pos="9781"/>
        </w:tabs>
        <w:adjustRightInd w:val="0"/>
        <w:snapToGrid w:val="0"/>
        <w:spacing w:line="360" w:lineRule="auto"/>
        <w:ind w:right="120" w:rightChars="57"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4.8.1 设计人应与其雇佣的人员签订劳动合同，并按时发放工资。</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4.8.2 设计人应按劳动法的规定安排工作时间，保证其雇佣人员享有休息和休假的权利。因勘察设计需要占用休假日或延长工作时间的，应不超过法律规定的限度，并按法律规定给予补休或付酬。</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4.8.3 设计人应为其现场人员提供必要的食宿条件，以及符合环境保护和卫生要求的生活环境，在远离城镇的勘探场地，还应配备必要的伤病防治和急救设施。</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4.8.4 设计人应按国家有关劳动保护的规定，采取有效的防止粉尘、降低噪声、控制有害气体和保障高温、高寒、高空作业安全等劳动保护措施。其雇佣人员在勘探作业中受到伤害的，设计人应立即采取有效措施进行抢救和治疗。</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4.8.5 设计人应按有关法律规定和合同约定，为其雇佣人员办理保险。</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4.9 合同价款应专款专用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发包人按合同约定支付给设计人的各项价款，应专用于合同勘察设计工作。</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008" w:name="page58"/>
      <w:bookmarkEnd w:id="2008"/>
      <w:bookmarkStart w:id="2009" w:name="_Toc2576"/>
      <w:bookmarkStart w:id="2010" w:name="_Toc14105"/>
      <w:bookmarkStart w:id="2011" w:name="_Toc11896"/>
      <w:bookmarkStart w:id="2012" w:name="_Toc10492"/>
      <w:bookmarkStart w:id="2013" w:name="_Toc21598"/>
      <w:bookmarkStart w:id="2014" w:name="_Toc4433"/>
      <w:bookmarkStart w:id="2015" w:name="_Toc532458228"/>
      <w:bookmarkStart w:id="2016" w:name="_Toc531632603"/>
      <w:bookmarkStart w:id="2017" w:name="_Toc11853"/>
      <w:bookmarkStart w:id="2018" w:name="_Toc5202"/>
      <w:bookmarkStart w:id="2019" w:name="_Toc8529"/>
      <w:bookmarkStart w:id="2020" w:name="_Toc75856902"/>
      <w:bookmarkStart w:id="2021" w:name="_Toc3774"/>
      <w:bookmarkStart w:id="2022" w:name="_Toc22674"/>
      <w:bookmarkStart w:id="2023" w:name="_Toc23540"/>
      <w:bookmarkStart w:id="2024" w:name="_Toc12831"/>
      <w:bookmarkStart w:id="2025" w:name="_Toc22134"/>
      <w:r>
        <w:rPr>
          <w:rFonts w:hint="eastAsia" w:ascii="宋体" w:hAnsi="宋体" w:eastAsia="宋体" w:cs="宋体"/>
          <w:color w:val="auto"/>
          <w:kern w:val="0"/>
          <w:sz w:val="32"/>
          <w:szCs w:val="32"/>
          <w:highlight w:val="none"/>
        </w:rPr>
        <w:t>5.勘察设计要求</w:t>
      </w:r>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5.1 一般要求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5.1.1 发包人应当遵守法律和规范标准，不得以任何理由要求设计人违反法律和工程质量、安全标准进行设计服务，降低工程质量。</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5.1.2 设计人应按照法律规定，以及国家、行业和地方的规范和标准完成勘察设计工作，并应符合发包人要求。各项规范、标准和发包人要求之间如对同一内容的描述不一致时，应以描述更为严格的内容为准。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5.1.3 除专用合同条款另有约定外，设计人完成勘察设计工作所应遵守的法律规定，以及国家、行业和地方的规范和标准，均应视为在基准日适用的版本。基准日之后，前述版本发生重大变化，或者有新的法律，以及国家、行业和地方的规范和标准实施的，设计人应向发包人提出遵守新规定的建议。发包人应在收到建议后 7 天内发出是否遵守新规定的指示。发包人指示遵守新规定的，按照第 11 条约定执行。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5.1.4设计人在勘察设计服务中选用的材料、设备，应当注明其规格、型号、性能等技术指标及适应性，但不得指定生产厂、供应商和产品品牌，满足质量、安全、节能、环保等要求。</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5.2 勘察设计依据</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除专用合同条款另有约定外，本工程的勘察设计依据如下：</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（1）适用的法律、行政法规及部门规章；</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（2）与工程有关的规范、标准、规程；</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（3）工程基础资料及其他文件；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（4）本勘察设计服务合同及补充合同；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（5）本工程施工需求；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（6）合同履行中与勘察设计服务有关的来往函件；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（7）其他勘察设计依据。</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5.3 勘察设计范围</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5.3.1 本合同的勘察设计范围包括工程范围、阶段范围和工作范围，具体勘察设计范围应当根据三者之间的关联内容进行确定。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5.3.2 工程范围指所勘察设计工程的建设内容，具体范围在专用合同条款中约定。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2026" w:name="page59"/>
      <w:bookmarkEnd w:id="2026"/>
      <w:r>
        <w:rPr>
          <w:rFonts w:hint="eastAsia" w:ascii="宋体" w:hAnsi="宋体" w:eastAsia="宋体" w:cs="宋体"/>
          <w:color w:val="auto"/>
          <w:kern w:val="0"/>
          <w:szCs w:val="21"/>
          <w:highlight w:val="none"/>
        </w:rPr>
        <w:t>5.3.3 阶段范围指工程建设程序中的可行性研究勘察、初步勘察、详细勘察、施工勘察、方案设计、初步设计、扩大初步（技术）设计、施工图设计等阶段中的一个或者多个阶段，具体范围在专用合同条款中约定。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5.3.4 工作范围指工程测量、岩土工程勘察、岩土工程设计（如有）、编制设计文件、编制设计概算、预算、提供技术交底、招标与施工配合、参加试车（试运行）、编制竣工图、竣工验收和发包人委托的其他服务中的一项或者多项工作，具体范围在专用合同条款中约定。</w:t>
      </w:r>
    </w:p>
    <w:p>
      <w:pPr>
        <w:keepNext/>
        <w:keepLines/>
        <w:spacing w:before="120" w:after="120" w:line="360" w:lineRule="auto"/>
        <w:ind w:firstLine="420" w:firstLineChars="200"/>
        <w:outlineLvl w:val="4"/>
        <w:rPr>
          <w:rFonts w:hint="eastAsia" w:ascii="宋体" w:hAnsi="宋体" w:eastAsia="宋体" w:cs="宋体"/>
          <w:b/>
          <w:bCs/>
          <w:color w:val="auto"/>
          <w:kern w:val="0"/>
          <w:szCs w:val="21"/>
          <w:highlight w:val="none"/>
        </w:rPr>
      </w:pPr>
      <w:r>
        <w:rPr>
          <w:rFonts w:hint="eastAsia" w:ascii="宋体" w:hAnsi="宋体" w:eastAsia="宋体" w:cs="宋体"/>
          <w:bCs/>
          <w:color w:val="auto"/>
          <w:szCs w:val="21"/>
          <w:highlight w:val="none"/>
        </w:rPr>
        <w:t>5.4 勘察作业要求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5.4.1 测绘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（1）除专用合同条款另有约定外，发包人应在开始勘察前 7 日内，向设计人提供测量基准点、水准点和书面资料等；设计人应根据国家测绘基准、测绘系统和工程测量技术规范，按发包人要求的基准点以及合同工程精度要求，进行测绘。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（2）设计人测绘之前，应当认真核对测绘数据，保证引用数据和原始数据准确无误。测绘工作应由测量人员如实记录，不得补记、涂改或者损坏。</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（3）工程勘探之前，设计人应当严格按照勘察方案的孔位坐标，进行测量放线并在实地位置定位，埋设带有编号且不易移动的标志桩进行定位控制。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5.4.2 勘探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（1）设计人应当根据勘察目的和岩土特性，合理选择钻探、井探、槽探、洞探和地球物理勘探等勘探方法，为完成合同约定的勘察任务创造条件。设计人对于勘察方法的正确性、适用性和可靠性完全负责。</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设计人布置勘探工作时，应当充分考虑勘探方法对于自然环境、周边设施、建构筑物、地下管线、架空线和其他物体的影响，采用切实有效的措施进行防范控制，不得造成损坏或中断运行，否则由此导致的费用增加和（或）周期延误由设计人自行承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（3）设计人应在标定的孔位处进行勘探，不得随意改动位置。勘探方法、勘探机具、勘探记录、取样编录与描述，孔位标记、孔位封闭等事项，应当严格执行规范标准，按实填写勘探报表和勘探日志。</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勘探工作完成后，设计人应当按照规范要求及时封孔，并将封孔记录整理存档，勘探场地应当地面平整、清洁卫生，并通知发包人、行政主管部门及使用维护单位进行现场验收。验收通过之后如果发生沉陷，勘察人应当及时进行二次封孔和现场验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5.4.3 取样</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设计人应当针对不同的岩土地质，按照勘探取样规范规程中的相关规定，根据地层特征、取样深度、设备条件和试验项目的不同，合理选用取样方法和取样工具进行取样，包括并不限于土样、水样、岩芯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取样后的样品应当根据其类别、性质和特点等进行封装、贮存和运输。样品搬运之前，宜用数码相机进行现场拍照；运输途中应当采用柔软材料充填、尽量避免震动和阳光曝晒；装卸之时尽量轻拿轻放，以免样品损坏。</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（3）取样后的样品应当填写和粘贴标签，标签内容包括并不限于工程名称、孔号、样品编号、取样深度、样品名称、取样日期、取样人姓名、施工机组等。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5.4.4 试验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（1）设计人应当根据岩土条件、设计要求、勘察经验和测试方法特点，选用合适的原位测试方法和勘察设备进行原位测试。原位测试成果应与室内试验数据进行对比分析，检验其可靠性。</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（2）设计人的试验室应当通过行业管理部门认可的 CMA 计量认证，具有相应的资格证书、试验人员和试验条件，否则应当委托第三方试验室进行室内试验。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设计人应在试验之前按照要求清点样品数目，认定取样质量及数量是否满足试验需要；勘察设备应当检定合格，性能参数满足试验要求，严格按照规范标准的相应规定进行试验操作；试验之后应在有效期内保留备样，以备复核试验成果之用，并按规范标准规定处理余土和废液，符合环境保护、健康卫生等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（4）试验报告的格式应当符合 CMA 计量认证体系要求，加盖 CMA 章并由试验负责人签名确认；试验负责人应当通过计量认证考核，并由项目负责人授权许可。</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5.5 勘察设备要求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5.5.1 设计人应按合同进度计划的要求，及时配置勘察设备进行作业。设计人更换合同约定的勘察设备的，应报发包人批准。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5.5.2 设计人应当按照规范要求，及时维修、保养或更换勘察设备，包括并不限于钻机、触探仪、全站仪、水准仪、探测仪、测井平台、天平、固结仪、振筛机、干燥箱、直剪仪、收缩仪、膨胀仪、渗透仪等，保证勘察设备能够随时进场使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5.5.3 设计人使用的勘察设备不能满足合同进度计划和（或）质量要求时，发包人有权要求设计人增加或更换勘察设备，设计人应及时增加或更换，由此增加的费用和（或）周期延误由设计人自行承担。</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5.6 临时占地和设施要求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5.6.1 设计人应当根据勘察设计服务方案制订临时占地计划，报请发包人批准。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5.6.2 位于本工程区域内的临时占地，由发包人协调提供。位于道路、绿化或者其他市政设施内的临时占地，由设计人向行政管理部门报建申请，按照要求制定占地施工方案，并据此实施。</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5.6.3 临时占地使用完毕后，设计人应当按照发包人要求或行政管理部门规定恢复临时占地。如果恢复或清理标准不能满足要求的，发包人有权委托他人代为恢复或清理，由此发生的费用从拟支付给设计人的勘察设计费用中扣除。</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5.6.4 设计人应当配备或搭设足够的临时设施，保证勘探工作能够正常开展。临时设施包括并不限于施工围挡、交通疏导设施、安全防范设施、钻机防护设施、安全文明施工设施、办公生活用房、取样存放场所等。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5.6.5 临时设施应当满足规范标准、发包人要求和行政管理部门的规定等。除专用合同条款另有约定外，临时设施的修建、拆除和恢复费用由设计人自行承担。</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5.7 安全作业要求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5.7.1 设计人应按合同约定履行安全职责，执行发包人有关安全工作的指示，并在专用合同条款约定的期限内，按合同约定的安全工作内容，编制安全措施计划报送发包人批准。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5.7.2 设计人应当严格执行操作规程，采取有效措施保证道路、桥梁、交通安全设施、建构筑物、地下管线、架空线和其他周边设施等安全正常地运行。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5.7.3 设计人应当按照法律、法规和工程建设强制性标准进行勘察，加强勘察作业安全管理，特别加强易燃、易爆材料、火工器材、有毒与腐蚀性材料和其他危险品的管理。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5.7.4 设计人应严格按照国家安全标准制定施工安全操作规程，配备必要的安全生产和劳动保护设施，加强对设计人人员的安全教育，并且发放安全工作手册和劳动保护用具。</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5.7.5 设计人应按发包人的指示制定应对灾害的紧急预案，报送发包人批准。设计人还应按预案做好安全检查，配置必要的救助物资和器材，切实保护好有关人员的人身和财产安全。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5.7.6 设计人应对其履行合同所雇佣的全部人员，包括分包人人员的工伤事故承担责任，但由于发包人原因造成设计人人员工伤事故的，应由发包人承担责任。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5.7.7 由于设计人原因在施工场地内及其毗邻地带造成的第三者人员伤亡和财产损失，由设计人负责赔偿。</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5.8 环境保护要求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5.8.1 设计人在履行合同过程中，应遵守有关环境保护的法律，履行合同约定的环境保护义务，并对违反法律和合同约定义务所造成的环境破坏、人身伤害和财产损失负责。</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5.8.2 设计人应按合同约定的环保工作内容，编制环保措施计划，报送发包人批准。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5.8.3 设计人应确保勘探过程中产生的气体排放物、粉尘、噪声、地面排水及排污等，符合法律规定和发包人要求。</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5.9 事故处理要求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5.9.1 合同履行过程中发生事故的，设计人应立即通知发包人。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5.9.2 发包人和设计人应立即组织人员和设备进行紧急抢救和抢修，减少人员伤亡和财产损失，防止事故扩大，并保护事故现场。需要移动现场物品时，应作出标记和书面记录，妥善保管有关证据。发包人和设计人应按国家有关规定，及时如实地向有关部门报告事故发生的情况，以及正在采取的紧急措施等。</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5.10 勘察设计文件要求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5.10.1 勘察设计文件的编制应符合法律法规、规范标准的强制性规定和发包人要求，相关勘察设计依据应完整、准确、可靠，勘察设计方案论证充分，计算成果规范可靠，并能够实施。</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5.10.2 勘察设计服务应当根据法律、规范标准和发包人要求，保证工程的合理使用寿命年限，并在设计文件中予以注明。</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5.10.3 勘察设计文件的深度应满足本合同相应勘察设计阶段的规定要求，满足发包人的下步工作需要，并应符合国家和行业现行规定。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5.10.4 勘察设计文件必须保证工程质量和施工安全等方面的要求，按照有关法律法规规定在勘察设计文件中提出保障施工作业人员安全和预防生产安全事故的措施建议。</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027" w:name="_Toc26941"/>
      <w:bookmarkStart w:id="2028" w:name="_Toc4759"/>
      <w:bookmarkStart w:id="2029" w:name="_Toc15477"/>
      <w:bookmarkStart w:id="2030" w:name="_Toc6479"/>
      <w:bookmarkStart w:id="2031" w:name="_Toc17144"/>
      <w:bookmarkStart w:id="2032" w:name="_Toc32486"/>
      <w:bookmarkStart w:id="2033" w:name="_Toc16219"/>
      <w:bookmarkStart w:id="2034" w:name="_Toc532458229"/>
      <w:bookmarkStart w:id="2035" w:name="_Toc15136"/>
      <w:bookmarkStart w:id="2036" w:name="_Toc2232"/>
      <w:bookmarkStart w:id="2037" w:name="_Toc75856903"/>
      <w:bookmarkStart w:id="2038" w:name="_Toc531632604"/>
      <w:bookmarkStart w:id="2039" w:name="_Toc17029"/>
      <w:bookmarkStart w:id="2040" w:name="_Toc12544"/>
      <w:bookmarkStart w:id="2041" w:name="_Toc7362"/>
      <w:bookmarkStart w:id="2042" w:name="_Toc2984"/>
      <w:bookmarkStart w:id="2043" w:name="_Toc8052"/>
      <w:r>
        <w:rPr>
          <w:rFonts w:hint="eastAsia" w:ascii="宋体" w:hAnsi="宋体" w:eastAsia="宋体" w:cs="宋体"/>
          <w:color w:val="auto"/>
          <w:kern w:val="0"/>
          <w:sz w:val="32"/>
          <w:szCs w:val="32"/>
          <w:highlight w:val="none"/>
        </w:rPr>
        <w:t>6.开始勘察设计和完成勘察设计</w:t>
      </w:r>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6.1 开始</w:t>
      </w:r>
      <w:r>
        <w:rPr>
          <w:rFonts w:hint="eastAsia" w:ascii="宋体" w:hAnsi="宋体" w:eastAsia="宋体" w:cs="宋体"/>
          <w:color w:val="auto"/>
          <w:kern w:val="0"/>
          <w:szCs w:val="21"/>
          <w:highlight w:val="none"/>
        </w:rPr>
        <w:t>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6.1.1 符合专用合同条款约定的开始勘察设计条件的，发包人应提前 7 天向设计人发出开始勘察设计通知。勘察设计服务期限自开始勘察设计通知中载明的开始勘察设计日期起计算。</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6.1.2 除专用合同条款另有约定外，因发包人原因造成合同签订之日起 90 天内未能发出开始勘察设计通知的，设计人有权提出价格调整要求，或者解除合同。发包人应当承担由此增加的费用和（或）周期延误。</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6.2 发包人引起的周期延误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在履行合同过程中，由于发包人的下列原因造成勘察设计服务期限延误的，发包人应当延长勘察设计服务期限并增加勘察设计费用，具体方法在专用合同条款中约定。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（1）合同变更；</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（2）未按合同约定期限及时答复勘察设计事项；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（3）因发包人原因导致的暂停勘察设计；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2044" w:name="page60"/>
      <w:bookmarkEnd w:id="2044"/>
      <w:r>
        <w:rPr>
          <w:rFonts w:hint="eastAsia" w:ascii="宋体" w:hAnsi="宋体" w:eastAsia="宋体" w:cs="宋体"/>
          <w:color w:val="auto"/>
          <w:kern w:val="0"/>
          <w:szCs w:val="21"/>
          <w:highlight w:val="none"/>
        </w:rPr>
        <w:t>（4）未按合同约定及时支付勘察设计费用；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（5）发包人提供的基准资料错误；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（6）未及时按照合同约定履行相关义务；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（7）未能按照合同约定期限对勘察设计文件进行审查；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（8）发包人造成周期延误的其他原因。</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6.3 </w:t>
      </w:r>
      <w:r>
        <w:rPr>
          <w:rFonts w:hint="eastAsia" w:ascii="宋体" w:hAnsi="宋体" w:eastAsia="宋体" w:cs="宋体"/>
          <w:b/>
          <w:bCs/>
          <w:color w:val="auto"/>
          <w:szCs w:val="21"/>
          <w:highlight w:val="none"/>
        </w:rPr>
        <w:t>非人为因素引起的周期延误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6.3.1 由于出现专用合同条款规定的异常恶劣气候条件、不利物质条件等因素导致周期延误的，设计人有权要求发包人延长周期和（或）增加费用。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6.3.2 设计人发现地下文物或化石时，应按规定及时报告发包人和文物部门，并采取有效措施进行保护；设计人有权要求发包人延长周期和（或）增加费用。</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6.4 设计人引起的周期延误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由于设计人原因造成周期延误，设计人应支付逾期违约金。逾期违约金的计算方法和最高限额在专用合同条款中约定。</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6.5 第三人引起的周期延误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由于行政管理部门审查或其他第三人原因造成费用增加和（或）周期延误的，由发包人承担。</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6.6 完成勘察设计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6.6.1 设计人完成勘察设计服务之后，应当根据法律、规范标准、合同约定和发包人要求编制勘察设计文件。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6.6.2 勘察设计文件是工程勘察设计的最终成果和施工的重要依据，应当根据本工程的勘察设计内容和不同阶段的勘察设计任务、目的和要求等进行编制。勘察设计文件的内容和深度应当满足对应阶段的规范要求。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6.6.3 除专用合同条款另有约定外，勘察设计文件包括纸质文件和电子文件两种形式，两者若有不一致时，应以纸质文件为准。纸质文件应当加盖单位法定名称章、单位设计资质章和国家规定的注册执业印章；电子文件应使用光盘和 U 盘分别贮存。</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6.7 提前完成勘察设计</w:t>
      </w:r>
    </w:p>
    <w:p>
      <w:pPr>
        <w:widowControl/>
        <w:tabs>
          <w:tab w:val="left" w:pos="9072"/>
          <w:tab w:val="left" w:pos="9781"/>
          <w:tab w:val="left" w:pos="10065"/>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6.7.1 根据发包人要求或者基于专业能力判断，设计人认为能够提前完成勘察设计的，可向发包人递交一份提前完成勘察设计建议书，包括实施方案、提前时间、勘察设计费用变动等内容。除专用合同条款另有约定之外，发包人接受建议书的，不因提前完成勘察设计而减少勘察设计费用；增加勘察设计费用的，所增费用由发包人承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6.7.2 发包人要求提前完成勘察设计但设计人认为无法实施的，应在收到发包人书面指示后 7 天内提出异议，说明不能提前完成的理由。发包人应在收到异议后 7 天内予以答复。任何情况下，</w:t>
      </w:r>
      <w:bookmarkStart w:id="2045" w:name="page61"/>
      <w:bookmarkEnd w:id="2045"/>
      <w:r>
        <w:rPr>
          <w:rFonts w:hint="eastAsia" w:ascii="宋体" w:hAnsi="宋体" w:eastAsia="宋体" w:cs="宋体"/>
          <w:color w:val="auto"/>
          <w:kern w:val="0"/>
          <w:szCs w:val="21"/>
          <w:highlight w:val="none"/>
        </w:rPr>
        <w:t>发包人不得压缩合理的勘察设计服务期限。</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6.7.3 由于设计人提前完成勘察设计而给发包人带来经济效益的，发包人可以在专用合同条款中约定设计人因此获得的奖励内容。</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046" w:name="_Toc15686"/>
      <w:bookmarkStart w:id="2047" w:name="_Toc11515"/>
      <w:bookmarkStart w:id="2048" w:name="_Toc4866"/>
      <w:bookmarkStart w:id="2049" w:name="_Toc531632605"/>
      <w:bookmarkStart w:id="2050" w:name="_Toc29692"/>
      <w:bookmarkStart w:id="2051" w:name="_Toc532458230"/>
      <w:bookmarkStart w:id="2052" w:name="_Toc13748"/>
      <w:bookmarkStart w:id="2053" w:name="_Toc32222"/>
      <w:bookmarkStart w:id="2054" w:name="_Toc5526"/>
      <w:bookmarkStart w:id="2055" w:name="_Toc13003"/>
      <w:bookmarkStart w:id="2056" w:name="_Toc30070"/>
      <w:bookmarkStart w:id="2057" w:name="_Toc10167"/>
      <w:bookmarkStart w:id="2058" w:name="_Toc75856904"/>
      <w:bookmarkStart w:id="2059" w:name="_Toc6838"/>
      <w:bookmarkStart w:id="2060" w:name="_Toc10553"/>
      <w:bookmarkStart w:id="2061" w:name="_Toc18076"/>
      <w:bookmarkStart w:id="2062" w:name="_Toc23580"/>
      <w:r>
        <w:rPr>
          <w:rFonts w:hint="eastAsia" w:ascii="宋体" w:hAnsi="宋体" w:eastAsia="宋体" w:cs="宋体"/>
          <w:color w:val="auto"/>
          <w:kern w:val="0"/>
          <w:sz w:val="32"/>
          <w:szCs w:val="32"/>
          <w:highlight w:val="none"/>
        </w:rPr>
        <w:t>7.暂停勘察设计</w:t>
      </w:r>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p>
    <w:p>
      <w:pPr>
        <w:keepNext/>
        <w:keepLines/>
        <w:spacing w:before="120" w:after="120" w:line="360" w:lineRule="auto"/>
        <w:ind w:firstLine="420" w:firstLineChars="200"/>
        <w:outlineLvl w:val="4"/>
        <w:rPr>
          <w:rFonts w:hint="eastAsia" w:ascii="宋体" w:hAnsi="宋体" w:eastAsia="宋体" w:cs="宋体"/>
          <w:color w:val="auto"/>
          <w:szCs w:val="21"/>
          <w:highlight w:val="none"/>
        </w:rPr>
      </w:pPr>
      <w:r>
        <w:rPr>
          <w:rFonts w:hint="eastAsia" w:ascii="宋体" w:hAnsi="宋体" w:eastAsia="宋体" w:cs="宋体"/>
          <w:color w:val="auto"/>
          <w:szCs w:val="21"/>
          <w:highlight w:val="none"/>
        </w:rPr>
        <w:t>7.1 发包人原因暂停勘察设计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合同履行中发生下列情形之一的，设计人可向发包人发出通知，要求发包人采取有效措施予以纠正。发包人收到设计人通知后的 28 天内仍不履行合同义务时，设计人有权暂停勘察设计并通知发包人；发包人应承担由此导致的费用增加和（或）周期延误。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（1）发包人违约；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（2）发包人确定暂停勘察设计；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（3）合同约定由发包人承担责任的其他情形。</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7.2 设计人原因暂停</w:t>
      </w:r>
      <w:r>
        <w:rPr>
          <w:rFonts w:hint="eastAsia" w:ascii="宋体" w:hAnsi="宋体" w:eastAsia="宋体" w:cs="宋体"/>
          <w:color w:val="auto"/>
          <w:kern w:val="0"/>
          <w:szCs w:val="21"/>
          <w:highlight w:val="none"/>
        </w:rPr>
        <w:t>勘察</w:t>
      </w:r>
      <w:r>
        <w:rPr>
          <w:rFonts w:hint="eastAsia" w:ascii="宋体" w:hAnsi="宋体" w:eastAsia="宋体" w:cs="宋体"/>
          <w:bCs/>
          <w:color w:val="auto"/>
          <w:szCs w:val="21"/>
          <w:highlight w:val="none"/>
        </w:rPr>
        <w:t>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合同履行中发生下列情形之一的，发包人可向设计人发出通知暂停勘察设计，由此造成费用的增加和（或）周期延误由设计人承担：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 设计人违约；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 设计人擅自暂停勘察设计；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 合同约定由设计人承担责任的其他情形。</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7.3 暂停期间的文件照管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不论由于何种原因引起暂停勘察设计的，暂停期间设计人应负责妥善保护已完部分的勘察设计文件，由此增加的费用由责任方承担。</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7.4暂停勘察设计后的复工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暂停勘察设计后，发包人和设计人应采取有效措施积极消除暂停勘察设计的影响。当工程具备复工条件时，发包人向设计人发出复工通知，设计人应按照复工通知要求复工。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除设计人原因导致暂停勘察设计外，设计人暂停勘察设计后复工所增加的勘察设计工作量，发包人应当另行支付相应勘察设计费用。</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063" w:name="_Toc29520"/>
      <w:bookmarkStart w:id="2064" w:name="_Toc12832"/>
      <w:bookmarkStart w:id="2065" w:name="_Toc532458231"/>
      <w:bookmarkStart w:id="2066" w:name="_Toc2584"/>
      <w:bookmarkStart w:id="2067" w:name="_Toc75856905"/>
      <w:bookmarkStart w:id="2068" w:name="_Toc531632606"/>
      <w:bookmarkStart w:id="2069" w:name="_Toc9565"/>
      <w:bookmarkStart w:id="2070" w:name="_Toc5823"/>
      <w:bookmarkStart w:id="2071" w:name="_Toc7549"/>
      <w:bookmarkStart w:id="2072" w:name="_Toc2890"/>
      <w:bookmarkStart w:id="2073" w:name="_Toc18622"/>
      <w:bookmarkStart w:id="2074" w:name="_Toc27740"/>
      <w:bookmarkStart w:id="2075" w:name="_Toc29478"/>
      <w:bookmarkStart w:id="2076" w:name="_Toc255"/>
      <w:bookmarkStart w:id="2077" w:name="_Toc24410"/>
      <w:bookmarkStart w:id="2078" w:name="_Toc17708"/>
      <w:bookmarkStart w:id="2079" w:name="_Toc31144"/>
      <w:r>
        <w:rPr>
          <w:rFonts w:hint="eastAsia" w:ascii="宋体" w:hAnsi="宋体" w:eastAsia="宋体" w:cs="宋体"/>
          <w:color w:val="auto"/>
          <w:kern w:val="0"/>
          <w:sz w:val="32"/>
          <w:szCs w:val="32"/>
          <w:highlight w:val="none"/>
        </w:rPr>
        <w:t>8.勘察设计文件</w:t>
      </w:r>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8.1 </w:t>
      </w:r>
      <w:r>
        <w:rPr>
          <w:rFonts w:hint="eastAsia" w:ascii="宋体" w:hAnsi="宋体" w:eastAsia="宋体" w:cs="宋体"/>
          <w:color w:val="auto"/>
          <w:szCs w:val="21"/>
          <w:highlight w:val="none"/>
        </w:rPr>
        <w:t>勘察设计文件接收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8.1.1 发包人应当及时接收设计人提交的勘察设计文件。如无正当理由拒收的，视为发包人已经接收勘察设计文件。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2080" w:name="page62"/>
      <w:bookmarkEnd w:id="2080"/>
      <w:r>
        <w:rPr>
          <w:rFonts w:hint="eastAsia" w:ascii="宋体" w:hAnsi="宋体" w:eastAsia="宋体" w:cs="宋体"/>
          <w:color w:val="auto"/>
          <w:kern w:val="0"/>
          <w:szCs w:val="21"/>
          <w:highlight w:val="none"/>
        </w:rPr>
        <w:t>8.1.2 发包人接收勘察设计文件时，应向设计人出具文件签收凭证，凭证内容包括文件名称、文件内容、文件形式、图纸名称、图纸内容、图纸形式、份数、提交和接收日期、提交人与接收人的亲笔签名等。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8.1.3 勘察设计文件提交的份数、内容、纸幅、装订格式、电子文件、展板、模型、沙盘、动画等要求，在专用合同条款中约定。</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8.2 发包人审查勘察设计文件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8.2.1 发包人接收勘察设计文件之后，可以自行或者组织专家会进行审查，设计人应当给予配合。审查标准应当符合法律、规范标准、合同约定和发包人要求等；审查的具体范围、明细内容和费用分担，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8.2.2 除专用合同条款另有约定外，发包人对于勘察设计文件的审查期限，自文件接收之日起不应超过 14 天。发包人逾期未做出审查结论且未提出异议的，视为设计人的勘察设计文件已经通过发包人审查。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8.2.3 发包人审查后不同意勘察设计文件的，应以书面形式通知设计人，说明审查不通过的理由及其具体内容。设计人应根据发包人的审查意见修改完善勘察设计文件，并重新报送发包人审查，审查期限重新起算。</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8.3 审查机构审查</w:t>
      </w:r>
      <w:r>
        <w:rPr>
          <w:rFonts w:hint="eastAsia" w:ascii="宋体" w:hAnsi="宋体" w:eastAsia="宋体" w:cs="宋体"/>
          <w:color w:val="auto"/>
          <w:kern w:val="0"/>
          <w:szCs w:val="21"/>
          <w:highlight w:val="none"/>
        </w:rPr>
        <w:t>勘察</w:t>
      </w:r>
      <w:r>
        <w:rPr>
          <w:rFonts w:hint="eastAsia" w:ascii="宋体" w:hAnsi="宋体" w:eastAsia="宋体" w:cs="宋体"/>
          <w:bCs/>
          <w:color w:val="auto"/>
          <w:szCs w:val="21"/>
          <w:highlight w:val="none"/>
        </w:rPr>
        <w:t>设计文件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8.3.1 勘察设计文件需经政府有关部门审查或批准的，发包人应在审查同意后，按照有关主管部门要求，将勘察设计文件和相关资料报送审查机构进行审查。发包人的审查和审查机构的审查不减免设计人因为质量问题而应承担的勘察设计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8.3.2 对于审查机构的审查意见，如不需要修改发包人要求的，应由设计人按照审查意见修改完善勘察设计文件；如需修改发包人要求的，则由发包人重新修改和提出发包人要求，再由设计人根据新的发包人要求修改完善勘察设计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8.3.3由于自身原因造成勘察设计文件未通过审查机构审查的，设计人应当承担违约责任，采取补救措施直至达到合同约定的质量标准，并自行承担由此导致的费用增加和（或）周期延误。</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081" w:name="_Toc4601"/>
      <w:bookmarkStart w:id="2082" w:name="_Toc75856906"/>
      <w:bookmarkStart w:id="2083" w:name="_Toc24177"/>
      <w:bookmarkStart w:id="2084" w:name="_Toc26239"/>
      <w:bookmarkStart w:id="2085" w:name="_Toc14887"/>
      <w:bookmarkStart w:id="2086" w:name="_Toc532458232"/>
      <w:bookmarkStart w:id="2087" w:name="_Toc31887"/>
      <w:bookmarkStart w:id="2088" w:name="_Toc1851"/>
      <w:bookmarkStart w:id="2089" w:name="_Toc27525"/>
      <w:bookmarkStart w:id="2090" w:name="_Toc31169"/>
      <w:bookmarkStart w:id="2091" w:name="_Toc5929"/>
      <w:bookmarkStart w:id="2092" w:name="_Toc12467"/>
      <w:bookmarkStart w:id="2093" w:name="_Toc531632607"/>
      <w:bookmarkStart w:id="2094" w:name="_Toc30773"/>
      <w:bookmarkStart w:id="2095" w:name="_Toc15274"/>
      <w:bookmarkStart w:id="2096" w:name="_Toc17176"/>
      <w:bookmarkStart w:id="2097" w:name="_Toc20999"/>
      <w:r>
        <w:rPr>
          <w:rFonts w:hint="eastAsia" w:ascii="宋体" w:hAnsi="宋体" w:eastAsia="宋体" w:cs="宋体"/>
          <w:color w:val="auto"/>
          <w:kern w:val="0"/>
          <w:sz w:val="32"/>
          <w:szCs w:val="32"/>
          <w:highlight w:val="none"/>
        </w:rPr>
        <w:t>9.勘察设计责任与保险</w:t>
      </w:r>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9.1 工作质量责任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9.1.1 勘察设计工作质量应满足法律规定、规范标准、合同约定和发包人要求等。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9.1.2 设计人应做好勘察设计服务的质量与技术管理工作，建立健全内部质量管理体系和质量责</w:t>
      </w:r>
      <w:bookmarkStart w:id="2098" w:name="page63"/>
      <w:bookmarkEnd w:id="2098"/>
      <w:r>
        <w:rPr>
          <w:rFonts w:hint="eastAsia" w:ascii="宋体" w:hAnsi="宋体" w:eastAsia="宋体" w:cs="宋体"/>
          <w:color w:val="auto"/>
          <w:kern w:val="0"/>
          <w:szCs w:val="21"/>
          <w:highlight w:val="none"/>
        </w:rPr>
        <w:t>任制度，加强勘察设计服务全过程的质量控制，建立完整的勘察设计文件的设计、复核、审核、会签和批准制度，明确各阶段的责任人。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9.1.3 设计人应当强化现场作业质量和试验工作管理，保证原始记录和试验数据的可靠性、真实性和完整性，严禁离开现场进行追记、补记和修改记录。</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9.1.4 设计人应按合同约定对勘察设计服务进行全过程的质量检查和检验，并作详细记录，编制勘察设计工作质量报表，报送发包人审查。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9.1.5 发包人有权对勘察设计工作质量进行检查和审核。设计人应为发包人的检查和检验提供方便，包括发包人到勘察设计场地、试验室或合同约定的其他地方进行察看，查阅、审核勘察设计的原始记录和其他文件。发包人的检查和审核，不免除设计人按合同约定应负的责任。</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9.2 勘察设计文件错误责任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9.2.1 勘察设计文件存在错误、遗漏、含混、矛盾、不充分之处或其他缺陷，无论设计人是否通过了发包人审查或审查机构审查，设计人均应自费对前述问题带来的缺陷和工程问题进行改正，但因第1.7.2 项约定由发包人提供的文件错误导致的除外。</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9.2.2 因设计人原因造成勘察设计文件不合格的，发包人有权要求设计人采取补救措施，直至达到合同要求的质量标准，并按第 14.1 款的约定承担责任。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9.2.3 因发包人原因造成勘察设计文件不合格的，设计人应当采取补救措施，直至达到合同要求的质量标准，由此造成的勘察设计费用增加和（或）勘察设计服务期限延误由发包人承担。</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9.3 </w:t>
      </w:r>
      <w:r>
        <w:rPr>
          <w:rFonts w:hint="eastAsia" w:ascii="宋体" w:hAnsi="宋体" w:eastAsia="宋体" w:cs="宋体"/>
          <w:color w:val="auto"/>
          <w:kern w:val="0"/>
          <w:szCs w:val="21"/>
          <w:highlight w:val="none"/>
        </w:rPr>
        <w:t>勘察</w:t>
      </w:r>
      <w:r>
        <w:rPr>
          <w:rFonts w:hint="eastAsia" w:ascii="宋体" w:hAnsi="宋体" w:eastAsia="宋体" w:cs="宋体"/>
          <w:bCs/>
          <w:color w:val="auto"/>
          <w:szCs w:val="21"/>
          <w:highlight w:val="none"/>
        </w:rPr>
        <w:t>设计责任主体</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9.3.1 设计人应运用一切合理的专业技术、知识技能和项目经验，按照职业道德准则和行业公认标准尽其全部职责，勤勉、谨慎、公正地履行其在本合同项下的责任和义务。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9.3.2 勘察设计责任为勘察设计单位项目负责人终身责任制。项目负责人应当保证勘察设计文件符合法律法规和工程建设强制性标准的要求，对因勘察设计导致的工程质量事故或质量问题承担责任。</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9.3.3 项目负责人应当在办理工程质量监督手续前签署工程质量终身责任承诺书，连同法定代表人出具的授权书，报工程质量监督机构备案。</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9.4 </w:t>
      </w:r>
      <w:r>
        <w:rPr>
          <w:rFonts w:hint="eastAsia" w:ascii="宋体" w:hAnsi="宋体" w:eastAsia="宋体" w:cs="宋体"/>
          <w:color w:val="auto"/>
          <w:kern w:val="0"/>
          <w:szCs w:val="21"/>
          <w:highlight w:val="none"/>
        </w:rPr>
        <w:t>勘察</w:t>
      </w:r>
      <w:r>
        <w:rPr>
          <w:rFonts w:hint="eastAsia" w:ascii="宋体" w:hAnsi="宋体" w:eastAsia="宋体" w:cs="宋体"/>
          <w:bCs/>
          <w:color w:val="auto"/>
          <w:szCs w:val="21"/>
          <w:highlight w:val="none"/>
        </w:rPr>
        <w:t>设计责任保险</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9.4.1 除专用合同条款另有约定外，设计人应具有发包人认可的、履行本合同所需要的工程勘察设计责任险，于合同签订后 28 天内向发包人提交工程勘察设计责任险的保险单副本或者其他有效证明，并在合同履行期间保持足额、有效。</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9.4.2 工程勘察设计责任险的保险范围，应当包括由于设计人的疏忽或过失而造成的工程质量事故损失，以及由于事故引发的第三者人身伤亡、财产损失或费用赔偿等。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2099" w:name="page64"/>
      <w:bookmarkEnd w:id="2099"/>
      <w:r>
        <w:rPr>
          <w:rFonts w:hint="eastAsia" w:ascii="宋体" w:hAnsi="宋体" w:eastAsia="宋体" w:cs="宋体"/>
          <w:color w:val="auto"/>
          <w:kern w:val="0"/>
          <w:szCs w:val="21"/>
          <w:highlight w:val="none"/>
        </w:rPr>
        <w:t>9.4.3 发生工程勘察设计保险事故后，设计人应按保险人要求进行报告，并负责办理保险理赔业务；保险金不足以补偿损失的，由设计人自行补偿。</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100" w:name="_Toc4420"/>
      <w:bookmarkStart w:id="2101" w:name="_Toc31763"/>
      <w:bookmarkStart w:id="2102" w:name="_Toc18442"/>
      <w:bookmarkStart w:id="2103" w:name="_Toc19921"/>
      <w:bookmarkStart w:id="2104" w:name="_Toc9425"/>
      <w:bookmarkStart w:id="2105" w:name="_Toc21136"/>
      <w:bookmarkStart w:id="2106" w:name="_Toc532458233"/>
      <w:bookmarkStart w:id="2107" w:name="_Toc2966"/>
      <w:bookmarkStart w:id="2108" w:name="_Toc7330"/>
      <w:bookmarkStart w:id="2109" w:name="_Toc27093"/>
      <w:bookmarkStart w:id="2110" w:name="_Toc19156"/>
      <w:bookmarkStart w:id="2111" w:name="_Toc531632608"/>
      <w:bookmarkStart w:id="2112" w:name="_Toc6172"/>
      <w:bookmarkStart w:id="2113" w:name="_Toc3712"/>
      <w:bookmarkStart w:id="2114" w:name="_Toc75856907"/>
      <w:bookmarkStart w:id="2115" w:name="_Toc29179"/>
      <w:bookmarkStart w:id="2116" w:name="_Toc18990"/>
      <w:r>
        <w:rPr>
          <w:rFonts w:hint="eastAsia" w:ascii="宋体" w:hAnsi="宋体" w:eastAsia="宋体" w:cs="宋体"/>
          <w:color w:val="auto"/>
          <w:kern w:val="0"/>
          <w:sz w:val="32"/>
          <w:szCs w:val="32"/>
          <w:highlight w:val="none"/>
        </w:rPr>
        <w:t>10.施工期间配合</w:t>
      </w:r>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10.1 </w:t>
      </w:r>
      <w:bookmarkStart w:id="2117" w:name="OLE_LINK135"/>
      <w:bookmarkStart w:id="2118" w:name="OLE_LINK136"/>
      <w:bookmarkStart w:id="2119" w:name="OLE_LINK137"/>
      <w:bookmarkStart w:id="2120" w:name="OLE_LINK138"/>
      <w:r>
        <w:rPr>
          <w:rFonts w:hint="eastAsia" w:ascii="宋体" w:hAnsi="宋体" w:eastAsia="宋体" w:cs="宋体"/>
          <w:color w:val="auto"/>
          <w:kern w:val="0"/>
          <w:szCs w:val="21"/>
          <w:highlight w:val="none"/>
        </w:rPr>
        <w:t>施工配合指设计人配合施工承包人，在施工期间提供的补充勘察、设计服务或其他配合工作，直至工程通过竣工验收为止。</w:t>
      </w:r>
      <w:bookmarkEnd w:id="2117"/>
      <w:bookmarkEnd w:id="2118"/>
      <w:bookmarkEnd w:id="2119"/>
      <w:bookmarkEnd w:id="2120"/>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10.2 除专用合同条款另有约定外，发包人应为设计人派赴施工现场的工作人员提供便利，包括在施工期间提供办公房间、办公桌椅、互联网接口、冷暖设施、生活设施、进出现场交通服务和其他便利条件。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10.3 设计人应在本工程的施工期间，积极提供勘察设计配合服务，包括并不限于勘察设计技术交底、施工现场服务、参与施工过程验收、参与投产试车（试运行）、参与工程竣工验收等工作。</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10.4 发包人应当组织勘察设计技术交底会，由设计人向发包人、监理人和施工承包人等进行勘察设计交底，对本工程的勘察设计意图、勘察设计文件和施工要求等进行系统地说明和解释。</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10.5 工程施工完毕后，发包人应当组织投产试车（试运行）和工程竣工验收，设计人参加验收并出具本单位的验收结论。如因勘察设计原因致使工程不合格的，设计人应当承担违约责任，免费修改勘察设计文件和赔偿发包人由此产生的经济损失。</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121" w:name="_Toc16432"/>
      <w:bookmarkStart w:id="2122" w:name="_Toc22350"/>
      <w:bookmarkStart w:id="2123" w:name="_Toc16363"/>
      <w:bookmarkStart w:id="2124" w:name="_Toc8455"/>
      <w:bookmarkStart w:id="2125" w:name="_Toc531632609"/>
      <w:bookmarkStart w:id="2126" w:name="_Toc18643"/>
      <w:bookmarkStart w:id="2127" w:name="_Toc26362"/>
      <w:bookmarkStart w:id="2128" w:name="_Toc16827"/>
      <w:bookmarkStart w:id="2129" w:name="_Toc75856908"/>
      <w:bookmarkStart w:id="2130" w:name="_Toc30528"/>
      <w:bookmarkStart w:id="2131" w:name="_Toc532458234"/>
      <w:bookmarkStart w:id="2132" w:name="_Toc2183"/>
      <w:bookmarkStart w:id="2133" w:name="_Toc1756"/>
      <w:bookmarkStart w:id="2134" w:name="_Toc6518"/>
      <w:bookmarkStart w:id="2135" w:name="_Toc9165"/>
      <w:bookmarkStart w:id="2136" w:name="_Toc3039"/>
      <w:bookmarkStart w:id="2137" w:name="_Toc1206"/>
      <w:r>
        <w:rPr>
          <w:rFonts w:hint="eastAsia" w:ascii="宋体" w:hAnsi="宋体" w:eastAsia="宋体" w:cs="宋体"/>
          <w:color w:val="auto"/>
          <w:kern w:val="0"/>
          <w:sz w:val="32"/>
          <w:szCs w:val="32"/>
          <w:highlight w:val="none"/>
        </w:rPr>
        <w:t>11.合同变更</w:t>
      </w:r>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11.1 变更情形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 合同履行中发生下述情形时，合同一方均可向对方提出变更请求，经双方协商一致后进行变更，勘察设计服务期限和勘察设计费用的调整方法在专用合同条款中约定。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（1）勘察设计范围、内容、标准发生变化；</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（2）除不可抗力外，非设计人的原因引起的周期延误；</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（3）非设计人的原因，对工程同一部分重复进行勘察设计；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（4）非设计人的原因，对工程暂停勘察设计及恢复勘察设计。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11.1.2 基准日后，因颁布新的或修订原有法律、法规、规范和标准等引发合同变更情形的，按照上述约定进行调整。</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11.1.3合同双方必须严格执行经批准的勘察设计文件，不得擅自变更。确需变更勘察设计的，应按照相关主管部门规定办理，经批准后方可实施，重大设计变更、投资超概等应按程序报批。</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11.2 合理化建议</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11.2.1 合同履行中，设计人可对发包人要求提出合理化建议。合理化建议应以书面形式提交发包人，被发包人采纳并构成变更的，执行第 11.1 款约定。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11.2.2 设计人提出的合理化建议降低了工程投资、缩短了施工期限或者提高了工程经济效益的，发包人应按专用合同条款中的约定给予奖励。</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138" w:name="_Toc20611"/>
      <w:bookmarkStart w:id="2139" w:name="_Toc17631"/>
      <w:bookmarkStart w:id="2140" w:name="_Toc27306"/>
      <w:bookmarkStart w:id="2141" w:name="_Toc532458235"/>
      <w:bookmarkStart w:id="2142" w:name="_Toc24418"/>
      <w:bookmarkStart w:id="2143" w:name="_Toc75856909"/>
      <w:bookmarkStart w:id="2144" w:name="_Toc31424"/>
      <w:bookmarkStart w:id="2145" w:name="_Toc14164"/>
      <w:bookmarkStart w:id="2146" w:name="_Toc30108"/>
      <w:bookmarkStart w:id="2147" w:name="_Toc25707"/>
      <w:bookmarkStart w:id="2148" w:name="_Toc531632610"/>
      <w:bookmarkStart w:id="2149" w:name="_Toc3227"/>
      <w:bookmarkStart w:id="2150" w:name="_Toc7188"/>
      <w:bookmarkStart w:id="2151" w:name="_Toc814"/>
      <w:bookmarkStart w:id="2152" w:name="_Toc22881"/>
      <w:bookmarkStart w:id="2153" w:name="_Toc24167"/>
      <w:bookmarkStart w:id="2154" w:name="_Toc14276"/>
      <w:r>
        <w:rPr>
          <w:rFonts w:hint="eastAsia" w:ascii="宋体" w:hAnsi="宋体" w:eastAsia="宋体" w:cs="宋体"/>
          <w:color w:val="auto"/>
          <w:kern w:val="0"/>
          <w:sz w:val="32"/>
          <w:szCs w:val="32"/>
          <w:highlight w:val="none"/>
        </w:rPr>
        <w:t>12.合同价格与支付</w:t>
      </w:r>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12.1 合同价格</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12.1.1 本合同的价款计算方式、支付方式、调整方式和风险范围划分，在专用合同条款中约定。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12.1.2 本合同项下的勘察费用实行发包人签证制度，即勘察人完成勘察项目后通知发包人进行验收，通过验收后由发包人代表对实施的勘察项目、数量、质量和实施时间签名确认，以此作为计算勘察费用的依据之一。</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12.1.3 本合同项下的勘察设计费用实行分阶段支付，即设计人完成阶段勘察设计文件后，发包人按专用条款约定方式支付。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12.1.4 除专用合同条款另有约定外，合同勘察设计费应当包括收集资料，踏勘现场，制订纲要，进行测绘、勘探、取样、试验、测试、分析、设计、评估、配合审查等，青苗和园林绿化补偿，占地补偿，扰民及民扰，占道施工，安全防护、文明施工、环境保护，农民工工伤保险，编制勘察设计文件、施工配合等合同约定范围内的勘察设计工作费用和国家规定的各项税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12.1.5除专用合同条款另有约定外，发包人要求设计人进行外出考察、试验检测、专项咨询或专家评审时，相应费用不含在合同价格之中，由发包人另行支付。</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12.2 定金或预付款</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12.2.1 定金或预付款应专用于本工程的勘察设计。定金或预付款的额度、支付方式及抵扣方式在专用合同条款中约定。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12.2.2 发包人应在收到定金或预付款支付申请后 28 天内，将定金或预付款支付给设计人；设计人应当提供等额的增值税发票。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12.2.3 设计服务完成之前，由于不可抗力或其他非设计人的原因解除合同时，定金不予退还。</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12.3 中期支付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12.3.1 设计人应按发包人批准或专用合同条款约定的格式及份数，向发包人提交中期支付申请，并附相应的支持性证明文件。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12.3.2 发包人应在收到中期支付申请后的 28 天内，将应付款项支付给设计人；设计人应当</w:t>
      </w:r>
      <w:bookmarkStart w:id="2155" w:name="page66"/>
      <w:bookmarkEnd w:id="2155"/>
      <w:r>
        <w:rPr>
          <w:rFonts w:hint="eastAsia" w:ascii="宋体" w:hAnsi="宋体" w:eastAsia="宋体" w:cs="宋体"/>
          <w:color w:val="auto"/>
          <w:kern w:val="0"/>
          <w:szCs w:val="21"/>
          <w:highlight w:val="none"/>
        </w:rPr>
        <w:t>提供等额的增值税发票。发包人未能在前述时间内完成审批或不予答复的，视为发包人同意中期支付申请。发包人不按期支付的，按专用合同条款的约定支付逾期付款违约金。</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12.3.3 中期支付涉及政府投资资金的，按照国库集中支付等国家相关规定和专用合同条款的约定执行。</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12.4 费用结算</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12.4.1 合同工作完成后，设计人可按专用合同条款约定的份数和期限，向发包人提交勘察设计费用结算申请，并提供相关证明材料。</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12.4.2 发包人应在收到费用结算申请后的 28 天内，将应付款项支付给设计人；设计人应当提供等额的增值税发票。发包人未能在前述时间内完成审批或不予答复的，视为发包人同意费用结算申请。发包人不按期支付的，按专用合同条款的约定支付逾期付款违约金。</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12.4.3 发包人对费用结算申请内容有异议的，有权要求设计人进行修正和提供补充资料，由设计人重新提交。设计人对此有异议的，按第 15 条的约定执行。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12.4.4 最终结清付款涉及政府投资资金的，按第 12.3.3 项的约定执行。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12.5 暂列金额</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12.5.1 本合同的暂列金额在专用合同条款中约定。暂列金额应按发包人的书面指示全部或部分地使用，或根本不予动用。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12.5.2 如果使用暂列金额进行某项额外勘察设计工作、专题研究、审查和会务工作，其费用应按实际发生的工作费用经发包人核实后支付。</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156" w:name="_Toc32682"/>
      <w:bookmarkStart w:id="2157" w:name="_Toc531632611"/>
      <w:bookmarkStart w:id="2158" w:name="_Toc31400"/>
      <w:bookmarkStart w:id="2159" w:name="_Toc25596"/>
      <w:bookmarkStart w:id="2160" w:name="_Toc28891"/>
      <w:bookmarkStart w:id="2161" w:name="_Toc27918"/>
      <w:bookmarkStart w:id="2162" w:name="_Toc532458236"/>
      <w:bookmarkStart w:id="2163" w:name="_Toc32405"/>
      <w:bookmarkStart w:id="2164" w:name="_Toc12490"/>
      <w:bookmarkStart w:id="2165" w:name="_Toc7118"/>
      <w:bookmarkStart w:id="2166" w:name="_Toc31969"/>
      <w:bookmarkStart w:id="2167" w:name="_Toc17535"/>
      <w:bookmarkStart w:id="2168" w:name="_Toc1151"/>
      <w:bookmarkStart w:id="2169" w:name="_Toc75856910"/>
      <w:bookmarkStart w:id="2170" w:name="_Toc16828"/>
      <w:bookmarkStart w:id="2171" w:name="_Toc3418"/>
      <w:bookmarkStart w:id="2172" w:name="_Toc7769"/>
      <w:r>
        <w:rPr>
          <w:rFonts w:hint="eastAsia" w:ascii="宋体" w:hAnsi="宋体" w:eastAsia="宋体" w:cs="宋体"/>
          <w:color w:val="auto"/>
          <w:kern w:val="0"/>
          <w:sz w:val="32"/>
          <w:szCs w:val="32"/>
          <w:highlight w:val="none"/>
        </w:rPr>
        <w:t>13.不可抗力</w:t>
      </w:r>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13.1 不可抗力的确认</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13.1.1 不可抗力是指设计人和发包人在订立合同时不可预见，在履行合同过程中不可避免发生并不能克服的自然灾害和社会性突发事件，如地震、海啸、瘟疫、水灾、骚乱、暴动、战争和专用合同条款约定的其他情形。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13.1.2 不可抗力发生后，发包人和设计人应及时认真统计所造成的损失，收集不可抗力造成损失的证据。合同双方对是否属于不可抗力或其损失的意见不一致的，由合同双方协商确定。</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13.2 不可抗力的通知</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13.2.1 合同一方当事人遇到不可抗力事件，使其履行合同义务受到阻碍时，应立即通知合同另一方当事人，书面说明不可抗力和受阻碍的详细情况，并提供必要的证明。</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13.2.2 如不可抗力持续发生，合同一方当事人应及时向合同另一方当事人提交中间报告，说明不可抗力和履行合同受阻的情况，并于不可抗力事件结束后 28 天内提交最终报告及有关资料。</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bookmarkStart w:id="2173" w:name="page67"/>
      <w:bookmarkEnd w:id="2173"/>
      <w:r>
        <w:rPr>
          <w:rFonts w:hint="eastAsia" w:ascii="宋体" w:hAnsi="宋体" w:eastAsia="宋体" w:cs="宋体"/>
          <w:bCs/>
          <w:color w:val="auto"/>
          <w:szCs w:val="21"/>
          <w:highlight w:val="none"/>
        </w:rPr>
        <w:t>13.3 不可抗力后果及其处理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13.3.1 不可抗力引起的后果及其损失，应由合同当事人依据法律规定各自承担。不可抗力发生前已完成的勘察设计工作，应当按照合同约定进行支付。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13.3.2 不可抗力发生后，合同当事人应当采取有效措施避免损失进一步扩大，如未采取有效措施致使损失扩大的，应当自行承担扩大部分的损失。</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13.3.3 因一方当事人迟延履行合同义务，致使迟延履行期间遭遇不可抗力的，应由该当事人承担全部损失。</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174" w:name="_Toc532458237"/>
      <w:bookmarkStart w:id="2175" w:name="_Toc531632612"/>
      <w:bookmarkStart w:id="2176" w:name="_Toc29930"/>
      <w:bookmarkStart w:id="2177" w:name="_Toc15662"/>
      <w:bookmarkStart w:id="2178" w:name="_Toc18627"/>
      <w:bookmarkStart w:id="2179" w:name="_Toc75856911"/>
      <w:bookmarkStart w:id="2180" w:name="_Toc10777"/>
      <w:bookmarkStart w:id="2181" w:name="_Toc13398"/>
      <w:bookmarkStart w:id="2182" w:name="_Toc12728"/>
      <w:bookmarkStart w:id="2183" w:name="_Toc8579"/>
      <w:bookmarkStart w:id="2184" w:name="_Toc3229"/>
      <w:bookmarkStart w:id="2185" w:name="_Toc14668"/>
      <w:bookmarkStart w:id="2186" w:name="_Toc19212"/>
      <w:bookmarkStart w:id="2187" w:name="_Toc29371"/>
      <w:bookmarkStart w:id="2188" w:name="_Toc15621"/>
      <w:bookmarkStart w:id="2189" w:name="_Toc5321"/>
      <w:bookmarkStart w:id="2190" w:name="_Toc13393"/>
      <w:r>
        <w:rPr>
          <w:rFonts w:hint="eastAsia" w:ascii="宋体" w:hAnsi="宋体" w:eastAsia="宋体" w:cs="宋体"/>
          <w:color w:val="auto"/>
          <w:kern w:val="0"/>
          <w:sz w:val="32"/>
          <w:szCs w:val="32"/>
          <w:highlight w:val="none"/>
        </w:rPr>
        <w:t>14.违约</w:t>
      </w:r>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14.1 设计人违约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14.1.1合同履行中发生下列情况之一的，属设计人违约：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（1）勘察设计文件不符合法律、行政法规等规定；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（2）勘察设计文件不符合合同约定； </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（3）设计人转包、违法分包或者未经发包人同意擅自分包；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（4）设计人未按合同计划完成勘察设计，从而造成工程损失；</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（5）设计人无故停止履行合同的；</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（6）因设计人原因，导致合同无法继续履行；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（7）设计人不履行合同约定的其他义务。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14.1.2 合同履行中发生14.1.1项之一的，发包人可向设计人发出整改通知，设计人应按照发包人的要求在限定期限内整改并向发包人支付违约金；设计人在发包人限定整改期限内未完成整改的，发包人未解除合同的，设计人的违约状态持续的，设计人应向发包人支付违约金；设计人在发包人限定整改期限内拒不整改的，发包人有权单方解除合同并向设计人发出解除合同通知，设计人应向发包人支付违约金。设计人应当承担由于违约所造成的费用增加、周期延误和发包人损失等。设计人向发包人支付的违约金在专用合同条款中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14.1.3合同生效后，设计人因自身原因要求终止或解除合同，设计人应按发包人已支付的定金金额双倍返还给发包人。</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14.2 发包人违约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14.2.1 合同履行中发生下列情况之一的，属发包人违约：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（1）发包人要求违反法律规定；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（2）发包人未按合同约定支付勘察设计费用；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（3）发包人原因造成勘察设计停止；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（4）因发包人原因，导致合同无法继续履行；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（5）发包人不履行合同约定的其他义务。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14.2.2 发包人发生违约情况时，设计人可向发包人发出履约通知，要求其在限定期限内履行合同；限期内仍未履行合同的，设计人有权解除合同并向发包人发出解除合同通知。发包人应当承担由于违约所造成的费用增加、周期延误和设计人损失等。</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bookmarkStart w:id="2191" w:name="page68"/>
      <w:bookmarkEnd w:id="2191"/>
      <w:r>
        <w:rPr>
          <w:rFonts w:hint="eastAsia" w:ascii="宋体" w:hAnsi="宋体" w:eastAsia="宋体" w:cs="宋体"/>
          <w:bCs/>
          <w:color w:val="auto"/>
          <w:szCs w:val="21"/>
          <w:highlight w:val="none"/>
        </w:rPr>
        <w:t>14.3 第三人造成的违约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在履行合同过程中，一方当事人因第三人的原因造成违约的，应当向对方当事人承担违约责任。一方当事人和第三人之间的纠纷，依照法律规定或者按照约定解决。</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14.4任何一方按照前述约定行使合同解除权的，应提前30天书面通知对方。</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192" w:name="_Toc11722"/>
      <w:bookmarkStart w:id="2193" w:name="_Toc532458238"/>
      <w:bookmarkStart w:id="2194" w:name="_Toc75856912"/>
      <w:bookmarkStart w:id="2195" w:name="_Toc32018"/>
      <w:bookmarkStart w:id="2196" w:name="_Toc531632613"/>
      <w:bookmarkStart w:id="2197" w:name="_Toc10808"/>
      <w:bookmarkStart w:id="2198" w:name="_Toc23017"/>
      <w:bookmarkStart w:id="2199" w:name="_Toc14580"/>
      <w:bookmarkStart w:id="2200" w:name="_Toc11740"/>
      <w:bookmarkStart w:id="2201" w:name="_Toc26365"/>
      <w:bookmarkStart w:id="2202" w:name="_Toc16223"/>
      <w:bookmarkStart w:id="2203" w:name="_Toc14577"/>
      <w:bookmarkStart w:id="2204" w:name="_Toc28860"/>
      <w:bookmarkStart w:id="2205" w:name="_Toc11544"/>
      <w:bookmarkStart w:id="2206" w:name="_Toc10479"/>
      <w:bookmarkStart w:id="2207" w:name="_Toc3222"/>
      <w:bookmarkStart w:id="2208" w:name="_Toc31345"/>
      <w:r>
        <w:rPr>
          <w:rFonts w:hint="eastAsia" w:ascii="宋体" w:hAnsi="宋体" w:eastAsia="宋体" w:cs="宋体"/>
          <w:color w:val="auto"/>
          <w:kern w:val="0"/>
          <w:sz w:val="32"/>
          <w:szCs w:val="32"/>
          <w:highlight w:val="none"/>
        </w:rPr>
        <w:t>15.争议的解决</w:t>
      </w:r>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发包人和设计人在履行合同中发生争议的，可以友好协商解决。合同当事人友好协商解决不成的，可在专用合同条款中约定下列一种方式解决：</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（1）向约定的仲裁委员会申请仲裁；</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（2）向有管辖权的人民法院提起诉讼。</w:t>
      </w:r>
    </w:p>
    <w:p>
      <w:pPr>
        <w:widowControl/>
        <w:tabs>
          <w:tab w:val="left" w:pos="9072"/>
          <w:tab w:val="left" w:pos="9781"/>
        </w:tabs>
        <w:adjustRightInd w:val="0"/>
        <w:snapToGrid w:val="0"/>
        <w:spacing w:line="360" w:lineRule="auto"/>
        <w:ind w:right="120" w:rightChars="57" w:firstLine="600" w:firstLineChars="200"/>
        <w:jc w:val="left"/>
        <w:rPr>
          <w:rFonts w:hint="eastAsia" w:ascii="宋体" w:hAnsi="宋体" w:eastAsia="宋体" w:cs="宋体"/>
          <w:color w:val="auto"/>
          <w:kern w:val="0"/>
          <w:sz w:val="30"/>
          <w:szCs w:val="30"/>
          <w:highlight w:val="none"/>
        </w:rPr>
      </w:pPr>
      <w:bookmarkStart w:id="2209" w:name="page69"/>
      <w:bookmarkEnd w:id="2209"/>
    </w:p>
    <w:p>
      <w:pPr>
        <w:keepNext/>
        <w:keepLines/>
        <w:spacing w:before="260" w:after="260" w:line="412" w:lineRule="auto"/>
        <w:jc w:val="center"/>
        <w:outlineLvl w:val="1"/>
        <w:rPr>
          <w:rFonts w:hint="eastAsia" w:ascii="宋体" w:hAnsi="宋体" w:eastAsia="宋体" w:cs="宋体"/>
          <w:b/>
          <w:bCs/>
          <w:color w:val="auto"/>
          <w:kern w:val="44"/>
          <w:sz w:val="44"/>
          <w:szCs w:val="44"/>
          <w:highlight w:val="none"/>
        </w:rPr>
      </w:pPr>
      <w:r>
        <w:rPr>
          <w:rFonts w:hint="eastAsia" w:ascii="宋体" w:hAnsi="宋体" w:eastAsia="宋体" w:cs="宋体"/>
          <w:b/>
          <w:bCs/>
          <w:color w:val="auto"/>
          <w:kern w:val="44"/>
          <w:sz w:val="30"/>
          <w:szCs w:val="30"/>
          <w:highlight w:val="none"/>
        </w:rPr>
        <w:br w:type="page"/>
      </w:r>
      <w:bookmarkStart w:id="2210" w:name="_Toc17883"/>
      <w:bookmarkStart w:id="2211" w:name="_Toc75856913"/>
      <w:bookmarkStart w:id="2212" w:name="_Toc531632614"/>
      <w:bookmarkStart w:id="2213" w:name="_Toc12613"/>
      <w:bookmarkStart w:id="2214" w:name="_Toc30902"/>
      <w:bookmarkStart w:id="2215" w:name="_Toc14170"/>
      <w:bookmarkStart w:id="2216" w:name="_Toc1674"/>
      <w:bookmarkStart w:id="2217" w:name="_Toc8231"/>
      <w:bookmarkStart w:id="2218" w:name="_Toc24939"/>
      <w:bookmarkStart w:id="2219" w:name="_Toc532458239"/>
      <w:bookmarkStart w:id="2220" w:name="_Toc13834"/>
      <w:bookmarkStart w:id="2221" w:name="_Toc10689"/>
      <w:bookmarkStart w:id="2222" w:name="_Toc7951"/>
      <w:bookmarkStart w:id="2223" w:name="_Toc12902"/>
      <w:bookmarkStart w:id="2224" w:name="_Toc30103"/>
      <w:bookmarkStart w:id="2225" w:name="_Toc23522"/>
      <w:bookmarkStart w:id="2226" w:name="_Toc8292"/>
      <w:r>
        <w:rPr>
          <w:rFonts w:hint="eastAsia" w:ascii="宋体" w:hAnsi="宋体" w:eastAsia="宋体" w:cs="宋体"/>
          <w:b/>
          <w:color w:val="auto"/>
          <w:sz w:val="32"/>
          <w:szCs w:val="20"/>
          <w:highlight w:val="none"/>
        </w:rPr>
        <w:t>第三节 专用合同条款</w:t>
      </w:r>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p>
    <w:p>
      <w:pPr>
        <w:keepNext/>
        <w:keepLines/>
        <w:spacing w:line="415" w:lineRule="auto"/>
        <w:jc w:val="left"/>
        <w:outlineLvl w:val="2"/>
        <w:rPr>
          <w:rFonts w:hint="eastAsia" w:ascii="宋体" w:hAnsi="宋体" w:eastAsia="宋体" w:cs="宋体"/>
          <w:color w:val="auto"/>
          <w:kern w:val="0"/>
          <w:sz w:val="32"/>
          <w:szCs w:val="32"/>
          <w:highlight w:val="none"/>
        </w:rPr>
      </w:pPr>
      <w:bookmarkStart w:id="2227" w:name="_Toc15897"/>
      <w:bookmarkStart w:id="2228" w:name="_Toc10268"/>
      <w:bookmarkStart w:id="2229" w:name="_Toc14583"/>
      <w:bookmarkStart w:id="2230" w:name="_Toc15445"/>
      <w:bookmarkStart w:id="2231" w:name="_Toc32487"/>
      <w:bookmarkStart w:id="2232" w:name="_Toc30379"/>
      <w:bookmarkStart w:id="2233" w:name="_Toc22804"/>
      <w:bookmarkStart w:id="2234" w:name="_Toc531632615"/>
      <w:bookmarkStart w:id="2235" w:name="_Toc532458240"/>
      <w:bookmarkStart w:id="2236" w:name="_Toc15068"/>
      <w:bookmarkStart w:id="2237" w:name="_Toc20800"/>
      <w:bookmarkStart w:id="2238" w:name="_Toc16901"/>
      <w:bookmarkStart w:id="2239" w:name="_Toc24914"/>
      <w:bookmarkStart w:id="2240" w:name="_Toc625"/>
      <w:bookmarkStart w:id="2241" w:name="_Toc75856914"/>
      <w:bookmarkStart w:id="2242" w:name="_Toc14608"/>
      <w:bookmarkStart w:id="2243" w:name="_Toc21568"/>
      <w:r>
        <w:rPr>
          <w:rFonts w:hint="eastAsia" w:ascii="宋体" w:hAnsi="宋体" w:eastAsia="宋体" w:cs="宋体"/>
          <w:color w:val="auto"/>
          <w:kern w:val="0"/>
          <w:sz w:val="32"/>
          <w:szCs w:val="32"/>
          <w:highlight w:val="none"/>
        </w:rPr>
        <w:t>1.一般约定</w:t>
      </w:r>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1.1词语定义</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1.1.2.5 项目总负责人（兼任</w:t>
      </w:r>
      <w:r>
        <w:rPr>
          <w:rFonts w:hint="eastAsia" w:ascii="宋体" w:hAnsi="宋体" w:eastAsia="宋体" w:cs="宋体"/>
          <w:color w:val="auto"/>
          <w:kern w:val="0"/>
          <w:szCs w:val="21"/>
          <w:highlight w:val="none"/>
          <w:u w:val="single"/>
        </w:rPr>
        <w:t xml:space="preserve">□勘察负责人  </w:t>
      </w:r>
      <w:r>
        <w:rPr>
          <w:rFonts w:hint="eastAsia" w:ascii="宋体" w:hAnsi="宋体" w:eastAsia="宋体" w:cs="宋体"/>
          <w:color w:val="auto"/>
          <w:kern w:val="0"/>
          <w:highlight w:val="none"/>
        </w:rPr>
        <w:t>□</w:t>
      </w:r>
      <w:r>
        <w:rPr>
          <w:rFonts w:hint="eastAsia" w:ascii="宋体" w:hAnsi="宋体" w:eastAsia="宋体" w:cs="宋体"/>
          <w:color w:val="auto"/>
          <w:kern w:val="0"/>
          <w:szCs w:val="21"/>
          <w:highlight w:val="none"/>
          <w:u w:val="single"/>
        </w:rPr>
        <w:t>设计负责人</w:t>
      </w:r>
      <w:r>
        <w:rPr>
          <w:rFonts w:hint="eastAsia" w:ascii="宋体" w:hAnsi="宋体" w:eastAsia="宋体" w:cs="宋体"/>
          <w:color w:val="auto"/>
          <w:kern w:val="0"/>
          <w:szCs w:val="21"/>
          <w:highlight w:val="none"/>
        </w:rPr>
        <w:t>）：指由设计人任命，代表设计人行使权利和履行义务的全权负责人。勘察负责人：指由设计人任命，代表设计人行使权利和履行义务的勘察负责人。设计负责人：指由设计人任命，代表设计人行使权利和履行义务的设计负责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1.1.3.1 工程名称：</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tabs>
          <w:tab w:val="left" w:pos="9072"/>
          <w:tab w:val="left" w:pos="9781"/>
        </w:tabs>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1.1.3.2 勘察设计服务：</w:t>
      </w:r>
      <w:r>
        <w:rPr>
          <w:rFonts w:hint="eastAsia" w:ascii="宋体" w:hAnsi="宋体" w:eastAsia="宋体" w:cs="宋体"/>
          <w:color w:val="auto"/>
          <w:kern w:val="0"/>
          <w:szCs w:val="21"/>
          <w:highlight w:val="none"/>
          <w:u w:val="single"/>
          <w:lang w:bidi="ar"/>
        </w:rPr>
        <w:t>（包含</w:t>
      </w:r>
      <w:r>
        <w:rPr>
          <w:rFonts w:hint="eastAsia" w:ascii="宋体" w:hAnsi="宋体" w:eastAsia="宋体" w:cs="宋体"/>
          <w:color w:val="auto"/>
          <w:kern w:val="0"/>
          <w:szCs w:val="21"/>
          <w:highlight w:val="none"/>
          <w:u w:val="single"/>
        </w:rPr>
        <w:t>勘察</w:t>
      </w:r>
      <w:r>
        <w:rPr>
          <w:rFonts w:hint="eastAsia" w:ascii="宋体" w:hAnsi="宋体" w:eastAsia="宋体" w:cs="宋体"/>
          <w:color w:val="auto"/>
          <w:kern w:val="0"/>
          <w:szCs w:val="21"/>
          <w:highlight w:val="none"/>
          <w:u w:val="single"/>
          <w:lang w:bidi="ar"/>
        </w:rPr>
        <w:t>设计内容和</w:t>
      </w:r>
      <w:r>
        <w:rPr>
          <w:rFonts w:hint="eastAsia" w:ascii="宋体" w:hAnsi="宋体" w:eastAsia="宋体" w:cs="宋体"/>
          <w:color w:val="auto"/>
          <w:kern w:val="0"/>
          <w:szCs w:val="21"/>
          <w:highlight w:val="none"/>
          <w:u w:val="single"/>
        </w:rPr>
        <w:t>勘察</w:t>
      </w:r>
      <w:r>
        <w:rPr>
          <w:rFonts w:hint="eastAsia" w:ascii="宋体" w:hAnsi="宋体" w:eastAsia="宋体" w:cs="宋体"/>
          <w:color w:val="auto"/>
          <w:kern w:val="0"/>
          <w:szCs w:val="21"/>
          <w:highlight w:val="none"/>
          <w:u w:val="single"/>
          <w:lang w:bidi="ar"/>
        </w:rPr>
        <w:t xml:space="preserve">设计阶段，按实际委托范围填写）  </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1.1.4.5 基准日：（</w:t>
      </w:r>
      <w:r>
        <w:rPr>
          <w:rFonts w:hint="eastAsia" w:ascii="宋体" w:hAnsi="宋体" w:eastAsia="宋体" w:cs="宋体"/>
          <w:color w:val="auto"/>
          <w:kern w:val="0"/>
          <w:szCs w:val="21"/>
          <w:highlight w:val="none"/>
          <w:u w:val="single"/>
        </w:rPr>
        <w:t>招标发包的勘察设计以投标截止日之前28天的日期为基准日期/直接发包的勘察设计以合同签订日之前28天的日期为基准日期。）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bCs/>
          <w:color w:val="auto"/>
          <w:szCs w:val="21"/>
          <w:highlight w:val="none"/>
        </w:rPr>
        <w:t>1.3适用法律</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1.4 技术标准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w:t>
      </w:r>
      <w:r>
        <w:rPr>
          <w:rFonts w:hint="eastAsia" w:ascii="宋体" w:hAnsi="宋体" w:eastAsia="宋体" w:cs="宋体"/>
          <w:color w:val="auto"/>
          <w:kern w:val="0"/>
          <w:szCs w:val="21"/>
          <w:highlight w:val="none"/>
          <w:u w:val="single"/>
        </w:rPr>
        <w:t>（本工程的国家标准、行业标准、工程所在地的地方性标准等）</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1.4.2国外技术标准原文版本和中文译本的提供方：</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提供国外技术标准的名称：</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提供国外技术标准的份数：</w:t>
      </w:r>
      <w:r>
        <w:rPr>
          <w:rFonts w:hint="eastAsia" w:ascii="宋体" w:hAnsi="宋体" w:eastAsia="宋体" w:cs="宋体"/>
          <w:color w:val="auto"/>
          <w:kern w:val="0"/>
          <w:szCs w:val="21"/>
          <w:highlight w:val="none"/>
          <w:u w:val="single"/>
        </w:rPr>
        <w:t xml:space="preserve">                            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提供国外技术标准的时间：</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提供国外技术标准的费用承担：</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1.4.3：</w:t>
      </w:r>
      <w:r>
        <w:rPr>
          <w:rFonts w:hint="eastAsia" w:ascii="宋体" w:hAnsi="宋体" w:eastAsia="宋体" w:cs="宋体"/>
          <w:color w:val="auto"/>
          <w:kern w:val="0"/>
          <w:szCs w:val="21"/>
          <w:highlight w:val="none"/>
          <w:u w:val="single"/>
        </w:rPr>
        <w:t>（本工程的特殊技术标准、功能要求）</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1.7 文件的提供</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1.7.2 发包人提供的文件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发包人提供的文件名称、份数、提交时间见下表（房屋建筑工程）：</w:t>
      </w:r>
    </w:p>
    <w:tbl>
      <w:tblPr>
        <w:tblStyle w:val="46"/>
        <w:tblW w:w="92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3827"/>
        <w:gridCol w:w="993"/>
        <w:gridCol w:w="2268"/>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382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发包人提供的文件名称</w:t>
            </w:r>
          </w:p>
        </w:tc>
        <w:tc>
          <w:tcPr>
            <w:tcW w:w="993"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份数</w:t>
            </w:r>
          </w:p>
        </w:tc>
        <w:tc>
          <w:tcPr>
            <w:tcW w:w="2268"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提交时间</w:t>
            </w:r>
          </w:p>
        </w:tc>
        <w:tc>
          <w:tcPr>
            <w:tcW w:w="1371"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3827" w:type="dxa"/>
            <w:vAlign w:val="center"/>
          </w:tcPr>
          <w:p>
            <w:pPr>
              <w:widowControl/>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项目立项报告和审批文件</w:t>
            </w:r>
          </w:p>
        </w:tc>
        <w:tc>
          <w:tcPr>
            <w:tcW w:w="993"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w:t>
            </w:r>
          </w:p>
        </w:tc>
        <w:tc>
          <w:tcPr>
            <w:tcW w:w="2268"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1371" w:type="dxa"/>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3827" w:type="dxa"/>
            <w:vAlign w:val="center"/>
          </w:tcPr>
          <w:p>
            <w:pPr>
              <w:widowControl/>
              <w:spacing w:line="360" w:lineRule="auto"/>
              <w:jc w:val="left"/>
              <w:rPr>
                <w:rFonts w:hint="eastAsia" w:ascii="宋体" w:hAnsi="宋体" w:eastAsia="宋体" w:cs="宋体"/>
                <w:color w:val="auto"/>
                <w:kern w:val="0"/>
                <w:szCs w:val="21"/>
                <w:highlight w:val="none"/>
              </w:rPr>
            </w:pPr>
          </w:p>
        </w:tc>
        <w:tc>
          <w:tcPr>
            <w:tcW w:w="993"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2268"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1371" w:type="dxa"/>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3827" w:type="dxa"/>
            <w:vAlign w:val="center"/>
          </w:tcPr>
          <w:p>
            <w:pPr>
              <w:widowControl/>
              <w:spacing w:line="360" w:lineRule="auto"/>
              <w:jc w:val="left"/>
              <w:rPr>
                <w:rFonts w:hint="eastAsia" w:ascii="宋体" w:hAnsi="宋体" w:eastAsia="宋体" w:cs="宋体"/>
                <w:color w:val="auto"/>
                <w:kern w:val="0"/>
                <w:szCs w:val="21"/>
                <w:highlight w:val="none"/>
              </w:rPr>
            </w:pPr>
          </w:p>
        </w:tc>
        <w:tc>
          <w:tcPr>
            <w:tcW w:w="993"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2268"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1371" w:type="dxa"/>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3827" w:type="dxa"/>
            <w:vAlign w:val="center"/>
          </w:tcPr>
          <w:p>
            <w:pPr>
              <w:widowControl/>
              <w:spacing w:line="360" w:lineRule="auto"/>
              <w:jc w:val="left"/>
              <w:rPr>
                <w:rFonts w:hint="eastAsia" w:ascii="宋体" w:hAnsi="宋体" w:eastAsia="宋体" w:cs="宋体"/>
                <w:color w:val="auto"/>
                <w:kern w:val="0"/>
                <w:szCs w:val="21"/>
                <w:highlight w:val="none"/>
              </w:rPr>
            </w:pPr>
          </w:p>
        </w:tc>
        <w:tc>
          <w:tcPr>
            <w:tcW w:w="993"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color w:val="auto"/>
                <w:kern w:val="0"/>
                <w:szCs w:val="21"/>
                <w:highlight w:val="none"/>
              </w:rPr>
            </w:pPr>
          </w:p>
        </w:tc>
        <w:tc>
          <w:tcPr>
            <w:tcW w:w="2268"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color w:val="auto"/>
                <w:kern w:val="0"/>
                <w:szCs w:val="21"/>
                <w:highlight w:val="none"/>
              </w:rPr>
            </w:pPr>
          </w:p>
        </w:tc>
        <w:tc>
          <w:tcPr>
            <w:tcW w:w="1371" w:type="dxa"/>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382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993"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color w:val="auto"/>
                <w:kern w:val="0"/>
                <w:szCs w:val="21"/>
                <w:highlight w:val="none"/>
              </w:rPr>
            </w:pPr>
          </w:p>
        </w:tc>
        <w:tc>
          <w:tcPr>
            <w:tcW w:w="2268"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color w:val="auto"/>
                <w:kern w:val="0"/>
                <w:szCs w:val="21"/>
                <w:highlight w:val="none"/>
              </w:rPr>
            </w:pPr>
          </w:p>
        </w:tc>
        <w:tc>
          <w:tcPr>
            <w:tcW w:w="1371" w:type="dxa"/>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说明</w:t>
            </w:r>
          </w:p>
        </w:tc>
        <w:tc>
          <w:tcPr>
            <w:tcW w:w="8459" w:type="dxa"/>
            <w:gridSpan w:val="4"/>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r>
    </w:tbl>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发包人提供的文件名称、份数、提交时间见下表（市政公用工程）：</w:t>
      </w:r>
    </w:p>
    <w:tbl>
      <w:tblPr>
        <w:tblStyle w:val="46"/>
        <w:tblW w:w="92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3827"/>
        <w:gridCol w:w="993"/>
        <w:gridCol w:w="2268"/>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382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发包人提供的文件名称</w:t>
            </w:r>
          </w:p>
        </w:tc>
        <w:tc>
          <w:tcPr>
            <w:tcW w:w="993"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份数</w:t>
            </w:r>
          </w:p>
        </w:tc>
        <w:tc>
          <w:tcPr>
            <w:tcW w:w="2268"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提交时间</w:t>
            </w:r>
          </w:p>
        </w:tc>
        <w:tc>
          <w:tcPr>
            <w:tcW w:w="1371"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3827" w:type="dxa"/>
            <w:vAlign w:val="center"/>
          </w:tcPr>
          <w:p>
            <w:pPr>
              <w:widowControl/>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项目立项报告和审批文件</w:t>
            </w:r>
          </w:p>
        </w:tc>
        <w:tc>
          <w:tcPr>
            <w:tcW w:w="993"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w:t>
            </w:r>
          </w:p>
        </w:tc>
        <w:tc>
          <w:tcPr>
            <w:tcW w:w="2268"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1371" w:type="dxa"/>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3827" w:type="dxa"/>
            <w:vAlign w:val="center"/>
          </w:tcPr>
          <w:p>
            <w:pPr>
              <w:widowControl/>
              <w:spacing w:line="360" w:lineRule="auto"/>
              <w:jc w:val="left"/>
              <w:rPr>
                <w:rFonts w:hint="eastAsia" w:ascii="宋体" w:hAnsi="宋体" w:eastAsia="宋体" w:cs="宋体"/>
                <w:color w:val="auto"/>
                <w:kern w:val="0"/>
                <w:szCs w:val="21"/>
                <w:highlight w:val="none"/>
              </w:rPr>
            </w:pPr>
          </w:p>
        </w:tc>
        <w:tc>
          <w:tcPr>
            <w:tcW w:w="993"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2268"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1371" w:type="dxa"/>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3827" w:type="dxa"/>
            <w:vAlign w:val="center"/>
          </w:tcPr>
          <w:p>
            <w:pPr>
              <w:widowControl/>
              <w:spacing w:line="360" w:lineRule="auto"/>
              <w:jc w:val="left"/>
              <w:rPr>
                <w:rFonts w:hint="eastAsia" w:ascii="宋体" w:hAnsi="宋体" w:eastAsia="宋体" w:cs="宋体"/>
                <w:color w:val="auto"/>
                <w:kern w:val="0"/>
                <w:szCs w:val="21"/>
                <w:highlight w:val="none"/>
              </w:rPr>
            </w:pPr>
          </w:p>
        </w:tc>
        <w:tc>
          <w:tcPr>
            <w:tcW w:w="993"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2268"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1371" w:type="dxa"/>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3827" w:type="dxa"/>
            <w:vAlign w:val="center"/>
          </w:tcPr>
          <w:p>
            <w:pPr>
              <w:widowControl/>
              <w:spacing w:line="360" w:lineRule="auto"/>
              <w:jc w:val="left"/>
              <w:rPr>
                <w:rFonts w:hint="eastAsia" w:ascii="宋体" w:hAnsi="宋体" w:eastAsia="宋体" w:cs="宋体"/>
                <w:color w:val="auto"/>
                <w:kern w:val="0"/>
                <w:szCs w:val="21"/>
                <w:highlight w:val="none"/>
              </w:rPr>
            </w:pPr>
          </w:p>
        </w:tc>
        <w:tc>
          <w:tcPr>
            <w:tcW w:w="993"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color w:val="auto"/>
                <w:kern w:val="0"/>
                <w:szCs w:val="21"/>
                <w:highlight w:val="none"/>
              </w:rPr>
            </w:pPr>
          </w:p>
        </w:tc>
        <w:tc>
          <w:tcPr>
            <w:tcW w:w="2268"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color w:val="auto"/>
                <w:kern w:val="0"/>
                <w:szCs w:val="21"/>
                <w:highlight w:val="none"/>
              </w:rPr>
            </w:pPr>
          </w:p>
        </w:tc>
        <w:tc>
          <w:tcPr>
            <w:tcW w:w="1371" w:type="dxa"/>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3827" w:type="dxa"/>
            <w:vAlign w:val="center"/>
          </w:tcPr>
          <w:p>
            <w:pPr>
              <w:widowControl/>
              <w:spacing w:line="360" w:lineRule="auto"/>
              <w:jc w:val="center"/>
              <w:rPr>
                <w:rFonts w:hint="eastAsia" w:ascii="宋体" w:hAnsi="宋体" w:eastAsia="宋体" w:cs="宋体"/>
                <w:color w:val="auto"/>
                <w:kern w:val="0"/>
                <w:szCs w:val="21"/>
                <w:highlight w:val="none"/>
              </w:rPr>
            </w:pPr>
          </w:p>
        </w:tc>
        <w:tc>
          <w:tcPr>
            <w:tcW w:w="993"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color w:val="auto"/>
                <w:kern w:val="0"/>
                <w:szCs w:val="21"/>
                <w:highlight w:val="none"/>
              </w:rPr>
            </w:pPr>
          </w:p>
        </w:tc>
        <w:tc>
          <w:tcPr>
            <w:tcW w:w="2268"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color w:val="auto"/>
                <w:kern w:val="0"/>
                <w:szCs w:val="21"/>
                <w:highlight w:val="none"/>
              </w:rPr>
            </w:pPr>
          </w:p>
        </w:tc>
        <w:tc>
          <w:tcPr>
            <w:tcW w:w="1371" w:type="dxa"/>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807" w:type="dxa"/>
            <w:vAlign w:val="center"/>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c>
          <w:tcPr>
            <w:tcW w:w="3827" w:type="dxa"/>
            <w:vAlign w:val="center"/>
          </w:tcPr>
          <w:p>
            <w:pPr>
              <w:widowControl/>
              <w:spacing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993"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color w:val="auto"/>
                <w:kern w:val="0"/>
                <w:szCs w:val="21"/>
                <w:highlight w:val="none"/>
              </w:rPr>
            </w:pPr>
          </w:p>
        </w:tc>
        <w:tc>
          <w:tcPr>
            <w:tcW w:w="2268" w:type="dxa"/>
            <w:vAlign w:val="center"/>
          </w:tcPr>
          <w:p>
            <w:pPr>
              <w:widowControl/>
              <w:tabs>
                <w:tab w:val="left" w:pos="9072"/>
                <w:tab w:val="left" w:pos="9781"/>
              </w:tabs>
              <w:snapToGrid w:val="0"/>
              <w:spacing w:line="360" w:lineRule="auto"/>
              <w:ind w:right="120" w:rightChars="57"/>
              <w:jc w:val="center"/>
              <w:rPr>
                <w:rFonts w:hint="eastAsia" w:ascii="宋体" w:hAnsi="宋体" w:eastAsia="宋体" w:cs="宋体"/>
                <w:color w:val="auto"/>
                <w:kern w:val="0"/>
                <w:szCs w:val="21"/>
                <w:highlight w:val="none"/>
              </w:rPr>
            </w:pPr>
          </w:p>
        </w:tc>
        <w:tc>
          <w:tcPr>
            <w:tcW w:w="1371" w:type="dxa"/>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7" w:type="dxa"/>
          </w:tcPr>
          <w:p>
            <w:pPr>
              <w:widowControl/>
              <w:tabs>
                <w:tab w:val="left" w:pos="9072"/>
                <w:tab w:val="left" w:pos="9781"/>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说明</w:t>
            </w:r>
          </w:p>
        </w:tc>
        <w:tc>
          <w:tcPr>
            <w:tcW w:w="8459" w:type="dxa"/>
            <w:gridSpan w:val="4"/>
          </w:tcPr>
          <w:p>
            <w:pPr>
              <w:widowControl/>
              <w:tabs>
                <w:tab w:val="left" w:pos="9072"/>
                <w:tab w:val="left" w:pos="9781"/>
              </w:tabs>
              <w:spacing w:line="360" w:lineRule="auto"/>
              <w:ind w:right="120" w:rightChars="57"/>
              <w:jc w:val="left"/>
              <w:rPr>
                <w:rFonts w:hint="eastAsia" w:ascii="宋体" w:hAnsi="宋体" w:eastAsia="宋体" w:cs="宋体"/>
                <w:color w:val="auto"/>
                <w:kern w:val="0"/>
                <w:szCs w:val="21"/>
                <w:highlight w:val="none"/>
              </w:rPr>
            </w:pPr>
          </w:p>
        </w:tc>
      </w:tr>
    </w:tbl>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（上表内容由发包人和设计人根据项目具体情况详细列举）</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1.8 联络</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1.8.2发包人指定的接收人：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送达地点：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电子邮箱：</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电话：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设计人指定的接收人：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送达地点：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电子邮箱：</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电话：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1.9 转让</w:t>
      </w:r>
    </w:p>
    <w:p>
      <w:pPr>
        <w:widowControl/>
        <w:tabs>
          <w:tab w:val="left" w:pos="9072"/>
          <w:tab w:val="left" w:pos="9781"/>
        </w:tabs>
        <w:adjustRightInd w:val="0"/>
        <w:snapToGrid w:val="0"/>
        <w:spacing w:before="120" w:after="120"/>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设计人不得将合同义务转让给第三人</w:t>
      </w:r>
      <w:r>
        <w:rPr>
          <w:rFonts w:hint="eastAsia" w:ascii="宋体" w:hAnsi="宋体" w:eastAsia="宋体" w:cs="宋体"/>
          <w:color w:val="auto"/>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1.11知识产权</w:t>
      </w:r>
    </w:p>
    <w:p>
      <w:pPr>
        <w:widowControl/>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1.11.1关于发包人提供给设计人的图纸、发包人为实施工程自行编制或委托编制的技术规格以及反映发包人关于合同要求或其他类似性质的文件的著作权的归属 ；关于发包人提供的上述文件的使用限制的要求：                                           。</w:t>
      </w:r>
    </w:p>
    <w:p>
      <w:pPr>
        <w:widowControl/>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1.11.2关于设计人为实施工程所编制文件的著作权的归属：                          。</w:t>
      </w:r>
    </w:p>
    <w:p>
      <w:pPr>
        <w:widowControl/>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关于设计人提供的上述文件的使用限制的要求：                                。</w:t>
      </w:r>
    </w:p>
    <w:p>
      <w:pPr>
        <w:widowControl/>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1.11.4设计人在设计过程中所采用的专利、专有技术的使用费的承担方式：               。</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1.12</w:t>
      </w:r>
      <w:r>
        <w:rPr>
          <w:rFonts w:hint="eastAsia" w:ascii="宋体" w:hAnsi="宋体" w:eastAsia="宋体" w:cs="宋体"/>
          <w:bCs/>
          <w:color w:val="auto"/>
          <w:szCs w:val="21"/>
          <w:highlight w:val="none"/>
        </w:rPr>
        <w:t>文件及信息的保密</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保密期限：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年，保密费已包含在合同价格中。</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244" w:name="_Toc17322"/>
      <w:bookmarkStart w:id="2245" w:name="_Toc9198"/>
      <w:bookmarkStart w:id="2246" w:name="_Toc13519"/>
      <w:bookmarkStart w:id="2247" w:name="_Toc3439"/>
      <w:bookmarkStart w:id="2248" w:name="_Toc75856915"/>
      <w:bookmarkStart w:id="2249" w:name="_Toc4503"/>
      <w:bookmarkStart w:id="2250" w:name="_Toc532458241"/>
      <w:bookmarkStart w:id="2251" w:name="_Toc3214"/>
      <w:bookmarkStart w:id="2252" w:name="_Toc531632616"/>
      <w:bookmarkStart w:id="2253" w:name="_Toc12949"/>
      <w:bookmarkStart w:id="2254" w:name="_Toc8355"/>
      <w:bookmarkStart w:id="2255" w:name="_Toc4248"/>
      <w:bookmarkStart w:id="2256" w:name="_Toc27710"/>
      <w:bookmarkStart w:id="2257" w:name="_Toc2863"/>
      <w:bookmarkStart w:id="2258" w:name="_Toc16442"/>
      <w:bookmarkStart w:id="2259" w:name="_Toc15388"/>
      <w:bookmarkStart w:id="2260" w:name="_Toc23425"/>
      <w:r>
        <w:rPr>
          <w:rFonts w:hint="eastAsia" w:ascii="宋体" w:hAnsi="宋体" w:eastAsia="宋体" w:cs="宋体"/>
          <w:color w:val="auto"/>
          <w:kern w:val="0"/>
          <w:sz w:val="32"/>
          <w:szCs w:val="32"/>
          <w:highlight w:val="none"/>
        </w:rPr>
        <w:t>2.发包人义务</w:t>
      </w:r>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2.3办理证件和批件</w:t>
      </w:r>
    </w:p>
    <w:p>
      <w:pPr>
        <w:widowControl/>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发包人应遵守法律法规等规定，并办理规定由其办理的许可、核准或备案，包括但不限于(建设用地规划许可证、建设工程规划许可证、建设工程方案设计批准、施工图设计审查)等许可、核准或备案。</w:t>
      </w:r>
    </w:p>
    <w:p>
      <w:pPr>
        <w:widowControl/>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发包人负责本项目各阶段勘察设计文件向规划设计管理部门的送审报批工作，并负责将报批结果书面通知设计人。</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2.6 其他义务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2261" w:name="OLE_LINK307"/>
      <w:bookmarkStart w:id="2262" w:name="OLE_LINK308"/>
      <w:r>
        <w:rPr>
          <w:rFonts w:hint="eastAsia" w:ascii="宋体" w:hAnsi="宋体" w:eastAsia="宋体" w:cs="宋体"/>
          <w:color w:val="auto"/>
          <w:kern w:val="0"/>
          <w:szCs w:val="21"/>
          <w:highlight w:val="none"/>
        </w:rPr>
        <w:t>2.6.1发包人不应对设计人提出不符合工程安全生产法律、法规和工程建设强制性标准规定的要求。发包人不应随意压缩合同规定的勘察设计周期。</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2.6.2由于执行发包人的书面指令而造成的勘察设计质量事故应由发包人承担责任。但不免除设计人根据《建设工程勘察设计管理条例》及相关规定应负的责任。</w:t>
      </w:r>
    </w:p>
    <w:p>
      <w:pPr>
        <w:pStyle w:val="2"/>
        <w:rPr>
          <w:rFonts w:hint="eastAsia" w:ascii="宋体" w:hAnsi="宋体" w:eastAsia="宋体" w:cs="宋体"/>
          <w:color w:val="auto"/>
          <w:highlight w:val="none"/>
          <w:u w:val="single"/>
        </w:rPr>
      </w:pP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p>
    <w:bookmarkEnd w:id="2261"/>
    <w:bookmarkEnd w:id="2262"/>
    <w:p>
      <w:pPr>
        <w:keepNext/>
        <w:keepLines/>
        <w:spacing w:line="415" w:lineRule="auto"/>
        <w:jc w:val="left"/>
        <w:outlineLvl w:val="2"/>
        <w:rPr>
          <w:rFonts w:hint="eastAsia" w:ascii="宋体" w:hAnsi="宋体" w:eastAsia="宋体" w:cs="宋体"/>
          <w:color w:val="auto"/>
          <w:kern w:val="0"/>
          <w:sz w:val="32"/>
          <w:szCs w:val="32"/>
          <w:highlight w:val="none"/>
        </w:rPr>
      </w:pPr>
      <w:bookmarkStart w:id="2263" w:name="_Toc16909"/>
      <w:bookmarkStart w:id="2264" w:name="_Toc531632617"/>
      <w:bookmarkStart w:id="2265" w:name="_Toc22792"/>
      <w:bookmarkStart w:id="2266" w:name="_Toc75856916"/>
      <w:bookmarkStart w:id="2267" w:name="_Toc30615"/>
      <w:bookmarkStart w:id="2268" w:name="_Toc20600"/>
      <w:bookmarkStart w:id="2269" w:name="_Toc532458242"/>
      <w:bookmarkStart w:id="2270" w:name="_Toc31809"/>
      <w:bookmarkStart w:id="2271" w:name="_Toc29046"/>
      <w:bookmarkStart w:id="2272" w:name="_Toc1864"/>
      <w:bookmarkStart w:id="2273" w:name="_Toc18058"/>
      <w:bookmarkStart w:id="2274" w:name="_Toc12020"/>
      <w:bookmarkStart w:id="2275" w:name="_Toc3813"/>
      <w:bookmarkStart w:id="2276" w:name="_Toc11521"/>
      <w:bookmarkStart w:id="2277" w:name="_Toc7611"/>
      <w:bookmarkStart w:id="2278" w:name="_Toc26694"/>
      <w:bookmarkStart w:id="2279" w:name="_Toc24946"/>
      <w:r>
        <w:rPr>
          <w:rFonts w:hint="eastAsia" w:ascii="宋体" w:hAnsi="宋体" w:eastAsia="宋体" w:cs="宋体"/>
          <w:color w:val="auto"/>
          <w:kern w:val="0"/>
          <w:sz w:val="32"/>
          <w:szCs w:val="32"/>
          <w:highlight w:val="none"/>
        </w:rPr>
        <w:t>3.发包人管理</w:t>
      </w:r>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3.1 发包人代表</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r>
        <w:rPr>
          <w:rFonts w:hint="eastAsia" w:ascii="宋体" w:hAnsi="宋体" w:eastAsia="宋体" w:cs="宋体"/>
          <w:color w:val="auto"/>
          <w:kern w:val="0"/>
          <w:szCs w:val="21"/>
          <w:highlight w:val="none"/>
          <w:u w:val="single"/>
        </w:rPr>
        <w:t xml:space="preserve">                   </w:t>
      </w:r>
      <w:r>
        <w:rPr>
          <w:rFonts w:hint="eastAsia" w:ascii="宋体" w:hAnsi="宋体" w:eastAsia="宋体" w:cs="宋体"/>
          <w:color w:val="auto"/>
          <w:kern w:val="0"/>
          <w:szCs w:val="21"/>
          <w:highlight w:val="none"/>
        </w:rPr>
        <w:t>；</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身份证号：</w:t>
      </w:r>
      <w:r>
        <w:rPr>
          <w:rFonts w:hint="eastAsia" w:ascii="宋体" w:hAnsi="宋体" w:eastAsia="宋体" w:cs="宋体"/>
          <w:color w:val="auto"/>
          <w:kern w:val="0"/>
          <w:szCs w:val="21"/>
          <w:highlight w:val="none"/>
          <w:u w:val="single"/>
        </w:rPr>
        <w:t xml:space="preserve">                     </w:t>
      </w:r>
      <w:r>
        <w:rPr>
          <w:rFonts w:hint="eastAsia" w:ascii="宋体" w:hAnsi="宋体" w:eastAsia="宋体" w:cs="宋体"/>
          <w:color w:val="auto"/>
          <w:kern w:val="0"/>
          <w:szCs w:val="21"/>
          <w:highlight w:val="none"/>
        </w:rPr>
        <w:t>；</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    务：</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r>
        <w:rPr>
          <w:rFonts w:hint="eastAsia" w:ascii="宋体" w:hAnsi="宋体" w:eastAsia="宋体" w:cs="宋体"/>
          <w:color w:val="auto"/>
          <w:kern w:val="0"/>
          <w:szCs w:val="21"/>
          <w:highlight w:val="none"/>
          <w:u w:val="single"/>
        </w:rPr>
        <w:t xml:space="preserve">                   </w:t>
      </w:r>
      <w:r>
        <w:rPr>
          <w:rFonts w:hint="eastAsia" w:ascii="宋体" w:hAnsi="宋体" w:eastAsia="宋体" w:cs="宋体"/>
          <w:color w:val="auto"/>
          <w:kern w:val="0"/>
          <w:szCs w:val="21"/>
          <w:highlight w:val="none"/>
        </w:rPr>
        <w:t>；</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r>
        <w:rPr>
          <w:rFonts w:hint="eastAsia" w:ascii="宋体" w:hAnsi="宋体" w:eastAsia="宋体" w:cs="宋体"/>
          <w:color w:val="auto"/>
          <w:kern w:val="0"/>
          <w:szCs w:val="21"/>
          <w:highlight w:val="none"/>
          <w:u w:val="single"/>
        </w:rPr>
        <w:t xml:space="preserve">                   </w:t>
      </w:r>
      <w:r>
        <w:rPr>
          <w:rFonts w:hint="eastAsia" w:ascii="宋体" w:hAnsi="宋体" w:eastAsia="宋体" w:cs="宋体"/>
          <w:color w:val="auto"/>
          <w:kern w:val="0"/>
          <w:szCs w:val="21"/>
          <w:highlight w:val="none"/>
        </w:rPr>
        <w:t>；</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通信地址：</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3.1.1发包人对发包人代表的授权范围及授权期限如下：</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3.2监理人（如有）： </w:t>
      </w:r>
    </w:p>
    <w:p>
      <w:pPr>
        <w:widowControl/>
        <w:tabs>
          <w:tab w:val="left" w:pos="9072"/>
          <w:tab w:val="left" w:pos="9781"/>
        </w:tabs>
        <w:adjustRightInd w:val="0"/>
        <w:snapToGrid w:val="0"/>
        <w:spacing w:line="360" w:lineRule="auto"/>
        <w:ind w:right="120" w:rightChars="57"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总监理工程师：</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身份证号：</w:t>
      </w:r>
      <w:r>
        <w:rPr>
          <w:rFonts w:hint="eastAsia" w:ascii="宋体" w:hAnsi="宋体" w:eastAsia="宋体" w:cs="宋体"/>
          <w:color w:val="auto"/>
          <w:kern w:val="0"/>
          <w:szCs w:val="21"/>
          <w:highlight w:val="none"/>
          <w:u w:val="single"/>
        </w:rPr>
        <w:t xml:space="preserve">                    </w:t>
      </w:r>
      <w:r>
        <w:rPr>
          <w:rFonts w:hint="eastAsia" w:ascii="宋体" w:hAnsi="宋体" w:eastAsia="宋体" w:cs="宋体"/>
          <w:color w:val="auto"/>
          <w:kern w:val="0"/>
          <w:szCs w:val="21"/>
          <w:highlight w:val="none"/>
        </w:rPr>
        <w:t>；</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执业资格及等级：</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注册证书号：</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r>
        <w:rPr>
          <w:rFonts w:hint="eastAsia" w:ascii="宋体" w:hAnsi="宋体" w:eastAsia="宋体" w:cs="宋体"/>
          <w:color w:val="auto"/>
          <w:kern w:val="0"/>
          <w:szCs w:val="21"/>
          <w:highlight w:val="none"/>
          <w:u w:val="single"/>
        </w:rPr>
        <w:t xml:space="preserve">                   </w:t>
      </w:r>
      <w:r>
        <w:rPr>
          <w:rFonts w:hint="eastAsia" w:ascii="宋体" w:hAnsi="宋体" w:eastAsia="宋体" w:cs="宋体"/>
          <w:color w:val="auto"/>
          <w:kern w:val="0"/>
          <w:szCs w:val="21"/>
          <w:highlight w:val="none"/>
        </w:rPr>
        <w:t>；</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r>
        <w:rPr>
          <w:rFonts w:hint="eastAsia" w:ascii="宋体" w:hAnsi="宋体" w:eastAsia="宋体" w:cs="宋体"/>
          <w:color w:val="auto"/>
          <w:kern w:val="0"/>
          <w:szCs w:val="21"/>
          <w:highlight w:val="none"/>
          <w:u w:val="single"/>
        </w:rPr>
        <w:t xml:space="preserve">                   </w:t>
      </w:r>
      <w:r>
        <w:rPr>
          <w:rFonts w:hint="eastAsia" w:ascii="宋体" w:hAnsi="宋体" w:eastAsia="宋体" w:cs="宋体"/>
          <w:color w:val="auto"/>
          <w:kern w:val="0"/>
          <w:szCs w:val="21"/>
          <w:highlight w:val="none"/>
        </w:rPr>
        <w:t>；</w:t>
      </w:r>
    </w:p>
    <w:p>
      <w:pPr>
        <w:widowControl/>
        <w:spacing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通信地址：</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监理范围：</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tabs>
          <w:tab w:val="left" w:pos="9072"/>
        </w:tabs>
        <w:adjustRightInd w:val="0"/>
        <w:snapToGrid w:val="0"/>
        <w:spacing w:line="360" w:lineRule="auto"/>
        <w:ind w:right="120" w:rightChars="57"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职责权限：</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3.3 发包人的指示</w:t>
      </w:r>
    </w:p>
    <w:p>
      <w:pPr>
        <w:widowControl/>
        <w:tabs>
          <w:tab w:val="left" w:pos="9781"/>
        </w:tabs>
        <w:adjustRightInd w:val="0"/>
        <w:snapToGri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3.3.4监理人（如有）指示：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3.4 决定或答复</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3.4.2发包人应在</w:t>
      </w:r>
      <w:r>
        <w:rPr>
          <w:rFonts w:hint="eastAsia" w:ascii="宋体" w:hAnsi="宋体" w:eastAsia="宋体" w:cs="宋体"/>
          <w:color w:val="auto"/>
          <w:kern w:val="0"/>
          <w:szCs w:val="21"/>
          <w:highlight w:val="none"/>
          <w:u w:val="single"/>
        </w:rPr>
        <w:t>（    ）</w:t>
      </w:r>
      <w:r>
        <w:rPr>
          <w:rFonts w:hint="eastAsia" w:ascii="宋体" w:hAnsi="宋体" w:eastAsia="宋体" w:cs="宋体"/>
          <w:color w:val="auto"/>
          <w:kern w:val="0"/>
          <w:szCs w:val="21"/>
          <w:highlight w:val="none"/>
        </w:rPr>
        <w:t>日内，对设计人书面提出的事项作出书面明确答复；逾期没有做出书面明确答复的，视为已获得发包人的批准。</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280" w:name="_Toc19928"/>
      <w:bookmarkStart w:id="2281" w:name="_Toc29903"/>
      <w:bookmarkStart w:id="2282" w:name="_Toc16660"/>
      <w:bookmarkStart w:id="2283" w:name="_Toc30950"/>
      <w:bookmarkStart w:id="2284" w:name="_Toc28591"/>
      <w:bookmarkStart w:id="2285" w:name="_Toc532458243"/>
      <w:bookmarkStart w:id="2286" w:name="_Toc12390"/>
      <w:bookmarkStart w:id="2287" w:name="_Toc14642"/>
      <w:bookmarkStart w:id="2288" w:name="_Toc1041"/>
      <w:bookmarkStart w:id="2289" w:name="_Toc1247"/>
      <w:bookmarkStart w:id="2290" w:name="_Toc75856917"/>
      <w:bookmarkStart w:id="2291" w:name="_Toc531632618"/>
      <w:bookmarkStart w:id="2292" w:name="_Toc31364"/>
      <w:bookmarkStart w:id="2293" w:name="_Toc27514"/>
      <w:bookmarkStart w:id="2294" w:name="_Toc25586"/>
      <w:bookmarkStart w:id="2295" w:name="_Toc14854"/>
      <w:bookmarkStart w:id="2296" w:name="_Toc12270"/>
      <w:r>
        <w:rPr>
          <w:rFonts w:hint="eastAsia" w:ascii="宋体" w:hAnsi="宋体" w:eastAsia="宋体" w:cs="宋体"/>
          <w:color w:val="auto"/>
          <w:kern w:val="0"/>
          <w:sz w:val="32"/>
          <w:szCs w:val="32"/>
          <w:highlight w:val="none"/>
        </w:rPr>
        <w:t>4.设计人义务</w:t>
      </w:r>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4.1.6其他义务</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rPr>
      </w:pPr>
      <w:bookmarkStart w:id="2297" w:name="OLE_LINK225"/>
      <w:bookmarkStart w:id="2298" w:name="OLE_LINK227"/>
      <w:bookmarkStart w:id="2299" w:name="OLE_LINK226"/>
      <w:bookmarkStart w:id="2300" w:name="OLE_LINK224"/>
      <w:bookmarkStart w:id="2301" w:name="OLE_LINK222"/>
      <w:bookmarkStart w:id="2302" w:name="OLE_LINK223"/>
      <w:r>
        <w:rPr>
          <w:rFonts w:hint="eastAsia" w:ascii="宋体" w:hAnsi="宋体" w:eastAsia="宋体" w:cs="宋体"/>
          <w:color w:val="auto"/>
          <w:kern w:val="0"/>
          <w:szCs w:val="21"/>
          <w:highlight w:val="none"/>
        </w:rPr>
        <w:t>4.1.6.1</w:t>
      </w:r>
      <w:bookmarkEnd w:id="2297"/>
      <w:bookmarkEnd w:id="2298"/>
      <w:bookmarkEnd w:id="2299"/>
      <w:bookmarkEnd w:id="2300"/>
      <w:bookmarkEnd w:id="2301"/>
      <w:bookmarkEnd w:id="2302"/>
      <w:r>
        <w:rPr>
          <w:rFonts w:hint="eastAsia" w:ascii="宋体" w:hAnsi="宋体" w:eastAsia="宋体" w:cs="宋体"/>
          <w:color w:val="auto"/>
          <w:kern w:val="0"/>
          <w:szCs w:val="21"/>
          <w:highlight w:val="none"/>
        </w:rPr>
        <w:t>设计人应在满足国家技术规范、标准、规程及地方的勘察设计规范基础上，根据发包人提出的勘察设计要求，进行工程勘察设计提交全部勘察设计成果，并对其及时性、规范性、完整性、准确性、真实性负责。</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4.1.6.2设计人在进行勘察设计时，应采取相应的安全、保卫和环境保护措施。对于设计人在勘察设计过程中发生的人员伤亡或财产损失，或造成第三方的人员伤亡、财产损失，或由此而引起的其他一切损害和损失，发包人均不承担责任。</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b/>
          <w:color w:val="auto"/>
          <w:kern w:val="0"/>
          <w:szCs w:val="21"/>
          <w:highlight w:val="none"/>
        </w:rPr>
      </w:pPr>
      <w:r>
        <w:rPr>
          <w:rFonts w:hint="eastAsia" w:ascii="宋体" w:hAnsi="宋体" w:eastAsia="宋体" w:cs="宋体"/>
          <w:color w:val="auto"/>
          <w:kern w:val="0"/>
          <w:szCs w:val="21"/>
          <w:highlight w:val="none"/>
        </w:rPr>
        <w:t>4.1.6.3设计人为完成勘察设计任务，应购买发包人所投保险以外的其他有关的雇主责任保险，以使勘察设计任务顺利进行。设计人将全部保险费（如工程勘察设计的人身安全险和设备险等）计入合同报价中，发包人不另行支付。</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4.1.6.4施工服务期内，设计人指定现场勘察设计服务人员，定期负责到施工现场提供勘察设计技术服务；积极配合解决施工中涉及的勘察设计问题和现场的相关技术问题。</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4.1.6.5项目负责人在施工关键节点和出现关键性技术问题时，应及时赶到现场。</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4.1.6.6勘察设计开始至保修期内，设计人须配合工程建设的有关检查、审查、稽察、审计、事故调查处理、后评估等；</w:t>
      </w:r>
    </w:p>
    <w:p>
      <w:pPr>
        <w:widowControl/>
        <w:tabs>
          <w:tab w:val="left" w:pos="760"/>
          <w:tab w:val="left" w:pos="9072"/>
          <w:tab w:val="left" w:pos="9781"/>
        </w:tabs>
        <w:adjustRightInd w:val="0"/>
        <w:snapToGrid w:val="0"/>
        <w:spacing w:line="360" w:lineRule="auto"/>
        <w:ind w:right="120" w:rightChars="57" w:firstLine="382" w:firstLineChars="18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4.1.6.7发包人在办理专用合同条款2.3款的相关证件和批件时，设计人应履行协助义务。</w:t>
      </w:r>
    </w:p>
    <w:p>
      <w:pPr>
        <w:pStyle w:val="2"/>
        <w:rPr>
          <w:rFonts w:hint="eastAsia" w:ascii="宋体" w:hAnsi="宋体" w:eastAsia="宋体" w:cs="宋体"/>
          <w:color w:val="auto"/>
          <w:highlight w:val="none"/>
          <w:u w:val="singl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u w:val="single"/>
        </w:rPr>
        <w:t xml:space="preserve">                                    </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4.2 履约保证金</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保证金形式：现金或履约保函或现金+履约保函的组合，履约保函包括银行保函、保证保险和担保保函，其示范文本详见合同附件。承包人提交的履约保函应严格执行其示范文本，不得对示范文本中的实质性内容进行修改。承包人若采用现金提交履约担保的，允许使用符合《关于在全市工程建设领域全面推行工程保函工作的通知》（渝公管发〔2022〕25号）、《关于进一步规范工程建设领域工程保函示范文本的通知》（渝公管发〔2022〕26号）要求的履约保函置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承包人应选择在渝依法设立总部或者设有分支机构的金融机构开具履约保函（包括纸质保函或电子保函）。履约保函为纸质保函的，纸质保函应注明在重庆市辖区范围内的核验地址和核验方式，并确保该纸质保函能在开立人在渝的总部或者分支机构进行核验。承包人对所提交的履约保函的真实性、合法性、有效性负责。履约保证金额：为签约合同价的</w:t>
      </w:r>
      <w:r>
        <w:rPr>
          <w:rFonts w:hint="eastAsia" w:ascii="宋体" w:hAnsi="宋体" w:eastAsia="宋体" w:cs="宋体"/>
          <w:color w:val="auto"/>
          <w:kern w:val="0"/>
          <w:szCs w:val="21"/>
          <w:highlight w:val="none"/>
          <w:u w:val="single"/>
        </w:rPr>
        <w:t xml:space="preserve"> 10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履约保证金的递交时间：</w:t>
      </w:r>
      <w:r>
        <w:rPr>
          <w:rFonts w:hint="eastAsia" w:ascii="宋体" w:hAnsi="宋体" w:eastAsia="宋体" w:cs="宋体"/>
          <w:color w:val="auto"/>
          <w:kern w:val="0"/>
          <w:szCs w:val="21"/>
          <w:highlight w:val="none"/>
          <w:u w:val="single"/>
        </w:rPr>
        <w:t>中标通知书送达之日起 天内/合同签订（前/后） 天内</w:t>
      </w:r>
      <w:r>
        <w:rPr>
          <w:rFonts w:hint="eastAsia" w:ascii="宋体" w:hAnsi="宋体" w:eastAsia="宋体" w:cs="宋体"/>
          <w:color w:val="auto"/>
          <w:kern w:val="0"/>
          <w:szCs w:val="21"/>
          <w:highlight w:val="none"/>
        </w:rPr>
        <w:t>。</w:t>
      </w:r>
    </w:p>
    <w:p>
      <w:pPr>
        <w:tabs>
          <w:tab w:val="left" w:pos="1134"/>
        </w:tabs>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履约保证金的期限：</w:t>
      </w:r>
      <w:r>
        <w:rPr>
          <w:rFonts w:hint="eastAsia" w:ascii="宋体" w:hAnsi="宋体" w:eastAsia="宋体" w:cs="宋体"/>
          <w:color w:val="auto"/>
          <w:kern w:val="0"/>
          <w:szCs w:val="21"/>
          <w:highlight w:val="none"/>
          <w:u w:val="single"/>
          <w:lang w:bidi="ar"/>
        </w:rPr>
        <w:t>自提交履约</w:t>
      </w:r>
      <w:r>
        <w:rPr>
          <w:rFonts w:hint="eastAsia" w:ascii="宋体" w:hAnsi="宋体" w:eastAsia="宋体" w:cs="宋体"/>
          <w:color w:val="auto"/>
          <w:kern w:val="0"/>
          <w:szCs w:val="21"/>
          <w:highlight w:val="none"/>
          <w:u w:val="single"/>
          <w:lang w:val="en-US" w:eastAsia="zh-CN" w:bidi="ar"/>
        </w:rPr>
        <w:t>保证金</w:t>
      </w:r>
      <w:r>
        <w:rPr>
          <w:rFonts w:hint="eastAsia" w:ascii="宋体" w:hAnsi="宋体" w:eastAsia="宋体" w:cs="宋体"/>
          <w:color w:val="auto"/>
          <w:kern w:val="0"/>
          <w:szCs w:val="21"/>
          <w:highlight w:val="none"/>
          <w:u w:val="single"/>
          <w:lang w:bidi="ar"/>
        </w:rPr>
        <w:t>之日起至竣工验收合格之日止</w:t>
      </w:r>
      <w:r>
        <w:rPr>
          <w:rFonts w:hint="eastAsia" w:ascii="宋体" w:hAnsi="宋体" w:eastAsia="宋体" w:cs="宋体"/>
          <w:color w:val="auto"/>
          <w:kern w:val="0"/>
          <w:szCs w:val="21"/>
          <w:highlight w:val="none"/>
        </w:rPr>
        <w:t>。</w:t>
      </w:r>
    </w:p>
    <w:p>
      <w:pPr>
        <w:widowControl/>
        <w:tabs>
          <w:tab w:val="left" w:pos="9072"/>
          <w:tab w:val="left" w:pos="9781"/>
        </w:tabs>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履约保证金的退还时间：</w:t>
      </w:r>
      <w:r>
        <w:rPr>
          <w:rFonts w:hint="eastAsia" w:ascii="宋体" w:hAnsi="宋体" w:eastAsia="宋体" w:cs="宋体"/>
          <w:color w:val="auto"/>
          <w:kern w:val="0"/>
          <w:szCs w:val="21"/>
          <w:highlight w:val="none"/>
          <w:u w:val="single"/>
        </w:rPr>
        <w:t>采用现金</w:t>
      </w:r>
      <w:r>
        <w:rPr>
          <w:rFonts w:hint="eastAsia" w:ascii="宋体" w:hAnsi="宋体" w:eastAsia="宋体" w:cs="宋体"/>
          <w:color w:val="auto"/>
          <w:kern w:val="0"/>
          <w:szCs w:val="21"/>
          <w:highlight w:val="none"/>
          <w:u w:val="single"/>
          <w:lang w:val="en-US" w:eastAsia="zh-CN"/>
        </w:rPr>
        <w:t>形式</w:t>
      </w:r>
      <w:r>
        <w:rPr>
          <w:rFonts w:hint="eastAsia" w:ascii="宋体" w:hAnsi="宋体" w:eastAsia="宋体" w:cs="宋体"/>
          <w:color w:val="auto"/>
          <w:kern w:val="0"/>
          <w:szCs w:val="21"/>
          <w:highlight w:val="none"/>
          <w:u w:val="single"/>
        </w:rPr>
        <w:t>的，合同履行期间设计人无违约，</w:t>
      </w:r>
      <w:r>
        <w:rPr>
          <w:rFonts w:hint="eastAsia" w:ascii="宋体" w:hAnsi="宋体" w:eastAsia="宋体" w:cs="宋体"/>
          <w:color w:val="auto"/>
          <w:kern w:val="0"/>
          <w:szCs w:val="21"/>
          <w:highlight w:val="none"/>
          <w:u w:val="single"/>
          <w:lang w:bidi="ar"/>
        </w:rPr>
        <w:t>工程竣工验收合格后14天内退还，或按工程实际情况约定分阶段退还，阶段划分按            标准执行</w:t>
      </w:r>
      <w:r>
        <w:rPr>
          <w:rFonts w:hint="eastAsia" w:ascii="宋体" w:hAnsi="宋体" w:eastAsia="宋体" w:cs="宋体"/>
          <w:color w:val="auto"/>
          <w:kern w:val="0"/>
          <w:szCs w:val="21"/>
          <w:highlight w:val="none"/>
          <w:u w:val="single"/>
        </w:rPr>
        <w:t>；采用</w:t>
      </w:r>
      <w:r>
        <w:rPr>
          <w:rFonts w:hint="eastAsia" w:ascii="宋体" w:hAnsi="宋体" w:eastAsia="宋体" w:cs="宋体"/>
          <w:color w:val="auto"/>
          <w:kern w:val="0"/>
          <w:szCs w:val="21"/>
          <w:highlight w:val="none"/>
          <w:u w:val="single"/>
          <w:lang w:val="en-US" w:eastAsia="zh-CN"/>
        </w:rPr>
        <w:t>履约</w:t>
      </w:r>
      <w:r>
        <w:rPr>
          <w:rFonts w:hint="eastAsia" w:ascii="宋体" w:hAnsi="宋体" w:eastAsia="宋体" w:cs="宋体"/>
          <w:color w:val="auto"/>
          <w:kern w:val="0"/>
          <w:szCs w:val="21"/>
          <w:highlight w:val="none"/>
          <w:u w:val="single"/>
        </w:rPr>
        <w:t>保函</w:t>
      </w:r>
      <w:r>
        <w:rPr>
          <w:rFonts w:hint="eastAsia" w:ascii="宋体" w:hAnsi="宋体" w:eastAsia="宋体" w:cs="宋体"/>
          <w:color w:val="auto"/>
          <w:kern w:val="0"/>
          <w:szCs w:val="21"/>
          <w:highlight w:val="none"/>
          <w:u w:val="single"/>
          <w:lang w:val="en-US" w:eastAsia="zh-CN"/>
        </w:rPr>
        <w:t>形式</w:t>
      </w:r>
      <w:r>
        <w:rPr>
          <w:rFonts w:hint="eastAsia" w:ascii="宋体" w:hAnsi="宋体" w:eastAsia="宋体" w:cs="宋体"/>
          <w:color w:val="auto"/>
          <w:kern w:val="0"/>
          <w:szCs w:val="21"/>
          <w:highlight w:val="none"/>
          <w:u w:val="single"/>
        </w:rPr>
        <w:t>的，合同履行期间设计人无违约，</w:t>
      </w:r>
      <w:r>
        <w:rPr>
          <w:rFonts w:hint="eastAsia" w:ascii="宋体" w:hAnsi="宋体" w:eastAsia="宋体" w:cs="宋体"/>
          <w:color w:val="auto"/>
          <w:kern w:val="0"/>
          <w:szCs w:val="21"/>
          <w:highlight w:val="none"/>
          <w:u w:val="single"/>
          <w:lang w:bidi="ar"/>
        </w:rPr>
        <w:t>工程竣工验收合格后14天内退还，或按工程实际情况约定分阶段退还，阶段划分按            标准执行</w:t>
      </w:r>
      <w:r>
        <w:rPr>
          <w:rFonts w:hint="eastAsia" w:ascii="宋体" w:hAnsi="宋体" w:eastAsia="宋体" w:cs="宋体"/>
          <w:color w:val="auto"/>
          <w:kern w:val="0"/>
          <w:szCs w:val="21"/>
          <w:highlight w:val="none"/>
          <w:u w:val="singl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4.3 分包和不得转包</w:t>
      </w:r>
    </w:p>
    <w:p>
      <w:pPr>
        <w:widowControl/>
        <w:tabs>
          <w:tab w:val="left" w:pos="9214"/>
          <w:tab w:val="left" w:pos="9781"/>
        </w:tabs>
        <w:adjustRightInd w:val="0"/>
        <w:snapToGrid w:val="0"/>
        <w:spacing w:line="360" w:lineRule="auto"/>
        <w:ind w:right="565" w:rightChars="269"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4.3.2禁止分包的工程勘察设计包括：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214"/>
          <w:tab w:val="left" w:pos="9781"/>
        </w:tabs>
        <w:adjustRightInd w:val="0"/>
        <w:snapToGrid w:val="0"/>
        <w:spacing w:line="360" w:lineRule="auto"/>
        <w:ind w:right="565" w:rightChars="269"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主体结构、关键性工作的范围：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214"/>
        </w:tabs>
        <w:spacing w:line="360" w:lineRule="auto"/>
        <w:ind w:right="565" w:rightChars="269"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4.3.3允许分包的专业工程勘察设计包括：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214"/>
        </w:tabs>
        <w:spacing w:line="360" w:lineRule="auto"/>
        <w:ind w:right="565" w:rightChars="269"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其他关于分包的约定：</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214"/>
        </w:tabs>
        <w:spacing w:line="360" w:lineRule="auto"/>
        <w:ind w:right="-134" w:rightChars="-64"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分包工程勘察设计费支付方式：</w:t>
      </w:r>
      <w:r>
        <w:rPr>
          <w:rFonts w:hint="eastAsia" w:ascii="宋体" w:hAnsi="宋体" w:eastAsia="宋体" w:cs="宋体"/>
          <w:color w:val="auto"/>
          <w:kern w:val="0"/>
          <w:szCs w:val="21"/>
          <w:highlight w:val="none"/>
          <w:u w:val="single"/>
        </w:rPr>
        <w:t>（设计人或发包人）</w:t>
      </w:r>
      <w:r>
        <w:rPr>
          <w:rFonts w:hint="eastAsia" w:ascii="宋体" w:hAnsi="宋体" w:eastAsia="宋体" w:cs="宋体"/>
          <w:color w:val="auto"/>
          <w:kern w:val="0"/>
          <w:szCs w:val="21"/>
          <w:highlight w:val="none"/>
        </w:rPr>
        <w:t>支付。</w:t>
      </w:r>
    </w:p>
    <w:p>
      <w:pPr>
        <w:widowControl/>
        <w:tabs>
          <w:tab w:val="left" w:pos="9214"/>
        </w:tabs>
        <w:spacing w:line="360" w:lineRule="auto"/>
        <w:ind w:right="565" w:rightChars="269"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4.3.4设计人向发包人提交有关分包人资料包括：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4.4 联合体</w:t>
      </w:r>
    </w:p>
    <w:p>
      <w:pPr>
        <w:widowControl/>
        <w:tabs>
          <w:tab w:val="left" w:pos="9214"/>
        </w:tabs>
        <w:spacing w:line="360" w:lineRule="auto"/>
        <w:ind w:right="565" w:rightChars="269"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4.4.4发包人向联合体支付勘察设计费用的方式：</w:t>
      </w:r>
      <w:r>
        <w:rPr>
          <w:rFonts w:hint="eastAsia" w:ascii="宋体" w:hAnsi="宋体" w:eastAsia="宋体" w:cs="宋体"/>
          <w:color w:val="auto"/>
          <w:kern w:val="0"/>
          <w:szCs w:val="21"/>
          <w:highlight w:val="none"/>
          <w:u w:val="single"/>
        </w:rPr>
        <w:t xml:space="preserve">(此处由发包人结合项目实际情况自行确定向联合体牵头人或成员支付勘察设计费用) 。 </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4.5 项目负责人</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r>
        <w:rPr>
          <w:rFonts w:hint="eastAsia" w:ascii="宋体" w:hAnsi="宋体" w:eastAsia="宋体" w:cs="宋体"/>
          <w:color w:val="auto"/>
          <w:kern w:val="0"/>
          <w:szCs w:val="21"/>
          <w:highlight w:val="none"/>
          <w:u w:val="single"/>
        </w:rPr>
        <w:t xml:space="preserve">         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身份证号：</w:t>
      </w:r>
      <w:r>
        <w:rPr>
          <w:rFonts w:hint="eastAsia" w:ascii="宋体" w:hAnsi="宋体" w:eastAsia="宋体" w:cs="宋体"/>
          <w:color w:val="auto"/>
          <w:kern w:val="0"/>
          <w:szCs w:val="21"/>
          <w:highlight w:val="none"/>
          <w:u w:val="single"/>
        </w:rPr>
        <w:t xml:space="preserve">      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职称及专业：</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执业资格及等级：</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注册证书号：</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r>
        <w:rPr>
          <w:rFonts w:hint="eastAsia" w:ascii="宋体" w:hAnsi="宋体" w:eastAsia="宋体" w:cs="宋体"/>
          <w:color w:val="auto"/>
          <w:kern w:val="0"/>
          <w:szCs w:val="21"/>
          <w:highlight w:val="none"/>
          <w:u w:val="single"/>
        </w:rPr>
        <w:t xml:space="preserve">         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通信地址：</w:t>
      </w:r>
      <w:r>
        <w:rPr>
          <w:rFonts w:hint="eastAsia" w:ascii="宋体" w:hAnsi="宋体" w:eastAsia="宋体" w:cs="宋体"/>
          <w:color w:val="auto"/>
          <w:kern w:val="0"/>
          <w:szCs w:val="21"/>
          <w:highlight w:val="none"/>
          <w:u w:val="single"/>
        </w:rPr>
        <w:t xml:space="preserve">         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4.5.1 设计人应按合同协议书的约定指派项目负责人，并在约定的期限内到职。</w:t>
      </w:r>
      <w:r>
        <w:rPr>
          <w:rFonts w:hint="eastAsia" w:ascii="宋体" w:hAnsi="宋体" w:eastAsia="宋体" w:cs="宋体"/>
          <w:color w:val="auto"/>
          <w:kern w:val="0"/>
          <w:szCs w:val="21"/>
          <w:highlight w:val="none"/>
          <w:u w:val="single"/>
        </w:rPr>
        <w:t>设计人更换项目负责人应事先征得发包人同意，并应在更换（ 7 ）天前将拟更换的项目负责人的姓名和详细资料提交发包人。项目负责人连续（ 2 ）天不能履行职责的，应事先征得发包人同意，并委派代表代行其职责。项目负责人连续（ 5 ）天不能履行职责的，发包人可以要求设计人更换项目负责人。项目负责人连续 （14 ）天及以上不能履行职责，且设计人不更换项目负责人的，该状态每持续（ 1 ）天，设计人减收签约合同价的(0.05%-0.2%)。该状态持续（ 21 ）天以上时，发包人有权解除本合同，设计人应当赔偿发包人因此所遭受的损失。</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4.5.4项目负责人不可以授权其他人员履行的职责：</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4.6 勘察设计人员的管理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勘察设计人员基本情况表</w:t>
      </w:r>
    </w:p>
    <w:tbl>
      <w:tblPr>
        <w:tblStyle w:val="46"/>
        <w:tblW w:w="9487"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75"/>
        <w:gridCol w:w="1134"/>
        <w:gridCol w:w="1134"/>
        <w:gridCol w:w="1020"/>
        <w:gridCol w:w="993"/>
        <w:gridCol w:w="1531"/>
        <w:gridCol w:w="1701"/>
        <w:gridCol w:w="119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34" w:hRule="atLeast"/>
          <w:jc w:val="center"/>
        </w:trPr>
        <w:tc>
          <w:tcPr>
            <w:tcW w:w="775"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134"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134"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性别</w:t>
            </w:r>
          </w:p>
        </w:tc>
        <w:tc>
          <w:tcPr>
            <w:tcW w:w="1020"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专业</w:t>
            </w:r>
          </w:p>
        </w:tc>
        <w:tc>
          <w:tcPr>
            <w:tcW w:w="993"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531"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 册 情 况</w:t>
            </w:r>
          </w:p>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 称 情 况</w:t>
            </w:r>
          </w:p>
        </w:tc>
        <w:tc>
          <w:tcPr>
            <w:tcW w:w="1701"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1199"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本项目</w:t>
            </w:r>
          </w:p>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拟任职务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75"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134"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134"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020"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993"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531"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701"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199"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75"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134"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134"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020"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993"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531"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701"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199"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75"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134"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134"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020"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993"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531"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701"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c>
          <w:tcPr>
            <w:tcW w:w="1199" w:type="dxa"/>
            <w:vAlign w:val="center"/>
          </w:tcPr>
          <w:p>
            <w:pPr>
              <w:widowControl/>
              <w:tabs>
                <w:tab w:val="left" w:pos="9072"/>
              </w:tabs>
              <w:spacing w:line="360" w:lineRule="auto"/>
              <w:ind w:right="120" w:rightChars="57"/>
              <w:jc w:val="center"/>
              <w:rPr>
                <w:rFonts w:hint="eastAsia" w:ascii="宋体" w:hAnsi="宋体" w:eastAsia="宋体" w:cs="宋体"/>
                <w:color w:val="auto"/>
                <w:kern w:val="0"/>
                <w:szCs w:val="21"/>
                <w:highlight w:val="none"/>
              </w:rPr>
            </w:pPr>
          </w:p>
        </w:tc>
      </w:tr>
    </w:tbl>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2303" w:name="_Toc29968"/>
      <w:bookmarkStart w:id="2304" w:name="_Toc532458244"/>
      <w:bookmarkStart w:id="2305" w:name="_Toc9685"/>
      <w:r>
        <w:rPr>
          <w:rFonts w:hint="eastAsia" w:ascii="宋体" w:hAnsi="宋体" w:eastAsia="宋体" w:cs="宋体"/>
          <w:color w:val="auto"/>
          <w:kern w:val="0"/>
          <w:szCs w:val="21"/>
          <w:highlight w:val="none"/>
        </w:rPr>
        <w:t>勘察设计项目机构组成人员可按照合同约定进行更换，但更换后人员不得低于设计人合同签订时提供的勘察设计人员资质和技术水平。</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306" w:name="_Toc25206"/>
      <w:bookmarkStart w:id="2307" w:name="_Toc15305"/>
      <w:bookmarkStart w:id="2308" w:name="_Toc31867"/>
      <w:bookmarkStart w:id="2309" w:name="_Toc20760"/>
      <w:bookmarkStart w:id="2310" w:name="_Toc26695"/>
      <w:bookmarkStart w:id="2311" w:name="_Toc24475"/>
      <w:bookmarkStart w:id="2312" w:name="_Toc29352"/>
      <w:bookmarkStart w:id="2313" w:name="_Toc13726"/>
      <w:bookmarkStart w:id="2314" w:name="_Toc75856918"/>
      <w:bookmarkStart w:id="2315" w:name="_Toc18753"/>
      <w:bookmarkStart w:id="2316" w:name="_Toc26355"/>
      <w:bookmarkStart w:id="2317" w:name="_Toc12261"/>
      <w:bookmarkStart w:id="2318" w:name="_Toc22803"/>
      <w:r>
        <w:rPr>
          <w:rFonts w:hint="eastAsia" w:ascii="宋体" w:hAnsi="宋体" w:eastAsia="宋体" w:cs="宋体"/>
          <w:color w:val="auto"/>
          <w:kern w:val="0"/>
          <w:sz w:val="32"/>
          <w:szCs w:val="32"/>
          <w:highlight w:val="none"/>
        </w:rPr>
        <w:t>5.勘察设计要求</w:t>
      </w:r>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5.1 一般要求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5.1.3：</w:t>
      </w:r>
      <w:r>
        <w:rPr>
          <w:rFonts w:hint="eastAsia" w:ascii="宋体" w:hAnsi="宋体" w:eastAsia="宋体" w:cs="宋体"/>
          <w:color w:val="auto"/>
          <w:kern w:val="0"/>
          <w:szCs w:val="21"/>
          <w:highlight w:val="none"/>
          <w:u w:val="single"/>
        </w:rPr>
        <w:t>设计人向发包人提出遵守新规定的建议，自发包人收到建议函后7 天内未发出指示的，默认同意遵守新规定。</w:t>
      </w:r>
    </w:p>
    <w:p>
      <w:pPr>
        <w:widowControl/>
        <w:tabs>
          <w:tab w:val="left" w:pos="9072"/>
          <w:tab w:val="left" w:pos="9781"/>
        </w:tabs>
        <w:adjustRightInd w:val="0"/>
        <w:snapToGrid w:val="0"/>
        <w:spacing w:before="120" w:after="12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bCs/>
          <w:color w:val="auto"/>
          <w:szCs w:val="21"/>
          <w:highlight w:val="none"/>
        </w:rPr>
        <w:t>5.2 勘察设计依据：</w:t>
      </w:r>
      <w:r>
        <w:rPr>
          <w:rFonts w:hint="eastAsia" w:ascii="宋体" w:hAnsi="宋体" w:eastAsia="宋体" w:cs="宋体"/>
          <w:color w:val="auto"/>
          <w:kern w:val="0"/>
          <w:szCs w:val="21"/>
          <w:highlight w:val="none"/>
          <w:u w:val="single"/>
        </w:rPr>
        <w:t>（按发包人要求填写）</w:t>
      </w:r>
      <w:r>
        <w:rPr>
          <w:rFonts w:hint="eastAsia" w:ascii="宋体" w:hAnsi="宋体" w:eastAsia="宋体" w:cs="宋体"/>
          <w:color w:val="auto"/>
          <w:kern w:val="0"/>
          <w:szCs w:val="21"/>
          <w:highlight w:val="none"/>
          <w:u w:val="single"/>
        </w:rPr>
        <w:tab/>
      </w:r>
    </w:p>
    <w:p>
      <w:pPr>
        <w:widowControl/>
        <w:tabs>
          <w:tab w:val="left" w:pos="9072"/>
          <w:tab w:val="left" w:pos="9781"/>
        </w:tabs>
        <w:adjustRightInd w:val="0"/>
        <w:snapToGrid w:val="0"/>
        <w:spacing w:before="120" w:after="12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5.3 勘察设计范围</w:t>
      </w:r>
    </w:p>
    <w:p>
      <w:pPr>
        <w:widowControl/>
        <w:tabs>
          <w:tab w:val="left" w:pos="9072"/>
          <w:tab w:val="left" w:pos="9781"/>
        </w:tabs>
        <w:adjustRightInd w:val="0"/>
        <w:snapToGrid w:val="0"/>
        <w:spacing w:before="120" w:after="120" w:line="360" w:lineRule="auto"/>
        <w:ind w:firstLine="840" w:firstLineChars="4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5.3.2 工程范围：</w:t>
      </w:r>
      <w:r>
        <w:rPr>
          <w:rFonts w:hint="eastAsia" w:ascii="宋体" w:hAnsi="宋体" w:eastAsia="宋体" w:cs="宋体"/>
          <w:color w:val="auto"/>
          <w:kern w:val="0"/>
          <w:szCs w:val="21"/>
          <w:highlight w:val="none"/>
          <w:u w:val="single"/>
        </w:rPr>
        <w:t>（按发包人要求填写）</w:t>
      </w:r>
      <w:r>
        <w:rPr>
          <w:rFonts w:hint="eastAsia" w:ascii="宋体" w:hAnsi="宋体" w:eastAsia="宋体" w:cs="宋体"/>
          <w:color w:val="auto"/>
          <w:kern w:val="0"/>
          <w:szCs w:val="21"/>
          <w:highlight w:val="none"/>
          <w:u w:val="single"/>
        </w:rPr>
        <w:tab/>
      </w:r>
    </w:p>
    <w:p>
      <w:pPr>
        <w:widowControl/>
        <w:tabs>
          <w:tab w:val="left" w:pos="9072"/>
          <w:tab w:val="left" w:pos="9781"/>
        </w:tabs>
        <w:adjustRightInd w:val="0"/>
        <w:snapToGrid w:val="0"/>
        <w:spacing w:before="120" w:after="120" w:line="360" w:lineRule="auto"/>
        <w:ind w:firstLine="840" w:firstLineChars="4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5.3.3阶段范围</w:t>
      </w:r>
      <w:r>
        <w:rPr>
          <w:rFonts w:hint="eastAsia" w:ascii="宋体" w:hAnsi="宋体" w:eastAsia="宋体" w:cs="宋体"/>
          <w:bCs/>
          <w:color w:val="auto"/>
          <w:szCs w:val="21"/>
          <w:highlight w:val="none"/>
        </w:rPr>
        <w:t>：</w:t>
      </w:r>
      <w:r>
        <w:rPr>
          <w:rFonts w:hint="eastAsia" w:ascii="宋体" w:hAnsi="宋体" w:eastAsia="宋体" w:cs="宋体"/>
          <w:color w:val="auto"/>
          <w:kern w:val="0"/>
          <w:szCs w:val="21"/>
          <w:highlight w:val="none"/>
          <w:u w:val="single"/>
        </w:rPr>
        <w:t>（按发包人要求填写）</w:t>
      </w:r>
      <w:r>
        <w:rPr>
          <w:rFonts w:hint="eastAsia" w:ascii="宋体" w:hAnsi="宋体" w:eastAsia="宋体" w:cs="宋体"/>
          <w:color w:val="auto"/>
          <w:kern w:val="0"/>
          <w:szCs w:val="21"/>
          <w:highlight w:val="none"/>
          <w:u w:val="single"/>
        </w:rPr>
        <w:tab/>
      </w:r>
    </w:p>
    <w:p>
      <w:pPr>
        <w:widowControl/>
        <w:tabs>
          <w:tab w:val="left" w:pos="9072"/>
          <w:tab w:val="left" w:pos="9781"/>
        </w:tabs>
        <w:adjustRightInd w:val="0"/>
        <w:snapToGrid w:val="0"/>
        <w:spacing w:before="120" w:after="120" w:line="36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5.3.4工作范围</w:t>
      </w:r>
      <w:r>
        <w:rPr>
          <w:rFonts w:hint="eastAsia" w:ascii="宋体" w:hAnsi="宋体" w:eastAsia="宋体" w:cs="宋体"/>
          <w:bCs/>
          <w:color w:val="auto"/>
          <w:szCs w:val="21"/>
          <w:highlight w:val="none"/>
        </w:rPr>
        <w:t>：</w:t>
      </w:r>
      <w:r>
        <w:rPr>
          <w:rFonts w:hint="eastAsia" w:ascii="宋体" w:hAnsi="宋体" w:eastAsia="宋体" w:cs="宋体"/>
          <w:color w:val="auto"/>
          <w:kern w:val="0"/>
          <w:szCs w:val="21"/>
          <w:highlight w:val="none"/>
          <w:u w:val="single"/>
        </w:rPr>
        <w:t>（按发包人要求填写）</w:t>
      </w:r>
    </w:p>
    <w:p>
      <w:pPr>
        <w:keepNext/>
        <w:keepLines/>
        <w:spacing w:before="120" w:after="120" w:line="360" w:lineRule="auto"/>
        <w:ind w:firstLine="420" w:firstLineChars="200"/>
        <w:outlineLvl w:val="4"/>
        <w:rPr>
          <w:rFonts w:hint="eastAsia" w:ascii="宋体" w:hAnsi="宋体" w:eastAsia="宋体" w:cs="宋体"/>
          <w:b/>
          <w:bCs/>
          <w:color w:val="auto"/>
          <w:kern w:val="0"/>
          <w:szCs w:val="21"/>
          <w:highlight w:val="none"/>
        </w:rPr>
      </w:pPr>
      <w:r>
        <w:rPr>
          <w:rFonts w:hint="eastAsia" w:ascii="宋体" w:hAnsi="宋体" w:eastAsia="宋体" w:cs="宋体"/>
          <w:bCs/>
          <w:color w:val="auto"/>
          <w:szCs w:val="21"/>
          <w:highlight w:val="none"/>
        </w:rPr>
        <w:t>5.4 勘察作业要求：</w:t>
      </w:r>
      <w:r>
        <w:rPr>
          <w:rFonts w:hint="eastAsia" w:ascii="宋体" w:hAnsi="宋体" w:eastAsia="宋体" w:cs="宋体"/>
          <w:color w:val="auto"/>
          <w:kern w:val="0"/>
          <w:szCs w:val="21"/>
          <w:highlight w:val="none"/>
          <w:u w:val="single"/>
        </w:rPr>
        <w:t>（按发包人要求填写）</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u w:val="singl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5.10勘察设计文件要求</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5.10.2 勘察设计服务应当根据法律、规范标准和发包人要求，保证工程的设计合理使用寿命年限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年，并在设计文件中予以注明。</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5.10.3 </w:t>
      </w:r>
      <w:r>
        <w:rPr>
          <w:rFonts w:hint="eastAsia" w:ascii="宋体" w:hAnsi="宋体" w:eastAsia="宋体" w:cs="宋体"/>
          <w:color w:val="auto"/>
          <w:kern w:val="0"/>
          <w:szCs w:val="21"/>
          <w:highlight w:val="none"/>
          <w:u w:val="single"/>
        </w:rPr>
        <w:t>（勘察设计文件的深度，根据工程特点填写，并以最新规范为准，以下供参考）《建筑工程设计文件编制深度规定》（2016年版）、《市政公用工程设计文件编制深度规定》（2013年版）</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2319" w:name="OLE_LINK328"/>
      <w:bookmarkStart w:id="2320" w:name="OLE_LINK329"/>
      <w:bookmarkStart w:id="2321" w:name="OLE_LINK327"/>
      <w:r>
        <w:rPr>
          <w:rFonts w:hint="eastAsia" w:ascii="宋体" w:hAnsi="宋体" w:eastAsia="宋体" w:cs="宋体"/>
          <w:color w:val="auto"/>
          <w:kern w:val="0"/>
          <w:szCs w:val="21"/>
          <w:highlight w:val="none"/>
        </w:rPr>
        <w:t>5.10.5</w:t>
      </w:r>
      <w:bookmarkEnd w:id="2319"/>
      <w:bookmarkEnd w:id="2320"/>
      <w:bookmarkEnd w:id="2321"/>
      <w:r>
        <w:rPr>
          <w:rFonts w:hint="eastAsia" w:ascii="宋体" w:hAnsi="宋体" w:eastAsia="宋体" w:cs="宋体"/>
          <w:color w:val="auto"/>
          <w:kern w:val="0"/>
          <w:szCs w:val="21"/>
          <w:highlight w:val="none"/>
        </w:rPr>
        <w:t>设计人应在勘察设计文件中注明涉及危大工程的重点部位和环节，提出保障工程周边环境安全和工程施工安全的意见，必要时进行专项勘察设计。</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5.11勘察设计成果获奖要求及奖励：</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322" w:name="_Toc532458245"/>
      <w:bookmarkStart w:id="2323" w:name="_Toc531632619"/>
      <w:bookmarkStart w:id="2324" w:name="_Toc75856919"/>
      <w:bookmarkStart w:id="2325" w:name="_Toc9405"/>
      <w:bookmarkStart w:id="2326" w:name="_Toc1052"/>
      <w:bookmarkStart w:id="2327" w:name="_Toc21418"/>
      <w:bookmarkStart w:id="2328" w:name="_Toc7377"/>
      <w:bookmarkStart w:id="2329" w:name="_Toc19210"/>
      <w:bookmarkStart w:id="2330" w:name="_Toc8089"/>
      <w:bookmarkStart w:id="2331" w:name="_Toc17636"/>
      <w:bookmarkStart w:id="2332" w:name="_Toc19145"/>
      <w:bookmarkStart w:id="2333" w:name="_Toc12331"/>
      <w:bookmarkStart w:id="2334" w:name="_Toc29056"/>
      <w:bookmarkStart w:id="2335" w:name="_Toc16883"/>
      <w:bookmarkStart w:id="2336" w:name="_Toc18151"/>
      <w:bookmarkStart w:id="2337" w:name="_Toc25774"/>
      <w:bookmarkStart w:id="2338" w:name="_Toc15844"/>
      <w:r>
        <w:rPr>
          <w:rFonts w:hint="eastAsia" w:ascii="宋体" w:hAnsi="宋体" w:eastAsia="宋体" w:cs="宋体"/>
          <w:color w:val="auto"/>
          <w:kern w:val="0"/>
          <w:sz w:val="32"/>
          <w:szCs w:val="32"/>
          <w:highlight w:val="none"/>
        </w:rPr>
        <w:t>6.开始勘察设计和完成勘察设计</w:t>
      </w:r>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6.1 开始勘察设计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6.1.1 开始勘察设计条件：</w:t>
      </w:r>
      <w:r>
        <w:rPr>
          <w:rFonts w:hint="eastAsia" w:ascii="宋体" w:hAnsi="宋体" w:eastAsia="宋体" w:cs="宋体"/>
          <w:color w:val="auto"/>
          <w:kern w:val="0"/>
          <w:szCs w:val="21"/>
          <w:highlight w:val="none"/>
          <w:u w:val="single"/>
        </w:rPr>
        <w:t xml:space="preserve">设计人收到发包人提供的合同约定的勘察设计基础资料                  </w:t>
      </w:r>
      <w:r>
        <w:rPr>
          <w:rFonts w:hint="eastAsia" w:ascii="宋体" w:hAnsi="宋体" w:eastAsia="宋体" w:cs="宋体"/>
          <w:color w:val="auto"/>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6.2 发包人引起的周期延误</w:t>
      </w:r>
    </w:p>
    <w:p>
      <w:pPr>
        <w:keepNext/>
        <w:keepLines/>
        <w:widowControl/>
        <w:adjustRightInd/>
        <w:snapToGrid/>
        <w:spacing w:before="120" w:after="120" w:line="360" w:lineRule="auto"/>
        <w:ind w:right="0" w:rightChars="0" w:firstLine="420" w:firstLineChars="200"/>
        <w:jc w:val="left"/>
        <w:outlineLvl w:val="4"/>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在履行合同过程中，发包人由于</w:t>
      </w:r>
      <w:r>
        <w:rPr>
          <w:rFonts w:hint="eastAsia" w:ascii="宋体" w:hAnsi="宋体" w:eastAsia="宋体" w:cs="宋体"/>
          <w:color w:val="auto"/>
          <w:kern w:val="0"/>
          <w:szCs w:val="21"/>
          <w:highlight w:val="none"/>
          <w:lang w:val="en-US" w:eastAsia="zh-CN"/>
        </w:rPr>
        <w:t>本通用合同条款约定的</w:t>
      </w:r>
      <w:r>
        <w:rPr>
          <w:rFonts w:hint="eastAsia" w:ascii="宋体" w:hAnsi="宋体" w:eastAsia="宋体" w:cs="宋体"/>
          <w:color w:val="auto"/>
          <w:kern w:val="0"/>
          <w:szCs w:val="21"/>
          <w:highlight w:val="none"/>
        </w:rPr>
        <w:t>原因造成勘察设计服务期限延误的，发包人应当延长勘察设计服务期限并增加勘察设计费用，具体方法</w:t>
      </w:r>
      <w:r>
        <w:rPr>
          <w:rFonts w:hint="eastAsia" w:ascii="宋体" w:hAnsi="宋体" w:eastAsia="宋体" w:cs="宋体"/>
          <w:bCs/>
          <w:color w:val="auto"/>
          <w:szCs w:val="21"/>
          <w:highlight w:val="none"/>
        </w:rPr>
        <w:t>：</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bCs/>
          <w:color w:val="auto"/>
          <w:szCs w:val="21"/>
          <w:highlight w:val="none"/>
        </w:rPr>
        <w:t>6.4 设计人引起的周期延误：</w:t>
      </w:r>
      <w:r>
        <w:rPr>
          <w:rFonts w:hint="eastAsia" w:ascii="宋体" w:hAnsi="宋体" w:eastAsia="宋体" w:cs="宋体"/>
          <w:color w:val="auto"/>
          <w:kern w:val="0"/>
          <w:szCs w:val="21"/>
          <w:highlight w:val="none"/>
        </w:rPr>
        <w:t>由于设计人原因，延误了勘察设计文件交付时间，按专用合同条款14.1.6项执行。</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6.7 提前完成勘察设计</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6.7.1</w:t>
      </w:r>
      <w:r>
        <w:rPr>
          <w:rFonts w:hint="eastAsia" w:ascii="宋体" w:hAnsi="宋体" w:eastAsia="宋体" w:cs="宋体"/>
          <w:color w:val="auto"/>
          <w:kern w:val="0"/>
          <w:szCs w:val="21"/>
          <w:highlight w:val="none"/>
          <w:u w:val="single"/>
        </w:rPr>
        <w:t>（提前完成勘察设计，是否调整勘察设计费用）</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tabs>
          <w:tab w:val="left" w:pos="5218"/>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6.7.3设计人提前完成勘察设计奖励：</w:t>
      </w:r>
      <w:r>
        <w:rPr>
          <w:rFonts w:hint="eastAsia" w:ascii="宋体" w:hAnsi="宋体" w:eastAsia="宋体" w:cs="宋体"/>
          <w:color w:val="auto"/>
          <w:kern w:val="0"/>
          <w:szCs w:val="21"/>
          <w:highlight w:val="none"/>
          <w:u w:val="single"/>
        </w:rPr>
        <w:t>（提前完成勘察设计，是否奖励）</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339" w:name="_Toc22048"/>
      <w:bookmarkStart w:id="2340" w:name="_Toc11599"/>
      <w:bookmarkStart w:id="2341" w:name="_Toc21407"/>
      <w:bookmarkStart w:id="2342" w:name="_Toc18667"/>
      <w:bookmarkStart w:id="2343" w:name="_Toc745"/>
      <w:bookmarkStart w:id="2344" w:name="_Toc6191"/>
      <w:bookmarkStart w:id="2345" w:name="_Toc19719"/>
      <w:bookmarkStart w:id="2346" w:name="_Toc75856920"/>
      <w:bookmarkStart w:id="2347" w:name="_Toc531632620"/>
      <w:bookmarkStart w:id="2348" w:name="_Toc27748"/>
      <w:bookmarkStart w:id="2349" w:name="_Toc13901"/>
      <w:bookmarkStart w:id="2350" w:name="_Toc24753"/>
      <w:bookmarkStart w:id="2351" w:name="_Toc16379"/>
      <w:bookmarkStart w:id="2352" w:name="_Toc22885"/>
      <w:bookmarkStart w:id="2353" w:name="_Toc22796"/>
      <w:bookmarkStart w:id="2354" w:name="_Toc532458246"/>
      <w:bookmarkStart w:id="2355" w:name="_Toc29016"/>
      <w:r>
        <w:rPr>
          <w:rFonts w:hint="eastAsia" w:ascii="宋体" w:hAnsi="宋体" w:eastAsia="宋体" w:cs="宋体"/>
          <w:color w:val="auto"/>
          <w:kern w:val="0"/>
          <w:sz w:val="32"/>
          <w:szCs w:val="32"/>
          <w:highlight w:val="none"/>
        </w:rPr>
        <w:t>8.勘察设计文件</w:t>
      </w:r>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8.1 勘察设计文件接收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8.1.3勘察设计文件包括纸质文件和电子文件两种形式。提交文件名称、份数和时间如下：</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（1）合同签订后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天内，通过初勘外业验收并提交初勘报告送审稿</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份；</w:t>
      </w:r>
    </w:p>
    <w:p>
      <w:pPr>
        <w:widowControl/>
        <w:tabs>
          <w:tab w:val="left" w:pos="9072"/>
          <w:tab w:val="left" w:pos="9781"/>
        </w:tabs>
        <w:adjustRightInd w:val="0"/>
        <w:snapToGrid w:val="0"/>
        <w:spacing w:line="360" w:lineRule="auto"/>
        <w:ind w:left="315" w:leftChars="150" w:right="120" w:rightChars="57" w:firstLine="210" w:firstLineChars="1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（2）初勘外业验收后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天内，提交初步设计文件送审稿</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份；</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（3）初步设计文件批复后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天内，通过详勘外业验收并提交详勘报告送审稿</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份；</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（4）合同签订后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天内，陆续提交各专题研究报告送审稿</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份；</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（5）详勘外业验收后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天内，提交主体土建工程（包括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工程）施工图设计文件送审稿</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份；其余工程的施工图设计文件根据工程项目进展及发包人要求进行提供；</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（6）根据咨询单位、发包人和上级主管部门审查意见，对勘察报告、各设计文件及专题研究报告进行修改完善，提交勘察报告、初步设计文件和专题研究报告最终稿各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份，施工图设计文件最终稿各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份；</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（7）施工现场配合服务：工程开始施工至竣工验收合格的配合与指导。</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（8）纸质文件应当加盖单位法定名称章、单位勘察设计资质章和规定的注册执业印章；</w:t>
      </w:r>
    </w:p>
    <w:p>
      <w:pPr>
        <w:widowControl/>
        <w:tabs>
          <w:tab w:val="left" w:pos="9072"/>
          <w:tab w:val="left" w:pos="9781"/>
        </w:tabs>
        <w:adjustRightInd w:val="0"/>
        <w:snapToGrid w:val="0"/>
        <w:spacing w:line="360" w:lineRule="auto"/>
        <w:ind w:right="120" w:rightChars="57"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（9）设计人应向发包人提交、各阶段勘察报告、设计文件及专题研究报告的电子版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份。电子文件中的文字为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格式、图形为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格式，并应使用光盘和 U 盘分别贮存。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（10）如发包人要求提供超过合同约定份数的工程勘察设计文件，则设计人仍应按发包人的要求提供，但发包人应向设计人支付增加的工本费。</w:t>
      </w:r>
    </w:p>
    <w:p>
      <w:pPr>
        <w:keepNext/>
        <w:keepLines/>
        <w:spacing w:before="120" w:after="120" w:line="360" w:lineRule="auto"/>
        <w:ind w:firstLine="600" w:firstLineChars="200"/>
        <w:outlineLvl w:val="4"/>
        <w:rPr>
          <w:rFonts w:hint="eastAsia" w:ascii="宋体" w:hAnsi="宋体" w:eastAsia="宋体" w:cs="宋体"/>
          <w:bCs/>
          <w:color w:val="auto"/>
          <w:sz w:val="30"/>
          <w:szCs w:val="32"/>
          <w:highlight w:val="none"/>
        </w:rPr>
      </w:pPr>
      <w:r>
        <w:rPr>
          <w:rFonts w:hint="eastAsia" w:ascii="宋体" w:hAnsi="宋体" w:eastAsia="宋体" w:cs="宋体"/>
          <w:bCs/>
          <w:color w:val="auto"/>
          <w:sz w:val="30"/>
          <w:szCs w:val="32"/>
          <w:highlight w:val="none"/>
        </w:rPr>
        <w:t>8.2 发包人审查勘察设计文件</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2356" w:name="OLE_LINK301"/>
      <w:bookmarkStart w:id="2357" w:name="OLE_LINK298"/>
      <w:bookmarkStart w:id="2358" w:name="OLE_LINK300"/>
      <w:bookmarkStart w:id="2359" w:name="OLE_LINK299"/>
      <w:bookmarkStart w:id="2360" w:name="OLE_LINK297"/>
      <w:r>
        <w:rPr>
          <w:rFonts w:hint="eastAsia" w:ascii="宋体" w:hAnsi="宋体" w:eastAsia="宋体" w:cs="宋体"/>
          <w:color w:val="auto"/>
          <w:kern w:val="0"/>
          <w:szCs w:val="21"/>
          <w:highlight w:val="none"/>
        </w:rPr>
        <w:t>8.2.1发包人接收勘察设计文件之后，可以自行或者组织专家会或者委托第三方进行审查，设计人应当给予配合。审查范围、内容：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，费用由</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承担。</w:t>
      </w:r>
      <w:bookmarkEnd w:id="2356"/>
      <w:bookmarkEnd w:id="2357"/>
      <w:bookmarkEnd w:id="2358"/>
      <w:bookmarkEnd w:id="2359"/>
      <w:bookmarkEnd w:id="2360"/>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8.2.2发包人对于勘察设计文件的审查期限：自文件送达之日起不应超过</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天。因发包人委托第三方对勘察设计文件进行审查，需延期提供审查意见的，发包人应书面通知设计人。具体延长时间以发包人书面通知为准。</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361" w:name="_Toc11962"/>
      <w:bookmarkStart w:id="2362" w:name="_Toc532458247"/>
      <w:bookmarkStart w:id="2363" w:name="_Toc20765"/>
      <w:bookmarkStart w:id="2364" w:name="_Toc20024"/>
      <w:bookmarkStart w:id="2365" w:name="_Toc27438"/>
      <w:bookmarkStart w:id="2366" w:name="_Toc3938"/>
      <w:bookmarkStart w:id="2367" w:name="_Toc75856921"/>
      <w:bookmarkStart w:id="2368" w:name="_Toc25200"/>
      <w:bookmarkStart w:id="2369" w:name="_Toc309"/>
      <w:bookmarkStart w:id="2370" w:name="_Toc531632621"/>
      <w:bookmarkStart w:id="2371" w:name="_Toc16683"/>
      <w:bookmarkStart w:id="2372" w:name="_Toc2054"/>
      <w:bookmarkStart w:id="2373" w:name="_Toc12446"/>
      <w:bookmarkStart w:id="2374" w:name="_Toc7674"/>
      <w:bookmarkStart w:id="2375" w:name="_Toc17247"/>
      <w:bookmarkStart w:id="2376" w:name="_Toc11612"/>
      <w:bookmarkStart w:id="2377" w:name="_Toc26960"/>
      <w:r>
        <w:rPr>
          <w:rFonts w:hint="eastAsia" w:ascii="宋体" w:hAnsi="宋体" w:eastAsia="宋体" w:cs="宋体"/>
          <w:color w:val="auto"/>
          <w:kern w:val="0"/>
          <w:sz w:val="32"/>
          <w:szCs w:val="32"/>
          <w:highlight w:val="none"/>
        </w:rPr>
        <w:t>9.勘察设计责任与保险</w:t>
      </w:r>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9.4 勘察设计责任保险</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9.4.1设计人购买保险类型：</w:t>
      </w:r>
      <w:r>
        <w:rPr>
          <w:rFonts w:hint="eastAsia" w:ascii="宋体" w:hAnsi="宋体" w:eastAsia="宋体" w:cs="宋体"/>
          <w:color w:val="auto"/>
          <w:kern w:val="0"/>
          <w:szCs w:val="21"/>
          <w:highlight w:val="none"/>
          <w:u w:val="single"/>
        </w:rPr>
        <w:t>（单位险/项目险/不采用）</w:t>
      </w:r>
      <w:r>
        <w:rPr>
          <w:rFonts w:hint="eastAsia" w:ascii="宋体" w:hAnsi="宋体" w:eastAsia="宋体" w:cs="宋体"/>
          <w:color w:val="auto"/>
          <w:kern w:val="0"/>
          <w:szCs w:val="21"/>
          <w:highlight w:val="none"/>
        </w:rPr>
        <w:t>，购买时间：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，保额：</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发包人购买保险类型：</w:t>
      </w:r>
      <w:r>
        <w:rPr>
          <w:rFonts w:hint="eastAsia" w:ascii="宋体" w:hAnsi="宋体" w:eastAsia="宋体" w:cs="宋体"/>
          <w:color w:val="auto"/>
          <w:kern w:val="0"/>
          <w:szCs w:val="21"/>
          <w:highlight w:val="none"/>
          <w:u w:val="single"/>
        </w:rPr>
        <w:t xml:space="preserve">    （项目险/不采用）    </w:t>
      </w:r>
      <w:r>
        <w:rPr>
          <w:rFonts w:hint="eastAsia" w:ascii="宋体" w:hAnsi="宋体" w:eastAsia="宋体" w:cs="宋体"/>
          <w:color w:val="auto"/>
          <w:kern w:val="0"/>
          <w:szCs w:val="21"/>
          <w:highlight w:val="none"/>
        </w:rPr>
        <w:t>，购买时间：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，保额：</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378" w:name="_Toc531632622"/>
      <w:bookmarkStart w:id="2379" w:name="_Toc29835"/>
      <w:bookmarkStart w:id="2380" w:name="_Toc75856922"/>
      <w:bookmarkStart w:id="2381" w:name="_Toc27124"/>
      <w:bookmarkStart w:id="2382" w:name="_Toc21097"/>
      <w:bookmarkStart w:id="2383" w:name="_Toc21252"/>
      <w:bookmarkStart w:id="2384" w:name="_Toc532458248"/>
      <w:bookmarkStart w:id="2385" w:name="_Toc31295"/>
      <w:bookmarkStart w:id="2386" w:name="_Toc2460"/>
      <w:bookmarkStart w:id="2387" w:name="_Toc224"/>
      <w:bookmarkStart w:id="2388" w:name="_Toc7039"/>
      <w:bookmarkStart w:id="2389" w:name="_Toc15153"/>
      <w:bookmarkStart w:id="2390" w:name="_Toc2169"/>
      <w:bookmarkStart w:id="2391" w:name="_Toc31382"/>
      <w:bookmarkStart w:id="2392" w:name="_Toc14406"/>
      <w:bookmarkStart w:id="2393" w:name="_Toc17688"/>
      <w:bookmarkStart w:id="2394" w:name="_Toc14110"/>
      <w:r>
        <w:rPr>
          <w:rFonts w:hint="eastAsia" w:ascii="宋体" w:hAnsi="宋体" w:eastAsia="宋体" w:cs="宋体"/>
          <w:color w:val="auto"/>
          <w:kern w:val="0"/>
          <w:sz w:val="32"/>
          <w:szCs w:val="32"/>
          <w:highlight w:val="none"/>
        </w:rPr>
        <w:t>10.施工期间配合</w:t>
      </w:r>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bookmarkStart w:id="2395" w:name="OLE_LINK192"/>
      <w:bookmarkStart w:id="2396" w:name="OLE_LINK191"/>
      <w:r>
        <w:rPr>
          <w:rFonts w:hint="eastAsia" w:ascii="宋体" w:hAnsi="宋体" w:eastAsia="宋体" w:cs="宋体"/>
          <w:color w:val="auto"/>
          <w:kern w:val="0"/>
          <w:szCs w:val="21"/>
          <w:highlight w:val="none"/>
        </w:rPr>
        <w:t>10.6 施工过程中、缺陷责任期、工程的合理设计使用寿命年限内，因勘察设计缺陷或勘察设计原因导致的安全事故责任，由设计人承担。</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10.7设计人应积极配合发包人进行各项招标工作，按发包人规定的时间提供各标段施工招标资格预审所需的工程说明；按发包人规定的时间提供各标段的勘察报告、施工招标图纸和参考资料；按发包人要求安排相关人员参加标前会，就有关勘察设计问题进行答疑。</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10.8本项目设计变更的勘察设计由设计人承担，设计人应及时完成设计，提交设计变更文件，并对设计变更文件承担相应责任。除本合同第11条规定之外的设计变更，其勘察设计费用应视为已含入合同价格中，发包人不再另行支付。</w:t>
      </w:r>
      <w:bookmarkEnd w:id="2395"/>
      <w:bookmarkEnd w:id="2396"/>
      <w:bookmarkStart w:id="2397" w:name="OLE_LINK338"/>
      <w:bookmarkStart w:id="2398" w:name="OLE_LINK339"/>
      <w:bookmarkStart w:id="2399" w:name="OLE_LINK340"/>
    </w:p>
    <w:bookmarkEnd w:id="2397"/>
    <w:bookmarkEnd w:id="2398"/>
    <w:bookmarkEnd w:id="2399"/>
    <w:p>
      <w:pPr>
        <w:keepNext/>
        <w:keepLines/>
        <w:spacing w:line="415" w:lineRule="auto"/>
        <w:jc w:val="left"/>
        <w:outlineLvl w:val="2"/>
        <w:rPr>
          <w:rFonts w:hint="eastAsia" w:ascii="宋体" w:hAnsi="宋体" w:eastAsia="宋体" w:cs="宋体"/>
          <w:color w:val="auto"/>
          <w:kern w:val="0"/>
          <w:sz w:val="32"/>
          <w:szCs w:val="32"/>
          <w:highlight w:val="none"/>
        </w:rPr>
      </w:pPr>
      <w:bookmarkStart w:id="2400" w:name="_Toc31993"/>
      <w:bookmarkStart w:id="2401" w:name="_Toc8654"/>
      <w:bookmarkStart w:id="2402" w:name="_Toc23732"/>
      <w:bookmarkStart w:id="2403" w:name="_Toc20055"/>
      <w:bookmarkStart w:id="2404" w:name="_Toc14562"/>
      <w:bookmarkStart w:id="2405" w:name="_Toc25626"/>
      <w:bookmarkStart w:id="2406" w:name="_Toc8610"/>
      <w:bookmarkStart w:id="2407" w:name="_Toc23933"/>
      <w:bookmarkStart w:id="2408" w:name="_Toc24793"/>
      <w:bookmarkStart w:id="2409" w:name="_Toc7586"/>
      <w:bookmarkStart w:id="2410" w:name="_Toc531632623"/>
      <w:bookmarkStart w:id="2411" w:name="_Toc13493"/>
      <w:bookmarkStart w:id="2412" w:name="_Toc532458249"/>
      <w:bookmarkStart w:id="2413" w:name="_Toc75856923"/>
      <w:bookmarkStart w:id="2414" w:name="_Toc11285"/>
      <w:bookmarkStart w:id="2415" w:name="_Toc25546"/>
      <w:bookmarkStart w:id="2416" w:name="_Toc9860"/>
      <w:r>
        <w:rPr>
          <w:rFonts w:hint="eastAsia" w:ascii="宋体" w:hAnsi="宋体" w:eastAsia="宋体" w:cs="宋体"/>
          <w:color w:val="auto"/>
          <w:kern w:val="0"/>
          <w:sz w:val="32"/>
          <w:szCs w:val="32"/>
          <w:highlight w:val="none"/>
        </w:rPr>
        <w:t>11.合同变更</w:t>
      </w:r>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 变更情形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11.1.1 勘察设计服务期和勘察设计费用的调整方法：</w:t>
      </w:r>
      <w:r>
        <w:rPr>
          <w:rFonts w:hint="eastAsia" w:ascii="宋体" w:hAnsi="宋体" w:eastAsia="宋体" w:cs="宋体"/>
          <w:color w:val="auto"/>
          <w:kern w:val="0"/>
          <w:szCs w:val="21"/>
          <w:highlight w:val="none"/>
          <w:u w:val="single"/>
        </w:rPr>
        <w:t xml:space="preserve">                               </w:t>
      </w:r>
    </w:p>
    <w:p>
      <w:pPr>
        <w:widowControl/>
        <w:tabs>
          <w:tab w:val="left" w:pos="9072"/>
          <w:tab w:val="left" w:pos="9781"/>
        </w:tabs>
        <w:adjustRightInd w:val="0"/>
        <w:snapToGrid w:val="0"/>
        <w:spacing w:line="360" w:lineRule="auto"/>
        <w:ind w:right="120" w:rightChars="57"/>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11.2 合理化建议</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11.2.2 设计人提出的合理化建议降低了工程投资、缩短了施工期限或者提高了工程经济效益的奖励的方法和金额为：</w:t>
      </w:r>
      <w:r>
        <w:rPr>
          <w:rFonts w:hint="eastAsia" w:ascii="宋体" w:hAnsi="宋体" w:eastAsia="宋体" w:cs="宋体"/>
          <w:color w:val="auto"/>
          <w:kern w:val="0"/>
          <w:szCs w:val="21"/>
          <w:highlight w:val="none"/>
          <w:u w:val="single"/>
        </w:rPr>
        <w:t xml:space="preserve">                                                           </w:t>
      </w:r>
    </w:p>
    <w:p>
      <w:pPr>
        <w:widowControl/>
        <w:tabs>
          <w:tab w:val="left" w:pos="9072"/>
          <w:tab w:val="left" w:pos="9781"/>
        </w:tabs>
        <w:adjustRightInd w:val="0"/>
        <w:snapToGrid w:val="0"/>
        <w:spacing w:line="360" w:lineRule="auto"/>
        <w:ind w:right="120" w:rightChars="57"/>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417" w:name="_Toc7915"/>
      <w:bookmarkStart w:id="2418" w:name="_Toc10886"/>
      <w:bookmarkStart w:id="2419" w:name="_Toc14913"/>
      <w:bookmarkStart w:id="2420" w:name="_Toc531632624"/>
      <w:bookmarkStart w:id="2421" w:name="_Toc75856924"/>
      <w:bookmarkStart w:id="2422" w:name="_Toc2931"/>
      <w:bookmarkStart w:id="2423" w:name="_Toc16536"/>
      <w:bookmarkStart w:id="2424" w:name="_Toc18635"/>
      <w:bookmarkStart w:id="2425" w:name="_Toc9637"/>
      <w:bookmarkStart w:id="2426" w:name="_Toc532458250"/>
      <w:bookmarkStart w:id="2427" w:name="_Toc21495"/>
      <w:bookmarkStart w:id="2428" w:name="_Toc7183"/>
      <w:bookmarkStart w:id="2429" w:name="_Toc30171"/>
      <w:bookmarkStart w:id="2430" w:name="_Toc31193"/>
      <w:bookmarkStart w:id="2431" w:name="_Toc27181"/>
      <w:bookmarkStart w:id="2432" w:name="_Toc3651"/>
      <w:bookmarkStart w:id="2433" w:name="_Toc8212"/>
      <w:r>
        <w:rPr>
          <w:rFonts w:hint="eastAsia" w:ascii="宋体" w:hAnsi="宋体" w:eastAsia="宋体" w:cs="宋体"/>
          <w:color w:val="auto"/>
          <w:kern w:val="0"/>
          <w:sz w:val="32"/>
          <w:szCs w:val="32"/>
          <w:highlight w:val="none"/>
        </w:rPr>
        <w:t>12.合同价格与支付</w:t>
      </w:r>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p>
    <w:p>
      <w:pPr>
        <w:keepNext/>
        <w:keepLines/>
        <w:spacing w:before="120" w:after="120" w:line="360" w:lineRule="auto"/>
        <w:ind w:firstLine="420" w:firstLineChars="200"/>
        <w:outlineLvl w:val="4"/>
        <w:rPr>
          <w:rFonts w:hint="eastAsia" w:ascii="宋体" w:hAnsi="宋体" w:eastAsia="宋体" w:cs="宋体"/>
          <w:b/>
          <w:bCs/>
          <w:color w:val="auto"/>
          <w:kern w:val="0"/>
          <w:szCs w:val="21"/>
          <w:highlight w:val="none"/>
        </w:rPr>
      </w:pPr>
      <w:r>
        <w:rPr>
          <w:rFonts w:hint="eastAsia" w:ascii="宋体" w:hAnsi="宋体" w:eastAsia="宋体" w:cs="宋体"/>
          <w:bCs/>
          <w:color w:val="auto"/>
          <w:szCs w:val="21"/>
          <w:highlight w:val="none"/>
        </w:rPr>
        <w:t>12.1 合同价格</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12.1.1合同价格：</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12.1.1.1勘察费按以下第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种方式结算。</w:t>
      </w:r>
    </w:p>
    <w:p>
      <w:pPr>
        <w:widowControl/>
        <w:tabs>
          <w:tab w:val="left" w:pos="9072"/>
          <w:tab w:val="left" w:pos="9781"/>
        </w:tabs>
        <w:adjustRightInd w:val="0"/>
        <w:snapToGrid w:val="0"/>
        <w:spacing w:line="360" w:lineRule="auto"/>
        <w:ind w:right="120" w:rightChars="57" w:firstLine="525" w:firstLineChars="250"/>
        <w:jc w:val="left"/>
        <w:rPr>
          <w:rFonts w:hint="eastAsia" w:ascii="宋体" w:hAnsi="宋体" w:eastAsia="宋体" w:cs="宋体"/>
          <w:color w:val="auto"/>
          <w:highlight w:val="none"/>
          <w:u w:val="single"/>
        </w:rPr>
      </w:pPr>
      <w:r>
        <w:rPr>
          <w:rFonts w:hint="eastAsia" w:ascii="宋体" w:hAnsi="宋体" w:eastAsia="宋体" w:cs="宋体"/>
          <w:color w:val="auto"/>
          <w:highlight w:val="none"/>
        </w:rPr>
        <w:t>方式</w:t>
      </w:r>
      <w:r>
        <w:rPr>
          <w:rFonts w:hint="eastAsia" w:ascii="宋体" w:hAnsi="宋体" w:eastAsia="宋体" w:cs="宋体"/>
          <w:color w:val="auto"/>
          <w:highlight w:val="none"/>
          <w:lang w:val="en-US" w:eastAsia="zh-CN"/>
        </w:rPr>
        <w:t>一</w:t>
      </w:r>
      <w:r>
        <w:rPr>
          <w:rFonts w:hint="eastAsia" w:ascii="宋体" w:hAnsi="宋体" w:eastAsia="宋体" w:cs="宋体"/>
          <w:color w:val="auto"/>
          <w:highlight w:val="none"/>
        </w:rPr>
        <w:t>：</w:t>
      </w:r>
      <w:r>
        <w:rPr>
          <w:rFonts w:hint="eastAsia" w:ascii="宋体" w:hAnsi="宋体" w:eastAsia="宋体" w:cs="宋体"/>
          <w:color w:val="auto"/>
          <w:kern w:val="0"/>
          <w:szCs w:val="21"/>
          <w:highlight w:val="none"/>
          <w:u w:val="single"/>
        </w:rPr>
        <w:t>按固定费率结算。双方商定，勘察固定费率按      %包干使用。</w:t>
      </w:r>
      <w:r>
        <w:rPr>
          <w:rFonts w:hint="eastAsia" w:ascii="宋体" w:hAnsi="宋体" w:eastAsia="宋体" w:cs="宋体"/>
          <w:color w:val="auto"/>
          <w:highlight w:val="none"/>
          <w:u w:val="single"/>
        </w:rPr>
        <w:t>最终结算价=</w:t>
      </w:r>
      <w:r>
        <w:rPr>
          <w:rFonts w:hint="eastAsia" w:ascii="宋体" w:hAnsi="宋体" w:eastAsia="宋体" w:cs="宋体"/>
          <w:color w:val="auto"/>
          <w:highlight w:val="none"/>
          <w:u w:val="single"/>
          <w:lang w:val="en-US" w:eastAsia="zh-CN"/>
        </w:rPr>
        <w:t>结算</w:t>
      </w:r>
      <w:r>
        <w:rPr>
          <w:rFonts w:hint="eastAsia" w:ascii="宋体" w:hAnsi="宋体" w:eastAsia="宋体" w:cs="宋体"/>
          <w:color w:val="auto"/>
          <w:highlight w:val="none"/>
          <w:u w:val="single"/>
        </w:rPr>
        <w:t>勘察费计费</w:t>
      </w:r>
      <w:r>
        <w:rPr>
          <w:rFonts w:hint="eastAsia" w:ascii="宋体" w:hAnsi="宋体" w:eastAsia="宋体" w:cs="宋体"/>
          <w:color w:val="auto"/>
          <w:highlight w:val="none"/>
          <w:u w:val="single"/>
          <w:lang w:val="en-US" w:eastAsia="zh-CN"/>
        </w:rPr>
        <w:t>基数</w:t>
      </w:r>
      <w:r>
        <w:rPr>
          <w:rFonts w:hint="eastAsia" w:ascii="宋体" w:hAnsi="宋体" w:eastAsia="宋体" w:cs="宋体"/>
          <w:color w:val="auto"/>
          <w:highlight w:val="none"/>
          <w:u w:val="single"/>
        </w:rPr>
        <w:t>×</w:t>
      </w:r>
      <w:r>
        <w:rPr>
          <w:rFonts w:hint="eastAsia" w:ascii="宋体" w:hAnsi="宋体" w:eastAsia="宋体" w:cs="宋体"/>
          <w:color w:val="auto"/>
          <w:highlight w:val="none"/>
          <w:u w:val="single"/>
          <w:lang w:val="en-US" w:eastAsia="zh-CN"/>
        </w:rPr>
        <w:t>中标</w:t>
      </w:r>
      <w:r>
        <w:rPr>
          <w:rFonts w:hint="eastAsia" w:ascii="宋体" w:hAnsi="宋体" w:eastAsia="宋体" w:cs="宋体"/>
          <w:color w:val="auto"/>
          <w:highlight w:val="none"/>
          <w:u w:val="single"/>
        </w:rPr>
        <w:t>固定费率+□BIM技术费用+□专项勘察费用±合同约定的其他费用。</w:t>
      </w:r>
      <w:r>
        <w:rPr>
          <w:rFonts w:hint="eastAsia" w:ascii="宋体" w:hAnsi="宋体" w:eastAsia="宋体" w:cs="宋体"/>
          <w:color w:val="auto"/>
          <w:highlight w:val="none"/>
          <w:u w:val="single"/>
          <w:lang w:val="en-US" w:eastAsia="zh-CN"/>
        </w:rPr>
        <w:t>结算</w:t>
      </w:r>
      <w:r>
        <w:rPr>
          <w:rFonts w:hint="eastAsia" w:ascii="宋体" w:hAnsi="宋体" w:eastAsia="宋体" w:cs="宋体"/>
          <w:color w:val="auto"/>
          <w:highlight w:val="none"/>
          <w:u w:val="single"/>
        </w:rPr>
        <w:t>勘察费计费</w:t>
      </w:r>
      <w:r>
        <w:rPr>
          <w:rFonts w:hint="eastAsia" w:ascii="宋体" w:hAnsi="宋体" w:eastAsia="宋体" w:cs="宋体"/>
          <w:color w:val="auto"/>
          <w:highlight w:val="none"/>
          <w:u w:val="single"/>
          <w:lang w:val="en-US" w:eastAsia="zh-CN"/>
        </w:rPr>
        <w:t>基数</w:t>
      </w:r>
      <w:r>
        <w:rPr>
          <w:rFonts w:hint="eastAsia" w:ascii="宋体" w:hAnsi="宋体" w:eastAsia="宋体" w:cs="宋体"/>
          <w:color w:val="auto"/>
          <w:highlight w:val="none"/>
          <w:u w:val="single"/>
        </w:rPr>
        <w:t>为：</w:t>
      </w:r>
      <w:r>
        <w:rPr>
          <w:rFonts w:hint="eastAsia" w:ascii="宋体" w:hAnsi="宋体" w:eastAsia="宋体" w:cs="宋体"/>
          <w:color w:val="auto"/>
          <w:kern w:val="0"/>
          <w:highlight w:val="none"/>
        </w:rPr>
        <w:t>□</w:t>
      </w:r>
      <w:r>
        <w:rPr>
          <w:rFonts w:hint="eastAsia" w:ascii="宋体" w:hAnsi="宋体" w:eastAsia="宋体" w:cs="宋体"/>
          <w:color w:val="auto"/>
          <w:highlight w:val="none"/>
          <w:u w:val="single"/>
        </w:rPr>
        <w:t>经审核的工程量清单招标控制价（扣除预留金）；□初步设计批复概算中的建筑安装工程费；□工程竣工结算建筑安装工程费。</w:t>
      </w:r>
    </w:p>
    <w:p>
      <w:pPr>
        <w:widowControl/>
        <w:tabs>
          <w:tab w:val="left" w:pos="9072"/>
          <w:tab w:val="left" w:pos="9781"/>
        </w:tabs>
        <w:adjustRightInd w:val="0"/>
        <w:snapToGrid w:val="0"/>
        <w:spacing w:line="360" w:lineRule="auto"/>
        <w:ind w:right="120" w:rightChars="57" w:firstLine="525" w:firstLineChars="25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方式</w:t>
      </w:r>
      <w:r>
        <w:rPr>
          <w:rFonts w:hint="eastAsia" w:ascii="宋体" w:hAnsi="宋体" w:eastAsia="宋体" w:cs="宋体"/>
          <w:color w:val="auto"/>
          <w:kern w:val="0"/>
          <w:szCs w:val="21"/>
          <w:highlight w:val="none"/>
          <w:lang w:val="en-US" w:eastAsia="zh-CN"/>
        </w:rPr>
        <w:t>二</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按固定单价结算。双方商定，勘察固定单价按      包干使用。本项目勘察工作采用固定单价计价，实际支付应按实际完成并经发包人确认的工作量和计价清单的单价计算支付金额；最终勘察结算价=∑验收合格的勘察工</w:t>
      </w:r>
      <w:r>
        <w:rPr>
          <w:rFonts w:hint="eastAsia" w:ascii="宋体" w:hAnsi="宋体" w:eastAsia="宋体" w:cs="宋体"/>
          <w:color w:val="auto"/>
          <w:kern w:val="0"/>
          <w:szCs w:val="21"/>
          <w:highlight w:val="none"/>
          <w:u w:val="single"/>
          <w:lang w:val="en-US" w:eastAsia="zh-CN"/>
        </w:rPr>
        <w:t>程</w:t>
      </w:r>
      <w:r>
        <w:rPr>
          <w:rFonts w:hint="eastAsia" w:ascii="宋体" w:hAnsi="宋体" w:eastAsia="宋体" w:cs="宋体"/>
          <w:color w:val="auto"/>
          <w:kern w:val="0"/>
          <w:szCs w:val="21"/>
          <w:highlight w:val="none"/>
          <w:u w:val="single"/>
        </w:rPr>
        <w:t>量×</w:t>
      </w:r>
      <w:r>
        <w:rPr>
          <w:rFonts w:hint="eastAsia" w:ascii="宋体" w:hAnsi="宋体" w:eastAsia="宋体" w:cs="宋体"/>
          <w:color w:val="auto"/>
          <w:kern w:val="0"/>
          <w:szCs w:val="21"/>
          <w:highlight w:val="none"/>
          <w:u w:val="single"/>
          <w:lang w:val="en-US" w:eastAsia="zh-CN"/>
        </w:rPr>
        <w:t>中标</w:t>
      </w:r>
      <w:r>
        <w:rPr>
          <w:rFonts w:hint="eastAsia" w:ascii="宋体" w:hAnsi="宋体" w:eastAsia="宋体" w:cs="宋体"/>
          <w:color w:val="auto"/>
          <w:kern w:val="0"/>
          <w:szCs w:val="21"/>
          <w:highlight w:val="none"/>
          <w:u w:val="single"/>
        </w:rPr>
        <w:t>固定单价</w:t>
      </w:r>
      <w:r>
        <w:rPr>
          <w:rFonts w:hint="eastAsia" w:ascii="宋体" w:hAnsi="宋体" w:eastAsia="宋体" w:cs="宋体"/>
          <w:color w:val="auto"/>
          <w:highlight w:val="none"/>
          <w:u w:val="single"/>
        </w:rPr>
        <w:t>+□BIM技术费用+□专项勘察费用</w:t>
      </w:r>
      <w:r>
        <w:rPr>
          <w:rFonts w:hint="eastAsia" w:ascii="宋体" w:hAnsi="宋体" w:eastAsia="宋体" w:cs="宋体"/>
          <w:color w:val="auto"/>
          <w:kern w:val="0"/>
          <w:szCs w:val="21"/>
          <w:highlight w:val="none"/>
          <w:u w:val="single"/>
        </w:rPr>
        <w:t>±合同约定的其他费用。</w:t>
      </w:r>
    </w:p>
    <w:p>
      <w:pPr>
        <w:widowControl/>
        <w:tabs>
          <w:tab w:val="left" w:pos="9072"/>
          <w:tab w:val="left" w:pos="9781"/>
        </w:tabs>
        <w:adjustRightInd w:val="0"/>
        <w:snapToGrid w:val="0"/>
        <w:spacing w:line="360" w:lineRule="auto"/>
        <w:ind w:right="120" w:rightChars="57" w:firstLine="525" w:firstLineChars="2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w:t>
      </w:r>
      <w:r>
        <w:rPr>
          <w:rFonts w:hint="eastAsia" w:ascii="宋体" w:hAnsi="宋体" w:eastAsia="宋体" w:cs="宋体"/>
          <w:color w:val="auto"/>
          <w:kern w:val="0"/>
          <w:szCs w:val="21"/>
          <w:highlight w:val="none"/>
          <w:lang w:val="en-US" w:eastAsia="zh-CN"/>
        </w:rPr>
        <w:t>三</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按固定总价结算。双方商定，勘察费按     元（大写：人民币      元）包干使用。最终勘察结算价=</w:t>
      </w:r>
      <w:r>
        <w:rPr>
          <w:rFonts w:hint="eastAsia" w:ascii="宋体" w:hAnsi="宋体" w:eastAsia="宋体" w:cs="宋体"/>
          <w:color w:val="auto"/>
          <w:kern w:val="0"/>
          <w:szCs w:val="21"/>
          <w:highlight w:val="none"/>
        </w:rPr>
        <w:t>中标固定总价</w:t>
      </w:r>
      <w:r>
        <w:rPr>
          <w:rFonts w:hint="eastAsia" w:ascii="宋体" w:hAnsi="宋体" w:eastAsia="宋体" w:cs="宋体"/>
          <w:color w:val="auto"/>
          <w:kern w:val="0"/>
          <w:szCs w:val="21"/>
          <w:highlight w:val="none"/>
          <w:u w:val="single"/>
        </w:rPr>
        <w:t>±合同约定的其他勘察费用。除此之外，发包人不再支付其他费用。</w:t>
      </w:r>
    </w:p>
    <w:p>
      <w:pPr>
        <w:widowControl/>
        <w:tabs>
          <w:tab w:val="left" w:pos="9072"/>
          <w:tab w:val="left" w:pos="9781"/>
        </w:tabs>
        <w:adjustRightInd w:val="0"/>
        <w:snapToGrid w:val="0"/>
        <w:spacing w:line="360" w:lineRule="auto"/>
        <w:ind w:right="120" w:rightChars="57" w:firstLine="315" w:firstLineChars="1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12.1.1.2设计费按以下第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种方式结算。</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highlight w:val="none"/>
          <w:u w:val="single"/>
        </w:rPr>
      </w:pPr>
      <w:r>
        <w:rPr>
          <w:rFonts w:hint="eastAsia" w:ascii="宋体" w:hAnsi="宋体" w:eastAsia="宋体" w:cs="宋体"/>
          <w:color w:val="auto"/>
          <w:kern w:val="0"/>
          <w:szCs w:val="21"/>
          <w:highlight w:val="none"/>
        </w:rPr>
        <w:t>方式</w:t>
      </w:r>
      <w:r>
        <w:rPr>
          <w:rFonts w:hint="eastAsia" w:ascii="宋体" w:hAnsi="宋体" w:eastAsia="宋体" w:cs="宋体"/>
          <w:color w:val="auto"/>
          <w:kern w:val="0"/>
          <w:szCs w:val="21"/>
          <w:highlight w:val="none"/>
          <w:lang w:val="en-US" w:eastAsia="zh-CN"/>
        </w:rPr>
        <w:t>一</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按固定费率结算。双方商定，设计固定费率按       %包干使用。</w:t>
      </w:r>
      <w:r>
        <w:rPr>
          <w:rFonts w:hint="eastAsia" w:ascii="宋体" w:hAnsi="宋体" w:eastAsia="宋体" w:cs="宋体"/>
          <w:color w:val="auto"/>
          <w:highlight w:val="none"/>
          <w:u w:val="single"/>
        </w:rPr>
        <w:t>最终结算价=</w:t>
      </w:r>
      <w:r>
        <w:rPr>
          <w:rFonts w:hint="eastAsia" w:ascii="宋体" w:hAnsi="宋体" w:eastAsia="宋体" w:cs="宋体"/>
          <w:color w:val="auto"/>
          <w:highlight w:val="none"/>
          <w:u w:val="single"/>
          <w:lang w:val="en-US" w:eastAsia="zh-CN"/>
        </w:rPr>
        <w:t>结算</w:t>
      </w:r>
      <w:r>
        <w:rPr>
          <w:rFonts w:hint="eastAsia" w:ascii="宋体" w:hAnsi="宋体" w:eastAsia="宋体" w:cs="宋体"/>
          <w:color w:val="auto"/>
          <w:highlight w:val="none"/>
          <w:u w:val="single"/>
        </w:rPr>
        <w:t>设计费计费</w:t>
      </w:r>
      <w:r>
        <w:rPr>
          <w:rFonts w:hint="eastAsia" w:ascii="宋体" w:hAnsi="宋体" w:eastAsia="宋体" w:cs="宋体"/>
          <w:color w:val="auto"/>
          <w:highlight w:val="none"/>
          <w:u w:val="single"/>
          <w:lang w:val="en-US" w:eastAsia="zh-CN"/>
        </w:rPr>
        <w:t>基数</w:t>
      </w:r>
      <w:r>
        <w:rPr>
          <w:rFonts w:hint="eastAsia" w:ascii="宋体" w:hAnsi="宋体" w:eastAsia="宋体" w:cs="宋体"/>
          <w:color w:val="auto"/>
          <w:highlight w:val="none"/>
          <w:u w:val="single"/>
        </w:rPr>
        <w:t>×</w:t>
      </w:r>
      <w:r>
        <w:rPr>
          <w:rFonts w:hint="eastAsia" w:ascii="宋体" w:hAnsi="宋体" w:eastAsia="宋体" w:cs="宋体"/>
          <w:color w:val="auto"/>
          <w:highlight w:val="none"/>
          <w:u w:val="single"/>
          <w:lang w:val="en-US" w:eastAsia="zh-CN"/>
        </w:rPr>
        <w:t>中标</w:t>
      </w:r>
      <w:r>
        <w:rPr>
          <w:rFonts w:hint="eastAsia" w:ascii="宋体" w:hAnsi="宋体" w:eastAsia="宋体" w:cs="宋体"/>
          <w:color w:val="auto"/>
          <w:highlight w:val="none"/>
          <w:u w:val="single"/>
        </w:rPr>
        <w:t>固定费率+□BIM技术费用+□专项设计费用±合同约定的其他费用。</w:t>
      </w:r>
      <w:r>
        <w:rPr>
          <w:rFonts w:hint="eastAsia" w:ascii="宋体" w:hAnsi="宋体" w:eastAsia="宋体" w:cs="宋体"/>
          <w:color w:val="auto"/>
          <w:highlight w:val="none"/>
          <w:u w:val="single"/>
          <w:lang w:val="en-US" w:eastAsia="zh-CN"/>
        </w:rPr>
        <w:t>结算</w:t>
      </w:r>
      <w:r>
        <w:rPr>
          <w:rFonts w:hint="eastAsia" w:ascii="宋体" w:hAnsi="宋体" w:eastAsia="宋体" w:cs="宋体"/>
          <w:color w:val="auto"/>
          <w:highlight w:val="none"/>
          <w:u w:val="single"/>
        </w:rPr>
        <w:t>设计费计费</w:t>
      </w:r>
      <w:r>
        <w:rPr>
          <w:rFonts w:hint="eastAsia" w:ascii="宋体" w:hAnsi="宋体" w:eastAsia="宋体" w:cs="宋体"/>
          <w:color w:val="auto"/>
          <w:highlight w:val="none"/>
          <w:u w:val="single"/>
          <w:lang w:val="en-US" w:eastAsia="zh-CN"/>
        </w:rPr>
        <w:t>基数</w:t>
      </w:r>
      <w:r>
        <w:rPr>
          <w:rFonts w:hint="eastAsia" w:ascii="宋体" w:hAnsi="宋体" w:eastAsia="宋体" w:cs="宋体"/>
          <w:color w:val="auto"/>
          <w:highlight w:val="none"/>
          <w:u w:val="single"/>
        </w:rPr>
        <w:t>为：</w:t>
      </w:r>
      <w:r>
        <w:rPr>
          <w:rFonts w:hint="eastAsia" w:ascii="宋体" w:hAnsi="宋体" w:eastAsia="宋体" w:cs="宋体"/>
          <w:color w:val="auto"/>
          <w:kern w:val="0"/>
          <w:highlight w:val="none"/>
        </w:rPr>
        <w:t>□</w:t>
      </w:r>
      <w:r>
        <w:rPr>
          <w:rFonts w:hint="eastAsia" w:ascii="宋体" w:hAnsi="宋体" w:eastAsia="宋体" w:cs="宋体"/>
          <w:color w:val="auto"/>
          <w:highlight w:val="none"/>
          <w:u w:val="single"/>
        </w:rPr>
        <w:t>经审核的工程量清单招标控制价（扣除预留金）；□初步设计批复概算中的建筑安装工程费；□工程竣工结算建筑安装工程费。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方式二：</w:t>
      </w:r>
      <w:r>
        <w:rPr>
          <w:rFonts w:hint="eastAsia" w:ascii="宋体" w:hAnsi="宋体" w:eastAsia="宋体" w:cs="宋体"/>
          <w:color w:val="auto"/>
          <w:kern w:val="0"/>
          <w:szCs w:val="21"/>
          <w:highlight w:val="none"/>
          <w:u w:val="single"/>
        </w:rPr>
        <w:t>按固定单价结算。双方商定，设计固定单价按      包干使用。本项目设计工作采用固定单价计价，实际支付应按实际完成并经发包人确认的工作量和计价清单的单价计算支付金额；最终设计结算价=∑验收合格的设计工</w:t>
      </w:r>
      <w:r>
        <w:rPr>
          <w:rFonts w:hint="eastAsia" w:ascii="宋体" w:hAnsi="宋体" w:eastAsia="宋体" w:cs="宋体"/>
          <w:color w:val="auto"/>
          <w:kern w:val="0"/>
          <w:szCs w:val="21"/>
          <w:highlight w:val="none"/>
          <w:u w:val="single"/>
          <w:lang w:val="en-US" w:eastAsia="zh-CN"/>
        </w:rPr>
        <w:t>程</w:t>
      </w:r>
      <w:r>
        <w:rPr>
          <w:rFonts w:hint="eastAsia" w:ascii="宋体" w:hAnsi="宋体" w:eastAsia="宋体" w:cs="宋体"/>
          <w:color w:val="auto"/>
          <w:kern w:val="0"/>
          <w:szCs w:val="21"/>
          <w:highlight w:val="none"/>
          <w:u w:val="single"/>
        </w:rPr>
        <w:t>量×</w:t>
      </w:r>
      <w:r>
        <w:rPr>
          <w:rFonts w:hint="eastAsia" w:ascii="宋体" w:hAnsi="宋体" w:eastAsia="宋体" w:cs="宋体"/>
          <w:color w:val="auto"/>
          <w:kern w:val="0"/>
          <w:szCs w:val="21"/>
          <w:highlight w:val="none"/>
          <w:u w:val="single"/>
          <w:lang w:val="en-US" w:eastAsia="zh-CN"/>
        </w:rPr>
        <w:t>中标</w:t>
      </w:r>
      <w:r>
        <w:rPr>
          <w:rFonts w:hint="eastAsia" w:ascii="宋体" w:hAnsi="宋体" w:eastAsia="宋体" w:cs="宋体"/>
          <w:color w:val="auto"/>
          <w:kern w:val="0"/>
          <w:szCs w:val="21"/>
          <w:highlight w:val="none"/>
          <w:u w:val="single"/>
        </w:rPr>
        <w:t>固定单价</w:t>
      </w:r>
      <w:r>
        <w:rPr>
          <w:rFonts w:hint="eastAsia" w:ascii="宋体" w:hAnsi="宋体" w:eastAsia="宋体" w:cs="宋体"/>
          <w:color w:val="auto"/>
          <w:highlight w:val="none"/>
          <w:u w:val="single"/>
        </w:rPr>
        <w:t>+□BIM技术费用+□专项设计费用</w:t>
      </w:r>
      <w:r>
        <w:rPr>
          <w:rFonts w:hint="eastAsia" w:ascii="宋体" w:hAnsi="宋体" w:eastAsia="宋体" w:cs="宋体"/>
          <w:color w:val="auto"/>
          <w:kern w:val="0"/>
          <w:szCs w:val="21"/>
          <w:highlight w:val="none"/>
          <w:u w:val="single"/>
        </w:rPr>
        <w:t>±合同约定的其他费用。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w:t>
      </w:r>
      <w:r>
        <w:rPr>
          <w:rFonts w:hint="eastAsia" w:ascii="宋体" w:hAnsi="宋体" w:eastAsia="宋体" w:cs="宋体"/>
          <w:color w:val="auto"/>
          <w:kern w:val="0"/>
          <w:szCs w:val="21"/>
          <w:highlight w:val="none"/>
          <w:lang w:val="en-US" w:eastAsia="zh-CN"/>
        </w:rPr>
        <w:t>三</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按固定总价结算。双方商定，设计费按      元（大写：人民币      元）包干使用。最终设计结算价=</w:t>
      </w:r>
      <w:r>
        <w:rPr>
          <w:rFonts w:hint="eastAsia" w:ascii="宋体" w:hAnsi="宋体" w:eastAsia="宋体" w:cs="宋体"/>
          <w:color w:val="auto"/>
          <w:kern w:val="0"/>
          <w:szCs w:val="21"/>
          <w:highlight w:val="none"/>
          <w:u w:val="single"/>
          <w:lang w:val="en-US" w:eastAsia="zh-CN"/>
        </w:rPr>
        <w:t>中标固定总价</w:t>
      </w:r>
      <w:r>
        <w:rPr>
          <w:rFonts w:hint="eastAsia" w:ascii="宋体" w:hAnsi="宋体" w:eastAsia="宋体" w:cs="宋体"/>
          <w:color w:val="auto"/>
          <w:kern w:val="0"/>
          <w:szCs w:val="21"/>
          <w:highlight w:val="none"/>
          <w:u w:val="single"/>
        </w:rPr>
        <w:t>±合同约定的其他设计费用。除此之外，发包人不再支付其他费用。</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12.1.3本合同勘察设计费按以下阶段分批次支付：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本项结算及支付的签约合同价应扣除暂列金额。</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① 第一次支付：自合同签订之日起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天内，发包人向设计人支付签约合同价的 10 %作为定金，即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元，勘察设计合同履行完毕后，定金抵作部分勘察设计费；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②第二次支付：方案设计文件提交并取得行业主管部门方案审查意见书后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天内，发包人向设计人支付签约合同价的</w:t>
      </w:r>
      <w:r>
        <w:rPr>
          <w:rFonts w:hint="eastAsia" w:ascii="宋体" w:hAnsi="宋体" w:eastAsia="宋体" w:cs="宋体"/>
          <w:color w:val="auto"/>
          <w:kern w:val="0"/>
          <w:szCs w:val="21"/>
          <w:highlight w:val="none"/>
          <w:u w:val="single"/>
        </w:rPr>
        <w:t>10-20</w:t>
      </w:r>
      <w:r>
        <w:rPr>
          <w:rFonts w:hint="eastAsia" w:ascii="宋体" w:hAnsi="宋体" w:eastAsia="宋体" w:cs="宋体"/>
          <w:color w:val="auto"/>
          <w:kern w:val="0"/>
          <w:szCs w:val="21"/>
          <w:highlight w:val="none"/>
        </w:rPr>
        <w:t>%，即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③第三次支付：初步设计文件提交并取得行业主管部门初步设计批复后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天内，发包人向设计人支付签约合同价的</w:t>
      </w:r>
      <w:r>
        <w:rPr>
          <w:rFonts w:hint="eastAsia" w:ascii="宋体" w:hAnsi="宋体" w:eastAsia="宋体" w:cs="宋体"/>
          <w:color w:val="auto"/>
          <w:kern w:val="0"/>
          <w:szCs w:val="21"/>
          <w:highlight w:val="none"/>
          <w:u w:val="single"/>
        </w:rPr>
        <w:t>15-25</w:t>
      </w:r>
      <w:r>
        <w:rPr>
          <w:rFonts w:hint="eastAsia" w:ascii="宋体" w:hAnsi="宋体" w:eastAsia="宋体" w:cs="宋体"/>
          <w:color w:val="auto"/>
          <w:kern w:val="0"/>
          <w:szCs w:val="21"/>
          <w:highlight w:val="none"/>
        </w:rPr>
        <w:t>%，即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④第四次支付：按发包人要求完成施工图设计及审查，在取得施工图审查合格书后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天内，发包人向设计人支付签约合同价的</w:t>
      </w:r>
      <w:r>
        <w:rPr>
          <w:rFonts w:hint="eastAsia" w:ascii="宋体" w:hAnsi="宋体" w:eastAsia="宋体" w:cs="宋体"/>
          <w:color w:val="auto"/>
          <w:kern w:val="0"/>
          <w:szCs w:val="21"/>
          <w:highlight w:val="none"/>
          <w:u w:val="single"/>
        </w:rPr>
        <w:t>35-45</w:t>
      </w:r>
      <w:r>
        <w:rPr>
          <w:rFonts w:hint="eastAsia" w:ascii="宋体" w:hAnsi="宋体" w:eastAsia="宋体" w:cs="宋体"/>
          <w:color w:val="auto"/>
          <w:kern w:val="0"/>
          <w:szCs w:val="21"/>
          <w:highlight w:val="none"/>
        </w:rPr>
        <w:t>%，即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⑤第五次支付：工程竣工验收合格后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天内，发包人按勘察设计费结算价向设计人结清勘察设计费；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本工程若因非设计人原因导致需分期分部取得批复或完成施工图的，发包人按上述支付原则支付设计人对应完成部分的勘察设计费。</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12.1.4本项目合同勘察设计费包含：</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12.1.5发包人要求设计人进行外出考察、试验检测、专项咨询或专家评审的相应费用</w:t>
      </w:r>
      <w:r>
        <w:rPr>
          <w:rFonts w:hint="eastAsia" w:ascii="宋体" w:hAnsi="宋体" w:eastAsia="宋体" w:cs="宋体"/>
          <w:color w:val="auto"/>
          <w:kern w:val="0"/>
          <w:szCs w:val="21"/>
          <w:highlight w:val="none"/>
          <w:u w:val="single"/>
        </w:rPr>
        <w:t xml:space="preserve">  （是/否） </w:t>
      </w:r>
      <w:r>
        <w:rPr>
          <w:rFonts w:hint="eastAsia" w:ascii="宋体" w:hAnsi="宋体" w:eastAsia="宋体" w:cs="宋体"/>
          <w:color w:val="auto"/>
          <w:kern w:val="0"/>
          <w:szCs w:val="21"/>
          <w:highlight w:val="none"/>
        </w:rPr>
        <w:t>包含在本项目合同勘察设计费中。</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12.2.1 定金或预付款的额度、支付方式及抵扣方式</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ind w:firstLine="420" w:firstLineChars="200"/>
        <w:rPr>
          <w:rFonts w:hint="eastAsia" w:ascii="宋体" w:hAnsi="宋体" w:eastAsia="宋体" w:cs="宋体"/>
        </w:rPr>
      </w:pPr>
      <w:r>
        <w:rPr>
          <w:rFonts w:hint="eastAsia" w:ascii="宋体" w:hAnsi="宋体" w:eastAsia="宋体" w:cs="宋体"/>
          <w:color w:val="auto"/>
          <w:kern w:val="0"/>
          <w:szCs w:val="21"/>
          <w:highlight w:val="none"/>
          <w:lang w:val="en-US" w:eastAsia="zh-CN"/>
        </w:rPr>
        <w:t>12.3.2</w:t>
      </w:r>
      <w:r>
        <w:rPr>
          <w:rFonts w:hint="eastAsia" w:ascii="宋体" w:hAnsi="宋体" w:eastAsia="宋体" w:cs="宋体"/>
          <w:color w:val="auto"/>
          <w:kern w:val="0"/>
          <w:szCs w:val="21"/>
          <w:highlight w:val="none"/>
        </w:rPr>
        <w:t>发包人不按期支付的，按</w:t>
      </w:r>
      <w:r>
        <w:rPr>
          <w:rFonts w:hint="eastAsia" w:ascii="宋体" w:hAnsi="宋体" w:eastAsia="宋体" w:cs="宋体"/>
          <w:color w:val="auto"/>
          <w:kern w:val="0"/>
          <w:szCs w:val="21"/>
          <w:highlight w:val="none"/>
          <w:lang w:val="en-US" w:eastAsia="zh-CN"/>
        </w:rPr>
        <w:t>下列方式</w:t>
      </w:r>
      <w:r>
        <w:rPr>
          <w:rFonts w:hint="eastAsia" w:ascii="宋体" w:hAnsi="宋体" w:eastAsia="宋体" w:cs="宋体"/>
          <w:color w:val="auto"/>
          <w:kern w:val="0"/>
          <w:szCs w:val="21"/>
          <w:highlight w:val="none"/>
        </w:rPr>
        <w:t>支付逾期付款违约金</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w:t>
      </w:r>
    </w:p>
    <w:p>
      <w:pPr>
        <w:keepNext/>
        <w:keepLines/>
        <w:spacing w:before="120" w:after="120" w:line="360" w:lineRule="auto"/>
        <w:ind w:firstLine="420" w:firstLineChars="200"/>
        <w:outlineLvl w:val="4"/>
        <w:rPr>
          <w:rFonts w:hint="eastAsia" w:ascii="宋体" w:hAnsi="宋体" w:eastAsia="宋体" w:cs="宋体"/>
          <w:color w:val="auto"/>
          <w:szCs w:val="21"/>
          <w:highlight w:val="none"/>
        </w:rPr>
      </w:pPr>
      <w:r>
        <w:rPr>
          <w:rFonts w:hint="eastAsia" w:ascii="宋体" w:hAnsi="宋体" w:eastAsia="宋体" w:cs="宋体"/>
          <w:color w:val="auto"/>
          <w:szCs w:val="21"/>
          <w:highlight w:val="none"/>
        </w:rPr>
        <w:t>12.4 费用结算</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12.4.2双方约定按以下方式支付：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发包人以</w:t>
      </w:r>
      <w:r>
        <w:rPr>
          <w:rFonts w:hint="eastAsia" w:ascii="宋体" w:hAnsi="宋体" w:eastAsia="宋体" w:cs="宋体"/>
          <w:color w:val="auto"/>
          <w:kern w:val="0"/>
          <w:szCs w:val="21"/>
          <w:highlight w:val="none"/>
          <w:u w:val="single"/>
        </w:rPr>
        <w:t>（</w:t>
      </w:r>
      <w:r>
        <w:rPr>
          <w:rFonts w:hint="eastAsia" w:ascii="宋体" w:hAnsi="宋体" w:eastAsia="宋体" w:cs="宋体"/>
          <w:color w:val="auto"/>
          <w:kern w:val="0"/>
          <w:szCs w:val="21"/>
          <w:highlight w:val="none"/>
          <w:u w:val="single"/>
          <w:lang w:val="en-US" w:eastAsia="zh-CN"/>
        </w:rPr>
        <w:t>电汇形式</w:t>
      </w:r>
      <w:r>
        <w:rPr>
          <w:rFonts w:hint="eastAsia" w:ascii="宋体" w:hAnsi="宋体" w:eastAsia="宋体" w:cs="宋体"/>
          <w:color w:val="auto"/>
          <w:kern w:val="0"/>
          <w:szCs w:val="21"/>
          <w:highlight w:val="none"/>
          <w:u w:val="single"/>
        </w:rPr>
        <w:t>/转账支票）</w:t>
      </w:r>
      <w:r>
        <w:rPr>
          <w:rFonts w:hint="eastAsia" w:ascii="宋体" w:hAnsi="宋体" w:eastAsia="宋体" w:cs="宋体"/>
          <w:color w:val="auto"/>
          <w:kern w:val="0"/>
          <w:szCs w:val="21"/>
          <w:highlight w:val="none"/>
        </w:rPr>
        <w:t>支付给设计人，设计人应当于每次支付前向发包人提交增值税专用发票。否则，发包人有权延期付款，并不承担逾期付款的违约责任。同时，设计人不得以此为理由拒绝履行合同义务。</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12.5 暂列金额</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12.5.1 本合同的暂列金额为</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434" w:name="_Toc24499"/>
      <w:bookmarkStart w:id="2435" w:name="_Toc11236"/>
      <w:bookmarkStart w:id="2436" w:name="_Toc75856925"/>
      <w:bookmarkStart w:id="2437" w:name="_Toc30292"/>
      <w:bookmarkStart w:id="2438" w:name="_Toc26943"/>
      <w:bookmarkStart w:id="2439" w:name="_Toc20922"/>
      <w:bookmarkStart w:id="2440" w:name="_Toc15421"/>
      <w:bookmarkStart w:id="2441" w:name="_Toc4761"/>
      <w:bookmarkStart w:id="2442" w:name="_Toc6145"/>
      <w:bookmarkStart w:id="2443" w:name="_Toc6918"/>
      <w:bookmarkStart w:id="2444" w:name="_Toc29435"/>
      <w:bookmarkStart w:id="2445" w:name="_Toc1496"/>
      <w:bookmarkStart w:id="2446" w:name="_Toc12830"/>
      <w:bookmarkStart w:id="2447" w:name="_Toc8811"/>
      <w:r>
        <w:rPr>
          <w:rFonts w:hint="eastAsia" w:ascii="宋体" w:hAnsi="宋体" w:eastAsia="宋体" w:cs="宋体"/>
          <w:color w:val="auto"/>
          <w:kern w:val="0"/>
          <w:sz w:val="32"/>
          <w:szCs w:val="32"/>
          <w:highlight w:val="none"/>
        </w:rPr>
        <w:t>13.不可抗力</w:t>
      </w:r>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Start w:id="2448" w:name="_Toc24550"/>
      <w:bookmarkStart w:id="2449" w:name="_Toc531632625"/>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13.1不可抗力的确认</w:t>
      </w:r>
      <w:bookmarkEnd w:id="2448"/>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除通用合同条款约定的不可抗力事件之外，视为不可抗力的其他情形：</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450" w:name="_Toc20064"/>
      <w:bookmarkStart w:id="2451" w:name="_Toc20670"/>
      <w:bookmarkStart w:id="2452" w:name="_Toc15776"/>
      <w:bookmarkStart w:id="2453" w:name="_Toc26437"/>
      <w:bookmarkStart w:id="2454" w:name="_Toc30654"/>
      <w:bookmarkStart w:id="2455" w:name="_Toc5203"/>
      <w:bookmarkStart w:id="2456" w:name="_Toc16936"/>
      <w:bookmarkStart w:id="2457" w:name="_Toc30982"/>
      <w:bookmarkStart w:id="2458" w:name="_Toc532458251"/>
      <w:bookmarkStart w:id="2459" w:name="_Toc29821"/>
      <w:bookmarkStart w:id="2460" w:name="_Toc26159"/>
      <w:bookmarkStart w:id="2461" w:name="_Toc31359"/>
      <w:bookmarkStart w:id="2462" w:name="_Toc27928"/>
      <w:bookmarkStart w:id="2463" w:name="_Toc75856926"/>
      <w:bookmarkStart w:id="2464" w:name="_Toc28304"/>
      <w:bookmarkStart w:id="2465" w:name="_Toc6389"/>
      <w:r>
        <w:rPr>
          <w:rFonts w:hint="eastAsia" w:ascii="宋体" w:hAnsi="宋体" w:eastAsia="宋体" w:cs="宋体"/>
          <w:color w:val="auto"/>
          <w:kern w:val="0"/>
          <w:sz w:val="32"/>
          <w:szCs w:val="32"/>
          <w:highlight w:val="none"/>
        </w:rPr>
        <w:t>14.违约</w:t>
      </w:r>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14.1 设计人违约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14.1.2设计人未按合同条款要求，发生违约情况时，将根据以下约定进行相应的处罚：</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14.1.2.1项目主要勘察设计人员配备，违反合同文件及相关约定</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（1）经发包人同意，更换主要勘察设计人员的，按照以下方式承担违约责任：</w:t>
      </w:r>
    </w:p>
    <w:p>
      <w:pPr>
        <w:widowControl/>
        <w:tabs>
          <w:tab w:val="left" w:pos="9072"/>
          <w:tab w:val="left" w:pos="9781"/>
        </w:tabs>
        <w:adjustRightInd w:val="0"/>
        <w:snapToGrid w:val="0"/>
        <w:spacing w:line="360" w:lineRule="auto"/>
        <w:ind w:right="120" w:rightChars="57"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①更换项目负责人的，设计人每更换一次向发包人支付违约金        元(不超过签约合同价的0.5%)；</w:t>
      </w:r>
    </w:p>
    <w:p>
      <w:pPr>
        <w:widowControl/>
        <w:tabs>
          <w:tab w:val="left" w:pos="9072"/>
          <w:tab w:val="left" w:pos="9781"/>
        </w:tabs>
        <w:adjustRightInd w:val="0"/>
        <w:snapToGrid w:val="0"/>
        <w:spacing w:line="360" w:lineRule="auto"/>
        <w:ind w:right="120" w:rightChars="57"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②更换除项目负责人外的其他主要勘察设计人员的，每更换一人，设计人向发包人支付违约金   元(不超过签约合同价的0.3%)。</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（2）未经发包人同意，擅自更换主要勘察设计人员的，按照以下方式承担违约责任：</w:t>
      </w:r>
    </w:p>
    <w:p>
      <w:pPr>
        <w:widowControl/>
        <w:tabs>
          <w:tab w:val="left" w:pos="9072"/>
          <w:tab w:val="left" w:pos="9781"/>
        </w:tabs>
        <w:adjustRightInd w:val="0"/>
        <w:snapToGrid w:val="0"/>
        <w:spacing w:line="360" w:lineRule="auto"/>
        <w:ind w:right="120" w:rightChars="57"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擅自更换项目负责人的，设计人每更换一次向发包人支付违约金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元(不超过签约合同价的1%)；</w:t>
      </w:r>
    </w:p>
    <w:p>
      <w:pPr>
        <w:widowControl/>
        <w:tabs>
          <w:tab w:val="left" w:pos="9072"/>
          <w:tab w:val="left" w:pos="9781"/>
        </w:tabs>
        <w:adjustRightInd w:val="0"/>
        <w:snapToGrid w:val="0"/>
        <w:spacing w:line="360" w:lineRule="auto"/>
        <w:ind w:right="120" w:rightChars="57"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②擅自更换除项目负责人外的其他主要勘察设计人员的，每更换一人，设计人向发包人支付违约金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元(不超过签约合同价的0.5%)；</w:t>
      </w:r>
    </w:p>
    <w:p>
      <w:pPr>
        <w:widowControl/>
        <w:tabs>
          <w:tab w:val="left" w:pos="9072"/>
          <w:tab w:val="left" w:pos="9781"/>
        </w:tabs>
        <w:adjustRightInd w:val="0"/>
        <w:snapToGrid w:val="0"/>
        <w:spacing w:line="360" w:lineRule="auto"/>
        <w:ind w:right="120" w:rightChars="57"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③未经发包人同意，擅自更换项目主要勘察设计人员超过三次的，发包人有权终止合同。设计人应承担由此给发包人造成的经济损失。</w:t>
      </w:r>
    </w:p>
    <w:p>
      <w:pPr>
        <w:widowControl/>
        <w:tabs>
          <w:tab w:val="left" w:pos="9072"/>
          <w:tab w:val="left" w:pos="9781"/>
        </w:tabs>
        <w:adjustRightInd w:val="0"/>
        <w:snapToGrid w:val="0"/>
        <w:spacing w:line="360" w:lineRule="auto"/>
        <w:ind w:right="120" w:rightChars="57" w:firstLine="315" w:firstLineChars="1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（3）因下列原因之一，发包人有权要求更换项目主要勘察设计人员。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严重过失行为的；②有违法行为不能履行职责的；③涉嫌犯罪的；④不能胜任岗位职责的；⑤严重违反职业道德的；⑥其他不能履约的情形；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发包人要求更换项目主要勘察设计人员的，设计人应向发包人承担下述违约责任：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更换项目负责人的，设计人每更换一次向发包人支付违约金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元(不超过签约合同价的1%)；</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②更换除项目负责人外的其他主要勘察设计人员的，每更换一名设计人向发包人支付违约金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元(不超过签约合同价的0.5%)；</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③因设计人原因，导致发包人要求更换项目主要勘察设计人员变更超过三次的，发包人有权终止合同。</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14.1.2.2 设计人提交勘察设计成果，违反合同约定期限及相关规定</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（1）因设计人原因，延迟提交勘察设计成果或变更勘察报告、图纸及意见的，设计人应向发包人承担下述违约责任：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第一次延迟提交勘察设计成果或变更勘察报告、图纸及意见的，每逾期一天设计人向发包人支付违约金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元(不超过签约合同价的0.2%)；影响开工时间或工程进度的，设计人向发包人支付违约金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元(不超过签约合同价的2%)，且发包人有权要求设计人撤换项目负责人；</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②第二次及以上延迟提交勘察设计成果或变更勘察报告、图纸及意见的，每逾期一天设计人向发包人支付违约金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元(不超过签约合同价的0.5%)；影响开工时间或工程进度的，可根据情况拒付全部或部分勘察设计费用，同时发包人有权终止合同。</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（2）设计人出现勘察设计成果文件未盖章、责任人未签名或签名不全、盖章不规范，设计人应向发包人承担下述违约责任：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重新提交并向发包人支付违约金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元(不超过签约合同价的0.25%)；</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②两次重新提交并向发包人支付违约金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元(不超过签约合同价的0.5%)；</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③连续出现三次及以上出现勘察设计成果文件未盖章、责任人未签名或签名不全、盖章不规范的情形，发包人有权终止合同；</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（3）设计人对提交的勘察设计成果弄虚作假、提供虚假成果资料，被查证属实：</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未造成不良后果，并限时纠正，设计人向发包人支付违约金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元(不超过签约合同价的5%)；</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②造成不良后果，发包人有权要求撤换项目负责人，追究设计人责任，设计人向发包人支付违约金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元(不超过签约合同价的10%)。</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（4）因设计人过失引起的设计变更，造成工程投资增加超过概算5%的，视情节轻重扣除</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%（不超过签约合同价的</w:t>
      </w:r>
      <w:r>
        <w:rPr>
          <w:rFonts w:hint="eastAsia" w:ascii="宋体" w:hAnsi="宋体" w:eastAsia="宋体" w:cs="宋体"/>
          <w:color w:val="auto"/>
          <w:kern w:val="0"/>
          <w:szCs w:val="21"/>
          <w:highlight w:val="none"/>
          <w:u w:val="single"/>
        </w:rPr>
        <w:t>30</w:t>
      </w:r>
      <w:r>
        <w:rPr>
          <w:rFonts w:hint="eastAsia" w:ascii="宋体" w:hAnsi="宋体" w:eastAsia="宋体" w:cs="宋体"/>
          <w:color w:val="auto"/>
          <w:kern w:val="0"/>
          <w:szCs w:val="21"/>
          <w:highlight w:val="none"/>
        </w:rPr>
        <w:t>%）的勘察设计费，并报主管部门予以处罚。</w:t>
      </w:r>
    </w:p>
    <w:p>
      <w:pPr>
        <w:widowControl/>
        <w:tabs>
          <w:tab w:val="left" w:pos="9072"/>
          <w:tab w:val="left" w:pos="9781"/>
        </w:tabs>
        <w:spacing w:line="360" w:lineRule="auto"/>
        <w:ind w:left="67" w:leftChars="32"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（5）设计人转包、违法分包或者未经发包人同意擅自分包的。一经查实，设计人的履约保证金不予退还，设计人另向发包人支付签约合同价的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%（不超过签约合同价的30%）违约金，同时发包人报请相关行政监管部门对设计人进行罚款、限制投标、降低资质等处罚、公开曝光，记入不良行为记录，且发包人有权单方解除合同。</w:t>
      </w:r>
    </w:p>
    <w:p>
      <w:pPr>
        <w:widowControl/>
        <w:tabs>
          <w:tab w:val="left" w:pos="9072"/>
          <w:tab w:val="left" w:pos="9781"/>
        </w:tabs>
        <w:spacing w:line="360" w:lineRule="auto"/>
        <w:ind w:right="120" w:rightChars="57" w:firstLine="525" w:firstLineChars="2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（6）设计人串通或参与串通其他参建方，谋取非法利益的，由监察部门、主管部门给予处罚，构成犯罪的，移交司法机关处理。</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14.1.2.3设计人提交勘察设计成果，存在明显不合理，较大缺漏项及勘察设计错误</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方案设计及初步设计阶段经专家评审时，发现勘察设计有存在明显不合理或存在较大缺漏项及错误，导致送审的设计方案调整较大，设计人负责补充或修改，最终概算调整超过上报概算5%的，且视情节轻重扣除该阶段</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%（不超过签约合同价该阶段费用的30%）的勘察设计费，并记入履约不良行为记录。</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（2）对审核通过的施工图纸进行定期抽查，发现仍有设计明显不合理或缺漏项及错误的，设计人负责补充或修改。同时，每发现一次，设计人向发包人支付违约金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元(不超过签约合同价的0.5%)。</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（3）因设计人原因，施工图与初步设计差异较大，最终清单控制价高于初步设计概算5%的，设计人负责补充或修改，应向发包人支付违约金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元(不超过签约合同价的0.5%)。未经业主同意，设计人私下调整施工图纸的，应向发包人支付违约金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元(不超过签约合同价的1%)，并接受主管部门的处理；情节严重的，发包人有权解除或终止合同。</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（4）工程施工阶段，发现设计人的设计文件有缺漏项或设计错误的，设计人除负责补充或修改外，还应视情节严重程度，并接受违约处理：</w:t>
      </w:r>
    </w:p>
    <w:p>
      <w:pPr>
        <w:widowControl/>
        <w:tabs>
          <w:tab w:val="left" w:pos="9072"/>
          <w:tab w:val="left" w:pos="9781"/>
        </w:tabs>
        <w:spacing w:line="360" w:lineRule="auto"/>
        <w:ind w:right="120" w:rightChars="57"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施工图设计文件本身存在漏项、缺项、错误而产生设计变更，设计人负责补充修改，当设计变更造成工程造价累计变更超过施工合同总价5%的，设计人向发包人支付违约金</w:t>
      </w:r>
      <w:r>
        <w:rPr>
          <w:rFonts w:hint="eastAsia" w:ascii="宋体" w:hAnsi="宋体" w:eastAsia="宋体" w:cs="宋体"/>
          <w:color w:val="auto"/>
          <w:kern w:val="0"/>
          <w:szCs w:val="21"/>
          <w:highlight w:val="none"/>
          <w:u w:val="single"/>
        </w:rPr>
        <w:t xml:space="preserve">     元</w:t>
      </w:r>
      <w:r>
        <w:rPr>
          <w:rFonts w:hint="eastAsia" w:ascii="宋体" w:hAnsi="宋体" w:eastAsia="宋体" w:cs="宋体"/>
          <w:color w:val="auto"/>
          <w:kern w:val="0"/>
          <w:szCs w:val="21"/>
          <w:highlight w:val="none"/>
        </w:rPr>
        <w:t xml:space="preserve"> (不超过签约合同价的10%)。</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②由于设计人的原因，造成工程质量事故的，设计人除向发包人支付违约金</w:t>
      </w:r>
      <w:r>
        <w:rPr>
          <w:rFonts w:hint="eastAsia" w:ascii="宋体" w:hAnsi="宋体" w:eastAsia="宋体" w:cs="宋体"/>
          <w:color w:val="auto"/>
          <w:kern w:val="0"/>
          <w:szCs w:val="21"/>
          <w:highlight w:val="none"/>
          <w:u w:val="single"/>
        </w:rPr>
        <w:t xml:space="preserve">     元</w:t>
      </w:r>
      <w:r>
        <w:rPr>
          <w:rFonts w:hint="eastAsia" w:ascii="宋体" w:hAnsi="宋体" w:eastAsia="宋体" w:cs="宋体"/>
          <w:color w:val="auto"/>
          <w:kern w:val="0"/>
          <w:szCs w:val="21"/>
          <w:highlight w:val="none"/>
        </w:rPr>
        <w:t xml:space="preserve"> (不超过签约合同价的50%)、采取补救措施、向发包人承担直接经济损失外，还需按照相关规定承担其他法律责任。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14.1.2.4项目服务期内，设计人未按要求提供相应服务</w:t>
      </w:r>
    </w:p>
    <w:p>
      <w:pPr>
        <w:widowControl/>
        <w:tabs>
          <w:tab w:val="left" w:pos="9072"/>
          <w:tab w:val="left" w:pos="9781"/>
        </w:tabs>
        <w:spacing w:line="360" w:lineRule="auto"/>
        <w:ind w:right="120" w:rightChars="57" w:firstLine="315" w:firstLineChars="1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（1）设计人须根据发包人要求，积极配合完成勘察设计方案汇报及审批工作，专题会议项目负责人或专业负责人缺席参会的按照下列方式处理：</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第一次缺席参会的，设计人应向发包人支付违约金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（不超过5000）元；</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②第二次缺席参会的，设计人应向发包人支付违约金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（不超过10000）元；</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③第三次缺席参会的，设计人除按照发包人要求更换项目负责人外，还应向发包人支付违约金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（不超过20000）元（发包人可采取递增比例的方式确定）。</w:t>
      </w:r>
    </w:p>
    <w:p>
      <w:pPr>
        <w:widowControl/>
        <w:tabs>
          <w:tab w:val="left" w:pos="9072"/>
          <w:tab w:val="left" w:pos="9781"/>
        </w:tabs>
        <w:spacing w:line="360" w:lineRule="auto"/>
        <w:ind w:right="120" w:rightChars="57" w:firstLine="315" w:firstLineChars="1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（2）施工服务期内，设计人指定的现场勘察设计服务人员达不到现场工作要求的，应在（</w:t>
      </w:r>
      <w:r>
        <w:rPr>
          <w:rFonts w:hint="eastAsia" w:ascii="宋体" w:hAnsi="宋体" w:eastAsia="宋体" w:cs="宋体"/>
          <w:color w:val="auto"/>
          <w:kern w:val="0"/>
          <w:szCs w:val="21"/>
          <w:highlight w:val="none"/>
          <w:u w:val="single"/>
        </w:rPr>
        <w:t>4-24）</w:t>
      </w:r>
      <w:r>
        <w:rPr>
          <w:rFonts w:hint="eastAsia" w:ascii="宋体" w:hAnsi="宋体" w:eastAsia="宋体" w:cs="宋体"/>
          <w:color w:val="auto"/>
          <w:kern w:val="0"/>
          <w:szCs w:val="21"/>
          <w:highlight w:val="none"/>
        </w:rPr>
        <w:t>小时内另行指派能解决问题的现场勘察设计服务人员到达现场，并向发包人支付违约金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（不超过5000)元。</w:t>
      </w:r>
    </w:p>
    <w:p>
      <w:pPr>
        <w:widowControl/>
        <w:tabs>
          <w:tab w:val="left" w:pos="9072"/>
          <w:tab w:val="left" w:pos="9781"/>
        </w:tabs>
        <w:spacing w:line="360" w:lineRule="auto"/>
        <w:ind w:right="120" w:rightChars="57" w:firstLine="315" w:firstLineChars="1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（3）项目负责人在施工关键节点和出现关键性技术问题时，应及时赶到现场。否则，视为设计人违约，每发生一次设计人向发包人支付违约金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（不超过10000)元。</w:t>
      </w:r>
    </w:p>
    <w:p>
      <w:pPr>
        <w:widowControl/>
        <w:tabs>
          <w:tab w:val="left" w:pos="9072"/>
          <w:tab w:val="left" w:pos="9781"/>
        </w:tabs>
        <w:spacing w:line="360" w:lineRule="auto"/>
        <w:ind w:right="120" w:rightChars="57" w:firstLine="315" w:firstLineChars="1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（4）设计人现场勘查、交底、验收缺位的，应向发包人承担下述违约责任：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第一次不到位，设计人向发包人支付违约金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（不超过10000)元。</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w:t>
      </w:r>
      <w:r>
        <w:rPr>
          <w:rFonts w:hint="eastAsia" w:ascii="宋体" w:hAnsi="宋体" w:eastAsia="宋体" w:cs="宋体"/>
          <w:color w:val="auto"/>
          <w:spacing w:val="-12"/>
          <w:kern w:val="0"/>
          <w:szCs w:val="21"/>
          <w:highlight w:val="none"/>
        </w:rPr>
        <w:t>第二次及以上每发生一次设计人向发包人支付违约金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w:t>
      </w:r>
      <w:r>
        <w:rPr>
          <w:rFonts w:hint="eastAsia" w:ascii="宋体" w:hAnsi="宋体" w:eastAsia="宋体" w:cs="宋体"/>
          <w:color w:val="auto"/>
          <w:spacing w:val="-12"/>
          <w:kern w:val="0"/>
          <w:szCs w:val="21"/>
          <w:highlight w:val="none"/>
        </w:rPr>
        <w:t>20000)元。</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③连续发生三次的将书面上报主管部门进行处理。</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（5）设计人工程质量问题处理缺位的，应向发包人承担下述违约责任：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未造成不良后果，记录在案，设计人向发包人支付违约金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元(不超过签约合同价的0.05%)</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②造成不良后果，撤换项目负责人，设计人向发包人支付违约金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元(不超过签约合同价的0.3%)</w:t>
      </w:r>
    </w:p>
    <w:p>
      <w:pPr>
        <w:widowControl/>
        <w:tabs>
          <w:tab w:val="left" w:pos="9072"/>
          <w:tab w:val="left" w:pos="9781"/>
        </w:tabs>
        <w:spacing w:line="360" w:lineRule="auto"/>
        <w:ind w:right="120" w:rightChars="57" w:firstLine="315" w:firstLineChars="15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（6）设计人未按照规定程序修改、变更勘察设计文件的，应向发包人承担下述违约责任：</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fldChar w:fldCharType="begin"/>
      </w:r>
      <w:r>
        <w:rPr>
          <w:rFonts w:hint="eastAsia" w:ascii="宋体" w:hAnsi="宋体" w:eastAsia="宋体" w:cs="宋体"/>
          <w:color w:val="auto"/>
          <w:kern w:val="0"/>
          <w:szCs w:val="21"/>
          <w:highlight w:val="none"/>
        </w:rPr>
        <w:instrText xml:space="preserve"> = 1 \* GB3 </w:instrText>
      </w:r>
      <w:r>
        <w:rPr>
          <w:rFonts w:hint="eastAsia" w:ascii="宋体" w:hAnsi="宋体" w:eastAsia="宋体" w:cs="宋体"/>
          <w:color w:val="auto"/>
          <w:kern w:val="0"/>
          <w:szCs w:val="21"/>
          <w:highlight w:val="none"/>
        </w:rPr>
        <w:fldChar w:fldCharType="separate"/>
      </w:r>
      <w:r>
        <w:rPr>
          <w:rFonts w:hint="eastAsia" w:ascii="宋体" w:hAnsi="宋体" w:eastAsia="宋体" w:cs="宋体"/>
          <w:color w:val="auto"/>
          <w:kern w:val="0"/>
          <w:szCs w:val="21"/>
          <w:highlight w:val="none"/>
        </w:rPr>
        <w:t>①</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未造成不良后果的，限时纠正，设计人向发包人支付违约金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元(不超过签约合同价的0.05%)。</w:t>
      </w:r>
    </w:p>
    <w:p>
      <w:pPr>
        <w:widowControl/>
        <w:tabs>
          <w:tab w:val="left" w:pos="9072"/>
          <w:tab w:val="left" w:pos="9781"/>
        </w:tabs>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②已造成不良后果的，变更不予认可，设计人向发包人支付违约金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元(不超过签约合同价得0.3%)</w:t>
      </w:r>
    </w:p>
    <w:p>
      <w:pPr>
        <w:keepNext/>
        <w:keepLines/>
        <w:spacing w:before="120" w:after="120" w:line="360" w:lineRule="auto"/>
        <w:ind w:firstLine="420" w:firstLineChars="200"/>
        <w:outlineLvl w:val="4"/>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14.2 发包人违约</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14.2.3发包人违约其他情形</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14.2.3.1发包人应按本合同规定的金额和日期向设计人支付勘察设计费，每逾期支付1天，应按照当期应付金额的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（不超过当期应付金额的0.2%）向设计人支付违约金，且设计人提交勘察设计文件的时间顺延。逾期超过</w:t>
      </w:r>
      <w:r>
        <w:rPr>
          <w:rFonts w:hint="eastAsia" w:ascii="宋体" w:hAnsi="宋体" w:eastAsia="宋体" w:cs="宋体"/>
          <w:color w:val="auto"/>
          <w:kern w:val="0"/>
          <w:szCs w:val="21"/>
          <w:highlight w:val="none"/>
          <w:u w:val="single"/>
        </w:rPr>
        <w:t>28天</w:t>
      </w:r>
      <w:r>
        <w:rPr>
          <w:rFonts w:hint="eastAsia" w:ascii="宋体" w:hAnsi="宋体" w:eastAsia="宋体" w:cs="宋体"/>
          <w:color w:val="auto"/>
          <w:kern w:val="0"/>
          <w:szCs w:val="21"/>
          <w:highlight w:val="none"/>
        </w:rPr>
        <w:t>以上时，设计人有权暂停履行下阶段工作，并书面通知发包人。</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14.2.3.2在设计人已开始勘察设计工作，因发包人原因，导致合同不能履行的，设计人已完成的勘察设计工作不足该阶段的一半时，发包人按该阶段勘察设计费的一半支付；超过一半时，发包人按该阶段勘察设计费的全部支付。</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（1）发包人需支付的勘察设计费的计费依据按下列方式确定：（下列方式与合同方式对应选择一种）</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I.勘察工作：</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方式一、勘察费采用固定总价形式的：</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以签约合同勘察费为依据。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方式二、勘察费采用固定单价形式的：</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①初步勘察阶段合同不能履行的，以勘察费用清单中所列预估工作量为计费依据。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②详细勘察阶段合同不能履行的，以勘察费用清单中所列预估工作量为计费依据。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方式三、勘察费采用固定费率形式的：</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①初步勘察阶段合同不能履行的，以勘察费用清单中所列预估工作量为计费依据。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②详细勘察阶段合同不能履行的，以勘察费用清单中所列预估工作量为计费依据。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II.设计工作：</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方式一、设计费采用固定总价形式的：</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以签约合同设计费为依据。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方式二、设计费采用固定单价形式的：</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①方案设计阶段合同不能履行的，以经批准的立项批复建设规模为依据。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②初步设计阶段合同不能履行的，以经批准的方案设计批复的建设规模为依据。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③施工图设计阶段合同不能履行的，以经批准的初步设计批复的建设规模为依据。</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方式三、设计费采用固定费率形式的：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①方案设计阶段合同不能履行的，以经批准的立项批复工程费为计费额。 </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②初步设计阶段合同不能履行的，以经批准的方案设计批复的工程费为计费额。</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③施工图设计阶段合同不能履行的，以经批准的初步设计批复的工程费为计费额。</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（2）设计各阶段工作费用比例：</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方案设计阶段的设计费占本合同设计费总额的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%，初步设计阶段的设计费占本合同设计费总额的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%,施工图设计阶段的设计费占本合同设计费总额的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%，施工配合阶段的设计费占本合同设计费总额的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072"/>
          <w:tab w:val="left" w:pos="9781"/>
        </w:tabs>
        <w:adjustRightInd w:val="0"/>
        <w:snapToGrid w:val="0"/>
        <w:spacing w:line="360" w:lineRule="auto"/>
        <w:ind w:right="120" w:rightChars="57" w:firstLine="487" w:firstLineChars="23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（3）勘察各阶段工作费用比例：初步勘察阶段的勘察费占本合同勘察费总额的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%,详细勘察阶段的勘察费占本合同勘察费总额的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tabs>
          <w:tab w:val="left" w:pos="9072"/>
          <w:tab w:val="left" w:pos="9781"/>
        </w:tabs>
        <w:spacing w:line="360" w:lineRule="auto"/>
        <w:ind w:right="120" w:rightChars="57"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14.2.3.3发包人逾期提交资料及文件的，超过的期限相应顺延，但不增加勘察设计费用。若发包人提供的资料有误或违法违规要求造成勘察设计修改，发包人应承担修改部分相应勘察设计费</w:t>
      </w:r>
      <w:r>
        <w:rPr>
          <w:rFonts w:hint="eastAsia" w:ascii="宋体" w:hAnsi="宋体" w:eastAsia="宋体" w:cs="宋体"/>
          <w:color w:val="auto"/>
          <w:kern w:val="0"/>
          <w:szCs w:val="21"/>
          <w:highlight w:val="none"/>
          <w:u w:val="single"/>
        </w:rPr>
        <w:t>（70%~</w:t>
      </w:r>
      <w:r>
        <w:rPr>
          <w:rFonts w:hint="eastAsia" w:ascii="宋体" w:hAnsi="宋体" w:eastAsia="宋体" w:cs="宋体"/>
          <w:snapToGrid w:val="0"/>
          <w:color w:val="auto"/>
          <w:kern w:val="0"/>
          <w:szCs w:val="21"/>
          <w:highlight w:val="none"/>
          <w:u w:val="single"/>
        </w:rPr>
        <w:t>100%）</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rPr>
        <w:t>超过的期限相应顺延</w:t>
      </w:r>
      <w:r>
        <w:rPr>
          <w:rFonts w:hint="eastAsia" w:ascii="宋体" w:hAnsi="宋体" w:eastAsia="宋体" w:cs="宋体"/>
          <w:snapToGrid w:val="0"/>
          <w:color w:val="auto"/>
          <w:kern w:val="0"/>
          <w:szCs w:val="21"/>
          <w:highlight w:val="none"/>
        </w:rPr>
        <w:t>。</w:t>
      </w:r>
    </w:p>
    <w:p>
      <w:pPr>
        <w:widowControl/>
        <w:tabs>
          <w:tab w:val="left" w:pos="9072"/>
          <w:tab w:val="left" w:pos="9781"/>
        </w:tabs>
        <w:spacing w:line="360" w:lineRule="auto"/>
        <w:ind w:right="120" w:rightChars="57"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14.2.3.4因发包人原因未能及时办理完毕专用合同条款2.3款的相关许可、核准或备案手续，导致勘察设计工作量增加和（或）勘察设计周期延长时，由发包人承担由此增加的勘察设计费用和（或）延长的勘察设计周期。</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466" w:name="_Toc15934"/>
      <w:bookmarkStart w:id="2467" w:name="_Toc9135"/>
      <w:bookmarkStart w:id="2468" w:name="_Toc31199"/>
      <w:bookmarkStart w:id="2469" w:name="_Toc532458252"/>
      <w:bookmarkStart w:id="2470" w:name="_Toc18256"/>
      <w:bookmarkStart w:id="2471" w:name="_Toc13972"/>
      <w:bookmarkStart w:id="2472" w:name="_Toc6458"/>
      <w:bookmarkStart w:id="2473" w:name="_Toc13472"/>
      <w:bookmarkStart w:id="2474" w:name="_Toc16736"/>
      <w:bookmarkStart w:id="2475" w:name="_Toc9389"/>
      <w:bookmarkStart w:id="2476" w:name="_Toc21618"/>
      <w:bookmarkStart w:id="2477" w:name="_Toc8595"/>
      <w:bookmarkStart w:id="2478" w:name="_Toc75856927"/>
      <w:bookmarkStart w:id="2479" w:name="_Toc1177"/>
      <w:bookmarkStart w:id="2480" w:name="_Toc531632626"/>
      <w:bookmarkStart w:id="2481" w:name="_Toc16877"/>
      <w:bookmarkStart w:id="2482" w:name="_Toc28411"/>
      <w:r>
        <w:rPr>
          <w:rFonts w:hint="eastAsia" w:ascii="宋体" w:hAnsi="宋体" w:eastAsia="宋体" w:cs="宋体"/>
          <w:color w:val="auto"/>
          <w:kern w:val="0"/>
          <w:sz w:val="32"/>
          <w:szCs w:val="32"/>
          <w:highlight w:val="none"/>
        </w:rPr>
        <w:t>15.争议的解决</w:t>
      </w:r>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因合同履行发生争议的，双方同意按下列第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种方式解决：</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（1）向 </w:t>
      </w:r>
      <w:r>
        <w:rPr>
          <w:rFonts w:hint="eastAsia" w:ascii="宋体" w:hAnsi="宋体" w:eastAsia="宋体" w:cs="宋体"/>
          <w:color w:val="auto"/>
          <w:kern w:val="0"/>
          <w:szCs w:val="21"/>
          <w:highlight w:val="none"/>
          <w:u w:val="single"/>
        </w:rPr>
        <w:t xml:space="preserve">   （发包人所在地）   </w:t>
      </w:r>
      <w:r>
        <w:rPr>
          <w:rFonts w:hint="eastAsia" w:ascii="宋体" w:hAnsi="宋体" w:eastAsia="宋体" w:cs="宋体"/>
          <w:color w:val="auto"/>
          <w:kern w:val="0"/>
          <w:szCs w:val="21"/>
          <w:highlight w:val="none"/>
        </w:rPr>
        <w:t>仲裁委员会申请仲裁；</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（2）向 </w:t>
      </w:r>
      <w:r>
        <w:rPr>
          <w:rFonts w:hint="eastAsia" w:ascii="宋体" w:hAnsi="宋体" w:eastAsia="宋体" w:cs="宋体"/>
          <w:color w:val="auto"/>
          <w:kern w:val="0"/>
          <w:szCs w:val="21"/>
          <w:highlight w:val="none"/>
          <w:u w:val="single"/>
        </w:rPr>
        <w:t xml:space="preserve">   （发包人所在地）  </w:t>
      </w:r>
      <w:r>
        <w:rPr>
          <w:rFonts w:hint="eastAsia" w:ascii="宋体" w:hAnsi="宋体" w:eastAsia="宋体" w:cs="宋体"/>
          <w:color w:val="auto"/>
          <w:kern w:val="0"/>
          <w:szCs w:val="21"/>
          <w:highlight w:val="none"/>
        </w:rPr>
        <w:t>人民法院起诉。</w:t>
      </w:r>
    </w:p>
    <w:p>
      <w:pPr>
        <w:keepNext/>
        <w:keepLines/>
        <w:spacing w:line="415" w:lineRule="auto"/>
        <w:jc w:val="left"/>
        <w:outlineLvl w:val="2"/>
        <w:rPr>
          <w:rFonts w:hint="eastAsia" w:ascii="宋体" w:hAnsi="宋体" w:eastAsia="宋体" w:cs="宋体"/>
          <w:color w:val="auto"/>
          <w:kern w:val="0"/>
          <w:sz w:val="32"/>
          <w:szCs w:val="32"/>
          <w:highlight w:val="none"/>
        </w:rPr>
      </w:pPr>
      <w:bookmarkStart w:id="2483" w:name="_Toc24467"/>
      <w:bookmarkStart w:id="2484" w:name="_Toc27733"/>
      <w:bookmarkStart w:id="2485" w:name="_Toc6774"/>
      <w:bookmarkStart w:id="2486" w:name="_Toc532458253"/>
      <w:bookmarkStart w:id="2487" w:name="_Toc16334"/>
      <w:bookmarkStart w:id="2488" w:name="_Toc12358"/>
      <w:bookmarkStart w:id="2489" w:name="_Toc12560"/>
      <w:bookmarkStart w:id="2490" w:name="_Toc3635"/>
      <w:bookmarkStart w:id="2491" w:name="_Toc8676"/>
      <w:bookmarkStart w:id="2492" w:name="_Toc13974"/>
      <w:bookmarkStart w:id="2493" w:name="_Toc75856928"/>
      <w:bookmarkStart w:id="2494" w:name="_Toc28150"/>
      <w:bookmarkStart w:id="2495" w:name="_Toc23267"/>
      <w:bookmarkStart w:id="2496" w:name="_Toc531632627"/>
      <w:bookmarkStart w:id="2497" w:name="_Toc3701"/>
      <w:bookmarkStart w:id="2498" w:name="_Toc15796"/>
      <w:bookmarkStart w:id="2499" w:name="_Toc31851"/>
      <w:r>
        <w:rPr>
          <w:rFonts w:hint="eastAsia" w:ascii="宋体" w:hAnsi="宋体" w:eastAsia="宋体" w:cs="宋体"/>
          <w:color w:val="auto"/>
          <w:kern w:val="0"/>
          <w:sz w:val="32"/>
          <w:szCs w:val="32"/>
          <w:highlight w:val="none"/>
        </w:rPr>
        <w:t>16.合同附件</w:t>
      </w:r>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以下四个附件是本合同的有效组成部分：</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附件一：履约保证金格式</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附件二：廉洁从业合同</w:t>
      </w:r>
    </w:p>
    <w:p>
      <w:pPr>
        <w:widowControl/>
        <w:tabs>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附件三：主要人员汇总表</w:t>
      </w:r>
    </w:p>
    <w:p>
      <w:pPr>
        <w:widowControl/>
        <w:tabs>
          <w:tab w:val="left" w:pos="9072"/>
          <w:tab w:val="left" w:pos="9781"/>
        </w:tabs>
        <w:adjustRightInd w:val="0"/>
        <w:snapToGrid w:val="0"/>
        <w:spacing w:line="360" w:lineRule="auto"/>
        <w:ind w:right="120" w:rightChars="57" w:firstLine="602" w:firstLineChars="200"/>
        <w:jc w:val="left"/>
        <w:rPr>
          <w:rFonts w:hint="eastAsia" w:ascii="宋体" w:hAnsi="宋体" w:eastAsia="宋体" w:cs="宋体"/>
          <w:b/>
          <w:bCs/>
          <w:color w:val="auto"/>
          <w:kern w:val="0"/>
          <w:sz w:val="30"/>
          <w:szCs w:val="30"/>
          <w:highlight w:val="none"/>
        </w:rPr>
      </w:pPr>
      <w:r>
        <w:rPr>
          <w:rFonts w:hint="eastAsia" w:ascii="宋体" w:hAnsi="宋体" w:eastAsia="宋体" w:cs="宋体"/>
          <w:b/>
          <w:bCs/>
          <w:color w:val="auto"/>
          <w:kern w:val="0"/>
          <w:sz w:val="30"/>
          <w:szCs w:val="30"/>
          <w:highlight w:val="none"/>
        </w:rPr>
        <w:br w:type="page"/>
      </w:r>
      <w:bookmarkStart w:id="2500" w:name="page70"/>
      <w:bookmarkEnd w:id="2500"/>
      <w:bookmarkStart w:id="2501" w:name="page71"/>
      <w:bookmarkEnd w:id="2501"/>
      <w:bookmarkStart w:id="2502" w:name="_Toc531632628"/>
    </w:p>
    <w:p>
      <w:pPr>
        <w:widowControl/>
        <w:tabs>
          <w:tab w:val="left" w:pos="9072"/>
          <w:tab w:val="left" w:pos="9781"/>
        </w:tabs>
        <w:adjustRightInd w:val="0"/>
        <w:snapToGrid w:val="0"/>
        <w:spacing w:line="360" w:lineRule="auto"/>
        <w:ind w:right="120" w:rightChars="57" w:firstLine="600" w:firstLineChars="200"/>
        <w:jc w:val="center"/>
        <w:outlineLvl w:val="3"/>
        <w:rPr>
          <w:rFonts w:hint="eastAsia" w:ascii="宋体" w:hAnsi="宋体" w:eastAsia="宋体" w:cs="宋体"/>
          <w:color w:val="auto"/>
          <w:kern w:val="0"/>
          <w:szCs w:val="21"/>
          <w:highlight w:val="none"/>
        </w:rPr>
      </w:pPr>
      <w:r>
        <w:rPr>
          <w:rFonts w:hint="eastAsia" w:ascii="宋体" w:hAnsi="宋体" w:eastAsia="宋体" w:cs="宋体"/>
          <w:color w:val="auto"/>
          <w:sz w:val="30"/>
          <w:szCs w:val="30"/>
          <w:highlight w:val="none"/>
        </w:rPr>
        <w:t>附件一：履约保证金格式</w:t>
      </w:r>
      <w:bookmarkEnd w:id="2502"/>
    </w:p>
    <w:p>
      <w:pPr>
        <w:widowControl/>
        <w:tabs>
          <w:tab w:val="left" w:pos="3100"/>
          <w:tab w:val="left" w:pos="4080"/>
          <w:tab w:val="left" w:pos="5400"/>
          <w:tab w:val="left" w:pos="6160"/>
          <w:tab w:val="left" w:pos="6900"/>
          <w:tab w:val="left" w:pos="7120"/>
          <w:tab w:val="left" w:pos="7840"/>
          <w:tab w:val="left" w:pos="8800"/>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Cs w:val="21"/>
          <w:highlight w:val="none"/>
        </w:rPr>
      </w:pPr>
    </w:p>
    <w:p>
      <w:pPr>
        <w:keepNext w:val="0"/>
        <w:keepLines w:val="0"/>
        <w:pageBreakBefore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履约保函示范文本</w:t>
      </w:r>
    </w:p>
    <w:p>
      <w:pPr>
        <w:keepNext w:val="0"/>
        <w:keepLines w:val="0"/>
        <w:pageBreakBefore w:val="0"/>
        <w:kinsoku/>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i w:val="0"/>
          <w:iCs w:val="0"/>
          <w:color w:val="auto"/>
          <w:sz w:val="21"/>
          <w:szCs w:val="21"/>
          <w:highlight w:val="none"/>
        </w:rPr>
      </w:pPr>
    </w:p>
    <w:p>
      <w:pPr>
        <w:tabs>
          <w:tab w:val="left" w:pos="9072"/>
          <w:tab w:val="left" w:pos="9781"/>
        </w:tabs>
        <w:adjustRightInd w:val="0"/>
        <w:snapToGrid w:val="0"/>
        <w:spacing w:line="360" w:lineRule="auto"/>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i/>
          <w:iCs/>
          <w:color w:val="auto"/>
          <w:kern w:val="2"/>
          <w:sz w:val="21"/>
          <w:szCs w:val="21"/>
          <w:highlight w:val="none"/>
          <w:lang w:val="en-US" w:eastAsia="zh-CN"/>
        </w:rPr>
        <w:t>[提示：参照《关于进一步规范工程建设领域工程保函示范文本的通知》渝公管发〔2022〕26号文编制]</w:t>
      </w:r>
    </w:p>
    <w:p>
      <w:pPr>
        <w:widowControl/>
        <w:tabs>
          <w:tab w:val="left" w:pos="3100"/>
          <w:tab w:val="left" w:pos="4080"/>
          <w:tab w:val="left" w:pos="5400"/>
          <w:tab w:val="left" w:pos="6160"/>
          <w:tab w:val="left" w:pos="6900"/>
          <w:tab w:val="left" w:pos="7120"/>
          <w:tab w:val="left" w:pos="7840"/>
          <w:tab w:val="left" w:pos="8800"/>
          <w:tab w:val="left" w:pos="9072"/>
          <w:tab w:val="left" w:pos="9781"/>
        </w:tabs>
        <w:adjustRightInd w:val="0"/>
        <w:snapToGrid w:val="0"/>
        <w:spacing w:line="360" w:lineRule="auto"/>
        <w:ind w:right="120" w:rightChars="57" w:firstLine="420" w:firstLineChars="200"/>
        <w:jc w:val="left"/>
        <w:rPr>
          <w:rFonts w:hint="eastAsia" w:ascii="宋体" w:hAnsi="宋体" w:eastAsia="宋体" w:cs="宋体"/>
          <w:color w:val="auto"/>
          <w:kern w:val="0"/>
          <w:sz w:val="30"/>
          <w:szCs w:val="30"/>
          <w:highlight w:val="none"/>
        </w:rPr>
      </w:pPr>
      <w:r>
        <w:rPr>
          <w:rFonts w:hint="eastAsia" w:ascii="宋体" w:hAnsi="宋体" w:eastAsia="宋体" w:cs="宋体"/>
          <w:color w:val="auto"/>
          <w:kern w:val="0"/>
          <w:szCs w:val="21"/>
          <w:highlight w:val="none"/>
        </w:rPr>
        <w:br w:type="page"/>
      </w:r>
    </w:p>
    <w:p>
      <w:pPr>
        <w:widowControl/>
        <w:tabs>
          <w:tab w:val="left" w:pos="9072"/>
          <w:tab w:val="left" w:pos="9781"/>
        </w:tabs>
        <w:adjustRightInd w:val="0"/>
        <w:snapToGrid w:val="0"/>
        <w:spacing w:line="360" w:lineRule="auto"/>
        <w:ind w:right="120" w:rightChars="57" w:firstLine="600" w:firstLineChars="200"/>
        <w:jc w:val="center"/>
        <w:outlineLvl w:val="3"/>
        <w:rPr>
          <w:rFonts w:hint="eastAsia" w:ascii="宋体" w:hAnsi="宋体" w:eastAsia="宋体" w:cs="宋体"/>
          <w:color w:val="auto"/>
          <w:sz w:val="30"/>
          <w:szCs w:val="30"/>
          <w:highlight w:val="none"/>
        </w:rPr>
      </w:pPr>
      <w:bookmarkStart w:id="2503" w:name="_Toc531632629"/>
      <w:r>
        <w:rPr>
          <w:rFonts w:hint="eastAsia" w:ascii="宋体" w:hAnsi="宋体" w:eastAsia="宋体" w:cs="宋体"/>
          <w:color w:val="auto"/>
          <w:sz w:val="30"/>
          <w:szCs w:val="30"/>
          <w:highlight w:val="none"/>
        </w:rPr>
        <w:t>附件二：廉洁从业合同</w:t>
      </w:r>
      <w:bookmarkEnd w:id="2503"/>
    </w:p>
    <w:p>
      <w:pPr>
        <w:widowControl/>
        <w:spacing w:line="360" w:lineRule="auto"/>
        <w:ind w:firstLine="600" w:firstLineChars="200"/>
        <w:jc w:val="center"/>
        <w:rPr>
          <w:rFonts w:hint="eastAsia" w:ascii="宋体" w:hAnsi="宋体" w:eastAsia="宋体" w:cs="宋体"/>
          <w:color w:val="auto"/>
          <w:kern w:val="0"/>
          <w:sz w:val="30"/>
          <w:szCs w:val="30"/>
          <w:highlight w:val="none"/>
        </w:rPr>
      </w:pPr>
      <w:r>
        <w:rPr>
          <w:rFonts w:hint="eastAsia" w:ascii="宋体" w:hAnsi="宋体" w:eastAsia="宋体" w:cs="宋体"/>
          <w:color w:val="auto"/>
          <w:sz w:val="30"/>
          <w:szCs w:val="30"/>
          <w:highlight w:val="none"/>
        </w:rPr>
        <w:t>（参考格式）</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w:t>
      </w:r>
      <w:r>
        <w:rPr>
          <w:rFonts w:hint="eastAsia" w:ascii="宋体" w:hAnsi="宋体" w:eastAsia="宋体" w:cs="宋体"/>
          <w:color w:val="auto"/>
          <w:kern w:val="0"/>
          <w:szCs w:val="21"/>
          <w:highlight w:val="none"/>
          <w:u w:val="single"/>
        </w:rPr>
        <w:t xml:space="preserve">                         </w:t>
      </w:r>
    </w:p>
    <w:p>
      <w:pPr>
        <w:widowControl/>
        <w:spacing w:line="360" w:lineRule="auto"/>
        <w:ind w:firstLine="420" w:firstLineChars="200"/>
        <w:jc w:val="left"/>
        <w:rPr>
          <w:rFonts w:hint="eastAsia" w:ascii="宋体" w:hAnsi="宋体" w:eastAsia="宋体" w:cs="宋体"/>
          <w:color w:val="auto"/>
          <w:kern w:val="0"/>
          <w:sz w:val="30"/>
          <w:szCs w:val="30"/>
          <w:highlight w:val="none"/>
        </w:rPr>
      </w:pPr>
      <w:r>
        <w:rPr>
          <w:rFonts w:hint="eastAsia" w:ascii="宋体" w:hAnsi="宋体" w:eastAsia="宋体" w:cs="宋体"/>
          <w:color w:val="auto"/>
          <w:kern w:val="0"/>
          <w:szCs w:val="21"/>
          <w:highlight w:val="none"/>
        </w:rPr>
        <w:t>设计人：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 w:val="30"/>
          <w:szCs w:val="30"/>
          <w:highlight w:val="none"/>
        </w:rPr>
        <w:t xml:space="preserve">                       </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为加强工程建设中的廉政建设，规范工程建设设计人与发包人双方的各项活动，防止发生各种谋取不正当利益的违法违纪行为，保护国家、集体和当事人的合法权益，根据国家有关工程建设的法律法规和廉政建设责任制规定，特订立廉洁从业合同。</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一、总则</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1、应严格遵守国家关于市场准入、项目招标投标、工程勘察设计和市场活动的有关法律、法规，相关政策，以及廉政建设的各项规定。</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2、严格执行建设工程勘察设计合同文件，自觉按合同办事。</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3、业务活动必须坚持公开、公平、公正、诚信、透明的原则（除法律法规另有规定者外），不得为获取不正当的利益，损害国家、集体和对方利益，不得违反工程建设管理、工程设计的规章制度。</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4、发现对方在业务活动中有违规、违纪、违法行为的，应及时提醒对方，情节严重的，应向其上级主管部门或纪检监察、司法等有关机关举报。</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二、发包人的责任</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发包人的领导和从事该建设工程项目的工作人员在工程建设的事前、事中、事后应遵守以下规定：</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1、发包人及其工作人员不得索要或接受设计人的礼金、有价证券和贵重物品，不得在设计人报销任何应由发包人或个人支付的费用。</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2、发包人工作人员不得参加设计人安排的宴请或可能对公正执行建设管理行为有影响的其他活动；不得接受设计人提供的通讯工具、交通工具和高档办公用品。</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3、发包人及其工作人员不得要求或接受设计人为其住房装修、婚丧嫁娶活动、旅游等提供方便。</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4、发包人工作人员的家属、亲戚不得从事与发包人工程有关的材料设备供应、工程分包、劳务等经济活动。</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三、 设计人的责任</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与发包人和相关单位保持正常的业务交往，按照有关法律法规和程序开展业务工作。严格执行工程建设的方针、政策，尤其是有关勘察设计、建筑施工安装的强制性标准和规范，以及设计法规，认真履行设计职责，并遵守以下规定：</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1、设计人不得以任何理由向发包人及其工作人员行贿或馈赠礼金、有价证券、贵重礼品。</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2、设计人不得以任何名义为发包人及其工作人员报销应由发包人单位或个人支付的费用。</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3、设计人不得以任何理由邀请发包人工作人员外出旅游或安排发包人工作人员参加宴请、健身、娱乐等活动。</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4、设计人不得与工程承包人联合作假，如计量、验收，提供虚假资料，接收好处或提成。</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5、设计人不得以任何理由索要或接受工程承包人的礼金、有价证券和贵重物品，不得在工程承包人报销任何应由设计人或个人支付的费用。</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6、设计人不准参加有可能影响公正执行公务的工程承包人的宴请、健身、娱乐等活动。</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7、设计人及其工作人员不得要求或接受工程承包人为其住房装修、婚丧嫁娶活动、旅游等提供方便。</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设计人不准向工程承包人介绍或为配偶、子女、亲属参与同项目工程合同有关的设备、材料、工程分包、劳务等经济活动。不得以任何理由向施工单位推荐分包单位和要求购买与项目工程合同规定以外的材料、设备等。</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9、设计人及其工作人员应严格按勘察设计规程办事，不得为谋取私利向发包人人员非法行贿，私下串通，损害发包人利益，同时必须履行向发包人承诺的上述其他的廉政义务。</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10、设计人如果发现发包人工作人员有违反廉政规定的行为，应向发包人组织或上级单位举报。发包人均不得找任何借口对设计人进行报复。</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四、违约责任及相关处罚</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发包人工作人员有违反本合同第一、二条责任行为的，按照管理权限，依据有关法律法规和规定给予党纪、政纪处分或组织处理；涉嫌犯罪的，移交司法机关追究刑事责任；给设计人单位造成经济损失的，应予以赔偿。</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2、设计人工作人员有违反本合同第一、三条责任行为的，将自觉接受发包人相应的处罚，具体内容如下：</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 发现设计人接受工程承包人的宴请或娱乐活动，第一次给予警告；发现第二次，参与宴请或娱乐活动的设计人员写出书面检查，并接受</w:t>
      </w:r>
      <w:r>
        <w:rPr>
          <w:rFonts w:hint="eastAsia" w:ascii="宋体" w:hAnsi="宋体" w:eastAsia="宋体" w:cs="宋体"/>
          <w:color w:val="auto"/>
          <w:kern w:val="0"/>
          <w:szCs w:val="21"/>
          <w:highlight w:val="none"/>
          <w:u w:val="single"/>
        </w:rPr>
        <w:t>500</w:t>
      </w:r>
      <w:r>
        <w:rPr>
          <w:rFonts w:hint="eastAsia" w:ascii="宋体" w:hAnsi="宋体" w:eastAsia="宋体" w:cs="宋体"/>
          <w:color w:val="auto"/>
          <w:kern w:val="0"/>
          <w:szCs w:val="21"/>
          <w:highlight w:val="none"/>
        </w:rPr>
        <w:t>元/人的经济处罚，设计项目负责人接受</w:t>
      </w:r>
      <w:r>
        <w:rPr>
          <w:rFonts w:hint="eastAsia" w:ascii="宋体" w:hAnsi="宋体" w:eastAsia="宋体" w:cs="宋体"/>
          <w:color w:val="auto"/>
          <w:kern w:val="0"/>
          <w:szCs w:val="21"/>
          <w:highlight w:val="none"/>
          <w:u w:val="single"/>
        </w:rPr>
        <w:t>1000</w:t>
      </w:r>
      <w:r>
        <w:rPr>
          <w:rFonts w:hint="eastAsia" w:ascii="宋体" w:hAnsi="宋体" w:eastAsia="宋体" w:cs="宋体"/>
          <w:color w:val="auto"/>
          <w:kern w:val="0"/>
          <w:szCs w:val="21"/>
          <w:highlight w:val="none"/>
        </w:rPr>
        <w:t>元的经济处罚；发现第三次，参与宴请或娱乐活动的设计人员清退出场，设计人接受</w:t>
      </w:r>
      <w:r>
        <w:rPr>
          <w:rFonts w:hint="eastAsia" w:ascii="宋体" w:hAnsi="宋体" w:eastAsia="宋体" w:cs="宋体"/>
          <w:color w:val="auto"/>
          <w:kern w:val="0"/>
          <w:szCs w:val="21"/>
          <w:highlight w:val="none"/>
          <w:u w:val="single"/>
        </w:rPr>
        <w:t>5000</w:t>
      </w:r>
      <w:r>
        <w:rPr>
          <w:rFonts w:hint="eastAsia" w:ascii="宋体" w:hAnsi="宋体" w:eastAsia="宋体" w:cs="宋体"/>
          <w:color w:val="auto"/>
          <w:kern w:val="0"/>
          <w:szCs w:val="21"/>
          <w:highlight w:val="none"/>
        </w:rPr>
        <w:t>元的经济处罚。</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 发现设计人工作人员接受工程承包人为其住房装修、婚丧嫁娶活动、旅游等提供方便的行为，发现一次处罚一次。第一次发现，对设计人处以</w:t>
      </w:r>
      <w:r>
        <w:rPr>
          <w:rFonts w:hint="eastAsia" w:ascii="宋体" w:hAnsi="宋体" w:eastAsia="宋体" w:cs="宋体"/>
          <w:color w:val="auto"/>
          <w:kern w:val="0"/>
          <w:szCs w:val="21"/>
          <w:highlight w:val="none"/>
          <w:u w:val="single"/>
        </w:rPr>
        <w:t>2000</w:t>
      </w:r>
      <w:r>
        <w:rPr>
          <w:rFonts w:hint="eastAsia" w:ascii="宋体" w:hAnsi="宋体" w:eastAsia="宋体" w:cs="宋体"/>
          <w:color w:val="auto"/>
          <w:kern w:val="0"/>
          <w:szCs w:val="21"/>
          <w:highlight w:val="none"/>
        </w:rPr>
        <w:t>元的罚款，对设计人警告，相关人员写出书面检查；以后每发现一次，对设计人处以</w:t>
      </w:r>
      <w:r>
        <w:rPr>
          <w:rFonts w:hint="eastAsia" w:ascii="宋体" w:hAnsi="宋体" w:eastAsia="宋体" w:cs="宋体"/>
          <w:color w:val="auto"/>
          <w:kern w:val="0"/>
          <w:szCs w:val="21"/>
          <w:highlight w:val="none"/>
          <w:u w:val="single"/>
        </w:rPr>
        <w:t>5000</w:t>
      </w:r>
      <w:r>
        <w:rPr>
          <w:rFonts w:hint="eastAsia" w:ascii="宋体" w:hAnsi="宋体" w:eastAsia="宋体" w:cs="宋体"/>
          <w:color w:val="auto"/>
          <w:kern w:val="0"/>
          <w:szCs w:val="21"/>
          <w:highlight w:val="none"/>
        </w:rPr>
        <w:t>元的罚款，清退相关勘察设计人员。</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 设计人不得索要或接受工程承包人的礼金、有价证券和贵重物品。若情况属实，设计人除了退还所收物品外，还要接受发包人的处罚，即：第一次发现，对设计人警告，相关人员写出书面检查；第二次发现，对设计人处以</w:t>
      </w:r>
      <w:r>
        <w:rPr>
          <w:rFonts w:hint="eastAsia" w:ascii="宋体" w:hAnsi="宋体" w:eastAsia="宋体" w:cs="宋体"/>
          <w:color w:val="auto"/>
          <w:kern w:val="0"/>
          <w:szCs w:val="21"/>
          <w:highlight w:val="none"/>
          <w:u w:val="single"/>
        </w:rPr>
        <w:t>1000</w:t>
      </w:r>
      <w:r>
        <w:rPr>
          <w:rFonts w:hint="eastAsia" w:ascii="宋体" w:hAnsi="宋体" w:eastAsia="宋体" w:cs="宋体"/>
          <w:color w:val="auto"/>
          <w:kern w:val="0"/>
          <w:szCs w:val="21"/>
          <w:highlight w:val="none"/>
        </w:rPr>
        <w:t xml:space="preserve">元的罚款，清退相关勘察设计人员。 </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2.4 设计人不得介绍建筑材料或介绍劳务单位参与工程建设。若情况属实，发现一次处罚一次，每发现一次对设计人处以</w:t>
      </w:r>
      <w:r>
        <w:rPr>
          <w:rFonts w:hint="eastAsia" w:ascii="宋体" w:hAnsi="宋体" w:eastAsia="宋体" w:cs="宋体"/>
          <w:color w:val="auto"/>
          <w:kern w:val="0"/>
          <w:szCs w:val="21"/>
          <w:highlight w:val="none"/>
          <w:u w:val="single"/>
        </w:rPr>
        <w:t>5000</w:t>
      </w:r>
      <w:r>
        <w:rPr>
          <w:rFonts w:hint="eastAsia" w:ascii="宋体" w:hAnsi="宋体" w:eastAsia="宋体" w:cs="宋体"/>
          <w:color w:val="auto"/>
          <w:kern w:val="0"/>
          <w:szCs w:val="21"/>
          <w:highlight w:val="none"/>
        </w:rPr>
        <w:t>元的罚款。</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设计人有违反本合同第一、三条责任行为情节严重的，除接受以上第2条处罚外，还依据有关法律法规和规定给予相关责任人党纪、政纪处分或组织处理；涉嫌犯罪的，移交司法机关追究刑事责任；给发包人单位造成经济损失的，应予以赔偿。</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（以下无正文）</w:t>
      </w:r>
    </w:p>
    <w:p>
      <w:pPr>
        <w:widowControl/>
        <w:spacing w:line="360" w:lineRule="auto"/>
        <w:ind w:firstLine="420" w:firstLineChars="200"/>
        <w:jc w:val="left"/>
        <w:rPr>
          <w:rFonts w:hint="eastAsia" w:ascii="宋体" w:hAnsi="宋体" w:eastAsia="宋体" w:cs="宋体"/>
          <w:color w:val="auto"/>
          <w:kern w:val="0"/>
          <w:szCs w:val="21"/>
          <w:highlight w:val="none"/>
        </w:rPr>
      </w:pPr>
    </w:p>
    <w:p>
      <w:pPr>
        <w:widowControl/>
        <w:spacing w:line="360" w:lineRule="auto"/>
        <w:ind w:firstLine="420" w:firstLineChars="200"/>
        <w:jc w:val="left"/>
        <w:rPr>
          <w:rFonts w:hint="eastAsia" w:ascii="宋体" w:hAnsi="宋体" w:eastAsia="宋体" w:cs="宋体"/>
          <w:color w:val="auto"/>
          <w:kern w:val="0"/>
          <w:szCs w:val="21"/>
          <w:highlight w:val="none"/>
        </w:rPr>
      </w:pPr>
    </w:p>
    <w:p>
      <w:pPr>
        <w:widowControl/>
        <w:spacing w:line="360" w:lineRule="auto"/>
        <w:ind w:firstLine="420" w:firstLineChars="200"/>
        <w:jc w:val="left"/>
        <w:rPr>
          <w:rFonts w:hint="eastAsia" w:ascii="宋体" w:hAnsi="宋体" w:eastAsia="宋体" w:cs="宋体"/>
          <w:color w:val="auto"/>
          <w:kern w:val="0"/>
          <w:szCs w:val="21"/>
          <w:highlight w:val="none"/>
        </w:rPr>
      </w:pPr>
    </w:p>
    <w:p>
      <w:pPr>
        <w:widowControl/>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发包人（盖</w:t>
      </w:r>
      <w:r>
        <w:rPr>
          <w:rFonts w:hint="eastAsia" w:ascii="宋体" w:hAnsi="宋体" w:eastAsia="宋体" w:cs="宋体"/>
          <w:color w:val="auto"/>
          <w:kern w:val="0"/>
          <w:szCs w:val="21"/>
          <w:highlight w:val="none"/>
          <w:lang w:eastAsia="zh-CN"/>
        </w:rPr>
        <w:t>单位法人章</w:t>
      </w:r>
      <w:r>
        <w:rPr>
          <w:rFonts w:hint="eastAsia" w:ascii="宋体" w:hAnsi="宋体" w:eastAsia="宋体" w:cs="宋体"/>
          <w:color w:val="auto"/>
          <w:kern w:val="0"/>
          <w:szCs w:val="21"/>
          <w:highlight w:val="none"/>
        </w:rPr>
        <w:t>）：                        设计人（盖</w:t>
      </w:r>
      <w:r>
        <w:rPr>
          <w:rFonts w:hint="eastAsia" w:ascii="宋体" w:hAnsi="宋体" w:eastAsia="宋体" w:cs="宋体"/>
          <w:color w:val="auto"/>
          <w:kern w:val="0"/>
          <w:szCs w:val="21"/>
          <w:highlight w:val="none"/>
          <w:lang w:eastAsia="zh-CN"/>
        </w:rPr>
        <w:t>单位法人章</w:t>
      </w:r>
      <w:r>
        <w:rPr>
          <w:rFonts w:hint="eastAsia" w:ascii="宋体" w:hAnsi="宋体" w:eastAsia="宋体" w:cs="宋体"/>
          <w:color w:val="auto"/>
          <w:kern w:val="0"/>
          <w:szCs w:val="21"/>
          <w:highlight w:val="none"/>
        </w:rPr>
        <w:t xml:space="preserve">）：       </w:t>
      </w: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widowControl/>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                                  法定代表人</w:t>
      </w:r>
    </w:p>
    <w:p>
      <w:pPr>
        <w:widowControl/>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或委托代理人（签名）：                      或委托代理人（签名）：         </w:t>
      </w:r>
    </w:p>
    <w:p>
      <w:pPr>
        <w:widowControl/>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联系人：                                    联系人：</w:t>
      </w:r>
    </w:p>
    <w:p>
      <w:pPr>
        <w:widowControl/>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                                  联系电话：</w:t>
      </w:r>
    </w:p>
    <w:p>
      <w:pPr>
        <w:widowControl/>
        <w:spacing w:line="480" w:lineRule="auto"/>
        <w:ind w:firstLine="2310" w:firstLineChars="11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签约时间：    年   月   日</w:t>
      </w:r>
    </w:p>
    <w:p>
      <w:pPr>
        <w:widowControl/>
        <w:tabs>
          <w:tab w:val="left" w:pos="9072"/>
          <w:tab w:val="left" w:pos="9781"/>
        </w:tabs>
        <w:snapToGrid w:val="0"/>
        <w:spacing w:line="360" w:lineRule="auto"/>
        <w:ind w:right="120" w:rightChars="57"/>
        <w:jc w:val="left"/>
        <w:rPr>
          <w:rFonts w:hint="eastAsia" w:ascii="宋体" w:hAnsi="宋体" w:eastAsia="宋体" w:cs="宋体"/>
          <w:color w:val="auto"/>
          <w:kern w:val="0"/>
          <w:szCs w:val="21"/>
          <w:highlight w:val="none"/>
        </w:rPr>
      </w:pPr>
    </w:p>
    <w:p>
      <w:pPr>
        <w:widowControl/>
        <w:tabs>
          <w:tab w:val="left" w:pos="9072"/>
          <w:tab w:val="left" w:pos="9781"/>
        </w:tabs>
        <w:snapToGrid w:val="0"/>
        <w:spacing w:line="360" w:lineRule="auto"/>
        <w:ind w:right="120" w:rightChars="57"/>
        <w:jc w:val="left"/>
        <w:rPr>
          <w:rFonts w:hint="eastAsia" w:ascii="宋体" w:hAnsi="宋体" w:eastAsia="宋体" w:cs="宋体"/>
          <w:color w:val="auto"/>
          <w:kern w:val="0"/>
          <w:szCs w:val="21"/>
          <w:highlight w:val="none"/>
        </w:rPr>
      </w:pPr>
    </w:p>
    <w:p>
      <w:pPr>
        <w:widowControl/>
        <w:tabs>
          <w:tab w:val="left" w:pos="9072"/>
          <w:tab w:val="left" w:pos="9781"/>
        </w:tabs>
        <w:adjustRightInd w:val="0"/>
        <w:snapToGrid w:val="0"/>
        <w:spacing w:line="360" w:lineRule="auto"/>
        <w:ind w:right="120" w:rightChars="57" w:firstLine="420" w:firstLineChars="200"/>
        <w:jc w:val="center"/>
        <w:outlineLvl w:val="3"/>
        <w:rPr>
          <w:rFonts w:hint="eastAsia" w:ascii="宋体" w:hAnsi="宋体" w:eastAsia="宋体" w:cs="宋体"/>
          <w:color w:val="auto"/>
          <w:sz w:val="30"/>
          <w:szCs w:val="30"/>
          <w:highlight w:val="none"/>
        </w:rPr>
      </w:pPr>
      <w:r>
        <w:rPr>
          <w:rFonts w:hint="eastAsia" w:ascii="宋体" w:hAnsi="宋体" w:eastAsia="宋体" w:cs="宋体"/>
          <w:color w:val="auto"/>
          <w:kern w:val="0"/>
          <w:szCs w:val="21"/>
          <w:highlight w:val="none"/>
        </w:rPr>
        <w:br w:type="page"/>
      </w:r>
      <w:r>
        <w:rPr>
          <w:rFonts w:hint="eastAsia" w:ascii="宋体" w:hAnsi="宋体" w:eastAsia="宋体" w:cs="宋体"/>
          <w:color w:val="auto"/>
          <w:sz w:val="30"/>
          <w:szCs w:val="30"/>
          <w:highlight w:val="none"/>
        </w:rPr>
        <w:t>附件三：主要人员汇总表</w:t>
      </w:r>
    </w:p>
    <w:p>
      <w:pPr>
        <w:pStyle w:val="2"/>
        <w:ind w:firstLine="420" w:firstLineChars="200"/>
        <w:rPr>
          <w:rFonts w:hint="eastAsia" w:ascii="宋体" w:hAnsi="宋体" w:eastAsia="宋体" w:cs="宋体"/>
          <w:color w:val="auto"/>
          <w:highlight w:val="none"/>
          <w:u w:val="single"/>
        </w:rPr>
      </w:pPr>
      <w:r>
        <w:rPr>
          <w:rFonts w:hint="eastAsia" w:ascii="宋体" w:hAnsi="宋体" w:eastAsia="宋体" w:cs="宋体"/>
          <w:color w:val="auto"/>
          <w:highlight w:val="none"/>
        </w:rPr>
        <w:t>项目名称：</w:t>
      </w:r>
      <w:r>
        <w:rPr>
          <w:rFonts w:hint="eastAsia" w:ascii="宋体" w:hAnsi="宋体" w:eastAsia="宋体" w:cs="宋体"/>
          <w:color w:val="auto"/>
          <w:highlight w:val="none"/>
          <w:u w:val="single"/>
        </w:rPr>
        <w:t xml:space="preserve">                                        </w:t>
      </w:r>
    </w:p>
    <w:tbl>
      <w:tblPr>
        <w:tblStyle w:val="46"/>
        <w:tblW w:w="92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
        <w:gridCol w:w="2342"/>
        <w:gridCol w:w="992"/>
        <w:gridCol w:w="795"/>
        <w:gridCol w:w="992"/>
        <w:gridCol w:w="1134"/>
        <w:gridCol w:w="709"/>
        <w:gridCol w:w="850"/>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Merge w:val="restart"/>
            <w:vAlign w:val="center"/>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序号</w:t>
            </w:r>
          </w:p>
        </w:tc>
        <w:tc>
          <w:tcPr>
            <w:tcW w:w="2342" w:type="dxa"/>
            <w:vMerge w:val="restart"/>
            <w:vAlign w:val="center"/>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本项目任职</w:t>
            </w:r>
          </w:p>
        </w:tc>
        <w:tc>
          <w:tcPr>
            <w:tcW w:w="992" w:type="dxa"/>
            <w:vMerge w:val="restart"/>
            <w:vAlign w:val="center"/>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姓名</w:t>
            </w:r>
          </w:p>
        </w:tc>
        <w:tc>
          <w:tcPr>
            <w:tcW w:w="795" w:type="dxa"/>
            <w:vMerge w:val="restart"/>
            <w:vAlign w:val="center"/>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职称</w:t>
            </w:r>
          </w:p>
        </w:tc>
        <w:tc>
          <w:tcPr>
            <w:tcW w:w="992" w:type="dxa"/>
            <w:vMerge w:val="restart"/>
            <w:vAlign w:val="center"/>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专业</w:t>
            </w:r>
          </w:p>
        </w:tc>
        <w:tc>
          <w:tcPr>
            <w:tcW w:w="2693" w:type="dxa"/>
            <w:gridSpan w:val="3"/>
            <w:vAlign w:val="center"/>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执业或职业资格证明</w:t>
            </w:r>
          </w:p>
        </w:tc>
        <w:tc>
          <w:tcPr>
            <w:tcW w:w="992" w:type="dxa"/>
            <w:vAlign w:val="center"/>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Merge w:val="continue"/>
            <w:vAlign w:val="center"/>
          </w:tcPr>
          <w:p>
            <w:pPr>
              <w:rPr>
                <w:rFonts w:hint="eastAsia" w:ascii="宋体" w:hAnsi="宋体" w:eastAsia="宋体" w:cs="宋体"/>
                <w:color w:val="auto"/>
                <w:szCs w:val="22"/>
                <w:highlight w:val="none"/>
              </w:rPr>
            </w:pPr>
          </w:p>
        </w:tc>
        <w:tc>
          <w:tcPr>
            <w:tcW w:w="2342" w:type="dxa"/>
            <w:vMerge w:val="continue"/>
          </w:tcPr>
          <w:p>
            <w:pPr>
              <w:rPr>
                <w:rFonts w:hint="eastAsia" w:ascii="宋体" w:hAnsi="宋体" w:eastAsia="宋体" w:cs="宋体"/>
                <w:color w:val="auto"/>
                <w:szCs w:val="22"/>
                <w:highlight w:val="none"/>
              </w:rPr>
            </w:pPr>
          </w:p>
        </w:tc>
        <w:tc>
          <w:tcPr>
            <w:tcW w:w="992" w:type="dxa"/>
            <w:vMerge w:val="continue"/>
            <w:vAlign w:val="center"/>
          </w:tcPr>
          <w:p>
            <w:pPr>
              <w:rPr>
                <w:rFonts w:hint="eastAsia" w:ascii="宋体" w:hAnsi="宋体" w:eastAsia="宋体" w:cs="宋体"/>
                <w:color w:val="auto"/>
                <w:szCs w:val="22"/>
                <w:highlight w:val="none"/>
              </w:rPr>
            </w:pPr>
          </w:p>
        </w:tc>
        <w:tc>
          <w:tcPr>
            <w:tcW w:w="795" w:type="dxa"/>
            <w:vMerge w:val="continue"/>
            <w:vAlign w:val="center"/>
          </w:tcPr>
          <w:p>
            <w:pPr>
              <w:rPr>
                <w:rFonts w:hint="eastAsia" w:ascii="宋体" w:hAnsi="宋体" w:eastAsia="宋体" w:cs="宋体"/>
                <w:color w:val="auto"/>
                <w:szCs w:val="22"/>
                <w:highlight w:val="none"/>
              </w:rPr>
            </w:pPr>
          </w:p>
        </w:tc>
        <w:tc>
          <w:tcPr>
            <w:tcW w:w="992" w:type="dxa"/>
            <w:vMerge w:val="continue"/>
            <w:vAlign w:val="center"/>
          </w:tcPr>
          <w:p>
            <w:pPr>
              <w:spacing w:line="440" w:lineRule="exact"/>
              <w:jc w:val="center"/>
              <w:rPr>
                <w:rFonts w:hint="eastAsia" w:ascii="宋体" w:hAnsi="宋体" w:eastAsia="宋体" w:cs="宋体"/>
                <w:color w:val="auto"/>
                <w:szCs w:val="22"/>
                <w:highlight w:val="none"/>
              </w:rPr>
            </w:pPr>
          </w:p>
        </w:tc>
        <w:tc>
          <w:tcPr>
            <w:tcW w:w="1134" w:type="dxa"/>
            <w:vAlign w:val="center"/>
          </w:tcPr>
          <w:p>
            <w:pPr>
              <w:spacing w:before="100" w:beforeAutospacing="1" w:after="100" w:afterAutospacing="1"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证书名称</w:t>
            </w:r>
          </w:p>
        </w:tc>
        <w:tc>
          <w:tcPr>
            <w:tcW w:w="709" w:type="dxa"/>
            <w:vAlign w:val="center"/>
          </w:tcPr>
          <w:p>
            <w:pPr>
              <w:spacing w:before="100" w:beforeAutospacing="1" w:after="100" w:afterAutospacing="1"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级别</w:t>
            </w:r>
          </w:p>
        </w:tc>
        <w:tc>
          <w:tcPr>
            <w:tcW w:w="850" w:type="dxa"/>
            <w:vAlign w:val="center"/>
          </w:tcPr>
          <w:p>
            <w:pPr>
              <w:spacing w:before="100" w:beforeAutospacing="1" w:after="100" w:afterAutospacing="1"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证号</w:t>
            </w:r>
          </w:p>
        </w:tc>
        <w:tc>
          <w:tcPr>
            <w:tcW w:w="992" w:type="dxa"/>
            <w:vAlign w:val="center"/>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vAlign w:val="center"/>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1</w:t>
            </w:r>
          </w:p>
        </w:tc>
        <w:tc>
          <w:tcPr>
            <w:tcW w:w="2342" w:type="dxa"/>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项目负责人</w:t>
            </w:r>
          </w:p>
        </w:tc>
        <w:tc>
          <w:tcPr>
            <w:tcW w:w="992" w:type="dxa"/>
            <w:vAlign w:val="center"/>
          </w:tcPr>
          <w:p>
            <w:pPr>
              <w:spacing w:line="440" w:lineRule="exact"/>
              <w:jc w:val="center"/>
              <w:rPr>
                <w:rFonts w:hint="eastAsia" w:ascii="宋体" w:hAnsi="宋体" w:eastAsia="宋体" w:cs="宋体"/>
                <w:color w:val="auto"/>
                <w:szCs w:val="22"/>
                <w:highlight w:val="none"/>
              </w:rPr>
            </w:pPr>
          </w:p>
        </w:tc>
        <w:tc>
          <w:tcPr>
            <w:tcW w:w="795" w:type="dxa"/>
            <w:vAlign w:val="center"/>
          </w:tcPr>
          <w:p>
            <w:pPr>
              <w:spacing w:line="440" w:lineRule="exact"/>
              <w:jc w:val="center"/>
              <w:rPr>
                <w:rFonts w:hint="eastAsia" w:ascii="宋体" w:hAnsi="宋体" w:eastAsia="宋体" w:cs="宋体"/>
                <w:color w:val="auto"/>
                <w:szCs w:val="22"/>
                <w:highlight w:val="none"/>
              </w:rPr>
            </w:pPr>
          </w:p>
        </w:tc>
        <w:tc>
          <w:tcPr>
            <w:tcW w:w="992" w:type="dxa"/>
            <w:vAlign w:val="center"/>
          </w:tcPr>
          <w:p>
            <w:pPr>
              <w:spacing w:line="440" w:lineRule="exact"/>
              <w:jc w:val="center"/>
              <w:rPr>
                <w:rFonts w:hint="eastAsia" w:ascii="宋体" w:hAnsi="宋体" w:eastAsia="宋体" w:cs="宋体"/>
                <w:color w:val="auto"/>
                <w:szCs w:val="22"/>
                <w:highlight w:val="none"/>
              </w:rPr>
            </w:pPr>
          </w:p>
        </w:tc>
        <w:tc>
          <w:tcPr>
            <w:tcW w:w="1134" w:type="dxa"/>
            <w:vAlign w:val="center"/>
          </w:tcPr>
          <w:p>
            <w:pPr>
              <w:spacing w:line="440" w:lineRule="exact"/>
              <w:jc w:val="center"/>
              <w:rPr>
                <w:rFonts w:hint="eastAsia" w:ascii="宋体" w:hAnsi="宋体" w:eastAsia="宋体" w:cs="宋体"/>
                <w:color w:val="auto"/>
                <w:szCs w:val="22"/>
                <w:highlight w:val="none"/>
              </w:rPr>
            </w:pPr>
          </w:p>
        </w:tc>
        <w:tc>
          <w:tcPr>
            <w:tcW w:w="709" w:type="dxa"/>
            <w:vAlign w:val="center"/>
          </w:tcPr>
          <w:p>
            <w:pPr>
              <w:spacing w:line="440" w:lineRule="exact"/>
              <w:jc w:val="center"/>
              <w:rPr>
                <w:rFonts w:hint="eastAsia" w:ascii="宋体" w:hAnsi="宋体" w:eastAsia="宋体" w:cs="宋体"/>
                <w:color w:val="auto"/>
                <w:szCs w:val="22"/>
                <w:highlight w:val="none"/>
              </w:rPr>
            </w:pPr>
          </w:p>
        </w:tc>
        <w:tc>
          <w:tcPr>
            <w:tcW w:w="850" w:type="dxa"/>
            <w:vAlign w:val="center"/>
          </w:tcPr>
          <w:p>
            <w:pPr>
              <w:spacing w:line="440" w:lineRule="exact"/>
              <w:jc w:val="center"/>
              <w:rPr>
                <w:rFonts w:hint="eastAsia" w:ascii="宋体" w:hAnsi="宋体" w:eastAsia="宋体" w:cs="宋体"/>
                <w:color w:val="auto"/>
                <w:szCs w:val="22"/>
                <w:highlight w:val="none"/>
              </w:rPr>
            </w:pPr>
          </w:p>
        </w:tc>
        <w:tc>
          <w:tcPr>
            <w:tcW w:w="992" w:type="dxa"/>
            <w:vAlign w:val="center"/>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2" w:type="dxa"/>
          </w:tcPr>
          <w:p>
            <w:pPr>
              <w:spacing w:line="440" w:lineRule="exact"/>
              <w:jc w:val="center"/>
              <w:rPr>
                <w:rFonts w:hint="eastAsia" w:ascii="宋体" w:hAnsi="宋体" w:eastAsia="宋体" w:cs="宋体"/>
                <w:color w:val="auto"/>
                <w:szCs w:val="22"/>
                <w:highlight w:val="none"/>
              </w:rPr>
            </w:pPr>
          </w:p>
        </w:tc>
        <w:tc>
          <w:tcPr>
            <w:tcW w:w="2342"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795"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c>
          <w:tcPr>
            <w:tcW w:w="1134" w:type="dxa"/>
          </w:tcPr>
          <w:p>
            <w:pPr>
              <w:spacing w:line="440" w:lineRule="exact"/>
              <w:jc w:val="center"/>
              <w:rPr>
                <w:rFonts w:hint="eastAsia" w:ascii="宋体" w:hAnsi="宋体" w:eastAsia="宋体" w:cs="宋体"/>
                <w:color w:val="auto"/>
                <w:szCs w:val="22"/>
                <w:highlight w:val="none"/>
              </w:rPr>
            </w:pPr>
          </w:p>
        </w:tc>
        <w:tc>
          <w:tcPr>
            <w:tcW w:w="709" w:type="dxa"/>
          </w:tcPr>
          <w:p>
            <w:pPr>
              <w:spacing w:line="440" w:lineRule="exact"/>
              <w:jc w:val="center"/>
              <w:rPr>
                <w:rFonts w:hint="eastAsia" w:ascii="宋体" w:hAnsi="宋体" w:eastAsia="宋体" w:cs="宋体"/>
                <w:color w:val="auto"/>
                <w:szCs w:val="22"/>
                <w:highlight w:val="none"/>
              </w:rPr>
            </w:pPr>
          </w:p>
        </w:tc>
        <w:tc>
          <w:tcPr>
            <w:tcW w:w="850" w:type="dxa"/>
          </w:tcPr>
          <w:p>
            <w:pPr>
              <w:spacing w:line="440" w:lineRule="exact"/>
              <w:jc w:val="center"/>
              <w:rPr>
                <w:rFonts w:hint="eastAsia" w:ascii="宋体" w:hAnsi="宋体" w:eastAsia="宋体" w:cs="宋体"/>
                <w:color w:val="auto"/>
                <w:szCs w:val="22"/>
                <w:highlight w:val="none"/>
              </w:rPr>
            </w:pPr>
          </w:p>
        </w:tc>
        <w:tc>
          <w:tcPr>
            <w:tcW w:w="992" w:type="dxa"/>
          </w:tcPr>
          <w:p>
            <w:pPr>
              <w:spacing w:line="440" w:lineRule="exact"/>
              <w:jc w:val="center"/>
              <w:rPr>
                <w:rFonts w:hint="eastAsia" w:ascii="宋体" w:hAnsi="宋体" w:eastAsia="宋体" w:cs="宋体"/>
                <w:color w:val="auto"/>
                <w:szCs w:val="22"/>
                <w:highlight w:val="none"/>
              </w:rPr>
            </w:pPr>
          </w:p>
        </w:tc>
      </w:tr>
    </w:tbl>
    <w:p>
      <w:pPr>
        <w:widowControl/>
        <w:ind w:firstLine="420" w:firstLineChars="200"/>
        <w:jc w:val="left"/>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（注：主要人员汇总表中项目总负责人、勘察负责人、设计负责人及相关专业人员应与投标时已填报的主要人员保持一致，其他专业主要人员应按投标时承诺根据项目实际需求配备。）</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发包人（盖</w:t>
      </w:r>
      <w:r>
        <w:rPr>
          <w:rFonts w:hint="eastAsia" w:ascii="宋体" w:hAnsi="宋体" w:eastAsia="宋体" w:cs="宋体"/>
          <w:color w:val="auto"/>
          <w:kern w:val="0"/>
          <w:szCs w:val="21"/>
          <w:highlight w:val="none"/>
          <w:lang w:eastAsia="zh-CN"/>
        </w:rPr>
        <w:t>单位法人章</w:t>
      </w:r>
      <w:r>
        <w:rPr>
          <w:rFonts w:hint="eastAsia" w:ascii="宋体" w:hAnsi="宋体" w:eastAsia="宋体" w:cs="宋体"/>
          <w:color w:val="auto"/>
          <w:kern w:val="0"/>
          <w:szCs w:val="21"/>
          <w:highlight w:val="none"/>
        </w:rPr>
        <w:t>）：                    设计人（盖</w:t>
      </w:r>
      <w:r>
        <w:rPr>
          <w:rFonts w:hint="eastAsia" w:ascii="宋体" w:hAnsi="宋体" w:eastAsia="宋体" w:cs="宋体"/>
          <w:color w:val="auto"/>
          <w:kern w:val="0"/>
          <w:szCs w:val="21"/>
          <w:highlight w:val="none"/>
          <w:lang w:eastAsia="zh-CN"/>
        </w:rPr>
        <w:t>单位法人章</w:t>
      </w:r>
      <w:r>
        <w:rPr>
          <w:rFonts w:hint="eastAsia" w:ascii="宋体" w:hAnsi="宋体" w:eastAsia="宋体" w:cs="宋体"/>
          <w:color w:val="auto"/>
          <w:kern w:val="0"/>
          <w:szCs w:val="21"/>
          <w:highlight w:val="none"/>
        </w:rPr>
        <w:t xml:space="preserve">）：       </w:t>
      </w:r>
    </w:p>
    <w:p>
      <w:pPr>
        <w:pStyle w:val="2"/>
        <w:rPr>
          <w:rFonts w:hint="eastAsia" w:ascii="宋体" w:hAnsi="宋体" w:eastAsia="宋体" w:cs="宋体"/>
          <w:color w:val="auto"/>
          <w:highlight w:val="none"/>
        </w:rPr>
      </w:pP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法定代表人                              法定代表人 </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或委托代理人（签名）：                  或委托代理人（签名）：         </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联系人：                                联系人：</w:t>
      </w:r>
    </w:p>
    <w:p>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                              联系电话：</w:t>
      </w:r>
    </w:p>
    <w:p>
      <w:pPr>
        <w:widowControl/>
        <w:spacing w:line="360" w:lineRule="auto"/>
        <w:ind w:firstLine="2310" w:firstLineChars="11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签约时间：    年   月   日</w:t>
      </w:r>
    </w:p>
    <w:p>
      <w:pPr>
        <w:pStyle w:val="2"/>
        <w:rPr>
          <w:rFonts w:hint="eastAsia" w:ascii="宋体" w:hAnsi="宋体" w:eastAsia="宋体" w:cs="宋体"/>
          <w:color w:val="auto"/>
          <w:kern w:val="0"/>
          <w:szCs w:val="21"/>
          <w:highlight w:val="none"/>
        </w:rPr>
      </w:pPr>
    </w:p>
    <w:p>
      <w:pP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br w:type="page"/>
      </w:r>
    </w:p>
    <w:p>
      <w:pPr>
        <w:pStyle w:val="2"/>
        <w:rPr>
          <w:rFonts w:hint="eastAsia" w:ascii="宋体" w:hAnsi="宋体" w:eastAsia="宋体" w:cs="宋体"/>
          <w:color w:val="auto"/>
          <w:kern w:val="0"/>
          <w:szCs w:val="21"/>
          <w:highlight w:val="none"/>
        </w:rPr>
      </w:pPr>
    </w:p>
    <w:p>
      <w:pPr>
        <w:widowControl/>
        <w:jc w:val="left"/>
        <w:rPr>
          <w:rFonts w:hint="eastAsia" w:ascii="宋体" w:hAnsi="宋体" w:eastAsia="宋体" w:cs="宋体"/>
          <w:color w:val="auto"/>
          <w:szCs w:val="22"/>
          <w:highlight w:val="none"/>
        </w:rPr>
      </w:pPr>
    </w:p>
    <w:p>
      <w:pPr>
        <w:pStyle w:val="3"/>
        <w:spacing w:before="0" w:after="0" w:line="360" w:lineRule="auto"/>
        <w:jc w:val="center"/>
        <w:rPr>
          <w:rFonts w:hint="eastAsia" w:ascii="宋体" w:hAnsi="宋体" w:eastAsia="宋体" w:cs="宋体"/>
          <w:color w:val="auto"/>
          <w:sz w:val="52"/>
          <w:szCs w:val="52"/>
          <w:highlight w:val="none"/>
        </w:rPr>
      </w:pPr>
      <w:bookmarkStart w:id="2504" w:name="_Toc28006"/>
      <w:bookmarkStart w:id="2505" w:name="_Toc12354"/>
      <w:bookmarkStart w:id="2506" w:name="_Toc5616"/>
      <w:bookmarkStart w:id="2507" w:name="_Toc534185823"/>
      <w:bookmarkStart w:id="2508" w:name="_Toc75856929"/>
      <w:bookmarkStart w:id="2509" w:name="_Toc17722"/>
      <w:bookmarkStart w:id="2510" w:name="_Toc19330"/>
      <w:bookmarkStart w:id="2511" w:name="_Toc2428"/>
      <w:bookmarkStart w:id="2512" w:name="_Toc32387"/>
      <w:bookmarkStart w:id="2513" w:name="_Toc1353"/>
      <w:bookmarkStart w:id="2514" w:name="_Toc5634"/>
      <w:bookmarkStart w:id="2515" w:name="_Toc23752"/>
      <w:bookmarkStart w:id="2516" w:name="_Toc8405"/>
      <w:bookmarkStart w:id="2517" w:name="_Toc509218844"/>
      <w:bookmarkStart w:id="2518" w:name="_Toc29417"/>
      <w:r>
        <w:rPr>
          <w:rFonts w:hint="eastAsia" w:ascii="宋体" w:hAnsi="宋体" w:eastAsia="宋体" w:cs="宋体"/>
          <w:color w:val="auto"/>
          <w:sz w:val="52"/>
          <w:szCs w:val="52"/>
          <w:highlight w:val="none"/>
        </w:rPr>
        <w:t>第 二 卷</w:t>
      </w:r>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p>
    <w:p>
      <w:pPr>
        <w:pStyle w:val="3"/>
        <w:jc w:val="center"/>
        <w:rPr>
          <w:rFonts w:hint="eastAsia" w:ascii="宋体" w:hAnsi="宋体" w:eastAsia="宋体" w:cs="宋体"/>
          <w:bCs w:val="0"/>
          <w:color w:val="auto"/>
          <w:szCs w:val="20"/>
          <w:highlight w:val="none"/>
        </w:rPr>
      </w:pPr>
      <w:r>
        <w:rPr>
          <w:rFonts w:hint="eastAsia" w:ascii="宋体" w:hAnsi="宋体" w:eastAsia="宋体" w:cs="宋体"/>
          <w:color w:val="auto"/>
          <w:szCs w:val="20"/>
          <w:highlight w:val="none"/>
        </w:rPr>
        <w:br w:type="page"/>
      </w:r>
      <w:bookmarkStart w:id="2519" w:name="_Toc8247"/>
      <w:bookmarkStart w:id="2520" w:name="_Toc75856930"/>
      <w:bookmarkStart w:id="2521" w:name="_Toc31529"/>
      <w:bookmarkStart w:id="2522" w:name="_Toc3570"/>
      <w:bookmarkStart w:id="2523" w:name="_Toc3006"/>
      <w:bookmarkStart w:id="2524" w:name="_Toc29142"/>
      <w:bookmarkStart w:id="2525" w:name="_Toc17709"/>
      <w:bookmarkStart w:id="2526" w:name="_Toc31660"/>
      <w:bookmarkStart w:id="2527" w:name="_Toc492300926"/>
      <w:bookmarkStart w:id="2528" w:name="_Toc29274"/>
      <w:bookmarkStart w:id="2529" w:name="_Toc11872"/>
      <w:bookmarkStart w:id="2530" w:name="_Toc21486"/>
      <w:bookmarkStart w:id="2531" w:name="_Toc773"/>
      <w:bookmarkStart w:id="2532" w:name="_Toc11211"/>
      <w:r>
        <w:rPr>
          <w:rFonts w:hint="eastAsia" w:ascii="宋体" w:hAnsi="宋体" w:eastAsia="宋体" w:cs="宋体"/>
          <w:bCs w:val="0"/>
          <w:color w:val="auto"/>
          <w:szCs w:val="20"/>
          <w:highlight w:val="none"/>
        </w:rPr>
        <w:t>第五章  发包人要求</w:t>
      </w:r>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p>
    <w:p>
      <w:pPr>
        <w:topLinePunct/>
        <w:spacing w:line="440" w:lineRule="exact"/>
        <w:jc w:val="center"/>
        <w:rPr>
          <w:rFonts w:hint="eastAsia" w:ascii="宋体" w:hAnsi="宋体" w:eastAsia="宋体" w:cs="宋体"/>
          <w:color w:val="auto"/>
          <w:szCs w:val="22"/>
          <w:highlight w:val="none"/>
        </w:rPr>
      </w:pPr>
    </w:p>
    <w:p>
      <w:pPr>
        <w:spacing w:line="40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br w:type="page"/>
      </w:r>
    </w:p>
    <w:p>
      <w:pPr>
        <w:spacing w:line="400" w:lineRule="exact"/>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发包人要求</w:t>
      </w:r>
    </w:p>
    <w:p>
      <w:pPr>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要求应尽可能清晰准确，对于可以进行定量评估的工作，发包人要求不仅应明确规定其功能、用途、质量、环境、安全，并且要规定偏差的范围和计算方法，以及检验、试验、试运行的具体要求。对于勘察人负责提供的有关服务，在发包人要求中应一并明确规定。</w:t>
      </w:r>
    </w:p>
    <w:p>
      <w:pPr>
        <w:spacing w:line="440" w:lineRule="exact"/>
        <w:ind w:firstLine="420" w:firstLineChars="200"/>
        <w:rPr>
          <w:rFonts w:hint="eastAsia" w:ascii="宋体" w:hAnsi="宋体" w:eastAsia="宋体" w:cs="宋体"/>
          <w:b/>
          <w:color w:val="auto"/>
          <w:sz w:val="32"/>
          <w:szCs w:val="22"/>
          <w:highlight w:val="none"/>
        </w:rPr>
      </w:pPr>
      <w:r>
        <w:rPr>
          <w:rFonts w:hint="eastAsia" w:ascii="宋体" w:hAnsi="宋体" w:eastAsia="宋体" w:cs="宋体"/>
          <w:color w:val="auto"/>
          <w:szCs w:val="21"/>
          <w:highlight w:val="none"/>
        </w:rPr>
        <w:t>发包人要求通常包括但不限于以下内容：</w:t>
      </w:r>
    </w:p>
    <w:p>
      <w:pPr>
        <w:keepNext/>
        <w:keepLines/>
        <w:spacing w:before="260" w:after="260"/>
        <w:outlineLvl w:val="1"/>
        <w:rPr>
          <w:rFonts w:hint="eastAsia" w:ascii="宋体" w:hAnsi="宋体" w:eastAsia="宋体" w:cs="宋体"/>
          <w:color w:val="auto"/>
          <w:sz w:val="28"/>
          <w:szCs w:val="28"/>
          <w:highlight w:val="none"/>
        </w:rPr>
      </w:pPr>
      <w:bookmarkStart w:id="2533" w:name="_Toc372"/>
      <w:bookmarkStart w:id="2534" w:name="_Toc3431"/>
      <w:bookmarkStart w:id="2535" w:name="_Toc11449"/>
      <w:bookmarkStart w:id="2536" w:name="_Toc20"/>
      <w:bookmarkStart w:id="2537" w:name="_Toc30333"/>
      <w:bookmarkStart w:id="2538" w:name="_Toc12731"/>
      <w:bookmarkStart w:id="2539" w:name="_Toc22053"/>
      <w:bookmarkStart w:id="2540" w:name="_Toc28011"/>
      <w:bookmarkStart w:id="2541" w:name="_Toc482188637"/>
      <w:bookmarkStart w:id="2542" w:name="_Toc4279"/>
      <w:bookmarkStart w:id="2543" w:name="_Toc492300927"/>
      <w:bookmarkStart w:id="2544" w:name="_Toc75856931"/>
      <w:bookmarkStart w:id="2545" w:name="_Toc3609"/>
      <w:bookmarkStart w:id="2546" w:name="_Toc4704"/>
      <w:bookmarkStart w:id="2547" w:name="_Toc20002"/>
      <w:r>
        <w:rPr>
          <w:rFonts w:hint="eastAsia" w:ascii="宋体" w:hAnsi="宋体" w:eastAsia="宋体" w:cs="宋体"/>
          <w:color w:val="auto"/>
          <w:sz w:val="28"/>
          <w:szCs w:val="28"/>
          <w:highlight w:val="none"/>
        </w:rPr>
        <w:t>一、勘察设计要求</w:t>
      </w:r>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p>
    <w:p>
      <w:pPr>
        <w:spacing w:line="440" w:lineRule="exact"/>
        <w:ind w:firstLine="359" w:firstLineChars="171"/>
        <w:rPr>
          <w:rFonts w:hint="eastAsia" w:ascii="宋体" w:hAnsi="宋体" w:eastAsia="宋体" w:cs="宋体"/>
          <w:color w:val="auto"/>
          <w:szCs w:val="22"/>
          <w:highlight w:val="none"/>
        </w:rPr>
      </w:pPr>
      <w:r>
        <w:rPr>
          <w:rFonts w:hint="eastAsia" w:ascii="宋体" w:hAnsi="宋体" w:eastAsia="宋体" w:cs="宋体"/>
          <w:color w:val="auto"/>
          <w:szCs w:val="22"/>
          <w:highlight w:val="none"/>
        </w:rPr>
        <w:t>（一）勘察要求</w:t>
      </w:r>
    </w:p>
    <w:p>
      <w:pPr>
        <w:spacing w:line="440" w:lineRule="exact"/>
        <w:ind w:firstLine="359" w:firstLineChars="171"/>
        <w:rPr>
          <w:rFonts w:hint="eastAsia" w:ascii="宋体" w:hAnsi="宋体" w:eastAsia="宋体" w:cs="宋体"/>
          <w:b/>
          <w:color w:val="auto"/>
          <w:szCs w:val="22"/>
          <w:highlight w:val="none"/>
        </w:rPr>
      </w:pPr>
      <w:r>
        <w:rPr>
          <w:rFonts w:hint="eastAsia" w:ascii="宋体" w:hAnsi="宋体" w:eastAsia="宋体" w:cs="宋体"/>
          <w:color w:val="auto"/>
          <w:szCs w:val="22"/>
          <w:highlight w:val="none"/>
        </w:rPr>
        <w:t>招标人应当根据项目情况在本章中明确相应的勘察要求，一般应包括以下内容：</w:t>
      </w:r>
    </w:p>
    <w:p>
      <w:pPr>
        <w:spacing w:line="440" w:lineRule="exact"/>
        <w:ind w:firstLine="359" w:firstLineChars="171"/>
        <w:rPr>
          <w:rFonts w:hint="eastAsia" w:ascii="宋体" w:hAnsi="宋体" w:eastAsia="宋体" w:cs="宋体"/>
          <w:color w:val="auto"/>
          <w:szCs w:val="22"/>
          <w:highlight w:val="none"/>
        </w:rPr>
      </w:pPr>
      <w:r>
        <w:rPr>
          <w:rFonts w:hint="eastAsia" w:ascii="宋体" w:hAnsi="宋体" w:eastAsia="宋体" w:cs="宋体"/>
          <w:color w:val="auto"/>
          <w:szCs w:val="22"/>
          <w:highlight w:val="none"/>
        </w:rPr>
        <w:t>1. 项目概况</w:t>
      </w:r>
    </w:p>
    <w:p>
      <w:pPr>
        <w:spacing w:line="440" w:lineRule="exact"/>
        <w:ind w:firstLine="359" w:firstLineChars="171"/>
        <w:rPr>
          <w:rFonts w:hint="eastAsia" w:ascii="宋体" w:hAnsi="宋体" w:eastAsia="宋体" w:cs="宋体"/>
          <w:color w:val="auto"/>
          <w:szCs w:val="22"/>
          <w:highlight w:val="none"/>
        </w:rPr>
      </w:pPr>
      <w:r>
        <w:rPr>
          <w:rFonts w:hint="eastAsia" w:ascii="宋体" w:hAnsi="宋体" w:eastAsia="宋体" w:cs="宋体"/>
          <w:color w:val="auto"/>
          <w:szCs w:val="22"/>
          <w:highlight w:val="none"/>
        </w:rPr>
        <w:t>包括项目名称、建设单位、建设规模、项目地理位置、周边环境、树木情况、文物情况、地址地貌、气候及气象条件、道路交通状况、市政情况等。</w:t>
      </w:r>
    </w:p>
    <w:p>
      <w:pPr>
        <w:spacing w:line="440" w:lineRule="exact"/>
        <w:ind w:firstLine="359" w:firstLineChars="171"/>
        <w:rPr>
          <w:rFonts w:hint="eastAsia" w:ascii="宋体" w:hAnsi="宋体" w:eastAsia="宋体" w:cs="宋体"/>
          <w:color w:val="auto"/>
          <w:szCs w:val="22"/>
          <w:highlight w:val="none"/>
        </w:rPr>
      </w:pPr>
      <w:r>
        <w:rPr>
          <w:rFonts w:hint="eastAsia" w:ascii="宋体" w:hAnsi="宋体" w:eastAsia="宋体" w:cs="宋体"/>
          <w:color w:val="auto"/>
          <w:szCs w:val="22"/>
          <w:highlight w:val="none"/>
        </w:rPr>
        <w:t>2. 勘察范围及内容</w:t>
      </w:r>
    </w:p>
    <w:p>
      <w:pPr>
        <w:spacing w:line="440" w:lineRule="exact"/>
        <w:ind w:firstLine="359" w:firstLineChars="171"/>
        <w:rPr>
          <w:rFonts w:hint="eastAsia" w:ascii="宋体" w:hAnsi="宋体" w:eastAsia="宋体" w:cs="宋体"/>
          <w:color w:val="auto"/>
          <w:szCs w:val="22"/>
          <w:highlight w:val="none"/>
        </w:rPr>
      </w:pPr>
      <w:r>
        <w:rPr>
          <w:rFonts w:hint="eastAsia" w:ascii="宋体" w:hAnsi="宋体" w:eastAsia="宋体" w:cs="宋体"/>
          <w:color w:val="auto"/>
          <w:szCs w:val="22"/>
          <w:highlight w:val="none"/>
        </w:rPr>
        <w:t>3. 勘察依据</w:t>
      </w:r>
    </w:p>
    <w:p>
      <w:pPr>
        <w:spacing w:line="440" w:lineRule="exact"/>
        <w:ind w:firstLine="359" w:firstLineChars="171"/>
        <w:rPr>
          <w:rFonts w:hint="eastAsia" w:ascii="宋体" w:hAnsi="宋体" w:eastAsia="宋体" w:cs="宋体"/>
          <w:color w:val="auto"/>
          <w:szCs w:val="22"/>
          <w:highlight w:val="none"/>
        </w:rPr>
      </w:pPr>
      <w:r>
        <w:rPr>
          <w:rFonts w:hint="eastAsia" w:ascii="宋体" w:hAnsi="宋体" w:eastAsia="宋体" w:cs="宋体"/>
          <w:color w:val="auto"/>
          <w:szCs w:val="22"/>
          <w:highlight w:val="none"/>
        </w:rPr>
        <w:t>4. 基础资料</w:t>
      </w:r>
    </w:p>
    <w:p>
      <w:pPr>
        <w:spacing w:line="440" w:lineRule="exact"/>
        <w:ind w:firstLine="359" w:firstLineChars="171"/>
        <w:rPr>
          <w:rFonts w:hint="eastAsia" w:ascii="宋体" w:hAnsi="宋体" w:eastAsia="宋体" w:cs="宋体"/>
          <w:color w:val="auto"/>
          <w:szCs w:val="22"/>
          <w:highlight w:val="none"/>
        </w:rPr>
      </w:pPr>
      <w:r>
        <w:rPr>
          <w:rFonts w:hint="eastAsia" w:ascii="宋体" w:hAnsi="宋体" w:eastAsia="宋体" w:cs="宋体"/>
          <w:color w:val="auto"/>
          <w:szCs w:val="22"/>
          <w:highlight w:val="none"/>
        </w:rPr>
        <w:t>5. 勘察人员和设备要求</w:t>
      </w:r>
    </w:p>
    <w:p>
      <w:pPr>
        <w:spacing w:line="440" w:lineRule="exact"/>
        <w:ind w:firstLine="359" w:firstLineChars="171"/>
        <w:rPr>
          <w:rFonts w:hint="eastAsia" w:ascii="宋体" w:hAnsi="宋体" w:eastAsia="宋体" w:cs="宋体"/>
          <w:color w:val="auto"/>
          <w:szCs w:val="22"/>
          <w:highlight w:val="none"/>
        </w:rPr>
      </w:pPr>
      <w:r>
        <w:rPr>
          <w:rFonts w:hint="eastAsia" w:ascii="宋体" w:hAnsi="宋体" w:eastAsia="宋体" w:cs="宋体"/>
          <w:color w:val="auto"/>
          <w:szCs w:val="22"/>
          <w:highlight w:val="none"/>
        </w:rPr>
        <w:t>6. 其他要求</w:t>
      </w:r>
    </w:p>
    <w:p>
      <w:pPr>
        <w:pStyle w:val="2"/>
        <w:rPr>
          <w:rFonts w:hint="eastAsia" w:ascii="宋体" w:hAnsi="宋体" w:eastAsia="宋体" w:cs="宋体"/>
          <w:color w:val="auto"/>
          <w:highlight w:val="none"/>
        </w:rPr>
      </w:pPr>
    </w:p>
    <w:p>
      <w:pPr>
        <w:spacing w:line="440" w:lineRule="exact"/>
        <w:ind w:firstLine="359" w:firstLineChars="171"/>
        <w:rPr>
          <w:rFonts w:hint="eastAsia" w:ascii="宋体" w:hAnsi="宋体" w:eastAsia="宋体" w:cs="宋体"/>
          <w:color w:val="auto"/>
          <w:szCs w:val="22"/>
          <w:highlight w:val="none"/>
        </w:rPr>
      </w:pPr>
      <w:r>
        <w:rPr>
          <w:rFonts w:hint="eastAsia" w:ascii="宋体" w:hAnsi="宋体" w:eastAsia="宋体" w:cs="宋体"/>
          <w:color w:val="auto"/>
          <w:szCs w:val="22"/>
          <w:highlight w:val="none"/>
        </w:rPr>
        <w:t>（二）设计要求</w:t>
      </w:r>
    </w:p>
    <w:p>
      <w:pPr>
        <w:spacing w:line="440" w:lineRule="exact"/>
        <w:ind w:firstLine="359" w:firstLineChars="171"/>
        <w:rPr>
          <w:rFonts w:hint="eastAsia" w:ascii="宋体" w:hAnsi="宋体" w:eastAsia="宋体" w:cs="宋体"/>
          <w:b/>
          <w:color w:val="auto"/>
          <w:szCs w:val="22"/>
          <w:highlight w:val="none"/>
        </w:rPr>
      </w:pPr>
      <w:r>
        <w:rPr>
          <w:rFonts w:hint="eastAsia" w:ascii="宋体" w:hAnsi="宋体" w:eastAsia="宋体" w:cs="宋体"/>
          <w:color w:val="auto"/>
          <w:szCs w:val="22"/>
          <w:highlight w:val="none"/>
        </w:rPr>
        <w:t>招标人应当根据项目情况在本章中明确相应的设计要求，一般应包括以下内容：</w:t>
      </w:r>
    </w:p>
    <w:p>
      <w:pPr>
        <w:spacing w:line="440" w:lineRule="exact"/>
        <w:ind w:firstLine="359" w:firstLineChars="171"/>
        <w:rPr>
          <w:rFonts w:hint="eastAsia" w:ascii="宋体" w:hAnsi="宋体" w:eastAsia="宋体" w:cs="宋体"/>
          <w:color w:val="auto"/>
          <w:szCs w:val="22"/>
          <w:highlight w:val="none"/>
        </w:rPr>
      </w:pPr>
      <w:r>
        <w:rPr>
          <w:rFonts w:hint="eastAsia" w:ascii="宋体" w:hAnsi="宋体" w:eastAsia="宋体" w:cs="宋体"/>
          <w:color w:val="auto"/>
          <w:szCs w:val="22"/>
          <w:highlight w:val="none"/>
        </w:rPr>
        <w:t>1. 项目概况</w:t>
      </w:r>
    </w:p>
    <w:p>
      <w:pPr>
        <w:spacing w:line="440" w:lineRule="exact"/>
        <w:ind w:firstLine="359" w:firstLineChars="171"/>
        <w:rPr>
          <w:rFonts w:hint="eastAsia" w:ascii="宋体" w:hAnsi="宋体" w:eastAsia="宋体" w:cs="宋体"/>
          <w:color w:val="auto"/>
          <w:szCs w:val="22"/>
          <w:highlight w:val="none"/>
        </w:rPr>
      </w:pPr>
      <w:r>
        <w:rPr>
          <w:rFonts w:hint="eastAsia" w:ascii="宋体" w:hAnsi="宋体" w:eastAsia="宋体" w:cs="宋体"/>
          <w:color w:val="auto"/>
          <w:szCs w:val="22"/>
          <w:highlight w:val="none"/>
        </w:rPr>
        <w:t>包括项目名称、建设单位、建设规模、项目地理位置、周边环境、树木情况、文物情况、地址地貌、气候及气象条件、道路交通状况、市政情况等。</w:t>
      </w:r>
    </w:p>
    <w:p>
      <w:pPr>
        <w:spacing w:line="440" w:lineRule="exact"/>
        <w:ind w:firstLine="359" w:firstLineChars="171"/>
        <w:rPr>
          <w:rFonts w:hint="eastAsia" w:ascii="宋体" w:hAnsi="宋体" w:eastAsia="宋体" w:cs="宋体"/>
          <w:color w:val="auto"/>
          <w:szCs w:val="22"/>
          <w:highlight w:val="none"/>
        </w:rPr>
      </w:pPr>
      <w:r>
        <w:rPr>
          <w:rFonts w:hint="eastAsia" w:ascii="宋体" w:hAnsi="宋体" w:eastAsia="宋体" w:cs="宋体"/>
          <w:color w:val="auto"/>
          <w:szCs w:val="22"/>
          <w:highlight w:val="none"/>
        </w:rPr>
        <w:t>2. 设计范围及内容</w:t>
      </w:r>
    </w:p>
    <w:p>
      <w:pPr>
        <w:spacing w:line="440" w:lineRule="exact"/>
        <w:ind w:firstLine="359" w:firstLineChars="171"/>
        <w:rPr>
          <w:rFonts w:hint="eastAsia" w:ascii="宋体" w:hAnsi="宋体" w:eastAsia="宋体" w:cs="宋体"/>
          <w:color w:val="auto"/>
          <w:szCs w:val="22"/>
          <w:highlight w:val="none"/>
        </w:rPr>
      </w:pPr>
      <w:r>
        <w:rPr>
          <w:rFonts w:hint="eastAsia" w:ascii="宋体" w:hAnsi="宋体" w:eastAsia="宋体" w:cs="宋体"/>
          <w:color w:val="auto"/>
          <w:szCs w:val="22"/>
          <w:highlight w:val="none"/>
        </w:rPr>
        <w:t>3. 设计依据</w:t>
      </w:r>
    </w:p>
    <w:p>
      <w:pPr>
        <w:spacing w:line="440" w:lineRule="exact"/>
        <w:ind w:firstLine="359" w:firstLineChars="171"/>
        <w:rPr>
          <w:rFonts w:hint="eastAsia" w:ascii="宋体" w:hAnsi="宋体" w:eastAsia="宋体" w:cs="宋体"/>
          <w:color w:val="auto"/>
          <w:szCs w:val="22"/>
          <w:highlight w:val="none"/>
        </w:rPr>
      </w:pPr>
      <w:r>
        <w:rPr>
          <w:rFonts w:hint="eastAsia" w:ascii="宋体" w:hAnsi="宋体" w:eastAsia="宋体" w:cs="宋体"/>
          <w:color w:val="auto"/>
          <w:szCs w:val="22"/>
          <w:highlight w:val="none"/>
        </w:rPr>
        <w:t>4. 项目使用功能的要求</w:t>
      </w:r>
    </w:p>
    <w:p>
      <w:pPr>
        <w:spacing w:line="440" w:lineRule="exact"/>
        <w:ind w:firstLine="359" w:firstLineChars="171"/>
        <w:rPr>
          <w:rFonts w:hint="eastAsia" w:ascii="宋体" w:hAnsi="宋体" w:eastAsia="宋体" w:cs="宋体"/>
          <w:color w:val="auto"/>
          <w:szCs w:val="22"/>
          <w:highlight w:val="none"/>
        </w:rPr>
      </w:pPr>
      <w:r>
        <w:rPr>
          <w:rFonts w:hint="eastAsia" w:ascii="宋体" w:hAnsi="宋体" w:eastAsia="宋体" w:cs="宋体"/>
          <w:color w:val="auto"/>
          <w:szCs w:val="22"/>
          <w:highlight w:val="none"/>
        </w:rPr>
        <w:t>5. 设计人员要求</w:t>
      </w:r>
    </w:p>
    <w:p>
      <w:pPr>
        <w:spacing w:line="440" w:lineRule="exact"/>
        <w:ind w:firstLine="359" w:firstLineChars="171"/>
        <w:rPr>
          <w:rFonts w:hint="eastAsia" w:ascii="宋体" w:hAnsi="宋体" w:eastAsia="宋体" w:cs="宋体"/>
          <w:color w:val="auto"/>
          <w:szCs w:val="22"/>
          <w:highlight w:val="none"/>
        </w:rPr>
      </w:pPr>
      <w:r>
        <w:rPr>
          <w:rFonts w:hint="eastAsia" w:ascii="宋体" w:hAnsi="宋体" w:eastAsia="宋体" w:cs="宋体"/>
          <w:color w:val="auto"/>
          <w:szCs w:val="22"/>
          <w:highlight w:val="none"/>
        </w:rPr>
        <w:t>6. 其他要求</w:t>
      </w:r>
    </w:p>
    <w:p>
      <w:pPr>
        <w:pStyle w:val="2"/>
        <w:rPr>
          <w:rFonts w:hint="eastAsia" w:ascii="宋体" w:hAnsi="宋体" w:eastAsia="宋体" w:cs="宋体"/>
          <w:color w:val="auto"/>
          <w:highlight w:val="none"/>
        </w:rPr>
      </w:pPr>
    </w:p>
    <w:p>
      <w:pPr>
        <w:keepNext/>
        <w:keepLines/>
        <w:spacing w:before="260" w:after="260"/>
        <w:outlineLvl w:val="1"/>
        <w:rPr>
          <w:rFonts w:hint="eastAsia" w:ascii="宋体" w:hAnsi="宋体" w:eastAsia="宋体" w:cs="宋体"/>
          <w:color w:val="auto"/>
          <w:sz w:val="28"/>
          <w:szCs w:val="28"/>
          <w:highlight w:val="none"/>
        </w:rPr>
      </w:pPr>
      <w:bookmarkStart w:id="2548" w:name="_Toc18803"/>
      <w:bookmarkStart w:id="2549" w:name="_Toc492300928"/>
      <w:bookmarkStart w:id="2550" w:name="_Toc4838"/>
      <w:bookmarkStart w:id="2551" w:name="_Toc482188638"/>
      <w:bookmarkStart w:id="2552" w:name="_Toc2820"/>
      <w:bookmarkStart w:id="2553" w:name="_Toc4487"/>
      <w:bookmarkStart w:id="2554" w:name="_Toc1618"/>
      <w:bookmarkStart w:id="2555" w:name="_Toc13742"/>
      <w:bookmarkStart w:id="2556" w:name="_Toc9929"/>
      <w:bookmarkStart w:id="2557" w:name="_Toc6354"/>
      <w:bookmarkStart w:id="2558" w:name="_Toc7255"/>
      <w:bookmarkStart w:id="2559" w:name="_Toc16372"/>
      <w:bookmarkStart w:id="2560" w:name="_Toc75856932"/>
      <w:bookmarkStart w:id="2561" w:name="_Toc26026"/>
      <w:bookmarkStart w:id="2562" w:name="_Toc10911"/>
      <w:r>
        <w:rPr>
          <w:rFonts w:hint="eastAsia" w:ascii="宋体" w:hAnsi="宋体" w:eastAsia="宋体" w:cs="宋体"/>
          <w:color w:val="auto"/>
          <w:sz w:val="28"/>
          <w:szCs w:val="28"/>
          <w:highlight w:val="none"/>
        </w:rPr>
        <w:t>二、适用规范标准</w:t>
      </w:r>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1. 国家、行业、项目所在地规范名录</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2. 国家、行业、项目所在地标准名录</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3. 国家、行业、项目所在地规程名录</w:t>
      </w:r>
    </w:p>
    <w:p>
      <w:pPr>
        <w:keepNext/>
        <w:keepLines/>
        <w:spacing w:before="260" w:after="260"/>
        <w:outlineLvl w:val="1"/>
        <w:rPr>
          <w:rFonts w:hint="eastAsia" w:ascii="宋体" w:hAnsi="宋体" w:eastAsia="宋体" w:cs="宋体"/>
          <w:color w:val="auto"/>
          <w:sz w:val="28"/>
          <w:szCs w:val="28"/>
          <w:highlight w:val="none"/>
        </w:rPr>
      </w:pPr>
      <w:bookmarkStart w:id="2563" w:name="_Toc27290"/>
      <w:bookmarkStart w:id="2564" w:name="_Toc12167"/>
      <w:bookmarkStart w:id="2565" w:name="_Toc24588"/>
      <w:bookmarkStart w:id="2566" w:name="_Toc18421"/>
      <w:bookmarkStart w:id="2567" w:name="_Toc8712"/>
      <w:bookmarkStart w:id="2568" w:name="_Toc20508"/>
      <w:bookmarkStart w:id="2569" w:name="_Toc1334"/>
      <w:bookmarkStart w:id="2570" w:name="_Toc12279"/>
      <w:bookmarkStart w:id="2571" w:name="_Toc30894"/>
      <w:bookmarkStart w:id="2572" w:name="_Toc6768"/>
      <w:bookmarkStart w:id="2573" w:name="_Toc75856933"/>
      <w:bookmarkStart w:id="2574" w:name="_Toc11067"/>
      <w:bookmarkStart w:id="2575" w:name="_Toc482188639"/>
      <w:bookmarkStart w:id="2576" w:name="_Toc492300929"/>
      <w:bookmarkStart w:id="2577" w:name="_Toc1081"/>
      <w:r>
        <w:rPr>
          <w:rFonts w:hint="eastAsia" w:ascii="宋体" w:hAnsi="宋体" w:eastAsia="宋体" w:cs="宋体"/>
          <w:color w:val="auto"/>
          <w:sz w:val="28"/>
          <w:szCs w:val="28"/>
          <w:highlight w:val="none"/>
        </w:rPr>
        <w:t>三、成果文件要求</w:t>
      </w:r>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1. 成果文件的组成：勘察说明、设计说明、图纸等</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2. 成果文件的深度</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3. 成果文件的格式要求</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4. 成果文件的份数要求</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5. 成果文件的载体要求</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（1）纸质版的要求；</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（2）电子版的要求；</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（3）其他要求。</w:t>
      </w:r>
    </w:p>
    <w:p>
      <w:pPr>
        <w:spacing w:line="360" w:lineRule="auto"/>
        <w:ind w:firstLine="420" w:firstLineChars="200"/>
        <w:rPr>
          <w:rFonts w:hint="eastAsia" w:ascii="宋体" w:hAnsi="宋体" w:eastAsia="宋体" w:cs="宋体"/>
          <w:color w:val="auto"/>
          <w:szCs w:val="22"/>
          <w:highlight w:val="none"/>
        </w:rPr>
      </w:pPr>
      <w:bookmarkStart w:id="2578" w:name="_Toc492300930"/>
      <w:bookmarkStart w:id="2579" w:name="_Toc482188640"/>
      <w:r>
        <w:rPr>
          <w:rFonts w:hint="eastAsia" w:ascii="宋体" w:hAnsi="宋体" w:eastAsia="宋体" w:cs="宋体"/>
          <w:color w:val="auto"/>
          <w:szCs w:val="22"/>
          <w:highlight w:val="none"/>
        </w:rPr>
        <w:t>6. 成果文件的展板、模型、沙盘、动画要求</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7. 成果文件的其他要求</w:t>
      </w:r>
    </w:p>
    <w:p>
      <w:pPr>
        <w:keepNext/>
        <w:keepLines/>
        <w:spacing w:before="260" w:after="260"/>
        <w:outlineLvl w:val="1"/>
        <w:rPr>
          <w:rFonts w:hint="eastAsia" w:ascii="宋体" w:hAnsi="宋体" w:eastAsia="宋体" w:cs="宋体"/>
          <w:color w:val="auto"/>
          <w:sz w:val="28"/>
          <w:szCs w:val="28"/>
          <w:highlight w:val="none"/>
        </w:rPr>
      </w:pPr>
      <w:bookmarkStart w:id="2580" w:name="_Toc25943"/>
      <w:bookmarkStart w:id="2581" w:name="_Toc31731"/>
      <w:bookmarkStart w:id="2582" w:name="_Toc75856934"/>
      <w:bookmarkStart w:id="2583" w:name="_Toc6270"/>
      <w:bookmarkStart w:id="2584" w:name="_Toc29176"/>
      <w:bookmarkStart w:id="2585" w:name="_Toc822"/>
      <w:bookmarkStart w:id="2586" w:name="_Toc15838"/>
      <w:bookmarkStart w:id="2587" w:name="_Toc30479"/>
      <w:bookmarkStart w:id="2588" w:name="_Toc20215"/>
      <w:bookmarkStart w:id="2589" w:name="_Toc14018"/>
      <w:bookmarkStart w:id="2590" w:name="_Toc3929"/>
      <w:bookmarkStart w:id="2591" w:name="_Toc9871"/>
      <w:bookmarkStart w:id="2592" w:name="_Toc1245"/>
      <w:r>
        <w:rPr>
          <w:rFonts w:hint="eastAsia" w:ascii="宋体" w:hAnsi="宋体" w:eastAsia="宋体" w:cs="宋体"/>
          <w:color w:val="auto"/>
          <w:sz w:val="28"/>
          <w:szCs w:val="28"/>
          <w:highlight w:val="none"/>
        </w:rPr>
        <w:t>四、发包人财产清单</w:t>
      </w:r>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p>
    <w:p>
      <w:pPr>
        <w:keepNext/>
        <w:keepLines/>
        <w:spacing w:before="260" w:after="260" w:line="412" w:lineRule="auto"/>
        <w:ind w:firstLine="137" w:firstLineChars="49"/>
        <w:outlineLvl w:val="2"/>
        <w:rPr>
          <w:rFonts w:hint="eastAsia" w:ascii="宋体" w:hAnsi="宋体" w:eastAsia="宋体" w:cs="宋体"/>
          <w:color w:val="auto"/>
          <w:sz w:val="28"/>
          <w:szCs w:val="20"/>
          <w:highlight w:val="none"/>
        </w:rPr>
      </w:pPr>
      <w:bookmarkStart w:id="2593" w:name="_Toc15280"/>
      <w:bookmarkStart w:id="2594" w:name="_Toc14993"/>
      <w:bookmarkStart w:id="2595" w:name="_Toc11219"/>
      <w:bookmarkStart w:id="2596" w:name="_Toc29038"/>
      <w:bookmarkStart w:id="2597" w:name="_Toc482188641"/>
      <w:bookmarkStart w:id="2598" w:name="_Toc18907"/>
      <w:bookmarkStart w:id="2599" w:name="_Toc31504"/>
      <w:bookmarkStart w:id="2600" w:name="_Toc31260"/>
      <w:bookmarkStart w:id="2601" w:name="_Toc75856935"/>
      <w:bookmarkStart w:id="2602" w:name="_Toc492300931"/>
      <w:bookmarkStart w:id="2603" w:name="_Toc25926"/>
      <w:bookmarkStart w:id="2604" w:name="_Toc6066"/>
      <w:bookmarkStart w:id="2605" w:name="_Toc29422"/>
      <w:bookmarkStart w:id="2606" w:name="_Toc21200"/>
      <w:bookmarkStart w:id="2607" w:name="_Toc18889"/>
      <w:r>
        <w:rPr>
          <w:rFonts w:hint="eastAsia" w:ascii="宋体" w:hAnsi="宋体" w:eastAsia="宋体" w:cs="宋体"/>
          <w:color w:val="auto"/>
          <w:sz w:val="28"/>
          <w:szCs w:val="20"/>
          <w:highlight w:val="none"/>
        </w:rPr>
        <w:t>（一）发包人提供的设备、设施</w:t>
      </w:r>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1. 发包人提供的办公房屋及冷暖设施：如办公室数量及面积、空调等</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2. 发包人提供的设备清单：如电脑、投影、打印机、复印机等</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3. 发包人提供的设施清单：如办公桌椅、文件柜等</w:t>
      </w:r>
    </w:p>
    <w:p>
      <w:pPr>
        <w:spacing w:line="360" w:lineRule="auto"/>
        <w:ind w:firstLine="420" w:firstLineChars="200"/>
        <w:rPr>
          <w:rFonts w:hint="eastAsia" w:ascii="宋体" w:hAnsi="宋体" w:eastAsia="宋体" w:cs="宋体"/>
          <w:color w:val="auto"/>
          <w:szCs w:val="22"/>
          <w:highlight w:val="none"/>
        </w:rPr>
      </w:pPr>
      <w:bookmarkStart w:id="2608" w:name="_Toc482188642"/>
      <w:r>
        <w:rPr>
          <w:rFonts w:hint="eastAsia" w:ascii="宋体" w:hAnsi="宋体" w:eastAsia="宋体" w:cs="宋体"/>
          <w:color w:val="auto"/>
          <w:szCs w:val="22"/>
          <w:highlight w:val="none"/>
        </w:rPr>
        <w:t>……</w:t>
      </w:r>
    </w:p>
    <w:p>
      <w:pPr>
        <w:keepNext/>
        <w:keepLines/>
        <w:spacing w:before="260" w:after="260" w:line="412" w:lineRule="auto"/>
        <w:ind w:firstLine="137" w:firstLineChars="49"/>
        <w:outlineLvl w:val="2"/>
        <w:rPr>
          <w:rFonts w:hint="eastAsia" w:ascii="宋体" w:hAnsi="宋体" w:eastAsia="宋体" w:cs="宋体"/>
          <w:color w:val="auto"/>
          <w:sz w:val="28"/>
          <w:szCs w:val="20"/>
          <w:highlight w:val="none"/>
        </w:rPr>
      </w:pPr>
      <w:bookmarkStart w:id="2609" w:name="_Toc24898"/>
      <w:bookmarkStart w:id="2610" w:name="_Toc20022"/>
      <w:bookmarkStart w:id="2611" w:name="_Toc492300932"/>
      <w:bookmarkStart w:id="2612" w:name="_Toc2494"/>
      <w:bookmarkStart w:id="2613" w:name="_Toc16567"/>
      <w:bookmarkStart w:id="2614" w:name="_Toc14607"/>
      <w:bookmarkStart w:id="2615" w:name="_Toc17074"/>
      <w:bookmarkStart w:id="2616" w:name="_Toc17574"/>
      <w:bookmarkStart w:id="2617" w:name="_Toc26956"/>
      <w:bookmarkStart w:id="2618" w:name="_Toc22835"/>
      <w:bookmarkStart w:id="2619" w:name="_Toc75856936"/>
      <w:bookmarkStart w:id="2620" w:name="_Toc22622"/>
      <w:bookmarkStart w:id="2621" w:name="_Toc13234"/>
      <w:bookmarkStart w:id="2622" w:name="_Toc6377"/>
      <w:r>
        <w:rPr>
          <w:rFonts w:hint="eastAsia" w:ascii="宋体" w:hAnsi="宋体" w:eastAsia="宋体" w:cs="宋体"/>
          <w:color w:val="auto"/>
          <w:sz w:val="28"/>
          <w:szCs w:val="20"/>
          <w:highlight w:val="none"/>
        </w:rPr>
        <w:t>（二）发包人提供的资料</w:t>
      </w:r>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1. 施工场地及毗邻区域内的供水、排水、供电、供气、供热、通信、广播电视等地下管线资料、气象和水文观测资料，相邻建筑物和构筑物、地下工程的有关资料，以及其他与建设工程有关的原始资料</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2. 定位放线的基准点、基准线和基准标高</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3. 发包人取得的有关审批、核准和备案材料，如规划许可证</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4. 技术标准、规范</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5. 其他资料</w:t>
      </w:r>
    </w:p>
    <w:p>
      <w:pPr>
        <w:spacing w:line="360" w:lineRule="auto"/>
        <w:ind w:firstLine="420" w:firstLineChars="200"/>
        <w:rPr>
          <w:rFonts w:hint="eastAsia" w:ascii="宋体" w:hAnsi="宋体" w:eastAsia="宋体" w:cs="宋体"/>
          <w:color w:val="auto"/>
          <w:szCs w:val="22"/>
          <w:highlight w:val="none"/>
        </w:rPr>
      </w:pPr>
      <w:bookmarkStart w:id="2623" w:name="_Toc482188643"/>
      <w:r>
        <w:rPr>
          <w:rFonts w:hint="eastAsia" w:ascii="宋体" w:hAnsi="宋体" w:eastAsia="宋体" w:cs="宋体"/>
          <w:color w:val="auto"/>
          <w:szCs w:val="22"/>
          <w:highlight w:val="none"/>
        </w:rPr>
        <w:t>……</w:t>
      </w:r>
    </w:p>
    <w:p>
      <w:pPr>
        <w:keepNext/>
        <w:keepLines/>
        <w:spacing w:before="260" w:after="260" w:line="412" w:lineRule="auto"/>
        <w:ind w:firstLine="137" w:firstLineChars="49"/>
        <w:outlineLvl w:val="2"/>
        <w:rPr>
          <w:rFonts w:hint="eastAsia" w:ascii="宋体" w:hAnsi="宋体" w:eastAsia="宋体" w:cs="宋体"/>
          <w:color w:val="auto"/>
          <w:sz w:val="28"/>
          <w:szCs w:val="20"/>
          <w:highlight w:val="none"/>
        </w:rPr>
      </w:pPr>
      <w:bookmarkStart w:id="2624" w:name="_Toc12415"/>
      <w:bookmarkStart w:id="2625" w:name="_Toc25933"/>
      <w:bookmarkStart w:id="2626" w:name="_Toc7122"/>
      <w:bookmarkStart w:id="2627" w:name="_Toc11293"/>
      <w:bookmarkStart w:id="2628" w:name="_Toc25944"/>
      <w:bookmarkStart w:id="2629" w:name="_Toc1686"/>
      <w:bookmarkStart w:id="2630" w:name="_Toc492300933"/>
      <w:bookmarkStart w:id="2631" w:name="_Toc8913"/>
      <w:bookmarkStart w:id="2632" w:name="_Toc11887"/>
      <w:bookmarkStart w:id="2633" w:name="_Toc18039"/>
      <w:bookmarkStart w:id="2634" w:name="_Toc2392"/>
      <w:bookmarkStart w:id="2635" w:name="_Toc11694"/>
      <w:bookmarkStart w:id="2636" w:name="_Toc32224"/>
      <w:bookmarkStart w:id="2637" w:name="_Toc75856937"/>
      <w:r>
        <w:rPr>
          <w:rFonts w:hint="eastAsia" w:ascii="宋体" w:hAnsi="宋体" w:eastAsia="宋体" w:cs="宋体"/>
          <w:color w:val="auto"/>
          <w:sz w:val="28"/>
          <w:szCs w:val="20"/>
          <w:highlight w:val="none"/>
        </w:rPr>
        <w:t>（三）发包人财产使用要求及退还要求</w:t>
      </w:r>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1. 发包人财产使用要求</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2. 发包人财产退还要求</w:t>
      </w:r>
    </w:p>
    <w:p>
      <w:pPr>
        <w:spacing w:line="360" w:lineRule="auto"/>
        <w:ind w:firstLine="420" w:firstLineChars="200"/>
        <w:rPr>
          <w:rFonts w:hint="eastAsia" w:ascii="宋体" w:hAnsi="宋体" w:eastAsia="宋体" w:cs="宋体"/>
          <w:color w:val="auto"/>
          <w:szCs w:val="22"/>
          <w:highlight w:val="none"/>
        </w:rPr>
      </w:pPr>
      <w:bookmarkStart w:id="2638" w:name="_Toc482188644"/>
      <w:r>
        <w:rPr>
          <w:rFonts w:hint="eastAsia" w:ascii="宋体" w:hAnsi="宋体" w:eastAsia="宋体" w:cs="宋体"/>
          <w:color w:val="auto"/>
          <w:szCs w:val="22"/>
          <w:highlight w:val="none"/>
        </w:rPr>
        <w:t>……</w:t>
      </w:r>
    </w:p>
    <w:p>
      <w:pPr>
        <w:keepNext/>
        <w:keepLines/>
        <w:spacing w:before="260" w:after="260"/>
        <w:outlineLvl w:val="1"/>
        <w:rPr>
          <w:rFonts w:hint="eastAsia" w:ascii="宋体" w:hAnsi="宋体" w:eastAsia="宋体" w:cs="宋体"/>
          <w:color w:val="auto"/>
          <w:sz w:val="28"/>
          <w:szCs w:val="28"/>
          <w:highlight w:val="none"/>
        </w:rPr>
      </w:pPr>
      <w:bookmarkStart w:id="2639" w:name="_Toc3955"/>
      <w:bookmarkStart w:id="2640" w:name="_Toc9932"/>
      <w:bookmarkStart w:id="2641" w:name="_Toc75856938"/>
      <w:bookmarkStart w:id="2642" w:name="_Toc3367"/>
      <w:bookmarkStart w:id="2643" w:name="_Toc13938"/>
      <w:bookmarkStart w:id="2644" w:name="_Toc29694"/>
      <w:bookmarkStart w:id="2645" w:name="_Toc31191"/>
      <w:bookmarkStart w:id="2646" w:name="_Toc30118"/>
      <w:bookmarkStart w:id="2647" w:name="_Toc16602"/>
      <w:bookmarkStart w:id="2648" w:name="_Toc492300934"/>
      <w:bookmarkStart w:id="2649" w:name="_Toc9027"/>
      <w:bookmarkStart w:id="2650" w:name="_Toc30908"/>
      <w:bookmarkStart w:id="2651" w:name="_Toc11085"/>
      <w:bookmarkStart w:id="2652" w:name="_Toc30339"/>
      <w:r>
        <w:rPr>
          <w:rFonts w:hint="eastAsia" w:ascii="宋体" w:hAnsi="宋体" w:eastAsia="宋体" w:cs="宋体"/>
          <w:color w:val="auto"/>
          <w:sz w:val="28"/>
          <w:szCs w:val="28"/>
          <w:highlight w:val="none"/>
        </w:rPr>
        <w:t>五、发包人提供的便利条件</w:t>
      </w:r>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p>
    <w:p>
      <w:pPr>
        <w:spacing w:line="360" w:lineRule="auto"/>
        <w:ind w:firstLine="420" w:firstLineChars="200"/>
        <w:rPr>
          <w:rFonts w:hint="eastAsia" w:ascii="宋体" w:hAnsi="宋体" w:eastAsia="宋体" w:cs="宋体"/>
          <w:color w:val="auto"/>
          <w:szCs w:val="22"/>
          <w:highlight w:val="none"/>
        </w:rPr>
      </w:pPr>
      <w:bookmarkStart w:id="2653" w:name="_Toc482188645"/>
      <w:r>
        <w:rPr>
          <w:rFonts w:hint="eastAsia" w:ascii="宋体" w:hAnsi="宋体" w:eastAsia="宋体" w:cs="宋体"/>
          <w:color w:val="auto"/>
          <w:szCs w:val="22"/>
          <w:highlight w:val="none"/>
        </w:rPr>
        <w:t>1. 发包人提供的生活条件</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2. 发包人提供的交通条件</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3. 发包人提供的网络、通讯条件</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4. 发包人提供的协助人员</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p>
      <w:pPr>
        <w:keepNext/>
        <w:keepLines/>
        <w:spacing w:before="260" w:after="260"/>
        <w:outlineLvl w:val="1"/>
        <w:rPr>
          <w:rFonts w:hint="eastAsia" w:ascii="宋体" w:hAnsi="宋体" w:eastAsia="宋体" w:cs="宋体"/>
          <w:color w:val="auto"/>
          <w:sz w:val="28"/>
          <w:szCs w:val="28"/>
          <w:highlight w:val="none"/>
        </w:rPr>
      </w:pPr>
      <w:bookmarkStart w:id="2654" w:name="_Toc492300935"/>
      <w:bookmarkStart w:id="2655" w:name="_Toc6665"/>
      <w:bookmarkStart w:id="2656" w:name="_Toc32401"/>
      <w:bookmarkStart w:id="2657" w:name="_Toc22801"/>
      <w:bookmarkStart w:id="2658" w:name="_Toc5235"/>
      <w:bookmarkStart w:id="2659" w:name="_Toc14131"/>
      <w:bookmarkStart w:id="2660" w:name="_Toc75856939"/>
      <w:bookmarkStart w:id="2661" w:name="_Toc29397"/>
      <w:bookmarkStart w:id="2662" w:name="_Toc16795"/>
      <w:bookmarkStart w:id="2663" w:name="_Toc26797"/>
      <w:bookmarkStart w:id="2664" w:name="_Toc31619"/>
      <w:bookmarkStart w:id="2665" w:name="_Toc29822"/>
      <w:bookmarkStart w:id="2666" w:name="_Toc7718"/>
      <w:bookmarkStart w:id="2667" w:name="_Toc2493"/>
      <w:r>
        <w:rPr>
          <w:rFonts w:hint="eastAsia" w:ascii="宋体" w:hAnsi="宋体" w:eastAsia="宋体" w:cs="宋体"/>
          <w:color w:val="auto"/>
          <w:sz w:val="28"/>
          <w:szCs w:val="28"/>
          <w:highlight w:val="none"/>
        </w:rPr>
        <w:t>六、勘察设计人需要自备的工作条件</w:t>
      </w:r>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1. 勘察设计人自备的工作手册：如本项目必备的规范标准、图集等</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2. 勘察设计人自备的办公设备：如电脑、软件、投影、打印机、复印机、照相机等</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3. 勘察设计人自备的交通工具：如出行车辆等</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4. 勘察设计人自备的现场办公设施：如办公桌椅、文件柜等</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5. 勘察设计人自备的安全设施：如安全帽、安全鞋、手电筒等</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6. 勘察设计人自备的勘察检测仪器、设备、工具</w:t>
      </w:r>
    </w:p>
    <w:p>
      <w:pPr>
        <w:spacing w:line="360" w:lineRule="auto"/>
        <w:ind w:firstLine="420" w:firstLineChars="200"/>
        <w:rPr>
          <w:rFonts w:hint="eastAsia" w:ascii="宋体" w:hAnsi="宋体" w:eastAsia="宋体" w:cs="宋体"/>
          <w:color w:val="auto"/>
          <w:szCs w:val="22"/>
          <w:highlight w:val="none"/>
        </w:rPr>
      </w:pPr>
      <w:bookmarkStart w:id="2668" w:name="_Toc482188646"/>
      <w:r>
        <w:rPr>
          <w:rFonts w:hint="eastAsia" w:ascii="宋体" w:hAnsi="宋体" w:eastAsia="宋体" w:cs="宋体"/>
          <w:color w:val="auto"/>
          <w:szCs w:val="22"/>
          <w:highlight w:val="none"/>
        </w:rPr>
        <w:t>……</w:t>
      </w:r>
    </w:p>
    <w:p>
      <w:pPr>
        <w:keepNext/>
        <w:keepLines/>
        <w:spacing w:before="260" w:after="260"/>
        <w:outlineLvl w:val="1"/>
        <w:rPr>
          <w:rFonts w:hint="eastAsia" w:ascii="宋体" w:hAnsi="宋体" w:eastAsia="宋体" w:cs="宋体"/>
          <w:color w:val="auto"/>
          <w:sz w:val="28"/>
          <w:szCs w:val="28"/>
          <w:highlight w:val="none"/>
        </w:rPr>
      </w:pPr>
      <w:bookmarkStart w:id="2669" w:name="_Toc492300936"/>
      <w:bookmarkStart w:id="2670" w:name="_Toc13552"/>
      <w:bookmarkStart w:id="2671" w:name="_Toc12420"/>
      <w:bookmarkStart w:id="2672" w:name="_Toc12440"/>
      <w:bookmarkStart w:id="2673" w:name="_Toc27104"/>
      <w:bookmarkStart w:id="2674" w:name="_Toc75856940"/>
      <w:bookmarkStart w:id="2675" w:name="_Toc17830"/>
      <w:bookmarkStart w:id="2676" w:name="_Toc29456"/>
      <w:bookmarkStart w:id="2677" w:name="_Toc9782"/>
      <w:bookmarkStart w:id="2678" w:name="_Toc5809"/>
      <w:bookmarkStart w:id="2679" w:name="_Toc8663"/>
      <w:bookmarkStart w:id="2680" w:name="_Toc15923"/>
      <w:bookmarkStart w:id="2681" w:name="_Toc14692"/>
      <w:bookmarkStart w:id="2682" w:name="_Toc21168"/>
      <w:r>
        <w:rPr>
          <w:rFonts w:hint="eastAsia" w:ascii="宋体" w:hAnsi="宋体" w:eastAsia="宋体" w:cs="宋体"/>
          <w:color w:val="auto"/>
          <w:sz w:val="28"/>
          <w:szCs w:val="28"/>
          <w:highlight w:val="none"/>
        </w:rPr>
        <w:t>七、发包人的其他要求</w:t>
      </w:r>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发包人的其他要求</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p>
      <w:pPr>
        <w:spacing w:line="40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br w:type="page"/>
      </w:r>
    </w:p>
    <w:p>
      <w:pPr>
        <w:spacing w:line="360" w:lineRule="auto"/>
        <w:ind w:firstLine="883" w:firstLineChars="200"/>
        <w:rPr>
          <w:rFonts w:hint="eastAsia" w:ascii="宋体" w:hAnsi="宋体" w:eastAsia="宋体" w:cs="宋体"/>
          <w:b/>
          <w:color w:val="auto"/>
          <w:kern w:val="44"/>
          <w:sz w:val="44"/>
          <w:szCs w:val="20"/>
          <w:highlight w:val="none"/>
        </w:rPr>
      </w:pPr>
    </w:p>
    <w:p>
      <w:pPr>
        <w:keepNext/>
        <w:keepLines/>
        <w:spacing w:before="340" w:after="330" w:line="576" w:lineRule="auto"/>
        <w:jc w:val="center"/>
        <w:outlineLvl w:val="0"/>
        <w:rPr>
          <w:rFonts w:hint="eastAsia" w:ascii="宋体" w:hAnsi="宋体" w:eastAsia="宋体" w:cs="宋体"/>
          <w:b/>
          <w:color w:val="auto"/>
          <w:kern w:val="44"/>
          <w:sz w:val="44"/>
          <w:szCs w:val="20"/>
          <w:highlight w:val="none"/>
        </w:rPr>
      </w:pPr>
      <w:bookmarkStart w:id="2683" w:name="_Toc21148"/>
      <w:bookmarkStart w:id="2684" w:name="_Toc21350"/>
      <w:bookmarkStart w:id="2685" w:name="_Toc18912"/>
      <w:bookmarkStart w:id="2686" w:name="_Toc75856941"/>
      <w:bookmarkStart w:id="2687" w:name="_Toc6413"/>
      <w:bookmarkStart w:id="2688" w:name="_Toc23293"/>
      <w:bookmarkStart w:id="2689" w:name="_Toc15860"/>
      <w:bookmarkStart w:id="2690" w:name="_Toc32264"/>
      <w:bookmarkStart w:id="2691" w:name="_Toc2303"/>
      <w:bookmarkStart w:id="2692" w:name="_Toc492300937"/>
      <w:bookmarkStart w:id="2693" w:name="_Toc21196"/>
      <w:bookmarkStart w:id="2694" w:name="_Toc12697"/>
      <w:bookmarkStart w:id="2695" w:name="_Toc5050"/>
      <w:bookmarkStart w:id="2696" w:name="_Toc13326"/>
      <w:r>
        <w:rPr>
          <w:rFonts w:hint="eastAsia" w:ascii="宋体" w:hAnsi="宋体" w:eastAsia="宋体" w:cs="宋体"/>
          <w:b/>
          <w:color w:val="auto"/>
          <w:kern w:val="44"/>
          <w:sz w:val="44"/>
          <w:szCs w:val="20"/>
          <w:highlight w:val="none"/>
        </w:rPr>
        <w:t>第三卷</w:t>
      </w:r>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p>
    <w:p>
      <w:pPr>
        <w:spacing w:line="40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br w:type="page"/>
      </w:r>
    </w:p>
    <w:p>
      <w:pPr>
        <w:keepNext/>
        <w:keepLines/>
        <w:spacing w:before="340" w:after="330" w:line="576" w:lineRule="auto"/>
        <w:jc w:val="center"/>
        <w:outlineLvl w:val="0"/>
        <w:rPr>
          <w:rFonts w:hint="eastAsia" w:ascii="宋体" w:hAnsi="宋体" w:eastAsia="宋体" w:cs="宋体"/>
          <w:b/>
          <w:color w:val="auto"/>
          <w:kern w:val="44"/>
          <w:sz w:val="44"/>
          <w:szCs w:val="20"/>
          <w:highlight w:val="none"/>
        </w:rPr>
      </w:pPr>
      <w:bookmarkStart w:id="2697" w:name="_Toc24045"/>
      <w:bookmarkStart w:id="2698" w:name="_Toc30110"/>
      <w:bookmarkStart w:id="2699" w:name="_Toc18227"/>
      <w:bookmarkStart w:id="2700" w:name="_Toc26617"/>
      <w:bookmarkStart w:id="2701" w:name="_Toc24770"/>
      <w:bookmarkStart w:id="2702" w:name="_Toc22520"/>
      <w:bookmarkStart w:id="2703" w:name="_Toc13855"/>
      <w:bookmarkStart w:id="2704" w:name="_Toc13168"/>
      <w:bookmarkStart w:id="2705" w:name="_Toc75856942"/>
      <w:bookmarkStart w:id="2706" w:name="_Toc492300938"/>
      <w:bookmarkStart w:id="2707" w:name="_Toc25186"/>
      <w:bookmarkStart w:id="2708" w:name="_Toc27990"/>
      <w:bookmarkStart w:id="2709" w:name="_Toc15317"/>
      <w:bookmarkStart w:id="2710" w:name="_Toc20212"/>
      <w:r>
        <w:rPr>
          <w:rFonts w:hint="eastAsia" w:ascii="宋体" w:hAnsi="宋体" w:eastAsia="宋体" w:cs="宋体"/>
          <w:b/>
          <w:color w:val="auto"/>
          <w:kern w:val="44"/>
          <w:sz w:val="44"/>
          <w:szCs w:val="20"/>
          <w:highlight w:val="none"/>
        </w:rPr>
        <w:t>第六章  投标文件格式</w:t>
      </w:r>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p>
    <w:p>
      <w:pPr>
        <w:spacing w:line="400" w:lineRule="exact"/>
        <w:rPr>
          <w:rFonts w:hint="eastAsia" w:ascii="宋体" w:hAnsi="宋体" w:eastAsia="宋体" w:cs="宋体"/>
          <w:color w:val="auto"/>
          <w:szCs w:val="22"/>
          <w:highlight w:val="none"/>
        </w:rPr>
      </w:pPr>
    </w:p>
    <w:p>
      <w:pPr>
        <w:widowControl/>
        <w:jc w:val="center"/>
        <w:rPr>
          <w:rFonts w:hint="eastAsia" w:ascii="宋体" w:hAnsi="宋体" w:eastAsia="宋体" w:cs="宋体"/>
          <w:b/>
          <w:color w:val="auto"/>
          <w:sz w:val="32"/>
          <w:szCs w:val="20"/>
          <w:highlight w:val="none"/>
        </w:rPr>
      </w:pPr>
      <w:r>
        <w:rPr>
          <w:rFonts w:hint="eastAsia" w:ascii="宋体" w:hAnsi="宋体" w:eastAsia="宋体" w:cs="宋体"/>
          <w:color w:val="auto"/>
          <w:szCs w:val="22"/>
          <w:highlight w:val="none"/>
        </w:rPr>
        <w:br w:type="page"/>
      </w:r>
      <w:bookmarkStart w:id="2711" w:name="_Toc492300939"/>
      <w:r>
        <w:rPr>
          <w:rFonts w:hint="eastAsia" w:ascii="宋体" w:hAnsi="宋体" w:eastAsia="宋体" w:cs="宋体"/>
          <w:b/>
          <w:color w:val="auto"/>
          <w:sz w:val="32"/>
          <w:szCs w:val="20"/>
          <w:highlight w:val="none"/>
        </w:rPr>
        <w:t>目  录</w:t>
      </w:r>
      <w:bookmarkEnd w:id="2711"/>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一、投标函部分</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（一）投标函</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（二）投标函附录</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（三）法定代表人身份证明或授权委托书</w:t>
      </w:r>
    </w:p>
    <w:p>
      <w:pPr>
        <w:autoSpaceDE w:val="0"/>
        <w:autoSpaceDN w:val="0"/>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rPr>
        <w:t>（四）</w:t>
      </w:r>
      <w:r>
        <w:rPr>
          <w:rFonts w:hint="eastAsia" w:ascii="宋体" w:hAnsi="宋体" w:eastAsia="宋体" w:cs="宋体"/>
          <w:color w:val="auto"/>
          <w:highlight w:val="none"/>
        </w:rPr>
        <w:t>投标报价合理性说明（如有）</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（五）勘察费用清单</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如有</w:t>
      </w:r>
      <w:r>
        <w:rPr>
          <w:rFonts w:hint="eastAsia" w:ascii="宋体" w:hAnsi="宋体" w:eastAsia="宋体" w:cs="宋体"/>
          <w:snapToGrid w:val="0"/>
          <w:color w:val="auto"/>
          <w:kern w:val="0"/>
          <w:szCs w:val="21"/>
          <w:highlight w:val="none"/>
          <w:lang w:eastAsia="zh-CN"/>
        </w:rPr>
        <w:t>）</w:t>
      </w:r>
    </w:p>
    <w:p>
      <w:pPr>
        <w:pStyle w:val="2"/>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szCs w:val="22"/>
          <w:highlight w:val="none"/>
        </w:rPr>
        <w:t>（六）</w:t>
      </w:r>
      <w:r>
        <w:rPr>
          <w:rFonts w:hint="eastAsia" w:ascii="宋体" w:hAnsi="宋体" w:eastAsia="宋体" w:cs="宋体"/>
          <w:snapToGrid w:val="0"/>
          <w:color w:val="auto"/>
          <w:kern w:val="0"/>
          <w:szCs w:val="21"/>
          <w:highlight w:val="none"/>
        </w:rPr>
        <w:t>设计费用清单</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如有</w:t>
      </w:r>
      <w:r>
        <w:rPr>
          <w:rFonts w:hint="eastAsia" w:ascii="宋体" w:hAnsi="宋体" w:eastAsia="宋体" w:cs="宋体"/>
          <w:snapToGrid w:val="0"/>
          <w:color w:val="auto"/>
          <w:kern w:val="0"/>
          <w:szCs w:val="21"/>
          <w:highlight w:val="none"/>
          <w:lang w:eastAsia="zh-CN"/>
        </w:rPr>
        <w:t>）</w:t>
      </w:r>
    </w:p>
    <w:p>
      <w:pPr>
        <w:autoSpaceDE w:val="0"/>
        <w:autoSpaceDN w:val="0"/>
        <w:adjustRightInd w:val="0"/>
        <w:snapToGrid w:val="0"/>
        <w:spacing w:line="360" w:lineRule="auto"/>
        <w:ind w:firstLine="420" w:firstLineChars="200"/>
        <w:rPr>
          <w:rFonts w:hint="eastAsia" w:ascii="宋体" w:hAnsi="宋体" w:eastAsia="宋体" w:cs="宋体"/>
          <w:b/>
          <w:color w:val="auto"/>
          <w:highlight w:val="none"/>
          <w:lang w:eastAsia="zh-CN"/>
        </w:rPr>
      </w:pPr>
      <w:r>
        <w:rPr>
          <w:rFonts w:hint="eastAsia" w:ascii="宋体" w:hAnsi="宋体" w:eastAsia="宋体" w:cs="宋体"/>
          <w:snapToGrid w:val="0"/>
          <w:color w:val="auto"/>
          <w:kern w:val="0"/>
          <w:szCs w:val="21"/>
          <w:highlight w:val="none"/>
        </w:rPr>
        <w:t>二、商务部分</w:t>
      </w:r>
      <w:r>
        <w:rPr>
          <w:rFonts w:hint="eastAsia" w:ascii="宋体" w:hAnsi="宋体" w:eastAsia="宋体" w:cs="宋体"/>
          <w:b/>
          <w:color w:val="auto"/>
          <w:highlight w:val="none"/>
          <w:lang w:eastAsia="zh-CN"/>
        </w:rPr>
        <w:t>（</w:t>
      </w:r>
      <w:r>
        <w:rPr>
          <w:rFonts w:hint="eastAsia" w:ascii="宋体" w:hAnsi="宋体" w:eastAsia="宋体" w:cs="宋体"/>
          <w:b/>
          <w:color w:val="auto"/>
          <w:highlight w:val="none"/>
          <w:lang w:val="en-US" w:eastAsia="zh-CN"/>
        </w:rPr>
        <w:t>如有</w:t>
      </w:r>
      <w:r>
        <w:rPr>
          <w:rFonts w:hint="eastAsia" w:ascii="宋体" w:hAnsi="宋体" w:eastAsia="宋体" w:cs="宋体"/>
          <w:b/>
          <w:color w:val="auto"/>
          <w:highlight w:val="none"/>
          <w:lang w:eastAsia="zh-CN"/>
        </w:rPr>
        <w:t>）</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三、技术部分</w:t>
      </w:r>
      <w:r>
        <w:rPr>
          <w:rFonts w:hint="eastAsia" w:ascii="宋体" w:hAnsi="宋体" w:eastAsia="宋体" w:cs="宋体"/>
          <w:b/>
          <w:color w:val="auto"/>
          <w:highlight w:val="none"/>
          <w:lang w:eastAsia="zh-CN"/>
        </w:rPr>
        <w:t>（</w:t>
      </w:r>
      <w:r>
        <w:rPr>
          <w:rFonts w:hint="eastAsia" w:ascii="宋体" w:hAnsi="宋体" w:eastAsia="宋体" w:cs="宋体"/>
          <w:b/>
          <w:color w:val="auto"/>
          <w:highlight w:val="none"/>
          <w:lang w:val="en-US" w:eastAsia="zh-CN"/>
        </w:rPr>
        <w:t>如有</w:t>
      </w:r>
      <w:r>
        <w:rPr>
          <w:rFonts w:hint="eastAsia" w:ascii="宋体" w:hAnsi="宋体" w:eastAsia="宋体" w:cs="宋体"/>
          <w:b/>
          <w:color w:val="auto"/>
          <w:highlight w:val="none"/>
          <w:lang w:eastAsia="zh-CN"/>
        </w:rPr>
        <w:t>）</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四、资格审查部分</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（一）法定代表人身份证明或授权委托书</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（二）</w:t>
      </w:r>
      <w:r>
        <w:rPr>
          <w:rFonts w:hint="eastAsia" w:ascii="宋体" w:hAnsi="宋体" w:eastAsia="宋体" w:cs="宋体"/>
          <w:snapToGrid w:val="0"/>
          <w:color w:val="auto"/>
          <w:kern w:val="0"/>
          <w:szCs w:val="21"/>
          <w:highlight w:val="none"/>
          <w:lang w:eastAsia="zh-CN"/>
        </w:rPr>
        <w:t>共同投标协议</w:t>
      </w:r>
      <w:r>
        <w:rPr>
          <w:rFonts w:hint="eastAsia" w:ascii="宋体" w:hAnsi="宋体" w:eastAsia="宋体" w:cs="宋体"/>
          <w:snapToGrid w:val="0"/>
          <w:color w:val="auto"/>
          <w:kern w:val="0"/>
          <w:szCs w:val="21"/>
          <w:highlight w:val="none"/>
        </w:rPr>
        <w:t>（如有）</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（三）承诺</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（四）其他资料</w:t>
      </w:r>
    </w:p>
    <w:p>
      <w:pPr>
        <w:widowControl/>
        <w:jc w:val="left"/>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2"/>
        <w:rPr>
          <w:rFonts w:hint="eastAsia" w:ascii="宋体" w:hAnsi="宋体" w:eastAsia="宋体" w:cs="宋体"/>
          <w:color w:val="auto"/>
          <w:highlight w:val="none"/>
        </w:rPr>
      </w:pPr>
    </w:p>
    <w:p>
      <w:pPr>
        <w:pStyle w:val="4"/>
        <w:numPr>
          <w:ilvl w:val="-1"/>
          <w:numId w:val="0"/>
        </w:numPr>
        <w:spacing w:line="360" w:lineRule="auto"/>
        <w:ind w:firstLine="2320" w:firstLineChars="725"/>
        <w:jc w:val="both"/>
        <w:outlineLvl w:val="0"/>
        <w:rPr>
          <w:rFonts w:hint="eastAsia" w:ascii="宋体" w:hAnsi="宋体" w:eastAsia="宋体" w:cs="宋体"/>
          <w:b w:val="0"/>
          <w:bCs w:val="0"/>
          <w:color w:val="auto"/>
          <w:sz w:val="21"/>
          <w:szCs w:val="24"/>
          <w:highlight w:val="none"/>
        </w:rPr>
      </w:pPr>
      <w:bookmarkStart w:id="2712" w:name="_Toc18017"/>
      <w:bookmarkStart w:id="2713" w:name="_Toc4439"/>
      <w:bookmarkStart w:id="2714" w:name="_Toc12849"/>
      <w:bookmarkStart w:id="2715" w:name="_Toc9609"/>
      <w:bookmarkStart w:id="2716" w:name="_Toc549"/>
      <w:bookmarkStart w:id="2717" w:name="_Toc13079"/>
      <w:bookmarkStart w:id="2718" w:name="_Toc19419"/>
      <w:bookmarkStart w:id="2719" w:name="_Toc31822"/>
      <w:bookmarkStart w:id="2720" w:name="_Toc14359"/>
      <w:bookmarkStart w:id="2721" w:name="_Toc21623"/>
      <w:bookmarkStart w:id="2722" w:name="_Toc75856943"/>
      <w:bookmarkStart w:id="2723" w:name="_Toc27038"/>
      <w:bookmarkStart w:id="2724" w:name="_Toc10675"/>
      <w:r>
        <w:rPr>
          <w:rFonts w:hint="eastAsia" w:ascii="宋体" w:hAnsi="宋体" w:eastAsia="宋体" w:cs="宋体"/>
          <w:b w:val="0"/>
          <w:bCs/>
          <w:color w:val="auto"/>
          <w:sz w:val="32"/>
          <w:szCs w:val="20"/>
          <w:highlight w:val="none"/>
          <w:lang w:val="en-US" w:eastAsia="zh-CN"/>
        </w:rPr>
        <w:t>一、</w:t>
      </w:r>
      <w:r>
        <w:rPr>
          <w:rFonts w:hint="eastAsia" w:ascii="宋体" w:hAnsi="宋体" w:eastAsia="宋体" w:cs="宋体"/>
          <w:b w:val="0"/>
          <w:bCs/>
          <w:color w:val="auto"/>
          <w:sz w:val="32"/>
          <w:szCs w:val="20"/>
          <w:highlight w:val="none"/>
        </w:rPr>
        <w:t>投标函部分</w:t>
      </w:r>
      <w:bookmarkEnd w:id="2712"/>
      <w:bookmarkEnd w:id="2713"/>
      <w:bookmarkEnd w:id="2714"/>
      <w:bookmarkEnd w:id="2715"/>
      <w:bookmarkEnd w:id="2716"/>
      <w:bookmarkEnd w:id="2717"/>
      <w:bookmarkEnd w:id="2718"/>
      <w:bookmarkEnd w:id="2719"/>
      <w:bookmarkEnd w:id="2720"/>
      <w:bookmarkEnd w:id="2721"/>
      <w:bookmarkEnd w:id="2722"/>
      <w:bookmarkEnd w:id="2723"/>
      <w:bookmarkEnd w:id="2724"/>
    </w:p>
    <w:p>
      <w:pPr>
        <w:widowControl/>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br w:type="page"/>
      </w:r>
    </w:p>
    <w:p>
      <w:pPr>
        <w:rPr>
          <w:rFonts w:hint="eastAsia" w:ascii="宋体" w:hAnsi="宋体" w:eastAsia="宋体" w:cs="宋体"/>
          <w:color w:val="auto"/>
          <w:sz w:val="20"/>
          <w:szCs w:val="22"/>
          <w:highlight w:val="none"/>
        </w:rPr>
      </w:pPr>
    </w:p>
    <w:p>
      <w:pPr>
        <w:pStyle w:val="2"/>
        <w:rPr>
          <w:rFonts w:hint="eastAsia" w:ascii="宋体" w:hAnsi="宋体" w:eastAsia="宋体" w:cs="宋体"/>
        </w:rPr>
      </w:pPr>
    </w:p>
    <w:p>
      <w:pPr>
        <w:ind w:firstLine="560" w:firstLineChars="200"/>
        <w:jc w:val="left"/>
        <w:rPr>
          <w:rFonts w:hint="eastAsia" w:ascii="宋体" w:hAnsi="宋体" w:eastAsia="宋体" w:cs="宋体"/>
          <w:color w:val="auto"/>
          <w:sz w:val="28"/>
          <w:szCs w:val="28"/>
          <w:highlight w:val="none"/>
          <w:u w:val="single"/>
        </w:rPr>
      </w:pPr>
    </w:p>
    <w:p>
      <w:pPr>
        <w:jc w:val="center"/>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u w:val="single"/>
        </w:rPr>
        <w:t xml:space="preserve">        （项目名称）     </w:t>
      </w:r>
    </w:p>
    <w:p>
      <w:pPr>
        <w:rPr>
          <w:rFonts w:hint="eastAsia" w:ascii="宋体" w:hAnsi="宋体" w:eastAsia="宋体" w:cs="宋体"/>
          <w:color w:val="auto"/>
          <w:sz w:val="20"/>
          <w:szCs w:val="22"/>
          <w:highlight w:val="none"/>
        </w:rPr>
      </w:pPr>
    </w:p>
    <w:p>
      <w:pPr>
        <w:jc w:val="center"/>
        <w:rPr>
          <w:rFonts w:hint="eastAsia" w:ascii="宋体" w:hAnsi="宋体" w:eastAsia="宋体" w:cs="宋体"/>
          <w:color w:val="auto"/>
          <w:sz w:val="44"/>
          <w:szCs w:val="22"/>
          <w:highlight w:val="none"/>
        </w:rPr>
      </w:pPr>
      <w:r>
        <w:rPr>
          <w:rFonts w:hint="eastAsia" w:ascii="宋体" w:hAnsi="宋体" w:eastAsia="宋体" w:cs="宋体"/>
          <w:color w:val="auto"/>
          <w:sz w:val="44"/>
          <w:szCs w:val="22"/>
          <w:highlight w:val="none"/>
        </w:rPr>
        <w:t>投 标 文 件</w:t>
      </w:r>
    </w:p>
    <w:p>
      <w:pPr>
        <w:spacing w:line="400" w:lineRule="exact"/>
        <w:rPr>
          <w:rFonts w:hint="eastAsia" w:ascii="宋体" w:hAnsi="宋体" w:eastAsia="宋体" w:cs="宋体"/>
          <w:color w:val="auto"/>
          <w:szCs w:val="22"/>
          <w:highlight w:val="none"/>
        </w:rPr>
      </w:pPr>
    </w:p>
    <w:p>
      <w:pPr>
        <w:spacing w:line="400" w:lineRule="exact"/>
        <w:rPr>
          <w:rFonts w:hint="eastAsia" w:ascii="宋体" w:hAnsi="宋体" w:eastAsia="宋体" w:cs="宋体"/>
          <w:color w:val="auto"/>
          <w:szCs w:val="22"/>
          <w:highlight w:val="none"/>
          <w:lang w:eastAsia="zh-CN"/>
        </w:rPr>
      </w:pPr>
    </w:p>
    <w:p>
      <w:pPr>
        <w:pStyle w:val="2"/>
        <w:rPr>
          <w:rFonts w:hint="eastAsia" w:ascii="宋体" w:hAnsi="宋体" w:eastAsia="宋体" w:cs="宋体"/>
          <w:color w:val="auto"/>
          <w:szCs w:val="22"/>
          <w:highlight w:val="none"/>
          <w:lang w:eastAsia="zh-CN"/>
        </w:rPr>
      </w:pPr>
    </w:p>
    <w:p>
      <w:pPr>
        <w:rPr>
          <w:rFonts w:hint="eastAsia" w:ascii="宋体" w:hAnsi="宋体" w:eastAsia="宋体" w:cs="宋体"/>
          <w:color w:val="auto"/>
          <w:szCs w:val="22"/>
          <w:highlight w:val="none"/>
          <w:lang w:eastAsia="zh-CN"/>
        </w:rPr>
      </w:pPr>
    </w:p>
    <w:p>
      <w:pPr>
        <w:pStyle w:val="2"/>
        <w:rPr>
          <w:rFonts w:hint="eastAsia" w:ascii="宋体" w:hAnsi="宋体" w:eastAsia="宋体" w:cs="宋体"/>
          <w:color w:val="auto"/>
          <w:szCs w:val="22"/>
          <w:highlight w:val="none"/>
          <w:lang w:eastAsia="zh-CN"/>
        </w:rPr>
      </w:pPr>
    </w:p>
    <w:p>
      <w:pPr>
        <w:rPr>
          <w:rFonts w:hint="eastAsia" w:ascii="宋体" w:hAnsi="宋体" w:eastAsia="宋体" w:cs="宋体"/>
          <w:lang w:eastAsia="zh-CN"/>
        </w:rPr>
      </w:pPr>
    </w:p>
    <w:p>
      <w:pPr>
        <w:rPr>
          <w:rFonts w:hint="eastAsia" w:ascii="宋体" w:hAnsi="宋体" w:eastAsia="宋体" w:cs="宋体"/>
          <w:color w:val="auto"/>
          <w:szCs w:val="22"/>
          <w:highlight w:val="none"/>
          <w:lang w:eastAsia="zh-CN"/>
        </w:rPr>
      </w:pPr>
    </w:p>
    <w:p>
      <w:pPr>
        <w:pStyle w:val="2"/>
        <w:rPr>
          <w:rFonts w:hint="eastAsia" w:ascii="宋体" w:hAnsi="宋体" w:eastAsia="宋体" w:cs="宋体"/>
          <w:color w:val="auto"/>
          <w:szCs w:val="22"/>
          <w:highlight w:val="none"/>
          <w:lang w:eastAsia="zh-CN"/>
        </w:rPr>
      </w:pPr>
    </w:p>
    <w:p>
      <w:pPr>
        <w:rPr>
          <w:rFonts w:hint="eastAsia" w:ascii="宋体" w:hAnsi="宋体" w:eastAsia="宋体" w:cs="宋体"/>
          <w:color w:val="auto"/>
          <w:szCs w:val="22"/>
          <w:highlight w:val="none"/>
          <w:lang w:eastAsia="zh-CN"/>
        </w:rPr>
      </w:pPr>
    </w:p>
    <w:p>
      <w:pPr>
        <w:pStyle w:val="2"/>
        <w:rPr>
          <w:rFonts w:hint="eastAsia" w:ascii="宋体" w:hAnsi="宋体" w:eastAsia="宋体" w:cs="宋体"/>
          <w:color w:val="auto"/>
          <w:szCs w:val="22"/>
          <w:highlight w:val="none"/>
          <w:lang w:eastAsia="zh-CN"/>
        </w:rPr>
      </w:pPr>
    </w:p>
    <w:p>
      <w:pPr>
        <w:rPr>
          <w:rFonts w:hint="eastAsia" w:ascii="宋体" w:hAnsi="宋体" w:eastAsia="宋体" w:cs="宋体"/>
          <w:lang w:eastAsia="zh-CN"/>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投标函部分</w:t>
      </w:r>
    </w:p>
    <w:p>
      <w:pPr>
        <w:jc w:val="center"/>
        <w:rPr>
          <w:rFonts w:hint="eastAsia" w:ascii="宋体" w:hAnsi="宋体" w:eastAsia="宋体" w:cs="宋体"/>
          <w:color w:val="auto"/>
          <w:sz w:val="20"/>
          <w:szCs w:val="22"/>
          <w:highlight w:val="none"/>
        </w:rPr>
      </w:pPr>
    </w:p>
    <w:p>
      <w:pPr>
        <w:jc w:val="center"/>
        <w:rPr>
          <w:rFonts w:hint="eastAsia" w:ascii="宋体" w:hAnsi="宋体" w:eastAsia="宋体" w:cs="宋体"/>
          <w:color w:val="auto"/>
          <w:sz w:val="44"/>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pStyle w:val="2"/>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pStyle w:val="2"/>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pStyle w:val="2"/>
        <w:rPr>
          <w:rFonts w:hint="eastAsia" w:ascii="宋体" w:hAnsi="宋体" w:eastAsia="宋体" w:cs="宋体"/>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spacing w:line="360" w:lineRule="auto"/>
        <w:ind w:firstLine="1120" w:firstLineChars="400"/>
        <w:rPr>
          <w:rFonts w:hint="eastAsia" w:ascii="宋体" w:hAnsi="宋体" w:eastAsia="宋体" w:cs="宋体"/>
          <w:color w:val="auto"/>
          <w:sz w:val="28"/>
          <w:szCs w:val="22"/>
          <w:highlight w:val="none"/>
          <w:u w:val="single"/>
        </w:rPr>
      </w:pPr>
      <w:r>
        <w:rPr>
          <w:rFonts w:hint="eastAsia" w:ascii="宋体" w:hAnsi="宋体" w:eastAsia="宋体" w:cs="宋体"/>
          <w:color w:val="auto"/>
          <w:sz w:val="28"/>
          <w:szCs w:val="22"/>
          <w:highlight w:val="none"/>
        </w:rPr>
        <w:t>投标人：</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（盖</w:t>
      </w:r>
      <w:r>
        <w:rPr>
          <w:rFonts w:hint="eastAsia" w:ascii="宋体" w:hAnsi="宋体" w:eastAsia="宋体" w:cs="宋体"/>
          <w:color w:val="auto"/>
          <w:sz w:val="28"/>
          <w:szCs w:val="22"/>
          <w:highlight w:val="none"/>
          <w:lang w:eastAsia="zh-CN"/>
        </w:rPr>
        <w:t>单位法人章</w:t>
      </w:r>
      <w:r>
        <w:rPr>
          <w:rFonts w:hint="eastAsia" w:ascii="宋体" w:hAnsi="宋体" w:eastAsia="宋体" w:cs="宋体"/>
          <w:color w:val="auto"/>
          <w:sz w:val="28"/>
          <w:szCs w:val="22"/>
          <w:highlight w:val="none"/>
        </w:rPr>
        <w:t>）</w:t>
      </w:r>
    </w:p>
    <w:p>
      <w:pPr>
        <w:spacing w:line="360" w:lineRule="auto"/>
        <w:ind w:firstLine="1120" w:firstLineChars="400"/>
        <w:jc w:val="left"/>
        <w:rPr>
          <w:rFonts w:hint="eastAsia" w:ascii="宋体" w:hAnsi="宋体" w:eastAsia="宋体" w:cs="宋体"/>
          <w:color w:val="auto"/>
          <w:sz w:val="28"/>
          <w:szCs w:val="22"/>
          <w:highlight w:val="none"/>
        </w:rPr>
      </w:pPr>
      <w:r>
        <w:rPr>
          <w:rFonts w:hint="eastAsia" w:ascii="宋体" w:hAnsi="宋体" w:eastAsia="宋体" w:cs="宋体"/>
          <w:color w:val="auto"/>
          <w:sz w:val="28"/>
          <w:szCs w:val="22"/>
          <w:highlight w:val="none"/>
        </w:rPr>
        <w:t>法定代表人或其委托代理人：</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（签名或盖章）</w:t>
      </w:r>
    </w:p>
    <w:p>
      <w:pPr>
        <w:jc w:val="center"/>
        <w:rPr>
          <w:rFonts w:hint="eastAsia" w:ascii="宋体" w:hAnsi="宋体" w:eastAsia="宋体" w:cs="宋体"/>
          <w:color w:val="auto"/>
          <w:szCs w:val="22"/>
          <w:highlight w:val="none"/>
          <w:u w:val="single"/>
        </w:rPr>
      </w:pPr>
    </w:p>
    <w:p>
      <w:pPr>
        <w:keepNext/>
        <w:keepLines/>
        <w:spacing w:before="20" w:after="0" w:line="412" w:lineRule="auto"/>
        <w:ind w:firstLine="102" w:firstLineChars="49"/>
        <w:jc w:val="center"/>
        <w:outlineLvl w:val="9"/>
        <w:rPr>
          <w:rFonts w:hint="eastAsia" w:ascii="宋体" w:hAnsi="宋体" w:eastAsia="宋体" w:cs="宋体"/>
          <w:color w:val="auto"/>
          <w:sz w:val="28"/>
          <w:szCs w:val="22"/>
          <w:highlight w:val="none"/>
        </w:rPr>
      </w:pPr>
      <w:r>
        <w:rPr>
          <w:rFonts w:hint="eastAsia" w:ascii="宋体" w:hAnsi="宋体" w:eastAsia="宋体" w:cs="宋体"/>
          <w:color w:val="auto"/>
          <w:szCs w:val="22"/>
          <w:highlight w:val="none"/>
          <w:u w:val="single"/>
        </w:rPr>
        <w:t xml:space="preserve">       </w:t>
      </w:r>
      <w:bookmarkStart w:id="2725" w:name="_Toc32503"/>
      <w:r>
        <w:rPr>
          <w:rFonts w:hint="eastAsia" w:ascii="宋体" w:hAnsi="宋体" w:eastAsia="宋体" w:cs="宋体"/>
          <w:color w:val="auto"/>
          <w:sz w:val="28"/>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日</w:t>
      </w:r>
      <w:bookmarkStart w:id="2726" w:name="_Toc17886"/>
      <w:bookmarkStart w:id="2727" w:name="_Toc11231"/>
      <w:bookmarkStart w:id="2728" w:name="_Toc10083"/>
    </w:p>
    <w:p>
      <w:pPr>
        <w:keepNext w:val="0"/>
        <w:keepLines w:val="0"/>
        <w:spacing w:before="0" w:after="0" w:line="240" w:lineRule="auto"/>
        <w:ind w:firstLine="0" w:firstLineChars="0"/>
        <w:jc w:val="left"/>
        <w:outlineLvl w:val="9"/>
        <w:rPr>
          <w:rFonts w:hint="eastAsia" w:ascii="宋体" w:hAnsi="宋体" w:eastAsia="宋体" w:cs="宋体"/>
          <w:color w:val="auto"/>
          <w:sz w:val="28"/>
          <w:szCs w:val="22"/>
          <w:highlight w:val="none"/>
          <w:lang w:eastAsia="zh-CN"/>
        </w:rPr>
      </w:pPr>
      <w:r>
        <w:rPr>
          <w:rFonts w:hint="eastAsia" w:ascii="宋体" w:hAnsi="宋体" w:eastAsia="宋体" w:cs="宋体"/>
          <w:color w:val="auto"/>
          <w:sz w:val="28"/>
          <w:szCs w:val="22"/>
          <w:highlight w:val="none"/>
          <w:lang w:eastAsia="zh-CN"/>
        </w:rPr>
        <w:br w:type="page"/>
      </w:r>
    </w:p>
    <w:p>
      <w:pPr>
        <w:pStyle w:val="2"/>
        <w:rPr>
          <w:rFonts w:hint="eastAsia" w:ascii="宋体" w:hAnsi="宋体" w:eastAsia="宋体" w:cs="宋体"/>
          <w:lang w:eastAsia="zh-CN"/>
        </w:rPr>
      </w:pPr>
    </w:p>
    <w:p>
      <w:pPr>
        <w:keepNext/>
        <w:keepLines/>
        <w:pageBreakBefore w:val="0"/>
        <w:widowControl w:val="0"/>
        <w:kinsoku/>
        <w:wordWrap/>
        <w:overflowPunct/>
        <w:topLinePunct w:val="0"/>
        <w:autoSpaceDE/>
        <w:autoSpaceDN/>
        <w:bidi w:val="0"/>
        <w:adjustRightInd/>
        <w:snapToGrid/>
        <w:spacing w:before="0" w:after="0" w:line="360" w:lineRule="auto"/>
        <w:ind w:firstLine="3935" w:firstLineChars="1400"/>
        <w:jc w:val="center"/>
        <w:textAlignment w:val="auto"/>
        <w:outlineLvl w:val="9"/>
        <w:rPr>
          <w:rFonts w:hint="eastAsia" w:ascii="宋体" w:hAnsi="宋体" w:eastAsia="宋体" w:cs="宋体"/>
          <w:b/>
          <w:bCs/>
          <w:color w:val="auto"/>
          <w:sz w:val="28"/>
          <w:szCs w:val="28"/>
          <w:highlight w:val="none"/>
        </w:rPr>
      </w:pPr>
      <w:bookmarkStart w:id="2729" w:name="_Toc18616"/>
      <w:bookmarkStart w:id="2730" w:name="_Toc4569"/>
      <w:bookmarkStart w:id="2731" w:name="_Toc8461"/>
      <w:r>
        <w:rPr>
          <w:rFonts w:hint="eastAsia" w:ascii="宋体" w:hAnsi="宋体" w:eastAsia="宋体" w:cs="宋体"/>
          <w:b/>
          <w:bCs/>
          <w:color w:val="auto"/>
          <w:sz w:val="28"/>
          <w:szCs w:val="28"/>
          <w:highlight w:val="none"/>
        </w:rPr>
        <w:t>目  录</w:t>
      </w:r>
      <w:bookmarkEnd w:id="2729"/>
      <w:bookmarkEnd w:id="2730"/>
      <w:bookmarkEnd w:id="2731"/>
    </w:p>
    <w:p>
      <w:pPr>
        <w:spacing w:line="360" w:lineRule="auto"/>
        <w:jc w:val="center"/>
        <w:rPr>
          <w:rFonts w:hint="eastAsia" w:ascii="宋体" w:hAnsi="宋体" w:eastAsia="宋体" w:cs="宋体"/>
          <w:color w:val="auto"/>
          <w:szCs w:val="20"/>
          <w:highlight w:val="none"/>
        </w:rPr>
      </w:pPr>
    </w:p>
    <w:p>
      <w:pPr>
        <w:spacing w:line="360" w:lineRule="auto"/>
        <w:ind w:firstLine="420" w:firstLineChars="200"/>
        <w:outlineLvl w:val="9"/>
        <w:rPr>
          <w:rFonts w:hint="eastAsia" w:ascii="宋体" w:hAnsi="宋体" w:eastAsia="宋体" w:cs="宋体"/>
          <w:color w:val="auto"/>
          <w:highlight w:val="none"/>
        </w:rPr>
      </w:pPr>
      <w:bookmarkStart w:id="2732" w:name="_Toc3347"/>
      <w:bookmarkStart w:id="2733" w:name="_Toc6647"/>
      <w:r>
        <w:rPr>
          <w:rFonts w:hint="eastAsia" w:ascii="宋体" w:hAnsi="宋体" w:eastAsia="宋体" w:cs="宋体"/>
          <w:color w:val="auto"/>
          <w:highlight w:val="none"/>
        </w:rPr>
        <w:t>（一）投标函</w:t>
      </w:r>
      <w:bookmarkEnd w:id="2732"/>
      <w:bookmarkEnd w:id="2733"/>
    </w:p>
    <w:p>
      <w:pPr>
        <w:spacing w:line="360" w:lineRule="auto"/>
        <w:ind w:firstLine="420" w:firstLineChars="200"/>
        <w:outlineLvl w:val="9"/>
        <w:rPr>
          <w:rFonts w:hint="eastAsia" w:ascii="宋体" w:hAnsi="宋体" w:eastAsia="宋体" w:cs="宋体"/>
          <w:color w:val="auto"/>
          <w:highlight w:val="none"/>
          <w:lang w:eastAsia="zh-CN"/>
        </w:rPr>
      </w:pPr>
      <w:bookmarkStart w:id="2734" w:name="_Toc32210"/>
      <w:bookmarkStart w:id="2735" w:name="_Toc2359"/>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投标函附录</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如有</w:t>
      </w:r>
      <w:r>
        <w:rPr>
          <w:rFonts w:hint="eastAsia" w:ascii="宋体" w:hAnsi="宋体" w:eastAsia="宋体" w:cs="宋体"/>
          <w:color w:val="auto"/>
          <w:highlight w:val="none"/>
          <w:lang w:eastAsia="zh-CN"/>
        </w:rPr>
        <w:t>）</w:t>
      </w:r>
      <w:bookmarkEnd w:id="2734"/>
      <w:bookmarkEnd w:id="2735"/>
    </w:p>
    <w:p>
      <w:pPr>
        <w:spacing w:line="360" w:lineRule="auto"/>
        <w:ind w:firstLine="420" w:firstLineChars="200"/>
        <w:outlineLvl w:val="9"/>
        <w:rPr>
          <w:rFonts w:hint="eastAsia" w:ascii="宋体" w:hAnsi="宋体" w:eastAsia="宋体" w:cs="宋体"/>
          <w:color w:val="auto"/>
          <w:highlight w:val="none"/>
        </w:rPr>
      </w:pPr>
      <w:bookmarkStart w:id="2736" w:name="_Toc14078"/>
      <w:bookmarkStart w:id="2737" w:name="_Toc27380"/>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三</w:t>
      </w:r>
      <w:r>
        <w:rPr>
          <w:rFonts w:hint="eastAsia" w:ascii="宋体" w:hAnsi="宋体" w:eastAsia="宋体" w:cs="宋体"/>
          <w:color w:val="auto"/>
          <w:highlight w:val="none"/>
        </w:rPr>
        <w:t>）法定代表人身份证明或授权委托书</w:t>
      </w:r>
      <w:bookmarkEnd w:id="2736"/>
      <w:bookmarkEnd w:id="2737"/>
    </w:p>
    <w:p>
      <w:pPr>
        <w:autoSpaceDE w:val="0"/>
        <w:autoSpaceDN w:val="0"/>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rPr>
        <w:t>（四）</w:t>
      </w:r>
      <w:r>
        <w:rPr>
          <w:rFonts w:hint="eastAsia" w:ascii="宋体" w:hAnsi="宋体" w:eastAsia="宋体" w:cs="宋体"/>
          <w:color w:val="auto"/>
          <w:highlight w:val="none"/>
        </w:rPr>
        <w:t>投标报价合理性说明（如有）</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（五）勘察费用清单</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如有</w:t>
      </w:r>
      <w:r>
        <w:rPr>
          <w:rFonts w:hint="eastAsia" w:ascii="宋体" w:hAnsi="宋体" w:eastAsia="宋体" w:cs="宋体"/>
          <w:snapToGrid w:val="0"/>
          <w:color w:val="auto"/>
          <w:kern w:val="0"/>
          <w:szCs w:val="21"/>
          <w:highlight w:val="none"/>
          <w:lang w:eastAsia="zh-CN"/>
        </w:rPr>
        <w:t>）</w:t>
      </w:r>
    </w:p>
    <w:p>
      <w:pPr>
        <w:keepNext w:val="0"/>
        <w:keepLines w:val="0"/>
        <w:spacing w:before="0" w:after="0" w:line="240" w:lineRule="auto"/>
        <w:ind w:firstLine="420" w:firstLineChars="200"/>
        <w:jc w:val="left"/>
        <w:outlineLvl w:val="9"/>
        <w:rPr>
          <w:rFonts w:hint="eastAsia" w:ascii="宋体" w:hAnsi="宋体" w:eastAsia="宋体" w:cs="宋体"/>
          <w:snapToGrid w:val="0"/>
          <w:color w:val="auto"/>
          <w:kern w:val="0"/>
          <w:szCs w:val="21"/>
          <w:highlight w:val="none"/>
          <w:lang w:eastAsia="zh-CN"/>
        </w:rPr>
      </w:pPr>
      <w:r>
        <w:rPr>
          <w:rFonts w:hint="eastAsia" w:ascii="宋体" w:hAnsi="宋体" w:eastAsia="宋体" w:cs="宋体"/>
          <w:color w:val="auto"/>
          <w:szCs w:val="22"/>
          <w:highlight w:val="none"/>
        </w:rPr>
        <w:t>（六）</w:t>
      </w:r>
      <w:r>
        <w:rPr>
          <w:rFonts w:hint="eastAsia" w:ascii="宋体" w:hAnsi="宋体" w:eastAsia="宋体" w:cs="宋体"/>
          <w:snapToGrid w:val="0"/>
          <w:color w:val="auto"/>
          <w:kern w:val="0"/>
          <w:szCs w:val="21"/>
          <w:highlight w:val="none"/>
        </w:rPr>
        <w:t>设计费用清单</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如有</w:t>
      </w:r>
      <w:r>
        <w:rPr>
          <w:rFonts w:hint="eastAsia" w:ascii="宋体" w:hAnsi="宋体" w:eastAsia="宋体" w:cs="宋体"/>
          <w:snapToGrid w:val="0"/>
          <w:color w:val="auto"/>
          <w:kern w:val="0"/>
          <w:szCs w:val="21"/>
          <w:highlight w:val="none"/>
          <w:lang w:eastAsia="zh-CN"/>
        </w:rPr>
        <w:t>）</w:t>
      </w:r>
    </w:p>
    <w:p>
      <w:pPr>
        <w:keepNext w:val="0"/>
        <w:keepLines w:val="0"/>
        <w:spacing w:before="0" w:after="0" w:line="240" w:lineRule="auto"/>
        <w:ind w:firstLine="0" w:firstLineChars="0"/>
        <w:jc w:val="center"/>
        <w:outlineLvl w:val="2"/>
        <w:rPr>
          <w:rFonts w:hint="eastAsia" w:ascii="宋体" w:hAnsi="宋体" w:eastAsia="宋体" w:cs="宋体"/>
          <w:color w:val="auto"/>
          <w:sz w:val="28"/>
          <w:szCs w:val="20"/>
          <w:highlight w:val="none"/>
        </w:rPr>
      </w:pPr>
      <w:r>
        <w:rPr>
          <w:rFonts w:hint="eastAsia" w:ascii="宋体" w:hAnsi="宋体" w:eastAsia="宋体" w:cs="宋体"/>
          <w:color w:val="auto"/>
          <w:sz w:val="28"/>
          <w:szCs w:val="28"/>
          <w:highlight w:val="none"/>
          <w:u w:val="single"/>
        </w:rPr>
        <w:br w:type="page"/>
      </w:r>
      <w:bookmarkEnd w:id="2726"/>
      <w:bookmarkEnd w:id="2727"/>
      <w:bookmarkEnd w:id="2728"/>
      <w:bookmarkStart w:id="2738" w:name="_Toc519"/>
      <w:bookmarkStart w:id="2739" w:name="_Toc370676426"/>
      <w:bookmarkStart w:id="2740" w:name="_Toc28626"/>
      <w:bookmarkStart w:id="2741" w:name="_Toc482188651"/>
      <w:bookmarkStart w:id="2742" w:name="_Toc359594235"/>
      <w:bookmarkStart w:id="2743" w:name="_Toc17179"/>
      <w:bookmarkStart w:id="2744" w:name="_Toc1682"/>
      <w:bookmarkStart w:id="2745" w:name="_Toc828"/>
      <w:bookmarkStart w:id="2746" w:name="_Toc75856944"/>
      <w:bookmarkStart w:id="2747" w:name="_Toc385943065"/>
      <w:bookmarkStart w:id="2748" w:name="_Toc492300941"/>
      <w:bookmarkStart w:id="2749" w:name="_Toc31246"/>
      <w:bookmarkStart w:id="2750" w:name="_Toc29010"/>
      <w:bookmarkStart w:id="2751" w:name="_Toc11245"/>
      <w:bookmarkStart w:id="2752" w:name="_Toc391394111"/>
      <w:bookmarkStart w:id="2753" w:name="_Toc22388"/>
      <w:bookmarkStart w:id="2754" w:name="_Toc19361"/>
      <w:bookmarkStart w:id="2755" w:name="_Toc7633"/>
      <w:r>
        <w:rPr>
          <w:rFonts w:hint="eastAsia" w:ascii="宋体" w:hAnsi="宋体" w:eastAsia="宋体" w:cs="宋体"/>
          <w:color w:val="auto"/>
          <w:sz w:val="28"/>
          <w:szCs w:val="20"/>
          <w:highlight w:val="none"/>
        </w:rPr>
        <w:t>（一）投标函</w:t>
      </w:r>
      <w:bookmarkEnd w:id="2725"/>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p>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（招标人名称）：</w:t>
      </w:r>
    </w:p>
    <w:p>
      <w:pPr>
        <w:widowControl/>
        <w:tabs>
          <w:tab w:val="left" w:pos="9072"/>
          <w:tab w:val="left" w:pos="9640"/>
        </w:tabs>
        <w:adjustRightInd w:val="0"/>
        <w:snapToGrid w:val="0"/>
        <w:spacing w:line="360" w:lineRule="auto"/>
        <w:ind w:right="120" w:rightChars="57" w:firstLine="630" w:firstLineChars="3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1．我方已仔细研究了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（项目名称）勘察设计招标项目招标文件的全部内容，</w:t>
      </w:r>
      <w:r>
        <w:rPr>
          <w:rFonts w:hint="eastAsia" w:ascii="宋体" w:hAnsi="宋体" w:eastAsia="宋体" w:cs="宋体"/>
          <w:snapToGrid w:val="0"/>
          <w:color w:val="auto"/>
          <w:kern w:val="0"/>
          <w:szCs w:val="21"/>
          <w:highlight w:val="none"/>
        </w:rPr>
        <w:t>愿意以</w:t>
      </w:r>
      <w:r>
        <w:rPr>
          <w:rFonts w:hint="eastAsia" w:ascii="宋体" w:hAnsi="宋体" w:eastAsia="宋体" w:cs="宋体"/>
          <w:snapToGrid w:val="0"/>
          <w:color w:val="auto"/>
          <w:kern w:val="0"/>
          <w:szCs w:val="21"/>
          <w:highlight w:val="none"/>
          <w:lang w:val="en-US" w:eastAsia="zh-CN"/>
        </w:rPr>
        <w:t>下列方式对勘察设计费进行报价</w:t>
      </w:r>
      <w:r>
        <w:rPr>
          <w:rFonts w:hint="eastAsia" w:ascii="宋体" w:hAnsi="宋体" w:eastAsia="宋体" w:cs="宋体"/>
          <w:snapToGrid w:val="0"/>
          <w:color w:val="auto"/>
          <w:kern w:val="0"/>
          <w:szCs w:val="21"/>
          <w:highlight w:val="none"/>
          <w:lang w:eastAsia="zh-CN"/>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方式一：对勘察费、设计费分别采用</w:t>
      </w:r>
      <w:r>
        <w:rPr>
          <w:rFonts w:hint="eastAsia" w:ascii="宋体" w:hAnsi="宋体" w:eastAsia="宋体" w:cs="宋体"/>
          <w:color w:val="auto"/>
          <w:szCs w:val="21"/>
          <w:highlight w:val="none"/>
        </w:rPr>
        <w:t>固定费率</w:t>
      </w:r>
      <w:r>
        <w:rPr>
          <w:rFonts w:hint="eastAsia" w:ascii="宋体" w:hAnsi="宋体" w:eastAsia="宋体" w:cs="宋体"/>
          <w:color w:val="auto"/>
          <w:szCs w:val="21"/>
          <w:highlight w:val="none"/>
          <w:lang w:val="en-US" w:eastAsia="zh-CN"/>
        </w:rPr>
        <w:t>或</w:t>
      </w:r>
      <w:r>
        <w:rPr>
          <w:rFonts w:hint="eastAsia" w:ascii="宋体" w:hAnsi="宋体" w:eastAsia="宋体" w:cs="宋体"/>
          <w:color w:val="auto"/>
          <w:kern w:val="0"/>
          <w:szCs w:val="21"/>
          <w:highlight w:val="none"/>
        </w:rPr>
        <w:t>固定单价</w:t>
      </w:r>
      <w:r>
        <w:rPr>
          <w:rFonts w:hint="eastAsia" w:ascii="宋体" w:hAnsi="宋体" w:eastAsia="宋体" w:cs="宋体"/>
          <w:color w:val="auto"/>
          <w:kern w:val="0"/>
          <w:szCs w:val="21"/>
          <w:highlight w:val="none"/>
          <w:lang w:val="en-US" w:eastAsia="zh-CN"/>
        </w:rPr>
        <w:t>或</w:t>
      </w:r>
      <w:r>
        <w:rPr>
          <w:rFonts w:hint="eastAsia" w:ascii="宋体" w:hAnsi="宋体" w:eastAsia="宋体" w:cs="宋体"/>
          <w:color w:val="auto"/>
          <w:kern w:val="0"/>
          <w:szCs w:val="21"/>
          <w:highlight w:val="none"/>
        </w:rPr>
        <w:t>固定</w:t>
      </w:r>
      <w:r>
        <w:rPr>
          <w:rFonts w:hint="eastAsia" w:ascii="宋体" w:hAnsi="宋体" w:eastAsia="宋体" w:cs="宋体"/>
          <w:color w:val="auto"/>
          <w:kern w:val="0"/>
          <w:szCs w:val="21"/>
          <w:highlight w:val="none"/>
          <w:lang w:val="en-US" w:eastAsia="zh-CN"/>
        </w:rPr>
        <w:t>总</w:t>
      </w:r>
      <w:r>
        <w:rPr>
          <w:rFonts w:hint="eastAsia" w:ascii="宋体" w:hAnsi="宋体" w:eastAsia="宋体" w:cs="宋体"/>
          <w:color w:val="auto"/>
          <w:kern w:val="0"/>
          <w:szCs w:val="21"/>
          <w:highlight w:val="none"/>
        </w:rPr>
        <w:t>价</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投标总报价为</w:t>
      </w:r>
      <w:r>
        <w:rPr>
          <w:rFonts w:hint="eastAsia" w:ascii="宋体" w:hAnsi="宋体" w:eastAsia="宋体" w:cs="宋体"/>
          <w:color w:val="auto"/>
          <w:szCs w:val="21"/>
          <w:highlight w:val="none"/>
          <w:u w:val="single"/>
        </w:rPr>
        <w:t>人民币（大写）</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none"/>
          <w:lang w:eastAsia="zh-CN"/>
        </w:rPr>
        <w:t>；</w:t>
      </w:r>
      <w:r>
        <w:rPr>
          <w:rFonts w:hint="eastAsia" w:ascii="宋体" w:hAnsi="宋体" w:eastAsia="宋体" w:cs="宋体"/>
          <w:i/>
          <w:iCs/>
          <w:color w:val="auto"/>
          <w:szCs w:val="21"/>
          <w:highlight w:val="none"/>
        </w:rPr>
        <w:t>[提示：当选择方式一时，重庆市电子招投标系统应根据填报的勘察设计费的固定费率或固定单价自动生成对应的勘察费、设计费投标报价，同时根据勘察费和设计费自动相加生成投标总报价，固定单价方式的单位由招标人在编制招标文件时填写。]</w:t>
      </w:r>
    </w:p>
    <w:p>
      <w:pPr>
        <w:spacing w:line="360" w:lineRule="auto"/>
        <w:ind w:firstLine="420" w:firstLineChars="200"/>
        <w:outlineLvl w:val="9"/>
        <w:rPr>
          <w:rFonts w:hint="eastAsia" w:ascii="宋体" w:hAnsi="宋体" w:eastAsia="宋体" w:cs="宋体"/>
          <w:color w:val="auto"/>
          <w:szCs w:val="21"/>
          <w:highlight w:val="none"/>
        </w:rPr>
      </w:pPr>
      <w:bookmarkStart w:id="2756" w:name="_Toc28918"/>
      <w:bookmarkStart w:id="2757" w:name="_Toc22645"/>
      <w:r>
        <w:rPr>
          <w:rFonts w:hint="eastAsia" w:ascii="宋体" w:hAnsi="宋体" w:eastAsia="宋体" w:cs="宋体"/>
          <w:color w:val="auto"/>
          <w:szCs w:val="21"/>
          <w:highlight w:val="none"/>
        </w:rPr>
        <w:t>（1）勘察费</w:t>
      </w:r>
      <w:bookmarkEnd w:id="2756"/>
      <w:bookmarkEnd w:id="2757"/>
    </w:p>
    <w:p>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□固定费率方式：固定费率为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计费基数为</w:t>
      </w:r>
      <w:r>
        <w:rPr>
          <w:rFonts w:hint="eastAsia" w:ascii="宋体" w:hAnsi="宋体" w:eastAsia="宋体" w:cs="宋体"/>
          <w:color w:val="auto"/>
          <w:szCs w:val="21"/>
          <w:highlight w:val="none"/>
          <w:u w:val="single"/>
        </w:rPr>
        <w:t xml:space="preserve">    元</w:t>
      </w:r>
      <w:r>
        <w:rPr>
          <w:rFonts w:hint="eastAsia" w:ascii="宋体" w:hAnsi="宋体" w:eastAsia="宋体" w:cs="宋体"/>
          <w:color w:val="auto"/>
          <w:szCs w:val="21"/>
          <w:highlight w:val="none"/>
        </w:rPr>
        <w:t>，</w:t>
      </w:r>
      <w:r>
        <w:rPr>
          <w:rFonts w:hint="eastAsia" w:ascii="宋体" w:hAnsi="宋体" w:eastAsia="宋体" w:cs="宋体"/>
          <w:color w:val="auto"/>
          <w:highlight w:val="none"/>
        </w:rPr>
        <w:t>□BIM技术费用报价为</w:t>
      </w:r>
      <w:r>
        <w:rPr>
          <w:rFonts w:hint="eastAsia" w:ascii="宋体" w:hAnsi="宋体" w:eastAsia="宋体" w:cs="宋体"/>
          <w:color w:val="auto"/>
          <w:highlight w:val="none"/>
          <w:u w:val="single"/>
        </w:rPr>
        <w:t xml:space="preserve">   元</w:t>
      </w:r>
      <w:r>
        <w:rPr>
          <w:rFonts w:hint="eastAsia" w:ascii="宋体" w:hAnsi="宋体" w:eastAsia="宋体" w:cs="宋体"/>
          <w:color w:val="auto"/>
          <w:highlight w:val="none"/>
        </w:rPr>
        <w:t>，□专项勘察费用报价为</w:t>
      </w:r>
      <w:r>
        <w:rPr>
          <w:rFonts w:hint="eastAsia" w:ascii="宋体" w:hAnsi="宋体" w:eastAsia="宋体" w:cs="宋体"/>
          <w:color w:val="auto"/>
          <w:highlight w:val="none"/>
          <w:u w:val="single"/>
        </w:rPr>
        <w:t xml:space="preserve">    元</w:t>
      </w: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其他费用报价为    元</w:t>
      </w:r>
      <w:r>
        <w:rPr>
          <w:rFonts w:hint="eastAsia" w:ascii="宋体" w:hAnsi="宋体" w:eastAsia="宋体" w:cs="宋体"/>
          <w:color w:val="auto"/>
          <w:highlight w:val="none"/>
        </w:rPr>
        <w:t>，</w:t>
      </w:r>
      <w:r>
        <w:rPr>
          <w:rFonts w:hint="eastAsia" w:ascii="宋体" w:hAnsi="宋体" w:eastAsia="宋体" w:cs="宋体"/>
          <w:color w:val="auto"/>
          <w:szCs w:val="21"/>
          <w:highlight w:val="none"/>
        </w:rPr>
        <w:t>勘察费投标报价为</w:t>
      </w:r>
      <w:r>
        <w:rPr>
          <w:rFonts w:hint="eastAsia" w:ascii="宋体" w:hAnsi="宋体" w:eastAsia="宋体" w:cs="宋体"/>
          <w:color w:val="auto"/>
          <w:szCs w:val="21"/>
          <w:highlight w:val="none"/>
          <w:u w:val="single"/>
        </w:rPr>
        <w:t xml:space="preserve">人民币（大写）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bookmarkStart w:id="2758" w:name="OLE_LINK14"/>
      <w:r>
        <w:rPr>
          <w:rFonts w:hint="eastAsia" w:ascii="宋体" w:hAnsi="宋体" w:eastAsia="宋体" w:cs="宋体"/>
          <w:snapToGrid w:val="0"/>
          <w:color w:val="auto"/>
          <w:kern w:val="0"/>
          <w:szCs w:val="21"/>
          <w:highlight w:val="none"/>
        </w:rPr>
        <w:t>□固定单价方式：</w:t>
      </w:r>
      <w:r>
        <w:rPr>
          <w:rFonts w:hint="eastAsia" w:ascii="宋体" w:hAnsi="宋体" w:eastAsia="宋体" w:cs="宋体"/>
          <w:color w:val="auto"/>
          <w:kern w:val="0"/>
          <w:szCs w:val="21"/>
          <w:highlight w:val="none"/>
        </w:rPr>
        <w:t>固定单价为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u w:val="single"/>
        </w:rPr>
        <w:t>（单位：  ）</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暂定工程量</w:t>
      </w:r>
      <w:r>
        <w:rPr>
          <w:rFonts w:hint="eastAsia" w:ascii="宋体" w:hAnsi="宋体" w:eastAsia="宋体" w:cs="宋体"/>
          <w:color w:val="auto"/>
          <w:szCs w:val="21"/>
          <w:highlight w:val="none"/>
          <w:u w:val="single"/>
        </w:rPr>
        <w:t xml:space="preserve">    （单位：  ）</w:t>
      </w:r>
      <w:r>
        <w:rPr>
          <w:rFonts w:hint="eastAsia" w:ascii="宋体" w:hAnsi="宋体" w:eastAsia="宋体" w:cs="宋体"/>
          <w:color w:val="auto"/>
          <w:szCs w:val="21"/>
          <w:highlight w:val="none"/>
        </w:rPr>
        <w:t>，</w:t>
      </w:r>
      <w:r>
        <w:rPr>
          <w:rFonts w:hint="eastAsia" w:ascii="宋体" w:hAnsi="宋体" w:eastAsia="宋体" w:cs="宋体"/>
          <w:color w:val="auto"/>
          <w:highlight w:val="none"/>
        </w:rPr>
        <w:t>□BIM技术费用报价为</w:t>
      </w:r>
      <w:r>
        <w:rPr>
          <w:rFonts w:hint="eastAsia" w:ascii="宋体" w:hAnsi="宋体" w:eastAsia="宋体" w:cs="宋体"/>
          <w:color w:val="auto"/>
          <w:highlight w:val="none"/>
          <w:u w:val="single"/>
        </w:rPr>
        <w:t xml:space="preserve">   元</w:t>
      </w:r>
      <w:r>
        <w:rPr>
          <w:rFonts w:hint="eastAsia" w:ascii="宋体" w:hAnsi="宋体" w:eastAsia="宋体" w:cs="宋体"/>
          <w:color w:val="auto"/>
          <w:highlight w:val="none"/>
        </w:rPr>
        <w:t>，□专项勘察费用报价为</w:t>
      </w:r>
      <w:r>
        <w:rPr>
          <w:rFonts w:hint="eastAsia" w:ascii="宋体" w:hAnsi="宋体" w:eastAsia="宋体" w:cs="宋体"/>
          <w:color w:val="auto"/>
          <w:highlight w:val="none"/>
          <w:u w:val="single"/>
        </w:rPr>
        <w:t xml:space="preserve">    元</w:t>
      </w: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其他费用报价为    元</w:t>
      </w:r>
      <w:r>
        <w:rPr>
          <w:rFonts w:hint="eastAsia" w:ascii="宋体" w:hAnsi="宋体" w:eastAsia="宋体" w:cs="宋体"/>
          <w:color w:val="auto"/>
          <w:highlight w:val="none"/>
        </w:rPr>
        <w:t>，</w:t>
      </w:r>
      <w:r>
        <w:rPr>
          <w:rFonts w:hint="eastAsia" w:ascii="宋体" w:hAnsi="宋体" w:eastAsia="宋体" w:cs="宋体"/>
          <w:color w:val="auto"/>
          <w:szCs w:val="21"/>
          <w:highlight w:val="none"/>
        </w:rPr>
        <w:t>勘察费投标报价为</w:t>
      </w:r>
      <w:r>
        <w:rPr>
          <w:rFonts w:hint="eastAsia" w:ascii="宋体" w:hAnsi="宋体" w:eastAsia="宋体" w:cs="宋体"/>
          <w:color w:val="auto"/>
          <w:szCs w:val="21"/>
          <w:highlight w:val="none"/>
          <w:u w:val="single"/>
        </w:rPr>
        <w:t xml:space="preserve">人民币（大写）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bookmarkEnd w:id="2758"/>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□固定总价方式：</w:t>
      </w:r>
      <w:r>
        <w:rPr>
          <w:rFonts w:hint="eastAsia" w:ascii="宋体" w:hAnsi="宋体" w:eastAsia="宋体" w:cs="宋体"/>
          <w:color w:val="auto"/>
          <w:kern w:val="0"/>
          <w:szCs w:val="21"/>
          <w:highlight w:val="none"/>
        </w:rPr>
        <w:t>固定总价为</w:t>
      </w:r>
      <w:r>
        <w:rPr>
          <w:rFonts w:hint="eastAsia" w:ascii="宋体" w:hAnsi="宋体" w:eastAsia="宋体" w:cs="宋体"/>
          <w:color w:val="auto"/>
          <w:kern w:val="0"/>
          <w:szCs w:val="21"/>
          <w:highlight w:val="none"/>
          <w:u w:val="single"/>
        </w:rPr>
        <w:t xml:space="preserve">    元</w:t>
      </w:r>
      <w:r>
        <w:rPr>
          <w:rFonts w:hint="eastAsia" w:ascii="宋体" w:hAnsi="宋体" w:eastAsia="宋体" w:cs="宋体"/>
          <w:color w:val="auto"/>
          <w:szCs w:val="21"/>
          <w:highlight w:val="none"/>
        </w:rPr>
        <w:t>；</w:t>
      </w:r>
    </w:p>
    <w:p>
      <w:pPr>
        <w:spacing w:line="360" w:lineRule="auto"/>
        <w:ind w:firstLine="420" w:firstLineChars="200"/>
        <w:outlineLvl w:val="9"/>
        <w:rPr>
          <w:rFonts w:hint="eastAsia" w:ascii="宋体" w:hAnsi="宋体" w:eastAsia="宋体" w:cs="宋体"/>
          <w:color w:val="auto"/>
          <w:szCs w:val="21"/>
          <w:highlight w:val="none"/>
        </w:rPr>
      </w:pPr>
      <w:bookmarkStart w:id="2759" w:name="_Toc14330"/>
      <w:bookmarkStart w:id="2760" w:name="_Toc11278"/>
      <w:r>
        <w:rPr>
          <w:rFonts w:hint="eastAsia" w:ascii="宋体" w:hAnsi="宋体" w:eastAsia="宋体" w:cs="宋体"/>
          <w:color w:val="auto"/>
          <w:szCs w:val="21"/>
          <w:highlight w:val="none"/>
        </w:rPr>
        <w:t>（2）设计费</w:t>
      </w:r>
      <w:bookmarkEnd w:id="2759"/>
      <w:bookmarkEnd w:id="2760"/>
    </w:p>
    <w:p>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□固定费率方式：固定费率为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计费基数为</w:t>
      </w:r>
      <w:r>
        <w:rPr>
          <w:rFonts w:hint="eastAsia" w:ascii="宋体" w:hAnsi="宋体" w:eastAsia="宋体" w:cs="宋体"/>
          <w:color w:val="auto"/>
          <w:szCs w:val="21"/>
          <w:highlight w:val="none"/>
          <w:u w:val="single"/>
        </w:rPr>
        <w:t xml:space="preserve">    元</w:t>
      </w:r>
      <w:r>
        <w:rPr>
          <w:rFonts w:hint="eastAsia" w:ascii="宋体" w:hAnsi="宋体" w:eastAsia="宋体" w:cs="宋体"/>
          <w:color w:val="auto"/>
          <w:szCs w:val="21"/>
          <w:highlight w:val="none"/>
        </w:rPr>
        <w:t>，</w:t>
      </w:r>
      <w:r>
        <w:rPr>
          <w:rFonts w:hint="eastAsia" w:ascii="宋体" w:hAnsi="宋体" w:eastAsia="宋体" w:cs="宋体"/>
          <w:color w:val="auto"/>
          <w:highlight w:val="none"/>
        </w:rPr>
        <w:t>□BIM技术费用报价为</w:t>
      </w:r>
      <w:r>
        <w:rPr>
          <w:rFonts w:hint="eastAsia" w:ascii="宋体" w:hAnsi="宋体" w:eastAsia="宋体" w:cs="宋体"/>
          <w:color w:val="auto"/>
          <w:highlight w:val="none"/>
          <w:u w:val="single"/>
        </w:rPr>
        <w:t xml:space="preserve">   元</w:t>
      </w:r>
      <w:r>
        <w:rPr>
          <w:rFonts w:hint="eastAsia" w:ascii="宋体" w:hAnsi="宋体" w:eastAsia="宋体" w:cs="宋体"/>
          <w:color w:val="auto"/>
          <w:highlight w:val="none"/>
        </w:rPr>
        <w:t>，□专项设计费用报价为</w:t>
      </w:r>
      <w:r>
        <w:rPr>
          <w:rFonts w:hint="eastAsia" w:ascii="宋体" w:hAnsi="宋体" w:eastAsia="宋体" w:cs="宋体"/>
          <w:color w:val="auto"/>
          <w:highlight w:val="none"/>
          <w:u w:val="single"/>
        </w:rPr>
        <w:t xml:space="preserve">    元</w:t>
      </w: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其他费用报价为    元</w:t>
      </w:r>
      <w:r>
        <w:rPr>
          <w:rFonts w:hint="eastAsia" w:ascii="宋体" w:hAnsi="宋体" w:eastAsia="宋体" w:cs="宋体"/>
          <w:color w:val="auto"/>
          <w:highlight w:val="none"/>
        </w:rPr>
        <w:t>，</w:t>
      </w:r>
      <w:r>
        <w:rPr>
          <w:rFonts w:hint="eastAsia" w:ascii="宋体" w:hAnsi="宋体" w:eastAsia="宋体" w:cs="宋体"/>
          <w:color w:val="auto"/>
          <w:szCs w:val="21"/>
          <w:highlight w:val="none"/>
        </w:rPr>
        <w:t>设计费投标报价为</w:t>
      </w:r>
      <w:r>
        <w:rPr>
          <w:rFonts w:hint="eastAsia" w:ascii="宋体" w:hAnsi="宋体" w:eastAsia="宋体" w:cs="宋体"/>
          <w:color w:val="auto"/>
          <w:szCs w:val="21"/>
          <w:highlight w:val="none"/>
          <w:u w:val="single"/>
        </w:rPr>
        <w:t xml:space="preserve">人民币（大写）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□固定单价方式：</w:t>
      </w:r>
      <w:r>
        <w:rPr>
          <w:rFonts w:hint="eastAsia" w:ascii="宋体" w:hAnsi="宋体" w:eastAsia="宋体" w:cs="宋体"/>
          <w:color w:val="auto"/>
          <w:kern w:val="0"/>
          <w:szCs w:val="21"/>
          <w:highlight w:val="none"/>
        </w:rPr>
        <w:t>固定单价为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u w:val="single"/>
        </w:rPr>
        <w:t>（单位：  ）</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暂定工程量</w:t>
      </w:r>
      <w:r>
        <w:rPr>
          <w:rFonts w:hint="eastAsia" w:ascii="宋体" w:hAnsi="宋体" w:eastAsia="宋体" w:cs="宋体"/>
          <w:color w:val="auto"/>
          <w:szCs w:val="21"/>
          <w:highlight w:val="none"/>
          <w:u w:val="single"/>
        </w:rPr>
        <w:t xml:space="preserve">    （单位：  ）</w:t>
      </w:r>
      <w:r>
        <w:rPr>
          <w:rFonts w:hint="eastAsia" w:ascii="宋体" w:hAnsi="宋体" w:eastAsia="宋体" w:cs="宋体"/>
          <w:color w:val="auto"/>
          <w:szCs w:val="21"/>
          <w:highlight w:val="none"/>
        </w:rPr>
        <w:t>，</w:t>
      </w:r>
      <w:r>
        <w:rPr>
          <w:rFonts w:hint="eastAsia" w:ascii="宋体" w:hAnsi="宋体" w:eastAsia="宋体" w:cs="宋体"/>
          <w:color w:val="auto"/>
          <w:highlight w:val="none"/>
        </w:rPr>
        <w:t>□BIM技术费用报价为</w:t>
      </w:r>
      <w:r>
        <w:rPr>
          <w:rFonts w:hint="eastAsia" w:ascii="宋体" w:hAnsi="宋体" w:eastAsia="宋体" w:cs="宋体"/>
          <w:color w:val="auto"/>
          <w:highlight w:val="none"/>
          <w:u w:val="single"/>
        </w:rPr>
        <w:t xml:space="preserve">   元</w:t>
      </w:r>
      <w:r>
        <w:rPr>
          <w:rFonts w:hint="eastAsia" w:ascii="宋体" w:hAnsi="宋体" w:eastAsia="宋体" w:cs="宋体"/>
          <w:color w:val="auto"/>
          <w:highlight w:val="none"/>
        </w:rPr>
        <w:t>，□专项设计费用报价为</w:t>
      </w:r>
      <w:r>
        <w:rPr>
          <w:rFonts w:hint="eastAsia" w:ascii="宋体" w:hAnsi="宋体" w:eastAsia="宋体" w:cs="宋体"/>
          <w:color w:val="auto"/>
          <w:highlight w:val="none"/>
          <w:u w:val="single"/>
        </w:rPr>
        <w:t xml:space="preserve">    元</w:t>
      </w: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其他费用报价为    元</w:t>
      </w:r>
      <w:r>
        <w:rPr>
          <w:rFonts w:hint="eastAsia" w:ascii="宋体" w:hAnsi="宋体" w:eastAsia="宋体" w:cs="宋体"/>
          <w:color w:val="auto"/>
          <w:highlight w:val="none"/>
        </w:rPr>
        <w:t>，</w:t>
      </w:r>
      <w:r>
        <w:rPr>
          <w:rFonts w:hint="eastAsia" w:ascii="宋体" w:hAnsi="宋体" w:eastAsia="宋体" w:cs="宋体"/>
          <w:color w:val="auto"/>
          <w:szCs w:val="21"/>
          <w:highlight w:val="none"/>
        </w:rPr>
        <w:t>设计费投标报价为</w:t>
      </w:r>
      <w:r>
        <w:rPr>
          <w:rFonts w:hint="eastAsia" w:ascii="宋体" w:hAnsi="宋体" w:eastAsia="宋体" w:cs="宋体"/>
          <w:color w:val="auto"/>
          <w:szCs w:val="21"/>
          <w:highlight w:val="none"/>
          <w:u w:val="single"/>
        </w:rPr>
        <w:t xml:space="preserve">人民币（大写）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□固定总价方式：</w:t>
      </w:r>
      <w:r>
        <w:rPr>
          <w:rFonts w:hint="eastAsia" w:ascii="宋体" w:hAnsi="宋体" w:eastAsia="宋体" w:cs="宋体"/>
          <w:color w:val="auto"/>
          <w:kern w:val="0"/>
          <w:szCs w:val="21"/>
          <w:highlight w:val="none"/>
        </w:rPr>
        <w:t>固定总价为</w:t>
      </w:r>
      <w:r>
        <w:rPr>
          <w:rFonts w:hint="eastAsia" w:ascii="宋体" w:hAnsi="宋体" w:eastAsia="宋体" w:cs="宋体"/>
          <w:color w:val="auto"/>
          <w:kern w:val="0"/>
          <w:szCs w:val="21"/>
          <w:highlight w:val="none"/>
          <w:u w:val="single"/>
        </w:rPr>
        <w:t xml:space="preserve">    元</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□方式二：投标总报价为</w:t>
      </w:r>
      <w:r>
        <w:rPr>
          <w:rFonts w:hint="eastAsia" w:ascii="宋体" w:hAnsi="宋体" w:eastAsia="宋体" w:cs="宋体"/>
          <w:color w:val="auto"/>
          <w:szCs w:val="21"/>
          <w:highlight w:val="none"/>
          <w:u w:val="single"/>
        </w:rPr>
        <w:t xml:space="preserve">人民币（大写）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），其中</w:t>
      </w:r>
      <w:r>
        <w:rPr>
          <w:rFonts w:hint="eastAsia" w:ascii="宋体" w:hAnsi="宋体" w:eastAsia="宋体" w:cs="宋体"/>
          <w:color w:val="auto"/>
          <w:highlight w:val="none"/>
        </w:rPr>
        <w:t>□BIM技术费用报价为</w:t>
      </w:r>
      <w:r>
        <w:rPr>
          <w:rFonts w:hint="eastAsia" w:ascii="宋体" w:hAnsi="宋体" w:eastAsia="宋体" w:cs="宋体"/>
          <w:color w:val="auto"/>
          <w:highlight w:val="none"/>
          <w:u w:val="single"/>
        </w:rPr>
        <w:t xml:space="preserve">   元</w:t>
      </w:r>
      <w:r>
        <w:rPr>
          <w:rFonts w:hint="eastAsia" w:ascii="宋体" w:hAnsi="宋体" w:eastAsia="宋体" w:cs="宋体"/>
          <w:color w:val="auto"/>
          <w:highlight w:val="none"/>
        </w:rPr>
        <w:t>，□专项勘察设计费用报价为</w:t>
      </w:r>
      <w:r>
        <w:rPr>
          <w:rFonts w:hint="eastAsia" w:ascii="宋体" w:hAnsi="宋体" w:eastAsia="宋体" w:cs="宋体"/>
          <w:color w:val="auto"/>
          <w:highlight w:val="none"/>
          <w:u w:val="single"/>
        </w:rPr>
        <w:t xml:space="preserve">    元</w:t>
      </w: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其他费用报价为    元</w:t>
      </w:r>
      <w:r>
        <w:rPr>
          <w:rFonts w:hint="eastAsia" w:ascii="宋体" w:hAnsi="宋体" w:eastAsia="宋体" w:cs="宋体"/>
          <w:color w:val="auto"/>
          <w:szCs w:val="21"/>
          <w:highlight w:val="none"/>
        </w:rPr>
        <w:t>；</w:t>
      </w:r>
      <w:r>
        <w:rPr>
          <w:rFonts w:hint="eastAsia" w:ascii="宋体" w:hAnsi="宋体" w:eastAsia="宋体" w:cs="宋体"/>
          <w:i/>
          <w:iCs/>
          <w:color w:val="auto"/>
          <w:szCs w:val="21"/>
          <w:highlight w:val="none"/>
        </w:rPr>
        <w:t>[提示：当选择方式二时，所有报价均由投标人自行填写。]</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增值税税率为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color w:val="auto"/>
          <w:szCs w:val="21"/>
          <w:highlight w:val="none"/>
        </w:rPr>
        <w:t>项目总负责人为：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，委托代理人为：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，勘察设计服务期限</w:t>
      </w:r>
      <w:r>
        <w:rPr>
          <w:rFonts w:hint="eastAsia" w:ascii="宋体" w:hAnsi="宋体" w:eastAsia="宋体" w:cs="宋体"/>
          <w:snapToGrid w:val="0"/>
          <w:color w:val="auto"/>
          <w:kern w:val="0"/>
          <w:szCs w:val="21"/>
          <w:highlight w:val="none"/>
          <w:u w:val="single"/>
        </w:rPr>
        <w:t>符合招标文件的要求</w:t>
      </w:r>
      <w:r>
        <w:rPr>
          <w:rFonts w:hint="eastAsia" w:ascii="宋体" w:hAnsi="宋体" w:eastAsia="宋体" w:cs="宋体"/>
          <w:color w:val="auto"/>
          <w:szCs w:val="21"/>
          <w:highlight w:val="none"/>
        </w:rPr>
        <w:t>，勘察设计服务质量</w:t>
      </w:r>
      <w:r>
        <w:rPr>
          <w:rFonts w:hint="eastAsia" w:ascii="宋体" w:hAnsi="宋体" w:eastAsia="宋体" w:cs="宋体"/>
          <w:color w:val="auto"/>
          <w:szCs w:val="21"/>
          <w:highlight w:val="none"/>
          <w:u w:val="single"/>
        </w:rPr>
        <w:t>达到招标文件的要求</w:t>
      </w:r>
      <w:r>
        <w:rPr>
          <w:rFonts w:hint="eastAsia" w:ascii="宋体" w:hAnsi="宋体" w:eastAsia="宋体" w:cs="宋体"/>
          <w:color w:val="auto"/>
          <w:szCs w:val="21"/>
          <w:highlight w:val="none"/>
        </w:rPr>
        <w:t>，按合同约定完成勘察设计工作。</w:t>
      </w:r>
    </w:p>
    <w:p>
      <w:pPr>
        <w:autoSpaceDE w:val="0"/>
        <w:autoSpaceDN w:val="0"/>
        <w:adjustRightInd w:val="0"/>
        <w:spacing w:line="400" w:lineRule="exact"/>
        <w:ind w:firstLine="420" w:firstLineChars="200"/>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2. 我方承诺响应招标文件规定的投标有效期，在投标有效期内不修改、撤销投标文件。</w:t>
      </w:r>
    </w:p>
    <w:p>
      <w:pPr>
        <w:tabs>
          <w:tab w:val="left" w:pos="2730"/>
          <w:tab w:val="left" w:pos="7980"/>
        </w:tabs>
        <w:autoSpaceDE w:val="0"/>
        <w:autoSpaceDN w:val="0"/>
        <w:adjustRightInd w:val="0"/>
        <w:spacing w:line="400" w:lineRule="exact"/>
        <w:ind w:firstLine="420" w:firstLineChars="200"/>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3. 随同本投标函提交投标保证金一份，金额为人民币（大写）</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）。投标保证金有效期与投标有效期一致，在此期间，若我方违反招投标有关法律、法规及本招标文件的相关规定，投标保证金的受益人为招标人。</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 如我方中标，我方承诺：</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（1）在收到中标通知书后，在中标通知书规定的期限内与你方签订合同；</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（2）在签订合同时不向你方提出附加条件；</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（3）按照招标文件要求提交履约保证金；</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（4）在合同约定的期限内完成合同规定的全部义务。</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（5）我方承诺以不低于招标文件第五章“发包人要求”中所列的技术指标和参数要求完成全部合同</w:t>
      </w:r>
      <w:r>
        <w:rPr>
          <w:rFonts w:hint="eastAsia" w:ascii="宋体" w:hAnsi="宋体" w:eastAsia="宋体" w:cs="宋体"/>
          <w:snapToGrid w:val="0"/>
          <w:color w:val="auto"/>
          <w:kern w:val="0"/>
          <w:szCs w:val="21"/>
          <w:highlight w:val="none"/>
          <w:lang w:val="en-US" w:eastAsia="zh-CN"/>
        </w:rPr>
        <w:t>勘察</w:t>
      </w:r>
      <w:r>
        <w:rPr>
          <w:rFonts w:hint="eastAsia" w:ascii="宋体" w:hAnsi="宋体" w:eastAsia="宋体" w:cs="宋体"/>
          <w:snapToGrid w:val="0"/>
          <w:color w:val="auto"/>
          <w:kern w:val="0"/>
          <w:szCs w:val="21"/>
          <w:highlight w:val="none"/>
        </w:rPr>
        <w:t>设计工作。</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（6）</w:t>
      </w:r>
      <w:r>
        <w:rPr>
          <w:rFonts w:hint="eastAsia" w:ascii="宋体" w:hAnsi="宋体" w:eastAsia="宋体" w:cs="宋体"/>
          <w:color w:val="auto"/>
          <w:szCs w:val="21"/>
          <w:highlight w:val="none"/>
          <w:lang w:val="en-US" w:eastAsia="zh-CN"/>
        </w:rPr>
        <w:t>勘察</w:t>
      </w:r>
      <w:r>
        <w:rPr>
          <w:rFonts w:hint="eastAsia" w:ascii="宋体" w:hAnsi="宋体" w:eastAsia="宋体" w:cs="宋体"/>
          <w:color w:val="auto"/>
          <w:szCs w:val="21"/>
          <w:highlight w:val="none"/>
        </w:rPr>
        <w:t>设计成果符合相关行业标准，满足相关部门验收要求。</w:t>
      </w:r>
    </w:p>
    <w:p>
      <w:pPr>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 我方</w:t>
      </w:r>
      <w:r>
        <w:rPr>
          <w:rFonts w:hint="eastAsia" w:ascii="宋体" w:hAnsi="宋体" w:eastAsia="宋体" w:cs="宋体"/>
          <w:snapToGrid w:val="0"/>
          <w:color w:val="auto"/>
          <w:spacing w:val="-2"/>
          <w:kern w:val="0"/>
          <w:szCs w:val="21"/>
          <w:highlight w:val="none"/>
        </w:rPr>
        <w:t>在此声明，所递交的投标文件及有关资料内容完整、真实和准确，且不存在第二章“投标人</w:t>
      </w:r>
      <w:r>
        <w:rPr>
          <w:rFonts w:hint="eastAsia" w:ascii="宋体" w:hAnsi="宋体" w:eastAsia="宋体" w:cs="宋体"/>
          <w:snapToGrid w:val="0"/>
          <w:color w:val="auto"/>
          <w:kern w:val="0"/>
          <w:szCs w:val="21"/>
          <w:highlight w:val="none"/>
        </w:rPr>
        <w:t xml:space="preserve">须知”第 1.4.3 </w:t>
      </w:r>
      <w:r>
        <w:rPr>
          <w:rFonts w:hint="eastAsia" w:ascii="宋体" w:hAnsi="宋体" w:cs="宋体"/>
          <w:snapToGrid w:val="0"/>
          <w:color w:val="auto"/>
          <w:kern w:val="0"/>
          <w:szCs w:val="21"/>
          <w:highlight w:val="none"/>
        </w:rPr>
        <w:t>项</w:t>
      </w:r>
      <w:r>
        <w:rPr>
          <w:rFonts w:hint="eastAsia" w:ascii="宋体" w:hAnsi="宋体" w:cs="宋体"/>
          <w:lang w:val="en-US" w:eastAsia="zh-CN"/>
        </w:rPr>
        <w:t>和第9.2款</w:t>
      </w:r>
      <w:r>
        <w:rPr>
          <w:rFonts w:hint="eastAsia" w:ascii="宋体" w:hAnsi="宋体" w:cs="宋体"/>
          <w:snapToGrid w:val="0"/>
          <w:color w:val="auto"/>
          <w:kern w:val="0"/>
          <w:szCs w:val="21"/>
          <w:highlight w:val="none"/>
        </w:rPr>
        <w:t>规</w:t>
      </w:r>
      <w:r>
        <w:rPr>
          <w:rFonts w:hint="eastAsia" w:ascii="宋体" w:hAnsi="宋体" w:eastAsia="宋体" w:cs="宋体"/>
          <w:snapToGrid w:val="0"/>
          <w:color w:val="auto"/>
          <w:kern w:val="0"/>
          <w:szCs w:val="21"/>
          <w:highlight w:val="none"/>
        </w:rPr>
        <w:t>定的任何一种情形。同时我方承诺接受招标文件及附件、澄清及修改通知中所有的内容。</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 xml:space="preserve">6. </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（其他补充说明）      </w:t>
      </w:r>
      <w:r>
        <w:rPr>
          <w:rFonts w:hint="eastAsia" w:ascii="宋体" w:hAnsi="宋体" w:eastAsia="宋体" w:cs="宋体"/>
          <w:snapToGrid w:val="0"/>
          <w:color w:val="auto"/>
          <w:kern w:val="0"/>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bookmarkStart w:id="2761" w:name="_Toc369531696"/>
      <w:bookmarkEnd w:id="2761"/>
      <w:bookmarkStart w:id="2762" w:name="_Toc352691660"/>
      <w:bookmarkEnd w:id="2762"/>
      <w:bookmarkStart w:id="2763" w:name="_Toc16568"/>
      <w:bookmarkEnd w:id="2763"/>
      <w:bookmarkStart w:id="2764" w:name="_Toc369531695"/>
      <w:bookmarkEnd w:id="2764"/>
      <w:bookmarkStart w:id="2765" w:name="_Toc352691659"/>
      <w:bookmarkEnd w:id="2765"/>
      <w:bookmarkStart w:id="2766" w:name="_Toc16824"/>
      <w:bookmarkEnd w:id="2766"/>
    </w:p>
    <w:p>
      <w:pPr>
        <w:spacing w:line="360" w:lineRule="auto"/>
        <w:ind w:firstLine="420" w:firstLineChars="200"/>
        <w:jc w:val="left"/>
        <w:rPr>
          <w:rFonts w:hint="eastAsia" w:ascii="宋体" w:hAnsi="宋体" w:eastAsia="宋体" w:cs="宋体"/>
          <w:color w:val="auto"/>
          <w:szCs w:val="21"/>
          <w:highlight w:val="none"/>
        </w:rPr>
      </w:pP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法人</w:t>
      </w:r>
      <w:r>
        <w:rPr>
          <w:rFonts w:hint="eastAsia" w:ascii="宋体" w:hAnsi="宋体" w:eastAsia="宋体" w:cs="宋体"/>
          <w:color w:val="auto"/>
          <w:szCs w:val="21"/>
          <w:highlight w:val="none"/>
        </w:rPr>
        <w:t>章）</w:t>
      </w:r>
    </w:p>
    <w:p>
      <w:pPr>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2"/>
          <w:highlight w:val="none"/>
        </w:rPr>
        <w:t xml:space="preserve">    法定代表人</w:t>
      </w:r>
      <w:r>
        <w:rPr>
          <w:rFonts w:hint="eastAsia" w:ascii="宋体" w:hAnsi="宋体" w:eastAsia="宋体" w:cs="宋体"/>
          <w:color w:val="auto"/>
          <w:szCs w:val="21"/>
          <w:highlight w:val="none"/>
        </w:rPr>
        <w:t>或其委托代理人：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rPr>
        <w:t>（签名或盖章）</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网    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p>
    <w:p>
      <w:pPr>
        <w:tabs>
          <w:tab w:val="left" w:pos="8300"/>
        </w:tabs>
        <w:autoSpaceDE w:val="0"/>
        <w:autoSpaceDN w:val="0"/>
        <w:adjustRightIn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单位电话（座机）：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委托代理人电话（手机）：</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传    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p>
    <w:p>
      <w:pPr>
        <w:spacing w:line="360" w:lineRule="auto"/>
        <w:ind w:firstLine="4725" w:firstLineChars="2250"/>
        <w:jc w:val="right"/>
        <w:rPr>
          <w:rFonts w:hint="eastAsia" w:ascii="宋体" w:hAnsi="宋体" w:eastAsia="宋体" w:cs="宋体"/>
          <w:color w:val="auto"/>
          <w:szCs w:val="21"/>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1"/>
          <w:highlight w:val="none"/>
        </w:rPr>
        <w:t>日</w:t>
      </w:r>
    </w:p>
    <w:p>
      <w:pPr>
        <w:jc w:val="left"/>
        <w:rPr>
          <w:rFonts w:hint="eastAsia" w:ascii="宋体" w:hAnsi="宋体" w:eastAsia="宋体" w:cs="宋体"/>
          <w:color w:val="auto"/>
          <w:sz w:val="28"/>
          <w:szCs w:val="20"/>
          <w:highlight w:val="none"/>
        </w:rPr>
      </w:pPr>
      <w:bookmarkStart w:id="2767" w:name="_Toc1608"/>
      <w:bookmarkStart w:id="2768" w:name="_Toc385943066"/>
      <w:bookmarkStart w:id="2769" w:name="_Toc359594236"/>
      <w:bookmarkStart w:id="2770" w:name="_Toc482188652"/>
      <w:bookmarkStart w:id="2771" w:name="_Toc75856945"/>
      <w:bookmarkStart w:id="2772" w:name="_Toc391394112"/>
      <w:bookmarkStart w:id="2773" w:name="_Toc492300942"/>
      <w:bookmarkStart w:id="2774" w:name="_Toc370676427"/>
      <w:bookmarkStart w:id="2775" w:name="_Toc152045787"/>
      <w:bookmarkStart w:id="2776" w:name="_Toc247514246"/>
      <w:bookmarkStart w:id="2777" w:name="_Toc17960"/>
      <w:bookmarkStart w:id="2778" w:name="_Toc369531697"/>
      <w:bookmarkStart w:id="2779" w:name="_Toc300835209"/>
      <w:bookmarkStart w:id="2780" w:name="_Toc361508752"/>
      <w:bookmarkStart w:id="2781" w:name="_Toc352691661"/>
      <w:bookmarkStart w:id="2782" w:name="_Toc144974856"/>
      <w:bookmarkStart w:id="2783" w:name="_Toc247527827"/>
      <w:bookmarkStart w:id="2784" w:name="_Toc384308375"/>
      <w:bookmarkStart w:id="2785" w:name="_Toc152042576"/>
      <w:r>
        <w:rPr>
          <w:rFonts w:hint="eastAsia" w:ascii="宋体" w:hAnsi="宋体" w:eastAsia="宋体" w:cs="宋体"/>
          <w:color w:val="auto"/>
          <w:sz w:val="28"/>
          <w:szCs w:val="20"/>
          <w:highlight w:val="none"/>
        </w:rPr>
        <w:br w:type="page"/>
      </w:r>
    </w:p>
    <w:p>
      <w:pPr>
        <w:keepNext w:val="0"/>
        <w:keepLines w:val="0"/>
        <w:spacing w:before="0" w:after="0" w:line="240" w:lineRule="auto"/>
        <w:ind w:firstLine="0" w:firstLineChars="0"/>
        <w:jc w:val="center"/>
        <w:outlineLvl w:val="2"/>
        <w:rPr>
          <w:rFonts w:hint="eastAsia" w:ascii="宋体" w:hAnsi="宋体" w:eastAsia="宋体" w:cs="宋体"/>
          <w:color w:val="auto"/>
          <w:sz w:val="28"/>
          <w:szCs w:val="20"/>
          <w:highlight w:val="none"/>
        </w:rPr>
      </w:pPr>
      <w:bookmarkStart w:id="2786" w:name="_Toc16478"/>
      <w:bookmarkStart w:id="2787" w:name="_Toc18278"/>
      <w:bookmarkStart w:id="2788" w:name="_Toc1445"/>
      <w:bookmarkStart w:id="2789" w:name="_Toc19780"/>
      <w:bookmarkStart w:id="2790" w:name="_Toc20170"/>
      <w:bookmarkStart w:id="2791" w:name="_Toc378"/>
      <w:bookmarkStart w:id="2792" w:name="_Toc16285"/>
      <w:bookmarkStart w:id="2793" w:name="_Toc2674"/>
      <w:bookmarkStart w:id="2794" w:name="_Toc18332"/>
      <w:bookmarkStart w:id="2795" w:name="_Toc27976"/>
      <w:bookmarkStart w:id="2796" w:name="_Toc24662"/>
      <w:r>
        <w:rPr>
          <w:rFonts w:hint="eastAsia" w:ascii="宋体" w:hAnsi="宋体" w:eastAsia="宋体" w:cs="宋体"/>
          <w:color w:val="auto"/>
          <w:sz w:val="28"/>
          <w:szCs w:val="20"/>
          <w:highlight w:val="none"/>
        </w:rPr>
        <w:t>（二）投标函附录</w:t>
      </w:r>
      <w:bookmarkEnd w:id="2767"/>
      <w:bookmarkEnd w:id="2768"/>
      <w:bookmarkEnd w:id="2769"/>
      <w:bookmarkEnd w:id="2770"/>
      <w:bookmarkEnd w:id="2771"/>
      <w:bookmarkEnd w:id="2772"/>
      <w:bookmarkEnd w:id="2773"/>
      <w:bookmarkEnd w:id="2774"/>
      <w:bookmarkEnd w:id="2786"/>
      <w:bookmarkEnd w:id="2787"/>
      <w:bookmarkEnd w:id="2788"/>
      <w:bookmarkEnd w:id="2789"/>
      <w:bookmarkEnd w:id="2790"/>
      <w:bookmarkEnd w:id="2791"/>
      <w:bookmarkEnd w:id="2792"/>
      <w:bookmarkEnd w:id="2793"/>
      <w:bookmarkEnd w:id="2794"/>
      <w:bookmarkEnd w:id="2795"/>
      <w:bookmarkEnd w:id="2796"/>
    </w:p>
    <w:tbl>
      <w:tblPr>
        <w:tblStyle w:val="46"/>
        <w:tblW w:w="87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4"/>
        <w:gridCol w:w="2161"/>
        <w:gridCol w:w="1513"/>
        <w:gridCol w:w="2268"/>
        <w:gridCol w:w="1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354" w:type="dxa"/>
            <w:vAlign w:val="center"/>
          </w:tcPr>
          <w:p>
            <w:pPr>
              <w:jc w:val="center"/>
              <w:rPr>
                <w:rFonts w:hint="eastAsia" w:ascii="宋体" w:hAnsi="宋体" w:eastAsia="宋体" w:cs="宋体"/>
                <w:b/>
                <w:color w:val="auto"/>
                <w:szCs w:val="22"/>
                <w:highlight w:val="none"/>
              </w:rPr>
            </w:pPr>
            <w:r>
              <w:rPr>
                <w:rFonts w:hint="eastAsia" w:ascii="宋体" w:hAnsi="宋体" w:eastAsia="宋体" w:cs="宋体"/>
                <w:b/>
                <w:color w:val="auto"/>
                <w:szCs w:val="22"/>
                <w:highlight w:val="none"/>
              </w:rPr>
              <w:t>序号</w:t>
            </w:r>
          </w:p>
        </w:tc>
        <w:tc>
          <w:tcPr>
            <w:tcW w:w="2161" w:type="dxa"/>
            <w:vAlign w:val="center"/>
          </w:tcPr>
          <w:p>
            <w:pPr>
              <w:jc w:val="center"/>
              <w:rPr>
                <w:rFonts w:hint="eastAsia" w:ascii="宋体" w:hAnsi="宋体" w:eastAsia="宋体" w:cs="宋体"/>
                <w:b/>
                <w:color w:val="auto"/>
                <w:szCs w:val="22"/>
                <w:highlight w:val="none"/>
              </w:rPr>
            </w:pPr>
            <w:r>
              <w:rPr>
                <w:rFonts w:hint="eastAsia" w:ascii="宋体" w:hAnsi="宋体" w:eastAsia="宋体" w:cs="宋体"/>
                <w:b/>
                <w:color w:val="auto"/>
                <w:szCs w:val="22"/>
                <w:highlight w:val="none"/>
              </w:rPr>
              <w:t>条款名称</w:t>
            </w:r>
          </w:p>
        </w:tc>
        <w:tc>
          <w:tcPr>
            <w:tcW w:w="1513" w:type="dxa"/>
            <w:vAlign w:val="center"/>
          </w:tcPr>
          <w:p>
            <w:pPr>
              <w:jc w:val="center"/>
              <w:rPr>
                <w:rFonts w:hint="eastAsia" w:ascii="宋体" w:hAnsi="宋体" w:eastAsia="宋体" w:cs="宋体"/>
                <w:b/>
                <w:color w:val="auto"/>
                <w:szCs w:val="22"/>
                <w:highlight w:val="none"/>
              </w:rPr>
            </w:pPr>
            <w:r>
              <w:rPr>
                <w:rFonts w:hint="eastAsia" w:ascii="宋体" w:hAnsi="宋体" w:eastAsia="宋体" w:cs="宋体"/>
                <w:b/>
                <w:color w:val="auto"/>
                <w:szCs w:val="22"/>
                <w:highlight w:val="none"/>
              </w:rPr>
              <w:t>合同条款号</w:t>
            </w:r>
          </w:p>
        </w:tc>
        <w:tc>
          <w:tcPr>
            <w:tcW w:w="2268" w:type="dxa"/>
            <w:vAlign w:val="center"/>
          </w:tcPr>
          <w:p>
            <w:pPr>
              <w:jc w:val="center"/>
              <w:rPr>
                <w:rFonts w:hint="eastAsia" w:ascii="宋体" w:hAnsi="宋体" w:eastAsia="宋体" w:cs="宋体"/>
                <w:b/>
                <w:color w:val="auto"/>
                <w:szCs w:val="22"/>
                <w:highlight w:val="none"/>
              </w:rPr>
            </w:pPr>
            <w:r>
              <w:rPr>
                <w:rFonts w:hint="eastAsia" w:ascii="宋体" w:hAnsi="宋体" w:eastAsia="宋体" w:cs="宋体"/>
                <w:b/>
                <w:color w:val="auto"/>
                <w:szCs w:val="22"/>
                <w:highlight w:val="none"/>
              </w:rPr>
              <w:t>约定内容</w:t>
            </w:r>
          </w:p>
        </w:tc>
        <w:tc>
          <w:tcPr>
            <w:tcW w:w="1475" w:type="dxa"/>
            <w:vAlign w:val="center"/>
          </w:tcPr>
          <w:p>
            <w:pPr>
              <w:jc w:val="center"/>
              <w:rPr>
                <w:rFonts w:hint="eastAsia" w:ascii="宋体" w:hAnsi="宋体" w:eastAsia="宋体" w:cs="宋体"/>
                <w:b/>
                <w:color w:val="auto"/>
                <w:szCs w:val="22"/>
                <w:highlight w:val="none"/>
              </w:rPr>
            </w:pPr>
            <w:r>
              <w:rPr>
                <w:rFonts w:hint="eastAsia" w:ascii="宋体" w:hAnsi="宋体" w:eastAsia="宋体" w:cs="宋体"/>
                <w:b/>
                <w:color w:val="auto"/>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1</w:t>
            </w:r>
          </w:p>
        </w:tc>
        <w:tc>
          <w:tcPr>
            <w:tcW w:w="2161" w:type="dxa"/>
            <w:vAlign w:val="center"/>
          </w:tcPr>
          <w:p>
            <w:pPr>
              <w:spacing w:before="100" w:beforeAutospacing="1" w:after="100" w:afterAutospacing="1"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项目总负责人</w:t>
            </w:r>
          </w:p>
        </w:tc>
        <w:tc>
          <w:tcPr>
            <w:tcW w:w="1513" w:type="dxa"/>
            <w:vAlign w:val="center"/>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1.1.2.5</w:t>
            </w:r>
          </w:p>
        </w:tc>
        <w:tc>
          <w:tcPr>
            <w:tcW w:w="2268" w:type="dxa"/>
            <w:vAlign w:val="center"/>
          </w:tcPr>
          <w:p>
            <w:pPr>
              <w:topLinePunct/>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姓名： </w:t>
            </w:r>
            <w:r>
              <w:rPr>
                <w:rFonts w:hint="eastAsia" w:ascii="宋体" w:hAnsi="宋体" w:eastAsia="宋体" w:cs="宋体"/>
                <w:color w:val="auto"/>
                <w:szCs w:val="21"/>
                <w:highlight w:val="none"/>
                <w:u w:val="single"/>
              </w:rPr>
              <w:t xml:space="preserve">      </w:t>
            </w:r>
          </w:p>
        </w:tc>
        <w:tc>
          <w:tcPr>
            <w:tcW w:w="1475" w:type="dxa"/>
            <w:vAlign w:val="center"/>
          </w:tcPr>
          <w:p>
            <w:pPr>
              <w:spacing w:line="440" w:lineRule="exact"/>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spacing w:before="100" w:beforeAutospacing="1" w:after="100" w:afterAutospacing="1"/>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2</w:t>
            </w:r>
          </w:p>
        </w:tc>
        <w:tc>
          <w:tcPr>
            <w:tcW w:w="2161" w:type="dxa"/>
            <w:vAlign w:val="center"/>
          </w:tcPr>
          <w:p>
            <w:pPr>
              <w:spacing w:before="100" w:beforeAutospacing="1" w:after="100" w:afterAutospacing="1"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勘察设计服务期限</w:t>
            </w:r>
          </w:p>
        </w:tc>
        <w:tc>
          <w:tcPr>
            <w:tcW w:w="1513" w:type="dxa"/>
            <w:vAlign w:val="center"/>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1.1.4.3</w:t>
            </w:r>
          </w:p>
        </w:tc>
        <w:tc>
          <w:tcPr>
            <w:tcW w:w="2268" w:type="dxa"/>
            <w:vAlign w:val="center"/>
          </w:tcPr>
          <w:p>
            <w:pPr>
              <w:topLinePunct/>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tc>
        <w:tc>
          <w:tcPr>
            <w:tcW w:w="1475" w:type="dxa"/>
            <w:vAlign w:val="center"/>
          </w:tcPr>
          <w:p>
            <w:pPr>
              <w:spacing w:line="440" w:lineRule="exact"/>
              <w:ind w:firstLine="718" w:firstLineChars="342"/>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vAlign w:val="center"/>
          </w:tcPr>
          <w:p>
            <w:pPr>
              <w:tabs>
                <w:tab w:val="left" w:pos="360"/>
              </w:tabs>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3</w:t>
            </w:r>
          </w:p>
        </w:tc>
        <w:tc>
          <w:tcPr>
            <w:tcW w:w="2161" w:type="dxa"/>
            <w:vAlign w:val="center"/>
          </w:tcPr>
          <w:p>
            <w:pPr>
              <w:spacing w:before="100" w:beforeAutospacing="1" w:after="100" w:afterAutospacing="1"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合同价款确定方式</w:t>
            </w:r>
          </w:p>
        </w:tc>
        <w:tc>
          <w:tcPr>
            <w:tcW w:w="1513" w:type="dxa"/>
            <w:vAlign w:val="center"/>
          </w:tcPr>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12.1.1</w:t>
            </w:r>
          </w:p>
        </w:tc>
        <w:tc>
          <w:tcPr>
            <w:tcW w:w="2268" w:type="dxa"/>
            <w:vAlign w:val="center"/>
          </w:tcPr>
          <w:p>
            <w:pPr>
              <w:spacing w:line="440" w:lineRule="exact"/>
              <w:rPr>
                <w:rFonts w:hint="eastAsia" w:ascii="宋体" w:hAnsi="宋体" w:eastAsia="宋体" w:cs="宋体"/>
                <w:color w:val="auto"/>
                <w:szCs w:val="22"/>
                <w:highlight w:val="none"/>
              </w:rPr>
            </w:pPr>
            <w:r>
              <w:rPr>
                <w:rFonts w:hint="eastAsia" w:ascii="宋体" w:hAnsi="宋体" w:eastAsia="宋体" w:cs="宋体"/>
                <w:color w:val="auto"/>
                <w:szCs w:val="21"/>
                <w:highlight w:val="none"/>
                <w:u w:val="single"/>
              </w:rPr>
              <w:t xml:space="preserve">             </w:t>
            </w:r>
          </w:p>
        </w:tc>
        <w:tc>
          <w:tcPr>
            <w:tcW w:w="1475" w:type="dxa"/>
            <w:vAlign w:val="center"/>
          </w:tcPr>
          <w:p>
            <w:pPr>
              <w:tabs>
                <w:tab w:val="left" w:pos="360"/>
              </w:tabs>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Pr>
          <w:p>
            <w:pPr>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2161" w:type="dxa"/>
          </w:tcPr>
          <w:p>
            <w:pPr>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1513" w:type="dxa"/>
          </w:tcPr>
          <w:p>
            <w:pPr>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2268" w:type="dxa"/>
          </w:tcPr>
          <w:p>
            <w:pPr>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1475" w:type="dxa"/>
            <w:vAlign w:val="center"/>
          </w:tcPr>
          <w:p>
            <w:pPr>
              <w:spacing w:line="440" w:lineRule="exact"/>
              <w:ind w:firstLine="718" w:firstLineChars="342"/>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Pr>
          <w:p>
            <w:pPr>
              <w:spacing w:before="100" w:beforeAutospacing="1" w:after="100" w:afterAutospacing="1"/>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2161" w:type="dxa"/>
          </w:tcPr>
          <w:p>
            <w:pPr>
              <w:spacing w:before="100" w:beforeAutospacing="1" w:after="100" w:afterAutospacing="1"/>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1513" w:type="dxa"/>
          </w:tcPr>
          <w:p>
            <w:pPr>
              <w:spacing w:before="100" w:beforeAutospacing="1" w:after="100" w:afterAutospacing="1"/>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2268" w:type="dxa"/>
          </w:tcPr>
          <w:p>
            <w:pPr>
              <w:spacing w:before="100" w:beforeAutospacing="1" w:after="100" w:afterAutospacing="1"/>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w:t>
            </w:r>
          </w:p>
        </w:tc>
        <w:tc>
          <w:tcPr>
            <w:tcW w:w="1475" w:type="dxa"/>
            <w:vAlign w:val="center"/>
          </w:tcPr>
          <w:p>
            <w:pPr>
              <w:spacing w:line="440" w:lineRule="exact"/>
              <w:rPr>
                <w:rFonts w:hint="eastAsia" w:ascii="宋体" w:hAnsi="宋体" w:eastAsia="宋体" w:cs="宋体"/>
                <w:color w:val="auto"/>
                <w:szCs w:val="22"/>
                <w:highlight w:val="none"/>
              </w:rPr>
            </w:pPr>
          </w:p>
        </w:tc>
      </w:tr>
    </w:tbl>
    <w:p>
      <w:pPr>
        <w:spacing w:line="440" w:lineRule="exact"/>
        <w:ind w:firstLine="2520" w:firstLineChars="1200"/>
        <w:jc w:val="left"/>
        <w:rPr>
          <w:rFonts w:hint="eastAsia" w:ascii="宋体" w:hAnsi="宋体" w:eastAsia="宋体" w:cs="宋体"/>
          <w:color w:val="auto"/>
          <w:szCs w:val="21"/>
          <w:highlight w:val="none"/>
        </w:rPr>
      </w:pPr>
    </w:p>
    <w:p>
      <w:pPr>
        <w:spacing w:line="440" w:lineRule="exact"/>
        <w:ind w:firstLine="2520" w:firstLineChars="1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rPr>
        <w:t>（盖</w:t>
      </w:r>
      <w:r>
        <w:rPr>
          <w:rFonts w:hint="eastAsia" w:ascii="宋体" w:hAnsi="宋体" w:eastAsia="宋体" w:cs="宋体"/>
          <w:color w:val="auto"/>
          <w:szCs w:val="21"/>
          <w:highlight w:val="none"/>
          <w:lang w:eastAsia="zh-CN"/>
        </w:rPr>
        <w:t>单位法人章</w:t>
      </w:r>
      <w:r>
        <w:rPr>
          <w:rFonts w:hint="eastAsia" w:ascii="宋体" w:hAnsi="宋体" w:eastAsia="宋体" w:cs="宋体"/>
          <w:color w:val="auto"/>
          <w:szCs w:val="21"/>
          <w:highlight w:val="none"/>
        </w:rPr>
        <w:t>）</w:t>
      </w:r>
    </w:p>
    <w:p>
      <w:pPr>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2"/>
          <w:highlight w:val="none"/>
        </w:rPr>
        <w:t xml:space="preserve">                        法定代表人</w:t>
      </w:r>
      <w:r>
        <w:rPr>
          <w:rFonts w:hint="eastAsia" w:ascii="宋体" w:hAnsi="宋体" w:eastAsia="宋体" w:cs="宋体"/>
          <w:color w:val="auto"/>
          <w:szCs w:val="21"/>
          <w:highlight w:val="none"/>
        </w:rPr>
        <w:t>或其委托代理人：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rPr>
        <w:t>（签名或盖章）</w:t>
      </w:r>
    </w:p>
    <w:p>
      <w:pPr>
        <w:spacing w:line="440" w:lineRule="exact"/>
        <w:ind w:firstLine="4725" w:firstLineChars="2250"/>
        <w:jc w:val="right"/>
        <w:rPr>
          <w:rFonts w:hint="eastAsia" w:ascii="宋体" w:hAnsi="宋体" w:eastAsia="宋体" w:cs="宋体"/>
          <w:color w:val="auto"/>
          <w:szCs w:val="21"/>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1"/>
          <w:highlight w:val="none"/>
        </w:rPr>
        <w:t>日</w:t>
      </w:r>
    </w:p>
    <w:p>
      <w:pPr>
        <w:spacing w:line="440" w:lineRule="exact"/>
        <w:rPr>
          <w:rFonts w:hint="eastAsia" w:ascii="宋体" w:hAnsi="宋体" w:eastAsia="宋体" w:cs="宋体"/>
          <w:color w:val="auto"/>
          <w:szCs w:val="21"/>
          <w:highlight w:val="none"/>
        </w:rPr>
      </w:pPr>
    </w:p>
    <w:p>
      <w:pPr>
        <w:spacing w:line="440" w:lineRule="exact"/>
        <w:rPr>
          <w:rFonts w:hint="eastAsia" w:ascii="宋体" w:hAnsi="宋体" w:eastAsia="宋体" w:cs="宋体"/>
          <w:color w:val="auto"/>
          <w:sz w:val="20"/>
          <w:szCs w:val="22"/>
          <w:highlight w:val="none"/>
        </w:rPr>
      </w:pPr>
    </w:p>
    <w:p>
      <w:pPr>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bookmarkEnd w:id="2775"/>
    <w:bookmarkEnd w:id="2776"/>
    <w:bookmarkEnd w:id="2777"/>
    <w:bookmarkEnd w:id="2778"/>
    <w:bookmarkEnd w:id="2779"/>
    <w:bookmarkEnd w:id="2780"/>
    <w:bookmarkEnd w:id="2781"/>
    <w:bookmarkEnd w:id="2782"/>
    <w:bookmarkEnd w:id="2783"/>
    <w:bookmarkEnd w:id="2784"/>
    <w:bookmarkEnd w:id="2785"/>
    <w:p>
      <w:pPr>
        <w:keepNext w:val="0"/>
        <w:keepLines w:val="0"/>
        <w:spacing w:before="0" w:after="0" w:line="240" w:lineRule="auto"/>
        <w:ind w:firstLine="0" w:firstLineChars="0"/>
        <w:jc w:val="center"/>
        <w:outlineLvl w:val="2"/>
        <w:rPr>
          <w:rFonts w:hint="eastAsia" w:ascii="宋体" w:hAnsi="宋体" w:eastAsia="宋体" w:cs="宋体"/>
          <w:color w:val="auto"/>
          <w:sz w:val="28"/>
          <w:szCs w:val="20"/>
          <w:highlight w:val="none"/>
        </w:rPr>
      </w:pPr>
      <w:bookmarkStart w:id="2797" w:name="_Toc23722"/>
      <w:bookmarkStart w:id="2798" w:name="_Toc17848"/>
      <w:bookmarkStart w:id="2799" w:name="_Toc26479"/>
      <w:bookmarkStart w:id="2800" w:name="_Toc15743"/>
      <w:bookmarkStart w:id="2801" w:name="_Toc25966"/>
      <w:bookmarkStart w:id="2802" w:name="_Toc75856946"/>
      <w:bookmarkStart w:id="2803" w:name="_Toc22044"/>
      <w:bookmarkStart w:id="2804" w:name="_Toc27298"/>
      <w:bookmarkStart w:id="2805" w:name="_Toc30757"/>
      <w:bookmarkStart w:id="2806" w:name="_Toc28435"/>
      <w:bookmarkStart w:id="2807" w:name="_Toc21757"/>
      <w:bookmarkStart w:id="2808" w:name="_Toc20435"/>
      <w:bookmarkStart w:id="2809" w:name="_Toc30804"/>
      <w:bookmarkStart w:id="2810" w:name="_Toc492300943"/>
      <w:r>
        <w:rPr>
          <w:rFonts w:hint="eastAsia" w:ascii="宋体" w:hAnsi="宋体" w:eastAsia="宋体" w:cs="宋体"/>
          <w:color w:val="auto"/>
          <w:sz w:val="28"/>
          <w:szCs w:val="20"/>
          <w:highlight w:val="none"/>
        </w:rPr>
        <w:t>（三）法定代表人身份证明或授权委托书</w:t>
      </w:r>
      <w:bookmarkEnd w:id="2797"/>
      <w:bookmarkEnd w:id="2798"/>
      <w:bookmarkEnd w:id="2799"/>
      <w:bookmarkEnd w:id="2800"/>
      <w:bookmarkEnd w:id="2801"/>
      <w:bookmarkEnd w:id="2802"/>
      <w:bookmarkEnd w:id="2803"/>
      <w:bookmarkEnd w:id="2804"/>
      <w:bookmarkEnd w:id="2805"/>
      <w:bookmarkEnd w:id="2806"/>
      <w:bookmarkEnd w:id="2807"/>
      <w:bookmarkEnd w:id="2808"/>
      <w:bookmarkEnd w:id="2809"/>
    </w:p>
    <w:p>
      <w:pPr>
        <w:keepNext/>
        <w:keepLines/>
        <w:spacing w:before="260" w:after="260" w:line="413" w:lineRule="auto"/>
        <w:jc w:val="center"/>
        <w:outlineLvl w:val="9"/>
        <w:rPr>
          <w:rFonts w:hint="eastAsia" w:ascii="宋体" w:hAnsi="宋体" w:eastAsia="宋体" w:cs="宋体"/>
          <w:b/>
          <w:color w:val="auto"/>
          <w:sz w:val="32"/>
          <w:szCs w:val="20"/>
          <w:highlight w:val="none"/>
        </w:rPr>
      </w:pPr>
      <w:r>
        <w:rPr>
          <w:rFonts w:hint="eastAsia" w:ascii="宋体" w:hAnsi="宋体" w:eastAsia="宋体" w:cs="宋体"/>
          <w:b/>
          <w:color w:val="auto"/>
          <w:sz w:val="32"/>
          <w:szCs w:val="20"/>
          <w:highlight w:val="none"/>
          <w:lang w:val="en-US" w:eastAsia="zh-CN"/>
        </w:rPr>
        <w:t>1.</w:t>
      </w:r>
      <w:r>
        <w:rPr>
          <w:rFonts w:hint="eastAsia" w:ascii="宋体" w:hAnsi="宋体" w:eastAsia="宋体" w:cs="宋体"/>
          <w:b/>
          <w:color w:val="auto"/>
          <w:sz w:val="32"/>
          <w:szCs w:val="20"/>
          <w:highlight w:val="none"/>
        </w:rPr>
        <w:t>法定代表人身份证明</w:t>
      </w:r>
    </w:p>
    <w:p>
      <w:pPr>
        <w:spacing w:line="440" w:lineRule="exact"/>
        <w:rPr>
          <w:rFonts w:hint="eastAsia" w:ascii="宋体" w:hAnsi="宋体" w:eastAsia="宋体" w:cs="宋体"/>
          <w:color w:val="auto"/>
          <w:sz w:val="20"/>
          <w:szCs w:val="22"/>
          <w:highlight w:val="none"/>
        </w:rPr>
      </w:pPr>
    </w:p>
    <w:p>
      <w:pPr>
        <w:spacing w:line="440" w:lineRule="exact"/>
        <w:rPr>
          <w:rFonts w:hint="eastAsia" w:ascii="宋体" w:hAnsi="宋体" w:eastAsia="宋体" w:cs="宋体"/>
          <w:color w:val="auto"/>
          <w:szCs w:val="22"/>
          <w:highlight w:val="none"/>
        </w:rPr>
      </w:pP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投标人名称：</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p>
    <w:p>
      <w:pPr>
        <w:tabs>
          <w:tab w:val="left" w:pos="5475"/>
        </w:tabs>
        <w:autoSpaceDE w:val="0"/>
        <w:autoSpaceDN w:val="0"/>
        <w:adjustRightInd w:val="0"/>
        <w:snapToGrid w:val="0"/>
        <w:spacing w:line="360" w:lineRule="auto"/>
        <w:ind w:firstLine="0" w:firstLineChars="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360" w:lineRule="auto"/>
        <w:ind w:firstLine="0" w:firstLineChars="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360" w:lineRule="auto"/>
        <w:ind w:firstLine="0" w:firstLineChars="0"/>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日</w:t>
      </w: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姓</w:t>
      </w:r>
      <w:r>
        <w:rPr>
          <w:rFonts w:hint="eastAsia" w:ascii="宋体" w:hAnsi="宋体" w:eastAsia="宋体" w:cs="宋体"/>
          <w:color w:val="auto"/>
          <w:szCs w:val="22"/>
          <w:highlight w:val="none"/>
          <w:lang w:val="en-US" w:eastAsia="zh-CN"/>
        </w:rPr>
        <w:t xml:space="preserve">    </w:t>
      </w:r>
      <w:r>
        <w:rPr>
          <w:rFonts w:hint="eastAsia" w:ascii="宋体" w:hAnsi="宋体" w:eastAsia="宋体" w:cs="宋体"/>
          <w:color w:val="auto"/>
          <w:szCs w:val="22"/>
          <w:highlight w:val="none"/>
        </w:rPr>
        <w:t>名：</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性别：</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年龄：</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职务：</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系</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（投标人名称）的法定代表人。</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特此证明。</w:t>
      </w:r>
    </w:p>
    <w:p>
      <w:pPr>
        <w:spacing w:line="440" w:lineRule="exact"/>
        <w:rPr>
          <w:rFonts w:hint="eastAsia" w:ascii="宋体" w:hAnsi="宋体" w:eastAsia="宋体" w:cs="宋体"/>
          <w:color w:val="auto"/>
          <w:szCs w:val="22"/>
          <w:highlight w:val="none"/>
        </w:rPr>
      </w:pPr>
    </w:p>
    <w:p>
      <w:pPr>
        <w:spacing w:line="440" w:lineRule="exact"/>
        <w:rPr>
          <w:rFonts w:hint="eastAsia" w:ascii="宋体" w:hAnsi="宋体" w:eastAsia="宋体" w:cs="宋体"/>
          <w:color w:val="auto"/>
          <w:szCs w:val="22"/>
          <w:highlight w:val="none"/>
        </w:rPr>
      </w:pPr>
      <w:r>
        <w:rPr>
          <w:rFonts w:hint="eastAsia" w:ascii="宋体" w:hAnsi="宋体" w:eastAsia="宋体" w:cs="宋体"/>
          <w:color w:val="auto"/>
          <w:szCs w:val="22"/>
          <w:highlight w:val="none"/>
        </w:rPr>
        <w:t>附：法定代表人身份证</w:t>
      </w:r>
      <w:r>
        <w:rPr>
          <w:rFonts w:hint="eastAsia" w:ascii="宋体" w:hAnsi="宋体" w:eastAsia="宋体" w:cs="宋体"/>
          <w:color w:val="auto"/>
          <w:szCs w:val="22"/>
          <w:highlight w:val="none"/>
          <w:lang w:val="en-US" w:eastAsia="zh-CN"/>
        </w:rPr>
        <w:t>明</w:t>
      </w:r>
      <w:r>
        <w:rPr>
          <w:rFonts w:hint="eastAsia" w:ascii="宋体" w:hAnsi="宋体" w:eastAsia="宋体" w:cs="宋体"/>
          <w:color w:val="auto"/>
          <w:kern w:val="0"/>
          <w:szCs w:val="21"/>
          <w:highlight w:val="none"/>
        </w:rPr>
        <w:t>扫描件（双面）</w:t>
      </w:r>
      <w:r>
        <w:rPr>
          <w:rFonts w:hint="eastAsia" w:ascii="宋体" w:hAnsi="宋体" w:eastAsia="宋体" w:cs="宋体"/>
          <w:color w:val="auto"/>
          <w:szCs w:val="22"/>
          <w:highlight w:val="none"/>
        </w:rPr>
        <w:t>。</w:t>
      </w:r>
    </w:p>
    <w:p>
      <w:pPr>
        <w:spacing w:line="440" w:lineRule="exact"/>
        <w:rPr>
          <w:rFonts w:hint="eastAsia" w:ascii="宋体" w:hAnsi="宋体" w:eastAsia="宋体" w:cs="宋体"/>
          <w:color w:val="auto"/>
          <w:szCs w:val="22"/>
          <w:highlight w:val="none"/>
        </w:rPr>
      </w:pPr>
    </w:p>
    <w:p>
      <w:pPr>
        <w:spacing w:line="440" w:lineRule="exact"/>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rPr>
      </w:pPr>
    </w:p>
    <w:p>
      <w:pPr>
        <w:spacing w:line="440" w:lineRule="exact"/>
        <w:rPr>
          <w:rFonts w:hint="eastAsia" w:ascii="宋体" w:hAnsi="宋体" w:eastAsia="宋体" w:cs="宋体"/>
          <w:color w:val="auto"/>
          <w:szCs w:val="22"/>
          <w:highlight w:val="none"/>
        </w:rPr>
      </w:pPr>
    </w:p>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 xml:space="preserve">                              投标人：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w:t>
      </w:r>
      <w:r>
        <w:rPr>
          <w:rFonts w:hint="eastAsia" w:ascii="宋体" w:hAnsi="宋体" w:eastAsia="宋体" w:cs="宋体"/>
          <w:color w:val="auto"/>
          <w:szCs w:val="22"/>
          <w:highlight w:val="none"/>
          <w:lang w:eastAsia="zh-CN"/>
        </w:rPr>
        <w:t>单位法人章</w:t>
      </w:r>
      <w:r>
        <w:rPr>
          <w:rFonts w:hint="eastAsia" w:ascii="宋体" w:hAnsi="宋体" w:eastAsia="宋体" w:cs="宋体"/>
          <w:color w:val="auto"/>
          <w:szCs w:val="22"/>
          <w:highlight w:val="none"/>
        </w:rPr>
        <w:t>）</w:t>
      </w:r>
    </w:p>
    <w:p>
      <w:pPr>
        <w:spacing w:line="440" w:lineRule="exact"/>
        <w:rPr>
          <w:rFonts w:hint="eastAsia" w:ascii="宋体" w:hAnsi="宋体" w:eastAsia="宋体" w:cs="宋体"/>
          <w:color w:val="auto"/>
          <w:szCs w:val="22"/>
          <w:highlight w:val="none"/>
        </w:rPr>
      </w:pPr>
    </w:p>
    <w:p>
      <w:pPr>
        <w:spacing w:line="440" w:lineRule="exact"/>
        <w:ind w:firstLine="4620" w:firstLineChars="2200"/>
        <w:rPr>
          <w:rFonts w:hint="eastAsia" w:ascii="宋体" w:hAnsi="宋体" w:eastAsia="宋体" w:cs="宋体"/>
          <w:color w:val="auto"/>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p>
    <w:p>
      <w:pPr>
        <w:spacing w:line="440" w:lineRule="exact"/>
        <w:rPr>
          <w:rFonts w:hint="eastAsia" w:ascii="宋体" w:hAnsi="宋体" w:eastAsia="宋体" w:cs="宋体"/>
          <w:color w:val="auto"/>
          <w:sz w:val="20"/>
          <w:szCs w:val="22"/>
          <w:highlight w:val="none"/>
        </w:rPr>
      </w:pPr>
    </w:p>
    <w:p>
      <w:pPr>
        <w:spacing w:line="360" w:lineRule="auto"/>
        <w:ind w:firstLine="420" w:firstLineChars="200"/>
        <w:rPr>
          <w:rFonts w:hint="eastAsia" w:ascii="宋体" w:hAnsi="宋体" w:eastAsia="宋体" w:cs="宋体"/>
          <w:color w:val="auto"/>
          <w:highlight w:val="none"/>
        </w:rPr>
      </w:pPr>
    </w:p>
    <w:p>
      <w:pPr>
        <w:spacing w:line="360" w:lineRule="auto"/>
        <w:ind w:firstLine="420" w:firstLineChars="200"/>
        <w:rPr>
          <w:rFonts w:hint="eastAsia" w:ascii="宋体" w:hAnsi="宋体" w:eastAsia="宋体" w:cs="宋体"/>
          <w:color w:val="auto"/>
          <w:sz w:val="20"/>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p>
    <w:p>
      <w:pPr>
        <w:spacing w:line="440" w:lineRule="exact"/>
        <w:jc w:val="center"/>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br w:type="page"/>
      </w:r>
    </w:p>
    <w:p>
      <w:pPr>
        <w:keepNext/>
        <w:keepLines/>
        <w:spacing w:before="260" w:after="260" w:line="413" w:lineRule="auto"/>
        <w:jc w:val="center"/>
        <w:outlineLvl w:val="9"/>
        <w:rPr>
          <w:rFonts w:hint="eastAsia" w:ascii="宋体" w:hAnsi="宋体" w:eastAsia="宋体" w:cs="宋体"/>
          <w:b/>
          <w:color w:val="auto"/>
          <w:sz w:val="32"/>
          <w:szCs w:val="20"/>
          <w:highlight w:val="none"/>
        </w:rPr>
      </w:pPr>
      <w:r>
        <w:rPr>
          <w:rFonts w:hint="eastAsia" w:ascii="宋体" w:hAnsi="宋体" w:eastAsia="宋体" w:cs="宋体"/>
          <w:b/>
          <w:color w:val="auto"/>
          <w:sz w:val="32"/>
          <w:szCs w:val="20"/>
          <w:highlight w:val="none"/>
          <w:lang w:val="en-US" w:eastAsia="zh-CN"/>
        </w:rPr>
        <w:t>2.</w:t>
      </w:r>
      <w:r>
        <w:rPr>
          <w:rFonts w:hint="eastAsia" w:ascii="宋体" w:hAnsi="宋体" w:eastAsia="宋体" w:cs="宋体"/>
          <w:b/>
          <w:color w:val="auto"/>
          <w:sz w:val="32"/>
          <w:szCs w:val="20"/>
          <w:highlight w:val="none"/>
        </w:rPr>
        <w:t>授权委托书</w:t>
      </w:r>
    </w:p>
    <w:p>
      <w:pPr>
        <w:spacing w:line="440" w:lineRule="exact"/>
        <w:rPr>
          <w:rFonts w:hint="eastAsia" w:ascii="宋体" w:hAnsi="宋体" w:eastAsia="宋体" w:cs="宋体"/>
          <w:color w:val="auto"/>
          <w:szCs w:val="22"/>
          <w:highlight w:val="none"/>
        </w:rPr>
      </w:pPr>
    </w:p>
    <w:p>
      <w:pPr>
        <w:topLinePunct/>
        <w:spacing w:line="44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本人</w:t>
      </w:r>
      <w:r>
        <w:rPr>
          <w:rFonts w:hint="eastAsia" w:ascii="宋体" w:hAnsi="宋体" w:eastAsia="宋体" w:cs="宋体"/>
          <w:color w:val="auto"/>
          <w:szCs w:val="22"/>
          <w:highlight w:val="none"/>
          <w:u w:val="single"/>
        </w:rPr>
        <w:t xml:space="preserve">      （姓名）</w:t>
      </w:r>
      <w:r>
        <w:rPr>
          <w:rFonts w:hint="eastAsia" w:ascii="宋体" w:hAnsi="宋体" w:eastAsia="宋体" w:cs="宋体"/>
          <w:color w:val="auto"/>
          <w:szCs w:val="22"/>
          <w:highlight w:val="none"/>
        </w:rPr>
        <w:t>系</w:t>
      </w:r>
      <w:r>
        <w:rPr>
          <w:rFonts w:hint="eastAsia" w:ascii="宋体" w:hAnsi="宋体" w:eastAsia="宋体" w:cs="宋体"/>
          <w:color w:val="auto"/>
          <w:szCs w:val="22"/>
          <w:highlight w:val="none"/>
          <w:u w:val="single"/>
        </w:rPr>
        <w:t xml:space="preserve">                   （投标人名称）</w:t>
      </w:r>
      <w:r>
        <w:rPr>
          <w:rFonts w:hint="eastAsia" w:ascii="宋体" w:hAnsi="宋体" w:eastAsia="宋体" w:cs="宋体"/>
          <w:color w:val="auto"/>
          <w:szCs w:val="22"/>
          <w:highlight w:val="none"/>
        </w:rPr>
        <w:t>的法定代表人，现委托</w:t>
      </w:r>
      <w:r>
        <w:rPr>
          <w:rFonts w:hint="eastAsia" w:ascii="宋体" w:hAnsi="宋体" w:eastAsia="宋体" w:cs="宋体"/>
          <w:color w:val="auto"/>
          <w:szCs w:val="22"/>
          <w:highlight w:val="none"/>
          <w:u w:val="single"/>
        </w:rPr>
        <w:t xml:space="preserve">        （姓名）   </w:t>
      </w:r>
      <w:r>
        <w:rPr>
          <w:rFonts w:hint="eastAsia" w:ascii="宋体" w:hAnsi="宋体" w:eastAsia="宋体" w:cs="宋体"/>
          <w:color w:val="auto"/>
          <w:szCs w:val="22"/>
          <w:highlight w:val="none"/>
        </w:rPr>
        <w:t>为我方代理人。代理人根据授权，</w:t>
      </w:r>
      <w:r>
        <w:rPr>
          <w:rFonts w:hint="eastAsia" w:ascii="宋体" w:hAnsi="宋体" w:eastAsia="宋体" w:cs="宋体"/>
          <w:color w:val="auto"/>
          <w:szCs w:val="22"/>
          <w:highlight w:val="none"/>
          <w:lang w:val="en-US" w:eastAsia="zh-CN"/>
        </w:rPr>
        <w:t>代表</w:t>
      </w:r>
      <w:r>
        <w:rPr>
          <w:rFonts w:hint="eastAsia" w:ascii="宋体" w:hAnsi="宋体" w:eastAsia="宋体" w:cs="宋体"/>
          <w:color w:val="auto"/>
          <w:szCs w:val="22"/>
          <w:highlight w:val="none"/>
        </w:rPr>
        <w:t>我方签署、澄清</w:t>
      </w:r>
      <w:r>
        <w:rPr>
          <w:rFonts w:hint="eastAsia" w:ascii="宋体" w:hAnsi="宋体" w:eastAsia="宋体" w:cs="宋体"/>
          <w:color w:val="auto"/>
          <w:szCs w:val="22"/>
          <w:highlight w:val="none"/>
          <w:lang w:eastAsia="zh-CN"/>
        </w:rPr>
        <w:t>、</w:t>
      </w:r>
      <w:r>
        <w:rPr>
          <w:rFonts w:hint="eastAsia" w:ascii="宋体" w:hAnsi="宋体" w:eastAsia="宋体" w:cs="宋体"/>
          <w:color w:val="auto"/>
          <w:szCs w:val="22"/>
          <w:highlight w:val="none"/>
          <w:lang w:val="en-US" w:eastAsia="zh-CN"/>
        </w:rPr>
        <w:t>说明、补正、</w:t>
      </w:r>
      <w:r>
        <w:rPr>
          <w:rFonts w:hint="eastAsia" w:ascii="宋体" w:hAnsi="宋体" w:eastAsia="宋体" w:cs="宋体"/>
          <w:color w:val="auto"/>
          <w:szCs w:val="22"/>
          <w:highlight w:val="none"/>
        </w:rPr>
        <w:t>递交、撤回、修改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（项</w:t>
      </w:r>
      <w:r>
        <w:rPr>
          <w:rFonts w:hint="eastAsia" w:ascii="宋体" w:hAnsi="宋体" w:eastAsia="宋体" w:cs="宋体"/>
          <w:color w:val="auto"/>
          <w:spacing w:val="-1"/>
          <w:kern w:val="0"/>
          <w:szCs w:val="21"/>
          <w:highlight w:val="none"/>
          <w:u w:val="single"/>
        </w:rPr>
        <w:t>目</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szCs w:val="22"/>
          <w:highlight w:val="none"/>
        </w:rPr>
        <w:t>投标文件、签订合同和处理有关事宜，其法律后果由我方承担。</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委托期限：</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代理人无转委托权。</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  标  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w:t>
      </w:r>
      <w:r>
        <w:rPr>
          <w:rFonts w:hint="eastAsia" w:ascii="宋体" w:hAnsi="宋体" w:eastAsia="宋体" w:cs="宋体"/>
          <w:color w:val="auto"/>
          <w:szCs w:val="22"/>
          <w:highlight w:val="none"/>
          <w:lang w:eastAsia="zh-CN"/>
        </w:rPr>
        <w:t>单位法人章</w:t>
      </w:r>
      <w:r>
        <w:rPr>
          <w:rFonts w:hint="eastAsia" w:ascii="宋体" w:hAnsi="宋体" w:eastAsia="宋体" w:cs="宋体"/>
          <w:color w:val="auto"/>
          <w:szCs w:val="22"/>
          <w:highlight w:val="none"/>
        </w:rPr>
        <w:t>）</w:t>
      </w:r>
    </w:p>
    <w:p>
      <w:pPr>
        <w:spacing w:line="360" w:lineRule="auto"/>
        <w:ind w:firstLine="420" w:firstLineChars="200"/>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t>法定代表人：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（签名或盖章）</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身份证号码：</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委托代理人：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2"/>
          <w:highlight w:val="none"/>
        </w:rPr>
        <w:t>（签名）</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身份证号码：</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单位电话（座机）：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委托代理人电话（手机）：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p>
    <w:p>
      <w:pPr>
        <w:pStyle w:val="2"/>
        <w:rPr>
          <w:rFonts w:hint="eastAsia" w:ascii="宋体" w:hAnsi="宋体" w:eastAsia="宋体" w:cs="宋体"/>
          <w:color w:val="auto"/>
          <w:highlight w:val="none"/>
        </w:rPr>
      </w:pPr>
    </w:p>
    <w:p>
      <w:pPr>
        <w:autoSpaceDE w:val="0"/>
        <w:autoSpaceDN w:val="0"/>
        <w:adjustRightInd w:val="0"/>
        <w:snapToGrid w:val="0"/>
        <w:spacing w:line="36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附：法定代表人和委托代理人身份证明扫描件（双面）</w:t>
      </w:r>
    </w:p>
    <w:p>
      <w:pPr>
        <w:spacing w:line="440" w:lineRule="exact"/>
        <w:ind w:right="840" w:firstLine="4057" w:firstLineChars="1932"/>
        <w:jc w:val="center"/>
        <w:rPr>
          <w:rFonts w:hint="eastAsia" w:ascii="宋体" w:hAnsi="宋体" w:eastAsia="宋体" w:cs="宋体"/>
          <w:color w:val="auto"/>
          <w:szCs w:val="22"/>
          <w:highlight w:val="none"/>
          <w:u w:val="single"/>
        </w:rPr>
      </w:pPr>
    </w:p>
    <w:p>
      <w:pPr>
        <w:pStyle w:val="2"/>
        <w:rPr>
          <w:rFonts w:hint="eastAsia" w:ascii="宋体" w:hAnsi="宋体" w:eastAsia="宋体" w:cs="宋体"/>
          <w:color w:val="auto"/>
          <w:szCs w:val="22"/>
          <w:highlight w:val="none"/>
          <w:u w:val="single"/>
        </w:rPr>
      </w:pPr>
    </w:p>
    <w:p>
      <w:pPr>
        <w:rPr>
          <w:rFonts w:hint="eastAsia" w:ascii="宋体" w:hAnsi="宋体" w:eastAsia="宋体" w:cs="宋体"/>
          <w:color w:val="auto"/>
          <w:szCs w:val="22"/>
          <w:highlight w:val="none"/>
          <w:u w:val="single"/>
        </w:rPr>
      </w:pPr>
    </w:p>
    <w:p>
      <w:pPr>
        <w:pStyle w:val="2"/>
        <w:rPr>
          <w:rFonts w:hint="eastAsia" w:ascii="宋体" w:hAnsi="宋体" w:eastAsia="宋体" w:cs="宋体"/>
          <w:color w:val="auto"/>
          <w:szCs w:val="22"/>
          <w:highlight w:val="none"/>
          <w:u w:val="single"/>
        </w:rPr>
      </w:pPr>
    </w:p>
    <w:p>
      <w:pPr>
        <w:rPr>
          <w:rFonts w:hint="eastAsia" w:ascii="宋体" w:hAnsi="宋体" w:eastAsia="宋体" w:cs="宋体"/>
          <w:color w:val="auto"/>
          <w:szCs w:val="22"/>
          <w:highlight w:val="none"/>
          <w:u w:val="single"/>
        </w:rPr>
      </w:pPr>
    </w:p>
    <w:p>
      <w:pPr>
        <w:pStyle w:val="2"/>
        <w:rPr>
          <w:rFonts w:hint="eastAsia" w:ascii="宋体" w:hAnsi="宋体" w:eastAsia="宋体" w:cs="宋体"/>
        </w:rPr>
      </w:pPr>
    </w:p>
    <w:p>
      <w:pPr>
        <w:pStyle w:val="2"/>
        <w:rPr>
          <w:rFonts w:hint="eastAsia" w:ascii="宋体" w:hAnsi="宋体" w:eastAsia="宋体" w:cs="宋体"/>
          <w:color w:val="auto"/>
          <w:szCs w:val="22"/>
          <w:highlight w:val="none"/>
          <w:u w:val="single"/>
        </w:rPr>
      </w:pPr>
    </w:p>
    <w:p>
      <w:pPr>
        <w:rPr>
          <w:rFonts w:hint="eastAsia" w:ascii="宋体" w:hAnsi="宋体" w:eastAsia="宋体" w:cs="宋体"/>
          <w:color w:val="auto"/>
          <w:szCs w:val="22"/>
          <w:highlight w:val="none"/>
          <w:u w:val="single"/>
        </w:rPr>
      </w:pPr>
    </w:p>
    <w:p>
      <w:pPr>
        <w:pStyle w:val="2"/>
        <w:rPr>
          <w:rFonts w:hint="eastAsia" w:ascii="宋体" w:hAnsi="宋体" w:eastAsia="宋体" w:cs="宋体"/>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spacing w:line="440" w:lineRule="exact"/>
        <w:ind w:right="840" w:firstLine="4057" w:firstLineChars="1932"/>
        <w:jc w:val="center"/>
        <w:rPr>
          <w:rFonts w:hint="eastAsia" w:ascii="宋体" w:hAnsi="宋体" w:eastAsia="宋体" w:cs="宋体"/>
          <w:color w:val="auto"/>
          <w:szCs w:val="22"/>
          <w:highlight w:val="none"/>
          <w:u w:val="single"/>
        </w:rPr>
      </w:pPr>
    </w:p>
    <w:p>
      <w:pPr>
        <w:spacing w:line="440" w:lineRule="exact"/>
        <w:ind w:right="840" w:firstLine="4057" w:firstLineChars="1932"/>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授权委托书需按上述格式填写完整，不可缺少内容。在此基础上增加内容的不影响其有效性。</w:t>
      </w:r>
    </w:p>
    <w:bookmarkEnd w:id="2810"/>
    <w:p>
      <w:pPr>
        <w:spacing w:line="440" w:lineRule="exact"/>
        <w:ind w:firstLine="4057" w:firstLineChars="1932"/>
        <w:jc w:val="right"/>
        <w:rPr>
          <w:rFonts w:hint="eastAsia" w:ascii="宋体" w:hAnsi="宋体" w:eastAsia="宋体" w:cs="宋体"/>
          <w:color w:val="auto"/>
          <w:szCs w:val="22"/>
          <w:highlight w:val="none"/>
        </w:rPr>
      </w:pPr>
      <w:r>
        <w:rPr>
          <w:rFonts w:hint="eastAsia" w:ascii="宋体" w:hAnsi="宋体" w:eastAsia="宋体" w:cs="宋体"/>
          <w:color w:val="auto"/>
          <w:szCs w:val="22"/>
          <w:highlight w:val="none"/>
        </w:rPr>
        <w:br w:type="page"/>
      </w:r>
    </w:p>
    <w:p>
      <w:pPr>
        <w:keepNext w:val="0"/>
        <w:keepLines w:val="0"/>
        <w:numPr>
          <w:ilvl w:val="0"/>
          <w:numId w:val="4"/>
        </w:numPr>
        <w:spacing w:before="0" w:after="0" w:line="240" w:lineRule="auto"/>
        <w:ind w:firstLine="2520" w:firstLineChars="900"/>
        <w:jc w:val="left"/>
        <w:outlineLvl w:val="2"/>
        <w:rPr>
          <w:rFonts w:hint="eastAsia" w:ascii="宋体" w:hAnsi="宋体" w:eastAsia="宋体" w:cs="宋体"/>
          <w:snapToGrid/>
          <w:color w:val="auto"/>
          <w:kern w:val="2"/>
          <w:sz w:val="28"/>
          <w:szCs w:val="20"/>
          <w:highlight w:val="none"/>
        </w:rPr>
      </w:pPr>
      <w:bookmarkStart w:id="2811" w:name="_Toc29263"/>
      <w:bookmarkStart w:id="2812" w:name="_Toc7463"/>
      <w:bookmarkStart w:id="2813" w:name="_Toc11513"/>
      <w:bookmarkStart w:id="2814" w:name="_Toc6384"/>
      <w:bookmarkStart w:id="2815" w:name="_Toc10402"/>
      <w:bookmarkStart w:id="2816" w:name="_Toc11187"/>
      <w:bookmarkStart w:id="2817" w:name="_Toc9704"/>
      <w:bookmarkStart w:id="2818" w:name="_Toc492300947"/>
      <w:bookmarkStart w:id="2819" w:name="_Toc646"/>
      <w:bookmarkStart w:id="2820" w:name="_Toc22146"/>
      <w:bookmarkStart w:id="2821" w:name="_Toc75856948"/>
      <w:bookmarkStart w:id="2822" w:name="_Toc10728"/>
      <w:bookmarkStart w:id="2823" w:name="_Toc20133"/>
      <w:bookmarkStart w:id="2824" w:name="_Toc3814"/>
      <w:r>
        <w:rPr>
          <w:rFonts w:hint="eastAsia" w:ascii="宋体" w:hAnsi="宋体" w:eastAsia="宋体" w:cs="宋体"/>
          <w:b w:val="0"/>
          <w:bCs w:val="0"/>
          <w:color w:val="auto"/>
          <w:sz w:val="28"/>
          <w:szCs w:val="20"/>
          <w:highlight w:val="none"/>
        </w:rPr>
        <w:t>投标报价合理性说明（如有）</w:t>
      </w:r>
      <w:bookmarkEnd w:id="2811"/>
      <w:bookmarkEnd w:id="2812"/>
      <w:bookmarkEnd w:id="2813"/>
      <w:bookmarkEnd w:id="2814"/>
      <w:bookmarkEnd w:id="2815"/>
      <w:bookmarkEnd w:id="2816"/>
      <w:bookmarkEnd w:id="2817"/>
    </w:p>
    <w:p>
      <w:pPr>
        <w:numPr>
          <w:ilvl w:val="-1"/>
          <w:numId w:val="0"/>
        </w:numPr>
        <w:spacing w:before="0" w:after="0" w:line="360" w:lineRule="auto"/>
        <w:ind w:firstLine="420" w:firstLineChars="200"/>
        <w:jc w:val="both"/>
        <w:outlineLvl w:val="9"/>
        <w:rPr>
          <w:rFonts w:hint="eastAsia" w:ascii="宋体" w:hAnsi="宋体" w:eastAsia="宋体" w:cs="宋体"/>
          <w:color w:val="auto"/>
          <w:sz w:val="21"/>
          <w:szCs w:val="21"/>
          <w:highlight w:val="none"/>
        </w:rPr>
      </w:pPr>
    </w:p>
    <w:p>
      <w:pPr>
        <w:keepNext w:val="0"/>
        <w:keepLines w:val="0"/>
        <w:spacing w:before="0" w:after="0" w:line="360" w:lineRule="auto"/>
        <w:ind w:firstLine="420" w:firstLineChars="2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（注：投标报价低于异常低价警戒线时提供，格式自拟，并提供必要的佐证材料。</w:t>
      </w:r>
      <w:r>
        <w:rPr>
          <w:rFonts w:hint="eastAsia" w:ascii="宋体" w:hAnsi="宋体" w:eastAsia="宋体" w:cs="宋体"/>
          <w:i w:val="0"/>
          <w:iCs w:val="0"/>
          <w:szCs w:val="21"/>
          <w:u w:val="none"/>
          <w:lang w:val="en-US" w:eastAsia="zh-CN"/>
        </w:rPr>
        <w:t>投标人提供的说明不得降低或者改变原设计方案、技术工艺、施工标准，不得影响项目的质量、安全、工期、结算等正常履约</w:t>
      </w:r>
      <w:r>
        <w:rPr>
          <w:rFonts w:hint="eastAsia" w:ascii="宋体" w:hAnsi="宋体" w:eastAsia="宋体" w:cs="宋体"/>
          <w:snapToGrid w:val="0"/>
          <w:kern w:val="0"/>
          <w:szCs w:val="21"/>
          <w:lang w:eastAsia="zh-CN"/>
        </w:rPr>
        <w:t>。</w:t>
      </w:r>
      <w:r>
        <w:rPr>
          <w:rFonts w:hint="eastAsia" w:ascii="宋体" w:hAnsi="宋体" w:eastAsia="宋体" w:cs="宋体"/>
          <w:color w:val="auto"/>
          <w:sz w:val="21"/>
          <w:szCs w:val="21"/>
          <w:highlight w:val="none"/>
        </w:rPr>
        <w:t>）</w:t>
      </w:r>
    </w:p>
    <w:p>
      <w:pPr>
        <w:keepNext w:val="0"/>
        <w:keepLines w:val="0"/>
        <w:spacing w:before="0" w:after="0" w:line="240" w:lineRule="auto"/>
        <w:ind w:firstLine="0" w:firstLineChars="0"/>
        <w:jc w:val="left"/>
        <w:outlineLvl w:val="9"/>
        <w:rPr>
          <w:rFonts w:hint="eastAsia" w:ascii="宋体" w:hAnsi="宋体" w:eastAsia="宋体" w:cs="宋体"/>
          <w:color w:val="auto"/>
          <w:sz w:val="28"/>
          <w:szCs w:val="20"/>
          <w:highlight w:val="none"/>
        </w:rPr>
      </w:pPr>
      <w:r>
        <w:rPr>
          <w:rFonts w:hint="eastAsia" w:ascii="宋体" w:hAnsi="宋体" w:eastAsia="宋体" w:cs="宋体"/>
          <w:color w:val="auto"/>
          <w:sz w:val="28"/>
          <w:szCs w:val="20"/>
          <w:highlight w:val="none"/>
        </w:rPr>
        <w:br w:type="page"/>
      </w:r>
    </w:p>
    <w:p>
      <w:pPr>
        <w:keepNext w:val="0"/>
        <w:keepLines w:val="0"/>
        <w:spacing w:before="0" w:after="0" w:line="240" w:lineRule="auto"/>
        <w:ind w:firstLine="0" w:firstLineChars="0"/>
        <w:jc w:val="center"/>
        <w:outlineLvl w:val="2"/>
        <w:rPr>
          <w:rFonts w:hint="eastAsia" w:ascii="宋体" w:hAnsi="宋体" w:eastAsia="宋体" w:cs="宋体"/>
          <w:color w:val="auto"/>
          <w:sz w:val="28"/>
          <w:szCs w:val="20"/>
          <w:highlight w:val="none"/>
          <w:lang w:eastAsia="zh-CN"/>
        </w:rPr>
      </w:pPr>
      <w:bookmarkStart w:id="2825" w:name="_Toc1343"/>
      <w:bookmarkStart w:id="2826" w:name="_Toc23644"/>
      <w:bookmarkStart w:id="2827" w:name="_Toc13800"/>
      <w:bookmarkStart w:id="2828" w:name="_Toc16933"/>
      <w:bookmarkStart w:id="2829" w:name="_Toc25273"/>
      <w:bookmarkStart w:id="2830" w:name="_Toc32525"/>
      <w:bookmarkStart w:id="2831" w:name="_Toc1531"/>
      <w:r>
        <w:rPr>
          <w:rFonts w:hint="eastAsia" w:ascii="宋体" w:hAnsi="宋体" w:eastAsia="宋体" w:cs="宋体"/>
          <w:color w:val="auto"/>
          <w:sz w:val="28"/>
          <w:szCs w:val="20"/>
          <w:highlight w:val="none"/>
        </w:rPr>
        <w:t>（</w:t>
      </w:r>
      <w:r>
        <w:rPr>
          <w:rFonts w:hint="eastAsia" w:ascii="宋体" w:hAnsi="宋体" w:eastAsia="宋体" w:cs="宋体"/>
          <w:color w:val="auto"/>
          <w:sz w:val="28"/>
          <w:szCs w:val="20"/>
          <w:highlight w:val="none"/>
          <w:lang w:val="en-US" w:eastAsia="zh-CN"/>
        </w:rPr>
        <w:t>五</w:t>
      </w:r>
      <w:r>
        <w:rPr>
          <w:rFonts w:hint="eastAsia" w:ascii="宋体" w:hAnsi="宋体" w:eastAsia="宋体" w:cs="宋体"/>
          <w:color w:val="auto"/>
          <w:sz w:val="28"/>
          <w:szCs w:val="20"/>
          <w:highlight w:val="none"/>
        </w:rPr>
        <w:t>）勘察费用清单</w:t>
      </w:r>
      <w:bookmarkEnd w:id="2818"/>
      <w:bookmarkEnd w:id="2819"/>
      <w:bookmarkEnd w:id="2820"/>
      <w:bookmarkEnd w:id="2821"/>
      <w:r>
        <w:rPr>
          <w:rFonts w:hint="eastAsia" w:ascii="宋体" w:hAnsi="宋体" w:eastAsia="宋体" w:cs="宋体"/>
          <w:color w:val="auto"/>
          <w:sz w:val="28"/>
          <w:szCs w:val="20"/>
          <w:highlight w:val="none"/>
          <w:lang w:eastAsia="zh-CN"/>
        </w:rPr>
        <w:t>（</w:t>
      </w:r>
      <w:r>
        <w:rPr>
          <w:rFonts w:hint="eastAsia" w:ascii="宋体" w:hAnsi="宋体" w:eastAsia="宋体" w:cs="宋体"/>
          <w:color w:val="auto"/>
          <w:sz w:val="28"/>
          <w:szCs w:val="20"/>
          <w:highlight w:val="none"/>
          <w:lang w:val="en-US" w:eastAsia="zh-CN"/>
        </w:rPr>
        <w:t>如有</w:t>
      </w:r>
      <w:r>
        <w:rPr>
          <w:rFonts w:hint="eastAsia" w:ascii="宋体" w:hAnsi="宋体" w:eastAsia="宋体" w:cs="宋体"/>
          <w:color w:val="auto"/>
          <w:sz w:val="28"/>
          <w:szCs w:val="20"/>
          <w:highlight w:val="none"/>
          <w:lang w:eastAsia="zh-CN"/>
        </w:rPr>
        <w:t>）</w:t>
      </w:r>
      <w:bookmarkEnd w:id="2822"/>
      <w:bookmarkEnd w:id="2823"/>
      <w:bookmarkEnd w:id="2824"/>
      <w:bookmarkEnd w:id="2825"/>
      <w:bookmarkEnd w:id="2826"/>
      <w:bookmarkEnd w:id="2827"/>
      <w:bookmarkEnd w:id="2828"/>
      <w:bookmarkEnd w:id="2829"/>
      <w:bookmarkEnd w:id="2830"/>
      <w:bookmarkEnd w:id="2831"/>
    </w:p>
    <w:p>
      <w:pPr>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勘察费用清单说明</w:t>
      </w:r>
    </w:p>
    <w:p>
      <w:pPr>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勘察费用清单</w:t>
      </w:r>
    </w:p>
    <w:p>
      <w:pPr>
        <w:spacing w:line="440" w:lineRule="exact"/>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单位：人民币元</w:t>
      </w:r>
    </w:p>
    <w:tbl>
      <w:tblPr>
        <w:tblStyle w:val="46"/>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10"/>
        <w:gridCol w:w="2835"/>
        <w:gridCol w:w="170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817" w:type="dxa"/>
            <w:vAlign w:val="center"/>
          </w:tcPr>
          <w:p>
            <w:pPr>
              <w:widowControl/>
              <w:jc w:val="center"/>
              <w:rPr>
                <w:rFonts w:hint="eastAsia" w:ascii="宋体" w:hAnsi="宋体" w:eastAsia="宋体" w:cs="宋体"/>
                <w:b/>
                <w:color w:val="auto"/>
                <w:kern w:val="0"/>
                <w:szCs w:val="21"/>
                <w:highlight w:val="none"/>
              </w:rPr>
            </w:pPr>
            <w:bookmarkStart w:id="2832" w:name="_Toc361508760"/>
            <w:r>
              <w:rPr>
                <w:rFonts w:hint="eastAsia" w:ascii="宋体" w:hAnsi="宋体" w:eastAsia="宋体" w:cs="宋体"/>
                <w:b/>
                <w:color w:val="auto"/>
                <w:kern w:val="0"/>
                <w:szCs w:val="21"/>
                <w:highlight w:val="none"/>
              </w:rPr>
              <w:t>序号</w:t>
            </w:r>
          </w:p>
        </w:tc>
        <w:tc>
          <w:tcPr>
            <w:tcW w:w="2410"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勘察费用分项名称</w:t>
            </w:r>
          </w:p>
        </w:tc>
        <w:tc>
          <w:tcPr>
            <w:tcW w:w="2835"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计算依据、过程和公式</w:t>
            </w:r>
          </w:p>
        </w:tc>
        <w:tc>
          <w:tcPr>
            <w:tcW w:w="1701"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金额（元）</w:t>
            </w:r>
          </w:p>
        </w:tc>
        <w:tc>
          <w:tcPr>
            <w:tcW w:w="1843"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1</w:t>
            </w:r>
          </w:p>
        </w:tc>
        <w:tc>
          <w:tcPr>
            <w:tcW w:w="2410" w:type="dxa"/>
            <w:vAlign w:val="center"/>
          </w:tcPr>
          <w:p>
            <w:pPr>
              <w:spacing w:line="360" w:lineRule="auto"/>
              <w:jc w:val="center"/>
              <w:rPr>
                <w:rFonts w:hint="eastAsia" w:ascii="宋体" w:hAnsi="宋体" w:eastAsia="宋体" w:cs="宋体"/>
                <w:color w:val="auto"/>
                <w:szCs w:val="22"/>
                <w:highlight w:val="none"/>
              </w:rPr>
            </w:pP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2</w:t>
            </w:r>
          </w:p>
        </w:tc>
        <w:tc>
          <w:tcPr>
            <w:tcW w:w="2410" w:type="dxa"/>
            <w:vAlign w:val="center"/>
          </w:tcPr>
          <w:p>
            <w:pPr>
              <w:spacing w:line="360" w:lineRule="auto"/>
              <w:jc w:val="center"/>
              <w:rPr>
                <w:rFonts w:hint="eastAsia" w:ascii="宋体" w:hAnsi="宋体" w:eastAsia="宋体" w:cs="宋体"/>
                <w:color w:val="auto"/>
                <w:szCs w:val="22"/>
                <w:highlight w:val="none"/>
              </w:rPr>
            </w:pP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3</w:t>
            </w:r>
          </w:p>
        </w:tc>
        <w:tc>
          <w:tcPr>
            <w:tcW w:w="2410" w:type="dxa"/>
            <w:vAlign w:val="center"/>
          </w:tcPr>
          <w:p>
            <w:pPr>
              <w:spacing w:line="360" w:lineRule="auto"/>
              <w:jc w:val="center"/>
              <w:rPr>
                <w:rFonts w:hint="eastAsia" w:ascii="宋体" w:hAnsi="宋体" w:eastAsia="宋体" w:cs="宋体"/>
                <w:color w:val="auto"/>
                <w:szCs w:val="22"/>
                <w:highlight w:val="none"/>
              </w:rPr>
            </w:pP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4</w:t>
            </w:r>
          </w:p>
        </w:tc>
        <w:tc>
          <w:tcPr>
            <w:tcW w:w="2410" w:type="dxa"/>
            <w:vAlign w:val="center"/>
          </w:tcPr>
          <w:p>
            <w:pPr>
              <w:spacing w:line="360" w:lineRule="auto"/>
              <w:jc w:val="center"/>
              <w:rPr>
                <w:rFonts w:hint="eastAsia" w:ascii="宋体" w:hAnsi="宋体" w:eastAsia="宋体" w:cs="宋体"/>
                <w:color w:val="auto"/>
                <w:szCs w:val="22"/>
                <w:highlight w:val="none"/>
              </w:rPr>
            </w:pPr>
            <w:r>
              <w:rPr>
                <w:rFonts w:hint="eastAsia" w:ascii="宋体" w:hAnsi="宋体" w:eastAsia="宋体" w:cs="宋体"/>
                <w:color w:val="auto"/>
                <w:highlight w:val="none"/>
              </w:rPr>
              <w:t>□BIM技术费用</w:t>
            </w: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5</w:t>
            </w:r>
          </w:p>
        </w:tc>
        <w:tc>
          <w:tcPr>
            <w:tcW w:w="2410" w:type="dxa"/>
            <w:vAlign w:val="center"/>
          </w:tcPr>
          <w:p>
            <w:pPr>
              <w:spacing w:line="360" w:lineRule="auto"/>
              <w:jc w:val="center"/>
              <w:rPr>
                <w:rFonts w:hint="eastAsia" w:ascii="宋体" w:hAnsi="宋体" w:eastAsia="宋体" w:cs="宋体"/>
                <w:color w:val="auto"/>
                <w:szCs w:val="22"/>
                <w:highlight w:val="none"/>
              </w:rPr>
            </w:pPr>
            <w:r>
              <w:rPr>
                <w:rFonts w:hint="eastAsia" w:ascii="宋体" w:hAnsi="宋体" w:eastAsia="宋体" w:cs="宋体"/>
                <w:color w:val="auto"/>
                <w:highlight w:val="none"/>
              </w:rPr>
              <w:t>□专项勘察费用</w:t>
            </w: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 xml:space="preserve">6 </w:t>
            </w:r>
          </w:p>
        </w:tc>
        <w:tc>
          <w:tcPr>
            <w:tcW w:w="2410" w:type="dxa"/>
            <w:vAlign w:val="center"/>
          </w:tcPr>
          <w:p>
            <w:pPr>
              <w:spacing w:line="360" w:lineRule="auto"/>
              <w:jc w:val="center"/>
              <w:rPr>
                <w:rFonts w:hint="eastAsia" w:ascii="宋体" w:hAnsi="宋体" w:eastAsia="宋体" w:cs="宋体"/>
                <w:color w:val="auto"/>
                <w:szCs w:val="22"/>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w:t>
            </w: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2410" w:type="dxa"/>
            <w:vAlign w:val="center"/>
          </w:tcPr>
          <w:p>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2835" w:type="dxa"/>
            <w:vAlign w:val="center"/>
          </w:tcPr>
          <w:p>
            <w:pPr>
              <w:spacing w:line="360" w:lineRule="auto"/>
              <w:jc w:val="center"/>
              <w:rPr>
                <w:rFonts w:hint="eastAsia" w:ascii="宋体" w:hAnsi="宋体" w:eastAsia="宋体" w:cs="宋体"/>
                <w:color w:val="auto"/>
                <w:szCs w:val="22"/>
                <w:highlight w:val="none"/>
              </w:rPr>
            </w:pP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2" w:type="dxa"/>
            <w:gridSpan w:val="3"/>
            <w:vAlign w:val="center"/>
          </w:tcPr>
          <w:p>
            <w:pPr>
              <w:widowControl/>
              <w:jc w:val="center"/>
              <w:rPr>
                <w:rFonts w:hint="eastAsia" w:ascii="宋体" w:hAnsi="宋体" w:eastAsia="宋体" w:cs="宋体"/>
                <w:color w:val="auto"/>
                <w:szCs w:val="22"/>
                <w:highlight w:val="none"/>
              </w:rPr>
            </w:pPr>
            <w:r>
              <w:rPr>
                <w:rFonts w:hint="eastAsia" w:ascii="宋体" w:hAnsi="宋体" w:eastAsia="宋体" w:cs="宋体"/>
                <w:b/>
                <w:color w:val="auto"/>
                <w:kern w:val="0"/>
                <w:szCs w:val="21"/>
                <w:highlight w:val="none"/>
              </w:rPr>
              <w:t>合计报价</w:t>
            </w:r>
          </w:p>
        </w:tc>
        <w:tc>
          <w:tcPr>
            <w:tcW w:w="1701" w:type="dxa"/>
            <w:vAlign w:val="center"/>
          </w:tcPr>
          <w:p>
            <w:pPr>
              <w:spacing w:line="360" w:lineRule="auto"/>
              <w:jc w:val="center"/>
              <w:rPr>
                <w:rFonts w:hint="eastAsia" w:ascii="宋体" w:hAnsi="宋体" w:eastAsia="宋体" w:cs="宋体"/>
                <w:color w:val="auto"/>
                <w:szCs w:val="22"/>
                <w:highlight w:val="none"/>
              </w:rPr>
            </w:pPr>
          </w:p>
        </w:tc>
        <w:tc>
          <w:tcPr>
            <w:tcW w:w="1843" w:type="dxa"/>
            <w:vAlign w:val="center"/>
          </w:tcPr>
          <w:p>
            <w:pPr>
              <w:spacing w:line="360" w:lineRule="auto"/>
              <w:jc w:val="center"/>
              <w:rPr>
                <w:rFonts w:hint="eastAsia" w:ascii="宋体" w:hAnsi="宋体" w:eastAsia="宋体" w:cs="宋体"/>
                <w:color w:val="auto"/>
                <w:szCs w:val="22"/>
                <w:highlight w:val="none"/>
              </w:rPr>
            </w:pPr>
          </w:p>
        </w:tc>
      </w:tr>
    </w:tbl>
    <w:p>
      <w:pPr>
        <w:widowControl/>
        <w:ind w:right="105"/>
        <w:jc w:val="right"/>
        <w:rPr>
          <w:rFonts w:hint="eastAsia" w:ascii="宋体" w:hAnsi="宋体" w:eastAsia="宋体" w:cs="宋体"/>
          <w:color w:val="auto"/>
          <w:kern w:val="0"/>
          <w:szCs w:val="22"/>
          <w:highlight w:val="none"/>
        </w:rPr>
      </w:pPr>
    </w:p>
    <w:p>
      <w:pPr>
        <w:widowControl/>
        <w:ind w:right="105"/>
        <w:jc w:val="right"/>
        <w:rPr>
          <w:rFonts w:hint="eastAsia" w:ascii="宋体" w:hAnsi="宋体" w:eastAsia="宋体" w:cs="宋体"/>
          <w:color w:val="auto"/>
          <w:kern w:val="0"/>
          <w:szCs w:val="22"/>
          <w:highlight w:val="none"/>
        </w:rPr>
      </w:pPr>
    </w:p>
    <w:p>
      <w:pPr>
        <w:spacing w:line="440" w:lineRule="exact"/>
        <w:ind w:firstLine="2692" w:firstLineChars="1282"/>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  标  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w:t>
      </w:r>
      <w:r>
        <w:rPr>
          <w:rFonts w:hint="eastAsia" w:ascii="宋体" w:hAnsi="宋体" w:eastAsia="宋体" w:cs="宋体"/>
          <w:color w:val="auto"/>
          <w:szCs w:val="22"/>
          <w:highlight w:val="none"/>
          <w:lang w:eastAsia="zh-CN"/>
        </w:rPr>
        <w:t>单位法人章</w:t>
      </w:r>
      <w:r>
        <w:rPr>
          <w:rFonts w:hint="eastAsia" w:ascii="宋体" w:hAnsi="宋体" w:eastAsia="宋体" w:cs="宋体"/>
          <w:color w:val="auto"/>
          <w:szCs w:val="22"/>
          <w:highlight w:val="none"/>
        </w:rPr>
        <w:t>）</w:t>
      </w:r>
    </w:p>
    <w:p>
      <w:pPr>
        <w:spacing w:line="440" w:lineRule="exact"/>
        <w:ind w:firstLine="2692" w:firstLineChars="1282"/>
        <w:rPr>
          <w:rFonts w:hint="eastAsia" w:ascii="宋体" w:hAnsi="宋体" w:eastAsia="宋体" w:cs="宋体"/>
          <w:color w:val="auto"/>
          <w:szCs w:val="22"/>
          <w:highlight w:val="none"/>
        </w:rPr>
      </w:pPr>
    </w:p>
    <w:p>
      <w:pPr>
        <w:spacing w:line="480" w:lineRule="auto"/>
        <w:ind w:firstLine="2690" w:firstLineChars="1281"/>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t>法定代表人或授权委托人：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2"/>
          <w:highlight w:val="none"/>
        </w:rPr>
        <w:t>（签名或盖章）</w:t>
      </w:r>
    </w:p>
    <w:p>
      <w:pPr>
        <w:pStyle w:val="2"/>
        <w:rPr>
          <w:rFonts w:hint="eastAsia" w:ascii="宋体" w:hAnsi="宋体" w:eastAsia="宋体" w:cs="宋体"/>
          <w:color w:val="auto"/>
          <w:highlight w:val="none"/>
        </w:rPr>
      </w:pPr>
    </w:p>
    <w:p>
      <w:pPr>
        <w:spacing w:line="40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 xml:space="preserve">                      </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p>
    <w:p>
      <w:pPr>
        <w:widowControl/>
        <w:jc w:val="left"/>
        <w:rPr>
          <w:rFonts w:hint="eastAsia" w:ascii="宋体" w:hAnsi="宋体" w:eastAsia="宋体" w:cs="宋体"/>
          <w:color w:val="auto"/>
          <w:kern w:val="0"/>
          <w:szCs w:val="22"/>
          <w:highlight w:val="none"/>
        </w:rPr>
      </w:pPr>
      <w:r>
        <w:rPr>
          <w:rFonts w:hint="eastAsia" w:ascii="宋体" w:hAnsi="宋体" w:eastAsia="宋体" w:cs="宋体"/>
          <w:color w:val="auto"/>
          <w:kern w:val="0"/>
          <w:szCs w:val="22"/>
          <w:highlight w:val="none"/>
        </w:rPr>
        <w:br w:type="page"/>
      </w:r>
    </w:p>
    <w:p>
      <w:pPr>
        <w:keepNext w:val="0"/>
        <w:keepLines w:val="0"/>
        <w:spacing w:before="0" w:after="0" w:line="240" w:lineRule="auto"/>
        <w:ind w:firstLine="0" w:firstLineChars="0"/>
        <w:jc w:val="center"/>
        <w:outlineLvl w:val="2"/>
        <w:rPr>
          <w:rFonts w:hint="eastAsia" w:ascii="宋体" w:hAnsi="宋体" w:eastAsia="宋体" w:cs="宋体"/>
          <w:color w:val="auto"/>
          <w:sz w:val="28"/>
          <w:szCs w:val="20"/>
          <w:highlight w:val="none"/>
          <w:lang w:eastAsia="zh-CN"/>
        </w:rPr>
      </w:pPr>
      <w:bookmarkStart w:id="2833" w:name="_Toc492300533"/>
      <w:bookmarkStart w:id="2834" w:name="_Toc16627"/>
      <w:bookmarkStart w:id="2835" w:name="_Toc25437"/>
      <w:bookmarkStart w:id="2836" w:name="_Toc75856949"/>
      <w:bookmarkStart w:id="2837" w:name="_Toc8022"/>
      <w:bookmarkStart w:id="2838" w:name="_Toc19329"/>
      <w:bookmarkStart w:id="2839" w:name="_Toc31582"/>
      <w:bookmarkStart w:id="2840" w:name="_Toc10884"/>
      <w:bookmarkStart w:id="2841" w:name="_Toc23872"/>
      <w:bookmarkStart w:id="2842" w:name="_Toc29160"/>
      <w:bookmarkStart w:id="2843" w:name="_Toc7606"/>
      <w:bookmarkStart w:id="2844" w:name="_Toc5091"/>
      <w:bookmarkStart w:id="2845" w:name="_Toc14339"/>
      <w:bookmarkStart w:id="2846" w:name="_Toc11401"/>
      <w:r>
        <w:rPr>
          <w:rFonts w:hint="eastAsia" w:ascii="宋体" w:hAnsi="宋体" w:eastAsia="宋体" w:cs="宋体"/>
          <w:color w:val="auto"/>
          <w:sz w:val="28"/>
          <w:szCs w:val="20"/>
          <w:highlight w:val="none"/>
        </w:rPr>
        <w:t>（</w:t>
      </w:r>
      <w:r>
        <w:rPr>
          <w:rFonts w:hint="eastAsia" w:ascii="宋体" w:hAnsi="宋体" w:eastAsia="宋体" w:cs="宋体"/>
          <w:color w:val="auto"/>
          <w:sz w:val="28"/>
          <w:szCs w:val="20"/>
          <w:highlight w:val="none"/>
          <w:lang w:val="en-US" w:eastAsia="zh-CN"/>
        </w:rPr>
        <w:t>六</w:t>
      </w:r>
      <w:r>
        <w:rPr>
          <w:rFonts w:hint="eastAsia" w:ascii="宋体" w:hAnsi="宋体" w:eastAsia="宋体" w:cs="宋体"/>
          <w:color w:val="auto"/>
          <w:sz w:val="28"/>
          <w:szCs w:val="20"/>
          <w:highlight w:val="none"/>
        </w:rPr>
        <w:t>）设计费用清单</w:t>
      </w:r>
      <w:bookmarkEnd w:id="2833"/>
      <w:bookmarkEnd w:id="2834"/>
      <w:bookmarkEnd w:id="2835"/>
      <w:bookmarkEnd w:id="2836"/>
      <w:r>
        <w:rPr>
          <w:rFonts w:hint="eastAsia" w:ascii="宋体" w:hAnsi="宋体" w:eastAsia="宋体" w:cs="宋体"/>
          <w:color w:val="auto"/>
          <w:sz w:val="28"/>
          <w:szCs w:val="20"/>
          <w:highlight w:val="none"/>
          <w:lang w:eastAsia="zh-CN"/>
        </w:rPr>
        <w:t>（</w:t>
      </w:r>
      <w:r>
        <w:rPr>
          <w:rFonts w:hint="eastAsia" w:ascii="宋体" w:hAnsi="宋体" w:eastAsia="宋体" w:cs="宋体"/>
          <w:color w:val="auto"/>
          <w:sz w:val="28"/>
          <w:szCs w:val="20"/>
          <w:highlight w:val="none"/>
          <w:lang w:val="en-US" w:eastAsia="zh-CN"/>
        </w:rPr>
        <w:t>如有</w:t>
      </w:r>
      <w:r>
        <w:rPr>
          <w:rFonts w:hint="eastAsia" w:ascii="宋体" w:hAnsi="宋体" w:eastAsia="宋体" w:cs="宋体"/>
          <w:color w:val="auto"/>
          <w:sz w:val="28"/>
          <w:szCs w:val="20"/>
          <w:highlight w:val="none"/>
          <w:lang w:eastAsia="zh-CN"/>
        </w:rPr>
        <w:t>）</w:t>
      </w:r>
      <w:bookmarkEnd w:id="2837"/>
      <w:bookmarkEnd w:id="2838"/>
      <w:bookmarkEnd w:id="2839"/>
      <w:bookmarkEnd w:id="2840"/>
      <w:bookmarkEnd w:id="2841"/>
      <w:bookmarkEnd w:id="2842"/>
      <w:bookmarkEnd w:id="2843"/>
      <w:bookmarkEnd w:id="2844"/>
      <w:bookmarkEnd w:id="2845"/>
      <w:bookmarkEnd w:id="2846"/>
    </w:p>
    <w:p>
      <w:pPr>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设计费用清单说明</w:t>
      </w:r>
    </w:p>
    <w:p>
      <w:pPr>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设计费用清单</w:t>
      </w:r>
    </w:p>
    <w:p>
      <w:pPr>
        <w:spacing w:line="440" w:lineRule="exact"/>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单位：人民币元</w:t>
      </w:r>
    </w:p>
    <w:tbl>
      <w:tblPr>
        <w:tblStyle w:val="46"/>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10"/>
        <w:gridCol w:w="2693"/>
        <w:gridCol w:w="1559"/>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817"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2410"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设计费用分项名称</w:t>
            </w:r>
          </w:p>
        </w:tc>
        <w:tc>
          <w:tcPr>
            <w:tcW w:w="2693"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计算依据、过程和公式</w:t>
            </w:r>
          </w:p>
        </w:tc>
        <w:tc>
          <w:tcPr>
            <w:tcW w:w="1559"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金额（元）</w:t>
            </w:r>
          </w:p>
        </w:tc>
        <w:tc>
          <w:tcPr>
            <w:tcW w:w="2127" w:type="dxa"/>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1</w:t>
            </w:r>
          </w:p>
        </w:tc>
        <w:tc>
          <w:tcPr>
            <w:tcW w:w="2410" w:type="dxa"/>
            <w:vAlign w:val="center"/>
          </w:tcPr>
          <w:p>
            <w:pPr>
              <w:spacing w:line="360" w:lineRule="auto"/>
              <w:jc w:val="center"/>
              <w:rPr>
                <w:rFonts w:hint="eastAsia" w:ascii="宋体" w:hAnsi="宋体" w:eastAsia="宋体" w:cs="宋体"/>
                <w:color w:val="auto"/>
                <w:szCs w:val="22"/>
                <w:highlight w:val="none"/>
              </w:rPr>
            </w:pPr>
          </w:p>
        </w:tc>
        <w:tc>
          <w:tcPr>
            <w:tcW w:w="2693" w:type="dxa"/>
            <w:vAlign w:val="center"/>
          </w:tcPr>
          <w:p>
            <w:pPr>
              <w:spacing w:line="360" w:lineRule="auto"/>
              <w:jc w:val="center"/>
              <w:rPr>
                <w:rFonts w:hint="eastAsia" w:ascii="宋体" w:hAnsi="宋体" w:eastAsia="宋体" w:cs="宋体"/>
                <w:color w:val="auto"/>
                <w:szCs w:val="22"/>
                <w:highlight w:val="none"/>
              </w:rPr>
            </w:pPr>
          </w:p>
        </w:tc>
        <w:tc>
          <w:tcPr>
            <w:tcW w:w="1559" w:type="dxa"/>
            <w:vAlign w:val="center"/>
          </w:tcPr>
          <w:p>
            <w:pPr>
              <w:spacing w:line="360" w:lineRule="auto"/>
              <w:jc w:val="center"/>
              <w:rPr>
                <w:rFonts w:hint="eastAsia" w:ascii="宋体" w:hAnsi="宋体" w:eastAsia="宋体" w:cs="宋体"/>
                <w:color w:val="auto"/>
                <w:szCs w:val="22"/>
                <w:highlight w:val="none"/>
              </w:rPr>
            </w:pPr>
          </w:p>
        </w:tc>
        <w:tc>
          <w:tcPr>
            <w:tcW w:w="2127"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2</w:t>
            </w:r>
          </w:p>
        </w:tc>
        <w:tc>
          <w:tcPr>
            <w:tcW w:w="2410" w:type="dxa"/>
            <w:vAlign w:val="center"/>
          </w:tcPr>
          <w:p>
            <w:pPr>
              <w:spacing w:line="360" w:lineRule="auto"/>
              <w:jc w:val="center"/>
              <w:rPr>
                <w:rFonts w:hint="eastAsia" w:ascii="宋体" w:hAnsi="宋体" w:eastAsia="宋体" w:cs="宋体"/>
                <w:color w:val="auto"/>
                <w:szCs w:val="22"/>
                <w:highlight w:val="none"/>
              </w:rPr>
            </w:pPr>
          </w:p>
        </w:tc>
        <w:tc>
          <w:tcPr>
            <w:tcW w:w="2693" w:type="dxa"/>
            <w:vAlign w:val="center"/>
          </w:tcPr>
          <w:p>
            <w:pPr>
              <w:spacing w:line="360" w:lineRule="auto"/>
              <w:jc w:val="center"/>
              <w:rPr>
                <w:rFonts w:hint="eastAsia" w:ascii="宋体" w:hAnsi="宋体" w:eastAsia="宋体" w:cs="宋体"/>
                <w:color w:val="auto"/>
                <w:szCs w:val="22"/>
                <w:highlight w:val="none"/>
              </w:rPr>
            </w:pPr>
          </w:p>
        </w:tc>
        <w:tc>
          <w:tcPr>
            <w:tcW w:w="1559" w:type="dxa"/>
            <w:vAlign w:val="center"/>
          </w:tcPr>
          <w:p>
            <w:pPr>
              <w:spacing w:line="360" w:lineRule="auto"/>
              <w:jc w:val="center"/>
              <w:rPr>
                <w:rFonts w:hint="eastAsia" w:ascii="宋体" w:hAnsi="宋体" w:eastAsia="宋体" w:cs="宋体"/>
                <w:color w:val="auto"/>
                <w:szCs w:val="22"/>
                <w:highlight w:val="none"/>
              </w:rPr>
            </w:pPr>
          </w:p>
        </w:tc>
        <w:tc>
          <w:tcPr>
            <w:tcW w:w="2127"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3</w:t>
            </w:r>
          </w:p>
        </w:tc>
        <w:tc>
          <w:tcPr>
            <w:tcW w:w="2410" w:type="dxa"/>
            <w:vAlign w:val="center"/>
          </w:tcPr>
          <w:p>
            <w:pPr>
              <w:spacing w:line="360" w:lineRule="auto"/>
              <w:jc w:val="center"/>
              <w:rPr>
                <w:rFonts w:hint="eastAsia" w:ascii="宋体" w:hAnsi="宋体" w:eastAsia="宋体" w:cs="宋体"/>
                <w:color w:val="auto"/>
                <w:szCs w:val="22"/>
                <w:highlight w:val="none"/>
              </w:rPr>
            </w:pPr>
          </w:p>
        </w:tc>
        <w:tc>
          <w:tcPr>
            <w:tcW w:w="2693" w:type="dxa"/>
            <w:vAlign w:val="center"/>
          </w:tcPr>
          <w:p>
            <w:pPr>
              <w:spacing w:line="360" w:lineRule="auto"/>
              <w:jc w:val="center"/>
              <w:rPr>
                <w:rFonts w:hint="eastAsia" w:ascii="宋体" w:hAnsi="宋体" w:eastAsia="宋体" w:cs="宋体"/>
                <w:color w:val="auto"/>
                <w:szCs w:val="22"/>
                <w:highlight w:val="none"/>
              </w:rPr>
            </w:pPr>
          </w:p>
        </w:tc>
        <w:tc>
          <w:tcPr>
            <w:tcW w:w="1559" w:type="dxa"/>
            <w:vAlign w:val="center"/>
          </w:tcPr>
          <w:p>
            <w:pPr>
              <w:spacing w:line="360" w:lineRule="auto"/>
              <w:jc w:val="center"/>
              <w:rPr>
                <w:rFonts w:hint="eastAsia" w:ascii="宋体" w:hAnsi="宋体" w:eastAsia="宋体" w:cs="宋体"/>
                <w:color w:val="auto"/>
                <w:szCs w:val="22"/>
                <w:highlight w:val="none"/>
              </w:rPr>
            </w:pPr>
          </w:p>
        </w:tc>
        <w:tc>
          <w:tcPr>
            <w:tcW w:w="2127"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4</w:t>
            </w:r>
          </w:p>
        </w:tc>
        <w:tc>
          <w:tcPr>
            <w:tcW w:w="2410" w:type="dxa"/>
            <w:vAlign w:val="center"/>
          </w:tcPr>
          <w:p>
            <w:pPr>
              <w:spacing w:line="360" w:lineRule="auto"/>
              <w:jc w:val="center"/>
              <w:rPr>
                <w:rFonts w:hint="eastAsia" w:ascii="宋体" w:hAnsi="宋体" w:eastAsia="宋体" w:cs="宋体"/>
                <w:color w:val="auto"/>
                <w:szCs w:val="22"/>
                <w:highlight w:val="none"/>
              </w:rPr>
            </w:pPr>
            <w:r>
              <w:rPr>
                <w:rFonts w:hint="eastAsia" w:ascii="宋体" w:hAnsi="宋体" w:eastAsia="宋体" w:cs="宋体"/>
                <w:color w:val="auto"/>
                <w:highlight w:val="none"/>
              </w:rPr>
              <w:t>□BIM技术费用</w:t>
            </w:r>
          </w:p>
        </w:tc>
        <w:tc>
          <w:tcPr>
            <w:tcW w:w="2693" w:type="dxa"/>
            <w:vAlign w:val="center"/>
          </w:tcPr>
          <w:p>
            <w:pPr>
              <w:spacing w:line="360" w:lineRule="auto"/>
              <w:jc w:val="center"/>
              <w:rPr>
                <w:rFonts w:hint="eastAsia" w:ascii="宋体" w:hAnsi="宋体" w:eastAsia="宋体" w:cs="宋体"/>
                <w:color w:val="auto"/>
                <w:szCs w:val="22"/>
                <w:highlight w:val="none"/>
              </w:rPr>
            </w:pPr>
          </w:p>
        </w:tc>
        <w:tc>
          <w:tcPr>
            <w:tcW w:w="1559" w:type="dxa"/>
            <w:vAlign w:val="center"/>
          </w:tcPr>
          <w:p>
            <w:pPr>
              <w:spacing w:line="360" w:lineRule="auto"/>
              <w:jc w:val="center"/>
              <w:rPr>
                <w:rFonts w:hint="eastAsia" w:ascii="宋体" w:hAnsi="宋体" w:eastAsia="宋体" w:cs="宋体"/>
                <w:color w:val="auto"/>
                <w:szCs w:val="22"/>
                <w:highlight w:val="none"/>
              </w:rPr>
            </w:pPr>
          </w:p>
        </w:tc>
        <w:tc>
          <w:tcPr>
            <w:tcW w:w="2127"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5</w:t>
            </w:r>
          </w:p>
        </w:tc>
        <w:tc>
          <w:tcPr>
            <w:tcW w:w="2410" w:type="dxa"/>
            <w:vAlign w:val="center"/>
          </w:tcPr>
          <w:p>
            <w:pPr>
              <w:spacing w:line="360" w:lineRule="auto"/>
              <w:jc w:val="center"/>
              <w:rPr>
                <w:rFonts w:hint="eastAsia" w:ascii="宋体" w:hAnsi="宋体" w:eastAsia="宋体" w:cs="宋体"/>
                <w:color w:val="auto"/>
                <w:szCs w:val="22"/>
                <w:highlight w:val="none"/>
              </w:rPr>
            </w:pPr>
            <w:r>
              <w:rPr>
                <w:rFonts w:hint="eastAsia" w:ascii="宋体" w:hAnsi="宋体" w:eastAsia="宋体" w:cs="宋体"/>
                <w:color w:val="auto"/>
                <w:highlight w:val="none"/>
              </w:rPr>
              <w:t>□专项设计费用</w:t>
            </w:r>
          </w:p>
        </w:tc>
        <w:tc>
          <w:tcPr>
            <w:tcW w:w="2693" w:type="dxa"/>
            <w:vAlign w:val="center"/>
          </w:tcPr>
          <w:p>
            <w:pPr>
              <w:spacing w:line="360" w:lineRule="auto"/>
              <w:jc w:val="center"/>
              <w:rPr>
                <w:rFonts w:hint="eastAsia" w:ascii="宋体" w:hAnsi="宋体" w:eastAsia="宋体" w:cs="宋体"/>
                <w:color w:val="auto"/>
                <w:szCs w:val="22"/>
                <w:highlight w:val="none"/>
              </w:rPr>
            </w:pPr>
          </w:p>
        </w:tc>
        <w:tc>
          <w:tcPr>
            <w:tcW w:w="1559" w:type="dxa"/>
            <w:vAlign w:val="center"/>
          </w:tcPr>
          <w:p>
            <w:pPr>
              <w:spacing w:line="360" w:lineRule="auto"/>
              <w:jc w:val="center"/>
              <w:rPr>
                <w:rFonts w:hint="eastAsia" w:ascii="宋体" w:hAnsi="宋体" w:eastAsia="宋体" w:cs="宋体"/>
                <w:color w:val="auto"/>
                <w:szCs w:val="22"/>
                <w:highlight w:val="none"/>
              </w:rPr>
            </w:pPr>
          </w:p>
        </w:tc>
        <w:tc>
          <w:tcPr>
            <w:tcW w:w="2127"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before="100" w:beforeAutospacing="1" w:after="100" w:afterAutospacing="1" w:line="360" w:lineRule="auto"/>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6</w:t>
            </w:r>
          </w:p>
        </w:tc>
        <w:tc>
          <w:tcPr>
            <w:tcW w:w="2410" w:type="dxa"/>
            <w:vAlign w:val="center"/>
          </w:tcPr>
          <w:p>
            <w:pPr>
              <w:spacing w:line="360" w:lineRule="auto"/>
              <w:jc w:val="center"/>
              <w:rPr>
                <w:rFonts w:hint="eastAsia" w:ascii="宋体" w:hAnsi="宋体" w:eastAsia="宋体" w:cs="宋体"/>
                <w:color w:val="auto"/>
                <w:szCs w:val="22"/>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u w:val="single"/>
              </w:rPr>
              <w:t>其他费用</w:t>
            </w:r>
          </w:p>
        </w:tc>
        <w:tc>
          <w:tcPr>
            <w:tcW w:w="2693" w:type="dxa"/>
            <w:vAlign w:val="center"/>
          </w:tcPr>
          <w:p>
            <w:pPr>
              <w:spacing w:line="360" w:lineRule="auto"/>
              <w:jc w:val="center"/>
              <w:rPr>
                <w:rFonts w:hint="eastAsia" w:ascii="宋体" w:hAnsi="宋体" w:eastAsia="宋体" w:cs="宋体"/>
                <w:color w:val="auto"/>
                <w:szCs w:val="22"/>
                <w:highlight w:val="none"/>
              </w:rPr>
            </w:pPr>
          </w:p>
        </w:tc>
        <w:tc>
          <w:tcPr>
            <w:tcW w:w="1559" w:type="dxa"/>
            <w:vAlign w:val="center"/>
          </w:tcPr>
          <w:p>
            <w:pPr>
              <w:spacing w:line="360" w:lineRule="auto"/>
              <w:jc w:val="center"/>
              <w:rPr>
                <w:rFonts w:hint="eastAsia" w:ascii="宋体" w:hAnsi="宋体" w:eastAsia="宋体" w:cs="宋体"/>
                <w:color w:val="auto"/>
                <w:szCs w:val="22"/>
                <w:highlight w:val="none"/>
              </w:rPr>
            </w:pPr>
          </w:p>
        </w:tc>
        <w:tc>
          <w:tcPr>
            <w:tcW w:w="2127"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2410" w:type="dxa"/>
            <w:vAlign w:val="center"/>
          </w:tcPr>
          <w:p>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2693" w:type="dxa"/>
            <w:vAlign w:val="center"/>
          </w:tcPr>
          <w:p>
            <w:pPr>
              <w:spacing w:line="360" w:lineRule="auto"/>
              <w:jc w:val="center"/>
              <w:rPr>
                <w:rFonts w:hint="eastAsia" w:ascii="宋体" w:hAnsi="宋体" w:eastAsia="宋体" w:cs="宋体"/>
                <w:color w:val="auto"/>
                <w:szCs w:val="22"/>
                <w:highlight w:val="none"/>
              </w:rPr>
            </w:pPr>
          </w:p>
        </w:tc>
        <w:tc>
          <w:tcPr>
            <w:tcW w:w="1559" w:type="dxa"/>
            <w:vAlign w:val="center"/>
          </w:tcPr>
          <w:p>
            <w:pPr>
              <w:spacing w:line="360" w:lineRule="auto"/>
              <w:jc w:val="center"/>
              <w:rPr>
                <w:rFonts w:hint="eastAsia" w:ascii="宋体" w:hAnsi="宋体" w:eastAsia="宋体" w:cs="宋体"/>
                <w:color w:val="auto"/>
                <w:szCs w:val="22"/>
                <w:highlight w:val="none"/>
              </w:rPr>
            </w:pPr>
          </w:p>
        </w:tc>
        <w:tc>
          <w:tcPr>
            <w:tcW w:w="2127" w:type="dxa"/>
            <w:vAlign w:val="center"/>
          </w:tcPr>
          <w:p>
            <w:pPr>
              <w:spacing w:line="360" w:lineRule="auto"/>
              <w:jc w:val="center"/>
              <w:rPr>
                <w:rFonts w:hint="eastAsia" w:ascii="宋体" w:hAnsi="宋体" w:eastAsia="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0" w:type="dxa"/>
            <w:gridSpan w:val="3"/>
            <w:vAlign w:val="center"/>
          </w:tcPr>
          <w:p>
            <w:pPr>
              <w:widowControl/>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合计报价</w:t>
            </w:r>
          </w:p>
        </w:tc>
        <w:tc>
          <w:tcPr>
            <w:tcW w:w="1559" w:type="dxa"/>
            <w:vAlign w:val="center"/>
          </w:tcPr>
          <w:p>
            <w:pPr>
              <w:spacing w:line="360" w:lineRule="auto"/>
              <w:jc w:val="center"/>
              <w:rPr>
                <w:rFonts w:hint="eastAsia" w:ascii="宋体" w:hAnsi="宋体" w:eastAsia="宋体" w:cs="宋体"/>
                <w:color w:val="auto"/>
                <w:szCs w:val="22"/>
                <w:highlight w:val="none"/>
              </w:rPr>
            </w:pPr>
          </w:p>
        </w:tc>
        <w:tc>
          <w:tcPr>
            <w:tcW w:w="2127" w:type="dxa"/>
            <w:vAlign w:val="center"/>
          </w:tcPr>
          <w:p>
            <w:pPr>
              <w:spacing w:line="360" w:lineRule="auto"/>
              <w:jc w:val="center"/>
              <w:rPr>
                <w:rFonts w:hint="eastAsia" w:ascii="宋体" w:hAnsi="宋体" w:eastAsia="宋体" w:cs="宋体"/>
                <w:color w:val="auto"/>
                <w:szCs w:val="22"/>
                <w:highlight w:val="none"/>
              </w:rPr>
            </w:pPr>
          </w:p>
        </w:tc>
      </w:tr>
    </w:tbl>
    <w:p>
      <w:pPr>
        <w:widowControl/>
        <w:ind w:right="105"/>
        <w:jc w:val="right"/>
        <w:rPr>
          <w:rFonts w:hint="eastAsia" w:ascii="宋体" w:hAnsi="宋体" w:eastAsia="宋体" w:cs="宋体"/>
          <w:color w:val="auto"/>
          <w:kern w:val="0"/>
          <w:szCs w:val="22"/>
          <w:highlight w:val="none"/>
        </w:rPr>
      </w:pPr>
    </w:p>
    <w:p>
      <w:pPr>
        <w:widowControl/>
        <w:ind w:right="105"/>
        <w:jc w:val="right"/>
        <w:rPr>
          <w:rFonts w:hint="eastAsia" w:ascii="宋体" w:hAnsi="宋体" w:eastAsia="宋体" w:cs="宋体"/>
          <w:color w:val="auto"/>
          <w:kern w:val="0"/>
          <w:szCs w:val="22"/>
          <w:highlight w:val="none"/>
        </w:rPr>
      </w:pPr>
    </w:p>
    <w:p>
      <w:pPr>
        <w:spacing w:line="440" w:lineRule="exact"/>
        <w:ind w:firstLine="2692" w:firstLineChars="1282"/>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  标  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w:t>
      </w:r>
      <w:r>
        <w:rPr>
          <w:rFonts w:hint="eastAsia" w:ascii="宋体" w:hAnsi="宋体" w:eastAsia="宋体" w:cs="宋体"/>
          <w:color w:val="auto"/>
          <w:szCs w:val="22"/>
          <w:highlight w:val="none"/>
          <w:lang w:eastAsia="zh-CN"/>
        </w:rPr>
        <w:t>单位法人章</w:t>
      </w:r>
      <w:r>
        <w:rPr>
          <w:rFonts w:hint="eastAsia" w:ascii="宋体" w:hAnsi="宋体" w:eastAsia="宋体" w:cs="宋体"/>
          <w:color w:val="auto"/>
          <w:szCs w:val="22"/>
          <w:highlight w:val="none"/>
        </w:rPr>
        <w:t>）</w:t>
      </w:r>
    </w:p>
    <w:p>
      <w:pPr>
        <w:spacing w:line="440" w:lineRule="exact"/>
        <w:ind w:firstLine="2692" w:firstLineChars="1282"/>
        <w:rPr>
          <w:rFonts w:hint="eastAsia" w:ascii="宋体" w:hAnsi="宋体" w:eastAsia="宋体" w:cs="宋体"/>
          <w:color w:val="auto"/>
          <w:szCs w:val="22"/>
          <w:highlight w:val="none"/>
        </w:rPr>
      </w:pPr>
    </w:p>
    <w:p>
      <w:pPr>
        <w:spacing w:line="480" w:lineRule="auto"/>
        <w:ind w:firstLine="2690" w:firstLineChars="1281"/>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t>法定代表人或授权委托人：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2"/>
          <w:highlight w:val="none"/>
        </w:rPr>
        <w:t>（签名或盖章）</w:t>
      </w:r>
    </w:p>
    <w:p>
      <w:pPr>
        <w:pStyle w:val="2"/>
        <w:rPr>
          <w:rFonts w:hint="eastAsia" w:ascii="宋体" w:hAnsi="宋体" w:eastAsia="宋体" w:cs="宋体"/>
          <w:color w:val="auto"/>
          <w:highlight w:val="none"/>
        </w:rPr>
      </w:pPr>
    </w:p>
    <w:p>
      <w:pPr>
        <w:spacing w:line="40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 xml:space="preserve">                      </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p>
    <w:p>
      <w:pPr>
        <w:pStyle w:val="4"/>
        <w:spacing w:line="360" w:lineRule="auto"/>
        <w:jc w:val="center"/>
        <w:outlineLvl w:val="0"/>
        <w:rPr>
          <w:rFonts w:hint="eastAsia" w:ascii="宋体" w:hAnsi="宋体" w:eastAsia="宋体" w:cs="宋体"/>
          <w:b w:val="0"/>
          <w:bCs w:val="0"/>
          <w:color w:val="auto"/>
          <w:sz w:val="44"/>
          <w:szCs w:val="44"/>
          <w:highlight w:val="none"/>
        </w:rPr>
      </w:pPr>
      <w:r>
        <w:rPr>
          <w:rFonts w:hint="eastAsia" w:ascii="宋体" w:hAnsi="宋体" w:eastAsia="宋体" w:cs="宋体"/>
          <w:b w:val="0"/>
          <w:color w:val="auto"/>
          <w:szCs w:val="20"/>
          <w:highlight w:val="none"/>
        </w:rPr>
        <w:br w:type="page"/>
      </w:r>
      <w:bookmarkStart w:id="2847" w:name="_Toc8115"/>
      <w:bookmarkStart w:id="2848" w:name="_Toc70437447"/>
      <w:bookmarkStart w:id="2849" w:name="_Toc75856950"/>
      <w:bookmarkStart w:id="2850" w:name="_Toc20274"/>
      <w:bookmarkStart w:id="2851" w:name="_Toc1764"/>
      <w:bookmarkStart w:id="2852" w:name="_Toc20638"/>
      <w:bookmarkStart w:id="2853" w:name="_Toc32384"/>
      <w:bookmarkStart w:id="2854" w:name="_Toc10839"/>
      <w:bookmarkStart w:id="2855" w:name="_Toc24845"/>
      <w:bookmarkStart w:id="2856" w:name="_Toc26616"/>
      <w:bookmarkStart w:id="2857" w:name="_Toc2570"/>
      <w:bookmarkStart w:id="2858" w:name="_Toc3812"/>
      <w:bookmarkStart w:id="2859" w:name="_Toc25269"/>
      <w:bookmarkStart w:id="2860" w:name="_Toc8436"/>
      <w:bookmarkStart w:id="2861" w:name="_Toc492300948"/>
      <w:r>
        <w:rPr>
          <w:rFonts w:hint="eastAsia" w:ascii="宋体" w:hAnsi="宋体" w:eastAsia="宋体" w:cs="宋体"/>
          <w:b w:val="0"/>
          <w:bCs w:val="0"/>
          <w:color w:val="auto"/>
          <w:sz w:val="44"/>
          <w:szCs w:val="44"/>
          <w:highlight w:val="none"/>
        </w:rPr>
        <w:t>二、商务部分</w:t>
      </w:r>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p>
    <w:p>
      <w:pPr>
        <w:widowControl/>
        <w:jc w:val="left"/>
        <w:rPr>
          <w:rFonts w:hint="eastAsia" w:ascii="宋体" w:hAnsi="宋体" w:eastAsia="宋体" w:cs="宋体"/>
          <w:i/>
          <w:iCs/>
        </w:rPr>
      </w:pPr>
      <w:r>
        <w:rPr>
          <w:rFonts w:hint="eastAsia" w:ascii="宋体" w:hAnsi="宋体" w:eastAsia="宋体" w:cs="宋体"/>
          <w:i/>
          <w:iCs/>
        </w:rPr>
        <w:br w:type="page"/>
      </w:r>
    </w:p>
    <w:p>
      <w:pPr>
        <w:widowControl/>
        <w:jc w:val="center"/>
        <w:rPr>
          <w:rFonts w:hint="eastAsia" w:ascii="宋体" w:hAnsi="宋体" w:eastAsia="宋体" w:cs="宋体"/>
          <w:i/>
          <w:iCs/>
        </w:rPr>
      </w:pPr>
    </w:p>
    <w:p>
      <w:pPr>
        <w:spacing w:line="400" w:lineRule="exact"/>
        <w:rPr>
          <w:rFonts w:hint="eastAsia" w:ascii="宋体" w:hAnsi="宋体" w:eastAsia="宋体" w:cs="宋体"/>
          <w:color w:val="auto"/>
          <w:szCs w:val="22"/>
          <w:highlight w:val="none"/>
        </w:rPr>
      </w:pPr>
    </w:p>
    <w:p>
      <w:pPr>
        <w:jc w:val="center"/>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u w:val="single"/>
        </w:rPr>
        <w:t xml:space="preserve">        （项目名称）    </w:t>
      </w:r>
    </w:p>
    <w:p>
      <w:pPr>
        <w:rPr>
          <w:rFonts w:hint="eastAsia" w:ascii="宋体" w:hAnsi="宋体" w:eastAsia="宋体" w:cs="宋体"/>
          <w:color w:val="auto"/>
          <w:sz w:val="20"/>
          <w:szCs w:val="22"/>
          <w:highlight w:val="none"/>
        </w:rPr>
      </w:pPr>
    </w:p>
    <w:p>
      <w:pPr>
        <w:rPr>
          <w:rFonts w:hint="eastAsia" w:ascii="宋体" w:hAnsi="宋体" w:eastAsia="宋体" w:cs="宋体"/>
          <w:color w:val="auto"/>
          <w:sz w:val="20"/>
          <w:szCs w:val="22"/>
          <w:highlight w:val="none"/>
        </w:rPr>
      </w:pPr>
    </w:p>
    <w:p>
      <w:pPr>
        <w:jc w:val="center"/>
        <w:rPr>
          <w:rFonts w:hint="eastAsia" w:ascii="宋体" w:hAnsi="宋体" w:eastAsia="宋体" w:cs="宋体"/>
          <w:color w:val="auto"/>
          <w:sz w:val="44"/>
          <w:szCs w:val="22"/>
          <w:highlight w:val="none"/>
        </w:rPr>
      </w:pPr>
      <w:r>
        <w:rPr>
          <w:rFonts w:hint="eastAsia" w:ascii="宋体" w:hAnsi="宋体" w:eastAsia="宋体" w:cs="宋体"/>
          <w:color w:val="auto"/>
          <w:sz w:val="44"/>
          <w:szCs w:val="22"/>
          <w:highlight w:val="none"/>
        </w:rPr>
        <w:t>投 标 文 件</w:t>
      </w:r>
    </w:p>
    <w:p>
      <w:pPr>
        <w:spacing w:line="400" w:lineRule="exact"/>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spacing w:line="400" w:lineRule="exact"/>
        <w:rPr>
          <w:rFonts w:hint="eastAsia" w:ascii="宋体" w:hAnsi="宋体" w:eastAsia="宋体" w:cs="宋体"/>
          <w:color w:val="auto"/>
          <w:szCs w:val="22"/>
          <w:highlight w:val="none"/>
        </w:rPr>
      </w:pPr>
    </w:p>
    <w:p>
      <w:pPr>
        <w:autoSpaceDE w:val="0"/>
        <w:autoSpaceDN w:val="0"/>
        <w:adjustRightInd w:val="0"/>
        <w:snapToGrid w:val="0"/>
        <w:spacing w:line="360" w:lineRule="auto"/>
        <w:jc w:val="center"/>
        <w:rPr>
          <w:rFonts w:hint="eastAsia" w:ascii="宋体" w:hAnsi="宋体" w:eastAsia="宋体" w:cs="宋体"/>
          <w:b/>
          <w:bCs/>
          <w:color w:val="auto"/>
          <w:kern w:val="0"/>
          <w:sz w:val="36"/>
          <w:szCs w:val="36"/>
          <w:highlight w:val="none"/>
        </w:rPr>
      </w:pPr>
      <w:r>
        <w:rPr>
          <w:rFonts w:hint="eastAsia" w:ascii="宋体" w:hAnsi="宋体" w:eastAsia="宋体" w:cs="宋体"/>
          <w:b/>
          <w:bCs/>
          <w:color w:val="auto"/>
          <w:kern w:val="0"/>
          <w:sz w:val="36"/>
          <w:szCs w:val="36"/>
          <w:highlight w:val="none"/>
        </w:rPr>
        <w:t>商务部分</w:t>
      </w:r>
    </w:p>
    <w:p>
      <w:pPr>
        <w:jc w:val="center"/>
        <w:rPr>
          <w:rFonts w:hint="eastAsia" w:ascii="宋体" w:hAnsi="宋体" w:eastAsia="宋体" w:cs="宋体"/>
          <w:color w:val="auto"/>
          <w:sz w:val="20"/>
          <w:szCs w:val="22"/>
          <w:highlight w:val="none"/>
        </w:rPr>
      </w:pPr>
    </w:p>
    <w:p>
      <w:pPr>
        <w:jc w:val="center"/>
        <w:rPr>
          <w:rFonts w:hint="eastAsia" w:ascii="宋体" w:hAnsi="宋体" w:eastAsia="宋体" w:cs="宋体"/>
          <w:color w:val="auto"/>
          <w:sz w:val="44"/>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pStyle w:val="2"/>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pStyle w:val="2"/>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pStyle w:val="2"/>
        <w:rPr>
          <w:rFonts w:hint="eastAsia" w:ascii="宋体" w:hAnsi="宋体" w:eastAsia="宋体" w:cs="宋体"/>
          <w:color w:val="auto"/>
          <w:sz w:val="28"/>
          <w:szCs w:val="22"/>
          <w:highlight w:val="none"/>
        </w:rPr>
      </w:pPr>
    </w:p>
    <w:p>
      <w:pPr>
        <w:pStyle w:val="2"/>
        <w:rPr>
          <w:rFonts w:hint="eastAsia" w:ascii="宋体" w:hAnsi="宋体" w:eastAsia="宋体" w:cs="宋体"/>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spacing w:line="360" w:lineRule="auto"/>
        <w:ind w:firstLine="1120" w:firstLineChars="400"/>
        <w:rPr>
          <w:rFonts w:hint="eastAsia" w:ascii="宋体" w:hAnsi="宋体" w:eastAsia="宋体" w:cs="宋体"/>
          <w:color w:val="auto"/>
          <w:sz w:val="28"/>
          <w:szCs w:val="22"/>
          <w:highlight w:val="none"/>
          <w:u w:val="single"/>
        </w:rPr>
      </w:pPr>
      <w:r>
        <w:rPr>
          <w:rFonts w:hint="eastAsia" w:ascii="宋体" w:hAnsi="宋体" w:eastAsia="宋体" w:cs="宋体"/>
          <w:color w:val="auto"/>
          <w:sz w:val="28"/>
          <w:szCs w:val="22"/>
          <w:highlight w:val="none"/>
        </w:rPr>
        <w:t>投标人：</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（盖</w:t>
      </w:r>
      <w:r>
        <w:rPr>
          <w:rFonts w:hint="eastAsia" w:ascii="宋体" w:hAnsi="宋体" w:eastAsia="宋体" w:cs="宋体"/>
          <w:color w:val="auto"/>
          <w:sz w:val="28"/>
          <w:szCs w:val="22"/>
          <w:highlight w:val="none"/>
          <w:lang w:eastAsia="zh-CN"/>
        </w:rPr>
        <w:t>单位法人章</w:t>
      </w:r>
      <w:r>
        <w:rPr>
          <w:rFonts w:hint="eastAsia" w:ascii="宋体" w:hAnsi="宋体" w:eastAsia="宋体" w:cs="宋体"/>
          <w:color w:val="auto"/>
          <w:sz w:val="28"/>
          <w:szCs w:val="22"/>
          <w:highlight w:val="none"/>
        </w:rPr>
        <w:t>）</w:t>
      </w:r>
    </w:p>
    <w:p>
      <w:pPr>
        <w:spacing w:line="360" w:lineRule="auto"/>
        <w:ind w:firstLine="1120" w:firstLineChars="400"/>
        <w:jc w:val="left"/>
        <w:rPr>
          <w:rFonts w:hint="eastAsia" w:ascii="宋体" w:hAnsi="宋体" w:eastAsia="宋体" w:cs="宋体"/>
          <w:color w:val="auto"/>
          <w:sz w:val="28"/>
          <w:szCs w:val="22"/>
          <w:highlight w:val="none"/>
        </w:rPr>
      </w:pPr>
      <w:r>
        <w:rPr>
          <w:rFonts w:hint="eastAsia" w:ascii="宋体" w:hAnsi="宋体" w:eastAsia="宋体" w:cs="宋体"/>
          <w:color w:val="auto"/>
          <w:sz w:val="28"/>
          <w:szCs w:val="22"/>
          <w:highlight w:val="none"/>
        </w:rPr>
        <w:t>法定代表人或其委托代理人：</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（签名或盖章）</w:t>
      </w:r>
    </w:p>
    <w:p>
      <w:pPr>
        <w:widowControl/>
        <w:ind w:firstLine="2730" w:firstLineChars="1300"/>
        <w:jc w:val="left"/>
        <w:rPr>
          <w:rFonts w:hint="eastAsia" w:ascii="宋体" w:hAnsi="宋体" w:eastAsia="宋体" w:cs="宋体"/>
          <w:color w:val="auto"/>
          <w:sz w:val="28"/>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日</w:t>
      </w:r>
    </w:p>
    <w:p>
      <w:pPr>
        <w:widowControl/>
        <w:jc w:val="left"/>
        <w:rPr>
          <w:rFonts w:hint="eastAsia" w:ascii="宋体" w:hAnsi="宋体" w:eastAsia="宋体" w:cs="宋体"/>
          <w:color w:val="auto"/>
          <w:highlight w:val="none"/>
        </w:rPr>
      </w:pPr>
      <w:r>
        <w:rPr>
          <w:rFonts w:hint="eastAsia" w:ascii="宋体" w:hAnsi="宋体" w:eastAsia="宋体" w:cs="宋体"/>
          <w:color w:val="auto"/>
          <w:highlight w:val="none"/>
        </w:rPr>
        <w:br w:type="page"/>
      </w:r>
    </w:p>
    <w:p>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宋体" w:hAnsi="宋体" w:eastAsia="宋体" w:cs="宋体"/>
          <w:color w:val="auto"/>
          <w:sz w:val="28"/>
          <w:szCs w:val="28"/>
          <w:highlight w:val="none"/>
        </w:rPr>
      </w:pPr>
      <w:bookmarkStart w:id="2862" w:name="_Toc17770"/>
      <w:bookmarkStart w:id="2863" w:name="_Toc22760"/>
      <w:bookmarkStart w:id="2864" w:name="_Toc17092"/>
      <w:r>
        <w:rPr>
          <w:rFonts w:hint="eastAsia" w:ascii="宋体" w:hAnsi="宋体" w:eastAsia="宋体" w:cs="宋体"/>
          <w:color w:val="auto"/>
          <w:sz w:val="28"/>
          <w:szCs w:val="28"/>
          <w:highlight w:val="none"/>
        </w:rPr>
        <w:t>目  录</w:t>
      </w:r>
      <w:bookmarkEnd w:id="2862"/>
      <w:bookmarkEnd w:id="2863"/>
      <w:bookmarkEnd w:id="2864"/>
    </w:p>
    <w:p>
      <w:pPr>
        <w:autoSpaceDE w:val="0"/>
        <w:autoSpaceDN w:val="0"/>
        <w:adjustRightInd w:val="0"/>
        <w:snapToGrid w:val="0"/>
        <w:spacing w:line="360" w:lineRule="auto"/>
        <w:jc w:val="center"/>
        <w:rPr>
          <w:rFonts w:hint="eastAsia" w:ascii="宋体" w:hAnsi="宋体" w:eastAsia="宋体" w:cs="宋体"/>
          <w:i/>
          <w:iCs/>
          <w:color w:val="auto"/>
          <w:kern w:val="0"/>
          <w:sz w:val="28"/>
          <w:szCs w:val="28"/>
          <w:highlight w:val="none"/>
        </w:rPr>
      </w:pPr>
    </w:p>
    <w:p>
      <w:pPr>
        <w:widowControl/>
        <w:ind w:firstLine="2520" w:firstLineChars="900"/>
        <w:jc w:val="left"/>
        <w:rPr>
          <w:rFonts w:hint="eastAsia" w:ascii="宋体" w:hAnsi="宋体" w:eastAsia="宋体" w:cs="宋体"/>
          <w:iCs/>
          <w:color w:val="auto"/>
          <w:kern w:val="0"/>
          <w:szCs w:val="21"/>
          <w:highlight w:val="none"/>
        </w:rPr>
      </w:pPr>
      <w:r>
        <w:rPr>
          <w:rFonts w:hint="eastAsia" w:ascii="宋体" w:hAnsi="宋体" w:eastAsia="宋体" w:cs="宋体"/>
          <w:i w:val="0"/>
          <w:iCs w:val="0"/>
          <w:color w:val="auto"/>
          <w:kern w:val="0"/>
          <w:sz w:val="28"/>
          <w:szCs w:val="28"/>
          <w:highlight w:val="none"/>
          <w:lang w:eastAsia="zh-CN"/>
        </w:rPr>
        <w:t>（</w:t>
      </w:r>
      <w:r>
        <w:rPr>
          <w:rFonts w:hint="eastAsia" w:ascii="宋体" w:hAnsi="宋体" w:eastAsia="宋体" w:cs="宋体"/>
          <w:i w:val="0"/>
          <w:iCs w:val="0"/>
          <w:color w:val="auto"/>
          <w:kern w:val="0"/>
          <w:sz w:val="28"/>
          <w:szCs w:val="28"/>
          <w:highlight w:val="none"/>
          <w:lang w:val="en-US" w:eastAsia="zh-CN"/>
        </w:rPr>
        <w:t>注</w:t>
      </w:r>
      <w:r>
        <w:rPr>
          <w:rFonts w:hint="eastAsia" w:ascii="宋体" w:hAnsi="宋体" w:eastAsia="宋体" w:cs="宋体"/>
          <w:i w:val="0"/>
          <w:iCs w:val="0"/>
          <w:color w:val="auto"/>
          <w:kern w:val="0"/>
          <w:sz w:val="28"/>
          <w:szCs w:val="28"/>
          <w:highlight w:val="none"/>
        </w:rPr>
        <w:t>：目录由投标人自行编制</w:t>
      </w:r>
      <w:r>
        <w:rPr>
          <w:rFonts w:hint="eastAsia" w:ascii="宋体" w:hAnsi="宋体" w:eastAsia="宋体" w:cs="宋体"/>
          <w:i w:val="0"/>
          <w:iCs w:val="0"/>
          <w:color w:val="auto"/>
          <w:kern w:val="0"/>
          <w:sz w:val="28"/>
          <w:szCs w:val="28"/>
          <w:highlight w:val="none"/>
          <w:lang w:eastAsia="zh-CN"/>
        </w:rPr>
        <w:t>）</w:t>
      </w:r>
      <w:r>
        <w:rPr>
          <w:rFonts w:hint="eastAsia" w:ascii="宋体" w:hAnsi="宋体" w:eastAsia="宋体" w:cs="宋体"/>
          <w:iCs/>
          <w:color w:val="auto"/>
          <w:kern w:val="0"/>
          <w:szCs w:val="21"/>
          <w:highlight w:val="none"/>
        </w:rPr>
        <w:br w:type="page"/>
      </w:r>
    </w:p>
    <w:p>
      <w:pPr>
        <w:widowControl/>
        <w:autoSpaceDE w:val="0"/>
        <w:autoSpaceDN w:val="0"/>
        <w:adjustRightInd w:val="0"/>
        <w:snapToGrid w:val="0"/>
        <w:spacing w:line="360" w:lineRule="auto"/>
        <w:ind w:firstLine="420" w:firstLineChars="200"/>
        <w:jc w:val="left"/>
        <w:rPr>
          <w:rFonts w:hint="eastAsia" w:ascii="宋体" w:hAnsi="宋体" w:eastAsia="宋体" w:cs="宋体"/>
          <w:iCs/>
          <w:color w:val="auto"/>
          <w:kern w:val="0"/>
          <w:szCs w:val="21"/>
          <w:highlight w:val="none"/>
          <w:lang w:val="en-US" w:eastAsia="zh-CN"/>
        </w:rPr>
        <w:sectPr>
          <w:pgSz w:w="11907" w:h="16840"/>
          <w:pgMar w:top="1304" w:right="1134" w:bottom="1304" w:left="1304" w:header="850" w:footer="992" w:gutter="0"/>
          <w:cols w:space="720" w:num="1"/>
          <w:docGrid w:linePitch="286" w:charSpace="0"/>
        </w:sectPr>
      </w:pPr>
      <w:r>
        <w:rPr>
          <w:rFonts w:hint="eastAsia" w:ascii="宋体" w:hAnsi="宋体" w:eastAsia="宋体" w:cs="宋体"/>
          <w:b w:val="0"/>
          <w:bCs w:val="0"/>
          <w:color w:val="auto"/>
          <w:sz w:val="21"/>
          <w:szCs w:val="21"/>
          <w:highlight w:val="none"/>
          <w:lang w:val="en-US" w:eastAsia="zh-CN"/>
        </w:rPr>
        <w:t>注：提供第三章评标办法前附表商务部分要求提供的证明材料。</w:t>
      </w:r>
    </w:p>
    <w:p>
      <w:pPr>
        <w:pStyle w:val="2"/>
        <w:jc w:val="center"/>
        <w:rPr>
          <w:rFonts w:hint="eastAsia" w:ascii="宋体" w:hAnsi="宋体" w:eastAsia="宋体" w:cs="宋体"/>
          <w:color w:val="auto"/>
          <w:highlight w:val="none"/>
        </w:rPr>
      </w:pPr>
    </w:p>
    <w:p>
      <w:pPr>
        <w:pStyle w:val="4"/>
        <w:spacing w:line="360" w:lineRule="auto"/>
        <w:jc w:val="center"/>
        <w:outlineLvl w:val="0"/>
        <w:rPr>
          <w:rFonts w:hint="eastAsia" w:ascii="宋体" w:hAnsi="宋体" w:eastAsia="宋体" w:cs="宋体"/>
          <w:b w:val="0"/>
          <w:bCs w:val="0"/>
          <w:color w:val="auto"/>
          <w:sz w:val="44"/>
          <w:szCs w:val="44"/>
          <w:highlight w:val="none"/>
        </w:rPr>
      </w:pPr>
      <w:bookmarkStart w:id="2865" w:name="_Toc75856956"/>
      <w:bookmarkStart w:id="2866" w:name="_Toc27068"/>
      <w:bookmarkStart w:id="2867" w:name="_Toc12016"/>
      <w:bookmarkStart w:id="2868" w:name="_Toc31215"/>
      <w:bookmarkStart w:id="2869" w:name="_Toc20953"/>
      <w:bookmarkStart w:id="2870" w:name="_Toc11344"/>
      <w:bookmarkStart w:id="2871" w:name="_Toc32095"/>
      <w:bookmarkStart w:id="2872" w:name="_Toc13655"/>
      <w:bookmarkStart w:id="2873" w:name="_Toc10724"/>
      <w:bookmarkStart w:id="2874" w:name="_Toc2917"/>
      <w:bookmarkStart w:id="2875" w:name="_Toc174"/>
      <w:bookmarkStart w:id="2876" w:name="_Toc26485"/>
      <w:bookmarkStart w:id="2877" w:name="_Toc28855"/>
      <w:r>
        <w:rPr>
          <w:rFonts w:hint="eastAsia" w:ascii="宋体" w:hAnsi="宋体" w:eastAsia="宋体" w:cs="宋体"/>
          <w:b w:val="0"/>
          <w:bCs w:val="0"/>
          <w:color w:val="auto"/>
          <w:sz w:val="44"/>
          <w:szCs w:val="44"/>
          <w:highlight w:val="none"/>
        </w:rPr>
        <w:t>三、</w:t>
      </w:r>
      <w:bookmarkEnd w:id="2865"/>
      <w:bookmarkEnd w:id="2866"/>
      <w:r>
        <w:rPr>
          <w:rFonts w:hint="eastAsia" w:ascii="宋体" w:hAnsi="宋体" w:eastAsia="宋体" w:cs="宋体"/>
          <w:b w:val="0"/>
          <w:bCs w:val="0"/>
          <w:color w:val="auto"/>
          <w:sz w:val="44"/>
          <w:szCs w:val="44"/>
          <w:highlight w:val="none"/>
        </w:rPr>
        <w:t>技术部分</w:t>
      </w:r>
      <w:bookmarkEnd w:id="2867"/>
      <w:bookmarkEnd w:id="2868"/>
      <w:bookmarkEnd w:id="2869"/>
      <w:bookmarkEnd w:id="2870"/>
      <w:bookmarkEnd w:id="2871"/>
      <w:bookmarkEnd w:id="2872"/>
      <w:bookmarkEnd w:id="2873"/>
      <w:bookmarkEnd w:id="2874"/>
      <w:bookmarkEnd w:id="2875"/>
      <w:bookmarkEnd w:id="2876"/>
      <w:bookmarkEnd w:id="2877"/>
    </w:p>
    <w:p>
      <w:pPr>
        <w:spacing w:line="360" w:lineRule="auto"/>
        <w:ind w:firstLine="474" w:firstLineChars="226"/>
        <w:jc w:val="center"/>
        <w:rPr>
          <w:rFonts w:hint="eastAsia" w:ascii="宋体" w:hAnsi="宋体" w:eastAsia="宋体" w:cs="宋体"/>
          <w:color w:val="auto"/>
          <w:szCs w:val="22"/>
          <w:highlight w:val="none"/>
        </w:rPr>
      </w:pPr>
    </w:p>
    <w:p>
      <w:pPr>
        <w:spacing w:line="360" w:lineRule="auto"/>
        <w:ind w:firstLine="1920" w:firstLineChars="800"/>
        <w:jc w:val="both"/>
        <w:outlineLvl w:val="9"/>
        <w:rPr>
          <w:rFonts w:hint="eastAsia" w:ascii="宋体" w:hAnsi="宋体" w:eastAsia="宋体" w:cs="宋体"/>
          <w:i/>
          <w:iCs/>
          <w:color w:val="auto"/>
          <w:sz w:val="24"/>
          <w:szCs w:val="24"/>
          <w:highlight w:val="none"/>
        </w:rPr>
      </w:pPr>
    </w:p>
    <w:p>
      <w:pPr>
        <w:spacing w:line="360" w:lineRule="auto"/>
        <w:jc w:val="center"/>
        <w:outlineLvl w:val="9"/>
        <w:rPr>
          <w:rFonts w:hint="eastAsia" w:ascii="宋体" w:hAnsi="宋体" w:eastAsia="宋体" w:cs="宋体"/>
          <w:i/>
          <w:iCs/>
          <w:color w:val="auto"/>
          <w:sz w:val="24"/>
          <w:szCs w:val="24"/>
          <w:highlight w:val="none"/>
        </w:rPr>
      </w:pPr>
    </w:p>
    <w:p>
      <w:pPr>
        <w:widowControl/>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（注：电子投标文件技术暗标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明标均</w:t>
      </w:r>
      <w:r>
        <w:rPr>
          <w:rFonts w:hint="eastAsia" w:ascii="宋体" w:hAnsi="宋体" w:eastAsia="宋体" w:cs="宋体"/>
          <w:color w:val="auto"/>
          <w:sz w:val="24"/>
          <w:szCs w:val="24"/>
          <w:highlight w:val="none"/>
        </w:rPr>
        <w:t>不设封面</w:t>
      </w:r>
      <w:r>
        <w:rPr>
          <w:rFonts w:hint="eastAsia" w:ascii="宋体" w:hAnsi="宋体" w:eastAsia="宋体" w:cs="宋体"/>
          <w:color w:val="auto"/>
          <w:sz w:val="24"/>
          <w:szCs w:val="24"/>
          <w:highlight w:val="none"/>
          <w:lang w:eastAsia="zh-CN"/>
        </w:rPr>
        <w:t>，</w:t>
      </w:r>
      <w:r>
        <w:rPr>
          <w:rFonts w:hint="eastAsia" w:ascii="宋体" w:hAnsi="宋体" w:eastAsia="宋体" w:cs="宋体"/>
          <w:i w:val="0"/>
          <w:iCs w:val="0"/>
          <w:color w:val="auto"/>
          <w:sz w:val="24"/>
          <w:szCs w:val="24"/>
          <w:highlight w:val="none"/>
        </w:rPr>
        <w:t>投标人应根据招标文件的要求编制技术</w:t>
      </w:r>
      <w:r>
        <w:rPr>
          <w:rFonts w:hint="eastAsia" w:ascii="宋体" w:hAnsi="宋体" w:eastAsia="宋体" w:cs="宋体"/>
          <w:i w:val="0"/>
          <w:iCs w:val="0"/>
          <w:color w:val="auto"/>
          <w:sz w:val="24"/>
          <w:szCs w:val="24"/>
          <w:highlight w:val="none"/>
          <w:lang w:val="en-US" w:eastAsia="zh-CN"/>
        </w:rPr>
        <w:t>部分</w:t>
      </w:r>
      <w:r>
        <w:rPr>
          <w:rFonts w:hint="eastAsia" w:ascii="宋体" w:hAnsi="宋体" w:eastAsia="宋体" w:cs="宋体"/>
          <w:i w:val="0"/>
          <w:iCs w:val="0"/>
          <w:color w:val="auto"/>
          <w:sz w:val="24"/>
          <w:szCs w:val="24"/>
          <w:highlight w:val="none"/>
          <w:lang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br w:type="page"/>
      </w:r>
    </w:p>
    <w:p>
      <w:pPr>
        <w:autoSpaceDE w:val="0"/>
        <w:autoSpaceDN w:val="0"/>
        <w:adjustRightInd w:val="0"/>
        <w:snapToGrid w:val="0"/>
        <w:spacing w:line="360" w:lineRule="auto"/>
        <w:jc w:val="center"/>
        <w:outlineLvl w:val="9"/>
        <w:rPr>
          <w:rFonts w:hint="eastAsia" w:ascii="宋体" w:hAnsi="宋体" w:eastAsia="宋体" w:cs="宋体"/>
          <w:color w:val="auto"/>
          <w:kern w:val="0"/>
          <w:sz w:val="32"/>
          <w:szCs w:val="32"/>
          <w:highlight w:val="none"/>
        </w:rPr>
      </w:pPr>
      <w:bookmarkStart w:id="2878" w:name="_Toc25513"/>
      <w:bookmarkStart w:id="2879" w:name="_Toc1488"/>
      <w:bookmarkStart w:id="2880" w:name="_Toc11424"/>
      <w:bookmarkStart w:id="2881" w:name="_Toc75856957"/>
      <w:bookmarkStart w:id="2882" w:name="_Toc22679"/>
      <w:bookmarkStart w:id="2883" w:name="_Toc20518"/>
      <w:bookmarkStart w:id="2884" w:name="_Toc20255"/>
      <w:bookmarkStart w:id="2885" w:name="_Toc24297"/>
      <w:bookmarkStart w:id="2886" w:name="_Toc5849"/>
      <w:bookmarkStart w:id="2887" w:name="_Toc10169"/>
      <w:r>
        <w:rPr>
          <w:rFonts w:hint="eastAsia" w:ascii="宋体" w:hAnsi="宋体" w:eastAsia="宋体" w:cs="宋体"/>
          <w:b/>
          <w:color w:val="auto"/>
          <w:kern w:val="2"/>
          <w:sz w:val="32"/>
          <w:szCs w:val="20"/>
          <w:highlight w:val="none"/>
          <w:lang w:val="en-US" w:eastAsia="zh-CN" w:bidi="ar-SA"/>
        </w:rPr>
        <w:t>目  录</w:t>
      </w:r>
      <w:bookmarkEnd w:id="2878"/>
      <w:bookmarkEnd w:id="2879"/>
      <w:bookmarkEnd w:id="2880"/>
    </w:p>
    <w:p>
      <w:pPr>
        <w:pStyle w:val="2"/>
        <w:rPr>
          <w:rFonts w:hint="eastAsia" w:ascii="宋体" w:hAnsi="宋体" w:eastAsia="宋体" w:cs="宋体"/>
          <w:color w:val="auto"/>
          <w:highlight w:val="none"/>
        </w:rPr>
      </w:pPr>
    </w:p>
    <w:p>
      <w:pPr>
        <w:widowControl/>
        <w:ind w:firstLine="480" w:firstLineChars="200"/>
        <w:jc w:val="left"/>
        <w:rPr>
          <w:rFonts w:hint="eastAsia" w:ascii="宋体" w:hAnsi="宋体" w:eastAsia="宋体" w:cs="宋体"/>
          <w:color w:val="auto"/>
          <w:sz w:val="44"/>
          <w:szCs w:val="44"/>
          <w:highlight w:val="none"/>
        </w:rPr>
      </w:pPr>
      <w:r>
        <w:rPr>
          <w:rFonts w:hint="eastAsia" w:ascii="宋体" w:hAnsi="宋体" w:eastAsia="宋体" w:cs="宋体"/>
          <w:i w:val="0"/>
          <w:iCs w:val="0"/>
          <w:color w:val="auto"/>
          <w:kern w:val="0"/>
          <w:sz w:val="24"/>
          <w:szCs w:val="24"/>
          <w:highlight w:val="none"/>
          <w:lang w:eastAsia="zh-CN"/>
        </w:rPr>
        <w:t>（</w:t>
      </w:r>
      <w:r>
        <w:rPr>
          <w:rFonts w:hint="eastAsia" w:ascii="宋体" w:hAnsi="宋体" w:eastAsia="宋体" w:cs="宋体"/>
          <w:i w:val="0"/>
          <w:iCs w:val="0"/>
          <w:color w:val="auto"/>
          <w:kern w:val="0"/>
          <w:sz w:val="24"/>
          <w:szCs w:val="24"/>
          <w:highlight w:val="none"/>
          <w:lang w:val="en-US" w:eastAsia="zh-CN"/>
        </w:rPr>
        <w:t>注</w:t>
      </w:r>
      <w:r>
        <w:rPr>
          <w:rFonts w:hint="eastAsia" w:ascii="宋体" w:hAnsi="宋体" w:eastAsia="宋体" w:cs="宋体"/>
          <w:i w:val="0"/>
          <w:iCs w:val="0"/>
          <w:color w:val="auto"/>
          <w:kern w:val="0"/>
          <w:sz w:val="24"/>
          <w:szCs w:val="24"/>
          <w:highlight w:val="none"/>
        </w:rPr>
        <w:t>：目录由投标人自行编制</w:t>
      </w:r>
      <w:r>
        <w:rPr>
          <w:rFonts w:hint="eastAsia" w:ascii="宋体" w:hAnsi="宋体" w:eastAsia="宋体" w:cs="宋体"/>
          <w:i w:val="0"/>
          <w:iCs w:val="0"/>
          <w:color w:val="auto"/>
          <w:kern w:val="0"/>
          <w:sz w:val="24"/>
          <w:szCs w:val="24"/>
          <w:highlight w:val="none"/>
          <w:lang w:eastAsia="zh-CN"/>
        </w:rPr>
        <w:t>）</w:t>
      </w:r>
      <w:bookmarkEnd w:id="2881"/>
      <w:bookmarkEnd w:id="2882"/>
      <w:bookmarkEnd w:id="2883"/>
      <w:bookmarkEnd w:id="2884"/>
      <w:bookmarkEnd w:id="2885"/>
      <w:bookmarkEnd w:id="2886"/>
      <w:bookmarkEnd w:id="2887"/>
      <w:r>
        <w:rPr>
          <w:rFonts w:hint="eastAsia" w:ascii="宋体" w:hAnsi="宋体" w:eastAsia="宋体" w:cs="宋体"/>
          <w:color w:val="auto"/>
          <w:sz w:val="44"/>
          <w:szCs w:val="44"/>
          <w:highlight w:val="none"/>
        </w:rPr>
        <w:br w:type="page"/>
      </w:r>
    </w:p>
    <w:p>
      <w:pPr>
        <w:pStyle w:val="4"/>
        <w:spacing w:line="360" w:lineRule="auto"/>
        <w:jc w:val="center"/>
        <w:outlineLvl w:val="0"/>
        <w:rPr>
          <w:rFonts w:hint="eastAsia" w:ascii="宋体" w:hAnsi="宋体" w:eastAsia="宋体" w:cs="宋体"/>
          <w:b w:val="0"/>
          <w:bCs w:val="0"/>
          <w:color w:val="auto"/>
          <w:sz w:val="44"/>
          <w:szCs w:val="44"/>
          <w:highlight w:val="none"/>
        </w:rPr>
      </w:pPr>
      <w:bookmarkStart w:id="2888" w:name="_Toc30304"/>
      <w:bookmarkStart w:id="2889" w:name="_Toc75856959"/>
      <w:bookmarkStart w:id="2890" w:name="_Toc14968"/>
      <w:bookmarkStart w:id="2891" w:name="_Toc27304"/>
      <w:bookmarkStart w:id="2892" w:name="_Toc31277"/>
      <w:bookmarkStart w:id="2893" w:name="_Toc1933"/>
      <w:bookmarkStart w:id="2894" w:name="_Toc21633"/>
      <w:bookmarkStart w:id="2895" w:name="_Toc6211"/>
      <w:bookmarkStart w:id="2896" w:name="_Toc24724"/>
      <w:bookmarkStart w:id="2897" w:name="_Toc22310"/>
      <w:bookmarkStart w:id="2898" w:name="_Toc12138"/>
      <w:bookmarkStart w:id="2899" w:name="_Toc17237"/>
      <w:bookmarkStart w:id="2900" w:name="_Toc16687"/>
      <w:r>
        <w:rPr>
          <w:rFonts w:hint="eastAsia" w:ascii="宋体" w:hAnsi="宋体" w:eastAsia="宋体" w:cs="宋体"/>
          <w:b w:val="0"/>
          <w:bCs w:val="0"/>
          <w:color w:val="auto"/>
          <w:sz w:val="44"/>
          <w:szCs w:val="44"/>
          <w:highlight w:val="none"/>
        </w:rPr>
        <w:t>四、</w:t>
      </w:r>
      <w:bookmarkEnd w:id="2861"/>
      <w:r>
        <w:rPr>
          <w:rFonts w:hint="eastAsia" w:ascii="宋体" w:hAnsi="宋体" w:eastAsia="宋体" w:cs="宋体"/>
          <w:b w:val="0"/>
          <w:bCs w:val="0"/>
          <w:color w:val="auto"/>
          <w:sz w:val="44"/>
          <w:szCs w:val="44"/>
          <w:highlight w:val="none"/>
        </w:rPr>
        <w:t>资格审查部分</w:t>
      </w:r>
      <w:bookmarkEnd w:id="2888"/>
      <w:bookmarkEnd w:id="2889"/>
      <w:bookmarkEnd w:id="2890"/>
      <w:bookmarkEnd w:id="2891"/>
      <w:bookmarkEnd w:id="2892"/>
      <w:bookmarkEnd w:id="2893"/>
      <w:bookmarkEnd w:id="2894"/>
      <w:bookmarkEnd w:id="2895"/>
      <w:bookmarkEnd w:id="2896"/>
      <w:bookmarkEnd w:id="2897"/>
      <w:bookmarkEnd w:id="2898"/>
      <w:bookmarkEnd w:id="2899"/>
      <w:bookmarkEnd w:id="2900"/>
    </w:p>
    <w:p>
      <w:pPr>
        <w:widowControl/>
        <w:jc w:val="left"/>
        <w:rPr>
          <w:rFonts w:hint="eastAsia" w:ascii="宋体" w:hAnsi="宋体" w:eastAsia="宋体" w:cs="宋体"/>
          <w:color w:val="auto"/>
          <w:sz w:val="44"/>
          <w:szCs w:val="44"/>
          <w:highlight w:val="none"/>
        </w:rPr>
      </w:pPr>
      <w:r>
        <w:rPr>
          <w:rFonts w:hint="eastAsia" w:ascii="宋体" w:hAnsi="宋体" w:eastAsia="宋体" w:cs="宋体"/>
          <w:b/>
          <w:bCs/>
          <w:color w:val="auto"/>
          <w:sz w:val="44"/>
          <w:szCs w:val="44"/>
          <w:highlight w:val="none"/>
        </w:rPr>
        <w:br w:type="page"/>
      </w:r>
    </w:p>
    <w:p>
      <w:pPr>
        <w:spacing w:line="400" w:lineRule="exact"/>
        <w:rPr>
          <w:rFonts w:hint="eastAsia" w:ascii="宋体" w:hAnsi="宋体" w:eastAsia="宋体" w:cs="宋体"/>
          <w:color w:val="auto"/>
          <w:szCs w:val="22"/>
          <w:highlight w:val="none"/>
        </w:rPr>
      </w:pPr>
    </w:p>
    <w:p>
      <w:pPr>
        <w:jc w:val="center"/>
        <w:outlineLvl w:val="9"/>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u w:val="single"/>
        </w:rPr>
        <w:t xml:space="preserve">        （项目名称）    </w:t>
      </w:r>
    </w:p>
    <w:p>
      <w:pPr>
        <w:rPr>
          <w:rFonts w:hint="eastAsia" w:ascii="宋体" w:hAnsi="宋体" w:eastAsia="宋体" w:cs="宋体"/>
          <w:color w:val="auto"/>
          <w:sz w:val="20"/>
          <w:szCs w:val="22"/>
          <w:highlight w:val="none"/>
        </w:rPr>
      </w:pPr>
    </w:p>
    <w:p>
      <w:pPr>
        <w:rPr>
          <w:rFonts w:hint="eastAsia" w:ascii="宋体" w:hAnsi="宋体" w:eastAsia="宋体" w:cs="宋体"/>
          <w:color w:val="auto"/>
          <w:sz w:val="20"/>
          <w:szCs w:val="22"/>
          <w:highlight w:val="none"/>
        </w:rPr>
      </w:pPr>
    </w:p>
    <w:p>
      <w:pPr>
        <w:jc w:val="center"/>
        <w:rPr>
          <w:rFonts w:hint="eastAsia" w:ascii="宋体" w:hAnsi="宋体" w:eastAsia="宋体" w:cs="宋体"/>
          <w:color w:val="auto"/>
          <w:sz w:val="44"/>
          <w:szCs w:val="22"/>
          <w:highlight w:val="none"/>
        </w:rPr>
      </w:pPr>
      <w:r>
        <w:rPr>
          <w:rFonts w:hint="eastAsia" w:ascii="宋体" w:hAnsi="宋体" w:eastAsia="宋体" w:cs="宋体"/>
          <w:color w:val="auto"/>
          <w:sz w:val="44"/>
          <w:szCs w:val="22"/>
          <w:highlight w:val="none"/>
        </w:rPr>
        <w:t>投 标 文 件</w:t>
      </w:r>
    </w:p>
    <w:p>
      <w:pPr>
        <w:pStyle w:val="2"/>
        <w:rPr>
          <w:rFonts w:hint="eastAsia" w:ascii="宋体" w:hAnsi="宋体" w:eastAsia="宋体" w:cs="宋体"/>
          <w:color w:val="auto"/>
          <w:sz w:val="44"/>
          <w:szCs w:val="22"/>
          <w:highlight w:val="none"/>
        </w:rPr>
      </w:pPr>
    </w:p>
    <w:p>
      <w:pPr>
        <w:rPr>
          <w:rFonts w:hint="eastAsia" w:ascii="宋体" w:hAnsi="宋体" w:eastAsia="宋体" w:cs="宋体"/>
          <w:color w:val="auto"/>
          <w:sz w:val="44"/>
          <w:szCs w:val="22"/>
          <w:highlight w:val="none"/>
        </w:rPr>
      </w:pPr>
    </w:p>
    <w:p>
      <w:pPr>
        <w:pStyle w:val="2"/>
        <w:rPr>
          <w:rFonts w:hint="eastAsia" w:ascii="宋体" w:hAnsi="宋体" w:eastAsia="宋体" w:cs="宋体"/>
          <w:color w:val="auto"/>
          <w:sz w:val="44"/>
          <w:szCs w:val="22"/>
          <w:highlight w:val="none"/>
        </w:rPr>
      </w:pPr>
    </w:p>
    <w:p>
      <w:pPr>
        <w:rPr>
          <w:rFonts w:hint="eastAsia" w:ascii="宋体" w:hAnsi="宋体" w:eastAsia="宋体" w:cs="宋体"/>
          <w:color w:val="auto"/>
          <w:sz w:val="44"/>
          <w:szCs w:val="22"/>
          <w:highlight w:val="none"/>
        </w:rPr>
      </w:pPr>
    </w:p>
    <w:p>
      <w:pPr>
        <w:pStyle w:val="2"/>
        <w:rPr>
          <w:rFonts w:hint="eastAsia" w:ascii="宋体" w:hAnsi="宋体" w:eastAsia="宋体" w:cs="宋体"/>
          <w:color w:val="auto"/>
          <w:sz w:val="44"/>
          <w:szCs w:val="22"/>
          <w:highlight w:val="none"/>
        </w:rPr>
      </w:pPr>
    </w:p>
    <w:p>
      <w:pPr>
        <w:spacing w:line="240" w:lineRule="auto"/>
        <w:jc w:val="center"/>
        <w:rPr>
          <w:rFonts w:hint="eastAsia" w:ascii="宋体" w:hAnsi="宋体" w:eastAsia="宋体" w:cs="宋体"/>
          <w:color w:val="auto"/>
          <w:szCs w:val="22"/>
          <w:highlight w:val="none"/>
        </w:rPr>
      </w:pPr>
    </w:p>
    <w:p>
      <w:pPr>
        <w:autoSpaceDE w:val="0"/>
        <w:autoSpaceDN w:val="0"/>
        <w:adjustRightInd w:val="0"/>
        <w:snapToGrid w:val="0"/>
        <w:spacing w:line="360" w:lineRule="auto"/>
        <w:jc w:val="center"/>
        <w:rPr>
          <w:rFonts w:hint="eastAsia" w:ascii="宋体" w:hAnsi="宋体" w:eastAsia="宋体" w:cs="宋体"/>
          <w:b/>
          <w:bCs/>
          <w:color w:val="auto"/>
          <w:kern w:val="0"/>
          <w:sz w:val="36"/>
          <w:szCs w:val="36"/>
          <w:highlight w:val="none"/>
        </w:rPr>
      </w:pPr>
      <w:r>
        <w:rPr>
          <w:rFonts w:hint="eastAsia" w:ascii="宋体" w:hAnsi="宋体" w:eastAsia="宋体" w:cs="宋体"/>
          <w:b/>
          <w:bCs/>
          <w:color w:val="auto"/>
          <w:kern w:val="0"/>
          <w:sz w:val="36"/>
          <w:szCs w:val="36"/>
          <w:highlight w:val="none"/>
        </w:rPr>
        <w:t>资格审查部分</w:t>
      </w:r>
    </w:p>
    <w:p>
      <w:pPr>
        <w:jc w:val="center"/>
        <w:rPr>
          <w:rFonts w:hint="eastAsia" w:ascii="宋体" w:hAnsi="宋体" w:eastAsia="宋体" w:cs="宋体"/>
          <w:color w:val="auto"/>
          <w:sz w:val="20"/>
          <w:szCs w:val="22"/>
          <w:highlight w:val="none"/>
        </w:rPr>
      </w:pPr>
    </w:p>
    <w:p>
      <w:pPr>
        <w:jc w:val="center"/>
        <w:rPr>
          <w:rFonts w:hint="eastAsia" w:ascii="宋体" w:hAnsi="宋体" w:eastAsia="宋体" w:cs="宋体"/>
          <w:color w:val="auto"/>
          <w:sz w:val="44"/>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rPr>
          <w:rFonts w:hint="eastAsia" w:ascii="宋体" w:hAnsi="宋体" w:eastAsia="宋体" w:cs="宋体"/>
          <w:color w:val="auto"/>
          <w:sz w:val="28"/>
          <w:szCs w:val="22"/>
          <w:highlight w:val="none"/>
        </w:rPr>
      </w:pPr>
    </w:p>
    <w:p>
      <w:pPr>
        <w:spacing w:line="360" w:lineRule="auto"/>
        <w:ind w:firstLine="1120" w:firstLineChars="400"/>
        <w:rPr>
          <w:rFonts w:hint="eastAsia" w:ascii="宋体" w:hAnsi="宋体" w:eastAsia="宋体" w:cs="宋体"/>
          <w:color w:val="auto"/>
          <w:sz w:val="28"/>
          <w:szCs w:val="22"/>
          <w:highlight w:val="none"/>
          <w:u w:val="single"/>
        </w:rPr>
      </w:pPr>
      <w:r>
        <w:rPr>
          <w:rFonts w:hint="eastAsia" w:ascii="宋体" w:hAnsi="宋体" w:eastAsia="宋体" w:cs="宋体"/>
          <w:color w:val="auto"/>
          <w:sz w:val="28"/>
          <w:szCs w:val="22"/>
          <w:highlight w:val="none"/>
        </w:rPr>
        <w:t>投标人：</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（盖</w:t>
      </w:r>
      <w:r>
        <w:rPr>
          <w:rFonts w:hint="eastAsia" w:ascii="宋体" w:hAnsi="宋体" w:eastAsia="宋体" w:cs="宋体"/>
          <w:color w:val="auto"/>
          <w:sz w:val="28"/>
          <w:szCs w:val="22"/>
          <w:highlight w:val="none"/>
          <w:lang w:eastAsia="zh-CN"/>
        </w:rPr>
        <w:t>单位法人章</w:t>
      </w:r>
      <w:r>
        <w:rPr>
          <w:rFonts w:hint="eastAsia" w:ascii="宋体" w:hAnsi="宋体" w:eastAsia="宋体" w:cs="宋体"/>
          <w:color w:val="auto"/>
          <w:sz w:val="28"/>
          <w:szCs w:val="22"/>
          <w:highlight w:val="none"/>
        </w:rPr>
        <w:t>）</w:t>
      </w:r>
    </w:p>
    <w:p>
      <w:pPr>
        <w:spacing w:line="360" w:lineRule="auto"/>
        <w:ind w:firstLine="1120" w:firstLineChars="400"/>
        <w:jc w:val="left"/>
        <w:rPr>
          <w:rFonts w:hint="eastAsia" w:ascii="宋体" w:hAnsi="宋体" w:eastAsia="宋体" w:cs="宋体"/>
          <w:color w:val="auto"/>
          <w:sz w:val="28"/>
          <w:szCs w:val="22"/>
          <w:highlight w:val="none"/>
        </w:rPr>
      </w:pPr>
      <w:r>
        <w:rPr>
          <w:rFonts w:hint="eastAsia" w:ascii="宋体" w:hAnsi="宋体" w:eastAsia="宋体" w:cs="宋体"/>
          <w:color w:val="auto"/>
          <w:sz w:val="28"/>
          <w:szCs w:val="22"/>
          <w:highlight w:val="none"/>
        </w:rPr>
        <w:t>法定代表人或其委托代理人：</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（签名或盖章）</w:t>
      </w:r>
    </w:p>
    <w:p>
      <w:pPr>
        <w:widowControl/>
        <w:ind w:firstLine="2730" w:firstLineChars="1300"/>
        <w:jc w:val="left"/>
        <w:rPr>
          <w:rFonts w:hint="eastAsia" w:ascii="宋体" w:hAnsi="宋体" w:eastAsia="宋体" w:cs="宋体"/>
          <w:color w:val="auto"/>
          <w:sz w:val="28"/>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 w:val="28"/>
          <w:szCs w:val="22"/>
          <w:highlight w:val="none"/>
        </w:rPr>
        <w:t>日</w:t>
      </w:r>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p>
      <w:pPr>
        <w:spacing w:line="400" w:lineRule="exact"/>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目  录</w:t>
      </w:r>
    </w:p>
    <w:p>
      <w:pPr>
        <w:pStyle w:val="2"/>
        <w:rPr>
          <w:rFonts w:hint="eastAsia" w:ascii="宋体" w:hAnsi="宋体" w:eastAsia="宋体" w:cs="宋体"/>
          <w:b/>
          <w:bCs/>
          <w:color w:val="auto"/>
          <w:sz w:val="28"/>
          <w:szCs w:val="28"/>
          <w:highlight w:val="none"/>
          <w:lang w:val="en-US" w:eastAsia="zh-CN"/>
        </w:rPr>
      </w:pPr>
    </w:p>
    <w:p>
      <w:pPr>
        <w:rPr>
          <w:rFonts w:hint="eastAsia" w:ascii="宋体" w:hAnsi="宋体" w:eastAsia="宋体" w:cs="宋体"/>
          <w:color w:val="auto"/>
          <w:szCs w:val="24"/>
          <w:highlight w:val="none"/>
          <w:lang w:val="en-US" w:eastAsia="zh-CN"/>
        </w:rPr>
      </w:pP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（一）法定代表人身份证明或授权委托书</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（二）</w:t>
      </w:r>
      <w:r>
        <w:rPr>
          <w:rFonts w:hint="eastAsia" w:ascii="宋体" w:hAnsi="宋体" w:eastAsia="宋体" w:cs="宋体"/>
          <w:snapToGrid w:val="0"/>
          <w:color w:val="auto"/>
          <w:kern w:val="0"/>
          <w:szCs w:val="21"/>
          <w:highlight w:val="none"/>
          <w:lang w:eastAsia="zh-CN"/>
        </w:rPr>
        <w:t>共同投标协议</w:t>
      </w:r>
      <w:r>
        <w:rPr>
          <w:rFonts w:hint="eastAsia" w:ascii="宋体" w:hAnsi="宋体" w:eastAsia="宋体" w:cs="宋体"/>
          <w:snapToGrid w:val="0"/>
          <w:color w:val="auto"/>
          <w:kern w:val="0"/>
          <w:szCs w:val="21"/>
          <w:highlight w:val="none"/>
        </w:rPr>
        <w:t>（如有）</w:t>
      </w:r>
    </w:p>
    <w:p>
      <w:p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（三）承诺</w:t>
      </w:r>
    </w:p>
    <w:p>
      <w:pPr>
        <w:numPr>
          <w:ilvl w:val="0"/>
          <w:numId w:val="0"/>
        </w:numPr>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四</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rPr>
        <w:t>其他资料</w:t>
      </w: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br w:type="page"/>
      </w:r>
    </w:p>
    <w:p>
      <w:pPr>
        <w:rPr>
          <w:rFonts w:hint="eastAsia" w:ascii="宋体" w:hAnsi="宋体" w:eastAsia="宋体" w:cs="宋体"/>
        </w:rPr>
      </w:pPr>
    </w:p>
    <w:p>
      <w:pPr>
        <w:keepNext/>
        <w:keepLines/>
        <w:spacing w:before="260" w:after="260" w:line="412" w:lineRule="auto"/>
        <w:ind w:firstLine="137" w:firstLineChars="49"/>
        <w:jc w:val="center"/>
        <w:outlineLvl w:val="1"/>
        <w:rPr>
          <w:rFonts w:hint="eastAsia" w:ascii="宋体" w:hAnsi="宋体" w:eastAsia="宋体" w:cs="宋体"/>
          <w:color w:val="auto"/>
          <w:sz w:val="28"/>
          <w:szCs w:val="20"/>
          <w:highlight w:val="none"/>
        </w:rPr>
      </w:pPr>
      <w:bookmarkStart w:id="2901" w:name="_Toc2973"/>
      <w:bookmarkStart w:id="2902" w:name="_Toc26445"/>
      <w:bookmarkStart w:id="2903" w:name="_Toc19751"/>
      <w:bookmarkStart w:id="2904" w:name="_Toc29953"/>
      <w:bookmarkStart w:id="2905" w:name="_Toc20628"/>
      <w:bookmarkStart w:id="2906" w:name="_Toc30441"/>
      <w:bookmarkStart w:id="2907" w:name="_Toc75856961"/>
      <w:bookmarkStart w:id="2908" w:name="_Toc22559"/>
      <w:bookmarkStart w:id="2909" w:name="_Toc25379"/>
      <w:bookmarkStart w:id="2910" w:name="_Toc20825"/>
      <w:bookmarkStart w:id="2911" w:name="_Toc6233"/>
      <w:bookmarkStart w:id="2912" w:name="_Toc23825"/>
      <w:bookmarkStart w:id="2913" w:name="_Toc21253"/>
      <w:bookmarkStart w:id="2914" w:name="_Toc492300950"/>
      <w:r>
        <w:rPr>
          <w:rFonts w:hint="eastAsia" w:ascii="宋体" w:hAnsi="宋体" w:eastAsia="宋体" w:cs="宋体"/>
          <w:color w:val="auto"/>
          <w:sz w:val="28"/>
          <w:szCs w:val="20"/>
          <w:highlight w:val="none"/>
        </w:rPr>
        <w:t>（</w:t>
      </w:r>
      <w:r>
        <w:rPr>
          <w:rFonts w:hint="eastAsia" w:ascii="宋体" w:hAnsi="宋体" w:eastAsia="宋体" w:cs="宋体"/>
          <w:color w:val="auto"/>
          <w:sz w:val="28"/>
          <w:szCs w:val="20"/>
          <w:highlight w:val="none"/>
          <w:lang w:val="en-US" w:eastAsia="zh-CN"/>
        </w:rPr>
        <w:t>一</w:t>
      </w:r>
      <w:r>
        <w:rPr>
          <w:rFonts w:hint="eastAsia" w:ascii="宋体" w:hAnsi="宋体" w:eastAsia="宋体" w:cs="宋体"/>
          <w:color w:val="auto"/>
          <w:sz w:val="28"/>
          <w:szCs w:val="20"/>
          <w:highlight w:val="none"/>
        </w:rPr>
        <w:t>）法定代表人身份证明或授权委托书</w:t>
      </w:r>
      <w:bookmarkEnd w:id="2901"/>
      <w:bookmarkEnd w:id="2902"/>
      <w:bookmarkEnd w:id="2903"/>
      <w:bookmarkEnd w:id="2904"/>
      <w:bookmarkEnd w:id="2905"/>
      <w:bookmarkEnd w:id="2906"/>
      <w:bookmarkEnd w:id="2907"/>
      <w:bookmarkEnd w:id="2908"/>
      <w:bookmarkEnd w:id="2909"/>
      <w:bookmarkEnd w:id="2910"/>
      <w:bookmarkEnd w:id="2911"/>
      <w:bookmarkEnd w:id="2912"/>
      <w:bookmarkEnd w:id="2913"/>
    </w:p>
    <w:p>
      <w:pPr>
        <w:keepNext/>
        <w:keepLines/>
        <w:spacing w:before="260" w:after="260" w:line="413" w:lineRule="auto"/>
        <w:jc w:val="center"/>
        <w:outlineLvl w:val="9"/>
        <w:rPr>
          <w:rFonts w:hint="eastAsia" w:ascii="宋体" w:hAnsi="宋体" w:eastAsia="宋体" w:cs="宋体"/>
          <w:b/>
          <w:color w:val="auto"/>
          <w:sz w:val="32"/>
          <w:szCs w:val="20"/>
          <w:highlight w:val="none"/>
        </w:rPr>
      </w:pPr>
      <w:bookmarkStart w:id="2915" w:name="_Toc29985"/>
      <w:bookmarkStart w:id="2916" w:name="_Toc11915"/>
      <w:bookmarkStart w:id="2917" w:name="_Toc3897"/>
      <w:r>
        <w:rPr>
          <w:rFonts w:hint="eastAsia" w:ascii="宋体" w:hAnsi="宋体" w:eastAsia="宋体" w:cs="宋体"/>
          <w:b/>
          <w:color w:val="auto"/>
          <w:sz w:val="32"/>
          <w:szCs w:val="20"/>
          <w:highlight w:val="none"/>
          <w:lang w:val="en-US" w:eastAsia="zh-CN"/>
        </w:rPr>
        <w:t>1.</w:t>
      </w:r>
      <w:r>
        <w:rPr>
          <w:rFonts w:hint="eastAsia" w:ascii="宋体" w:hAnsi="宋体" w:eastAsia="宋体" w:cs="宋体"/>
          <w:b/>
          <w:color w:val="auto"/>
          <w:sz w:val="32"/>
          <w:szCs w:val="20"/>
          <w:highlight w:val="none"/>
        </w:rPr>
        <w:t>法定代表人身份证明</w:t>
      </w:r>
      <w:bookmarkEnd w:id="2915"/>
      <w:bookmarkEnd w:id="2916"/>
      <w:bookmarkEnd w:id="2917"/>
    </w:p>
    <w:p>
      <w:pPr>
        <w:spacing w:line="440" w:lineRule="exact"/>
        <w:rPr>
          <w:rFonts w:hint="eastAsia" w:ascii="宋体" w:hAnsi="宋体" w:eastAsia="宋体" w:cs="宋体"/>
          <w:color w:val="auto"/>
          <w:sz w:val="20"/>
          <w:szCs w:val="22"/>
          <w:highlight w:val="none"/>
        </w:rPr>
      </w:pPr>
    </w:p>
    <w:p>
      <w:pPr>
        <w:spacing w:line="440" w:lineRule="exact"/>
        <w:rPr>
          <w:rFonts w:hint="eastAsia" w:ascii="宋体" w:hAnsi="宋体" w:eastAsia="宋体" w:cs="宋体"/>
          <w:color w:val="auto"/>
          <w:szCs w:val="22"/>
          <w:highlight w:val="none"/>
        </w:rPr>
      </w:pP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投标人名称：</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p>
    <w:p>
      <w:pPr>
        <w:tabs>
          <w:tab w:val="left" w:pos="5475"/>
        </w:tabs>
        <w:autoSpaceDE w:val="0"/>
        <w:autoSpaceDN w:val="0"/>
        <w:adjustRightInd w:val="0"/>
        <w:snapToGrid w:val="0"/>
        <w:spacing w:line="360" w:lineRule="auto"/>
        <w:ind w:firstLine="0" w:firstLineChars="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360" w:lineRule="auto"/>
        <w:ind w:firstLine="0" w:firstLineChars="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360" w:lineRule="auto"/>
        <w:ind w:firstLine="0" w:firstLineChars="0"/>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日</w:t>
      </w: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姓</w:t>
      </w:r>
      <w:r>
        <w:rPr>
          <w:rFonts w:hint="eastAsia" w:ascii="宋体" w:hAnsi="宋体" w:eastAsia="宋体" w:cs="宋体"/>
          <w:color w:val="auto"/>
          <w:szCs w:val="22"/>
          <w:highlight w:val="none"/>
          <w:lang w:val="en-US" w:eastAsia="zh-CN"/>
        </w:rPr>
        <w:t xml:space="preserve">    </w:t>
      </w:r>
      <w:r>
        <w:rPr>
          <w:rFonts w:hint="eastAsia" w:ascii="宋体" w:hAnsi="宋体" w:eastAsia="宋体" w:cs="宋体"/>
          <w:color w:val="auto"/>
          <w:szCs w:val="22"/>
          <w:highlight w:val="none"/>
        </w:rPr>
        <w:t>名：</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性别：</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年龄：</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职务：</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p>
    <w:p>
      <w:pPr>
        <w:spacing w:line="360" w:lineRule="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系</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（投标人名称）的法定代表人。</w:t>
      </w:r>
    </w:p>
    <w:p>
      <w:pPr>
        <w:spacing w:line="36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特此证明。</w:t>
      </w:r>
    </w:p>
    <w:p>
      <w:pPr>
        <w:spacing w:line="440" w:lineRule="exact"/>
        <w:rPr>
          <w:rFonts w:hint="eastAsia" w:ascii="宋体" w:hAnsi="宋体" w:eastAsia="宋体" w:cs="宋体"/>
          <w:color w:val="auto"/>
          <w:szCs w:val="22"/>
          <w:highlight w:val="none"/>
        </w:rPr>
      </w:pPr>
    </w:p>
    <w:p>
      <w:pPr>
        <w:spacing w:line="440" w:lineRule="exact"/>
        <w:rPr>
          <w:rFonts w:hint="eastAsia" w:ascii="宋体" w:hAnsi="宋体" w:eastAsia="宋体" w:cs="宋体"/>
          <w:color w:val="auto"/>
          <w:szCs w:val="22"/>
          <w:highlight w:val="none"/>
        </w:rPr>
      </w:pPr>
      <w:r>
        <w:rPr>
          <w:rFonts w:hint="eastAsia" w:ascii="宋体" w:hAnsi="宋体" w:eastAsia="宋体" w:cs="宋体"/>
          <w:color w:val="auto"/>
          <w:szCs w:val="22"/>
          <w:highlight w:val="none"/>
        </w:rPr>
        <w:t>附：法定代表人身份证</w:t>
      </w:r>
      <w:r>
        <w:rPr>
          <w:rFonts w:hint="eastAsia" w:ascii="宋体" w:hAnsi="宋体" w:eastAsia="宋体" w:cs="宋体"/>
          <w:lang w:val="en-US" w:eastAsia="zh-CN"/>
        </w:rPr>
        <w:t>明</w:t>
      </w:r>
      <w:r>
        <w:rPr>
          <w:rFonts w:hint="eastAsia" w:ascii="宋体" w:hAnsi="宋体" w:eastAsia="宋体" w:cs="宋体"/>
          <w:color w:val="auto"/>
          <w:kern w:val="0"/>
          <w:szCs w:val="21"/>
          <w:highlight w:val="none"/>
        </w:rPr>
        <w:t>扫描件（双面）</w:t>
      </w:r>
      <w:r>
        <w:rPr>
          <w:rFonts w:hint="eastAsia" w:ascii="宋体" w:hAnsi="宋体" w:eastAsia="宋体" w:cs="宋体"/>
          <w:color w:val="auto"/>
          <w:szCs w:val="22"/>
          <w:highlight w:val="none"/>
        </w:rPr>
        <w:t>。</w:t>
      </w:r>
    </w:p>
    <w:p>
      <w:pPr>
        <w:spacing w:line="440" w:lineRule="exact"/>
        <w:rPr>
          <w:rFonts w:hint="eastAsia" w:ascii="宋体" w:hAnsi="宋体" w:eastAsia="宋体" w:cs="宋体"/>
          <w:color w:val="auto"/>
          <w:szCs w:val="22"/>
          <w:highlight w:val="none"/>
        </w:rPr>
      </w:pPr>
    </w:p>
    <w:p>
      <w:pPr>
        <w:spacing w:line="440" w:lineRule="exact"/>
        <w:rPr>
          <w:rFonts w:hint="eastAsia" w:ascii="宋体" w:hAnsi="宋体" w:eastAsia="宋体" w:cs="宋体"/>
          <w:color w:val="auto"/>
          <w:szCs w:val="22"/>
          <w:highlight w:val="none"/>
        </w:rPr>
      </w:pPr>
    </w:p>
    <w:p>
      <w:pPr>
        <w:spacing w:line="440" w:lineRule="exact"/>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color w:val="auto"/>
          <w:szCs w:val="22"/>
          <w:highlight w:val="none"/>
        </w:rPr>
      </w:pPr>
    </w:p>
    <w:p>
      <w:pPr>
        <w:pStyle w:val="2"/>
        <w:rPr>
          <w:rFonts w:hint="eastAsia" w:ascii="宋体" w:hAnsi="宋体" w:eastAsia="宋体" w:cs="宋体"/>
          <w:color w:val="auto"/>
          <w:szCs w:val="22"/>
          <w:highlight w:val="none"/>
        </w:rPr>
      </w:pPr>
    </w:p>
    <w:p>
      <w:pPr>
        <w:rPr>
          <w:rFonts w:hint="eastAsia" w:ascii="宋体" w:hAnsi="宋体" w:eastAsia="宋体" w:cs="宋体"/>
        </w:rPr>
      </w:pPr>
    </w:p>
    <w:p>
      <w:pPr>
        <w:spacing w:line="440" w:lineRule="exact"/>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rPr>
        <w:t xml:space="preserve">                              投标人：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w:t>
      </w:r>
      <w:r>
        <w:rPr>
          <w:rFonts w:hint="eastAsia" w:ascii="宋体" w:hAnsi="宋体" w:eastAsia="宋体" w:cs="宋体"/>
          <w:color w:val="auto"/>
          <w:szCs w:val="22"/>
          <w:highlight w:val="none"/>
          <w:lang w:eastAsia="zh-CN"/>
        </w:rPr>
        <w:t>单位法人章</w:t>
      </w:r>
      <w:r>
        <w:rPr>
          <w:rFonts w:hint="eastAsia" w:ascii="宋体" w:hAnsi="宋体" w:eastAsia="宋体" w:cs="宋体"/>
          <w:color w:val="auto"/>
          <w:szCs w:val="22"/>
          <w:highlight w:val="none"/>
        </w:rPr>
        <w:t>）</w:t>
      </w:r>
    </w:p>
    <w:p>
      <w:pPr>
        <w:spacing w:line="440" w:lineRule="exact"/>
        <w:rPr>
          <w:rFonts w:hint="eastAsia" w:ascii="宋体" w:hAnsi="宋体" w:eastAsia="宋体" w:cs="宋体"/>
          <w:color w:val="auto"/>
          <w:szCs w:val="22"/>
          <w:highlight w:val="none"/>
        </w:rPr>
      </w:pPr>
    </w:p>
    <w:p>
      <w:pPr>
        <w:spacing w:line="440" w:lineRule="exact"/>
        <w:ind w:firstLine="4620" w:firstLineChars="2200"/>
        <w:rPr>
          <w:rFonts w:hint="eastAsia" w:ascii="宋体" w:hAnsi="宋体" w:eastAsia="宋体" w:cs="宋体"/>
          <w:color w:val="auto"/>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p>
    <w:p>
      <w:pPr>
        <w:spacing w:line="440" w:lineRule="exact"/>
        <w:rPr>
          <w:rFonts w:hint="eastAsia" w:ascii="宋体" w:hAnsi="宋体" w:eastAsia="宋体" w:cs="宋体"/>
          <w:color w:val="auto"/>
          <w:sz w:val="20"/>
          <w:szCs w:val="22"/>
          <w:highlight w:val="none"/>
        </w:rPr>
      </w:pPr>
    </w:p>
    <w:p>
      <w:pPr>
        <w:spacing w:line="360" w:lineRule="auto"/>
        <w:ind w:firstLine="420" w:firstLineChars="200"/>
        <w:rPr>
          <w:rFonts w:hint="eastAsia" w:ascii="宋体" w:hAnsi="宋体" w:eastAsia="宋体" w:cs="宋体"/>
          <w:color w:val="auto"/>
          <w:highlight w:val="none"/>
        </w:rPr>
      </w:pPr>
    </w:p>
    <w:p>
      <w:pPr>
        <w:spacing w:line="360" w:lineRule="auto"/>
        <w:ind w:firstLine="420" w:firstLineChars="200"/>
        <w:rPr>
          <w:rFonts w:hint="eastAsia" w:ascii="宋体" w:hAnsi="宋体" w:eastAsia="宋体" w:cs="宋体"/>
          <w:color w:val="auto"/>
          <w:sz w:val="20"/>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p>
    <w:p>
      <w:pPr>
        <w:spacing w:line="440" w:lineRule="exact"/>
        <w:jc w:val="center"/>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br w:type="page"/>
      </w:r>
    </w:p>
    <w:p>
      <w:pPr>
        <w:keepNext/>
        <w:keepLines/>
        <w:spacing w:before="260" w:after="260" w:line="413" w:lineRule="auto"/>
        <w:jc w:val="center"/>
        <w:outlineLvl w:val="9"/>
        <w:rPr>
          <w:rFonts w:hint="eastAsia" w:ascii="宋体" w:hAnsi="宋体" w:eastAsia="宋体" w:cs="宋体"/>
          <w:b/>
          <w:color w:val="auto"/>
          <w:sz w:val="32"/>
          <w:szCs w:val="20"/>
          <w:highlight w:val="none"/>
        </w:rPr>
      </w:pPr>
      <w:bookmarkStart w:id="2918" w:name="_Toc21523"/>
      <w:bookmarkStart w:id="2919" w:name="_Toc32686"/>
      <w:bookmarkStart w:id="2920" w:name="_Toc7029"/>
      <w:r>
        <w:rPr>
          <w:rFonts w:hint="eastAsia" w:ascii="宋体" w:hAnsi="宋体" w:eastAsia="宋体" w:cs="宋体"/>
          <w:b/>
          <w:color w:val="auto"/>
          <w:sz w:val="32"/>
          <w:szCs w:val="20"/>
          <w:highlight w:val="none"/>
          <w:lang w:val="en-US" w:eastAsia="zh-CN"/>
        </w:rPr>
        <w:t>2.</w:t>
      </w:r>
      <w:r>
        <w:rPr>
          <w:rFonts w:hint="eastAsia" w:ascii="宋体" w:hAnsi="宋体" w:eastAsia="宋体" w:cs="宋体"/>
          <w:b/>
          <w:color w:val="auto"/>
          <w:sz w:val="32"/>
          <w:szCs w:val="20"/>
          <w:highlight w:val="none"/>
        </w:rPr>
        <w:t>授权委托书</w:t>
      </w:r>
      <w:bookmarkEnd w:id="2918"/>
      <w:bookmarkEnd w:id="2919"/>
      <w:bookmarkEnd w:id="2920"/>
    </w:p>
    <w:p>
      <w:pPr>
        <w:spacing w:line="440" w:lineRule="exact"/>
        <w:rPr>
          <w:rFonts w:hint="eastAsia" w:ascii="宋体" w:hAnsi="宋体" w:eastAsia="宋体" w:cs="宋体"/>
          <w:color w:val="auto"/>
          <w:szCs w:val="22"/>
          <w:highlight w:val="none"/>
        </w:rPr>
      </w:pPr>
    </w:p>
    <w:p>
      <w:pPr>
        <w:topLinePunct/>
        <w:spacing w:line="44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本人</w:t>
      </w:r>
      <w:r>
        <w:rPr>
          <w:rFonts w:hint="eastAsia" w:ascii="宋体" w:hAnsi="宋体" w:eastAsia="宋体" w:cs="宋体"/>
          <w:color w:val="auto"/>
          <w:szCs w:val="22"/>
          <w:highlight w:val="none"/>
          <w:u w:val="single"/>
        </w:rPr>
        <w:t xml:space="preserve">      （姓名）</w:t>
      </w:r>
      <w:r>
        <w:rPr>
          <w:rFonts w:hint="eastAsia" w:ascii="宋体" w:hAnsi="宋体" w:eastAsia="宋体" w:cs="宋体"/>
          <w:color w:val="auto"/>
          <w:szCs w:val="22"/>
          <w:highlight w:val="none"/>
        </w:rPr>
        <w:t>系</w:t>
      </w:r>
      <w:r>
        <w:rPr>
          <w:rFonts w:hint="eastAsia" w:ascii="宋体" w:hAnsi="宋体" w:eastAsia="宋体" w:cs="宋体"/>
          <w:color w:val="auto"/>
          <w:szCs w:val="22"/>
          <w:highlight w:val="none"/>
          <w:u w:val="single"/>
        </w:rPr>
        <w:t xml:space="preserve">                   （投标人名称）</w:t>
      </w:r>
      <w:r>
        <w:rPr>
          <w:rFonts w:hint="eastAsia" w:ascii="宋体" w:hAnsi="宋体" w:eastAsia="宋体" w:cs="宋体"/>
          <w:color w:val="auto"/>
          <w:szCs w:val="22"/>
          <w:highlight w:val="none"/>
        </w:rPr>
        <w:t>的法定代表人，现委托</w:t>
      </w:r>
      <w:r>
        <w:rPr>
          <w:rFonts w:hint="eastAsia" w:ascii="宋体" w:hAnsi="宋体" w:eastAsia="宋体" w:cs="宋体"/>
          <w:color w:val="auto"/>
          <w:szCs w:val="22"/>
          <w:highlight w:val="none"/>
          <w:u w:val="single"/>
        </w:rPr>
        <w:t xml:space="preserve">        （姓名）   </w:t>
      </w:r>
      <w:r>
        <w:rPr>
          <w:rFonts w:hint="eastAsia" w:ascii="宋体" w:hAnsi="宋体" w:eastAsia="宋体" w:cs="宋体"/>
          <w:color w:val="auto"/>
          <w:szCs w:val="22"/>
          <w:highlight w:val="none"/>
        </w:rPr>
        <w:t>为我方代理人。代理人根据授权，</w:t>
      </w:r>
      <w:r>
        <w:rPr>
          <w:rFonts w:hint="eastAsia" w:ascii="宋体" w:hAnsi="宋体" w:eastAsia="宋体" w:cs="宋体"/>
          <w:color w:val="auto"/>
          <w:szCs w:val="22"/>
          <w:highlight w:val="none"/>
          <w:lang w:val="en-US" w:eastAsia="zh-CN"/>
        </w:rPr>
        <w:t>代表</w:t>
      </w:r>
      <w:r>
        <w:rPr>
          <w:rFonts w:hint="eastAsia" w:ascii="宋体" w:hAnsi="宋体" w:eastAsia="宋体" w:cs="宋体"/>
          <w:color w:val="auto"/>
          <w:szCs w:val="22"/>
          <w:highlight w:val="none"/>
        </w:rPr>
        <w:t>我方签署、澄清</w:t>
      </w:r>
      <w:r>
        <w:rPr>
          <w:rFonts w:hint="eastAsia" w:ascii="宋体" w:hAnsi="宋体" w:eastAsia="宋体" w:cs="宋体"/>
          <w:color w:val="auto"/>
          <w:szCs w:val="22"/>
          <w:highlight w:val="none"/>
          <w:lang w:eastAsia="zh-CN"/>
        </w:rPr>
        <w:t>、</w:t>
      </w:r>
      <w:r>
        <w:rPr>
          <w:rFonts w:hint="eastAsia" w:ascii="宋体" w:hAnsi="宋体" w:eastAsia="宋体" w:cs="宋体"/>
          <w:color w:val="auto"/>
          <w:szCs w:val="22"/>
          <w:highlight w:val="none"/>
          <w:lang w:val="en-US" w:eastAsia="zh-CN"/>
        </w:rPr>
        <w:t>说明、补正、</w:t>
      </w:r>
      <w:r>
        <w:rPr>
          <w:rFonts w:hint="eastAsia" w:ascii="宋体" w:hAnsi="宋体" w:eastAsia="宋体" w:cs="宋体"/>
          <w:color w:val="auto"/>
          <w:szCs w:val="22"/>
          <w:highlight w:val="none"/>
        </w:rPr>
        <w:t>递交、撤回、修改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（项</w:t>
      </w:r>
      <w:r>
        <w:rPr>
          <w:rFonts w:hint="eastAsia" w:ascii="宋体" w:hAnsi="宋体" w:eastAsia="宋体" w:cs="宋体"/>
          <w:color w:val="auto"/>
          <w:spacing w:val="-1"/>
          <w:kern w:val="0"/>
          <w:szCs w:val="21"/>
          <w:highlight w:val="none"/>
          <w:u w:val="single"/>
        </w:rPr>
        <w:t>目</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szCs w:val="22"/>
          <w:highlight w:val="none"/>
        </w:rPr>
        <w:t>投标文件、签订合同和处理有关事宜，其法律后果由我方承担。</w:t>
      </w:r>
    </w:p>
    <w:p>
      <w:pPr>
        <w:spacing w:line="44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委托期限：</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u w:val="single"/>
          <w:lang w:val="en-US" w:eastAsia="zh-CN"/>
        </w:rPr>
        <w:t xml:space="preserve">                  </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w:t>
      </w:r>
    </w:p>
    <w:p>
      <w:pPr>
        <w:spacing w:line="44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代理人无转委托权。</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投  标  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（盖</w:t>
      </w:r>
      <w:r>
        <w:rPr>
          <w:rFonts w:hint="eastAsia" w:ascii="宋体" w:hAnsi="宋体" w:eastAsia="宋体" w:cs="宋体"/>
          <w:color w:val="auto"/>
          <w:szCs w:val="22"/>
          <w:highlight w:val="none"/>
          <w:lang w:eastAsia="zh-CN"/>
        </w:rPr>
        <w:t>单位法人章</w:t>
      </w:r>
      <w:r>
        <w:rPr>
          <w:rFonts w:hint="eastAsia" w:ascii="宋体" w:hAnsi="宋体" w:eastAsia="宋体" w:cs="宋体"/>
          <w:color w:val="auto"/>
          <w:szCs w:val="22"/>
          <w:highlight w:val="none"/>
        </w:rPr>
        <w:t>）</w:t>
      </w:r>
    </w:p>
    <w:p>
      <w:pPr>
        <w:spacing w:line="240" w:lineRule="auto"/>
        <w:ind w:firstLine="420" w:firstLineChars="200"/>
        <w:jc w:val="left"/>
        <w:rPr>
          <w:rFonts w:hint="eastAsia" w:ascii="宋体" w:hAnsi="宋体" w:eastAsia="宋体" w:cs="宋体"/>
          <w:color w:val="auto"/>
          <w:szCs w:val="22"/>
          <w:highlight w:val="none"/>
        </w:rPr>
      </w:pPr>
      <w:r>
        <w:rPr>
          <w:rFonts w:hint="eastAsia" w:ascii="宋体" w:hAnsi="宋体" w:eastAsia="宋体" w:cs="宋体"/>
          <w:color w:val="auto"/>
          <w:szCs w:val="22"/>
          <w:highlight w:val="none"/>
        </w:rPr>
        <w:t>法定代表人：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2"/>
          <w:highlight w:val="none"/>
        </w:rPr>
        <w:t>（签名或盖章）</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身份证号码：</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委托代理人：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2"/>
          <w:highlight w:val="none"/>
        </w:rPr>
        <w:t>（签名）</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身份证号码：</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单位电话（座机）：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pPr>
        <w:spacing w:line="240" w:lineRule="auto"/>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rPr>
        <w:t>委托代理人电话（手机）：</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p>
    <w:p>
      <w:pPr>
        <w:pStyle w:val="2"/>
        <w:rPr>
          <w:rFonts w:hint="eastAsia" w:ascii="宋体" w:hAnsi="宋体" w:eastAsia="宋体" w:cs="宋体"/>
          <w:color w:val="auto"/>
          <w:highlight w:val="none"/>
        </w:rPr>
      </w:pPr>
    </w:p>
    <w:p>
      <w:pPr>
        <w:autoSpaceDE w:val="0"/>
        <w:autoSpaceDN w:val="0"/>
        <w:adjustRightInd w:val="0"/>
        <w:snapToGrid w:val="0"/>
        <w:spacing w:line="36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附：法定代表人和委托代理人身份证明扫描件（双面）</w:t>
      </w:r>
    </w:p>
    <w:p>
      <w:pPr>
        <w:spacing w:line="440" w:lineRule="exact"/>
        <w:ind w:right="840" w:firstLine="4057" w:firstLineChars="1932"/>
        <w:jc w:val="center"/>
        <w:rPr>
          <w:rFonts w:hint="eastAsia" w:ascii="宋体" w:hAnsi="宋体" w:eastAsia="宋体" w:cs="宋体"/>
          <w:color w:val="auto"/>
          <w:szCs w:val="22"/>
          <w:highlight w:val="none"/>
          <w:u w:val="single"/>
        </w:rPr>
      </w:pPr>
    </w:p>
    <w:p>
      <w:pPr>
        <w:pStyle w:val="2"/>
        <w:rPr>
          <w:rFonts w:hint="eastAsia" w:ascii="宋体" w:hAnsi="宋体" w:eastAsia="宋体" w:cs="宋体"/>
          <w:color w:val="auto"/>
          <w:szCs w:val="22"/>
          <w:highlight w:val="none"/>
          <w:u w:val="single"/>
        </w:rPr>
      </w:pPr>
    </w:p>
    <w:p>
      <w:pPr>
        <w:rPr>
          <w:rFonts w:hint="eastAsia" w:ascii="宋体" w:hAnsi="宋体" w:eastAsia="宋体" w:cs="宋体"/>
          <w:color w:val="auto"/>
          <w:szCs w:val="22"/>
          <w:highlight w:val="none"/>
          <w:u w:val="single"/>
        </w:rPr>
      </w:pPr>
    </w:p>
    <w:p>
      <w:pPr>
        <w:pStyle w:val="2"/>
        <w:rPr>
          <w:rFonts w:hint="eastAsia" w:ascii="宋体" w:hAnsi="宋体" w:eastAsia="宋体" w:cs="宋体"/>
          <w:color w:val="auto"/>
          <w:szCs w:val="22"/>
          <w:highlight w:val="none"/>
          <w:u w:val="single"/>
        </w:rPr>
      </w:pPr>
    </w:p>
    <w:p>
      <w:pPr>
        <w:rPr>
          <w:rFonts w:hint="eastAsia" w:ascii="宋体" w:hAnsi="宋体" w:eastAsia="宋体" w:cs="宋体"/>
          <w:color w:val="auto"/>
          <w:szCs w:val="22"/>
          <w:highlight w:val="none"/>
          <w:u w:val="single"/>
        </w:rPr>
      </w:pPr>
    </w:p>
    <w:p>
      <w:pPr>
        <w:pStyle w:val="2"/>
        <w:rPr>
          <w:rFonts w:hint="eastAsia" w:ascii="宋体" w:hAnsi="宋体" w:eastAsia="宋体" w:cs="宋体"/>
        </w:rPr>
      </w:pPr>
    </w:p>
    <w:p>
      <w:pPr>
        <w:pStyle w:val="2"/>
        <w:rPr>
          <w:rFonts w:hint="eastAsia" w:ascii="宋体" w:hAnsi="宋体" w:eastAsia="宋体" w:cs="宋体"/>
          <w:color w:val="auto"/>
          <w:szCs w:val="22"/>
          <w:highlight w:val="none"/>
          <w:u w:val="single"/>
        </w:rPr>
      </w:pPr>
    </w:p>
    <w:p>
      <w:pPr>
        <w:rPr>
          <w:rFonts w:hint="eastAsia" w:ascii="宋体" w:hAnsi="宋体" w:eastAsia="宋体" w:cs="宋体"/>
          <w:color w:val="auto"/>
          <w:szCs w:val="22"/>
          <w:highlight w:val="none"/>
          <w:u w:val="single"/>
        </w:rPr>
      </w:pPr>
    </w:p>
    <w:p>
      <w:pPr>
        <w:pStyle w:val="2"/>
        <w:rPr>
          <w:rFonts w:hint="eastAsia" w:ascii="宋体" w:hAnsi="宋体" w:eastAsia="宋体" w:cs="宋体"/>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spacing w:line="440" w:lineRule="exact"/>
        <w:ind w:right="840" w:firstLine="4057" w:firstLineChars="1932"/>
        <w:jc w:val="center"/>
        <w:rPr>
          <w:rFonts w:hint="eastAsia" w:ascii="宋体" w:hAnsi="宋体" w:eastAsia="宋体" w:cs="宋体"/>
          <w:color w:val="auto"/>
          <w:szCs w:val="22"/>
          <w:highlight w:val="none"/>
          <w:u w:val="single"/>
        </w:rPr>
      </w:pPr>
    </w:p>
    <w:p>
      <w:pPr>
        <w:spacing w:line="440" w:lineRule="exact"/>
        <w:ind w:right="840" w:firstLine="4057" w:firstLineChars="1932"/>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年</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月</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日</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授权委托书需按上述格式填写完整，不可缺少内容。在此基础上增加内容的不影响其有效性。</w:t>
      </w:r>
    </w:p>
    <w:p>
      <w:pPr>
        <w:keepNext/>
        <w:keepLines/>
        <w:spacing w:before="260" w:after="260" w:line="412" w:lineRule="auto"/>
        <w:ind w:firstLine="137" w:firstLineChars="49"/>
        <w:jc w:val="center"/>
        <w:outlineLvl w:val="1"/>
        <w:rPr>
          <w:rFonts w:hint="eastAsia" w:ascii="宋体" w:hAnsi="宋体" w:eastAsia="宋体" w:cs="宋体"/>
          <w:color w:val="auto"/>
          <w:sz w:val="28"/>
          <w:szCs w:val="20"/>
          <w:highlight w:val="none"/>
        </w:rPr>
      </w:pPr>
      <w:bookmarkStart w:id="2921" w:name="_Toc8430"/>
      <w:bookmarkStart w:id="2922" w:name="_Toc27269"/>
      <w:bookmarkStart w:id="2923" w:name="_Toc849"/>
      <w:bookmarkStart w:id="2924" w:name="_Toc75856962"/>
      <w:bookmarkStart w:id="2925" w:name="_Toc9060"/>
      <w:bookmarkStart w:id="2926" w:name="_Toc17874"/>
      <w:bookmarkStart w:id="2927" w:name="_Toc23562"/>
      <w:bookmarkStart w:id="2928" w:name="_Toc25122"/>
      <w:bookmarkStart w:id="2929" w:name="_Toc24708"/>
      <w:bookmarkStart w:id="2930" w:name="_Toc14899"/>
      <w:bookmarkStart w:id="2931" w:name="_Toc3045"/>
      <w:bookmarkStart w:id="2932" w:name="_Toc14228"/>
      <w:bookmarkStart w:id="2933" w:name="_Toc26098"/>
      <w:r>
        <w:rPr>
          <w:rFonts w:hint="eastAsia" w:ascii="宋体" w:hAnsi="宋体" w:eastAsia="宋体" w:cs="宋体"/>
          <w:color w:val="auto"/>
          <w:sz w:val="28"/>
          <w:szCs w:val="20"/>
          <w:highlight w:val="none"/>
        </w:rPr>
        <w:t>（</w:t>
      </w:r>
      <w:r>
        <w:rPr>
          <w:rFonts w:hint="eastAsia" w:ascii="宋体" w:hAnsi="宋体" w:eastAsia="宋体" w:cs="宋体"/>
          <w:color w:val="auto"/>
          <w:sz w:val="28"/>
          <w:szCs w:val="20"/>
          <w:highlight w:val="none"/>
          <w:lang w:val="en-US" w:eastAsia="zh-CN"/>
        </w:rPr>
        <w:t>二</w:t>
      </w:r>
      <w:r>
        <w:rPr>
          <w:rFonts w:hint="eastAsia" w:ascii="宋体" w:hAnsi="宋体" w:eastAsia="宋体" w:cs="宋体"/>
          <w:color w:val="auto"/>
          <w:sz w:val="28"/>
          <w:szCs w:val="20"/>
          <w:highlight w:val="none"/>
        </w:rPr>
        <w:t>）</w:t>
      </w:r>
      <w:r>
        <w:rPr>
          <w:rFonts w:hint="eastAsia" w:ascii="宋体" w:hAnsi="宋体" w:eastAsia="宋体" w:cs="宋体"/>
          <w:color w:val="auto"/>
          <w:sz w:val="28"/>
          <w:szCs w:val="20"/>
          <w:highlight w:val="none"/>
          <w:lang w:eastAsia="zh-CN"/>
        </w:rPr>
        <w:t>共同投标协议</w:t>
      </w:r>
      <w:r>
        <w:rPr>
          <w:rFonts w:hint="eastAsia" w:ascii="宋体" w:hAnsi="宋体" w:eastAsia="宋体" w:cs="宋体"/>
          <w:color w:val="auto"/>
          <w:sz w:val="28"/>
          <w:szCs w:val="20"/>
          <w:highlight w:val="none"/>
        </w:rPr>
        <w:t>（如有）</w:t>
      </w:r>
      <w:bookmarkEnd w:id="2921"/>
      <w:bookmarkEnd w:id="2922"/>
      <w:bookmarkEnd w:id="2923"/>
      <w:bookmarkEnd w:id="2924"/>
      <w:bookmarkEnd w:id="2925"/>
      <w:bookmarkEnd w:id="2926"/>
      <w:bookmarkEnd w:id="2927"/>
      <w:bookmarkEnd w:id="2928"/>
      <w:bookmarkEnd w:id="2929"/>
      <w:bookmarkEnd w:id="2930"/>
      <w:bookmarkEnd w:id="2931"/>
      <w:bookmarkEnd w:id="2932"/>
      <w:bookmarkEnd w:id="2933"/>
    </w:p>
    <w:p>
      <w:pPr>
        <w:topLinePunct/>
        <w:spacing w:line="44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（所有成员单位名称）自愿组成联合体，共同参加</w:t>
      </w:r>
      <w:r>
        <w:rPr>
          <w:rFonts w:hint="eastAsia" w:ascii="宋体" w:hAnsi="宋体" w:eastAsia="宋体" w:cs="宋体"/>
          <w:color w:val="auto"/>
          <w:szCs w:val="22"/>
          <w:highlight w:val="none"/>
          <w:u w:val="single"/>
        </w:rPr>
        <w:t xml:space="preserve">                 （项目名称）</w:t>
      </w:r>
      <w:r>
        <w:rPr>
          <w:rFonts w:hint="eastAsia" w:ascii="宋体" w:hAnsi="宋体" w:eastAsia="宋体" w:cs="宋体"/>
          <w:color w:val="auto"/>
          <w:szCs w:val="21"/>
          <w:highlight w:val="none"/>
        </w:rPr>
        <w:t>投标。现就联</w:t>
      </w:r>
      <w:r>
        <w:rPr>
          <w:rFonts w:hint="eastAsia" w:ascii="宋体" w:hAnsi="宋体" w:eastAsia="宋体" w:cs="宋体"/>
          <w:color w:val="auto"/>
          <w:szCs w:val="22"/>
          <w:highlight w:val="none"/>
        </w:rPr>
        <w:t>合体投标事宜订立如下协议。</w:t>
      </w:r>
    </w:p>
    <w:p>
      <w:pPr>
        <w:tabs>
          <w:tab w:val="left" w:pos="3465"/>
          <w:tab w:val="left" w:pos="4200"/>
        </w:tabs>
        <w:autoSpaceDE w:val="0"/>
        <w:autoSpaceDN w:val="0"/>
        <w:adjustRightInd w:val="0"/>
        <w:snapToGrid w:val="0"/>
        <w:spacing w:line="466" w:lineRule="exact"/>
        <w:ind w:firstLine="405" w:firstLineChars="193"/>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（某成员单位名称）</w:t>
      </w:r>
      <w:r>
        <w:rPr>
          <w:rFonts w:hint="eastAsia" w:ascii="宋体" w:hAnsi="宋体" w:eastAsia="宋体" w:cs="宋体"/>
          <w:snapToGrid w:val="0"/>
          <w:color w:val="auto"/>
          <w:kern w:val="0"/>
          <w:szCs w:val="21"/>
          <w:highlight w:val="none"/>
        </w:rPr>
        <w:t>为</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 xml:space="preserve">                  （项目名称）</w:t>
      </w:r>
      <w:r>
        <w:rPr>
          <w:rFonts w:hint="eastAsia" w:ascii="宋体" w:hAnsi="宋体" w:eastAsia="宋体" w:cs="宋体"/>
          <w:snapToGrid w:val="0"/>
          <w:color w:val="auto"/>
          <w:kern w:val="0"/>
          <w:szCs w:val="21"/>
          <w:highlight w:val="none"/>
        </w:rPr>
        <w:t>联合体牵头人。由联合体牵头人递交投标保证金。</w:t>
      </w:r>
    </w:p>
    <w:p>
      <w:pPr>
        <w:autoSpaceDE w:val="0"/>
        <w:autoSpaceDN w:val="0"/>
        <w:adjustRightInd w:val="0"/>
        <w:snapToGrid w:val="0"/>
        <w:spacing w:line="466" w:lineRule="exact"/>
        <w:ind w:firstLine="42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 联合体牵头人合法代表联合体各成员负责本招标项目投标文件编制和合同谈判活动， 并代表联合体提交和接收相关的资料、信息及指示，并处理与之有关的一切事务，负责合同 实施阶段的主办、组织和协调工作。</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 联合体将严格按照招标文件的各项要求，递交投标文件，履行合同，并对外承担连带责任。</w:t>
      </w:r>
    </w:p>
    <w:p>
      <w:pPr>
        <w:topLinePunct/>
        <w:spacing w:line="440" w:lineRule="exact"/>
        <w:ind w:firstLine="420" w:firstLineChars="200"/>
        <w:rPr>
          <w:rFonts w:hint="eastAsia" w:ascii="宋体" w:hAnsi="宋体" w:eastAsia="宋体" w:cs="宋体"/>
          <w:color w:val="auto"/>
          <w:szCs w:val="22"/>
          <w:highlight w:val="none"/>
        </w:rPr>
      </w:pPr>
      <w:r>
        <w:rPr>
          <w:rFonts w:hint="eastAsia" w:ascii="宋体" w:hAnsi="宋体" w:eastAsia="宋体" w:cs="宋体"/>
          <w:color w:val="auto"/>
          <w:kern w:val="0"/>
          <w:szCs w:val="21"/>
          <w:highlight w:val="none"/>
        </w:rPr>
        <w:t>4. 联合体牵头人代表联合体签署投标文件</w:t>
      </w:r>
      <w:r>
        <w:rPr>
          <w:rFonts w:hint="eastAsia" w:ascii="宋体" w:hAnsi="宋体" w:eastAsia="宋体" w:cs="宋体"/>
          <w:color w:val="auto"/>
          <w:spacing w:val="-19"/>
          <w:kern w:val="0"/>
          <w:szCs w:val="21"/>
          <w:highlight w:val="none"/>
        </w:rPr>
        <w:t>，</w:t>
      </w:r>
      <w:r>
        <w:rPr>
          <w:rFonts w:hint="eastAsia" w:ascii="宋体" w:hAnsi="宋体" w:eastAsia="宋体" w:cs="宋体"/>
          <w:color w:val="auto"/>
          <w:kern w:val="0"/>
          <w:szCs w:val="21"/>
          <w:highlight w:val="none"/>
        </w:rPr>
        <w:t>联合体牵头人的所有承诺均认为代表了联合体各成员。</w:t>
      </w:r>
    </w:p>
    <w:p>
      <w:pPr>
        <w:tabs>
          <w:tab w:val="left" w:pos="2020"/>
          <w:tab w:val="left" w:pos="4680"/>
          <w:tab w:val="left" w:pos="7640"/>
          <w:tab w:val="left" w:pos="7820"/>
        </w:tabs>
        <w:autoSpaceDE w:val="0"/>
        <w:autoSpaceDN w:val="0"/>
        <w:adjustRightInd w:val="0"/>
        <w:spacing w:line="466" w:lineRule="exact"/>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 联合体各成员单位内部的职责分工如下：</w:t>
      </w:r>
    </w:p>
    <w:tbl>
      <w:tblPr>
        <w:tblStyle w:val="47"/>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联合体成员名称</w:t>
            </w:r>
          </w:p>
        </w:tc>
        <w:tc>
          <w:tcPr>
            <w:tcW w:w="2410"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社会信用代码</w:t>
            </w:r>
          </w:p>
        </w:tc>
        <w:tc>
          <w:tcPr>
            <w:tcW w:w="2885" w:type="dxa"/>
          </w:tcPr>
          <w:p>
            <w:pPr>
              <w:autoSpaceDE w:val="0"/>
              <w:autoSpaceDN w:val="0"/>
              <w:adjustRightInd w:val="0"/>
              <w:snapToGrid w:val="0"/>
              <w:spacing w:line="5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联合体牵头人名称</w:t>
            </w:r>
          </w:p>
        </w:tc>
        <w:tc>
          <w:tcPr>
            <w:tcW w:w="2410"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社会信用代码</w:t>
            </w:r>
          </w:p>
        </w:tc>
        <w:tc>
          <w:tcPr>
            <w:tcW w:w="2885"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联合体其他成员单位一名称</w:t>
            </w:r>
          </w:p>
        </w:tc>
        <w:tc>
          <w:tcPr>
            <w:tcW w:w="2410"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社会信用代码</w:t>
            </w:r>
          </w:p>
        </w:tc>
        <w:tc>
          <w:tcPr>
            <w:tcW w:w="2885"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19"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联合体其他成员单位二名称</w:t>
            </w:r>
          </w:p>
        </w:tc>
        <w:tc>
          <w:tcPr>
            <w:tcW w:w="2410"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社会信用代码</w:t>
            </w:r>
          </w:p>
        </w:tc>
        <w:tc>
          <w:tcPr>
            <w:tcW w:w="2885"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410"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rPr>
            </w:pPr>
          </w:p>
        </w:tc>
        <w:tc>
          <w:tcPr>
            <w:tcW w:w="2885" w:type="dxa"/>
          </w:tcPr>
          <w:p>
            <w:pPr>
              <w:autoSpaceDE w:val="0"/>
              <w:autoSpaceDN w:val="0"/>
              <w:adjustRightInd w:val="0"/>
              <w:snapToGrid w:val="0"/>
              <w:spacing w:line="500" w:lineRule="exact"/>
              <w:ind w:firstLine="420"/>
              <w:jc w:val="left"/>
              <w:rPr>
                <w:rFonts w:hint="eastAsia" w:ascii="宋体" w:hAnsi="宋体" w:eastAsia="宋体" w:cs="宋体"/>
                <w:snapToGrid w:val="0"/>
                <w:color w:val="auto"/>
                <w:kern w:val="0"/>
                <w:szCs w:val="21"/>
                <w:highlight w:val="none"/>
              </w:rPr>
            </w:pPr>
          </w:p>
        </w:tc>
      </w:tr>
    </w:tbl>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6.由联合体牵头人委派</w:t>
      </w:r>
      <w:r>
        <w:rPr>
          <w:rFonts w:hint="eastAsia" w:ascii="宋体" w:hAnsi="宋体" w:eastAsia="宋体" w:cs="宋体"/>
          <w:snapToGrid w:val="0"/>
          <w:color w:val="auto"/>
          <w:kern w:val="0"/>
          <w:szCs w:val="21"/>
          <w:highlight w:val="none"/>
          <w:lang w:val="en-US" w:eastAsia="zh-CN"/>
        </w:rPr>
        <w:t>本单位人员作为本项目</w:t>
      </w:r>
      <w:r>
        <w:rPr>
          <w:rFonts w:hint="eastAsia" w:ascii="宋体" w:hAnsi="宋体" w:eastAsia="宋体" w:cs="宋体"/>
          <w:snapToGrid w:val="0"/>
          <w:color w:val="auto"/>
          <w:kern w:val="0"/>
          <w:szCs w:val="21"/>
          <w:highlight w:val="none"/>
        </w:rPr>
        <w:t>的委托代理人。</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7.投标工作和联合体在中标后工程实施过程中的有关费用按各自承担的工作量分摊。</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8.本协议书自签署之日起生效，合同履行完毕后自动失效。</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9.本协议书一式</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份，联合体成员和招标人各执</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份。</w:t>
      </w:r>
    </w:p>
    <w:p>
      <w:pPr>
        <w:widowControl/>
        <w:jc w:val="left"/>
        <w:rPr>
          <w:rFonts w:hint="eastAsia" w:ascii="宋体" w:hAnsi="宋体" w:eastAsia="宋体" w:cs="宋体"/>
          <w:color w:val="auto"/>
          <w:spacing w:val="-1"/>
          <w:kern w:val="0"/>
          <w:szCs w:val="21"/>
          <w:highlight w:val="none"/>
          <w:u w:val="single"/>
        </w:rPr>
      </w:pP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牵头人名称：</w:t>
      </w:r>
      <w:r>
        <w:rPr>
          <w:rFonts w:hint="eastAsia" w:ascii="宋体" w:hAnsi="宋体" w:eastAsia="宋体" w:cs="宋体"/>
          <w:snapToGrid w:val="0"/>
          <w:color w:val="auto"/>
          <w:kern w:val="0"/>
          <w:szCs w:val="21"/>
          <w:highlight w:val="none"/>
          <w:u w:val="single"/>
        </w:rPr>
        <w:t xml:space="preserve">                                （盖单位法人章）</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（签名或盖章）</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联合体其他成员单位一名称：</w:t>
      </w:r>
      <w:r>
        <w:rPr>
          <w:rFonts w:hint="eastAsia" w:ascii="宋体" w:hAnsi="宋体" w:eastAsia="宋体" w:cs="宋体"/>
          <w:snapToGrid w:val="0"/>
          <w:color w:val="auto"/>
          <w:kern w:val="0"/>
          <w:szCs w:val="21"/>
          <w:highlight w:val="none"/>
          <w:u w:val="single"/>
        </w:rPr>
        <w:t xml:space="preserve">                  （盖单位法人章）</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（签名或盖章）</w:t>
      </w:r>
    </w:p>
    <w:p>
      <w:pPr>
        <w:autoSpaceDE w:val="0"/>
        <w:autoSpaceDN w:val="0"/>
        <w:adjustRightInd w:val="0"/>
        <w:snapToGrid w:val="0"/>
        <w:spacing w:line="466"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联合体其他成员单位二名称：</w:t>
      </w:r>
      <w:r>
        <w:rPr>
          <w:rFonts w:hint="eastAsia" w:ascii="宋体" w:hAnsi="宋体" w:eastAsia="宋体" w:cs="宋体"/>
          <w:snapToGrid w:val="0"/>
          <w:color w:val="auto"/>
          <w:kern w:val="0"/>
          <w:szCs w:val="21"/>
          <w:highlight w:val="none"/>
          <w:u w:val="single"/>
        </w:rPr>
        <w:t xml:space="preserve">                  （盖单位法人章）</w:t>
      </w:r>
    </w:p>
    <w:p>
      <w:pPr>
        <w:tabs>
          <w:tab w:val="left" w:pos="5140"/>
          <w:tab w:val="left" w:pos="6100"/>
          <w:tab w:val="left" w:pos="6820"/>
        </w:tabs>
        <w:autoSpaceDE w:val="0"/>
        <w:autoSpaceDN w:val="0"/>
        <w:adjustRightInd w:val="0"/>
        <w:spacing w:line="466"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（签名或盖章）</w:t>
      </w:r>
    </w:p>
    <w:p>
      <w:pPr>
        <w:tabs>
          <w:tab w:val="left" w:pos="5140"/>
          <w:tab w:val="left" w:pos="6100"/>
          <w:tab w:val="left" w:pos="6820"/>
        </w:tabs>
        <w:autoSpaceDE w:val="0"/>
        <w:autoSpaceDN w:val="0"/>
        <w:adjustRightInd w:val="0"/>
        <w:spacing w:line="466"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p>
      <w:pPr>
        <w:tabs>
          <w:tab w:val="left" w:pos="3840"/>
          <w:tab w:val="left" w:pos="4780"/>
          <w:tab w:val="left" w:pos="5720"/>
        </w:tabs>
        <w:wordWrap w:val="0"/>
        <w:autoSpaceDE w:val="0"/>
        <w:autoSpaceDN w:val="0"/>
        <w:adjustRightInd w:val="0"/>
        <w:snapToGrid w:val="0"/>
        <w:spacing w:line="466" w:lineRule="exact"/>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 xml:space="preserve">日  </w:t>
      </w:r>
    </w:p>
    <w:p>
      <w:pPr>
        <w:pStyle w:val="9"/>
        <w:tabs>
          <w:tab w:val="left" w:pos="315"/>
        </w:tabs>
        <w:spacing w:line="466" w:lineRule="exact"/>
        <w:ind w:firstLine="0"/>
        <w:jc w:val="right"/>
        <w:rPr>
          <w:rFonts w:hint="eastAsia" w:ascii="宋体" w:hAnsi="宋体" w:eastAsia="宋体" w:cs="宋体"/>
          <w:color w:val="auto"/>
          <w:sz w:val="21"/>
          <w:szCs w:val="21"/>
          <w:highlight w:val="none"/>
        </w:rPr>
      </w:pPr>
      <w:r>
        <w:rPr>
          <w:rFonts w:hint="eastAsia" w:ascii="宋体" w:hAnsi="宋体" w:eastAsia="宋体" w:cs="宋体"/>
          <w:color w:val="auto"/>
          <w:highlight w:val="none"/>
        </w:rPr>
        <mc:AlternateContent>
          <mc:Choice Requires="wps">
            <w:drawing>
              <wp:anchor distT="0" distB="0" distL="114300" distR="114300" simplePos="0" relativeHeight="251660288" behindDoc="0" locked="0" layoutInCell="1" allowOverlap="1">
                <wp:simplePos x="0" y="0"/>
                <wp:positionH relativeFrom="column">
                  <wp:posOffset>47625</wp:posOffset>
                </wp:positionH>
                <wp:positionV relativeFrom="paragraph">
                  <wp:posOffset>240665</wp:posOffset>
                </wp:positionV>
                <wp:extent cx="5470525" cy="0"/>
                <wp:effectExtent l="0" t="0" r="0" b="0"/>
                <wp:wrapNone/>
                <wp:docPr id="2" name="直接连接符 4"/>
                <wp:cNvGraphicFramePr/>
                <a:graphic xmlns:a="http://schemas.openxmlformats.org/drawingml/2006/main">
                  <a:graphicData uri="http://schemas.microsoft.com/office/word/2010/wordprocessingShape">
                    <wps:wsp>
                      <wps:cNvCnPr/>
                      <wps:spPr>
                        <a:xfrm>
                          <a:off x="0" y="0"/>
                          <a:ext cx="5470525" cy="0"/>
                        </a:xfrm>
                        <a:prstGeom prst="line">
                          <a:avLst/>
                        </a:prstGeom>
                        <a:ln w="3175" cap="flat" cmpd="sng">
                          <a:solidFill>
                            <a:srgbClr val="000000"/>
                          </a:solidFill>
                          <a:prstDash val="solid"/>
                          <a:headEnd type="none" w="med" len="med"/>
                          <a:tailEnd type="none" w="med" len="med"/>
                        </a:ln>
                      </wps:spPr>
                      <wps:bodyPr/>
                    </wps:wsp>
                  </a:graphicData>
                </a:graphic>
              </wp:anchor>
            </w:drawing>
          </mc:Choice>
          <mc:Fallback>
            <w:pict>
              <v:line id="直接连接符 4" o:spid="_x0000_s1026" o:spt="20" style="position:absolute;left:0pt;margin-left:3.75pt;margin-top:18.95pt;height:0pt;width:430.75pt;z-index:251660288;mso-width-relative:page;mso-height-relative:page;" filled="f" stroked="t" coordsize="21600,21600" o:gfxdata="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BYAAABkcnMvUEsBAhQAFAAAAAgAh07iQFycoNXX&#10;AAAABwEAAA8AAAAAAAAAAQAgAAAAOAAAAGRycy9kb3ducmV2LnhtbFBLAQIUABQAAAAIAIdO4kDz&#10;UsDN0gEAAIoDAAAOAAAAAAAAAAEAIAAAADwBAABkcnMvZTJvRG9jLnhtbFBLBQYAAAAABgAGAFkB&#10;AACABQAAAAA=&#10;">
                <v:fill on="f" focussize="0,0"/>
                <v:stroke weight="0.25pt" color="#000000" joinstyle="round"/>
                <v:imagedata o:title=""/>
                <o:lock v:ext="edit" aspectratio="f"/>
              </v:line>
            </w:pict>
          </mc:Fallback>
        </mc:AlternateContent>
      </w:r>
    </w:p>
    <w:p>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注：</w:t>
      </w:r>
      <w:r>
        <w:rPr>
          <w:rFonts w:hint="eastAsia" w:ascii="宋体" w:hAnsi="宋体" w:eastAsia="宋体" w:cs="宋体"/>
          <w:color w:val="auto"/>
          <w:kern w:val="0"/>
          <w:szCs w:val="21"/>
          <w:highlight w:val="none"/>
        </w:rPr>
        <w:t>1.在</w:t>
      </w:r>
      <w:r>
        <w:rPr>
          <w:rFonts w:hint="eastAsia" w:ascii="宋体" w:hAnsi="宋体" w:eastAsia="宋体" w:cs="宋体"/>
          <w:color w:val="auto"/>
          <w:kern w:val="0"/>
          <w:szCs w:val="21"/>
          <w:highlight w:val="none"/>
          <w:lang w:eastAsia="zh-CN"/>
        </w:rPr>
        <w:t>共同投标协议</w:t>
      </w:r>
      <w:r>
        <w:rPr>
          <w:rFonts w:hint="eastAsia" w:ascii="宋体" w:hAnsi="宋体" w:eastAsia="宋体" w:cs="宋体"/>
          <w:color w:val="auto"/>
          <w:kern w:val="0"/>
          <w:szCs w:val="21"/>
          <w:highlight w:val="none"/>
        </w:rPr>
        <w:t>第5条联合体各成员单位内部的职责分工中填写的联合体所有成员单位名称应与其营业执照、资质证书一致，否则由评标委员会作否决投标处理。</w:t>
      </w:r>
    </w:p>
    <w:p>
      <w:pPr>
        <w:numPr>
          <w:ilvl w:val="-1"/>
          <w:numId w:val="0"/>
        </w:numPr>
        <w:topLinePunct/>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本协议书由委托代理人签名或盖章的，应附法定代表人签名或盖章的授权委托书。</w:t>
      </w:r>
    </w:p>
    <w:p>
      <w:pPr>
        <w:rPr>
          <w:rFonts w:hint="eastAsia" w:ascii="宋体" w:hAnsi="宋体" w:eastAsia="宋体" w:cs="宋体"/>
          <w:color w:val="auto"/>
          <w:szCs w:val="22"/>
          <w:highlight w:val="none"/>
        </w:rPr>
      </w:pPr>
      <w:r>
        <w:rPr>
          <w:rFonts w:hint="eastAsia" w:ascii="宋体" w:hAnsi="宋体" w:eastAsia="宋体" w:cs="宋体"/>
          <w:color w:val="auto"/>
          <w:szCs w:val="22"/>
          <w:highlight w:val="none"/>
          <w:u w:val="single"/>
        </w:rPr>
        <w:br w:type="page"/>
      </w:r>
    </w:p>
    <w:bookmarkEnd w:id="2832"/>
    <w:bookmarkEnd w:id="2914"/>
    <w:p>
      <w:pPr>
        <w:keepNext/>
        <w:keepLines/>
        <w:spacing w:before="260" w:after="260" w:line="412" w:lineRule="auto"/>
        <w:ind w:firstLine="137" w:firstLineChars="49"/>
        <w:jc w:val="center"/>
        <w:outlineLvl w:val="1"/>
        <w:rPr>
          <w:rFonts w:hint="eastAsia" w:ascii="宋体" w:hAnsi="宋体" w:eastAsia="宋体" w:cs="宋体"/>
          <w:color w:val="auto"/>
          <w:sz w:val="28"/>
          <w:szCs w:val="20"/>
          <w:highlight w:val="none"/>
        </w:rPr>
      </w:pPr>
      <w:bookmarkStart w:id="2934" w:name="_Toc2047"/>
      <w:bookmarkStart w:id="2935" w:name="_Toc75856967"/>
      <w:bookmarkStart w:id="2936" w:name="_Toc23376"/>
      <w:bookmarkStart w:id="2937" w:name="_Toc27325"/>
      <w:bookmarkStart w:id="2938" w:name="_Toc23932"/>
      <w:bookmarkStart w:id="2939" w:name="_Toc24241"/>
      <w:bookmarkStart w:id="2940" w:name="_Toc6833"/>
      <w:bookmarkStart w:id="2941" w:name="_Toc25710"/>
      <w:bookmarkStart w:id="2942" w:name="_Toc17294"/>
      <w:bookmarkStart w:id="2943" w:name="_Toc23037"/>
      <w:bookmarkStart w:id="2944" w:name="_Toc14723"/>
      <w:bookmarkStart w:id="2945" w:name="_Toc30036"/>
      <w:bookmarkStart w:id="2946" w:name="_Toc17638"/>
      <w:r>
        <w:rPr>
          <w:rFonts w:hint="eastAsia" w:ascii="宋体" w:hAnsi="宋体" w:eastAsia="宋体" w:cs="宋体"/>
          <w:color w:val="auto"/>
          <w:sz w:val="28"/>
          <w:szCs w:val="20"/>
          <w:highlight w:val="none"/>
        </w:rPr>
        <w:t>（</w:t>
      </w:r>
      <w:r>
        <w:rPr>
          <w:rFonts w:hint="eastAsia" w:ascii="宋体" w:hAnsi="宋体" w:eastAsia="宋体" w:cs="宋体"/>
          <w:color w:val="auto"/>
          <w:sz w:val="28"/>
          <w:szCs w:val="20"/>
          <w:highlight w:val="none"/>
          <w:lang w:val="en-US" w:eastAsia="zh-CN"/>
        </w:rPr>
        <w:t>三</w:t>
      </w:r>
      <w:r>
        <w:rPr>
          <w:rFonts w:hint="eastAsia" w:ascii="宋体" w:hAnsi="宋体" w:eastAsia="宋体" w:cs="宋体"/>
          <w:color w:val="auto"/>
          <w:sz w:val="28"/>
          <w:szCs w:val="20"/>
          <w:highlight w:val="none"/>
        </w:rPr>
        <w:t>）承诺</w:t>
      </w:r>
      <w:bookmarkEnd w:id="2934"/>
      <w:bookmarkEnd w:id="2935"/>
      <w:bookmarkEnd w:id="2936"/>
      <w:bookmarkEnd w:id="2937"/>
      <w:bookmarkEnd w:id="2938"/>
      <w:bookmarkEnd w:id="2939"/>
      <w:bookmarkEnd w:id="2940"/>
      <w:bookmarkEnd w:id="2941"/>
      <w:bookmarkEnd w:id="2942"/>
      <w:bookmarkEnd w:id="2943"/>
      <w:bookmarkEnd w:id="2944"/>
      <w:bookmarkEnd w:id="2945"/>
      <w:bookmarkEnd w:id="2946"/>
    </w:p>
    <w:p>
      <w:pPr>
        <w:snapToGrid w:val="0"/>
        <w:spacing w:line="400" w:lineRule="exact"/>
        <w:ind w:firstLine="560" w:firstLineChars="200"/>
        <w:jc w:val="center"/>
        <w:outlineLvl w:val="9"/>
        <w:rPr>
          <w:rFonts w:hint="eastAsia" w:ascii="宋体" w:hAnsi="宋体" w:eastAsia="宋体" w:cs="宋体"/>
          <w:i w:val="0"/>
          <w:iCs w:val="0"/>
          <w:color w:val="auto"/>
          <w:sz w:val="28"/>
          <w:szCs w:val="28"/>
          <w:highlight w:val="none"/>
        </w:rPr>
      </w:pPr>
      <w:bookmarkStart w:id="2947" w:name="_Toc30733"/>
      <w:bookmarkStart w:id="2948" w:name="_Toc26001"/>
      <w:r>
        <w:rPr>
          <w:rFonts w:hint="eastAsia" w:ascii="宋体" w:hAnsi="宋体" w:eastAsia="宋体" w:cs="宋体"/>
          <w:i w:val="0"/>
          <w:iCs w:val="0"/>
          <w:color w:val="auto"/>
          <w:sz w:val="28"/>
          <w:szCs w:val="28"/>
          <w:highlight w:val="none"/>
        </w:rPr>
        <w:t>承诺书</w:t>
      </w:r>
      <w:bookmarkEnd w:id="2947"/>
      <w:bookmarkEnd w:id="2948"/>
    </w:p>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（招标人名称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u w:val="single"/>
        </w:rPr>
        <w:t>有两个及以上招标人的，请填写所有招标人</w:t>
      </w:r>
      <w:r>
        <w:rPr>
          <w:rFonts w:hint="eastAsia" w:ascii="宋体" w:hAnsi="宋体" w:eastAsia="宋体" w:cs="宋体"/>
          <w:color w:val="auto"/>
          <w:szCs w:val="21"/>
          <w:highlight w:val="none"/>
          <w:u w:val="single"/>
          <w:lang w:eastAsia="zh-CN"/>
        </w:rPr>
        <w:t>名称</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我公司</w:t>
      </w:r>
      <w:r>
        <w:rPr>
          <w:rFonts w:hint="eastAsia" w:ascii="宋体" w:hAnsi="宋体" w:eastAsia="宋体" w:cs="宋体"/>
          <w:color w:val="auto"/>
          <w:szCs w:val="21"/>
          <w:highlight w:val="none"/>
          <w:u w:val="single"/>
        </w:rPr>
        <w:t>（投标人名称）</w:t>
      </w:r>
      <w:r>
        <w:rPr>
          <w:rFonts w:hint="eastAsia" w:ascii="宋体" w:hAnsi="宋体" w:eastAsia="宋体" w:cs="宋体"/>
          <w:color w:val="auto"/>
          <w:szCs w:val="21"/>
          <w:highlight w:val="none"/>
        </w:rPr>
        <w:t>参加了贵单位</w:t>
      </w:r>
      <w:r>
        <w:rPr>
          <w:rFonts w:hint="eastAsia" w:ascii="宋体" w:hAnsi="宋体" w:eastAsia="宋体" w:cs="宋体"/>
          <w:color w:val="auto"/>
          <w:szCs w:val="21"/>
          <w:highlight w:val="none"/>
          <w:u w:val="single"/>
        </w:rPr>
        <w:t>（招标项目名称）</w:t>
      </w:r>
      <w:r>
        <w:rPr>
          <w:rFonts w:hint="eastAsia" w:ascii="宋体" w:hAnsi="宋体" w:eastAsia="宋体" w:cs="宋体"/>
          <w:color w:val="auto"/>
          <w:szCs w:val="21"/>
          <w:highlight w:val="none"/>
        </w:rPr>
        <w:t>的投标，自愿作出以下承诺：</w:t>
      </w:r>
    </w:p>
    <w:p>
      <w:pPr>
        <w:snapToGrid w:val="0"/>
        <w:spacing w:line="400" w:lineRule="exact"/>
        <w:ind w:firstLine="420" w:firstLineChars="20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1、我公司投标截止日投标资格情况不存在下列情形之一：</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（1）被人民法院列入失信被执行人名单且在被执行期内；</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（3）被列入《重庆市工程建设领域招标投标信用管理暂行办法》规定的黑名单且在有效期内；</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（4）被国家、重庆市（含市或任意区县）有关行政部门处以暂停投标资格行政处罚或暂停在渝承揽新业务，且在暂停期限内。</w:t>
      </w:r>
    </w:p>
    <w:p>
      <w:pPr>
        <w:autoSpaceDE/>
        <w:autoSpaceDN/>
        <w:adjustRightInd/>
        <w:snapToGrid w:val="0"/>
        <w:spacing w:line="400" w:lineRule="exact"/>
        <w:ind w:firstLine="420" w:firstLineChars="20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2、我公司承诺拟派项目总负责人履职和未被禁止参与投标。</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诺拟派项目总负责人中标后在本项目履职，签订合同时拟派的项目总负责人与投标文件中的项目总负责人一致，并满足办理相关手续的要求。不能按承诺履职的，招标人将按合同相关条款要求投标人承担责任并上报行政主管部门，给招标人造成损失的，我司依法承担违约责任或赔偿责任。我司承诺拟派项目总负责人中标后不随意更换。</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（2）承诺拟派项目总负责人未被有关部门</w:t>
      </w:r>
      <w:r>
        <w:rPr>
          <w:rFonts w:hint="eastAsia" w:ascii="宋体" w:hAnsi="宋体" w:eastAsia="宋体" w:cs="宋体"/>
          <w:color w:val="auto"/>
          <w:szCs w:val="21"/>
          <w:highlight w:val="none"/>
          <w:lang w:val="en-US"/>
        </w:rPr>
        <w:t>暂停其在渝承揽的新业务中任职</w:t>
      </w:r>
      <w:r>
        <w:rPr>
          <w:rFonts w:hint="eastAsia" w:ascii="宋体" w:hAnsi="宋体" w:eastAsia="宋体" w:cs="宋体"/>
          <w:color w:val="auto"/>
          <w:szCs w:val="21"/>
          <w:highlight w:val="none"/>
        </w:rPr>
        <w:t>。若其被暂停</w:t>
      </w:r>
      <w:r>
        <w:rPr>
          <w:rFonts w:hint="eastAsia" w:ascii="宋体" w:hAnsi="宋体" w:eastAsia="宋体" w:cs="宋体"/>
          <w:color w:val="auto"/>
          <w:szCs w:val="21"/>
          <w:highlight w:val="none"/>
          <w:lang w:val="en-US"/>
        </w:rPr>
        <w:t>在渝承揽的新业务中任职</w:t>
      </w:r>
      <w:r>
        <w:rPr>
          <w:rFonts w:hint="eastAsia" w:ascii="宋体" w:hAnsi="宋体" w:eastAsia="宋体" w:cs="宋体"/>
          <w:color w:val="auto"/>
          <w:szCs w:val="21"/>
          <w:highlight w:val="none"/>
        </w:rPr>
        <w:t>但仍参加投标，将被否决投标；已取得中标候选人资格或中标资格的，招标人有权取消我</w:t>
      </w:r>
      <w:r>
        <w:rPr>
          <w:rFonts w:hint="eastAsia" w:ascii="宋体" w:hAnsi="宋体" w:eastAsia="宋体" w:cs="宋体"/>
          <w:color w:val="auto"/>
          <w:szCs w:val="21"/>
          <w:highlight w:val="none"/>
          <w:lang w:val="en-US" w:eastAsia="zh-CN"/>
        </w:rPr>
        <w:t>公</w:t>
      </w:r>
      <w:r>
        <w:rPr>
          <w:rFonts w:hint="eastAsia" w:ascii="宋体" w:hAnsi="宋体" w:eastAsia="宋体" w:cs="宋体"/>
          <w:color w:val="auto"/>
          <w:szCs w:val="21"/>
          <w:highlight w:val="none"/>
        </w:rPr>
        <w:t>司</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中标候选人资格或中标资格；给招标人造成损失的，我</w:t>
      </w:r>
      <w:r>
        <w:rPr>
          <w:rFonts w:hint="eastAsia" w:ascii="宋体" w:hAnsi="宋体" w:eastAsia="宋体" w:cs="宋体"/>
          <w:color w:val="auto"/>
          <w:szCs w:val="21"/>
          <w:highlight w:val="none"/>
          <w:lang w:val="en-US" w:eastAsia="zh-CN"/>
        </w:rPr>
        <w:t>公</w:t>
      </w:r>
      <w:r>
        <w:rPr>
          <w:rFonts w:hint="eastAsia" w:ascii="宋体" w:hAnsi="宋体" w:eastAsia="宋体" w:cs="宋体"/>
          <w:color w:val="auto"/>
          <w:szCs w:val="21"/>
          <w:highlight w:val="none"/>
        </w:rPr>
        <w:t>司依法承担赔偿责任</w:t>
      </w:r>
      <w:r>
        <w:rPr>
          <w:rFonts w:hint="eastAsia" w:ascii="宋体" w:hAnsi="宋体" w:eastAsia="宋体" w:cs="宋体"/>
          <w:color w:val="auto"/>
          <w:szCs w:val="21"/>
          <w:highlight w:val="none"/>
          <w:lang w:val="en-US" w:eastAsia="zh-CN"/>
        </w:rPr>
        <w:t>或</w:t>
      </w:r>
      <w:r>
        <w:rPr>
          <w:rFonts w:hint="eastAsia" w:ascii="宋体" w:hAnsi="宋体" w:eastAsia="宋体" w:cs="宋体"/>
          <w:color w:val="auto"/>
          <w:szCs w:val="21"/>
          <w:highlight w:val="none"/>
        </w:rPr>
        <w:t>违约</w:t>
      </w:r>
      <w:r>
        <w:rPr>
          <w:rFonts w:hint="eastAsia" w:ascii="宋体" w:hAnsi="宋体" w:eastAsia="宋体" w:cs="宋体"/>
          <w:color w:val="auto"/>
          <w:szCs w:val="21"/>
          <w:highlight w:val="none"/>
          <w:lang w:val="en-US" w:eastAsia="zh-CN"/>
        </w:rPr>
        <w:t>责任</w:t>
      </w:r>
      <w:r>
        <w:rPr>
          <w:rFonts w:hint="eastAsia" w:ascii="宋体" w:hAnsi="宋体" w:eastAsia="宋体" w:cs="宋体"/>
          <w:color w:val="auto"/>
          <w:szCs w:val="21"/>
          <w:highlight w:val="none"/>
        </w:rPr>
        <w:t>。</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（3）未提供上述承诺或承诺内容不符合要求的，由评标委员会作否决投标处理。以上承诺同时作为合同的附件。</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3、拟派</w:t>
      </w:r>
      <w:r>
        <w:rPr>
          <w:rFonts w:hint="eastAsia" w:ascii="宋体" w:hAnsi="宋体" w:eastAsia="宋体" w:cs="宋体"/>
          <w:color w:val="auto"/>
          <w:szCs w:val="21"/>
          <w:highlight w:val="none"/>
          <w:lang w:val="en-US" w:eastAsia="zh-CN"/>
        </w:rPr>
        <w:t>勘察</w:t>
      </w:r>
      <w:r>
        <w:rPr>
          <w:rFonts w:hint="eastAsia" w:ascii="宋体" w:hAnsi="宋体" w:eastAsia="宋体" w:cs="宋体"/>
          <w:color w:val="auto"/>
          <w:highlight w:val="none"/>
        </w:rPr>
        <w:t>设计团队其他主要人员</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司承诺中标后在签订合同之前，按照招标文件的要求配备满足实际工作需要的勘察设计项目部，配置项目管理班子，出具任命文件。任命文件应当明确勘察设计项目部的职责、岗位设置、人员配备，并书面通知招标人。相关岗位管理人员应持有建设行政主管部门要求的职称（或执业）证书，并提供我司为其缴纳的养老保险证明材料。中标后不能满足该要求的，招标人可取消</w:t>
      </w:r>
      <w:r>
        <w:rPr>
          <w:rFonts w:hint="eastAsia" w:ascii="宋体" w:hAnsi="宋体" w:eastAsia="宋体" w:cs="宋体"/>
          <w:color w:val="auto"/>
          <w:szCs w:val="21"/>
          <w:highlight w:val="none"/>
          <w:lang w:val="en-US" w:eastAsia="zh-CN"/>
        </w:rPr>
        <w:t>我司</w:t>
      </w:r>
      <w:r>
        <w:rPr>
          <w:rFonts w:hint="eastAsia" w:ascii="宋体" w:hAnsi="宋体" w:eastAsia="宋体" w:cs="宋体"/>
          <w:color w:val="auto"/>
          <w:szCs w:val="21"/>
          <w:highlight w:val="none"/>
        </w:rPr>
        <w:t>中标资格</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签订合同后不满足该要求的，</w:t>
      </w:r>
      <w:r>
        <w:rPr>
          <w:rFonts w:hint="eastAsia" w:ascii="宋体" w:hAnsi="宋体" w:eastAsia="宋体" w:cs="宋体"/>
          <w:color w:val="auto"/>
          <w:szCs w:val="21"/>
          <w:highlight w:val="none"/>
          <w:lang w:val="en-US" w:eastAsia="zh-CN"/>
        </w:rPr>
        <w:t>招标人</w:t>
      </w:r>
      <w:r>
        <w:rPr>
          <w:rFonts w:hint="eastAsia" w:ascii="宋体" w:hAnsi="宋体" w:eastAsia="宋体" w:cs="宋体"/>
          <w:color w:val="auto"/>
          <w:szCs w:val="21"/>
          <w:highlight w:val="none"/>
        </w:rPr>
        <w:t>按合同相关条款</w:t>
      </w:r>
      <w:r>
        <w:rPr>
          <w:rFonts w:hint="eastAsia" w:ascii="宋体" w:hAnsi="宋体" w:eastAsia="宋体" w:cs="宋体"/>
          <w:color w:val="auto"/>
          <w:szCs w:val="21"/>
          <w:highlight w:val="none"/>
          <w:lang w:val="en-US" w:eastAsia="zh-CN"/>
        </w:rPr>
        <w:t>要求投标人承担责任</w:t>
      </w:r>
      <w:r>
        <w:rPr>
          <w:rFonts w:hint="eastAsia" w:ascii="宋体" w:hAnsi="宋体" w:eastAsia="宋体" w:cs="宋体"/>
          <w:color w:val="auto"/>
          <w:szCs w:val="21"/>
          <w:highlight w:val="none"/>
        </w:rPr>
        <w:t>并上报行政主管部门；给招标人造成损失的，我公司依法承担赔偿责任或违约责任。</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、我公司在</w:t>
      </w:r>
      <w:r>
        <w:rPr>
          <w:rFonts w:hint="eastAsia" w:ascii="宋体" w:hAnsi="宋体" w:eastAsia="宋体" w:cs="宋体"/>
          <w:color w:val="auto"/>
          <w:szCs w:val="21"/>
          <w:highlight w:val="none"/>
          <w:lang w:val="en-US" w:eastAsia="zh-CN"/>
        </w:rPr>
        <w:t>投标文件中的所有内容</w:t>
      </w:r>
      <w:r>
        <w:rPr>
          <w:rFonts w:hint="eastAsia" w:ascii="宋体" w:hAnsi="宋体" w:eastAsia="宋体" w:cs="宋体"/>
          <w:color w:val="auto"/>
          <w:szCs w:val="21"/>
          <w:highlight w:val="none"/>
        </w:rPr>
        <w:t>真实有效，不存在弄虚作假情形。贵单位有权对我公司提供的资料进行核实，若发现弄虚作假，按相关规定取消我公司中标资格，并按相关法律法规报招标投标监督部门，投标保证金以现金形式交纳的不予退还，以保函形式交纳的由保函开立人支付保函担保的与投标保证金等额的款项，我公司自愿承担因此造成的相关责任并赔偿相应损失。</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、我公司不存在第二章“投标人须知”第 1.4.3 项</w:t>
      </w:r>
      <w:r>
        <w:rPr>
          <w:rFonts w:hint="eastAsia" w:ascii="宋体" w:hAnsi="宋体" w:eastAsia="宋体" w:cs="宋体"/>
          <w:color w:val="auto"/>
          <w:szCs w:val="21"/>
          <w:highlight w:val="none"/>
          <w:lang w:val="en-US" w:eastAsia="zh-CN"/>
        </w:rPr>
        <w:t>和第9.2款</w:t>
      </w:r>
      <w:r>
        <w:rPr>
          <w:rFonts w:hint="eastAsia" w:ascii="宋体" w:hAnsi="宋体" w:eastAsia="宋体" w:cs="宋体"/>
          <w:color w:val="auto"/>
          <w:szCs w:val="21"/>
          <w:highlight w:val="none"/>
        </w:rPr>
        <w:t>规定的任何一种情形。</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、我公司的投标文件符合第二章“投标人须知”第 1.12.1 项的规定。</w:t>
      </w:r>
    </w:p>
    <w:p>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7、我公司的投标文件符合第二章“投标人须知”第 1.3.1 项的规定。</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、我公司的投标文件符合招标文件第四章“合同条款及格式”规定，投标文件中没有贵单位不能接受的条件。</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、我公司的投标文件符合招标文件第五章“发包人要求”</w:t>
      </w:r>
      <w:r>
        <w:rPr>
          <w:rFonts w:hint="eastAsia" w:ascii="宋体" w:hAnsi="宋体" w:eastAsia="宋体" w:cs="宋体"/>
          <w:color w:val="auto"/>
          <w:kern w:val="0"/>
          <w:highlight w:val="none"/>
        </w:rPr>
        <w:t>中的实质性要求和条件</w:t>
      </w:r>
      <w:r>
        <w:rPr>
          <w:rFonts w:hint="eastAsia" w:ascii="宋体" w:hAnsi="宋体" w:eastAsia="宋体" w:cs="宋体"/>
          <w:color w:val="auto"/>
          <w:szCs w:val="21"/>
          <w:highlight w:val="none"/>
        </w:rPr>
        <w:t>。</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10、如我公司未中标，我公司 □同意 □不同意 招标人使用本项目投标文件中的技术成果。</w:t>
      </w:r>
    </w:p>
    <w:p>
      <w:pPr>
        <w:keepNext w:val="0"/>
        <w:keepLines w:val="0"/>
        <w:pageBreakBefore w:val="0"/>
        <w:kinsoku/>
        <w:wordWrap/>
        <w:overflowPunct/>
        <w:topLinePunct w:val="0"/>
        <w:bidi w:val="0"/>
        <w:snapToGrid w:val="0"/>
        <w:spacing w:line="360" w:lineRule="auto"/>
        <w:ind w:firstLine="420" w:firstLineChars="200"/>
        <w:textAlignment w:val="auto"/>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highlight w:val="none"/>
          <w:lang w:val="en-US" w:eastAsia="zh-CN"/>
        </w:rPr>
        <w:t>11、</w:t>
      </w:r>
      <w:r>
        <w:rPr>
          <w:rFonts w:hint="eastAsia" w:ascii="宋体" w:hAnsi="宋体" w:eastAsia="宋体" w:cs="宋体"/>
          <w:color w:val="auto"/>
          <w:szCs w:val="21"/>
          <w:highlight w:val="none"/>
          <w:lang w:val="en-US" w:eastAsia="zh-CN"/>
        </w:rPr>
        <w:t>其他承诺事项：</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i/>
          <w:iCs/>
          <w:color w:val="auto"/>
          <w:szCs w:val="21"/>
          <w:highlight w:val="none"/>
          <w:u w:val="single"/>
          <w:lang w:val="en-US" w:eastAsia="zh-CN"/>
        </w:rPr>
        <w:t>[提示：招标文件有具体要求的，可在此处增加对应的承诺内容。]</w:t>
      </w:r>
    </w:p>
    <w:p>
      <w:pPr>
        <w:rPr>
          <w:rFonts w:hint="eastAsia" w:ascii="宋体" w:hAnsi="宋体" w:eastAsia="宋体" w:cs="宋体"/>
          <w:lang w:val="en-US" w:eastAsia="zh-CN"/>
        </w:rPr>
      </w:pPr>
    </w:p>
    <w:p>
      <w:pPr>
        <w:pStyle w:val="2"/>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spacing w:line="360" w:lineRule="auto"/>
        <w:ind w:firstLine="0" w:firstLineChars="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投标人：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spacing w:line="360" w:lineRule="auto"/>
        <w:ind w:firstLine="0" w:firstLineChars="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（签名或盖章）</w:t>
      </w:r>
    </w:p>
    <w:p>
      <w:pPr>
        <w:spacing w:line="360" w:lineRule="auto"/>
        <w:ind w:firstLine="0" w:firstLineChars="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widowControl/>
        <w:jc w:val="left"/>
        <w:rPr>
          <w:rFonts w:hint="eastAsia" w:ascii="宋体" w:hAnsi="宋体" w:eastAsia="宋体" w:cs="宋体"/>
          <w:color w:val="auto"/>
          <w:sz w:val="28"/>
          <w:szCs w:val="20"/>
          <w:highlight w:val="none"/>
        </w:rPr>
      </w:pPr>
      <w:r>
        <w:rPr>
          <w:rFonts w:hint="eastAsia" w:ascii="宋体" w:hAnsi="宋体" w:eastAsia="宋体" w:cs="宋体"/>
          <w:color w:val="auto"/>
          <w:sz w:val="28"/>
          <w:szCs w:val="20"/>
          <w:highlight w:val="none"/>
        </w:rPr>
        <w:br w:type="page"/>
      </w:r>
    </w:p>
    <w:p>
      <w:pPr>
        <w:keepNext/>
        <w:keepLines/>
        <w:spacing w:before="260" w:after="260" w:line="412" w:lineRule="auto"/>
        <w:ind w:firstLine="137" w:firstLineChars="49"/>
        <w:jc w:val="center"/>
        <w:outlineLvl w:val="1"/>
        <w:rPr>
          <w:rFonts w:hint="eastAsia" w:ascii="宋体" w:hAnsi="宋体" w:eastAsia="宋体" w:cs="宋体"/>
          <w:color w:val="auto"/>
          <w:sz w:val="28"/>
          <w:szCs w:val="20"/>
          <w:highlight w:val="none"/>
        </w:rPr>
      </w:pPr>
      <w:bookmarkStart w:id="2949" w:name="_Toc10075"/>
      <w:bookmarkStart w:id="2950" w:name="_Toc21566"/>
      <w:bookmarkStart w:id="2951" w:name="_Toc75856968"/>
      <w:bookmarkStart w:id="2952" w:name="_Toc24419"/>
      <w:bookmarkStart w:id="2953" w:name="_Toc25964"/>
      <w:bookmarkStart w:id="2954" w:name="_Toc32436"/>
      <w:bookmarkStart w:id="2955" w:name="_Toc2887"/>
      <w:bookmarkStart w:id="2956" w:name="_Toc27625"/>
      <w:bookmarkStart w:id="2957" w:name="_Toc7608"/>
      <w:bookmarkStart w:id="2958" w:name="_Toc20433"/>
      <w:bookmarkStart w:id="2959" w:name="_Toc26164"/>
      <w:bookmarkStart w:id="2960" w:name="_Toc6088"/>
      <w:bookmarkStart w:id="2961" w:name="_Toc30821"/>
      <w:r>
        <w:rPr>
          <w:rFonts w:hint="eastAsia" w:ascii="宋体" w:hAnsi="宋体" w:eastAsia="宋体" w:cs="宋体"/>
          <w:color w:val="auto"/>
          <w:sz w:val="28"/>
          <w:szCs w:val="20"/>
          <w:highlight w:val="none"/>
        </w:rPr>
        <w:t>（</w:t>
      </w:r>
      <w:r>
        <w:rPr>
          <w:rFonts w:hint="eastAsia" w:ascii="宋体" w:hAnsi="宋体" w:eastAsia="宋体" w:cs="宋体"/>
          <w:color w:val="auto"/>
          <w:sz w:val="28"/>
          <w:szCs w:val="20"/>
          <w:highlight w:val="none"/>
          <w:lang w:val="en-US" w:eastAsia="zh-CN"/>
        </w:rPr>
        <w:t>四</w:t>
      </w:r>
      <w:r>
        <w:rPr>
          <w:rFonts w:hint="eastAsia" w:ascii="宋体" w:hAnsi="宋体" w:eastAsia="宋体" w:cs="宋体"/>
          <w:color w:val="auto"/>
          <w:sz w:val="28"/>
          <w:szCs w:val="20"/>
          <w:highlight w:val="none"/>
        </w:rPr>
        <w:t>）其他资料</w:t>
      </w:r>
      <w:bookmarkEnd w:id="2949"/>
      <w:bookmarkEnd w:id="2950"/>
      <w:bookmarkEnd w:id="2951"/>
      <w:bookmarkEnd w:id="2952"/>
      <w:bookmarkEnd w:id="2953"/>
      <w:bookmarkEnd w:id="2954"/>
      <w:bookmarkEnd w:id="2955"/>
      <w:bookmarkEnd w:id="2956"/>
      <w:bookmarkEnd w:id="2957"/>
      <w:bookmarkEnd w:id="2958"/>
      <w:bookmarkEnd w:id="2959"/>
      <w:bookmarkEnd w:id="2960"/>
      <w:bookmarkEnd w:id="2961"/>
    </w:p>
    <w:p>
      <w:pPr>
        <w:spacing w:line="360" w:lineRule="auto"/>
        <w:ind w:firstLine="420" w:firstLineChars="200"/>
        <w:outlineLvl w:val="9"/>
        <w:rPr>
          <w:rFonts w:hint="eastAsia" w:ascii="宋体" w:hAnsi="宋体" w:eastAsia="宋体" w:cs="宋体"/>
          <w:color w:val="auto"/>
          <w:szCs w:val="21"/>
          <w:highlight w:val="none"/>
        </w:rPr>
      </w:pPr>
      <w:bookmarkStart w:id="2962" w:name="_Toc25193"/>
      <w:bookmarkStart w:id="2963" w:name="_Toc6750"/>
      <w:bookmarkStart w:id="2964" w:name="_Toc13816"/>
      <w:bookmarkStart w:id="2965" w:name="_Toc8614"/>
      <w:bookmarkStart w:id="2966" w:name="_Toc18259"/>
      <w:r>
        <w:rPr>
          <w:rFonts w:hint="eastAsia" w:ascii="宋体" w:hAnsi="宋体" w:eastAsia="宋体" w:cs="宋体"/>
          <w:color w:val="auto"/>
          <w:szCs w:val="21"/>
          <w:highlight w:val="none"/>
        </w:rPr>
        <w:t>1. 投标保证金</w:t>
      </w:r>
      <w:bookmarkEnd w:id="2962"/>
      <w:bookmarkEnd w:id="2963"/>
      <w:bookmarkEnd w:id="2964"/>
      <w:bookmarkEnd w:id="2965"/>
      <w:bookmarkEnd w:id="2966"/>
    </w:p>
    <w:p>
      <w:pPr>
        <w:spacing w:line="360" w:lineRule="auto"/>
        <w:ind w:firstLine="420" w:firstLineChars="200"/>
        <w:rPr>
          <w:rFonts w:hint="eastAsia" w:ascii="宋体" w:hAnsi="宋体" w:eastAsia="宋体" w:cs="宋体"/>
          <w:i w:val="0"/>
          <w:iCs/>
          <w:color w:val="auto"/>
          <w:szCs w:val="21"/>
          <w:highlight w:val="none"/>
        </w:rPr>
      </w:pPr>
      <w:r>
        <w:rPr>
          <w:rFonts w:hint="eastAsia" w:ascii="宋体" w:hAnsi="宋体" w:eastAsia="宋体" w:cs="宋体"/>
          <w:i w:val="0"/>
          <w:iCs/>
          <w:color w:val="auto"/>
          <w:szCs w:val="21"/>
          <w:highlight w:val="none"/>
          <w:lang w:eastAsia="zh-CN"/>
        </w:rPr>
        <w:t>（</w:t>
      </w:r>
      <w:r>
        <w:rPr>
          <w:rFonts w:hint="eastAsia" w:ascii="宋体" w:hAnsi="宋体" w:eastAsia="宋体" w:cs="宋体"/>
          <w:i w:val="0"/>
          <w:iCs/>
          <w:color w:val="auto"/>
          <w:szCs w:val="21"/>
          <w:highlight w:val="none"/>
          <w:lang w:val="en-US" w:eastAsia="zh-CN"/>
        </w:rPr>
        <w:t>注</w:t>
      </w:r>
      <w:r>
        <w:rPr>
          <w:rFonts w:hint="eastAsia" w:ascii="宋体" w:hAnsi="宋体" w:eastAsia="宋体" w:cs="宋体"/>
          <w:i w:val="0"/>
          <w:iCs/>
          <w:color w:val="auto"/>
          <w:szCs w:val="21"/>
          <w:highlight w:val="none"/>
        </w:rPr>
        <w:t>：以转账支票或电汇形式交纳投标保证金的提供以下资料</w:t>
      </w:r>
      <w:r>
        <w:rPr>
          <w:rFonts w:hint="eastAsia" w:ascii="宋体" w:hAnsi="宋体" w:eastAsia="宋体" w:cs="宋体"/>
          <w:i w:val="0"/>
          <w:iCs/>
          <w:color w:val="auto"/>
          <w:szCs w:val="21"/>
          <w:highlight w:val="none"/>
          <w:lang w:eastAsia="zh-CN"/>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（1）企业基本账户开户证明文件。</w:t>
      </w:r>
    </w:p>
    <w:p>
      <w:pPr>
        <w:spacing w:line="240" w:lineRule="auto"/>
        <w:ind w:firstLine="0" w:firstLineChars="0"/>
        <w:rPr>
          <w:rFonts w:hint="eastAsia" w:ascii="宋体" w:hAnsi="宋体" w:eastAsia="宋体" w:cs="宋体"/>
          <w:i w:val="0"/>
          <w:iCs/>
          <w:color w:val="auto"/>
          <w:szCs w:val="21"/>
          <w:highlight w:val="none"/>
          <w:lang w:eastAsia="zh-CN"/>
        </w:rPr>
      </w:pPr>
      <w:r>
        <w:rPr>
          <w:rFonts w:hint="eastAsia" w:ascii="宋体" w:hAnsi="宋体" w:eastAsia="宋体" w:cs="宋体"/>
          <w:i w:val="0"/>
          <w:iCs/>
          <w:color w:val="auto"/>
          <w:szCs w:val="21"/>
          <w:highlight w:val="none"/>
          <w:lang w:eastAsia="zh-CN"/>
        </w:rPr>
        <w:br w:type="page"/>
      </w:r>
    </w:p>
    <w:p>
      <w:pPr>
        <w:spacing w:line="360" w:lineRule="auto"/>
        <w:ind w:firstLine="420" w:firstLineChars="200"/>
        <w:rPr>
          <w:rFonts w:hint="eastAsia" w:ascii="宋体" w:hAnsi="宋体" w:eastAsia="宋体" w:cs="宋体"/>
          <w:i/>
          <w:color w:val="auto"/>
          <w:szCs w:val="21"/>
          <w:highlight w:val="none"/>
          <w:lang w:eastAsia="zh-CN"/>
        </w:rPr>
      </w:pPr>
      <w:r>
        <w:rPr>
          <w:rFonts w:hint="eastAsia" w:ascii="宋体" w:hAnsi="宋体" w:eastAsia="宋体" w:cs="宋体"/>
          <w:i w:val="0"/>
          <w:iCs/>
          <w:color w:val="auto"/>
          <w:szCs w:val="21"/>
          <w:highlight w:val="none"/>
          <w:lang w:eastAsia="zh-CN"/>
        </w:rPr>
        <w:t>（</w:t>
      </w:r>
      <w:r>
        <w:rPr>
          <w:rFonts w:hint="eastAsia" w:ascii="宋体" w:hAnsi="宋体" w:eastAsia="宋体" w:cs="宋体"/>
          <w:i w:val="0"/>
          <w:iCs/>
          <w:color w:val="auto"/>
          <w:szCs w:val="21"/>
          <w:highlight w:val="none"/>
          <w:lang w:val="en-US" w:eastAsia="zh-CN"/>
        </w:rPr>
        <w:t>注</w:t>
      </w:r>
      <w:r>
        <w:rPr>
          <w:rFonts w:hint="eastAsia" w:ascii="宋体" w:hAnsi="宋体" w:eastAsia="宋体" w:cs="宋体"/>
          <w:i w:val="0"/>
          <w:iCs/>
          <w:color w:val="auto"/>
          <w:szCs w:val="21"/>
          <w:highlight w:val="none"/>
        </w:rPr>
        <w:t>：以纸质投标保函形式交纳投标保证金的提供以下资料</w:t>
      </w:r>
      <w:r>
        <w:rPr>
          <w:rFonts w:hint="eastAsia" w:ascii="宋体" w:hAnsi="宋体" w:eastAsia="宋体" w:cs="宋体"/>
          <w:i w:val="0"/>
          <w:iCs/>
          <w:color w:val="auto"/>
          <w:szCs w:val="21"/>
          <w:highlight w:val="none"/>
          <w:lang w:eastAsia="zh-CN"/>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（1）纸质投标保函（如有）</w:t>
      </w:r>
    </w:p>
    <w:p>
      <w:pPr>
        <w:pStyle w:val="2"/>
        <w:jc w:val="center"/>
        <w:rPr>
          <w:rFonts w:hint="eastAsia" w:ascii="宋体" w:hAnsi="宋体" w:eastAsia="宋体" w:cs="宋体"/>
          <w:color w:val="auto"/>
          <w:highlight w:val="none"/>
        </w:rPr>
      </w:pPr>
      <w:r>
        <w:rPr>
          <w:rFonts w:hint="eastAsia" w:ascii="宋体" w:hAnsi="宋体" w:eastAsia="宋体" w:cs="宋体"/>
          <w:color w:val="auto"/>
          <w:highlight w:val="none"/>
        </w:rPr>
        <w:t>投标保函示范文本</w:t>
      </w:r>
    </w:p>
    <w:p>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申请人：</w:t>
      </w:r>
      <w:r>
        <w:rPr>
          <w:rFonts w:hint="eastAsia" w:ascii="宋体" w:hAnsi="宋体" w:eastAsia="宋体" w:cs="宋体"/>
          <w:color w:val="auto"/>
          <w:szCs w:val="21"/>
          <w:highlight w:val="none"/>
          <w:u w:val="single"/>
          <w:lang w:val="en-US" w:eastAsia="zh-CN"/>
        </w:rPr>
        <w:t xml:space="preserve">                                          </w:t>
      </w:r>
    </w:p>
    <w:p>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地</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址：</w:t>
      </w:r>
      <w:r>
        <w:rPr>
          <w:rFonts w:hint="eastAsia" w:ascii="宋体" w:hAnsi="宋体" w:eastAsia="宋体" w:cs="宋体"/>
          <w:color w:val="auto"/>
          <w:szCs w:val="21"/>
          <w:highlight w:val="none"/>
          <w:u w:val="single"/>
          <w:lang w:val="en-US" w:eastAsia="zh-CN"/>
        </w:rPr>
        <w:t xml:space="preserve">                                           </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受益人：</w:t>
      </w:r>
      <w:r>
        <w:rPr>
          <w:rFonts w:hint="eastAsia" w:ascii="宋体" w:hAnsi="宋体" w:eastAsia="宋体" w:cs="宋体"/>
          <w:color w:val="auto"/>
          <w:szCs w:val="21"/>
          <w:highlight w:val="none"/>
          <w:u w:val="single"/>
          <w:lang w:val="en-US" w:eastAsia="zh-CN"/>
        </w:rPr>
        <w:t xml:space="preserve">                                           </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址：</w:t>
      </w:r>
      <w:r>
        <w:rPr>
          <w:rFonts w:hint="eastAsia" w:ascii="宋体" w:hAnsi="宋体" w:eastAsia="宋体" w:cs="宋体"/>
          <w:color w:val="auto"/>
          <w:szCs w:val="21"/>
          <w:highlight w:val="none"/>
          <w:u w:val="single"/>
          <w:lang w:val="en-US" w:eastAsia="zh-CN"/>
        </w:rPr>
        <w:t xml:space="preserve">                                           </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开立人：</w:t>
      </w:r>
      <w:r>
        <w:rPr>
          <w:rFonts w:hint="eastAsia" w:ascii="宋体" w:hAnsi="宋体" w:eastAsia="宋体" w:cs="宋体"/>
          <w:color w:val="auto"/>
          <w:szCs w:val="21"/>
          <w:highlight w:val="none"/>
          <w:u w:val="single"/>
          <w:lang w:val="en-US" w:eastAsia="zh-CN"/>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jc w:val="both"/>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址：</w:t>
      </w:r>
      <w:r>
        <w:rPr>
          <w:rFonts w:hint="eastAsia" w:ascii="宋体" w:hAnsi="宋体" w:eastAsia="宋体" w:cs="宋体"/>
          <w:color w:val="auto"/>
          <w:szCs w:val="21"/>
          <w:highlight w:val="none"/>
          <w:u w:val="single"/>
          <w:lang w:val="en-US" w:eastAsia="zh-CN"/>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r>
        <w:rPr>
          <w:rFonts w:hint="eastAsia" w:ascii="宋体" w:hAnsi="宋体" w:eastAsia="宋体" w:cs="宋体"/>
          <w:color w:val="auto"/>
          <w:kern w:val="2"/>
          <w:sz w:val="21"/>
          <w:szCs w:val="21"/>
          <w:highlight w:val="none"/>
          <w:lang w:eastAsia="zh-CN"/>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396" w:firstLineChars="200"/>
        <w:jc w:val="both"/>
        <w:textAlignment w:val="auto"/>
        <w:outlineLvl w:val="9"/>
        <w:rPr>
          <w:rFonts w:hint="eastAsia" w:ascii="宋体" w:hAnsi="宋体" w:eastAsia="宋体" w:cs="宋体"/>
          <w:color w:val="auto"/>
          <w:spacing w:val="-6"/>
          <w:kern w:val="0"/>
          <w:sz w:val="21"/>
          <w:szCs w:val="21"/>
          <w:highlight w:val="none"/>
          <w:lang w:val="en-US" w:eastAsia="zh-CN" w:bidi="ar-SA"/>
        </w:rPr>
      </w:pPr>
      <w:r>
        <w:rPr>
          <w:rFonts w:hint="eastAsia" w:ascii="宋体" w:hAnsi="宋体" w:eastAsia="宋体" w:cs="宋体"/>
          <w:color w:val="auto"/>
          <w:spacing w:val="-6"/>
          <w:kern w:val="0"/>
          <w:sz w:val="21"/>
          <w:szCs w:val="21"/>
          <w:highlight w:val="none"/>
          <w:lang w:val="en-US" w:eastAsia="zh-CN" w:bidi="ar-SA"/>
        </w:rPr>
        <w:t>我方（即“开立人”）已获得通知，本保函申请人（即“投标人”）已响应贵方于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spacing w:val="-6"/>
          <w:kern w:val="0"/>
          <w:sz w:val="21"/>
          <w:szCs w:val="21"/>
          <w:highlight w:val="none"/>
          <w:lang w:val="en-US" w:eastAsia="zh-CN" w:bidi="ar-SA"/>
        </w:rPr>
        <w:t>就</w:t>
      </w:r>
      <w:r>
        <w:rPr>
          <w:rFonts w:hint="eastAsia" w:ascii="宋体" w:hAnsi="宋体" w:eastAsia="宋体" w:cs="宋体"/>
          <w:color w:val="auto"/>
          <w:spacing w:val="-6"/>
          <w:kern w:val="0"/>
          <w:sz w:val="21"/>
          <w:szCs w:val="21"/>
          <w:highlight w:val="none"/>
          <w:u w:val="single"/>
          <w:lang w:val="en-US" w:eastAsia="zh-CN" w:bidi="ar-SA"/>
        </w:rPr>
        <w:t xml:space="preserve">                   </w:t>
      </w:r>
      <w:r>
        <w:rPr>
          <w:rFonts w:hint="eastAsia" w:ascii="宋体" w:hAnsi="宋体" w:eastAsia="宋体" w:cs="宋体"/>
          <w:color w:val="auto"/>
          <w:spacing w:val="-6"/>
          <w:kern w:val="0"/>
          <w:sz w:val="21"/>
          <w:szCs w:val="21"/>
          <w:highlight w:val="none"/>
          <w:lang w:val="en-US" w:eastAsia="zh-CN" w:bidi="ar-SA"/>
        </w:rPr>
        <w:t>（以下简称“本项目”）发出的招标文件以及后续发布的答疑补遗文件，并拟向招标人（即“受益人”）提交投标文件（即“基础交易”）。</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元（¥</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二、我方在投标人发生以下情形时承担保证担保责任：</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left="0" w:leftChars="0"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（1）投标人在开标后至投标有效期满之前撤销投标的；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（2）投标人在收到中标通知后，不能或拒绝在中标通知书规定的时间内与贵方签订合同；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（3）投标人在与贵方签订合同前，未在规定的时间内提交符合招标文件要求的履约保证金；</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（4）投标人违反招标文件规定的其他情形。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三、本保函为不可撤销、不可转让的见索即付保函。本保函有效期自开立之日起至投标有效期届满之日后的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止（提示：建议</w:t>
      </w:r>
      <w:r>
        <w:rPr>
          <w:rFonts w:hint="eastAsia" w:ascii="宋体" w:hAnsi="宋体" w:eastAsia="宋体" w:cs="宋体"/>
          <w:color w:val="auto"/>
          <w:kern w:val="2"/>
          <w:sz w:val="21"/>
          <w:szCs w:val="21"/>
          <w:highlight w:val="none"/>
          <w:lang w:val="en-US" w:eastAsia="zh-CN"/>
        </w:rPr>
        <w:t>30日</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。投标有效期延长的，本保函有效期相应顺延，最迟不超过</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（提示：建议按保函有效期不超过</w:t>
      </w:r>
      <w:r>
        <w:rPr>
          <w:rFonts w:hint="eastAsia" w:ascii="宋体" w:hAnsi="宋体" w:eastAsia="宋体" w:cs="宋体"/>
          <w:color w:val="auto"/>
          <w:kern w:val="2"/>
          <w:sz w:val="21"/>
          <w:szCs w:val="21"/>
          <w:highlight w:val="none"/>
          <w:lang w:val="en-US" w:eastAsia="zh-CN"/>
        </w:rPr>
        <w:t>270日考虑</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四、</w:t>
      </w:r>
      <w:r>
        <w:rPr>
          <w:rFonts w:hint="eastAsia" w:ascii="宋体" w:hAnsi="宋体" w:eastAsia="宋体" w:cs="宋体"/>
          <w:color w:val="auto"/>
          <w:kern w:val="2"/>
          <w:sz w:val="21"/>
          <w:szCs w:val="21"/>
          <w:highlight w:val="none"/>
        </w:rPr>
        <w:t>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个工作</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（提示：建议</w:t>
      </w:r>
      <w:r>
        <w:rPr>
          <w:rFonts w:hint="eastAsia" w:ascii="宋体" w:hAnsi="宋体" w:eastAsia="宋体" w:cs="宋体"/>
          <w:color w:val="auto"/>
          <w:kern w:val="2"/>
          <w:sz w:val="21"/>
          <w:szCs w:val="21"/>
          <w:highlight w:val="none"/>
          <w:lang w:val="en-US" w:eastAsia="zh-CN"/>
        </w:rPr>
        <w:t>10—15个工作日</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内无条件支付，前述书面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（3）载明申请人违反招投标文件规定的义务内容和具体条款；</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（4）声明不存在招标文件规定免除申请人或我方支付责任的情形；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spacing w:val="0"/>
          <w:kern w:val="2"/>
          <w:sz w:val="21"/>
          <w:szCs w:val="21"/>
          <w:highlight w:val="none"/>
          <w:lang w:eastAsia="zh-CN"/>
        </w:rPr>
        <w:t>（</w:t>
      </w:r>
      <w:r>
        <w:rPr>
          <w:rFonts w:hint="eastAsia" w:ascii="宋体" w:hAnsi="宋体" w:eastAsia="宋体" w:cs="宋体"/>
          <w:color w:val="auto"/>
          <w:spacing w:val="0"/>
          <w:kern w:val="2"/>
          <w:sz w:val="21"/>
          <w:szCs w:val="21"/>
          <w:highlight w:val="none"/>
          <w:lang w:val="en-US" w:eastAsia="zh-CN"/>
        </w:rPr>
        <w:t>5</w:t>
      </w:r>
      <w:r>
        <w:rPr>
          <w:rFonts w:hint="eastAsia" w:ascii="宋体" w:hAnsi="宋体" w:eastAsia="宋体" w:cs="宋体"/>
          <w:color w:val="auto"/>
          <w:spacing w:val="0"/>
          <w:kern w:val="2"/>
          <w:sz w:val="21"/>
          <w:szCs w:val="21"/>
          <w:highlight w:val="none"/>
          <w:lang w:eastAsia="zh-CN"/>
        </w:rPr>
        <w:t>）索赔</w:t>
      </w:r>
      <w:r>
        <w:rPr>
          <w:rFonts w:hint="eastAsia" w:ascii="宋体" w:hAnsi="宋体" w:eastAsia="宋体" w:cs="宋体"/>
          <w:color w:val="auto"/>
          <w:spacing w:val="0"/>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受益人发出的书面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通知应由其为鉴明受益人法定代表人或授权代理人签</w:t>
      </w:r>
      <w:r>
        <w:rPr>
          <w:rFonts w:hint="eastAsia" w:ascii="宋体" w:hAnsi="宋体" w:eastAsia="宋体" w:cs="宋体"/>
          <w:color w:val="auto"/>
          <w:kern w:val="2"/>
          <w:sz w:val="21"/>
          <w:szCs w:val="21"/>
          <w:highlight w:val="none"/>
          <w:lang w:eastAsia="zh-CN"/>
        </w:rPr>
        <w:t>名</w:t>
      </w:r>
      <w:r>
        <w:rPr>
          <w:rFonts w:hint="eastAsia" w:ascii="宋体" w:hAnsi="宋体" w:eastAsia="宋体" w:cs="宋体"/>
          <w:color w:val="auto"/>
          <w:kern w:val="2"/>
          <w:sz w:val="21"/>
          <w:szCs w:val="21"/>
          <w:highlight w:val="none"/>
        </w:rPr>
        <w:t>并加盖公章。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w:t>
      </w:r>
      <w:r>
        <w:rPr>
          <w:rFonts w:hint="eastAsia" w:ascii="宋体" w:hAnsi="宋体" w:eastAsia="宋体" w:cs="宋体"/>
          <w:color w:val="auto"/>
          <w:kern w:val="2"/>
          <w:sz w:val="21"/>
          <w:szCs w:val="21"/>
          <w:highlight w:val="none"/>
          <w:lang w:eastAsia="zh-CN"/>
        </w:rPr>
        <w:t>贵方</w:t>
      </w:r>
      <w:r>
        <w:rPr>
          <w:rFonts w:hint="eastAsia" w:ascii="宋体" w:hAnsi="宋体" w:eastAsia="宋体" w:cs="宋体"/>
          <w:color w:val="auto"/>
          <w:kern w:val="2"/>
          <w:sz w:val="21"/>
          <w:szCs w:val="21"/>
          <w:highlight w:val="none"/>
        </w:rPr>
        <w:t>未经我方书面同意转让本保函或其项下任何权利，对我方不发生法律效力。</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六、本保函项下的基础交易不成立、不生效、无效、被撤销、被解除，不影响本保函的独立有效。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七、受益人应在本保函到期后的</w:t>
      </w:r>
      <w:r>
        <w:rPr>
          <w:rFonts w:hint="eastAsia" w:ascii="宋体" w:hAnsi="宋体" w:eastAsia="宋体" w:cs="宋体"/>
          <w:color w:val="auto"/>
          <w:kern w:val="2"/>
          <w:sz w:val="21"/>
          <w:szCs w:val="21"/>
          <w:highlight w:val="none"/>
          <w:lang w:val="en-US" w:eastAsia="zh-CN"/>
        </w:rPr>
        <w:t>七</w:t>
      </w:r>
      <w:r>
        <w:rPr>
          <w:rFonts w:hint="eastAsia" w:ascii="宋体" w:hAnsi="宋体" w:eastAsia="宋体" w:cs="宋体"/>
          <w:color w:val="auto"/>
          <w:kern w:val="2"/>
          <w:sz w:val="21"/>
          <w:szCs w:val="21"/>
          <w:highlight w:val="none"/>
          <w:lang w:eastAsia="zh-CN"/>
        </w:rPr>
        <w:t>个工作</w:t>
      </w:r>
      <w:r>
        <w:rPr>
          <w:rFonts w:hint="eastAsia" w:ascii="宋体" w:hAnsi="宋体" w:eastAsia="宋体" w:cs="宋体"/>
          <w:color w:val="auto"/>
          <w:kern w:val="2"/>
          <w:sz w:val="21"/>
          <w:szCs w:val="21"/>
          <w:highlight w:val="none"/>
        </w:rPr>
        <w:t>日内将本保函正本退回我方注销，但是不论受益人是否按此要求将本保函正本退回我方，我方在本保函项下的义务和责任均在保函有效期到期后自动消灭。</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rPr>
        <w:t>八、</w:t>
      </w:r>
      <w:r>
        <w:rPr>
          <w:rFonts w:hint="eastAsia" w:ascii="宋体" w:hAnsi="宋体" w:eastAsia="宋体" w:cs="宋体"/>
          <w:color w:val="auto"/>
          <w:kern w:val="2"/>
          <w:sz w:val="21"/>
          <w:szCs w:val="21"/>
          <w:highlight w:val="none"/>
          <w:lang w:eastAsia="zh-CN"/>
        </w:rPr>
        <w:t>本保函的开具是我方真实意思表示，符合法律法规规定，我方同意遵守本保函约定并无条件承担担保责任。本保函与其他规定或条款不一致时，以本保函约定为准。</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九、</w:t>
      </w:r>
      <w:r>
        <w:rPr>
          <w:rFonts w:hint="eastAsia" w:ascii="宋体" w:hAnsi="宋体" w:eastAsia="宋体" w:cs="宋体"/>
          <w:color w:val="auto"/>
          <w:kern w:val="2"/>
          <w:sz w:val="21"/>
          <w:szCs w:val="21"/>
          <w:highlight w:val="none"/>
        </w:rPr>
        <w:t>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十</w:t>
      </w:r>
      <w:r>
        <w:rPr>
          <w:rFonts w:hint="eastAsia" w:ascii="宋体" w:hAnsi="宋体" w:eastAsia="宋体" w:cs="宋体"/>
          <w:color w:val="auto"/>
          <w:kern w:val="2"/>
          <w:sz w:val="21"/>
          <w:szCs w:val="21"/>
          <w:highlight w:val="none"/>
        </w:rPr>
        <w:t>、本保函自我方法定代表人或授权代表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并加盖公章之日起生效。</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u w:val="none"/>
        </w:rPr>
      </w:pPr>
      <w:r>
        <w:rPr>
          <w:rFonts w:hint="eastAsia" w:ascii="宋体" w:hAnsi="宋体" w:eastAsia="宋体" w:cs="宋体"/>
          <w:color w:val="auto"/>
          <w:kern w:val="2"/>
          <w:sz w:val="21"/>
          <w:szCs w:val="21"/>
          <w:highlight w:val="none"/>
          <w:lang w:eastAsia="zh-CN"/>
        </w:rPr>
        <w:t>十一、本保函在重庆市辖区范围内的核验地点：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r>
        <w:rPr>
          <w:rFonts w:hint="eastAsia" w:ascii="宋体" w:hAnsi="宋体" w:eastAsia="宋体" w:cs="宋体"/>
          <w:i/>
          <w:iCs/>
          <w:color w:val="auto"/>
          <w:kern w:val="2"/>
          <w:sz w:val="21"/>
          <w:szCs w:val="21"/>
          <w:u w:val="single"/>
        </w:rPr>
        <w:t>[提示：招标人可以根据项目实际情况，填写本保函在重庆本地的核验方式，如现场核验等]</w:t>
      </w:r>
      <w:r>
        <w:rPr>
          <w:rFonts w:hint="eastAsia" w:ascii="宋体" w:hAnsi="宋体" w:eastAsia="宋体" w:cs="宋体"/>
          <w:color w:val="auto"/>
          <w:kern w:val="2"/>
          <w:sz w:val="21"/>
          <w:szCs w:val="21"/>
          <w:u w:val="single"/>
          <w:lang w:val="en-US" w:eastAsia="zh-CN"/>
        </w:rPr>
        <w:t xml:space="preserve">  </w:t>
      </w:r>
      <w:r>
        <w:rPr>
          <w:rFonts w:hint="eastAsia" w:ascii="宋体" w:hAnsi="宋体" w:eastAsia="宋体" w:cs="宋体"/>
          <w:color w:val="auto"/>
          <w:kern w:val="2"/>
          <w:sz w:val="21"/>
          <w:szCs w:val="21"/>
          <w:u w:val="none"/>
          <w:lang w:val="en-US" w:eastAsia="zh-CN"/>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法定代表人（或授权</w:t>
      </w:r>
      <w:r>
        <w:rPr>
          <w:rFonts w:hint="eastAsia" w:ascii="宋体" w:hAnsi="宋体" w:eastAsia="宋体" w:cs="宋体"/>
          <w:color w:val="auto"/>
          <w:kern w:val="2"/>
          <w:sz w:val="21"/>
          <w:szCs w:val="21"/>
          <w:highlight w:val="none"/>
          <w:lang w:eastAsia="zh-CN"/>
        </w:rPr>
        <w:t>代表</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    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spacing w:line="360" w:lineRule="auto"/>
        <w:ind w:firstLine="420" w:firstLineChars="20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rPr>
        <w:t>开立时间：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lang w:eastAsia="zh-CN"/>
        </w:rPr>
        <w:t>日</w:t>
      </w:r>
    </w:p>
    <w:p>
      <w:pPr>
        <w:spacing w:line="240" w:lineRule="auto"/>
        <w:ind w:firstLine="0" w:firstLineChars="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br w:type="page"/>
      </w:r>
    </w:p>
    <w:p>
      <w:pPr>
        <w:spacing w:line="360" w:lineRule="auto"/>
        <w:ind w:firstLine="420" w:firstLineChars="200"/>
        <w:outlineLvl w:val="9"/>
        <w:rPr>
          <w:rFonts w:hint="eastAsia" w:ascii="宋体" w:hAnsi="宋体" w:eastAsia="宋体" w:cs="宋体"/>
          <w:color w:val="auto"/>
          <w:szCs w:val="21"/>
          <w:highlight w:val="none"/>
        </w:rPr>
      </w:pPr>
      <w:bookmarkStart w:id="2967" w:name="_Toc4519"/>
      <w:bookmarkStart w:id="2968" w:name="_Toc29442"/>
      <w:bookmarkStart w:id="2969" w:name="_Toc26295"/>
      <w:bookmarkStart w:id="2970" w:name="_Toc26258"/>
      <w:bookmarkStart w:id="2971" w:name="_Toc22382"/>
      <w:r>
        <w:rPr>
          <w:rFonts w:hint="eastAsia" w:ascii="宋体" w:hAnsi="宋体" w:eastAsia="宋体" w:cs="宋体"/>
          <w:color w:val="auto"/>
          <w:szCs w:val="21"/>
          <w:highlight w:val="none"/>
        </w:rPr>
        <w:t>2. 中小微企业声明函（示范格式）</w:t>
      </w:r>
      <w:bookmarkEnd w:id="2967"/>
      <w:bookmarkEnd w:id="2968"/>
      <w:bookmarkEnd w:id="2969"/>
      <w:bookmarkEnd w:id="2970"/>
      <w:bookmarkEnd w:id="2971"/>
    </w:p>
    <w:p>
      <w:pPr>
        <w:pStyle w:val="4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hint="eastAsia" w:ascii="宋体" w:hAnsi="宋体" w:eastAsia="宋体" w:cs="宋体"/>
          <w:color w:val="auto"/>
          <w:sz w:val="28"/>
          <w:szCs w:val="28"/>
          <w:lang w:eastAsia="zh-CN"/>
        </w:rPr>
      </w:pPr>
      <w:bookmarkStart w:id="2972" w:name="_Toc6204"/>
      <w:bookmarkStart w:id="2973" w:name="_Toc15862"/>
      <w:bookmarkStart w:id="2974" w:name="_Toc6299"/>
      <w:bookmarkStart w:id="2975" w:name="_Toc26671"/>
      <w:bookmarkStart w:id="2976" w:name="_Toc12303"/>
      <w:r>
        <w:rPr>
          <w:rFonts w:hint="eastAsia" w:ascii="宋体" w:hAnsi="宋体" w:eastAsia="宋体" w:cs="宋体"/>
          <w:color w:val="auto"/>
          <w:sz w:val="24"/>
          <w:szCs w:val="24"/>
          <w:lang w:eastAsia="zh-CN"/>
        </w:rPr>
        <w:t>中小企业声明函（</w:t>
      </w:r>
      <w:r>
        <w:rPr>
          <w:rFonts w:hint="eastAsia" w:ascii="宋体" w:hAnsi="宋体" w:eastAsia="宋体" w:cs="宋体"/>
          <w:color w:val="auto"/>
          <w:sz w:val="24"/>
          <w:szCs w:val="24"/>
          <w:lang w:val="en-US" w:eastAsia="zh-CN"/>
        </w:rPr>
        <w:t>服务类</w:t>
      </w:r>
      <w:r>
        <w:rPr>
          <w:rFonts w:hint="eastAsia" w:ascii="宋体" w:hAnsi="宋体" w:eastAsia="宋体" w:cs="宋体"/>
          <w:color w:val="auto"/>
          <w:sz w:val="24"/>
          <w:szCs w:val="24"/>
          <w:lang w:eastAsia="zh-CN"/>
        </w:rPr>
        <w:t>）</w:t>
      </w:r>
      <w:bookmarkEnd w:id="2972"/>
      <w:bookmarkEnd w:id="2973"/>
      <w:bookmarkEnd w:id="2974"/>
      <w:bookmarkEnd w:id="2975"/>
      <w:bookmarkEnd w:id="2976"/>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本公司（联合体）郑重声明，根据《政府采购促进中小企业发展管理办法》（财库〔2020〕46号）的规定，本公司</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联合体</w:t>
      </w:r>
      <w:r>
        <w:rPr>
          <w:rFonts w:hint="eastAsia" w:ascii="宋体" w:hAnsi="宋体" w:eastAsia="宋体" w:cs="宋体"/>
          <w:sz w:val="21"/>
          <w:szCs w:val="21"/>
          <w:lang w:eastAsia="zh-CN"/>
        </w:rPr>
        <w:t>）</w:t>
      </w:r>
      <w:r>
        <w:rPr>
          <w:rFonts w:hint="eastAsia" w:ascii="宋体" w:hAnsi="宋体" w:eastAsia="宋体" w:cs="宋体"/>
          <w:sz w:val="21"/>
          <w:szCs w:val="21"/>
        </w:rPr>
        <w:t>参加</w:t>
      </w:r>
      <w:r>
        <w:rPr>
          <w:rFonts w:hint="eastAsia" w:ascii="宋体" w:hAnsi="宋体" w:eastAsia="宋体" w:cs="宋体"/>
          <w:i/>
          <w:sz w:val="21"/>
          <w:szCs w:val="21"/>
          <w:u w:val="single"/>
        </w:rPr>
        <w:t>（单位名称）</w:t>
      </w:r>
      <w:r>
        <w:rPr>
          <w:rFonts w:hint="eastAsia" w:ascii="宋体" w:hAnsi="宋体" w:eastAsia="宋体" w:cs="宋体"/>
          <w:sz w:val="21"/>
          <w:szCs w:val="21"/>
        </w:rPr>
        <w:t>的</w:t>
      </w:r>
      <w:r>
        <w:rPr>
          <w:rFonts w:hint="eastAsia" w:ascii="宋体" w:hAnsi="宋体" w:eastAsia="宋体" w:cs="宋体"/>
          <w:i/>
          <w:sz w:val="21"/>
          <w:szCs w:val="21"/>
          <w:u w:val="single"/>
        </w:rPr>
        <w:t>（项目名称）</w:t>
      </w:r>
      <w:r>
        <w:rPr>
          <w:rFonts w:hint="eastAsia" w:ascii="宋体" w:hAnsi="宋体" w:eastAsia="宋体" w:cs="宋体"/>
          <w:sz w:val="21"/>
          <w:szCs w:val="21"/>
        </w:rPr>
        <w:t>采购活动，符合政策要求的相关中小企业（含联合体中的中小企业、签订分包意向协议的中小企业）的具体情况如下：</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i/>
          <w:sz w:val="21"/>
          <w:szCs w:val="21"/>
          <w:u w:val="single"/>
        </w:rPr>
        <w:t>（标的名称）</w:t>
      </w:r>
      <w:r>
        <w:rPr>
          <w:rFonts w:hint="eastAsia" w:ascii="宋体" w:hAnsi="宋体" w:eastAsia="宋体" w:cs="宋体"/>
          <w:sz w:val="21"/>
          <w:szCs w:val="21"/>
        </w:rPr>
        <w:t>，属于</w:t>
      </w:r>
      <w:r>
        <w:rPr>
          <w:rFonts w:hint="eastAsia" w:ascii="宋体" w:hAnsi="宋体" w:eastAsia="宋体" w:cs="宋体"/>
          <w:i/>
          <w:sz w:val="21"/>
          <w:szCs w:val="21"/>
          <w:u w:val="single"/>
        </w:rPr>
        <w:t>（招标文件中明确的所属行业）</w:t>
      </w:r>
      <w:r>
        <w:rPr>
          <w:rFonts w:hint="eastAsia" w:ascii="宋体" w:hAnsi="宋体" w:eastAsia="宋体" w:cs="宋体"/>
          <w:sz w:val="21"/>
          <w:szCs w:val="21"/>
        </w:rPr>
        <w:t>；承建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承接</w:t>
      </w:r>
      <w:r>
        <w:rPr>
          <w:rFonts w:hint="eastAsia" w:ascii="宋体" w:hAnsi="宋体" w:eastAsia="宋体" w:cs="宋体"/>
          <w:sz w:val="21"/>
          <w:szCs w:val="21"/>
          <w:lang w:eastAsia="zh-CN"/>
        </w:rPr>
        <w:t>）</w:t>
      </w:r>
      <w:r>
        <w:rPr>
          <w:rFonts w:hint="eastAsia" w:ascii="宋体" w:hAnsi="宋体" w:eastAsia="宋体" w:cs="宋体"/>
          <w:sz w:val="21"/>
          <w:szCs w:val="21"/>
        </w:rPr>
        <w:t>企业为</w:t>
      </w:r>
      <w:r>
        <w:rPr>
          <w:rFonts w:hint="eastAsia" w:ascii="宋体" w:hAnsi="宋体" w:eastAsia="宋体" w:cs="宋体"/>
          <w:i/>
          <w:sz w:val="21"/>
          <w:szCs w:val="21"/>
          <w:u w:val="single"/>
        </w:rPr>
        <w:t>（企业名称）</w:t>
      </w:r>
      <w:r>
        <w:rPr>
          <w:rFonts w:hint="eastAsia" w:ascii="宋体" w:hAnsi="宋体" w:eastAsia="宋体" w:cs="宋体"/>
          <w:sz w:val="21"/>
          <w:szCs w:val="21"/>
        </w:rPr>
        <w:t>，从业人员</w:t>
      </w:r>
      <w:r>
        <w:rPr>
          <w:rFonts w:hint="eastAsia" w:ascii="宋体" w:hAnsi="宋体" w:eastAsia="宋体" w:cs="宋体"/>
          <w:sz w:val="21"/>
          <w:szCs w:val="21"/>
          <w:u w:val="single"/>
        </w:rPr>
        <w:t xml:space="preserve">      </w:t>
      </w:r>
      <w:r>
        <w:rPr>
          <w:rFonts w:hint="eastAsia" w:ascii="宋体" w:hAnsi="宋体" w:eastAsia="宋体" w:cs="宋体"/>
          <w:sz w:val="21"/>
          <w:szCs w:val="21"/>
        </w:rPr>
        <w:t>人，营业收入为</w:t>
      </w:r>
      <w:r>
        <w:rPr>
          <w:rFonts w:hint="eastAsia" w:ascii="宋体" w:hAnsi="宋体" w:eastAsia="宋体" w:cs="宋体"/>
          <w:sz w:val="21"/>
          <w:szCs w:val="21"/>
          <w:u w:val="single"/>
        </w:rPr>
        <w:t xml:space="preserve">    </w:t>
      </w:r>
      <w:r>
        <w:rPr>
          <w:rFonts w:hint="eastAsia" w:ascii="宋体" w:hAnsi="宋体" w:eastAsia="宋体" w:cs="宋体"/>
          <w:sz w:val="21"/>
          <w:szCs w:val="21"/>
        </w:rPr>
        <w:t>万元，资产总额为</w:t>
      </w:r>
      <w:r>
        <w:rPr>
          <w:rFonts w:hint="eastAsia" w:ascii="宋体" w:hAnsi="宋体" w:eastAsia="宋体" w:cs="宋体"/>
          <w:sz w:val="21"/>
          <w:szCs w:val="21"/>
          <w:u w:val="single"/>
        </w:rPr>
        <w:t xml:space="preserve">    </w:t>
      </w:r>
      <w:r>
        <w:rPr>
          <w:rFonts w:hint="eastAsia" w:ascii="宋体" w:hAnsi="宋体" w:eastAsia="宋体" w:cs="宋体"/>
          <w:sz w:val="21"/>
          <w:szCs w:val="21"/>
        </w:rPr>
        <w:t>万元，属于</w:t>
      </w:r>
      <w:r>
        <w:rPr>
          <w:rFonts w:hint="eastAsia" w:ascii="宋体" w:hAnsi="宋体" w:eastAsia="宋体" w:cs="宋体"/>
          <w:i/>
          <w:sz w:val="21"/>
          <w:szCs w:val="21"/>
          <w:u w:val="single"/>
        </w:rPr>
        <w:t>（中型企业、小型企业、微型企业）</w:t>
      </w:r>
      <w:r>
        <w:rPr>
          <w:rFonts w:hint="eastAsia" w:ascii="宋体" w:hAnsi="宋体" w:eastAsia="宋体" w:cs="宋体"/>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i/>
          <w:sz w:val="21"/>
          <w:szCs w:val="21"/>
          <w:u w:val="single"/>
        </w:rPr>
        <w:t>（标的名称）</w:t>
      </w:r>
      <w:r>
        <w:rPr>
          <w:rFonts w:hint="eastAsia" w:ascii="宋体" w:hAnsi="宋体" w:eastAsia="宋体" w:cs="宋体"/>
          <w:sz w:val="21"/>
          <w:szCs w:val="21"/>
        </w:rPr>
        <w:t>，属于</w:t>
      </w:r>
      <w:r>
        <w:rPr>
          <w:rFonts w:hint="eastAsia" w:ascii="宋体" w:hAnsi="宋体" w:eastAsia="宋体" w:cs="宋体"/>
          <w:i/>
          <w:sz w:val="21"/>
          <w:szCs w:val="21"/>
          <w:u w:val="single"/>
        </w:rPr>
        <w:t>（招标文件中明确的所属行业）</w:t>
      </w:r>
      <w:r>
        <w:rPr>
          <w:rFonts w:hint="eastAsia" w:ascii="宋体" w:hAnsi="宋体" w:eastAsia="宋体" w:cs="宋体"/>
          <w:sz w:val="21"/>
          <w:szCs w:val="21"/>
        </w:rPr>
        <w:t>；承建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承接</w:t>
      </w:r>
      <w:r>
        <w:rPr>
          <w:rFonts w:hint="eastAsia" w:ascii="宋体" w:hAnsi="宋体" w:eastAsia="宋体" w:cs="宋体"/>
          <w:sz w:val="21"/>
          <w:szCs w:val="21"/>
          <w:lang w:eastAsia="zh-CN"/>
        </w:rPr>
        <w:t>）</w:t>
      </w:r>
      <w:r>
        <w:rPr>
          <w:rFonts w:hint="eastAsia" w:ascii="宋体" w:hAnsi="宋体" w:eastAsia="宋体" w:cs="宋体"/>
          <w:sz w:val="21"/>
          <w:szCs w:val="21"/>
        </w:rPr>
        <w:t>企业为</w:t>
      </w:r>
      <w:r>
        <w:rPr>
          <w:rFonts w:hint="eastAsia" w:ascii="宋体" w:hAnsi="宋体" w:eastAsia="宋体" w:cs="宋体"/>
          <w:i/>
          <w:sz w:val="21"/>
          <w:szCs w:val="21"/>
          <w:u w:val="single"/>
        </w:rPr>
        <w:t>（企业名称）</w:t>
      </w:r>
      <w:r>
        <w:rPr>
          <w:rFonts w:hint="eastAsia" w:ascii="宋体" w:hAnsi="宋体" w:eastAsia="宋体" w:cs="宋体"/>
          <w:sz w:val="21"/>
          <w:szCs w:val="21"/>
        </w:rPr>
        <w:t>，从业人员</w:t>
      </w:r>
      <w:r>
        <w:rPr>
          <w:rFonts w:hint="eastAsia" w:ascii="宋体" w:hAnsi="宋体" w:eastAsia="宋体" w:cs="宋体"/>
          <w:sz w:val="21"/>
          <w:szCs w:val="21"/>
          <w:u w:val="single"/>
        </w:rPr>
        <w:t xml:space="preserve">      </w:t>
      </w:r>
      <w:r>
        <w:rPr>
          <w:rFonts w:hint="eastAsia" w:ascii="宋体" w:hAnsi="宋体" w:eastAsia="宋体" w:cs="宋体"/>
          <w:sz w:val="21"/>
          <w:szCs w:val="21"/>
        </w:rPr>
        <w:t>人，营业收入为</w:t>
      </w:r>
      <w:r>
        <w:rPr>
          <w:rFonts w:hint="eastAsia" w:ascii="宋体" w:hAnsi="宋体" w:eastAsia="宋体" w:cs="宋体"/>
          <w:sz w:val="21"/>
          <w:szCs w:val="21"/>
          <w:u w:val="single"/>
        </w:rPr>
        <w:t xml:space="preserve">    </w:t>
      </w:r>
      <w:r>
        <w:rPr>
          <w:rFonts w:hint="eastAsia" w:ascii="宋体" w:hAnsi="宋体" w:eastAsia="宋体" w:cs="宋体"/>
          <w:sz w:val="21"/>
          <w:szCs w:val="21"/>
        </w:rPr>
        <w:t>万元，资产总额为</w:t>
      </w:r>
      <w:r>
        <w:rPr>
          <w:rFonts w:hint="eastAsia" w:ascii="宋体" w:hAnsi="宋体" w:eastAsia="宋体" w:cs="宋体"/>
          <w:sz w:val="21"/>
          <w:szCs w:val="21"/>
          <w:u w:val="single"/>
        </w:rPr>
        <w:t xml:space="preserve">    </w:t>
      </w:r>
      <w:r>
        <w:rPr>
          <w:rFonts w:hint="eastAsia" w:ascii="宋体" w:hAnsi="宋体" w:eastAsia="宋体" w:cs="宋体"/>
          <w:sz w:val="21"/>
          <w:szCs w:val="21"/>
        </w:rPr>
        <w:t>万元，属于</w:t>
      </w:r>
      <w:r>
        <w:rPr>
          <w:rFonts w:hint="eastAsia" w:ascii="宋体" w:hAnsi="宋体" w:eastAsia="宋体" w:cs="宋体"/>
          <w:i/>
          <w:sz w:val="21"/>
          <w:szCs w:val="21"/>
          <w:u w:val="single"/>
        </w:rPr>
        <w:t>（中型企业、小型企业、微型企业）</w:t>
      </w:r>
      <w:r>
        <w:rPr>
          <w:rFonts w:hint="eastAsia" w:ascii="宋体" w:hAnsi="宋体" w:eastAsia="宋体" w:cs="宋体"/>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以上企业，不属于大企业的分支机构，不存在控股股东为大企业的情形，也不存在与大企业的负责人为同一人的情形。</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本企业对上述声明内容的真实性负责。如有虚假，将依法承担相应责任。</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0" w:firstLineChars="0"/>
        <w:textAlignment w:val="auto"/>
        <w:rPr>
          <w:rFonts w:hint="eastAsia" w:ascii="宋体" w:hAnsi="宋体" w:eastAsia="宋体" w:cs="宋体"/>
          <w:sz w:val="21"/>
          <w:szCs w:val="21"/>
          <w:u w:val="single"/>
        </w:rPr>
      </w:pPr>
      <w:r>
        <w:rPr>
          <w:rFonts w:hint="eastAsia" w:ascii="宋体" w:hAnsi="宋体" w:eastAsia="宋体" w:cs="宋体"/>
          <w:sz w:val="21"/>
          <w:szCs w:val="21"/>
        </w:rPr>
        <w:t>企业名称（盖章）：</w:t>
      </w:r>
      <w:r>
        <w:rPr>
          <w:rFonts w:hint="eastAsia" w:ascii="宋体" w:hAnsi="宋体" w:eastAsia="宋体" w:cs="宋体"/>
          <w:sz w:val="21"/>
          <w:szCs w:val="21"/>
          <w:u w:val="single"/>
          <w:lang w:eastAsia="zh-CN"/>
        </w:rPr>
        <w:t xml:space="preserve"> </w:t>
      </w:r>
      <w:r>
        <w:rPr>
          <w:rFonts w:hint="eastAsia" w:ascii="宋体" w:hAnsi="宋体" w:eastAsia="宋体" w:cs="宋体"/>
          <w:sz w:val="21"/>
          <w:szCs w:val="21"/>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right="784" w:firstLine="0" w:firstLineChars="0"/>
        <w:textAlignment w:val="auto"/>
        <w:rPr>
          <w:rFonts w:hint="eastAsia" w:ascii="宋体" w:hAnsi="宋体" w:eastAsia="宋体" w:cs="宋体"/>
          <w:sz w:val="21"/>
          <w:szCs w:val="21"/>
          <w:u w:val="single"/>
        </w:rPr>
      </w:pPr>
      <w:r>
        <w:rPr>
          <w:rFonts w:hint="eastAsia" w:ascii="宋体" w:hAnsi="宋体" w:eastAsia="宋体" w:cs="宋体"/>
          <w:sz w:val="21"/>
          <w:szCs w:val="21"/>
        </w:rPr>
        <w:t>日</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期：</w:t>
      </w:r>
      <w:r>
        <w:rPr>
          <w:rFonts w:hint="eastAsia" w:ascii="宋体" w:hAnsi="宋体" w:eastAsia="宋体" w:cs="宋体"/>
          <w:sz w:val="21"/>
          <w:szCs w:val="21"/>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填写时应注意以下事项：</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1.从业人员、营业收入、资产总额填报上一年度数据，无上一年度数据的新成立企业可不填报。</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2.中小企业应当按照《中小企业划型标准规定》（工信部联企业〔2011〕300号），如实填写并提交《</w:t>
      </w:r>
      <w:r>
        <w:rPr>
          <w:rFonts w:hint="eastAsia" w:ascii="宋体" w:hAnsi="宋体" w:eastAsia="宋体" w:cs="宋体"/>
          <w:b w:val="0"/>
          <w:bCs w:val="0"/>
          <w:kern w:val="0"/>
          <w:sz w:val="21"/>
          <w:szCs w:val="21"/>
          <w:lang w:eastAsia="zh-CN"/>
        </w:rPr>
        <w:t>中小企业声明函</w:t>
      </w:r>
      <w:r>
        <w:rPr>
          <w:rFonts w:hint="eastAsia" w:ascii="宋体" w:hAnsi="宋体" w:eastAsia="宋体" w:cs="宋体"/>
          <w:b w:val="0"/>
          <w:bCs w:val="0"/>
          <w:kern w:val="0"/>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3.行业类别由招标人在招标文件中明确，投标人填写《中小企业声明函》中所属行业时，应与招标文件明确的行业类别一致。</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4.本声明函“企业名称（盖章）”处为</w:t>
      </w:r>
      <w:r>
        <w:rPr>
          <w:rFonts w:hint="eastAsia" w:ascii="宋体" w:hAnsi="宋体" w:eastAsia="宋体" w:cs="宋体"/>
          <w:b w:val="0"/>
          <w:bCs w:val="0"/>
          <w:kern w:val="0"/>
          <w:sz w:val="21"/>
          <w:szCs w:val="21"/>
          <w:lang w:val="en-US" w:eastAsia="zh-CN"/>
        </w:rPr>
        <w:t>中小企业</w:t>
      </w:r>
      <w:r>
        <w:rPr>
          <w:rFonts w:hint="eastAsia" w:ascii="宋体" w:hAnsi="宋体" w:eastAsia="宋体" w:cs="宋体"/>
          <w:b w:val="0"/>
          <w:bCs w:val="0"/>
          <w:kern w:val="0"/>
          <w:sz w:val="21"/>
          <w:szCs w:val="21"/>
        </w:rPr>
        <w:t>盖章。</w:t>
      </w:r>
    </w:p>
    <w:p>
      <w:pPr>
        <w:rPr>
          <w:rFonts w:hint="eastAsia" w:ascii="宋体" w:hAnsi="宋体" w:eastAsia="宋体" w:cs="宋体"/>
          <w:szCs w:val="21"/>
        </w:rPr>
      </w:pPr>
      <w:r>
        <w:rPr>
          <w:rFonts w:hint="eastAsia" w:ascii="宋体" w:hAnsi="宋体" w:eastAsia="宋体" w:cs="宋体"/>
          <w:szCs w:val="21"/>
        </w:rPr>
        <w:br w:type="page"/>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注：各行业划型标准：</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（一）农、林、牧、渔业。营业收入20000万元以下的为中小微型企业。其中，营业收入500万元及以上的为中型企业，营业收入50万元及以上的为小型企业，营业收入50万元以下的为微型企业。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tabs>
          <w:tab w:val="left" w:pos="6300"/>
        </w:tabs>
        <w:kinsoku/>
        <w:wordWrap/>
        <w:overflowPunct/>
        <w:topLinePunct w:val="0"/>
        <w:autoSpaceDE/>
        <w:autoSpaceDN/>
        <w:bidi w:val="0"/>
        <w:adjustRightInd/>
        <w:snapToGrid w:val="0"/>
        <w:spacing w:before="0" w:beforeAutospacing="0" w:after="0" w:afterAutospacing="0" w:line="360" w:lineRule="auto"/>
        <w:ind w:left="0" w:leftChars="0" w:right="0" w:rightChars="0" w:firstLine="420" w:firstLineChars="200"/>
        <w:jc w:val="center"/>
        <w:textAlignment w:val="auto"/>
        <w:outlineLvl w:val="9"/>
        <w:rPr>
          <w:rFonts w:hint="eastAsia" w:ascii="宋体" w:hAnsi="宋体" w:eastAsia="宋体" w:cs="宋体"/>
          <w:kern w:val="0"/>
          <w:sz w:val="21"/>
          <w:szCs w:val="21"/>
        </w:rPr>
      </w:pPr>
      <w:r>
        <w:rPr>
          <w:rFonts w:hint="eastAsia" w:ascii="宋体" w:hAnsi="宋体" w:eastAsia="宋体" w:cs="宋体"/>
          <w:kern w:val="0"/>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spacing w:line="240" w:lineRule="auto"/>
        <w:ind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kern w:val="0"/>
          <w:sz w:val="21"/>
          <w:szCs w:val="21"/>
        </w:rPr>
        <w:t>（十六）其他未列明行业。从业人员300人以下的为中小微型企业。其中，从业人员100人及以上的为中型企业；从业人员10人及以上的为小型企业；从业人员10人以下的为微型企业。</w:t>
      </w:r>
      <w:r>
        <w:rPr>
          <w:rFonts w:hint="eastAsia" w:ascii="宋体" w:hAnsi="宋体" w:eastAsia="宋体" w:cs="宋体"/>
          <w:color w:val="auto"/>
          <w:szCs w:val="21"/>
          <w:highlight w:val="none"/>
          <w:lang w:val="en-US" w:eastAsia="zh-CN"/>
        </w:rPr>
        <w:br w:type="page"/>
      </w:r>
    </w:p>
    <w:p>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w:t>
      </w:r>
      <w:r>
        <w:rPr>
          <w:rFonts w:hint="eastAsia" w:ascii="宋体" w:hAnsi="宋体" w:eastAsia="宋体" w:cs="宋体"/>
          <w:b w:val="0"/>
          <w:lang w:val="en-US" w:eastAsia="zh-CN"/>
        </w:rPr>
        <w:t>按照招标文件第二章投标人须知前附表第1.4.1项、第3.4款要求提供的资料。</w:t>
      </w:r>
    </w:p>
    <w:p>
      <w:pPr>
        <w:rPr>
          <w:rFonts w:hint="eastAsia" w:ascii="宋体" w:hAnsi="宋体" w:eastAsia="宋体" w:cs="宋体"/>
        </w:rPr>
      </w:pPr>
      <w:r>
        <w:rPr>
          <w:rFonts w:hint="eastAsia" w:ascii="宋体" w:hAnsi="宋体" w:eastAsia="宋体" w:cs="宋体"/>
          <w:color w:val="auto"/>
          <w:szCs w:val="21"/>
          <w:highlight w:val="none"/>
        </w:rPr>
        <w:t>……</w:t>
      </w:r>
      <w:bookmarkEnd w:id="1876"/>
      <w:bookmarkEnd w:id="1877"/>
      <w:bookmarkEnd w:id="1878"/>
    </w:p>
    <w:sectPr>
      <w:pgSz w:w="11906" w:h="16838"/>
      <w:pgMar w:top="1304" w:right="1134" w:bottom="1304" w:left="1304"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altName w:val="宋体"/>
    <w:panose1 w:val="02010609030101010101"/>
    <w:charset w:val="86"/>
    <w:family w:val="auto"/>
    <w:pitch w:val="default"/>
    <w:sig w:usb0="00000000" w:usb1="00000000" w:usb2="00000000" w:usb3="00000000" w:csb0="00040000" w:csb1="00000000"/>
  </w:font>
  <w:font w:name="方正书宋简体">
    <w:altName w:val="方正书宋_GBK"/>
    <w:panose1 w:val="00000000000000000000"/>
    <w:charset w:val="86"/>
    <w:family w:val="auto"/>
    <w:pitch w:val="default"/>
    <w:sig w:usb0="00000000" w:usb1="00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小标宋简体">
    <w:panose1 w:val="02000000000000000000"/>
    <w:charset w:val="86"/>
    <w:family w:val="script"/>
    <w:pitch w:val="default"/>
    <w:sig w:usb0="A00002BF" w:usb1="184F6CFA" w:usb2="00000012" w:usb3="00000000" w:csb0="00040001" w:csb1="00000000"/>
  </w:font>
  <w:font w:name="ˎ̥">
    <w:altName w:val="Times New Roman"/>
    <w:panose1 w:val="00000000000000000000"/>
    <w:charset w:val="00"/>
    <w:family w:val="auto"/>
    <w:pitch w:val="default"/>
    <w:sig w:usb0="00000000" w:usb1="00000000" w:usb2="00000000" w:usb3="00000000" w:csb0="00040001" w:csb1="00000000"/>
  </w:font>
  <w:font w:name="Verdana">
    <w:altName w:val="DejaVu Sans"/>
    <w:panose1 w:val="020B0604030504040204"/>
    <w:charset w:val="00"/>
    <w:family w:val="swiss"/>
    <w:pitch w:val="default"/>
    <w:sig w:usb0="00000000" w:usb1="00000000" w:usb2="00000010" w:usb3="00000000" w:csb0="2000019F" w:csb1="00000000"/>
  </w:font>
  <w:font w:name="仿宋">
    <w:altName w:val="宋体"/>
    <w:panose1 w:val="02010609060101010101"/>
    <w:charset w:val="86"/>
    <w:family w:val="auto"/>
    <w:pitch w:val="default"/>
    <w:sig w:usb0="00000000" w:usb1="00000000" w:usb2="00000016" w:usb3="00000000" w:csb0="00040001" w:csb1="00000000"/>
  </w:font>
  <w:font w:name="方正仿宋简体">
    <w:altName w:val="方正仿宋_GBK"/>
    <w:panose1 w:val="00000000000000000000"/>
    <w:charset w:val="86"/>
    <w:family w:val="auto"/>
    <w:pitch w:val="default"/>
    <w:sig w:usb0="00000000" w:usb1="00000000" w:usb2="00000012" w:usb3="00000000" w:csb0="00040001" w:csb1="00000000"/>
  </w:font>
  <w:font w:name="华文细黑">
    <w:altName w:val="汉仪中等线简"/>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MingLiU">
    <w:altName w:val="宋体"/>
    <w:panose1 w:val="02020509000000000000"/>
    <w:charset w:val="88"/>
    <w:family w:val="modern"/>
    <w:pitch w:val="default"/>
    <w:sig w:usb0="00000000" w:usb1="00000000" w:usb2="00000016" w:usb3="00000000" w:csb0="00100001" w:csb1="00000000"/>
  </w:font>
  <w:font w:name="Calibri Light">
    <w:altName w:val="DejaVu Sans"/>
    <w:panose1 w:val="020F0302020204030204"/>
    <w:charset w:val="00"/>
    <w:family w:val="swiss"/>
    <w:pitch w:val="default"/>
    <w:sig w:usb0="00000000" w:usb1="00000000" w:usb2="00000000" w:usb3="00000000" w:csb0="2000019F" w:csb1="00000000"/>
  </w:font>
  <w:font w:name="楷体_GB2312">
    <w:altName w:val="宋体"/>
    <w:panose1 w:val="00000000000000000000"/>
    <w:charset w:val="86"/>
    <w:family w:val="modern"/>
    <w:pitch w:val="default"/>
    <w:sig w:usb0="00000000" w:usb1="00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end"/>
    </w:r>
  </w:p>
  <w:p>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1</w:t>
    </w:r>
    <w:r>
      <w:fldChar w:fldCharType="end"/>
    </w:r>
    <w:r>
      <w:t xml:space="preserve"> -</w:t>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- 2 -</w:t>
    </w:r>
    <w:r>
      <w:fldChar w:fldCharType="end"/>
    </w:r>
  </w:p>
  <w:p>
    <w:pPr>
      <w:pStyle w:val="2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- 4 -</w:t>
    </w:r>
    <w:r>
      <w:fldChar w:fldCharType="end"/>
    </w:r>
  </w:p>
  <w:p>
    <w:pPr>
      <w:pStyle w:val="2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79</w:t>
    </w:r>
    <w:r>
      <w:fldChar w:fldCharType="end"/>
    </w:r>
    <w: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264</w:t>
    </w:r>
    <w:r>
      <w:fldChar w:fldCharType="end"/>
    </w:r>
  </w:p>
  <w:p>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31FAD4"/>
    <w:multiLevelType w:val="singleLevel"/>
    <w:tmpl w:val="E731FAD4"/>
    <w:lvl w:ilvl="0" w:tentative="0">
      <w:start w:val="2"/>
      <w:numFmt w:val="decimal"/>
      <w:suff w:val="nothing"/>
      <w:lvlText w:val="（%1）"/>
      <w:lvlJc w:val="left"/>
    </w:lvl>
  </w:abstractNum>
  <w:abstractNum w:abstractNumId="1">
    <w:nsid w:val="0B8B25E9"/>
    <w:multiLevelType w:val="singleLevel"/>
    <w:tmpl w:val="0B8B25E9"/>
    <w:lvl w:ilvl="0" w:tentative="0">
      <w:start w:val="4"/>
      <w:numFmt w:val="chineseCounting"/>
      <w:suff w:val="nothing"/>
      <w:lvlText w:val="（%1）"/>
      <w:lvlJc w:val="left"/>
      <w:rPr>
        <w:rFonts w:hint="eastAsia"/>
      </w:rPr>
    </w:lvl>
  </w:abstractNum>
  <w:abstractNum w:abstractNumId="2">
    <w:nsid w:val="23861DC8"/>
    <w:multiLevelType w:val="singleLevel"/>
    <w:tmpl w:val="23861DC8"/>
    <w:lvl w:ilvl="0" w:tentative="0">
      <w:start w:val="2"/>
      <w:numFmt w:val="decimal"/>
      <w:suff w:val="nothing"/>
      <w:lvlText w:val="（%1）"/>
      <w:lvlJc w:val="left"/>
    </w:lvl>
  </w:abstractNum>
  <w:abstractNum w:abstractNumId="3">
    <w:nsid w:val="284B7D45"/>
    <w:multiLevelType w:val="singleLevel"/>
    <w:tmpl w:val="284B7D45"/>
    <w:lvl w:ilvl="0" w:tentative="0">
      <w:start w:val="2"/>
      <w:numFmt w:val="decimal"/>
      <w:suff w:val="nothing"/>
      <w:lvlText w:val="（%1）"/>
      <w:lvlJc w:val="left"/>
    </w:lvl>
  </w:abstractNum>
  <w:num w:numId="1">
    <w:abstractNumId w:val="3"/>
  </w:num>
  <w:num w:numId="2">
    <w:abstractNumId w:val="2"/>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fgw">
    <w15:presenceInfo w15:providerId="None" w15:userId="fg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hideSpellingErrors/>
  <w:revisionView w:markup="0"/>
  <w:trackRevisions w:val="true"/>
  <w:documentProtection w:enforcement="0"/>
  <w:defaultTabStop w:val="420"/>
  <w:drawingGridHorizontalSpacing w:val="105"/>
  <w:drawingGridVerticalSpacing w:val="156"/>
  <w:displayHorizontalDrawingGridEvery w:val="2"/>
  <w:displayVerticalDrawingGridEvery w:val="2"/>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345"/>
    <w:rsid w:val="00001A09"/>
    <w:rsid w:val="00001B1E"/>
    <w:rsid w:val="000027C8"/>
    <w:rsid w:val="0000285A"/>
    <w:rsid w:val="00002D86"/>
    <w:rsid w:val="00003A3F"/>
    <w:rsid w:val="00004B9B"/>
    <w:rsid w:val="00005443"/>
    <w:rsid w:val="00005E79"/>
    <w:rsid w:val="000067A3"/>
    <w:rsid w:val="00010A30"/>
    <w:rsid w:val="00014531"/>
    <w:rsid w:val="00014DF1"/>
    <w:rsid w:val="00015333"/>
    <w:rsid w:val="00015C9C"/>
    <w:rsid w:val="0001647D"/>
    <w:rsid w:val="0001650A"/>
    <w:rsid w:val="000165A8"/>
    <w:rsid w:val="0001665A"/>
    <w:rsid w:val="00016912"/>
    <w:rsid w:val="00016C41"/>
    <w:rsid w:val="00017F2D"/>
    <w:rsid w:val="00020EB1"/>
    <w:rsid w:val="00021228"/>
    <w:rsid w:val="000215EB"/>
    <w:rsid w:val="00022747"/>
    <w:rsid w:val="00022F4C"/>
    <w:rsid w:val="00023AD6"/>
    <w:rsid w:val="00023B7F"/>
    <w:rsid w:val="00024492"/>
    <w:rsid w:val="00025644"/>
    <w:rsid w:val="00025750"/>
    <w:rsid w:val="0002592F"/>
    <w:rsid w:val="00025DD0"/>
    <w:rsid w:val="00026CDA"/>
    <w:rsid w:val="0002735F"/>
    <w:rsid w:val="000301A4"/>
    <w:rsid w:val="0003119C"/>
    <w:rsid w:val="000316FE"/>
    <w:rsid w:val="00031F42"/>
    <w:rsid w:val="00032255"/>
    <w:rsid w:val="0003256A"/>
    <w:rsid w:val="0003271E"/>
    <w:rsid w:val="00032B15"/>
    <w:rsid w:val="00033076"/>
    <w:rsid w:val="00033847"/>
    <w:rsid w:val="000347EB"/>
    <w:rsid w:val="00034B81"/>
    <w:rsid w:val="00035320"/>
    <w:rsid w:val="0003558C"/>
    <w:rsid w:val="000355D8"/>
    <w:rsid w:val="00035B50"/>
    <w:rsid w:val="00035E2F"/>
    <w:rsid w:val="000365B0"/>
    <w:rsid w:val="0003673D"/>
    <w:rsid w:val="00037549"/>
    <w:rsid w:val="00037672"/>
    <w:rsid w:val="000407E9"/>
    <w:rsid w:val="00040A96"/>
    <w:rsid w:val="00041188"/>
    <w:rsid w:val="000415C5"/>
    <w:rsid w:val="000418B4"/>
    <w:rsid w:val="00041C27"/>
    <w:rsid w:val="000426A8"/>
    <w:rsid w:val="000426EA"/>
    <w:rsid w:val="000434B1"/>
    <w:rsid w:val="000437CD"/>
    <w:rsid w:val="00043D37"/>
    <w:rsid w:val="00044029"/>
    <w:rsid w:val="00046EAC"/>
    <w:rsid w:val="000477EA"/>
    <w:rsid w:val="00050329"/>
    <w:rsid w:val="00050A2B"/>
    <w:rsid w:val="00050F21"/>
    <w:rsid w:val="00051794"/>
    <w:rsid w:val="000537CF"/>
    <w:rsid w:val="00053B37"/>
    <w:rsid w:val="00053DC4"/>
    <w:rsid w:val="00053F70"/>
    <w:rsid w:val="00054784"/>
    <w:rsid w:val="00054C30"/>
    <w:rsid w:val="00054D78"/>
    <w:rsid w:val="00054F64"/>
    <w:rsid w:val="0005572F"/>
    <w:rsid w:val="0005649A"/>
    <w:rsid w:val="00057103"/>
    <w:rsid w:val="0005714B"/>
    <w:rsid w:val="000578DC"/>
    <w:rsid w:val="00057D13"/>
    <w:rsid w:val="00061927"/>
    <w:rsid w:val="00061B42"/>
    <w:rsid w:val="0006245E"/>
    <w:rsid w:val="00062535"/>
    <w:rsid w:val="00062D58"/>
    <w:rsid w:val="00063C01"/>
    <w:rsid w:val="000640B5"/>
    <w:rsid w:val="000654D9"/>
    <w:rsid w:val="000655E4"/>
    <w:rsid w:val="0006599E"/>
    <w:rsid w:val="00065C93"/>
    <w:rsid w:val="00065F0A"/>
    <w:rsid w:val="000677BF"/>
    <w:rsid w:val="00067885"/>
    <w:rsid w:val="00067E50"/>
    <w:rsid w:val="0007009B"/>
    <w:rsid w:val="000703E1"/>
    <w:rsid w:val="00070444"/>
    <w:rsid w:val="0007082A"/>
    <w:rsid w:val="00070DB4"/>
    <w:rsid w:val="00072AEF"/>
    <w:rsid w:val="00072C40"/>
    <w:rsid w:val="0007377C"/>
    <w:rsid w:val="0007389B"/>
    <w:rsid w:val="00073E89"/>
    <w:rsid w:val="00074031"/>
    <w:rsid w:val="00074445"/>
    <w:rsid w:val="00074926"/>
    <w:rsid w:val="0007534D"/>
    <w:rsid w:val="000753AE"/>
    <w:rsid w:val="00075CB5"/>
    <w:rsid w:val="0007662F"/>
    <w:rsid w:val="00077452"/>
    <w:rsid w:val="00077788"/>
    <w:rsid w:val="000777DB"/>
    <w:rsid w:val="00080479"/>
    <w:rsid w:val="00080C91"/>
    <w:rsid w:val="00081A02"/>
    <w:rsid w:val="00081E58"/>
    <w:rsid w:val="000826AD"/>
    <w:rsid w:val="00084056"/>
    <w:rsid w:val="00084085"/>
    <w:rsid w:val="000843AE"/>
    <w:rsid w:val="00084AD3"/>
    <w:rsid w:val="00085720"/>
    <w:rsid w:val="00085DDD"/>
    <w:rsid w:val="000868F6"/>
    <w:rsid w:val="00086B25"/>
    <w:rsid w:val="00086F23"/>
    <w:rsid w:val="000874F6"/>
    <w:rsid w:val="00090828"/>
    <w:rsid w:val="0009083C"/>
    <w:rsid w:val="00090A07"/>
    <w:rsid w:val="00090FA6"/>
    <w:rsid w:val="00090FD7"/>
    <w:rsid w:val="00091128"/>
    <w:rsid w:val="00092098"/>
    <w:rsid w:val="000925AC"/>
    <w:rsid w:val="000927A3"/>
    <w:rsid w:val="00092F8F"/>
    <w:rsid w:val="0009358F"/>
    <w:rsid w:val="00094007"/>
    <w:rsid w:val="00094EF4"/>
    <w:rsid w:val="00095189"/>
    <w:rsid w:val="0009559A"/>
    <w:rsid w:val="0009581E"/>
    <w:rsid w:val="00095DEF"/>
    <w:rsid w:val="000967E2"/>
    <w:rsid w:val="00096C42"/>
    <w:rsid w:val="00097C86"/>
    <w:rsid w:val="000A0398"/>
    <w:rsid w:val="000A05E7"/>
    <w:rsid w:val="000A0D3C"/>
    <w:rsid w:val="000A2AF4"/>
    <w:rsid w:val="000A2CA5"/>
    <w:rsid w:val="000A3781"/>
    <w:rsid w:val="000A3817"/>
    <w:rsid w:val="000A41FD"/>
    <w:rsid w:val="000A4A55"/>
    <w:rsid w:val="000A569B"/>
    <w:rsid w:val="000A7403"/>
    <w:rsid w:val="000A7D07"/>
    <w:rsid w:val="000B0A2E"/>
    <w:rsid w:val="000B0F51"/>
    <w:rsid w:val="000B149B"/>
    <w:rsid w:val="000B1596"/>
    <w:rsid w:val="000B1B81"/>
    <w:rsid w:val="000B1BC0"/>
    <w:rsid w:val="000B1DE8"/>
    <w:rsid w:val="000B283B"/>
    <w:rsid w:val="000B3303"/>
    <w:rsid w:val="000B3431"/>
    <w:rsid w:val="000B3545"/>
    <w:rsid w:val="000B4288"/>
    <w:rsid w:val="000B4635"/>
    <w:rsid w:val="000B489F"/>
    <w:rsid w:val="000B4C5B"/>
    <w:rsid w:val="000B5039"/>
    <w:rsid w:val="000B55BE"/>
    <w:rsid w:val="000B5C3A"/>
    <w:rsid w:val="000B5E88"/>
    <w:rsid w:val="000B6027"/>
    <w:rsid w:val="000B6648"/>
    <w:rsid w:val="000B786B"/>
    <w:rsid w:val="000C079C"/>
    <w:rsid w:val="000C0EE5"/>
    <w:rsid w:val="000C13A1"/>
    <w:rsid w:val="000C260D"/>
    <w:rsid w:val="000C30AC"/>
    <w:rsid w:val="000C3BC7"/>
    <w:rsid w:val="000C4579"/>
    <w:rsid w:val="000C463E"/>
    <w:rsid w:val="000C4BEF"/>
    <w:rsid w:val="000C4E06"/>
    <w:rsid w:val="000C5056"/>
    <w:rsid w:val="000C52AB"/>
    <w:rsid w:val="000C5AA2"/>
    <w:rsid w:val="000C5C93"/>
    <w:rsid w:val="000C5D12"/>
    <w:rsid w:val="000C6F15"/>
    <w:rsid w:val="000C6F2A"/>
    <w:rsid w:val="000D020D"/>
    <w:rsid w:val="000D136D"/>
    <w:rsid w:val="000D1F8D"/>
    <w:rsid w:val="000D21F1"/>
    <w:rsid w:val="000D252E"/>
    <w:rsid w:val="000D2ED1"/>
    <w:rsid w:val="000D3548"/>
    <w:rsid w:val="000D3551"/>
    <w:rsid w:val="000D35B5"/>
    <w:rsid w:val="000D42D0"/>
    <w:rsid w:val="000D5211"/>
    <w:rsid w:val="000D5573"/>
    <w:rsid w:val="000D5B51"/>
    <w:rsid w:val="000D616F"/>
    <w:rsid w:val="000D65FC"/>
    <w:rsid w:val="000D6B45"/>
    <w:rsid w:val="000D6FB3"/>
    <w:rsid w:val="000D7254"/>
    <w:rsid w:val="000D753D"/>
    <w:rsid w:val="000D76E1"/>
    <w:rsid w:val="000D7823"/>
    <w:rsid w:val="000E0DB3"/>
    <w:rsid w:val="000E10A5"/>
    <w:rsid w:val="000E10C0"/>
    <w:rsid w:val="000E1407"/>
    <w:rsid w:val="000E1A63"/>
    <w:rsid w:val="000E3177"/>
    <w:rsid w:val="000E33CF"/>
    <w:rsid w:val="000E40D3"/>
    <w:rsid w:val="000E4C3D"/>
    <w:rsid w:val="000E6849"/>
    <w:rsid w:val="000E6E8C"/>
    <w:rsid w:val="000E7213"/>
    <w:rsid w:val="000E72AF"/>
    <w:rsid w:val="000E72B9"/>
    <w:rsid w:val="000F05AB"/>
    <w:rsid w:val="000F091D"/>
    <w:rsid w:val="000F17D5"/>
    <w:rsid w:val="000F1B68"/>
    <w:rsid w:val="000F2179"/>
    <w:rsid w:val="000F278B"/>
    <w:rsid w:val="000F2955"/>
    <w:rsid w:val="000F2C67"/>
    <w:rsid w:val="000F40C0"/>
    <w:rsid w:val="000F45C8"/>
    <w:rsid w:val="000F4AAA"/>
    <w:rsid w:val="000F4BBE"/>
    <w:rsid w:val="000F50C6"/>
    <w:rsid w:val="000F51EA"/>
    <w:rsid w:val="000F5A6F"/>
    <w:rsid w:val="000F5AD4"/>
    <w:rsid w:val="000F7CF5"/>
    <w:rsid w:val="00100471"/>
    <w:rsid w:val="001006C1"/>
    <w:rsid w:val="0010189D"/>
    <w:rsid w:val="001019D6"/>
    <w:rsid w:val="00101E5F"/>
    <w:rsid w:val="001025D9"/>
    <w:rsid w:val="00102EBB"/>
    <w:rsid w:val="00104353"/>
    <w:rsid w:val="00105446"/>
    <w:rsid w:val="00105F22"/>
    <w:rsid w:val="001062D4"/>
    <w:rsid w:val="00106436"/>
    <w:rsid w:val="001066B1"/>
    <w:rsid w:val="00107DA6"/>
    <w:rsid w:val="001108D6"/>
    <w:rsid w:val="001109ED"/>
    <w:rsid w:val="00111268"/>
    <w:rsid w:val="00111C02"/>
    <w:rsid w:val="00111FF3"/>
    <w:rsid w:val="001128C3"/>
    <w:rsid w:val="00112A83"/>
    <w:rsid w:val="0011387C"/>
    <w:rsid w:val="00113E49"/>
    <w:rsid w:val="00113E95"/>
    <w:rsid w:val="00114A01"/>
    <w:rsid w:val="00114CF3"/>
    <w:rsid w:val="00115B4C"/>
    <w:rsid w:val="00115CA3"/>
    <w:rsid w:val="00116F55"/>
    <w:rsid w:val="00116F93"/>
    <w:rsid w:val="00117445"/>
    <w:rsid w:val="00117B2C"/>
    <w:rsid w:val="00117D7D"/>
    <w:rsid w:val="0012046B"/>
    <w:rsid w:val="001209B5"/>
    <w:rsid w:val="00120E02"/>
    <w:rsid w:val="00121199"/>
    <w:rsid w:val="001214C7"/>
    <w:rsid w:val="00121F6B"/>
    <w:rsid w:val="00122362"/>
    <w:rsid w:val="0012259E"/>
    <w:rsid w:val="001228C8"/>
    <w:rsid w:val="00122C0D"/>
    <w:rsid w:val="00122D4D"/>
    <w:rsid w:val="00123921"/>
    <w:rsid w:val="0012481C"/>
    <w:rsid w:val="00125E36"/>
    <w:rsid w:val="001269FF"/>
    <w:rsid w:val="00127717"/>
    <w:rsid w:val="001303A1"/>
    <w:rsid w:val="001303B7"/>
    <w:rsid w:val="00131D1B"/>
    <w:rsid w:val="00132B99"/>
    <w:rsid w:val="00132BF1"/>
    <w:rsid w:val="001330BB"/>
    <w:rsid w:val="001339C6"/>
    <w:rsid w:val="00134327"/>
    <w:rsid w:val="00134354"/>
    <w:rsid w:val="001347A9"/>
    <w:rsid w:val="00135872"/>
    <w:rsid w:val="00136173"/>
    <w:rsid w:val="00136D1E"/>
    <w:rsid w:val="001377F8"/>
    <w:rsid w:val="00137F99"/>
    <w:rsid w:val="0014084B"/>
    <w:rsid w:val="001428A9"/>
    <w:rsid w:val="001440F2"/>
    <w:rsid w:val="0014440C"/>
    <w:rsid w:val="00145318"/>
    <w:rsid w:val="001455A1"/>
    <w:rsid w:val="00145AE6"/>
    <w:rsid w:val="00145F46"/>
    <w:rsid w:val="001460D9"/>
    <w:rsid w:val="001466BF"/>
    <w:rsid w:val="00146976"/>
    <w:rsid w:val="00146C44"/>
    <w:rsid w:val="001477E7"/>
    <w:rsid w:val="00147E54"/>
    <w:rsid w:val="00147FD9"/>
    <w:rsid w:val="00150025"/>
    <w:rsid w:val="00150964"/>
    <w:rsid w:val="00150A27"/>
    <w:rsid w:val="00150F2A"/>
    <w:rsid w:val="00152078"/>
    <w:rsid w:val="00154963"/>
    <w:rsid w:val="0015596B"/>
    <w:rsid w:val="00155D1F"/>
    <w:rsid w:val="001561B1"/>
    <w:rsid w:val="00157A5C"/>
    <w:rsid w:val="001600A3"/>
    <w:rsid w:val="0016132F"/>
    <w:rsid w:val="0016174D"/>
    <w:rsid w:val="00162B36"/>
    <w:rsid w:val="0016317C"/>
    <w:rsid w:val="00164DCB"/>
    <w:rsid w:val="00165642"/>
    <w:rsid w:val="00165B64"/>
    <w:rsid w:val="00165D82"/>
    <w:rsid w:val="00166C40"/>
    <w:rsid w:val="00166F24"/>
    <w:rsid w:val="00167BBE"/>
    <w:rsid w:val="00171489"/>
    <w:rsid w:val="001721A5"/>
    <w:rsid w:val="0017293A"/>
    <w:rsid w:val="00172A27"/>
    <w:rsid w:val="00172ABA"/>
    <w:rsid w:val="00172DEA"/>
    <w:rsid w:val="00172F37"/>
    <w:rsid w:val="00174134"/>
    <w:rsid w:val="001745A8"/>
    <w:rsid w:val="00175461"/>
    <w:rsid w:val="00176A64"/>
    <w:rsid w:val="00176B11"/>
    <w:rsid w:val="00176C6C"/>
    <w:rsid w:val="001772F4"/>
    <w:rsid w:val="0017784A"/>
    <w:rsid w:val="00177E29"/>
    <w:rsid w:val="00177F0D"/>
    <w:rsid w:val="00177F8E"/>
    <w:rsid w:val="001806AD"/>
    <w:rsid w:val="00181796"/>
    <w:rsid w:val="001818BD"/>
    <w:rsid w:val="0018204B"/>
    <w:rsid w:val="001826C2"/>
    <w:rsid w:val="00182F9F"/>
    <w:rsid w:val="001831F9"/>
    <w:rsid w:val="00183D2D"/>
    <w:rsid w:val="00184528"/>
    <w:rsid w:val="00184AF6"/>
    <w:rsid w:val="001862DC"/>
    <w:rsid w:val="00186401"/>
    <w:rsid w:val="00186442"/>
    <w:rsid w:val="001866A1"/>
    <w:rsid w:val="001917DF"/>
    <w:rsid w:val="001923EA"/>
    <w:rsid w:val="00192735"/>
    <w:rsid w:val="00192FBA"/>
    <w:rsid w:val="0019300B"/>
    <w:rsid w:val="00193696"/>
    <w:rsid w:val="00193EC6"/>
    <w:rsid w:val="0019411E"/>
    <w:rsid w:val="001947FB"/>
    <w:rsid w:val="00194B34"/>
    <w:rsid w:val="00195720"/>
    <w:rsid w:val="001958B9"/>
    <w:rsid w:val="00196CDD"/>
    <w:rsid w:val="001975C9"/>
    <w:rsid w:val="001A065E"/>
    <w:rsid w:val="001A189F"/>
    <w:rsid w:val="001A293D"/>
    <w:rsid w:val="001A2A77"/>
    <w:rsid w:val="001A3908"/>
    <w:rsid w:val="001A3A5A"/>
    <w:rsid w:val="001A4457"/>
    <w:rsid w:val="001A5133"/>
    <w:rsid w:val="001A6B3B"/>
    <w:rsid w:val="001A6DCB"/>
    <w:rsid w:val="001A773A"/>
    <w:rsid w:val="001A77C4"/>
    <w:rsid w:val="001A7BE0"/>
    <w:rsid w:val="001B06C3"/>
    <w:rsid w:val="001B15C6"/>
    <w:rsid w:val="001B17D1"/>
    <w:rsid w:val="001B215A"/>
    <w:rsid w:val="001B229E"/>
    <w:rsid w:val="001B2B2F"/>
    <w:rsid w:val="001B2DEF"/>
    <w:rsid w:val="001B412E"/>
    <w:rsid w:val="001B4136"/>
    <w:rsid w:val="001B45EF"/>
    <w:rsid w:val="001B48E0"/>
    <w:rsid w:val="001B4D7D"/>
    <w:rsid w:val="001B5125"/>
    <w:rsid w:val="001B52F1"/>
    <w:rsid w:val="001B5B97"/>
    <w:rsid w:val="001B6AA4"/>
    <w:rsid w:val="001C023F"/>
    <w:rsid w:val="001C02D5"/>
    <w:rsid w:val="001C0500"/>
    <w:rsid w:val="001C059B"/>
    <w:rsid w:val="001C0B84"/>
    <w:rsid w:val="001C1192"/>
    <w:rsid w:val="001C1E56"/>
    <w:rsid w:val="001C28B3"/>
    <w:rsid w:val="001C2CF6"/>
    <w:rsid w:val="001C3639"/>
    <w:rsid w:val="001C3E08"/>
    <w:rsid w:val="001C4064"/>
    <w:rsid w:val="001C49F4"/>
    <w:rsid w:val="001C71D7"/>
    <w:rsid w:val="001D0F66"/>
    <w:rsid w:val="001D125F"/>
    <w:rsid w:val="001D1285"/>
    <w:rsid w:val="001D16DA"/>
    <w:rsid w:val="001D17FB"/>
    <w:rsid w:val="001D2271"/>
    <w:rsid w:val="001D23D8"/>
    <w:rsid w:val="001D251C"/>
    <w:rsid w:val="001D3B3D"/>
    <w:rsid w:val="001D40EF"/>
    <w:rsid w:val="001D42FF"/>
    <w:rsid w:val="001D4381"/>
    <w:rsid w:val="001D47CF"/>
    <w:rsid w:val="001D4A3E"/>
    <w:rsid w:val="001D4B38"/>
    <w:rsid w:val="001D6225"/>
    <w:rsid w:val="001D6439"/>
    <w:rsid w:val="001D6D8C"/>
    <w:rsid w:val="001D7E9C"/>
    <w:rsid w:val="001E054D"/>
    <w:rsid w:val="001E0FAD"/>
    <w:rsid w:val="001E1308"/>
    <w:rsid w:val="001E1520"/>
    <w:rsid w:val="001E19DD"/>
    <w:rsid w:val="001E19F9"/>
    <w:rsid w:val="001E29A7"/>
    <w:rsid w:val="001E2C16"/>
    <w:rsid w:val="001E394D"/>
    <w:rsid w:val="001E39AA"/>
    <w:rsid w:val="001E3AAF"/>
    <w:rsid w:val="001E3D84"/>
    <w:rsid w:val="001E4F0E"/>
    <w:rsid w:val="001E594C"/>
    <w:rsid w:val="001E6BFA"/>
    <w:rsid w:val="001E6F59"/>
    <w:rsid w:val="001F07E9"/>
    <w:rsid w:val="001F0D0C"/>
    <w:rsid w:val="001F11F5"/>
    <w:rsid w:val="001F12EE"/>
    <w:rsid w:val="001F2368"/>
    <w:rsid w:val="001F24B9"/>
    <w:rsid w:val="001F2919"/>
    <w:rsid w:val="001F31AC"/>
    <w:rsid w:val="001F3815"/>
    <w:rsid w:val="001F3DB0"/>
    <w:rsid w:val="001F3E77"/>
    <w:rsid w:val="001F4B13"/>
    <w:rsid w:val="001F57A7"/>
    <w:rsid w:val="001F5A67"/>
    <w:rsid w:val="001F5CA4"/>
    <w:rsid w:val="001F6B1B"/>
    <w:rsid w:val="001F7FF6"/>
    <w:rsid w:val="00200EBF"/>
    <w:rsid w:val="00203E86"/>
    <w:rsid w:val="00204651"/>
    <w:rsid w:val="00204D75"/>
    <w:rsid w:val="002050D7"/>
    <w:rsid w:val="002051B0"/>
    <w:rsid w:val="00205225"/>
    <w:rsid w:val="00205413"/>
    <w:rsid w:val="00205AEF"/>
    <w:rsid w:val="00205D72"/>
    <w:rsid w:val="0020686F"/>
    <w:rsid w:val="002076AA"/>
    <w:rsid w:val="0021027A"/>
    <w:rsid w:val="00212465"/>
    <w:rsid w:val="00212A14"/>
    <w:rsid w:val="00214B24"/>
    <w:rsid w:val="00214D7A"/>
    <w:rsid w:val="00214D88"/>
    <w:rsid w:val="00215286"/>
    <w:rsid w:val="00215906"/>
    <w:rsid w:val="002159C6"/>
    <w:rsid w:val="00215A2A"/>
    <w:rsid w:val="00215CE0"/>
    <w:rsid w:val="00215DA1"/>
    <w:rsid w:val="00216156"/>
    <w:rsid w:val="0021687E"/>
    <w:rsid w:val="002168E9"/>
    <w:rsid w:val="00216DD3"/>
    <w:rsid w:val="0021733C"/>
    <w:rsid w:val="00217BD4"/>
    <w:rsid w:val="002207FA"/>
    <w:rsid w:val="00221627"/>
    <w:rsid w:val="00221E51"/>
    <w:rsid w:val="00221F8E"/>
    <w:rsid w:val="00221FE1"/>
    <w:rsid w:val="002220C5"/>
    <w:rsid w:val="00222689"/>
    <w:rsid w:val="00223852"/>
    <w:rsid w:val="00223ADA"/>
    <w:rsid w:val="002245B9"/>
    <w:rsid w:val="00224A21"/>
    <w:rsid w:val="00225099"/>
    <w:rsid w:val="002250CA"/>
    <w:rsid w:val="00225879"/>
    <w:rsid w:val="00225CDE"/>
    <w:rsid w:val="0022607A"/>
    <w:rsid w:val="00226152"/>
    <w:rsid w:val="00226456"/>
    <w:rsid w:val="002264D0"/>
    <w:rsid w:val="002270BE"/>
    <w:rsid w:val="0023134B"/>
    <w:rsid w:val="00232211"/>
    <w:rsid w:val="002329B7"/>
    <w:rsid w:val="00232AD2"/>
    <w:rsid w:val="002330FC"/>
    <w:rsid w:val="002343A7"/>
    <w:rsid w:val="0023462F"/>
    <w:rsid w:val="00234BF0"/>
    <w:rsid w:val="00235CE8"/>
    <w:rsid w:val="002369E6"/>
    <w:rsid w:val="00237DCC"/>
    <w:rsid w:val="00237DD3"/>
    <w:rsid w:val="00237F17"/>
    <w:rsid w:val="0024052C"/>
    <w:rsid w:val="002410BB"/>
    <w:rsid w:val="0024122A"/>
    <w:rsid w:val="00241889"/>
    <w:rsid w:val="00243253"/>
    <w:rsid w:val="002432CD"/>
    <w:rsid w:val="00244B16"/>
    <w:rsid w:val="00245FE7"/>
    <w:rsid w:val="002476F0"/>
    <w:rsid w:val="00247DA6"/>
    <w:rsid w:val="00251D45"/>
    <w:rsid w:val="00251F81"/>
    <w:rsid w:val="0025253B"/>
    <w:rsid w:val="002526AC"/>
    <w:rsid w:val="00252889"/>
    <w:rsid w:val="00252997"/>
    <w:rsid w:val="002534E3"/>
    <w:rsid w:val="00253DE9"/>
    <w:rsid w:val="00254435"/>
    <w:rsid w:val="00254512"/>
    <w:rsid w:val="00254725"/>
    <w:rsid w:val="002547A0"/>
    <w:rsid w:val="00255062"/>
    <w:rsid w:val="002555DD"/>
    <w:rsid w:val="002555E1"/>
    <w:rsid w:val="00255C94"/>
    <w:rsid w:val="00257031"/>
    <w:rsid w:val="00257A0D"/>
    <w:rsid w:val="00257CB4"/>
    <w:rsid w:val="002603C8"/>
    <w:rsid w:val="002605FA"/>
    <w:rsid w:val="0026138C"/>
    <w:rsid w:val="00262012"/>
    <w:rsid w:val="00263296"/>
    <w:rsid w:val="00263DE8"/>
    <w:rsid w:val="0026466E"/>
    <w:rsid w:val="00264D7B"/>
    <w:rsid w:val="00264EBF"/>
    <w:rsid w:val="002650EC"/>
    <w:rsid w:val="00265DD9"/>
    <w:rsid w:val="00265FED"/>
    <w:rsid w:val="002667EA"/>
    <w:rsid w:val="00266C56"/>
    <w:rsid w:val="00267235"/>
    <w:rsid w:val="00267A99"/>
    <w:rsid w:val="002702C1"/>
    <w:rsid w:val="00270ABB"/>
    <w:rsid w:val="0027264B"/>
    <w:rsid w:val="002736CE"/>
    <w:rsid w:val="002742E2"/>
    <w:rsid w:val="00274CFD"/>
    <w:rsid w:val="00274ED6"/>
    <w:rsid w:val="002752C6"/>
    <w:rsid w:val="002755EF"/>
    <w:rsid w:val="0027586B"/>
    <w:rsid w:val="00276982"/>
    <w:rsid w:val="00276BC6"/>
    <w:rsid w:val="00276C59"/>
    <w:rsid w:val="0027792D"/>
    <w:rsid w:val="00281357"/>
    <w:rsid w:val="00282774"/>
    <w:rsid w:val="00282A25"/>
    <w:rsid w:val="00282E7C"/>
    <w:rsid w:val="00282F72"/>
    <w:rsid w:val="002830A8"/>
    <w:rsid w:val="00283515"/>
    <w:rsid w:val="00283721"/>
    <w:rsid w:val="00283BAD"/>
    <w:rsid w:val="002842D6"/>
    <w:rsid w:val="0028466A"/>
    <w:rsid w:val="002846E8"/>
    <w:rsid w:val="002849BD"/>
    <w:rsid w:val="00284F98"/>
    <w:rsid w:val="00285466"/>
    <w:rsid w:val="0028561D"/>
    <w:rsid w:val="00285FF7"/>
    <w:rsid w:val="002860F1"/>
    <w:rsid w:val="002907E7"/>
    <w:rsid w:val="00291148"/>
    <w:rsid w:val="00292278"/>
    <w:rsid w:val="002923C7"/>
    <w:rsid w:val="00292BFF"/>
    <w:rsid w:val="002942B2"/>
    <w:rsid w:val="00295263"/>
    <w:rsid w:val="0029555F"/>
    <w:rsid w:val="00295590"/>
    <w:rsid w:val="002956AC"/>
    <w:rsid w:val="00295FDF"/>
    <w:rsid w:val="0029631A"/>
    <w:rsid w:val="002963E8"/>
    <w:rsid w:val="00297BEE"/>
    <w:rsid w:val="002A05DC"/>
    <w:rsid w:val="002A0A1A"/>
    <w:rsid w:val="002A0F20"/>
    <w:rsid w:val="002A104F"/>
    <w:rsid w:val="002A13A2"/>
    <w:rsid w:val="002A2279"/>
    <w:rsid w:val="002A24AA"/>
    <w:rsid w:val="002A27AC"/>
    <w:rsid w:val="002A3274"/>
    <w:rsid w:val="002A32D9"/>
    <w:rsid w:val="002A3CF1"/>
    <w:rsid w:val="002A59B9"/>
    <w:rsid w:val="002A5BEB"/>
    <w:rsid w:val="002A5E8D"/>
    <w:rsid w:val="002A68CD"/>
    <w:rsid w:val="002A708C"/>
    <w:rsid w:val="002A7306"/>
    <w:rsid w:val="002B13CB"/>
    <w:rsid w:val="002B14EA"/>
    <w:rsid w:val="002B165B"/>
    <w:rsid w:val="002B1854"/>
    <w:rsid w:val="002B1A51"/>
    <w:rsid w:val="002B2AE1"/>
    <w:rsid w:val="002B3159"/>
    <w:rsid w:val="002B3A8F"/>
    <w:rsid w:val="002B3E1F"/>
    <w:rsid w:val="002B4646"/>
    <w:rsid w:val="002B5324"/>
    <w:rsid w:val="002B5C76"/>
    <w:rsid w:val="002B5C91"/>
    <w:rsid w:val="002B5F4B"/>
    <w:rsid w:val="002B6603"/>
    <w:rsid w:val="002B6F5F"/>
    <w:rsid w:val="002C07A0"/>
    <w:rsid w:val="002C0828"/>
    <w:rsid w:val="002C124B"/>
    <w:rsid w:val="002C162E"/>
    <w:rsid w:val="002C1A0B"/>
    <w:rsid w:val="002C311D"/>
    <w:rsid w:val="002C33AF"/>
    <w:rsid w:val="002C370D"/>
    <w:rsid w:val="002C3B57"/>
    <w:rsid w:val="002C3B75"/>
    <w:rsid w:val="002C3FCC"/>
    <w:rsid w:val="002C450A"/>
    <w:rsid w:val="002C47E9"/>
    <w:rsid w:val="002C4E26"/>
    <w:rsid w:val="002C4E6C"/>
    <w:rsid w:val="002C5092"/>
    <w:rsid w:val="002C54BF"/>
    <w:rsid w:val="002C5519"/>
    <w:rsid w:val="002C59CD"/>
    <w:rsid w:val="002C67E5"/>
    <w:rsid w:val="002C6930"/>
    <w:rsid w:val="002C6D0D"/>
    <w:rsid w:val="002C6F5D"/>
    <w:rsid w:val="002C74C7"/>
    <w:rsid w:val="002C77AB"/>
    <w:rsid w:val="002D0639"/>
    <w:rsid w:val="002D08F4"/>
    <w:rsid w:val="002D097F"/>
    <w:rsid w:val="002D0D0C"/>
    <w:rsid w:val="002D0FEE"/>
    <w:rsid w:val="002D1258"/>
    <w:rsid w:val="002D13E8"/>
    <w:rsid w:val="002D2807"/>
    <w:rsid w:val="002D2D04"/>
    <w:rsid w:val="002D2D97"/>
    <w:rsid w:val="002D3BDF"/>
    <w:rsid w:val="002D426C"/>
    <w:rsid w:val="002D4721"/>
    <w:rsid w:val="002D472F"/>
    <w:rsid w:val="002D4803"/>
    <w:rsid w:val="002D5627"/>
    <w:rsid w:val="002D645E"/>
    <w:rsid w:val="002D6CDA"/>
    <w:rsid w:val="002D6EFD"/>
    <w:rsid w:val="002D7080"/>
    <w:rsid w:val="002E050A"/>
    <w:rsid w:val="002E0D86"/>
    <w:rsid w:val="002E16AE"/>
    <w:rsid w:val="002E1795"/>
    <w:rsid w:val="002E1871"/>
    <w:rsid w:val="002E1A25"/>
    <w:rsid w:val="002E1C38"/>
    <w:rsid w:val="002E2CAE"/>
    <w:rsid w:val="002E3521"/>
    <w:rsid w:val="002E37F4"/>
    <w:rsid w:val="002E43A5"/>
    <w:rsid w:val="002E5665"/>
    <w:rsid w:val="002E6353"/>
    <w:rsid w:val="002E7318"/>
    <w:rsid w:val="002E7617"/>
    <w:rsid w:val="002E7C56"/>
    <w:rsid w:val="002E7D8E"/>
    <w:rsid w:val="002F0408"/>
    <w:rsid w:val="002F067C"/>
    <w:rsid w:val="002F06FF"/>
    <w:rsid w:val="002F210E"/>
    <w:rsid w:val="002F27B6"/>
    <w:rsid w:val="002F2B50"/>
    <w:rsid w:val="002F3CDE"/>
    <w:rsid w:val="002F405F"/>
    <w:rsid w:val="002F491B"/>
    <w:rsid w:val="002F4953"/>
    <w:rsid w:val="002F4ACB"/>
    <w:rsid w:val="002F6752"/>
    <w:rsid w:val="002F7430"/>
    <w:rsid w:val="002F777B"/>
    <w:rsid w:val="00300191"/>
    <w:rsid w:val="00300414"/>
    <w:rsid w:val="00300578"/>
    <w:rsid w:val="00300AAF"/>
    <w:rsid w:val="00300BF2"/>
    <w:rsid w:val="00300F8D"/>
    <w:rsid w:val="003032E6"/>
    <w:rsid w:val="00303D97"/>
    <w:rsid w:val="00304FC4"/>
    <w:rsid w:val="0030517E"/>
    <w:rsid w:val="003059F4"/>
    <w:rsid w:val="00305D49"/>
    <w:rsid w:val="0030689E"/>
    <w:rsid w:val="003068D7"/>
    <w:rsid w:val="003071B2"/>
    <w:rsid w:val="003073B9"/>
    <w:rsid w:val="00307599"/>
    <w:rsid w:val="003075B8"/>
    <w:rsid w:val="00310399"/>
    <w:rsid w:val="003106FD"/>
    <w:rsid w:val="00310D8D"/>
    <w:rsid w:val="00313A85"/>
    <w:rsid w:val="0031445A"/>
    <w:rsid w:val="003149F6"/>
    <w:rsid w:val="00315977"/>
    <w:rsid w:val="00316368"/>
    <w:rsid w:val="003174B4"/>
    <w:rsid w:val="0032047A"/>
    <w:rsid w:val="0032085B"/>
    <w:rsid w:val="00320939"/>
    <w:rsid w:val="00320E3E"/>
    <w:rsid w:val="00320F9D"/>
    <w:rsid w:val="00321B76"/>
    <w:rsid w:val="00321BBE"/>
    <w:rsid w:val="00322575"/>
    <w:rsid w:val="00322F2B"/>
    <w:rsid w:val="003237CB"/>
    <w:rsid w:val="00323813"/>
    <w:rsid w:val="00325077"/>
    <w:rsid w:val="0032515F"/>
    <w:rsid w:val="003253BE"/>
    <w:rsid w:val="00325C89"/>
    <w:rsid w:val="0032679D"/>
    <w:rsid w:val="00326D1D"/>
    <w:rsid w:val="00327D78"/>
    <w:rsid w:val="00327D80"/>
    <w:rsid w:val="00327DF9"/>
    <w:rsid w:val="00327E48"/>
    <w:rsid w:val="003300D5"/>
    <w:rsid w:val="003302F7"/>
    <w:rsid w:val="003305D2"/>
    <w:rsid w:val="0033125F"/>
    <w:rsid w:val="00332326"/>
    <w:rsid w:val="00332437"/>
    <w:rsid w:val="00332A1C"/>
    <w:rsid w:val="00332A90"/>
    <w:rsid w:val="00332AB7"/>
    <w:rsid w:val="00332B68"/>
    <w:rsid w:val="00333E90"/>
    <w:rsid w:val="003341F6"/>
    <w:rsid w:val="00334502"/>
    <w:rsid w:val="00334C69"/>
    <w:rsid w:val="00334E81"/>
    <w:rsid w:val="00335E6A"/>
    <w:rsid w:val="00337322"/>
    <w:rsid w:val="0034010E"/>
    <w:rsid w:val="003404D9"/>
    <w:rsid w:val="00340AB3"/>
    <w:rsid w:val="00340CDE"/>
    <w:rsid w:val="0034133E"/>
    <w:rsid w:val="003415A1"/>
    <w:rsid w:val="00342048"/>
    <w:rsid w:val="00342994"/>
    <w:rsid w:val="00342F54"/>
    <w:rsid w:val="00343735"/>
    <w:rsid w:val="00343F87"/>
    <w:rsid w:val="003453AF"/>
    <w:rsid w:val="00345C3B"/>
    <w:rsid w:val="00345DCC"/>
    <w:rsid w:val="00345FFB"/>
    <w:rsid w:val="00346101"/>
    <w:rsid w:val="00346CAB"/>
    <w:rsid w:val="00347C24"/>
    <w:rsid w:val="00347EB1"/>
    <w:rsid w:val="00350543"/>
    <w:rsid w:val="003508F6"/>
    <w:rsid w:val="00350B30"/>
    <w:rsid w:val="0035149C"/>
    <w:rsid w:val="00351DDB"/>
    <w:rsid w:val="00351FF3"/>
    <w:rsid w:val="00352440"/>
    <w:rsid w:val="00352B90"/>
    <w:rsid w:val="00352E26"/>
    <w:rsid w:val="00353231"/>
    <w:rsid w:val="0035353B"/>
    <w:rsid w:val="00353F39"/>
    <w:rsid w:val="00354D6E"/>
    <w:rsid w:val="0035514C"/>
    <w:rsid w:val="00356084"/>
    <w:rsid w:val="003568C0"/>
    <w:rsid w:val="00356E07"/>
    <w:rsid w:val="003578B5"/>
    <w:rsid w:val="00357A76"/>
    <w:rsid w:val="0036056A"/>
    <w:rsid w:val="00361582"/>
    <w:rsid w:val="00361AC5"/>
    <w:rsid w:val="00361BB1"/>
    <w:rsid w:val="00364002"/>
    <w:rsid w:val="003642D2"/>
    <w:rsid w:val="0036450C"/>
    <w:rsid w:val="00364574"/>
    <w:rsid w:val="0036468B"/>
    <w:rsid w:val="0036546D"/>
    <w:rsid w:val="00365C54"/>
    <w:rsid w:val="003664C3"/>
    <w:rsid w:val="003675A1"/>
    <w:rsid w:val="0036773D"/>
    <w:rsid w:val="00367FEB"/>
    <w:rsid w:val="003705E8"/>
    <w:rsid w:val="003709F9"/>
    <w:rsid w:val="0037112E"/>
    <w:rsid w:val="003711C1"/>
    <w:rsid w:val="00371BC3"/>
    <w:rsid w:val="00371CBE"/>
    <w:rsid w:val="00372C24"/>
    <w:rsid w:val="00372C38"/>
    <w:rsid w:val="00372C9E"/>
    <w:rsid w:val="0037332F"/>
    <w:rsid w:val="00373333"/>
    <w:rsid w:val="00373A01"/>
    <w:rsid w:val="00373AD4"/>
    <w:rsid w:val="00373E9E"/>
    <w:rsid w:val="0037428F"/>
    <w:rsid w:val="00374539"/>
    <w:rsid w:val="003747BD"/>
    <w:rsid w:val="00374DD5"/>
    <w:rsid w:val="0037591D"/>
    <w:rsid w:val="00376910"/>
    <w:rsid w:val="00376E05"/>
    <w:rsid w:val="0037720A"/>
    <w:rsid w:val="003774FC"/>
    <w:rsid w:val="00377F5B"/>
    <w:rsid w:val="0038006D"/>
    <w:rsid w:val="00381EB9"/>
    <w:rsid w:val="0038206D"/>
    <w:rsid w:val="00382620"/>
    <w:rsid w:val="00382AA3"/>
    <w:rsid w:val="00382B6F"/>
    <w:rsid w:val="00383A81"/>
    <w:rsid w:val="00383D6A"/>
    <w:rsid w:val="00384693"/>
    <w:rsid w:val="00385DC1"/>
    <w:rsid w:val="00385F02"/>
    <w:rsid w:val="00386202"/>
    <w:rsid w:val="0038641A"/>
    <w:rsid w:val="00386DED"/>
    <w:rsid w:val="0038719C"/>
    <w:rsid w:val="00390E97"/>
    <w:rsid w:val="003912C0"/>
    <w:rsid w:val="00391D1E"/>
    <w:rsid w:val="00391DA4"/>
    <w:rsid w:val="003924AE"/>
    <w:rsid w:val="00392C12"/>
    <w:rsid w:val="00392E76"/>
    <w:rsid w:val="00393A4B"/>
    <w:rsid w:val="00393BF6"/>
    <w:rsid w:val="00393F1C"/>
    <w:rsid w:val="00393F6E"/>
    <w:rsid w:val="00394276"/>
    <w:rsid w:val="00394BA4"/>
    <w:rsid w:val="0039514C"/>
    <w:rsid w:val="0039597A"/>
    <w:rsid w:val="0039641F"/>
    <w:rsid w:val="0039697D"/>
    <w:rsid w:val="00396DAE"/>
    <w:rsid w:val="00396DF7"/>
    <w:rsid w:val="0039750E"/>
    <w:rsid w:val="00397618"/>
    <w:rsid w:val="00397731"/>
    <w:rsid w:val="00397EA7"/>
    <w:rsid w:val="003A09E6"/>
    <w:rsid w:val="003A1350"/>
    <w:rsid w:val="003A1792"/>
    <w:rsid w:val="003A17CE"/>
    <w:rsid w:val="003A1920"/>
    <w:rsid w:val="003A1A61"/>
    <w:rsid w:val="003A2C3E"/>
    <w:rsid w:val="003A2D49"/>
    <w:rsid w:val="003A3487"/>
    <w:rsid w:val="003A35B2"/>
    <w:rsid w:val="003A5228"/>
    <w:rsid w:val="003A583A"/>
    <w:rsid w:val="003A591A"/>
    <w:rsid w:val="003A5F2B"/>
    <w:rsid w:val="003A722D"/>
    <w:rsid w:val="003A798D"/>
    <w:rsid w:val="003B01FB"/>
    <w:rsid w:val="003B0557"/>
    <w:rsid w:val="003B0E02"/>
    <w:rsid w:val="003B0FDA"/>
    <w:rsid w:val="003B1656"/>
    <w:rsid w:val="003B21BF"/>
    <w:rsid w:val="003B231B"/>
    <w:rsid w:val="003B3157"/>
    <w:rsid w:val="003B3518"/>
    <w:rsid w:val="003B3FC0"/>
    <w:rsid w:val="003B4786"/>
    <w:rsid w:val="003B56E2"/>
    <w:rsid w:val="003B5926"/>
    <w:rsid w:val="003B5A38"/>
    <w:rsid w:val="003B602A"/>
    <w:rsid w:val="003B71D0"/>
    <w:rsid w:val="003B73FC"/>
    <w:rsid w:val="003B7450"/>
    <w:rsid w:val="003C1B93"/>
    <w:rsid w:val="003C242F"/>
    <w:rsid w:val="003C2C74"/>
    <w:rsid w:val="003C3055"/>
    <w:rsid w:val="003C3470"/>
    <w:rsid w:val="003C3878"/>
    <w:rsid w:val="003C3EAC"/>
    <w:rsid w:val="003C4015"/>
    <w:rsid w:val="003C45E6"/>
    <w:rsid w:val="003C4A67"/>
    <w:rsid w:val="003C5064"/>
    <w:rsid w:val="003C568C"/>
    <w:rsid w:val="003C56E9"/>
    <w:rsid w:val="003C63A8"/>
    <w:rsid w:val="003C6725"/>
    <w:rsid w:val="003C6F78"/>
    <w:rsid w:val="003C703E"/>
    <w:rsid w:val="003C7107"/>
    <w:rsid w:val="003D0D2D"/>
    <w:rsid w:val="003D16A1"/>
    <w:rsid w:val="003D16F1"/>
    <w:rsid w:val="003D1778"/>
    <w:rsid w:val="003D1B5E"/>
    <w:rsid w:val="003D28A5"/>
    <w:rsid w:val="003D30C9"/>
    <w:rsid w:val="003D472B"/>
    <w:rsid w:val="003D4F91"/>
    <w:rsid w:val="003D5092"/>
    <w:rsid w:val="003D6240"/>
    <w:rsid w:val="003D7A99"/>
    <w:rsid w:val="003D7D65"/>
    <w:rsid w:val="003E007A"/>
    <w:rsid w:val="003E0976"/>
    <w:rsid w:val="003E09C9"/>
    <w:rsid w:val="003E0CFA"/>
    <w:rsid w:val="003E0D77"/>
    <w:rsid w:val="003E0DA2"/>
    <w:rsid w:val="003E11B1"/>
    <w:rsid w:val="003E11D8"/>
    <w:rsid w:val="003E1873"/>
    <w:rsid w:val="003E25CD"/>
    <w:rsid w:val="003E25DA"/>
    <w:rsid w:val="003E2BDE"/>
    <w:rsid w:val="003E2F13"/>
    <w:rsid w:val="003E3005"/>
    <w:rsid w:val="003E3092"/>
    <w:rsid w:val="003E386C"/>
    <w:rsid w:val="003E44BC"/>
    <w:rsid w:val="003E509B"/>
    <w:rsid w:val="003E60A8"/>
    <w:rsid w:val="003E6141"/>
    <w:rsid w:val="003E61BF"/>
    <w:rsid w:val="003E620D"/>
    <w:rsid w:val="003E6F86"/>
    <w:rsid w:val="003E724E"/>
    <w:rsid w:val="003F01D4"/>
    <w:rsid w:val="003F111F"/>
    <w:rsid w:val="003F1441"/>
    <w:rsid w:val="003F1515"/>
    <w:rsid w:val="003F1A7F"/>
    <w:rsid w:val="003F275B"/>
    <w:rsid w:val="003F330F"/>
    <w:rsid w:val="003F36C9"/>
    <w:rsid w:val="003F43BB"/>
    <w:rsid w:val="003F441E"/>
    <w:rsid w:val="003F4A7C"/>
    <w:rsid w:val="003F4C76"/>
    <w:rsid w:val="003F5144"/>
    <w:rsid w:val="003F584D"/>
    <w:rsid w:val="003F5DC0"/>
    <w:rsid w:val="003F5DF5"/>
    <w:rsid w:val="003F73B2"/>
    <w:rsid w:val="003F7AA3"/>
    <w:rsid w:val="00400538"/>
    <w:rsid w:val="0040067C"/>
    <w:rsid w:val="004012CF"/>
    <w:rsid w:val="0040177F"/>
    <w:rsid w:val="00401801"/>
    <w:rsid w:val="00402034"/>
    <w:rsid w:val="00402AC1"/>
    <w:rsid w:val="00402FB4"/>
    <w:rsid w:val="004032FE"/>
    <w:rsid w:val="00403576"/>
    <w:rsid w:val="00403A5F"/>
    <w:rsid w:val="00404A4F"/>
    <w:rsid w:val="004050E6"/>
    <w:rsid w:val="00405414"/>
    <w:rsid w:val="004058F1"/>
    <w:rsid w:val="00405B47"/>
    <w:rsid w:val="00406172"/>
    <w:rsid w:val="004061C3"/>
    <w:rsid w:val="0040716B"/>
    <w:rsid w:val="00407301"/>
    <w:rsid w:val="00407985"/>
    <w:rsid w:val="00410BE9"/>
    <w:rsid w:val="004117D4"/>
    <w:rsid w:val="00411C6C"/>
    <w:rsid w:val="0041214B"/>
    <w:rsid w:val="0041332B"/>
    <w:rsid w:val="004133BA"/>
    <w:rsid w:val="00413638"/>
    <w:rsid w:val="00413B4D"/>
    <w:rsid w:val="00413ED4"/>
    <w:rsid w:val="00414B0A"/>
    <w:rsid w:val="00414B6F"/>
    <w:rsid w:val="00414DD6"/>
    <w:rsid w:val="004159EE"/>
    <w:rsid w:val="00415BB5"/>
    <w:rsid w:val="00415EDB"/>
    <w:rsid w:val="0041663C"/>
    <w:rsid w:val="004178A7"/>
    <w:rsid w:val="00417D6B"/>
    <w:rsid w:val="00421DB7"/>
    <w:rsid w:val="00422865"/>
    <w:rsid w:val="00422EB1"/>
    <w:rsid w:val="00422F2E"/>
    <w:rsid w:val="004230F5"/>
    <w:rsid w:val="0042336B"/>
    <w:rsid w:val="004237E6"/>
    <w:rsid w:val="00424573"/>
    <w:rsid w:val="00424B42"/>
    <w:rsid w:val="00425258"/>
    <w:rsid w:val="0042547A"/>
    <w:rsid w:val="0042551A"/>
    <w:rsid w:val="0042561D"/>
    <w:rsid w:val="00425FAD"/>
    <w:rsid w:val="00426C16"/>
    <w:rsid w:val="00426CCD"/>
    <w:rsid w:val="00426F2C"/>
    <w:rsid w:val="00426F58"/>
    <w:rsid w:val="0042720C"/>
    <w:rsid w:val="00427B7B"/>
    <w:rsid w:val="004304F3"/>
    <w:rsid w:val="004307C5"/>
    <w:rsid w:val="004308F3"/>
    <w:rsid w:val="00430AD8"/>
    <w:rsid w:val="00430E04"/>
    <w:rsid w:val="00431053"/>
    <w:rsid w:val="00433188"/>
    <w:rsid w:val="00433728"/>
    <w:rsid w:val="004338FB"/>
    <w:rsid w:val="00433CB6"/>
    <w:rsid w:val="00434569"/>
    <w:rsid w:val="00434775"/>
    <w:rsid w:val="00436264"/>
    <w:rsid w:val="0043688D"/>
    <w:rsid w:val="00437185"/>
    <w:rsid w:val="004373FE"/>
    <w:rsid w:val="0044016F"/>
    <w:rsid w:val="004403BC"/>
    <w:rsid w:val="00440C8E"/>
    <w:rsid w:val="004411B0"/>
    <w:rsid w:val="004411F3"/>
    <w:rsid w:val="0044183D"/>
    <w:rsid w:val="00441862"/>
    <w:rsid w:val="0044206E"/>
    <w:rsid w:val="004422F3"/>
    <w:rsid w:val="004424D6"/>
    <w:rsid w:val="004426D5"/>
    <w:rsid w:val="00442B64"/>
    <w:rsid w:val="00443AA8"/>
    <w:rsid w:val="00444AFB"/>
    <w:rsid w:val="00444C1F"/>
    <w:rsid w:val="00444F38"/>
    <w:rsid w:val="004455B6"/>
    <w:rsid w:val="00445781"/>
    <w:rsid w:val="004468EF"/>
    <w:rsid w:val="00446F78"/>
    <w:rsid w:val="00450535"/>
    <w:rsid w:val="00450551"/>
    <w:rsid w:val="00450E73"/>
    <w:rsid w:val="00451333"/>
    <w:rsid w:val="00451AD8"/>
    <w:rsid w:val="004522A5"/>
    <w:rsid w:val="00452BA8"/>
    <w:rsid w:val="00452C04"/>
    <w:rsid w:val="00452C3B"/>
    <w:rsid w:val="00453AEE"/>
    <w:rsid w:val="00453E19"/>
    <w:rsid w:val="0045516B"/>
    <w:rsid w:val="00455783"/>
    <w:rsid w:val="00455C4E"/>
    <w:rsid w:val="00456B37"/>
    <w:rsid w:val="00456C7D"/>
    <w:rsid w:val="00457068"/>
    <w:rsid w:val="00457C26"/>
    <w:rsid w:val="004607DA"/>
    <w:rsid w:val="00460A63"/>
    <w:rsid w:val="004611AB"/>
    <w:rsid w:val="00461879"/>
    <w:rsid w:val="00461886"/>
    <w:rsid w:val="004628A4"/>
    <w:rsid w:val="00462A0F"/>
    <w:rsid w:val="004645C9"/>
    <w:rsid w:val="00464BDB"/>
    <w:rsid w:val="00464FEE"/>
    <w:rsid w:val="004657E9"/>
    <w:rsid w:val="00465B8F"/>
    <w:rsid w:val="00465BC5"/>
    <w:rsid w:val="004662E8"/>
    <w:rsid w:val="00466659"/>
    <w:rsid w:val="00467813"/>
    <w:rsid w:val="00467C04"/>
    <w:rsid w:val="00470265"/>
    <w:rsid w:val="004704EB"/>
    <w:rsid w:val="00470B02"/>
    <w:rsid w:val="00470D29"/>
    <w:rsid w:val="00471CF1"/>
    <w:rsid w:val="00471F41"/>
    <w:rsid w:val="004738CC"/>
    <w:rsid w:val="00473922"/>
    <w:rsid w:val="00473BE0"/>
    <w:rsid w:val="004742F2"/>
    <w:rsid w:val="004749A9"/>
    <w:rsid w:val="00474B56"/>
    <w:rsid w:val="00474B70"/>
    <w:rsid w:val="004750DD"/>
    <w:rsid w:val="0047575A"/>
    <w:rsid w:val="00475B17"/>
    <w:rsid w:val="00475C74"/>
    <w:rsid w:val="0047645E"/>
    <w:rsid w:val="004779E1"/>
    <w:rsid w:val="00477CA6"/>
    <w:rsid w:val="00477F89"/>
    <w:rsid w:val="0048030D"/>
    <w:rsid w:val="00480336"/>
    <w:rsid w:val="004806FB"/>
    <w:rsid w:val="004807F6"/>
    <w:rsid w:val="00480C5C"/>
    <w:rsid w:val="00480F9B"/>
    <w:rsid w:val="004815B3"/>
    <w:rsid w:val="004815E1"/>
    <w:rsid w:val="004824CC"/>
    <w:rsid w:val="00482F64"/>
    <w:rsid w:val="00482FF5"/>
    <w:rsid w:val="0048533A"/>
    <w:rsid w:val="004861E3"/>
    <w:rsid w:val="004864EC"/>
    <w:rsid w:val="00486E1F"/>
    <w:rsid w:val="00487255"/>
    <w:rsid w:val="004877A9"/>
    <w:rsid w:val="00491E53"/>
    <w:rsid w:val="0049221E"/>
    <w:rsid w:val="004925DA"/>
    <w:rsid w:val="0049286D"/>
    <w:rsid w:val="00492C5B"/>
    <w:rsid w:val="00492D4F"/>
    <w:rsid w:val="0049312E"/>
    <w:rsid w:val="004933BA"/>
    <w:rsid w:val="00493ACA"/>
    <w:rsid w:val="00493CD1"/>
    <w:rsid w:val="00494084"/>
    <w:rsid w:val="004944CE"/>
    <w:rsid w:val="00494926"/>
    <w:rsid w:val="00494BCE"/>
    <w:rsid w:val="0049512D"/>
    <w:rsid w:val="0049547D"/>
    <w:rsid w:val="004956F3"/>
    <w:rsid w:val="0049578F"/>
    <w:rsid w:val="00495AA8"/>
    <w:rsid w:val="00495EDB"/>
    <w:rsid w:val="00496A42"/>
    <w:rsid w:val="00496C64"/>
    <w:rsid w:val="00496DAC"/>
    <w:rsid w:val="00497B07"/>
    <w:rsid w:val="00497F32"/>
    <w:rsid w:val="004A0046"/>
    <w:rsid w:val="004A0BC5"/>
    <w:rsid w:val="004A1373"/>
    <w:rsid w:val="004A14A9"/>
    <w:rsid w:val="004A195A"/>
    <w:rsid w:val="004A2078"/>
    <w:rsid w:val="004A2959"/>
    <w:rsid w:val="004A2CC2"/>
    <w:rsid w:val="004A31D8"/>
    <w:rsid w:val="004A3BE1"/>
    <w:rsid w:val="004A45C0"/>
    <w:rsid w:val="004A46D2"/>
    <w:rsid w:val="004A4B79"/>
    <w:rsid w:val="004A4BD6"/>
    <w:rsid w:val="004A5051"/>
    <w:rsid w:val="004A5860"/>
    <w:rsid w:val="004A665B"/>
    <w:rsid w:val="004A7153"/>
    <w:rsid w:val="004A7948"/>
    <w:rsid w:val="004A7ADA"/>
    <w:rsid w:val="004B016C"/>
    <w:rsid w:val="004B04F6"/>
    <w:rsid w:val="004B0657"/>
    <w:rsid w:val="004B0744"/>
    <w:rsid w:val="004B0E96"/>
    <w:rsid w:val="004B134A"/>
    <w:rsid w:val="004B147C"/>
    <w:rsid w:val="004B256E"/>
    <w:rsid w:val="004B2D58"/>
    <w:rsid w:val="004B53F7"/>
    <w:rsid w:val="004B6F36"/>
    <w:rsid w:val="004B709E"/>
    <w:rsid w:val="004C0B6B"/>
    <w:rsid w:val="004C0FA9"/>
    <w:rsid w:val="004C1884"/>
    <w:rsid w:val="004C1AFC"/>
    <w:rsid w:val="004C33C7"/>
    <w:rsid w:val="004C3A86"/>
    <w:rsid w:val="004C52F8"/>
    <w:rsid w:val="004C552D"/>
    <w:rsid w:val="004C5E6B"/>
    <w:rsid w:val="004C6663"/>
    <w:rsid w:val="004C70BF"/>
    <w:rsid w:val="004D00B5"/>
    <w:rsid w:val="004D011B"/>
    <w:rsid w:val="004D0B12"/>
    <w:rsid w:val="004D0F84"/>
    <w:rsid w:val="004D1CA0"/>
    <w:rsid w:val="004D23CC"/>
    <w:rsid w:val="004D2F70"/>
    <w:rsid w:val="004D3D5B"/>
    <w:rsid w:val="004D3EED"/>
    <w:rsid w:val="004D4958"/>
    <w:rsid w:val="004D51D6"/>
    <w:rsid w:val="004D572F"/>
    <w:rsid w:val="004D62A4"/>
    <w:rsid w:val="004D646A"/>
    <w:rsid w:val="004D6CB7"/>
    <w:rsid w:val="004D7170"/>
    <w:rsid w:val="004D786D"/>
    <w:rsid w:val="004D79D7"/>
    <w:rsid w:val="004D7AA6"/>
    <w:rsid w:val="004E0295"/>
    <w:rsid w:val="004E102A"/>
    <w:rsid w:val="004E104C"/>
    <w:rsid w:val="004E1080"/>
    <w:rsid w:val="004E20A4"/>
    <w:rsid w:val="004E25EB"/>
    <w:rsid w:val="004E2FF4"/>
    <w:rsid w:val="004E37B5"/>
    <w:rsid w:val="004E3C1F"/>
    <w:rsid w:val="004E42F1"/>
    <w:rsid w:val="004E4817"/>
    <w:rsid w:val="004E4D48"/>
    <w:rsid w:val="004E5189"/>
    <w:rsid w:val="004E5C08"/>
    <w:rsid w:val="004E61F6"/>
    <w:rsid w:val="004E6478"/>
    <w:rsid w:val="004E670B"/>
    <w:rsid w:val="004E6B0B"/>
    <w:rsid w:val="004E755F"/>
    <w:rsid w:val="004E79D0"/>
    <w:rsid w:val="004F18EA"/>
    <w:rsid w:val="004F210D"/>
    <w:rsid w:val="004F22A2"/>
    <w:rsid w:val="004F22A9"/>
    <w:rsid w:val="004F2678"/>
    <w:rsid w:val="004F2D46"/>
    <w:rsid w:val="004F2DD9"/>
    <w:rsid w:val="004F4D07"/>
    <w:rsid w:val="004F58BD"/>
    <w:rsid w:val="004F5A23"/>
    <w:rsid w:val="004F6023"/>
    <w:rsid w:val="004F61C1"/>
    <w:rsid w:val="004F6936"/>
    <w:rsid w:val="004F6986"/>
    <w:rsid w:val="004F6BD5"/>
    <w:rsid w:val="004F74C3"/>
    <w:rsid w:val="004F7829"/>
    <w:rsid w:val="004F7B94"/>
    <w:rsid w:val="00500041"/>
    <w:rsid w:val="00500514"/>
    <w:rsid w:val="005005B7"/>
    <w:rsid w:val="0050073E"/>
    <w:rsid w:val="0050188D"/>
    <w:rsid w:val="0050241E"/>
    <w:rsid w:val="0050246E"/>
    <w:rsid w:val="005024B2"/>
    <w:rsid w:val="00503E3F"/>
    <w:rsid w:val="00504057"/>
    <w:rsid w:val="005041DF"/>
    <w:rsid w:val="00504207"/>
    <w:rsid w:val="005049DE"/>
    <w:rsid w:val="00504A84"/>
    <w:rsid w:val="00504DDF"/>
    <w:rsid w:val="00504EBC"/>
    <w:rsid w:val="0050543E"/>
    <w:rsid w:val="00505AFF"/>
    <w:rsid w:val="00505C40"/>
    <w:rsid w:val="00506BCC"/>
    <w:rsid w:val="00506D93"/>
    <w:rsid w:val="0050715C"/>
    <w:rsid w:val="0050725D"/>
    <w:rsid w:val="00507D2E"/>
    <w:rsid w:val="005100E9"/>
    <w:rsid w:val="005105D0"/>
    <w:rsid w:val="00510C3C"/>
    <w:rsid w:val="00510F3D"/>
    <w:rsid w:val="0051174F"/>
    <w:rsid w:val="00511B7C"/>
    <w:rsid w:val="005121F6"/>
    <w:rsid w:val="005124E1"/>
    <w:rsid w:val="005126A3"/>
    <w:rsid w:val="00512750"/>
    <w:rsid w:val="00512791"/>
    <w:rsid w:val="00512A0B"/>
    <w:rsid w:val="00513FA7"/>
    <w:rsid w:val="00513FCB"/>
    <w:rsid w:val="005145EB"/>
    <w:rsid w:val="005149CC"/>
    <w:rsid w:val="00514D8B"/>
    <w:rsid w:val="00515025"/>
    <w:rsid w:val="00515A9C"/>
    <w:rsid w:val="00516A7C"/>
    <w:rsid w:val="00516B9F"/>
    <w:rsid w:val="00517675"/>
    <w:rsid w:val="0052022B"/>
    <w:rsid w:val="005202FC"/>
    <w:rsid w:val="0052138F"/>
    <w:rsid w:val="0052139B"/>
    <w:rsid w:val="00522BC7"/>
    <w:rsid w:val="00522CA2"/>
    <w:rsid w:val="00523E65"/>
    <w:rsid w:val="00523F75"/>
    <w:rsid w:val="00524397"/>
    <w:rsid w:val="00524716"/>
    <w:rsid w:val="00524BD5"/>
    <w:rsid w:val="0052524B"/>
    <w:rsid w:val="00525557"/>
    <w:rsid w:val="00525833"/>
    <w:rsid w:val="00526131"/>
    <w:rsid w:val="00526E2B"/>
    <w:rsid w:val="00527756"/>
    <w:rsid w:val="00527C26"/>
    <w:rsid w:val="0053229A"/>
    <w:rsid w:val="0053293B"/>
    <w:rsid w:val="005333D5"/>
    <w:rsid w:val="00533882"/>
    <w:rsid w:val="00533A0E"/>
    <w:rsid w:val="005341E3"/>
    <w:rsid w:val="0053428F"/>
    <w:rsid w:val="005348C6"/>
    <w:rsid w:val="00535ACC"/>
    <w:rsid w:val="00536682"/>
    <w:rsid w:val="005369A9"/>
    <w:rsid w:val="005374EA"/>
    <w:rsid w:val="00537B63"/>
    <w:rsid w:val="00537BE1"/>
    <w:rsid w:val="0054003C"/>
    <w:rsid w:val="005405A8"/>
    <w:rsid w:val="00540675"/>
    <w:rsid w:val="005413F9"/>
    <w:rsid w:val="0054165C"/>
    <w:rsid w:val="005417DF"/>
    <w:rsid w:val="00541A86"/>
    <w:rsid w:val="0054235C"/>
    <w:rsid w:val="00542391"/>
    <w:rsid w:val="0054329C"/>
    <w:rsid w:val="00543AC4"/>
    <w:rsid w:val="00544696"/>
    <w:rsid w:val="0054540B"/>
    <w:rsid w:val="00545811"/>
    <w:rsid w:val="00545BF2"/>
    <w:rsid w:val="005478ED"/>
    <w:rsid w:val="0054791B"/>
    <w:rsid w:val="00550520"/>
    <w:rsid w:val="00551199"/>
    <w:rsid w:val="00551A81"/>
    <w:rsid w:val="0055250D"/>
    <w:rsid w:val="00552BFC"/>
    <w:rsid w:val="00553FB1"/>
    <w:rsid w:val="00554298"/>
    <w:rsid w:val="005544A1"/>
    <w:rsid w:val="00555BE1"/>
    <w:rsid w:val="0055676A"/>
    <w:rsid w:val="005567C4"/>
    <w:rsid w:val="00557913"/>
    <w:rsid w:val="00560AC2"/>
    <w:rsid w:val="00560BB3"/>
    <w:rsid w:val="00561CF8"/>
    <w:rsid w:val="00561FA5"/>
    <w:rsid w:val="00562C60"/>
    <w:rsid w:val="00563644"/>
    <w:rsid w:val="00563773"/>
    <w:rsid w:val="00563AEA"/>
    <w:rsid w:val="00564141"/>
    <w:rsid w:val="005644A8"/>
    <w:rsid w:val="00564947"/>
    <w:rsid w:val="00564CF4"/>
    <w:rsid w:val="00564E1B"/>
    <w:rsid w:val="00564F4F"/>
    <w:rsid w:val="005652C8"/>
    <w:rsid w:val="0056698E"/>
    <w:rsid w:val="005676F1"/>
    <w:rsid w:val="00567723"/>
    <w:rsid w:val="00571233"/>
    <w:rsid w:val="0057130A"/>
    <w:rsid w:val="00571907"/>
    <w:rsid w:val="0057274D"/>
    <w:rsid w:val="00572838"/>
    <w:rsid w:val="00572924"/>
    <w:rsid w:val="0057395D"/>
    <w:rsid w:val="00573BDF"/>
    <w:rsid w:val="00573CC6"/>
    <w:rsid w:val="00573E1E"/>
    <w:rsid w:val="005744A4"/>
    <w:rsid w:val="00574820"/>
    <w:rsid w:val="0057597C"/>
    <w:rsid w:val="0057633C"/>
    <w:rsid w:val="005766A1"/>
    <w:rsid w:val="0057676F"/>
    <w:rsid w:val="005769A2"/>
    <w:rsid w:val="00576C7A"/>
    <w:rsid w:val="00577153"/>
    <w:rsid w:val="005772EB"/>
    <w:rsid w:val="00577D31"/>
    <w:rsid w:val="00580F3B"/>
    <w:rsid w:val="005815B7"/>
    <w:rsid w:val="00581682"/>
    <w:rsid w:val="00581B14"/>
    <w:rsid w:val="00582382"/>
    <w:rsid w:val="00582527"/>
    <w:rsid w:val="00582D77"/>
    <w:rsid w:val="00582DFB"/>
    <w:rsid w:val="00583203"/>
    <w:rsid w:val="0058364F"/>
    <w:rsid w:val="005842AD"/>
    <w:rsid w:val="005849EA"/>
    <w:rsid w:val="00585B55"/>
    <w:rsid w:val="00586CF4"/>
    <w:rsid w:val="005877E5"/>
    <w:rsid w:val="00587883"/>
    <w:rsid w:val="005878B0"/>
    <w:rsid w:val="0058790A"/>
    <w:rsid w:val="00590842"/>
    <w:rsid w:val="00590B69"/>
    <w:rsid w:val="00590CDB"/>
    <w:rsid w:val="00591420"/>
    <w:rsid w:val="00591928"/>
    <w:rsid w:val="00591A75"/>
    <w:rsid w:val="00591D65"/>
    <w:rsid w:val="005928A9"/>
    <w:rsid w:val="005928FC"/>
    <w:rsid w:val="00592A43"/>
    <w:rsid w:val="00592E82"/>
    <w:rsid w:val="00593DC3"/>
    <w:rsid w:val="00593E6C"/>
    <w:rsid w:val="0059433A"/>
    <w:rsid w:val="00594ADE"/>
    <w:rsid w:val="00594C02"/>
    <w:rsid w:val="00594ECA"/>
    <w:rsid w:val="00595505"/>
    <w:rsid w:val="00596321"/>
    <w:rsid w:val="005964EC"/>
    <w:rsid w:val="00596585"/>
    <w:rsid w:val="00596AB7"/>
    <w:rsid w:val="00596D1F"/>
    <w:rsid w:val="00597CA5"/>
    <w:rsid w:val="005A1261"/>
    <w:rsid w:val="005A1DB5"/>
    <w:rsid w:val="005A4C07"/>
    <w:rsid w:val="005A5DA5"/>
    <w:rsid w:val="005A5F3A"/>
    <w:rsid w:val="005A7422"/>
    <w:rsid w:val="005A76AD"/>
    <w:rsid w:val="005A79D6"/>
    <w:rsid w:val="005A7A28"/>
    <w:rsid w:val="005B1893"/>
    <w:rsid w:val="005B1C4C"/>
    <w:rsid w:val="005B1ECD"/>
    <w:rsid w:val="005B1FEB"/>
    <w:rsid w:val="005B32A0"/>
    <w:rsid w:val="005B34FB"/>
    <w:rsid w:val="005B3807"/>
    <w:rsid w:val="005B43D5"/>
    <w:rsid w:val="005B4454"/>
    <w:rsid w:val="005B4F87"/>
    <w:rsid w:val="005B542D"/>
    <w:rsid w:val="005B5D9A"/>
    <w:rsid w:val="005B677B"/>
    <w:rsid w:val="005B7105"/>
    <w:rsid w:val="005B7D9A"/>
    <w:rsid w:val="005C1A57"/>
    <w:rsid w:val="005C1C8B"/>
    <w:rsid w:val="005C1CE9"/>
    <w:rsid w:val="005C2504"/>
    <w:rsid w:val="005C41C5"/>
    <w:rsid w:val="005C4384"/>
    <w:rsid w:val="005C5B5C"/>
    <w:rsid w:val="005D03F6"/>
    <w:rsid w:val="005D0AF2"/>
    <w:rsid w:val="005D1036"/>
    <w:rsid w:val="005D1A4D"/>
    <w:rsid w:val="005D213D"/>
    <w:rsid w:val="005D22BA"/>
    <w:rsid w:val="005D2CD3"/>
    <w:rsid w:val="005D2E9B"/>
    <w:rsid w:val="005D35F9"/>
    <w:rsid w:val="005D3942"/>
    <w:rsid w:val="005D4D8B"/>
    <w:rsid w:val="005D5BBA"/>
    <w:rsid w:val="005D629A"/>
    <w:rsid w:val="005D7183"/>
    <w:rsid w:val="005E0730"/>
    <w:rsid w:val="005E0759"/>
    <w:rsid w:val="005E0A8E"/>
    <w:rsid w:val="005E0D4D"/>
    <w:rsid w:val="005E124F"/>
    <w:rsid w:val="005E16C5"/>
    <w:rsid w:val="005E1D48"/>
    <w:rsid w:val="005E1F40"/>
    <w:rsid w:val="005E1FF0"/>
    <w:rsid w:val="005E26FB"/>
    <w:rsid w:val="005E2B27"/>
    <w:rsid w:val="005E2F31"/>
    <w:rsid w:val="005E4400"/>
    <w:rsid w:val="005E46B3"/>
    <w:rsid w:val="005E5BDB"/>
    <w:rsid w:val="005E6268"/>
    <w:rsid w:val="005E681E"/>
    <w:rsid w:val="005E776F"/>
    <w:rsid w:val="005F023F"/>
    <w:rsid w:val="005F089F"/>
    <w:rsid w:val="005F0A40"/>
    <w:rsid w:val="005F0A77"/>
    <w:rsid w:val="005F0C3A"/>
    <w:rsid w:val="005F0FBF"/>
    <w:rsid w:val="005F119F"/>
    <w:rsid w:val="005F133C"/>
    <w:rsid w:val="005F1E3B"/>
    <w:rsid w:val="005F2C7A"/>
    <w:rsid w:val="005F30C1"/>
    <w:rsid w:val="005F3260"/>
    <w:rsid w:val="005F4B8E"/>
    <w:rsid w:val="005F5180"/>
    <w:rsid w:val="005F5DE4"/>
    <w:rsid w:val="005F600D"/>
    <w:rsid w:val="005F7D82"/>
    <w:rsid w:val="006002F0"/>
    <w:rsid w:val="0060077C"/>
    <w:rsid w:val="00600CD2"/>
    <w:rsid w:val="00600F4E"/>
    <w:rsid w:val="00601949"/>
    <w:rsid w:val="00602468"/>
    <w:rsid w:val="0060268B"/>
    <w:rsid w:val="006028D2"/>
    <w:rsid w:val="006042C2"/>
    <w:rsid w:val="00605D03"/>
    <w:rsid w:val="00605DDB"/>
    <w:rsid w:val="006061FB"/>
    <w:rsid w:val="00606776"/>
    <w:rsid w:val="00606EC0"/>
    <w:rsid w:val="00607AE9"/>
    <w:rsid w:val="00607B18"/>
    <w:rsid w:val="0061038A"/>
    <w:rsid w:val="0061099D"/>
    <w:rsid w:val="00610ED1"/>
    <w:rsid w:val="006112E4"/>
    <w:rsid w:val="00611B77"/>
    <w:rsid w:val="00612003"/>
    <w:rsid w:val="00612E0A"/>
    <w:rsid w:val="006132AB"/>
    <w:rsid w:val="00613EE3"/>
    <w:rsid w:val="00613FE1"/>
    <w:rsid w:val="006140DF"/>
    <w:rsid w:val="00614799"/>
    <w:rsid w:val="006154E3"/>
    <w:rsid w:val="00615DDA"/>
    <w:rsid w:val="006167A3"/>
    <w:rsid w:val="00616DC1"/>
    <w:rsid w:val="00616DC5"/>
    <w:rsid w:val="006176A7"/>
    <w:rsid w:val="00617A6C"/>
    <w:rsid w:val="00621192"/>
    <w:rsid w:val="0062208C"/>
    <w:rsid w:val="006220E3"/>
    <w:rsid w:val="0062287B"/>
    <w:rsid w:val="00622C0B"/>
    <w:rsid w:val="00623C2F"/>
    <w:rsid w:val="00623F15"/>
    <w:rsid w:val="006242A7"/>
    <w:rsid w:val="0062464B"/>
    <w:rsid w:val="00624C04"/>
    <w:rsid w:val="00625243"/>
    <w:rsid w:val="0062614A"/>
    <w:rsid w:val="00626A94"/>
    <w:rsid w:val="0062773D"/>
    <w:rsid w:val="0062794E"/>
    <w:rsid w:val="00627EF5"/>
    <w:rsid w:val="006303C8"/>
    <w:rsid w:val="0063110A"/>
    <w:rsid w:val="006313F2"/>
    <w:rsid w:val="006317AC"/>
    <w:rsid w:val="00631AAA"/>
    <w:rsid w:val="0063297F"/>
    <w:rsid w:val="0063635B"/>
    <w:rsid w:val="0063688A"/>
    <w:rsid w:val="0063698B"/>
    <w:rsid w:val="00637C91"/>
    <w:rsid w:val="00640A23"/>
    <w:rsid w:val="00641343"/>
    <w:rsid w:val="0064225F"/>
    <w:rsid w:val="00642829"/>
    <w:rsid w:val="00642C25"/>
    <w:rsid w:val="00643351"/>
    <w:rsid w:val="00643399"/>
    <w:rsid w:val="0064392A"/>
    <w:rsid w:val="00643B9A"/>
    <w:rsid w:val="006443D9"/>
    <w:rsid w:val="00645167"/>
    <w:rsid w:val="0064565A"/>
    <w:rsid w:val="0064598C"/>
    <w:rsid w:val="00645DD1"/>
    <w:rsid w:val="006467D5"/>
    <w:rsid w:val="00646A04"/>
    <w:rsid w:val="00646E99"/>
    <w:rsid w:val="0064702D"/>
    <w:rsid w:val="006474D1"/>
    <w:rsid w:val="006510AA"/>
    <w:rsid w:val="0065141B"/>
    <w:rsid w:val="00651C3D"/>
    <w:rsid w:val="00651CC5"/>
    <w:rsid w:val="00651DFD"/>
    <w:rsid w:val="00652286"/>
    <w:rsid w:val="006527CC"/>
    <w:rsid w:val="00652B48"/>
    <w:rsid w:val="00653B6F"/>
    <w:rsid w:val="006549EA"/>
    <w:rsid w:val="00654A45"/>
    <w:rsid w:val="00654D9A"/>
    <w:rsid w:val="0065537B"/>
    <w:rsid w:val="006553B8"/>
    <w:rsid w:val="006555FB"/>
    <w:rsid w:val="00655F6D"/>
    <w:rsid w:val="006565CC"/>
    <w:rsid w:val="0065672C"/>
    <w:rsid w:val="0065683F"/>
    <w:rsid w:val="00656865"/>
    <w:rsid w:val="00656D03"/>
    <w:rsid w:val="0066042B"/>
    <w:rsid w:val="00660879"/>
    <w:rsid w:val="00661519"/>
    <w:rsid w:val="00662315"/>
    <w:rsid w:val="006625FD"/>
    <w:rsid w:val="0066358C"/>
    <w:rsid w:val="006650EA"/>
    <w:rsid w:val="0066562C"/>
    <w:rsid w:val="0066680B"/>
    <w:rsid w:val="00666821"/>
    <w:rsid w:val="00670350"/>
    <w:rsid w:val="00670441"/>
    <w:rsid w:val="0067174E"/>
    <w:rsid w:val="006718E5"/>
    <w:rsid w:val="00671A10"/>
    <w:rsid w:val="00671CD6"/>
    <w:rsid w:val="00671E4C"/>
    <w:rsid w:val="00672CE5"/>
    <w:rsid w:val="00673818"/>
    <w:rsid w:val="00673B05"/>
    <w:rsid w:val="00674103"/>
    <w:rsid w:val="00674F36"/>
    <w:rsid w:val="00674FDB"/>
    <w:rsid w:val="006753A4"/>
    <w:rsid w:val="00675DD9"/>
    <w:rsid w:val="006760D5"/>
    <w:rsid w:val="0067643C"/>
    <w:rsid w:val="00676C1D"/>
    <w:rsid w:val="00677D27"/>
    <w:rsid w:val="006800ED"/>
    <w:rsid w:val="0068077A"/>
    <w:rsid w:val="006809F0"/>
    <w:rsid w:val="006811ED"/>
    <w:rsid w:val="00681D45"/>
    <w:rsid w:val="00682E75"/>
    <w:rsid w:val="006836D3"/>
    <w:rsid w:val="006839A4"/>
    <w:rsid w:val="00683D0B"/>
    <w:rsid w:val="00683F5A"/>
    <w:rsid w:val="006851B9"/>
    <w:rsid w:val="00685501"/>
    <w:rsid w:val="0068641B"/>
    <w:rsid w:val="006869E5"/>
    <w:rsid w:val="0068752F"/>
    <w:rsid w:val="00690428"/>
    <w:rsid w:val="00690D44"/>
    <w:rsid w:val="00691169"/>
    <w:rsid w:val="0069166F"/>
    <w:rsid w:val="00691E55"/>
    <w:rsid w:val="00691F2B"/>
    <w:rsid w:val="006926BE"/>
    <w:rsid w:val="00693A99"/>
    <w:rsid w:val="006940C2"/>
    <w:rsid w:val="00694876"/>
    <w:rsid w:val="00694A8B"/>
    <w:rsid w:val="00695AB4"/>
    <w:rsid w:val="00695B84"/>
    <w:rsid w:val="00695C3B"/>
    <w:rsid w:val="00696D7F"/>
    <w:rsid w:val="00696FBE"/>
    <w:rsid w:val="00696FBF"/>
    <w:rsid w:val="00697459"/>
    <w:rsid w:val="006A00F4"/>
    <w:rsid w:val="006A06AA"/>
    <w:rsid w:val="006A096B"/>
    <w:rsid w:val="006A0C6B"/>
    <w:rsid w:val="006A0E29"/>
    <w:rsid w:val="006A17EA"/>
    <w:rsid w:val="006A1A5D"/>
    <w:rsid w:val="006A20D0"/>
    <w:rsid w:val="006A2A92"/>
    <w:rsid w:val="006A3519"/>
    <w:rsid w:val="006A3DB7"/>
    <w:rsid w:val="006A47CB"/>
    <w:rsid w:val="006A4B16"/>
    <w:rsid w:val="006A5746"/>
    <w:rsid w:val="006A6079"/>
    <w:rsid w:val="006A635E"/>
    <w:rsid w:val="006A731A"/>
    <w:rsid w:val="006A7A44"/>
    <w:rsid w:val="006B01AE"/>
    <w:rsid w:val="006B03ED"/>
    <w:rsid w:val="006B0C7E"/>
    <w:rsid w:val="006B107F"/>
    <w:rsid w:val="006B13C6"/>
    <w:rsid w:val="006B1EE4"/>
    <w:rsid w:val="006B21C1"/>
    <w:rsid w:val="006B228B"/>
    <w:rsid w:val="006B33D4"/>
    <w:rsid w:val="006B348A"/>
    <w:rsid w:val="006B3D38"/>
    <w:rsid w:val="006B4003"/>
    <w:rsid w:val="006B4727"/>
    <w:rsid w:val="006B4F96"/>
    <w:rsid w:val="006B5455"/>
    <w:rsid w:val="006B5BD6"/>
    <w:rsid w:val="006B5EB2"/>
    <w:rsid w:val="006B6205"/>
    <w:rsid w:val="006B6FB8"/>
    <w:rsid w:val="006B785D"/>
    <w:rsid w:val="006C03BF"/>
    <w:rsid w:val="006C19F2"/>
    <w:rsid w:val="006C358C"/>
    <w:rsid w:val="006C5617"/>
    <w:rsid w:val="006C67A1"/>
    <w:rsid w:val="006C6A2A"/>
    <w:rsid w:val="006C7369"/>
    <w:rsid w:val="006C7791"/>
    <w:rsid w:val="006C7CB2"/>
    <w:rsid w:val="006D09F4"/>
    <w:rsid w:val="006D0F43"/>
    <w:rsid w:val="006D1589"/>
    <w:rsid w:val="006D18D4"/>
    <w:rsid w:val="006D1920"/>
    <w:rsid w:val="006D1D2D"/>
    <w:rsid w:val="006D1E11"/>
    <w:rsid w:val="006D28F9"/>
    <w:rsid w:val="006D2AEC"/>
    <w:rsid w:val="006D397D"/>
    <w:rsid w:val="006D418C"/>
    <w:rsid w:val="006D4276"/>
    <w:rsid w:val="006D56C0"/>
    <w:rsid w:val="006D5950"/>
    <w:rsid w:val="006D59D2"/>
    <w:rsid w:val="006D5B0B"/>
    <w:rsid w:val="006D60CB"/>
    <w:rsid w:val="006D63F3"/>
    <w:rsid w:val="006D65DB"/>
    <w:rsid w:val="006D660E"/>
    <w:rsid w:val="006D6652"/>
    <w:rsid w:val="006D69E1"/>
    <w:rsid w:val="006E11DD"/>
    <w:rsid w:val="006E1F09"/>
    <w:rsid w:val="006E247D"/>
    <w:rsid w:val="006E2603"/>
    <w:rsid w:val="006E3AB9"/>
    <w:rsid w:val="006E4199"/>
    <w:rsid w:val="006E437C"/>
    <w:rsid w:val="006E471D"/>
    <w:rsid w:val="006E4760"/>
    <w:rsid w:val="006E4B23"/>
    <w:rsid w:val="006E4E25"/>
    <w:rsid w:val="006E5BB1"/>
    <w:rsid w:val="006E5E47"/>
    <w:rsid w:val="006E6CD5"/>
    <w:rsid w:val="006E736B"/>
    <w:rsid w:val="006E7915"/>
    <w:rsid w:val="006F0C5B"/>
    <w:rsid w:val="006F1775"/>
    <w:rsid w:val="006F1F66"/>
    <w:rsid w:val="006F21DF"/>
    <w:rsid w:val="006F22B4"/>
    <w:rsid w:val="006F37F6"/>
    <w:rsid w:val="006F453E"/>
    <w:rsid w:val="006F4C02"/>
    <w:rsid w:val="006F5759"/>
    <w:rsid w:val="006F5A07"/>
    <w:rsid w:val="006F5B3E"/>
    <w:rsid w:val="006F6BA4"/>
    <w:rsid w:val="006F78E6"/>
    <w:rsid w:val="006F7FC3"/>
    <w:rsid w:val="0070125B"/>
    <w:rsid w:val="007012DA"/>
    <w:rsid w:val="0070154F"/>
    <w:rsid w:val="007017D0"/>
    <w:rsid w:val="00701BA5"/>
    <w:rsid w:val="007036FB"/>
    <w:rsid w:val="00704820"/>
    <w:rsid w:val="0070578F"/>
    <w:rsid w:val="00705833"/>
    <w:rsid w:val="00705B58"/>
    <w:rsid w:val="00705FD1"/>
    <w:rsid w:val="0071018D"/>
    <w:rsid w:val="00710221"/>
    <w:rsid w:val="007115CF"/>
    <w:rsid w:val="00711643"/>
    <w:rsid w:val="00712117"/>
    <w:rsid w:val="007130E1"/>
    <w:rsid w:val="00713B15"/>
    <w:rsid w:val="00713B1F"/>
    <w:rsid w:val="007141D0"/>
    <w:rsid w:val="0071475A"/>
    <w:rsid w:val="007148D1"/>
    <w:rsid w:val="00714A05"/>
    <w:rsid w:val="00715B73"/>
    <w:rsid w:val="00715E70"/>
    <w:rsid w:val="00716042"/>
    <w:rsid w:val="00716455"/>
    <w:rsid w:val="0071655A"/>
    <w:rsid w:val="0071695D"/>
    <w:rsid w:val="00716CC1"/>
    <w:rsid w:val="0071771B"/>
    <w:rsid w:val="00720A98"/>
    <w:rsid w:val="00720F38"/>
    <w:rsid w:val="007219CD"/>
    <w:rsid w:val="00721ECB"/>
    <w:rsid w:val="007229DE"/>
    <w:rsid w:val="00722B44"/>
    <w:rsid w:val="00722C6D"/>
    <w:rsid w:val="00722D39"/>
    <w:rsid w:val="00723857"/>
    <w:rsid w:val="00723AA7"/>
    <w:rsid w:val="00724BD6"/>
    <w:rsid w:val="007251B2"/>
    <w:rsid w:val="0072575D"/>
    <w:rsid w:val="007273C5"/>
    <w:rsid w:val="00727695"/>
    <w:rsid w:val="00727D4F"/>
    <w:rsid w:val="00730C6C"/>
    <w:rsid w:val="007323BE"/>
    <w:rsid w:val="0073255F"/>
    <w:rsid w:val="0073274E"/>
    <w:rsid w:val="007335DB"/>
    <w:rsid w:val="0073384E"/>
    <w:rsid w:val="0073499B"/>
    <w:rsid w:val="00734A5F"/>
    <w:rsid w:val="007355ED"/>
    <w:rsid w:val="00736509"/>
    <w:rsid w:val="007365F0"/>
    <w:rsid w:val="00736977"/>
    <w:rsid w:val="00737307"/>
    <w:rsid w:val="00737C7A"/>
    <w:rsid w:val="00740015"/>
    <w:rsid w:val="0074049E"/>
    <w:rsid w:val="007407A9"/>
    <w:rsid w:val="00740B05"/>
    <w:rsid w:val="00740DAC"/>
    <w:rsid w:val="00741AF0"/>
    <w:rsid w:val="00742860"/>
    <w:rsid w:val="0074408D"/>
    <w:rsid w:val="00744747"/>
    <w:rsid w:val="007447A5"/>
    <w:rsid w:val="007455C8"/>
    <w:rsid w:val="00745C76"/>
    <w:rsid w:val="00745DEE"/>
    <w:rsid w:val="0074667D"/>
    <w:rsid w:val="0074697F"/>
    <w:rsid w:val="007469D3"/>
    <w:rsid w:val="0074734B"/>
    <w:rsid w:val="007476AD"/>
    <w:rsid w:val="00747DC1"/>
    <w:rsid w:val="00747E7D"/>
    <w:rsid w:val="007507CF"/>
    <w:rsid w:val="007513BB"/>
    <w:rsid w:val="00751DDE"/>
    <w:rsid w:val="007523B9"/>
    <w:rsid w:val="00752749"/>
    <w:rsid w:val="00753055"/>
    <w:rsid w:val="00753B60"/>
    <w:rsid w:val="007542C5"/>
    <w:rsid w:val="0075437C"/>
    <w:rsid w:val="00754686"/>
    <w:rsid w:val="007546CD"/>
    <w:rsid w:val="00754F10"/>
    <w:rsid w:val="00754F5E"/>
    <w:rsid w:val="007550FE"/>
    <w:rsid w:val="00755721"/>
    <w:rsid w:val="00755CE8"/>
    <w:rsid w:val="00756C7E"/>
    <w:rsid w:val="00757755"/>
    <w:rsid w:val="00757D47"/>
    <w:rsid w:val="007604FB"/>
    <w:rsid w:val="007615EF"/>
    <w:rsid w:val="00761B67"/>
    <w:rsid w:val="007620C1"/>
    <w:rsid w:val="00762D66"/>
    <w:rsid w:val="00763440"/>
    <w:rsid w:val="0076352C"/>
    <w:rsid w:val="00763A24"/>
    <w:rsid w:val="00763A72"/>
    <w:rsid w:val="00764005"/>
    <w:rsid w:val="00764085"/>
    <w:rsid w:val="0076426C"/>
    <w:rsid w:val="00767B35"/>
    <w:rsid w:val="00767DCD"/>
    <w:rsid w:val="007709C0"/>
    <w:rsid w:val="00770D17"/>
    <w:rsid w:val="00771293"/>
    <w:rsid w:val="00771628"/>
    <w:rsid w:val="00771A5F"/>
    <w:rsid w:val="00771BA2"/>
    <w:rsid w:val="00771DA3"/>
    <w:rsid w:val="00771EA2"/>
    <w:rsid w:val="00772D14"/>
    <w:rsid w:val="00772F71"/>
    <w:rsid w:val="0077354E"/>
    <w:rsid w:val="00773F60"/>
    <w:rsid w:val="007741CD"/>
    <w:rsid w:val="0077429A"/>
    <w:rsid w:val="0077524C"/>
    <w:rsid w:val="00776715"/>
    <w:rsid w:val="007769F4"/>
    <w:rsid w:val="0077768C"/>
    <w:rsid w:val="0078006D"/>
    <w:rsid w:val="0078014D"/>
    <w:rsid w:val="0078037A"/>
    <w:rsid w:val="00780869"/>
    <w:rsid w:val="00780CCE"/>
    <w:rsid w:val="00781B0F"/>
    <w:rsid w:val="00781EF3"/>
    <w:rsid w:val="00781F85"/>
    <w:rsid w:val="0078209B"/>
    <w:rsid w:val="007827C3"/>
    <w:rsid w:val="007838FC"/>
    <w:rsid w:val="00784124"/>
    <w:rsid w:val="00784656"/>
    <w:rsid w:val="00785BF3"/>
    <w:rsid w:val="007867ED"/>
    <w:rsid w:val="0078684A"/>
    <w:rsid w:val="007900FE"/>
    <w:rsid w:val="00792302"/>
    <w:rsid w:val="0079271A"/>
    <w:rsid w:val="007927E7"/>
    <w:rsid w:val="00792AA5"/>
    <w:rsid w:val="0079367B"/>
    <w:rsid w:val="00793EF6"/>
    <w:rsid w:val="00794924"/>
    <w:rsid w:val="00794CA6"/>
    <w:rsid w:val="00794E88"/>
    <w:rsid w:val="0079522A"/>
    <w:rsid w:val="00795DD9"/>
    <w:rsid w:val="007971B7"/>
    <w:rsid w:val="007976FB"/>
    <w:rsid w:val="007A02B3"/>
    <w:rsid w:val="007A0946"/>
    <w:rsid w:val="007A127B"/>
    <w:rsid w:val="007A1D72"/>
    <w:rsid w:val="007A26FC"/>
    <w:rsid w:val="007A27C0"/>
    <w:rsid w:val="007A2EE6"/>
    <w:rsid w:val="007A4182"/>
    <w:rsid w:val="007A41E1"/>
    <w:rsid w:val="007A5158"/>
    <w:rsid w:val="007A5201"/>
    <w:rsid w:val="007A5774"/>
    <w:rsid w:val="007A6735"/>
    <w:rsid w:val="007A68F1"/>
    <w:rsid w:val="007A7185"/>
    <w:rsid w:val="007A7788"/>
    <w:rsid w:val="007A7B2B"/>
    <w:rsid w:val="007A7C4D"/>
    <w:rsid w:val="007B0214"/>
    <w:rsid w:val="007B130C"/>
    <w:rsid w:val="007B1B5B"/>
    <w:rsid w:val="007B1BAB"/>
    <w:rsid w:val="007B1CD2"/>
    <w:rsid w:val="007B1D2D"/>
    <w:rsid w:val="007B29D1"/>
    <w:rsid w:val="007B2DB4"/>
    <w:rsid w:val="007B2F45"/>
    <w:rsid w:val="007B33F8"/>
    <w:rsid w:val="007B361F"/>
    <w:rsid w:val="007B4EDE"/>
    <w:rsid w:val="007B70C3"/>
    <w:rsid w:val="007B75D5"/>
    <w:rsid w:val="007B773F"/>
    <w:rsid w:val="007B7D6F"/>
    <w:rsid w:val="007C0323"/>
    <w:rsid w:val="007C0459"/>
    <w:rsid w:val="007C04BC"/>
    <w:rsid w:val="007C10EC"/>
    <w:rsid w:val="007C16A2"/>
    <w:rsid w:val="007C285A"/>
    <w:rsid w:val="007C3175"/>
    <w:rsid w:val="007C3562"/>
    <w:rsid w:val="007C359F"/>
    <w:rsid w:val="007C3F2A"/>
    <w:rsid w:val="007C3F4B"/>
    <w:rsid w:val="007C4164"/>
    <w:rsid w:val="007C4426"/>
    <w:rsid w:val="007C4F86"/>
    <w:rsid w:val="007C52EA"/>
    <w:rsid w:val="007C5BDF"/>
    <w:rsid w:val="007C6F61"/>
    <w:rsid w:val="007C798B"/>
    <w:rsid w:val="007D05E5"/>
    <w:rsid w:val="007D0FAC"/>
    <w:rsid w:val="007D1168"/>
    <w:rsid w:val="007D1CD7"/>
    <w:rsid w:val="007D1DF1"/>
    <w:rsid w:val="007D1FEE"/>
    <w:rsid w:val="007D20DA"/>
    <w:rsid w:val="007D2FD3"/>
    <w:rsid w:val="007D3E26"/>
    <w:rsid w:val="007D4408"/>
    <w:rsid w:val="007D4C7D"/>
    <w:rsid w:val="007D642C"/>
    <w:rsid w:val="007D78AE"/>
    <w:rsid w:val="007D7C6D"/>
    <w:rsid w:val="007E05AE"/>
    <w:rsid w:val="007E0641"/>
    <w:rsid w:val="007E06CE"/>
    <w:rsid w:val="007E07F2"/>
    <w:rsid w:val="007E15B0"/>
    <w:rsid w:val="007E167D"/>
    <w:rsid w:val="007E1889"/>
    <w:rsid w:val="007E1E2C"/>
    <w:rsid w:val="007E33D4"/>
    <w:rsid w:val="007E39CD"/>
    <w:rsid w:val="007E4F78"/>
    <w:rsid w:val="007E543C"/>
    <w:rsid w:val="007E5C7A"/>
    <w:rsid w:val="007E5E39"/>
    <w:rsid w:val="007E5E79"/>
    <w:rsid w:val="007E5F69"/>
    <w:rsid w:val="007E62E4"/>
    <w:rsid w:val="007E6C24"/>
    <w:rsid w:val="007E6EA8"/>
    <w:rsid w:val="007F0040"/>
    <w:rsid w:val="007F03F4"/>
    <w:rsid w:val="007F07B9"/>
    <w:rsid w:val="007F0C1B"/>
    <w:rsid w:val="007F13D1"/>
    <w:rsid w:val="007F2B15"/>
    <w:rsid w:val="007F2E3D"/>
    <w:rsid w:val="007F3ECD"/>
    <w:rsid w:val="007F40B6"/>
    <w:rsid w:val="007F452E"/>
    <w:rsid w:val="007F4693"/>
    <w:rsid w:val="007F4D6C"/>
    <w:rsid w:val="007F4DE0"/>
    <w:rsid w:val="007F5766"/>
    <w:rsid w:val="007F5E0C"/>
    <w:rsid w:val="007F6734"/>
    <w:rsid w:val="007F67A4"/>
    <w:rsid w:val="007F7A1B"/>
    <w:rsid w:val="007F7F4F"/>
    <w:rsid w:val="008002AC"/>
    <w:rsid w:val="00801475"/>
    <w:rsid w:val="00802911"/>
    <w:rsid w:val="00802A8E"/>
    <w:rsid w:val="00804EE8"/>
    <w:rsid w:val="008051E8"/>
    <w:rsid w:val="00805A06"/>
    <w:rsid w:val="00805FEB"/>
    <w:rsid w:val="00806091"/>
    <w:rsid w:val="008063C5"/>
    <w:rsid w:val="00806654"/>
    <w:rsid w:val="008066D8"/>
    <w:rsid w:val="00806F52"/>
    <w:rsid w:val="008073AD"/>
    <w:rsid w:val="00807884"/>
    <w:rsid w:val="00807A31"/>
    <w:rsid w:val="00807AE7"/>
    <w:rsid w:val="00807F1F"/>
    <w:rsid w:val="0081099F"/>
    <w:rsid w:val="008115D9"/>
    <w:rsid w:val="008115E4"/>
    <w:rsid w:val="008118B2"/>
    <w:rsid w:val="00812040"/>
    <w:rsid w:val="008124E6"/>
    <w:rsid w:val="00812E21"/>
    <w:rsid w:val="00813374"/>
    <w:rsid w:val="008136A3"/>
    <w:rsid w:val="008140D1"/>
    <w:rsid w:val="00814A2E"/>
    <w:rsid w:val="00814AD7"/>
    <w:rsid w:val="00814B26"/>
    <w:rsid w:val="00815897"/>
    <w:rsid w:val="00815F0A"/>
    <w:rsid w:val="00816752"/>
    <w:rsid w:val="00817191"/>
    <w:rsid w:val="00817CC9"/>
    <w:rsid w:val="00817D58"/>
    <w:rsid w:val="00820198"/>
    <w:rsid w:val="008201A2"/>
    <w:rsid w:val="008204D1"/>
    <w:rsid w:val="00820721"/>
    <w:rsid w:val="0082072D"/>
    <w:rsid w:val="0082081D"/>
    <w:rsid w:val="00820F5A"/>
    <w:rsid w:val="008215A8"/>
    <w:rsid w:val="008217AF"/>
    <w:rsid w:val="008228F2"/>
    <w:rsid w:val="00822D67"/>
    <w:rsid w:val="00823068"/>
    <w:rsid w:val="00823A06"/>
    <w:rsid w:val="00824092"/>
    <w:rsid w:val="008240C5"/>
    <w:rsid w:val="00824CA2"/>
    <w:rsid w:val="008254D6"/>
    <w:rsid w:val="00826C9F"/>
    <w:rsid w:val="008275BB"/>
    <w:rsid w:val="00827796"/>
    <w:rsid w:val="00827CA0"/>
    <w:rsid w:val="00827EE3"/>
    <w:rsid w:val="00830143"/>
    <w:rsid w:val="00830720"/>
    <w:rsid w:val="00830881"/>
    <w:rsid w:val="0083108D"/>
    <w:rsid w:val="00831093"/>
    <w:rsid w:val="008311E8"/>
    <w:rsid w:val="008314F9"/>
    <w:rsid w:val="0083198D"/>
    <w:rsid w:val="008327F5"/>
    <w:rsid w:val="00833CAA"/>
    <w:rsid w:val="0083432A"/>
    <w:rsid w:val="00835326"/>
    <w:rsid w:val="008353C5"/>
    <w:rsid w:val="008364B1"/>
    <w:rsid w:val="008367B9"/>
    <w:rsid w:val="00836AC6"/>
    <w:rsid w:val="00836E15"/>
    <w:rsid w:val="0083753E"/>
    <w:rsid w:val="00842F85"/>
    <w:rsid w:val="008431C6"/>
    <w:rsid w:val="008433BB"/>
    <w:rsid w:val="0084383E"/>
    <w:rsid w:val="0084589D"/>
    <w:rsid w:val="00845BB4"/>
    <w:rsid w:val="008462EA"/>
    <w:rsid w:val="00846FD1"/>
    <w:rsid w:val="008472AF"/>
    <w:rsid w:val="00847C0F"/>
    <w:rsid w:val="00847F2D"/>
    <w:rsid w:val="008508B0"/>
    <w:rsid w:val="00850C3D"/>
    <w:rsid w:val="00850CDE"/>
    <w:rsid w:val="008512D0"/>
    <w:rsid w:val="00851BBF"/>
    <w:rsid w:val="00851DA3"/>
    <w:rsid w:val="00851EC3"/>
    <w:rsid w:val="00851EFD"/>
    <w:rsid w:val="00852749"/>
    <w:rsid w:val="0085331F"/>
    <w:rsid w:val="00854127"/>
    <w:rsid w:val="008541BD"/>
    <w:rsid w:val="008545CF"/>
    <w:rsid w:val="00854CE0"/>
    <w:rsid w:val="00855467"/>
    <w:rsid w:val="008558F4"/>
    <w:rsid w:val="00855C82"/>
    <w:rsid w:val="008569D1"/>
    <w:rsid w:val="00857959"/>
    <w:rsid w:val="00857C40"/>
    <w:rsid w:val="00857D66"/>
    <w:rsid w:val="008604B3"/>
    <w:rsid w:val="0086065E"/>
    <w:rsid w:val="00860D44"/>
    <w:rsid w:val="00861777"/>
    <w:rsid w:val="008618BC"/>
    <w:rsid w:val="008625CF"/>
    <w:rsid w:val="008631A9"/>
    <w:rsid w:val="00863B1E"/>
    <w:rsid w:val="008644AA"/>
    <w:rsid w:val="008653E2"/>
    <w:rsid w:val="00867804"/>
    <w:rsid w:val="008678F8"/>
    <w:rsid w:val="00870412"/>
    <w:rsid w:val="00870EBE"/>
    <w:rsid w:val="00871286"/>
    <w:rsid w:val="0087150C"/>
    <w:rsid w:val="00871DEE"/>
    <w:rsid w:val="008726C1"/>
    <w:rsid w:val="00872AA1"/>
    <w:rsid w:val="0087317F"/>
    <w:rsid w:val="00873244"/>
    <w:rsid w:val="00873488"/>
    <w:rsid w:val="00873586"/>
    <w:rsid w:val="00873B3D"/>
    <w:rsid w:val="008746CF"/>
    <w:rsid w:val="008747AD"/>
    <w:rsid w:val="00874831"/>
    <w:rsid w:val="00874861"/>
    <w:rsid w:val="00874E4B"/>
    <w:rsid w:val="00876C60"/>
    <w:rsid w:val="008771F7"/>
    <w:rsid w:val="00877736"/>
    <w:rsid w:val="0088008F"/>
    <w:rsid w:val="00880506"/>
    <w:rsid w:val="00880E8B"/>
    <w:rsid w:val="0088114A"/>
    <w:rsid w:val="00881758"/>
    <w:rsid w:val="0088237B"/>
    <w:rsid w:val="00882739"/>
    <w:rsid w:val="00882863"/>
    <w:rsid w:val="00882D7F"/>
    <w:rsid w:val="00882DFA"/>
    <w:rsid w:val="0088455D"/>
    <w:rsid w:val="008854F6"/>
    <w:rsid w:val="0088566E"/>
    <w:rsid w:val="00885D7A"/>
    <w:rsid w:val="00886D71"/>
    <w:rsid w:val="00887615"/>
    <w:rsid w:val="00890576"/>
    <w:rsid w:val="00890A11"/>
    <w:rsid w:val="00891497"/>
    <w:rsid w:val="008917C1"/>
    <w:rsid w:val="008919D8"/>
    <w:rsid w:val="00891A54"/>
    <w:rsid w:val="00891C32"/>
    <w:rsid w:val="00891D81"/>
    <w:rsid w:val="00892F7A"/>
    <w:rsid w:val="0089332E"/>
    <w:rsid w:val="00893463"/>
    <w:rsid w:val="00893902"/>
    <w:rsid w:val="0089431F"/>
    <w:rsid w:val="0089484C"/>
    <w:rsid w:val="00894DCB"/>
    <w:rsid w:val="00894FBE"/>
    <w:rsid w:val="00895B32"/>
    <w:rsid w:val="00895C41"/>
    <w:rsid w:val="00896169"/>
    <w:rsid w:val="00896671"/>
    <w:rsid w:val="00897794"/>
    <w:rsid w:val="008A01F2"/>
    <w:rsid w:val="008A040A"/>
    <w:rsid w:val="008A059F"/>
    <w:rsid w:val="008A08FF"/>
    <w:rsid w:val="008A0B95"/>
    <w:rsid w:val="008A1712"/>
    <w:rsid w:val="008A18DF"/>
    <w:rsid w:val="008A1AEF"/>
    <w:rsid w:val="008A1CF2"/>
    <w:rsid w:val="008A2622"/>
    <w:rsid w:val="008A2CAD"/>
    <w:rsid w:val="008A3788"/>
    <w:rsid w:val="008A3F97"/>
    <w:rsid w:val="008A4912"/>
    <w:rsid w:val="008A5076"/>
    <w:rsid w:val="008A5662"/>
    <w:rsid w:val="008A599D"/>
    <w:rsid w:val="008A5FF2"/>
    <w:rsid w:val="008A6976"/>
    <w:rsid w:val="008A6BDF"/>
    <w:rsid w:val="008A6CBE"/>
    <w:rsid w:val="008A7ADF"/>
    <w:rsid w:val="008A7EE8"/>
    <w:rsid w:val="008B0DE7"/>
    <w:rsid w:val="008B1D38"/>
    <w:rsid w:val="008B280C"/>
    <w:rsid w:val="008B304A"/>
    <w:rsid w:val="008B32A3"/>
    <w:rsid w:val="008B337D"/>
    <w:rsid w:val="008B3E19"/>
    <w:rsid w:val="008B3F1E"/>
    <w:rsid w:val="008B3FF9"/>
    <w:rsid w:val="008B4641"/>
    <w:rsid w:val="008B5D25"/>
    <w:rsid w:val="008B6294"/>
    <w:rsid w:val="008B66EC"/>
    <w:rsid w:val="008B6931"/>
    <w:rsid w:val="008B6D7A"/>
    <w:rsid w:val="008C0197"/>
    <w:rsid w:val="008C0293"/>
    <w:rsid w:val="008C07D0"/>
    <w:rsid w:val="008C0B7B"/>
    <w:rsid w:val="008C0BCA"/>
    <w:rsid w:val="008C0D5B"/>
    <w:rsid w:val="008C1148"/>
    <w:rsid w:val="008C1FAE"/>
    <w:rsid w:val="008C220E"/>
    <w:rsid w:val="008C2336"/>
    <w:rsid w:val="008C26A4"/>
    <w:rsid w:val="008C29B2"/>
    <w:rsid w:val="008C34A9"/>
    <w:rsid w:val="008C466B"/>
    <w:rsid w:val="008C46D1"/>
    <w:rsid w:val="008C5299"/>
    <w:rsid w:val="008C564E"/>
    <w:rsid w:val="008C5F6D"/>
    <w:rsid w:val="008C6044"/>
    <w:rsid w:val="008C69AD"/>
    <w:rsid w:val="008C69BC"/>
    <w:rsid w:val="008C741E"/>
    <w:rsid w:val="008D081C"/>
    <w:rsid w:val="008D08A4"/>
    <w:rsid w:val="008D0F5E"/>
    <w:rsid w:val="008D17DD"/>
    <w:rsid w:val="008D17E4"/>
    <w:rsid w:val="008D1D11"/>
    <w:rsid w:val="008D5278"/>
    <w:rsid w:val="008D556A"/>
    <w:rsid w:val="008D5696"/>
    <w:rsid w:val="008D619E"/>
    <w:rsid w:val="008D6BAE"/>
    <w:rsid w:val="008E0D8F"/>
    <w:rsid w:val="008E128C"/>
    <w:rsid w:val="008E191B"/>
    <w:rsid w:val="008E1C9B"/>
    <w:rsid w:val="008E21E8"/>
    <w:rsid w:val="008E3B40"/>
    <w:rsid w:val="008E42F1"/>
    <w:rsid w:val="008E55CE"/>
    <w:rsid w:val="008E582E"/>
    <w:rsid w:val="008E5B5E"/>
    <w:rsid w:val="008E5CC0"/>
    <w:rsid w:val="008E601C"/>
    <w:rsid w:val="008E626D"/>
    <w:rsid w:val="008E7CA7"/>
    <w:rsid w:val="008F156B"/>
    <w:rsid w:val="008F191F"/>
    <w:rsid w:val="008F2F0A"/>
    <w:rsid w:val="008F360A"/>
    <w:rsid w:val="008F55C0"/>
    <w:rsid w:val="008F5751"/>
    <w:rsid w:val="008F5B0A"/>
    <w:rsid w:val="008F5EA9"/>
    <w:rsid w:val="008F7C2F"/>
    <w:rsid w:val="00900130"/>
    <w:rsid w:val="00901034"/>
    <w:rsid w:val="00901911"/>
    <w:rsid w:val="009024D7"/>
    <w:rsid w:val="00902520"/>
    <w:rsid w:val="0090254C"/>
    <w:rsid w:val="00902D20"/>
    <w:rsid w:val="0090353E"/>
    <w:rsid w:val="0090392D"/>
    <w:rsid w:val="00904D25"/>
    <w:rsid w:val="00904E04"/>
    <w:rsid w:val="00905122"/>
    <w:rsid w:val="00906450"/>
    <w:rsid w:val="009067E6"/>
    <w:rsid w:val="0090683B"/>
    <w:rsid w:val="009076C9"/>
    <w:rsid w:val="009079A0"/>
    <w:rsid w:val="00907B80"/>
    <w:rsid w:val="0091028C"/>
    <w:rsid w:val="00910CA5"/>
    <w:rsid w:val="00911600"/>
    <w:rsid w:val="00912854"/>
    <w:rsid w:val="0091461A"/>
    <w:rsid w:val="00914FF1"/>
    <w:rsid w:val="00915CE8"/>
    <w:rsid w:val="00916EA1"/>
    <w:rsid w:val="00916F91"/>
    <w:rsid w:val="00917361"/>
    <w:rsid w:val="00917CA5"/>
    <w:rsid w:val="00920A83"/>
    <w:rsid w:val="009211E9"/>
    <w:rsid w:val="00922085"/>
    <w:rsid w:val="0092319C"/>
    <w:rsid w:val="00923573"/>
    <w:rsid w:val="00923DBC"/>
    <w:rsid w:val="00924B54"/>
    <w:rsid w:val="00924D5F"/>
    <w:rsid w:val="00925380"/>
    <w:rsid w:val="0092582C"/>
    <w:rsid w:val="00925B41"/>
    <w:rsid w:val="00925F6E"/>
    <w:rsid w:val="00926535"/>
    <w:rsid w:val="00926FCA"/>
    <w:rsid w:val="00927160"/>
    <w:rsid w:val="0092735D"/>
    <w:rsid w:val="00927A54"/>
    <w:rsid w:val="00930568"/>
    <w:rsid w:val="0093094E"/>
    <w:rsid w:val="00931BB4"/>
    <w:rsid w:val="00931D91"/>
    <w:rsid w:val="00932284"/>
    <w:rsid w:val="00933AF5"/>
    <w:rsid w:val="009340F4"/>
    <w:rsid w:val="00934291"/>
    <w:rsid w:val="00934CD2"/>
    <w:rsid w:val="00935AF5"/>
    <w:rsid w:val="00935B3A"/>
    <w:rsid w:val="00935EDE"/>
    <w:rsid w:val="009368A0"/>
    <w:rsid w:val="00940C05"/>
    <w:rsid w:val="00943C7C"/>
    <w:rsid w:val="00944CB1"/>
    <w:rsid w:val="00944D93"/>
    <w:rsid w:val="00945B2A"/>
    <w:rsid w:val="00945B4F"/>
    <w:rsid w:val="00945CD7"/>
    <w:rsid w:val="00947711"/>
    <w:rsid w:val="00947CCD"/>
    <w:rsid w:val="00951737"/>
    <w:rsid w:val="009518B9"/>
    <w:rsid w:val="00952047"/>
    <w:rsid w:val="0095238C"/>
    <w:rsid w:val="00953021"/>
    <w:rsid w:val="009539D5"/>
    <w:rsid w:val="009541DD"/>
    <w:rsid w:val="00954802"/>
    <w:rsid w:val="00954D23"/>
    <w:rsid w:val="00954E10"/>
    <w:rsid w:val="00955131"/>
    <w:rsid w:val="0095513A"/>
    <w:rsid w:val="00955DC9"/>
    <w:rsid w:val="00956987"/>
    <w:rsid w:val="00956C0F"/>
    <w:rsid w:val="00957CE3"/>
    <w:rsid w:val="00960F53"/>
    <w:rsid w:val="009615C0"/>
    <w:rsid w:val="009619FB"/>
    <w:rsid w:val="00961E05"/>
    <w:rsid w:val="00961F6F"/>
    <w:rsid w:val="00963200"/>
    <w:rsid w:val="009634A8"/>
    <w:rsid w:val="00963865"/>
    <w:rsid w:val="009647DE"/>
    <w:rsid w:val="00965BE5"/>
    <w:rsid w:val="00965D6D"/>
    <w:rsid w:val="009668F3"/>
    <w:rsid w:val="0096721E"/>
    <w:rsid w:val="00967499"/>
    <w:rsid w:val="009678C6"/>
    <w:rsid w:val="009678CB"/>
    <w:rsid w:val="00967A83"/>
    <w:rsid w:val="009700F7"/>
    <w:rsid w:val="00970D15"/>
    <w:rsid w:val="00971619"/>
    <w:rsid w:val="009717E4"/>
    <w:rsid w:val="00971861"/>
    <w:rsid w:val="0097207C"/>
    <w:rsid w:val="00972C4F"/>
    <w:rsid w:val="00972FF8"/>
    <w:rsid w:val="00973B22"/>
    <w:rsid w:val="009748F5"/>
    <w:rsid w:val="00974B5C"/>
    <w:rsid w:val="00975B6B"/>
    <w:rsid w:val="009763A2"/>
    <w:rsid w:val="009768B0"/>
    <w:rsid w:val="009774E6"/>
    <w:rsid w:val="009779DB"/>
    <w:rsid w:val="00980C1A"/>
    <w:rsid w:val="0098119B"/>
    <w:rsid w:val="009829B9"/>
    <w:rsid w:val="009833A8"/>
    <w:rsid w:val="0098347B"/>
    <w:rsid w:val="0098352A"/>
    <w:rsid w:val="00983D97"/>
    <w:rsid w:val="009847CB"/>
    <w:rsid w:val="0098535F"/>
    <w:rsid w:val="00985785"/>
    <w:rsid w:val="0098653C"/>
    <w:rsid w:val="009865D9"/>
    <w:rsid w:val="00986D20"/>
    <w:rsid w:val="00986D76"/>
    <w:rsid w:val="00987FCC"/>
    <w:rsid w:val="0099002E"/>
    <w:rsid w:val="009904EA"/>
    <w:rsid w:val="00990FCB"/>
    <w:rsid w:val="00991E65"/>
    <w:rsid w:val="00992ADB"/>
    <w:rsid w:val="009937FC"/>
    <w:rsid w:val="00994081"/>
    <w:rsid w:val="00995784"/>
    <w:rsid w:val="009957F2"/>
    <w:rsid w:val="0099634D"/>
    <w:rsid w:val="009963D1"/>
    <w:rsid w:val="0099651A"/>
    <w:rsid w:val="00997714"/>
    <w:rsid w:val="009A0F2E"/>
    <w:rsid w:val="009A1269"/>
    <w:rsid w:val="009A23D1"/>
    <w:rsid w:val="009A2623"/>
    <w:rsid w:val="009A26B4"/>
    <w:rsid w:val="009A2CA5"/>
    <w:rsid w:val="009A36C9"/>
    <w:rsid w:val="009A3F4F"/>
    <w:rsid w:val="009A41E9"/>
    <w:rsid w:val="009A4746"/>
    <w:rsid w:val="009A4CB1"/>
    <w:rsid w:val="009A5014"/>
    <w:rsid w:val="009A58D9"/>
    <w:rsid w:val="009A66B4"/>
    <w:rsid w:val="009A6F18"/>
    <w:rsid w:val="009A7B23"/>
    <w:rsid w:val="009B0CB9"/>
    <w:rsid w:val="009B0EBD"/>
    <w:rsid w:val="009B1003"/>
    <w:rsid w:val="009B1893"/>
    <w:rsid w:val="009B24A4"/>
    <w:rsid w:val="009B2621"/>
    <w:rsid w:val="009B34E3"/>
    <w:rsid w:val="009B38A3"/>
    <w:rsid w:val="009B44FE"/>
    <w:rsid w:val="009B4A26"/>
    <w:rsid w:val="009B50F1"/>
    <w:rsid w:val="009B5107"/>
    <w:rsid w:val="009B6D2B"/>
    <w:rsid w:val="009C0007"/>
    <w:rsid w:val="009C0924"/>
    <w:rsid w:val="009C130F"/>
    <w:rsid w:val="009C2A4C"/>
    <w:rsid w:val="009C2CB0"/>
    <w:rsid w:val="009C3B75"/>
    <w:rsid w:val="009C3E28"/>
    <w:rsid w:val="009C4064"/>
    <w:rsid w:val="009C434F"/>
    <w:rsid w:val="009C43F3"/>
    <w:rsid w:val="009C4AC7"/>
    <w:rsid w:val="009C4CE2"/>
    <w:rsid w:val="009C4FC4"/>
    <w:rsid w:val="009C6373"/>
    <w:rsid w:val="009C7251"/>
    <w:rsid w:val="009C73AB"/>
    <w:rsid w:val="009C7D4B"/>
    <w:rsid w:val="009D037F"/>
    <w:rsid w:val="009D076A"/>
    <w:rsid w:val="009D108B"/>
    <w:rsid w:val="009D194F"/>
    <w:rsid w:val="009D1F58"/>
    <w:rsid w:val="009D24BE"/>
    <w:rsid w:val="009D2930"/>
    <w:rsid w:val="009D2AE5"/>
    <w:rsid w:val="009D2CF3"/>
    <w:rsid w:val="009D2E11"/>
    <w:rsid w:val="009D37F9"/>
    <w:rsid w:val="009D3921"/>
    <w:rsid w:val="009D3AE8"/>
    <w:rsid w:val="009D3CBC"/>
    <w:rsid w:val="009D47EF"/>
    <w:rsid w:val="009D4AD8"/>
    <w:rsid w:val="009D4B56"/>
    <w:rsid w:val="009D4C64"/>
    <w:rsid w:val="009D5C59"/>
    <w:rsid w:val="009D6C33"/>
    <w:rsid w:val="009D7108"/>
    <w:rsid w:val="009D7273"/>
    <w:rsid w:val="009D773E"/>
    <w:rsid w:val="009D7C39"/>
    <w:rsid w:val="009E0981"/>
    <w:rsid w:val="009E0D44"/>
    <w:rsid w:val="009E114C"/>
    <w:rsid w:val="009E230A"/>
    <w:rsid w:val="009E30CC"/>
    <w:rsid w:val="009E3C16"/>
    <w:rsid w:val="009E4D7C"/>
    <w:rsid w:val="009E4DD0"/>
    <w:rsid w:val="009E508D"/>
    <w:rsid w:val="009E5F04"/>
    <w:rsid w:val="009E6518"/>
    <w:rsid w:val="009E7B97"/>
    <w:rsid w:val="009F00F6"/>
    <w:rsid w:val="009F09F3"/>
    <w:rsid w:val="009F0E84"/>
    <w:rsid w:val="009F130C"/>
    <w:rsid w:val="009F2D54"/>
    <w:rsid w:val="009F2F92"/>
    <w:rsid w:val="009F3395"/>
    <w:rsid w:val="009F4163"/>
    <w:rsid w:val="009F50DD"/>
    <w:rsid w:val="009F5713"/>
    <w:rsid w:val="009F6DDF"/>
    <w:rsid w:val="009F70B8"/>
    <w:rsid w:val="009F75E9"/>
    <w:rsid w:val="00A009B3"/>
    <w:rsid w:val="00A00C92"/>
    <w:rsid w:val="00A00D17"/>
    <w:rsid w:val="00A02691"/>
    <w:rsid w:val="00A03272"/>
    <w:rsid w:val="00A06AAB"/>
    <w:rsid w:val="00A0758E"/>
    <w:rsid w:val="00A0783C"/>
    <w:rsid w:val="00A078F5"/>
    <w:rsid w:val="00A07E1C"/>
    <w:rsid w:val="00A101BC"/>
    <w:rsid w:val="00A10452"/>
    <w:rsid w:val="00A10EF8"/>
    <w:rsid w:val="00A11238"/>
    <w:rsid w:val="00A11F67"/>
    <w:rsid w:val="00A11FCC"/>
    <w:rsid w:val="00A1217D"/>
    <w:rsid w:val="00A12825"/>
    <w:rsid w:val="00A12B21"/>
    <w:rsid w:val="00A12E36"/>
    <w:rsid w:val="00A13146"/>
    <w:rsid w:val="00A132BF"/>
    <w:rsid w:val="00A13B7B"/>
    <w:rsid w:val="00A1481C"/>
    <w:rsid w:val="00A14FA1"/>
    <w:rsid w:val="00A15384"/>
    <w:rsid w:val="00A157A3"/>
    <w:rsid w:val="00A16075"/>
    <w:rsid w:val="00A16207"/>
    <w:rsid w:val="00A163EA"/>
    <w:rsid w:val="00A1667D"/>
    <w:rsid w:val="00A16E2A"/>
    <w:rsid w:val="00A16F5C"/>
    <w:rsid w:val="00A174BA"/>
    <w:rsid w:val="00A174EE"/>
    <w:rsid w:val="00A17AD1"/>
    <w:rsid w:val="00A17E5E"/>
    <w:rsid w:val="00A200BF"/>
    <w:rsid w:val="00A202E6"/>
    <w:rsid w:val="00A2039D"/>
    <w:rsid w:val="00A20D9D"/>
    <w:rsid w:val="00A20EE7"/>
    <w:rsid w:val="00A2144C"/>
    <w:rsid w:val="00A2182C"/>
    <w:rsid w:val="00A21EDD"/>
    <w:rsid w:val="00A21F5B"/>
    <w:rsid w:val="00A21F65"/>
    <w:rsid w:val="00A2227D"/>
    <w:rsid w:val="00A2279E"/>
    <w:rsid w:val="00A23769"/>
    <w:rsid w:val="00A24EAE"/>
    <w:rsid w:val="00A25699"/>
    <w:rsid w:val="00A25723"/>
    <w:rsid w:val="00A25A39"/>
    <w:rsid w:val="00A25A8C"/>
    <w:rsid w:val="00A27948"/>
    <w:rsid w:val="00A27BCB"/>
    <w:rsid w:val="00A27CBB"/>
    <w:rsid w:val="00A304D0"/>
    <w:rsid w:val="00A30D97"/>
    <w:rsid w:val="00A30ED2"/>
    <w:rsid w:val="00A333A6"/>
    <w:rsid w:val="00A33719"/>
    <w:rsid w:val="00A33FB8"/>
    <w:rsid w:val="00A345A7"/>
    <w:rsid w:val="00A34CE9"/>
    <w:rsid w:val="00A34D0F"/>
    <w:rsid w:val="00A35B59"/>
    <w:rsid w:val="00A3688F"/>
    <w:rsid w:val="00A368B3"/>
    <w:rsid w:val="00A371EB"/>
    <w:rsid w:val="00A37219"/>
    <w:rsid w:val="00A37D42"/>
    <w:rsid w:val="00A40544"/>
    <w:rsid w:val="00A4170D"/>
    <w:rsid w:val="00A41859"/>
    <w:rsid w:val="00A41E6F"/>
    <w:rsid w:val="00A425C1"/>
    <w:rsid w:val="00A42C03"/>
    <w:rsid w:val="00A431C0"/>
    <w:rsid w:val="00A43902"/>
    <w:rsid w:val="00A4422F"/>
    <w:rsid w:val="00A4426D"/>
    <w:rsid w:val="00A44B7E"/>
    <w:rsid w:val="00A44FDF"/>
    <w:rsid w:val="00A450A8"/>
    <w:rsid w:val="00A45F88"/>
    <w:rsid w:val="00A4634B"/>
    <w:rsid w:val="00A479D5"/>
    <w:rsid w:val="00A50F59"/>
    <w:rsid w:val="00A51227"/>
    <w:rsid w:val="00A517BD"/>
    <w:rsid w:val="00A51E64"/>
    <w:rsid w:val="00A52410"/>
    <w:rsid w:val="00A52A09"/>
    <w:rsid w:val="00A5330A"/>
    <w:rsid w:val="00A533C0"/>
    <w:rsid w:val="00A53BE0"/>
    <w:rsid w:val="00A53BF0"/>
    <w:rsid w:val="00A55075"/>
    <w:rsid w:val="00A55120"/>
    <w:rsid w:val="00A55398"/>
    <w:rsid w:val="00A553A4"/>
    <w:rsid w:val="00A56520"/>
    <w:rsid w:val="00A567CB"/>
    <w:rsid w:val="00A609E3"/>
    <w:rsid w:val="00A60C1A"/>
    <w:rsid w:val="00A6117A"/>
    <w:rsid w:val="00A6177D"/>
    <w:rsid w:val="00A61A93"/>
    <w:rsid w:val="00A61C04"/>
    <w:rsid w:val="00A6310C"/>
    <w:rsid w:val="00A63319"/>
    <w:rsid w:val="00A63A13"/>
    <w:rsid w:val="00A643F8"/>
    <w:rsid w:val="00A6507B"/>
    <w:rsid w:val="00A65D28"/>
    <w:rsid w:val="00A65DD1"/>
    <w:rsid w:val="00A6632A"/>
    <w:rsid w:val="00A663EC"/>
    <w:rsid w:val="00A66E0B"/>
    <w:rsid w:val="00A6701A"/>
    <w:rsid w:val="00A6760C"/>
    <w:rsid w:val="00A70557"/>
    <w:rsid w:val="00A7064B"/>
    <w:rsid w:val="00A70C31"/>
    <w:rsid w:val="00A7104B"/>
    <w:rsid w:val="00A712CE"/>
    <w:rsid w:val="00A71DB5"/>
    <w:rsid w:val="00A729A6"/>
    <w:rsid w:val="00A7346F"/>
    <w:rsid w:val="00A73B1A"/>
    <w:rsid w:val="00A74A86"/>
    <w:rsid w:val="00A74C39"/>
    <w:rsid w:val="00A759A4"/>
    <w:rsid w:val="00A75C0F"/>
    <w:rsid w:val="00A760F3"/>
    <w:rsid w:val="00A7624A"/>
    <w:rsid w:val="00A776C2"/>
    <w:rsid w:val="00A776D1"/>
    <w:rsid w:val="00A77A3A"/>
    <w:rsid w:val="00A77E09"/>
    <w:rsid w:val="00A77ED1"/>
    <w:rsid w:val="00A816AF"/>
    <w:rsid w:val="00A81720"/>
    <w:rsid w:val="00A818E4"/>
    <w:rsid w:val="00A82B19"/>
    <w:rsid w:val="00A82B8B"/>
    <w:rsid w:val="00A839BB"/>
    <w:rsid w:val="00A83C04"/>
    <w:rsid w:val="00A83ED1"/>
    <w:rsid w:val="00A8428F"/>
    <w:rsid w:val="00A84DE6"/>
    <w:rsid w:val="00A87111"/>
    <w:rsid w:val="00A87CA6"/>
    <w:rsid w:val="00A9066E"/>
    <w:rsid w:val="00A90D15"/>
    <w:rsid w:val="00A90F3D"/>
    <w:rsid w:val="00A917B7"/>
    <w:rsid w:val="00A920A7"/>
    <w:rsid w:val="00A92873"/>
    <w:rsid w:val="00A92878"/>
    <w:rsid w:val="00A929A2"/>
    <w:rsid w:val="00A92FE9"/>
    <w:rsid w:val="00A93DF7"/>
    <w:rsid w:val="00A94383"/>
    <w:rsid w:val="00A9448C"/>
    <w:rsid w:val="00A94545"/>
    <w:rsid w:val="00A94917"/>
    <w:rsid w:val="00A95A20"/>
    <w:rsid w:val="00A95CCD"/>
    <w:rsid w:val="00A96F32"/>
    <w:rsid w:val="00A9721B"/>
    <w:rsid w:val="00AA0635"/>
    <w:rsid w:val="00AA068C"/>
    <w:rsid w:val="00AA0D88"/>
    <w:rsid w:val="00AA1412"/>
    <w:rsid w:val="00AA162D"/>
    <w:rsid w:val="00AA21C4"/>
    <w:rsid w:val="00AA2A40"/>
    <w:rsid w:val="00AA2B20"/>
    <w:rsid w:val="00AA2B9D"/>
    <w:rsid w:val="00AA36ED"/>
    <w:rsid w:val="00AA37B5"/>
    <w:rsid w:val="00AA4737"/>
    <w:rsid w:val="00AA4899"/>
    <w:rsid w:val="00AA48B5"/>
    <w:rsid w:val="00AA5262"/>
    <w:rsid w:val="00AA5AB7"/>
    <w:rsid w:val="00AA5BE3"/>
    <w:rsid w:val="00AA5F21"/>
    <w:rsid w:val="00AA6FC3"/>
    <w:rsid w:val="00AA77EF"/>
    <w:rsid w:val="00AB019A"/>
    <w:rsid w:val="00AB1DB2"/>
    <w:rsid w:val="00AB22B2"/>
    <w:rsid w:val="00AB2877"/>
    <w:rsid w:val="00AB2F06"/>
    <w:rsid w:val="00AB315D"/>
    <w:rsid w:val="00AB3E95"/>
    <w:rsid w:val="00AB519A"/>
    <w:rsid w:val="00AB54CB"/>
    <w:rsid w:val="00AB661C"/>
    <w:rsid w:val="00AB689D"/>
    <w:rsid w:val="00AB69AD"/>
    <w:rsid w:val="00AB7491"/>
    <w:rsid w:val="00AB7519"/>
    <w:rsid w:val="00AB79CA"/>
    <w:rsid w:val="00AB7A7D"/>
    <w:rsid w:val="00AC0487"/>
    <w:rsid w:val="00AC1797"/>
    <w:rsid w:val="00AC18ED"/>
    <w:rsid w:val="00AC1E7A"/>
    <w:rsid w:val="00AC2E6C"/>
    <w:rsid w:val="00AC4151"/>
    <w:rsid w:val="00AC5372"/>
    <w:rsid w:val="00AC656E"/>
    <w:rsid w:val="00AC6840"/>
    <w:rsid w:val="00AC6B32"/>
    <w:rsid w:val="00AC6CEC"/>
    <w:rsid w:val="00AC6EAD"/>
    <w:rsid w:val="00AC719C"/>
    <w:rsid w:val="00AC7840"/>
    <w:rsid w:val="00AC7C73"/>
    <w:rsid w:val="00AD0375"/>
    <w:rsid w:val="00AD0552"/>
    <w:rsid w:val="00AD26BD"/>
    <w:rsid w:val="00AD3A05"/>
    <w:rsid w:val="00AD3AEF"/>
    <w:rsid w:val="00AD3E0E"/>
    <w:rsid w:val="00AD40AC"/>
    <w:rsid w:val="00AD50F5"/>
    <w:rsid w:val="00AD554D"/>
    <w:rsid w:val="00AD59D0"/>
    <w:rsid w:val="00AD59DD"/>
    <w:rsid w:val="00AD6676"/>
    <w:rsid w:val="00AD67B3"/>
    <w:rsid w:val="00AD68C8"/>
    <w:rsid w:val="00AD6C4D"/>
    <w:rsid w:val="00AD6D09"/>
    <w:rsid w:val="00AD76AB"/>
    <w:rsid w:val="00AE0021"/>
    <w:rsid w:val="00AE0E2E"/>
    <w:rsid w:val="00AE1841"/>
    <w:rsid w:val="00AE2231"/>
    <w:rsid w:val="00AE2348"/>
    <w:rsid w:val="00AE24DA"/>
    <w:rsid w:val="00AE25A2"/>
    <w:rsid w:val="00AE283B"/>
    <w:rsid w:val="00AE3E0B"/>
    <w:rsid w:val="00AE4C8C"/>
    <w:rsid w:val="00AE5231"/>
    <w:rsid w:val="00AE5749"/>
    <w:rsid w:val="00AE588D"/>
    <w:rsid w:val="00AE5D50"/>
    <w:rsid w:val="00AE5DDF"/>
    <w:rsid w:val="00AE624F"/>
    <w:rsid w:val="00AE63E4"/>
    <w:rsid w:val="00AE7A44"/>
    <w:rsid w:val="00AE7B48"/>
    <w:rsid w:val="00AF007F"/>
    <w:rsid w:val="00AF1536"/>
    <w:rsid w:val="00AF1A4C"/>
    <w:rsid w:val="00AF2B90"/>
    <w:rsid w:val="00AF3335"/>
    <w:rsid w:val="00AF4A9F"/>
    <w:rsid w:val="00AF4BC0"/>
    <w:rsid w:val="00AF4CF2"/>
    <w:rsid w:val="00AF4F99"/>
    <w:rsid w:val="00AF501B"/>
    <w:rsid w:val="00AF56ED"/>
    <w:rsid w:val="00AF5FBC"/>
    <w:rsid w:val="00AF62F4"/>
    <w:rsid w:val="00AF643C"/>
    <w:rsid w:val="00AF6473"/>
    <w:rsid w:val="00AF7CBB"/>
    <w:rsid w:val="00AF7F4D"/>
    <w:rsid w:val="00B00065"/>
    <w:rsid w:val="00B01DF9"/>
    <w:rsid w:val="00B01EDB"/>
    <w:rsid w:val="00B0268D"/>
    <w:rsid w:val="00B028FA"/>
    <w:rsid w:val="00B03C25"/>
    <w:rsid w:val="00B04234"/>
    <w:rsid w:val="00B04490"/>
    <w:rsid w:val="00B0491A"/>
    <w:rsid w:val="00B05ECB"/>
    <w:rsid w:val="00B06375"/>
    <w:rsid w:val="00B067AF"/>
    <w:rsid w:val="00B07307"/>
    <w:rsid w:val="00B10129"/>
    <w:rsid w:val="00B1026B"/>
    <w:rsid w:val="00B10F2A"/>
    <w:rsid w:val="00B119EC"/>
    <w:rsid w:val="00B11B90"/>
    <w:rsid w:val="00B11D89"/>
    <w:rsid w:val="00B121C0"/>
    <w:rsid w:val="00B12361"/>
    <w:rsid w:val="00B1252E"/>
    <w:rsid w:val="00B12E5D"/>
    <w:rsid w:val="00B12FBB"/>
    <w:rsid w:val="00B13044"/>
    <w:rsid w:val="00B14455"/>
    <w:rsid w:val="00B14699"/>
    <w:rsid w:val="00B14D9F"/>
    <w:rsid w:val="00B14DB1"/>
    <w:rsid w:val="00B156B7"/>
    <w:rsid w:val="00B1585A"/>
    <w:rsid w:val="00B15F1B"/>
    <w:rsid w:val="00B16181"/>
    <w:rsid w:val="00B16D73"/>
    <w:rsid w:val="00B17BE7"/>
    <w:rsid w:val="00B204F6"/>
    <w:rsid w:val="00B21A74"/>
    <w:rsid w:val="00B21F71"/>
    <w:rsid w:val="00B22797"/>
    <w:rsid w:val="00B22D45"/>
    <w:rsid w:val="00B23273"/>
    <w:rsid w:val="00B232E1"/>
    <w:rsid w:val="00B238C9"/>
    <w:rsid w:val="00B248C2"/>
    <w:rsid w:val="00B27047"/>
    <w:rsid w:val="00B27178"/>
    <w:rsid w:val="00B2717C"/>
    <w:rsid w:val="00B27414"/>
    <w:rsid w:val="00B3092D"/>
    <w:rsid w:val="00B30A4B"/>
    <w:rsid w:val="00B30B15"/>
    <w:rsid w:val="00B31625"/>
    <w:rsid w:val="00B31853"/>
    <w:rsid w:val="00B3191E"/>
    <w:rsid w:val="00B31E1E"/>
    <w:rsid w:val="00B32204"/>
    <w:rsid w:val="00B330B8"/>
    <w:rsid w:val="00B333E1"/>
    <w:rsid w:val="00B33DB2"/>
    <w:rsid w:val="00B33F8E"/>
    <w:rsid w:val="00B3407F"/>
    <w:rsid w:val="00B345D2"/>
    <w:rsid w:val="00B35148"/>
    <w:rsid w:val="00B3569F"/>
    <w:rsid w:val="00B364AD"/>
    <w:rsid w:val="00B36740"/>
    <w:rsid w:val="00B3716B"/>
    <w:rsid w:val="00B37DE4"/>
    <w:rsid w:val="00B40765"/>
    <w:rsid w:val="00B40991"/>
    <w:rsid w:val="00B40FE7"/>
    <w:rsid w:val="00B41DFD"/>
    <w:rsid w:val="00B41E4B"/>
    <w:rsid w:val="00B4365F"/>
    <w:rsid w:val="00B43E32"/>
    <w:rsid w:val="00B44908"/>
    <w:rsid w:val="00B44A73"/>
    <w:rsid w:val="00B4547B"/>
    <w:rsid w:val="00B46EFE"/>
    <w:rsid w:val="00B473B8"/>
    <w:rsid w:val="00B47645"/>
    <w:rsid w:val="00B5187F"/>
    <w:rsid w:val="00B52206"/>
    <w:rsid w:val="00B53D03"/>
    <w:rsid w:val="00B55359"/>
    <w:rsid w:val="00B557E1"/>
    <w:rsid w:val="00B558D1"/>
    <w:rsid w:val="00B56207"/>
    <w:rsid w:val="00B56D7A"/>
    <w:rsid w:val="00B61369"/>
    <w:rsid w:val="00B64441"/>
    <w:rsid w:val="00B64716"/>
    <w:rsid w:val="00B649ED"/>
    <w:rsid w:val="00B64CF1"/>
    <w:rsid w:val="00B64E56"/>
    <w:rsid w:val="00B64FA6"/>
    <w:rsid w:val="00B657AB"/>
    <w:rsid w:val="00B659D0"/>
    <w:rsid w:val="00B66C2B"/>
    <w:rsid w:val="00B70A6C"/>
    <w:rsid w:val="00B712BB"/>
    <w:rsid w:val="00B7175B"/>
    <w:rsid w:val="00B718C5"/>
    <w:rsid w:val="00B71ECC"/>
    <w:rsid w:val="00B72CBC"/>
    <w:rsid w:val="00B730D5"/>
    <w:rsid w:val="00B73D00"/>
    <w:rsid w:val="00B73D09"/>
    <w:rsid w:val="00B7416C"/>
    <w:rsid w:val="00B74604"/>
    <w:rsid w:val="00B757BB"/>
    <w:rsid w:val="00B75904"/>
    <w:rsid w:val="00B760E3"/>
    <w:rsid w:val="00B7632E"/>
    <w:rsid w:val="00B76FFC"/>
    <w:rsid w:val="00B7782C"/>
    <w:rsid w:val="00B80280"/>
    <w:rsid w:val="00B80B44"/>
    <w:rsid w:val="00B81F41"/>
    <w:rsid w:val="00B81FED"/>
    <w:rsid w:val="00B82263"/>
    <w:rsid w:val="00B829A2"/>
    <w:rsid w:val="00B82BD0"/>
    <w:rsid w:val="00B82C93"/>
    <w:rsid w:val="00B82F8E"/>
    <w:rsid w:val="00B84396"/>
    <w:rsid w:val="00B845A2"/>
    <w:rsid w:val="00B84611"/>
    <w:rsid w:val="00B84E0E"/>
    <w:rsid w:val="00B84FB9"/>
    <w:rsid w:val="00B85493"/>
    <w:rsid w:val="00B85BFD"/>
    <w:rsid w:val="00B85C01"/>
    <w:rsid w:val="00B85D28"/>
    <w:rsid w:val="00B85D6B"/>
    <w:rsid w:val="00B8726C"/>
    <w:rsid w:val="00B87793"/>
    <w:rsid w:val="00B879AD"/>
    <w:rsid w:val="00B90088"/>
    <w:rsid w:val="00B91324"/>
    <w:rsid w:val="00B915B7"/>
    <w:rsid w:val="00B91C34"/>
    <w:rsid w:val="00B92191"/>
    <w:rsid w:val="00B9224A"/>
    <w:rsid w:val="00B9228D"/>
    <w:rsid w:val="00B92328"/>
    <w:rsid w:val="00B9249D"/>
    <w:rsid w:val="00B928A6"/>
    <w:rsid w:val="00B92B28"/>
    <w:rsid w:val="00B9378D"/>
    <w:rsid w:val="00B937CE"/>
    <w:rsid w:val="00B93F9A"/>
    <w:rsid w:val="00B94C5B"/>
    <w:rsid w:val="00B94C69"/>
    <w:rsid w:val="00B953F5"/>
    <w:rsid w:val="00B966D0"/>
    <w:rsid w:val="00B97B70"/>
    <w:rsid w:val="00B97E0C"/>
    <w:rsid w:val="00B97E6D"/>
    <w:rsid w:val="00BA03D4"/>
    <w:rsid w:val="00BA0C43"/>
    <w:rsid w:val="00BA0EF1"/>
    <w:rsid w:val="00BA29C7"/>
    <w:rsid w:val="00BA2CE6"/>
    <w:rsid w:val="00BA3BF9"/>
    <w:rsid w:val="00BA3F9C"/>
    <w:rsid w:val="00BA525D"/>
    <w:rsid w:val="00BA5C2F"/>
    <w:rsid w:val="00BA6488"/>
    <w:rsid w:val="00BA6830"/>
    <w:rsid w:val="00BA6904"/>
    <w:rsid w:val="00BA6CA3"/>
    <w:rsid w:val="00BA6E26"/>
    <w:rsid w:val="00BA74AB"/>
    <w:rsid w:val="00BA75C3"/>
    <w:rsid w:val="00BA7624"/>
    <w:rsid w:val="00BA789B"/>
    <w:rsid w:val="00BA7F0D"/>
    <w:rsid w:val="00BB0786"/>
    <w:rsid w:val="00BB0EB1"/>
    <w:rsid w:val="00BB101A"/>
    <w:rsid w:val="00BB2296"/>
    <w:rsid w:val="00BB3443"/>
    <w:rsid w:val="00BB43C3"/>
    <w:rsid w:val="00BB45B4"/>
    <w:rsid w:val="00BB4C7E"/>
    <w:rsid w:val="00BB53C1"/>
    <w:rsid w:val="00BB639A"/>
    <w:rsid w:val="00BB6CDC"/>
    <w:rsid w:val="00BB713F"/>
    <w:rsid w:val="00BC03DE"/>
    <w:rsid w:val="00BC17EA"/>
    <w:rsid w:val="00BC2790"/>
    <w:rsid w:val="00BC3892"/>
    <w:rsid w:val="00BC4BD9"/>
    <w:rsid w:val="00BC4E9C"/>
    <w:rsid w:val="00BC58C9"/>
    <w:rsid w:val="00BC5BCB"/>
    <w:rsid w:val="00BC5F7D"/>
    <w:rsid w:val="00BC746F"/>
    <w:rsid w:val="00BC77B3"/>
    <w:rsid w:val="00BC7A55"/>
    <w:rsid w:val="00BD0221"/>
    <w:rsid w:val="00BD0B37"/>
    <w:rsid w:val="00BD0E48"/>
    <w:rsid w:val="00BD0F83"/>
    <w:rsid w:val="00BD1225"/>
    <w:rsid w:val="00BD13D6"/>
    <w:rsid w:val="00BD1CD8"/>
    <w:rsid w:val="00BD2F8E"/>
    <w:rsid w:val="00BD30D5"/>
    <w:rsid w:val="00BD3281"/>
    <w:rsid w:val="00BD538C"/>
    <w:rsid w:val="00BD59D4"/>
    <w:rsid w:val="00BD6083"/>
    <w:rsid w:val="00BD608A"/>
    <w:rsid w:val="00BD60D9"/>
    <w:rsid w:val="00BD68E0"/>
    <w:rsid w:val="00BD759D"/>
    <w:rsid w:val="00BD79ED"/>
    <w:rsid w:val="00BE04D0"/>
    <w:rsid w:val="00BE0DE5"/>
    <w:rsid w:val="00BE0F85"/>
    <w:rsid w:val="00BE16CE"/>
    <w:rsid w:val="00BE1D2C"/>
    <w:rsid w:val="00BE1F84"/>
    <w:rsid w:val="00BE270B"/>
    <w:rsid w:val="00BE4A5B"/>
    <w:rsid w:val="00BE5B39"/>
    <w:rsid w:val="00BE5BB3"/>
    <w:rsid w:val="00BE6456"/>
    <w:rsid w:val="00BE6784"/>
    <w:rsid w:val="00BE7273"/>
    <w:rsid w:val="00BE7BDF"/>
    <w:rsid w:val="00BE7CF6"/>
    <w:rsid w:val="00BF0D56"/>
    <w:rsid w:val="00BF0E0A"/>
    <w:rsid w:val="00BF114C"/>
    <w:rsid w:val="00BF1F3A"/>
    <w:rsid w:val="00BF26D7"/>
    <w:rsid w:val="00BF3228"/>
    <w:rsid w:val="00BF3260"/>
    <w:rsid w:val="00BF3B1C"/>
    <w:rsid w:val="00BF3D34"/>
    <w:rsid w:val="00BF4BDF"/>
    <w:rsid w:val="00BF6541"/>
    <w:rsid w:val="00BF7522"/>
    <w:rsid w:val="00BF7640"/>
    <w:rsid w:val="00BF7B0F"/>
    <w:rsid w:val="00C005C5"/>
    <w:rsid w:val="00C00816"/>
    <w:rsid w:val="00C014BE"/>
    <w:rsid w:val="00C014D1"/>
    <w:rsid w:val="00C01702"/>
    <w:rsid w:val="00C0174D"/>
    <w:rsid w:val="00C0190A"/>
    <w:rsid w:val="00C01ABD"/>
    <w:rsid w:val="00C021A4"/>
    <w:rsid w:val="00C0335F"/>
    <w:rsid w:val="00C03999"/>
    <w:rsid w:val="00C04E1F"/>
    <w:rsid w:val="00C05505"/>
    <w:rsid w:val="00C05ADD"/>
    <w:rsid w:val="00C05E35"/>
    <w:rsid w:val="00C06A89"/>
    <w:rsid w:val="00C06CFB"/>
    <w:rsid w:val="00C06E3D"/>
    <w:rsid w:val="00C07044"/>
    <w:rsid w:val="00C0753C"/>
    <w:rsid w:val="00C10B54"/>
    <w:rsid w:val="00C112EE"/>
    <w:rsid w:val="00C11313"/>
    <w:rsid w:val="00C11FA6"/>
    <w:rsid w:val="00C121EC"/>
    <w:rsid w:val="00C126AC"/>
    <w:rsid w:val="00C129A2"/>
    <w:rsid w:val="00C12D8D"/>
    <w:rsid w:val="00C14070"/>
    <w:rsid w:val="00C147DD"/>
    <w:rsid w:val="00C149B9"/>
    <w:rsid w:val="00C1548D"/>
    <w:rsid w:val="00C1658C"/>
    <w:rsid w:val="00C166FB"/>
    <w:rsid w:val="00C167EF"/>
    <w:rsid w:val="00C16869"/>
    <w:rsid w:val="00C16F23"/>
    <w:rsid w:val="00C17337"/>
    <w:rsid w:val="00C20444"/>
    <w:rsid w:val="00C20EBB"/>
    <w:rsid w:val="00C21065"/>
    <w:rsid w:val="00C21185"/>
    <w:rsid w:val="00C21EBC"/>
    <w:rsid w:val="00C2206E"/>
    <w:rsid w:val="00C22477"/>
    <w:rsid w:val="00C226A3"/>
    <w:rsid w:val="00C22C1A"/>
    <w:rsid w:val="00C22C27"/>
    <w:rsid w:val="00C22CC2"/>
    <w:rsid w:val="00C234D3"/>
    <w:rsid w:val="00C23C53"/>
    <w:rsid w:val="00C23D65"/>
    <w:rsid w:val="00C24157"/>
    <w:rsid w:val="00C241C7"/>
    <w:rsid w:val="00C2526D"/>
    <w:rsid w:val="00C25332"/>
    <w:rsid w:val="00C2543D"/>
    <w:rsid w:val="00C26316"/>
    <w:rsid w:val="00C266D1"/>
    <w:rsid w:val="00C26E3E"/>
    <w:rsid w:val="00C26F54"/>
    <w:rsid w:val="00C278A9"/>
    <w:rsid w:val="00C31B96"/>
    <w:rsid w:val="00C32BB7"/>
    <w:rsid w:val="00C33E4C"/>
    <w:rsid w:val="00C3487F"/>
    <w:rsid w:val="00C34FAA"/>
    <w:rsid w:val="00C35245"/>
    <w:rsid w:val="00C35655"/>
    <w:rsid w:val="00C357DB"/>
    <w:rsid w:val="00C35C0A"/>
    <w:rsid w:val="00C37A26"/>
    <w:rsid w:val="00C4077F"/>
    <w:rsid w:val="00C41C76"/>
    <w:rsid w:val="00C41D75"/>
    <w:rsid w:val="00C4221D"/>
    <w:rsid w:val="00C426EF"/>
    <w:rsid w:val="00C427EA"/>
    <w:rsid w:val="00C4297A"/>
    <w:rsid w:val="00C432D2"/>
    <w:rsid w:val="00C43980"/>
    <w:rsid w:val="00C43A62"/>
    <w:rsid w:val="00C445FE"/>
    <w:rsid w:val="00C44A54"/>
    <w:rsid w:val="00C44B2A"/>
    <w:rsid w:val="00C44E0C"/>
    <w:rsid w:val="00C44EDC"/>
    <w:rsid w:val="00C4526C"/>
    <w:rsid w:val="00C46FB0"/>
    <w:rsid w:val="00C47DE7"/>
    <w:rsid w:val="00C5095B"/>
    <w:rsid w:val="00C50AF2"/>
    <w:rsid w:val="00C51006"/>
    <w:rsid w:val="00C51B9A"/>
    <w:rsid w:val="00C520E6"/>
    <w:rsid w:val="00C521ED"/>
    <w:rsid w:val="00C522F3"/>
    <w:rsid w:val="00C526E2"/>
    <w:rsid w:val="00C532C6"/>
    <w:rsid w:val="00C536ED"/>
    <w:rsid w:val="00C539DD"/>
    <w:rsid w:val="00C541F9"/>
    <w:rsid w:val="00C543EE"/>
    <w:rsid w:val="00C543F3"/>
    <w:rsid w:val="00C55585"/>
    <w:rsid w:val="00C55D19"/>
    <w:rsid w:val="00C56429"/>
    <w:rsid w:val="00C5693C"/>
    <w:rsid w:val="00C5783C"/>
    <w:rsid w:val="00C602AF"/>
    <w:rsid w:val="00C61F39"/>
    <w:rsid w:val="00C622A7"/>
    <w:rsid w:val="00C63703"/>
    <w:rsid w:val="00C63C6A"/>
    <w:rsid w:val="00C647A6"/>
    <w:rsid w:val="00C64C37"/>
    <w:rsid w:val="00C655BE"/>
    <w:rsid w:val="00C6576E"/>
    <w:rsid w:val="00C65D0E"/>
    <w:rsid w:val="00C66156"/>
    <w:rsid w:val="00C666CD"/>
    <w:rsid w:val="00C67684"/>
    <w:rsid w:val="00C679A1"/>
    <w:rsid w:val="00C67F18"/>
    <w:rsid w:val="00C7080B"/>
    <w:rsid w:val="00C70C6E"/>
    <w:rsid w:val="00C70F8D"/>
    <w:rsid w:val="00C72031"/>
    <w:rsid w:val="00C725A3"/>
    <w:rsid w:val="00C7270D"/>
    <w:rsid w:val="00C72C20"/>
    <w:rsid w:val="00C730F9"/>
    <w:rsid w:val="00C7350E"/>
    <w:rsid w:val="00C74557"/>
    <w:rsid w:val="00C75B0A"/>
    <w:rsid w:val="00C75D10"/>
    <w:rsid w:val="00C76834"/>
    <w:rsid w:val="00C76DDC"/>
    <w:rsid w:val="00C76FEB"/>
    <w:rsid w:val="00C8000E"/>
    <w:rsid w:val="00C8093C"/>
    <w:rsid w:val="00C80A8B"/>
    <w:rsid w:val="00C8118D"/>
    <w:rsid w:val="00C811EA"/>
    <w:rsid w:val="00C819BF"/>
    <w:rsid w:val="00C82108"/>
    <w:rsid w:val="00C82B11"/>
    <w:rsid w:val="00C82B50"/>
    <w:rsid w:val="00C8314F"/>
    <w:rsid w:val="00C8376F"/>
    <w:rsid w:val="00C83C87"/>
    <w:rsid w:val="00C8446C"/>
    <w:rsid w:val="00C8449B"/>
    <w:rsid w:val="00C8642F"/>
    <w:rsid w:val="00C86596"/>
    <w:rsid w:val="00C876E4"/>
    <w:rsid w:val="00C87CDF"/>
    <w:rsid w:val="00C90177"/>
    <w:rsid w:val="00C909BD"/>
    <w:rsid w:val="00C90B07"/>
    <w:rsid w:val="00C9124D"/>
    <w:rsid w:val="00C91476"/>
    <w:rsid w:val="00C9151E"/>
    <w:rsid w:val="00C9228D"/>
    <w:rsid w:val="00C92A40"/>
    <w:rsid w:val="00C92A53"/>
    <w:rsid w:val="00C92B48"/>
    <w:rsid w:val="00C960EB"/>
    <w:rsid w:val="00C964D5"/>
    <w:rsid w:val="00C97D8E"/>
    <w:rsid w:val="00CA213B"/>
    <w:rsid w:val="00CA2D27"/>
    <w:rsid w:val="00CA42C9"/>
    <w:rsid w:val="00CA4458"/>
    <w:rsid w:val="00CA4800"/>
    <w:rsid w:val="00CA48E7"/>
    <w:rsid w:val="00CA4EF5"/>
    <w:rsid w:val="00CA512E"/>
    <w:rsid w:val="00CA51B9"/>
    <w:rsid w:val="00CA5B37"/>
    <w:rsid w:val="00CA5B85"/>
    <w:rsid w:val="00CA5BB5"/>
    <w:rsid w:val="00CA74A0"/>
    <w:rsid w:val="00CB0BC4"/>
    <w:rsid w:val="00CB1407"/>
    <w:rsid w:val="00CB2195"/>
    <w:rsid w:val="00CB2EAC"/>
    <w:rsid w:val="00CB2EF3"/>
    <w:rsid w:val="00CB3118"/>
    <w:rsid w:val="00CB314E"/>
    <w:rsid w:val="00CB3617"/>
    <w:rsid w:val="00CB3A12"/>
    <w:rsid w:val="00CB3AEC"/>
    <w:rsid w:val="00CB44DA"/>
    <w:rsid w:val="00CB495D"/>
    <w:rsid w:val="00CB5035"/>
    <w:rsid w:val="00CB50CA"/>
    <w:rsid w:val="00CB512B"/>
    <w:rsid w:val="00CB52B2"/>
    <w:rsid w:val="00CB5359"/>
    <w:rsid w:val="00CB55F0"/>
    <w:rsid w:val="00CB68D8"/>
    <w:rsid w:val="00CB7DD3"/>
    <w:rsid w:val="00CC0967"/>
    <w:rsid w:val="00CC0ACB"/>
    <w:rsid w:val="00CC0CDD"/>
    <w:rsid w:val="00CC1E28"/>
    <w:rsid w:val="00CC1FF4"/>
    <w:rsid w:val="00CC2777"/>
    <w:rsid w:val="00CC30B6"/>
    <w:rsid w:val="00CC4280"/>
    <w:rsid w:val="00CC552B"/>
    <w:rsid w:val="00CC642C"/>
    <w:rsid w:val="00CC65DB"/>
    <w:rsid w:val="00CC6931"/>
    <w:rsid w:val="00CC6AD5"/>
    <w:rsid w:val="00CC71B4"/>
    <w:rsid w:val="00CD00A5"/>
    <w:rsid w:val="00CD00EF"/>
    <w:rsid w:val="00CD1331"/>
    <w:rsid w:val="00CD16A3"/>
    <w:rsid w:val="00CD27AC"/>
    <w:rsid w:val="00CD2D67"/>
    <w:rsid w:val="00CD31D8"/>
    <w:rsid w:val="00CD33F0"/>
    <w:rsid w:val="00CD3DBB"/>
    <w:rsid w:val="00CD455C"/>
    <w:rsid w:val="00CD4E3E"/>
    <w:rsid w:val="00CD5373"/>
    <w:rsid w:val="00CD57CE"/>
    <w:rsid w:val="00CD58F7"/>
    <w:rsid w:val="00CD5C53"/>
    <w:rsid w:val="00CD6005"/>
    <w:rsid w:val="00CD603B"/>
    <w:rsid w:val="00CD6131"/>
    <w:rsid w:val="00CD65CC"/>
    <w:rsid w:val="00CD686F"/>
    <w:rsid w:val="00CD6B27"/>
    <w:rsid w:val="00CD6B44"/>
    <w:rsid w:val="00CD6C7A"/>
    <w:rsid w:val="00CD721D"/>
    <w:rsid w:val="00CD728A"/>
    <w:rsid w:val="00CD75FB"/>
    <w:rsid w:val="00CE02DE"/>
    <w:rsid w:val="00CE0B2D"/>
    <w:rsid w:val="00CE0D16"/>
    <w:rsid w:val="00CE1295"/>
    <w:rsid w:val="00CE182B"/>
    <w:rsid w:val="00CE1838"/>
    <w:rsid w:val="00CE1A55"/>
    <w:rsid w:val="00CE1B01"/>
    <w:rsid w:val="00CE1BCE"/>
    <w:rsid w:val="00CE29F0"/>
    <w:rsid w:val="00CE33C6"/>
    <w:rsid w:val="00CE3862"/>
    <w:rsid w:val="00CE393F"/>
    <w:rsid w:val="00CE41E1"/>
    <w:rsid w:val="00CE47CA"/>
    <w:rsid w:val="00CE5254"/>
    <w:rsid w:val="00CE5294"/>
    <w:rsid w:val="00CE5E7A"/>
    <w:rsid w:val="00CE6071"/>
    <w:rsid w:val="00CE6C0E"/>
    <w:rsid w:val="00CE7253"/>
    <w:rsid w:val="00CE7D13"/>
    <w:rsid w:val="00CF0AF2"/>
    <w:rsid w:val="00CF0B5D"/>
    <w:rsid w:val="00CF128F"/>
    <w:rsid w:val="00CF20DA"/>
    <w:rsid w:val="00CF2621"/>
    <w:rsid w:val="00CF2EA3"/>
    <w:rsid w:val="00CF2ED6"/>
    <w:rsid w:val="00CF3926"/>
    <w:rsid w:val="00CF398E"/>
    <w:rsid w:val="00CF3DF7"/>
    <w:rsid w:val="00CF5476"/>
    <w:rsid w:val="00CF5A08"/>
    <w:rsid w:val="00CF5FCD"/>
    <w:rsid w:val="00CF6C04"/>
    <w:rsid w:val="00CF7883"/>
    <w:rsid w:val="00CF7D8C"/>
    <w:rsid w:val="00CF7F9F"/>
    <w:rsid w:val="00D0085C"/>
    <w:rsid w:val="00D00DCF"/>
    <w:rsid w:val="00D00EC3"/>
    <w:rsid w:val="00D00F81"/>
    <w:rsid w:val="00D0139A"/>
    <w:rsid w:val="00D01AB1"/>
    <w:rsid w:val="00D02201"/>
    <w:rsid w:val="00D02643"/>
    <w:rsid w:val="00D03E5E"/>
    <w:rsid w:val="00D04A6D"/>
    <w:rsid w:val="00D04DA6"/>
    <w:rsid w:val="00D053AE"/>
    <w:rsid w:val="00D05B8C"/>
    <w:rsid w:val="00D05F34"/>
    <w:rsid w:val="00D06725"/>
    <w:rsid w:val="00D071F2"/>
    <w:rsid w:val="00D073F9"/>
    <w:rsid w:val="00D10337"/>
    <w:rsid w:val="00D10859"/>
    <w:rsid w:val="00D109AD"/>
    <w:rsid w:val="00D10EC5"/>
    <w:rsid w:val="00D11784"/>
    <w:rsid w:val="00D11ADC"/>
    <w:rsid w:val="00D1221F"/>
    <w:rsid w:val="00D126B1"/>
    <w:rsid w:val="00D13B4B"/>
    <w:rsid w:val="00D14443"/>
    <w:rsid w:val="00D15B3A"/>
    <w:rsid w:val="00D160D4"/>
    <w:rsid w:val="00D161D3"/>
    <w:rsid w:val="00D1654C"/>
    <w:rsid w:val="00D1657E"/>
    <w:rsid w:val="00D16E24"/>
    <w:rsid w:val="00D2013B"/>
    <w:rsid w:val="00D207F5"/>
    <w:rsid w:val="00D20DE3"/>
    <w:rsid w:val="00D21072"/>
    <w:rsid w:val="00D21526"/>
    <w:rsid w:val="00D2153B"/>
    <w:rsid w:val="00D21691"/>
    <w:rsid w:val="00D2187E"/>
    <w:rsid w:val="00D21B1D"/>
    <w:rsid w:val="00D21F51"/>
    <w:rsid w:val="00D221E6"/>
    <w:rsid w:val="00D226A5"/>
    <w:rsid w:val="00D22BCC"/>
    <w:rsid w:val="00D23348"/>
    <w:rsid w:val="00D246DC"/>
    <w:rsid w:val="00D25868"/>
    <w:rsid w:val="00D25AD0"/>
    <w:rsid w:val="00D25B75"/>
    <w:rsid w:val="00D25EBB"/>
    <w:rsid w:val="00D2623E"/>
    <w:rsid w:val="00D26B05"/>
    <w:rsid w:val="00D26BE3"/>
    <w:rsid w:val="00D26FC1"/>
    <w:rsid w:val="00D27A2D"/>
    <w:rsid w:val="00D27CA7"/>
    <w:rsid w:val="00D3133E"/>
    <w:rsid w:val="00D31956"/>
    <w:rsid w:val="00D31B91"/>
    <w:rsid w:val="00D326D6"/>
    <w:rsid w:val="00D32B06"/>
    <w:rsid w:val="00D32D41"/>
    <w:rsid w:val="00D335DA"/>
    <w:rsid w:val="00D33766"/>
    <w:rsid w:val="00D33833"/>
    <w:rsid w:val="00D33996"/>
    <w:rsid w:val="00D34711"/>
    <w:rsid w:val="00D34779"/>
    <w:rsid w:val="00D34908"/>
    <w:rsid w:val="00D35050"/>
    <w:rsid w:val="00D352DB"/>
    <w:rsid w:val="00D3534A"/>
    <w:rsid w:val="00D35631"/>
    <w:rsid w:val="00D35B32"/>
    <w:rsid w:val="00D3611E"/>
    <w:rsid w:val="00D36556"/>
    <w:rsid w:val="00D36B7F"/>
    <w:rsid w:val="00D36C82"/>
    <w:rsid w:val="00D372E1"/>
    <w:rsid w:val="00D40100"/>
    <w:rsid w:val="00D40C39"/>
    <w:rsid w:val="00D41F92"/>
    <w:rsid w:val="00D42511"/>
    <w:rsid w:val="00D425EC"/>
    <w:rsid w:val="00D429C0"/>
    <w:rsid w:val="00D429F0"/>
    <w:rsid w:val="00D42C8C"/>
    <w:rsid w:val="00D43B9C"/>
    <w:rsid w:val="00D446EE"/>
    <w:rsid w:val="00D45057"/>
    <w:rsid w:val="00D45EFC"/>
    <w:rsid w:val="00D4654F"/>
    <w:rsid w:val="00D467EF"/>
    <w:rsid w:val="00D51B97"/>
    <w:rsid w:val="00D523B3"/>
    <w:rsid w:val="00D52DA8"/>
    <w:rsid w:val="00D54942"/>
    <w:rsid w:val="00D54F7E"/>
    <w:rsid w:val="00D55227"/>
    <w:rsid w:val="00D56336"/>
    <w:rsid w:val="00D56FAE"/>
    <w:rsid w:val="00D5718E"/>
    <w:rsid w:val="00D5771F"/>
    <w:rsid w:val="00D577B2"/>
    <w:rsid w:val="00D604ED"/>
    <w:rsid w:val="00D60DEE"/>
    <w:rsid w:val="00D60F10"/>
    <w:rsid w:val="00D62BF4"/>
    <w:rsid w:val="00D62C99"/>
    <w:rsid w:val="00D63044"/>
    <w:rsid w:val="00D634FD"/>
    <w:rsid w:val="00D64314"/>
    <w:rsid w:val="00D64567"/>
    <w:rsid w:val="00D6465F"/>
    <w:rsid w:val="00D646D8"/>
    <w:rsid w:val="00D659FA"/>
    <w:rsid w:val="00D65D3B"/>
    <w:rsid w:val="00D665F6"/>
    <w:rsid w:val="00D67EBE"/>
    <w:rsid w:val="00D7006D"/>
    <w:rsid w:val="00D7039D"/>
    <w:rsid w:val="00D704B0"/>
    <w:rsid w:val="00D7100F"/>
    <w:rsid w:val="00D7161A"/>
    <w:rsid w:val="00D71649"/>
    <w:rsid w:val="00D72515"/>
    <w:rsid w:val="00D7264D"/>
    <w:rsid w:val="00D72BC8"/>
    <w:rsid w:val="00D72EF0"/>
    <w:rsid w:val="00D73215"/>
    <w:rsid w:val="00D744BC"/>
    <w:rsid w:val="00D74D73"/>
    <w:rsid w:val="00D75C55"/>
    <w:rsid w:val="00D76B29"/>
    <w:rsid w:val="00D76D98"/>
    <w:rsid w:val="00D777F2"/>
    <w:rsid w:val="00D7789B"/>
    <w:rsid w:val="00D77A3D"/>
    <w:rsid w:val="00D77AFA"/>
    <w:rsid w:val="00D77FB1"/>
    <w:rsid w:val="00D8046D"/>
    <w:rsid w:val="00D80A35"/>
    <w:rsid w:val="00D813EA"/>
    <w:rsid w:val="00D81ADE"/>
    <w:rsid w:val="00D81D7C"/>
    <w:rsid w:val="00D821D2"/>
    <w:rsid w:val="00D83CCD"/>
    <w:rsid w:val="00D83D28"/>
    <w:rsid w:val="00D83E8F"/>
    <w:rsid w:val="00D83FF1"/>
    <w:rsid w:val="00D84458"/>
    <w:rsid w:val="00D84F9E"/>
    <w:rsid w:val="00D8540E"/>
    <w:rsid w:val="00D85705"/>
    <w:rsid w:val="00D870A5"/>
    <w:rsid w:val="00D87136"/>
    <w:rsid w:val="00D907F5"/>
    <w:rsid w:val="00D917FD"/>
    <w:rsid w:val="00D9264F"/>
    <w:rsid w:val="00D9275E"/>
    <w:rsid w:val="00D92F8A"/>
    <w:rsid w:val="00D93379"/>
    <w:rsid w:val="00D969D1"/>
    <w:rsid w:val="00D96BA3"/>
    <w:rsid w:val="00D97FAD"/>
    <w:rsid w:val="00DA0302"/>
    <w:rsid w:val="00DA0369"/>
    <w:rsid w:val="00DA0496"/>
    <w:rsid w:val="00DA07DE"/>
    <w:rsid w:val="00DA0A38"/>
    <w:rsid w:val="00DA0BED"/>
    <w:rsid w:val="00DA12B4"/>
    <w:rsid w:val="00DA1E08"/>
    <w:rsid w:val="00DA2047"/>
    <w:rsid w:val="00DA26AA"/>
    <w:rsid w:val="00DA326C"/>
    <w:rsid w:val="00DA36FD"/>
    <w:rsid w:val="00DA3EC7"/>
    <w:rsid w:val="00DA5430"/>
    <w:rsid w:val="00DA5854"/>
    <w:rsid w:val="00DA62D6"/>
    <w:rsid w:val="00DA64AB"/>
    <w:rsid w:val="00DA675A"/>
    <w:rsid w:val="00DA6C90"/>
    <w:rsid w:val="00DA73A2"/>
    <w:rsid w:val="00DA7E35"/>
    <w:rsid w:val="00DB0865"/>
    <w:rsid w:val="00DB08DE"/>
    <w:rsid w:val="00DB119D"/>
    <w:rsid w:val="00DB1B65"/>
    <w:rsid w:val="00DB1CDB"/>
    <w:rsid w:val="00DB2DF4"/>
    <w:rsid w:val="00DB4D7C"/>
    <w:rsid w:val="00DB5213"/>
    <w:rsid w:val="00DB5306"/>
    <w:rsid w:val="00DB5749"/>
    <w:rsid w:val="00DB5BB9"/>
    <w:rsid w:val="00DB6038"/>
    <w:rsid w:val="00DB60AF"/>
    <w:rsid w:val="00DB64AD"/>
    <w:rsid w:val="00DB6BD9"/>
    <w:rsid w:val="00DB6C95"/>
    <w:rsid w:val="00DB6C9F"/>
    <w:rsid w:val="00DB7AD6"/>
    <w:rsid w:val="00DB7B8B"/>
    <w:rsid w:val="00DC05C2"/>
    <w:rsid w:val="00DC0B06"/>
    <w:rsid w:val="00DC157B"/>
    <w:rsid w:val="00DC287C"/>
    <w:rsid w:val="00DC2B68"/>
    <w:rsid w:val="00DC34D4"/>
    <w:rsid w:val="00DC3674"/>
    <w:rsid w:val="00DC372D"/>
    <w:rsid w:val="00DC49E6"/>
    <w:rsid w:val="00DC5581"/>
    <w:rsid w:val="00DC674C"/>
    <w:rsid w:val="00DC7452"/>
    <w:rsid w:val="00DD05FF"/>
    <w:rsid w:val="00DD06EF"/>
    <w:rsid w:val="00DD0B9D"/>
    <w:rsid w:val="00DD0D00"/>
    <w:rsid w:val="00DD0DCA"/>
    <w:rsid w:val="00DD2CAD"/>
    <w:rsid w:val="00DD2CE7"/>
    <w:rsid w:val="00DD3370"/>
    <w:rsid w:val="00DD376D"/>
    <w:rsid w:val="00DD4286"/>
    <w:rsid w:val="00DD4383"/>
    <w:rsid w:val="00DD43B9"/>
    <w:rsid w:val="00DD4F6F"/>
    <w:rsid w:val="00DD7853"/>
    <w:rsid w:val="00DE127E"/>
    <w:rsid w:val="00DE1399"/>
    <w:rsid w:val="00DE1BE7"/>
    <w:rsid w:val="00DE1CDF"/>
    <w:rsid w:val="00DE1EBB"/>
    <w:rsid w:val="00DE1FE5"/>
    <w:rsid w:val="00DE2F78"/>
    <w:rsid w:val="00DE2FA9"/>
    <w:rsid w:val="00DE35EE"/>
    <w:rsid w:val="00DE39C4"/>
    <w:rsid w:val="00DE3C25"/>
    <w:rsid w:val="00DE3CF2"/>
    <w:rsid w:val="00DE419F"/>
    <w:rsid w:val="00DE44F7"/>
    <w:rsid w:val="00DE462E"/>
    <w:rsid w:val="00DE5347"/>
    <w:rsid w:val="00DE5652"/>
    <w:rsid w:val="00DE66F2"/>
    <w:rsid w:val="00DE7402"/>
    <w:rsid w:val="00DF0D48"/>
    <w:rsid w:val="00DF1DD2"/>
    <w:rsid w:val="00DF1FD2"/>
    <w:rsid w:val="00DF2C55"/>
    <w:rsid w:val="00DF3D68"/>
    <w:rsid w:val="00DF4C1E"/>
    <w:rsid w:val="00DF5151"/>
    <w:rsid w:val="00DF5373"/>
    <w:rsid w:val="00DF5BE1"/>
    <w:rsid w:val="00DF64FF"/>
    <w:rsid w:val="00DF6595"/>
    <w:rsid w:val="00E0013B"/>
    <w:rsid w:val="00E00F29"/>
    <w:rsid w:val="00E01129"/>
    <w:rsid w:val="00E01201"/>
    <w:rsid w:val="00E01C52"/>
    <w:rsid w:val="00E024A7"/>
    <w:rsid w:val="00E02E63"/>
    <w:rsid w:val="00E03564"/>
    <w:rsid w:val="00E038AB"/>
    <w:rsid w:val="00E0542A"/>
    <w:rsid w:val="00E05F28"/>
    <w:rsid w:val="00E062E0"/>
    <w:rsid w:val="00E06D35"/>
    <w:rsid w:val="00E06EB2"/>
    <w:rsid w:val="00E07F5E"/>
    <w:rsid w:val="00E1018C"/>
    <w:rsid w:val="00E118CC"/>
    <w:rsid w:val="00E12149"/>
    <w:rsid w:val="00E129CB"/>
    <w:rsid w:val="00E132AD"/>
    <w:rsid w:val="00E13809"/>
    <w:rsid w:val="00E13E8C"/>
    <w:rsid w:val="00E1431C"/>
    <w:rsid w:val="00E14521"/>
    <w:rsid w:val="00E14850"/>
    <w:rsid w:val="00E14E97"/>
    <w:rsid w:val="00E15A7C"/>
    <w:rsid w:val="00E16D2E"/>
    <w:rsid w:val="00E171E9"/>
    <w:rsid w:val="00E171F6"/>
    <w:rsid w:val="00E17CBE"/>
    <w:rsid w:val="00E20BCE"/>
    <w:rsid w:val="00E20F38"/>
    <w:rsid w:val="00E2104A"/>
    <w:rsid w:val="00E22CE6"/>
    <w:rsid w:val="00E233DE"/>
    <w:rsid w:val="00E2443B"/>
    <w:rsid w:val="00E2487A"/>
    <w:rsid w:val="00E25255"/>
    <w:rsid w:val="00E252B2"/>
    <w:rsid w:val="00E25481"/>
    <w:rsid w:val="00E25483"/>
    <w:rsid w:val="00E256F5"/>
    <w:rsid w:val="00E259B8"/>
    <w:rsid w:val="00E261EE"/>
    <w:rsid w:val="00E261FE"/>
    <w:rsid w:val="00E26DDF"/>
    <w:rsid w:val="00E27141"/>
    <w:rsid w:val="00E27F5D"/>
    <w:rsid w:val="00E27F67"/>
    <w:rsid w:val="00E316DD"/>
    <w:rsid w:val="00E318EE"/>
    <w:rsid w:val="00E3301B"/>
    <w:rsid w:val="00E3316D"/>
    <w:rsid w:val="00E36A5F"/>
    <w:rsid w:val="00E37B26"/>
    <w:rsid w:val="00E404D3"/>
    <w:rsid w:val="00E410BA"/>
    <w:rsid w:val="00E4118B"/>
    <w:rsid w:val="00E41762"/>
    <w:rsid w:val="00E41A8B"/>
    <w:rsid w:val="00E42601"/>
    <w:rsid w:val="00E43A9F"/>
    <w:rsid w:val="00E442FA"/>
    <w:rsid w:val="00E45359"/>
    <w:rsid w:val="00E45626"/>
    <w:rsid w:val="00E45EEA"/>
    <w:rsid w:val="00E4631A"/>
    <w:rsid w:val="00E4638D"/>
    <w:rsid w:val="00E46AEE"/>
    <w:rsid w:val="00E46C04"/>
    <w:rsid w:val="00E4701B"/>
    <w:rsid w:val="00E4769F"/>
    <w:rsid w:val="00E47801"/>
    <w:rsid w:val="00E47A93"/>
    <w:rsid w:val="00E47FF2"/>
    <w:rsid w:val="00E50C5D"/>
    <w:rsid w:val="00E50EBA"/>
    <w:rsid w:val="00E51114"/>
    <w:rsid w:val="00E512ED"/>
    <w:rsid w:val="00E51558"/>
    <w:rsid w:val="00E51595"/>
    <w:rsid w:val="00E51E2E"/>
    <w:rsid w:val="00E534C8"/>
    <w:rsid w:val="00E541A0"/>
    <w:rsid w:val="00E56602"/>
    <w:rsid w:val="00E56D48"/>
    <w:rsid w:val="00E5799C"/>
    <w:rsid w:val="00E6057E"/>
    <w:rsid w:val="00E60F41"/>
    <w:rsid w:val="00E60F78"/>
    <w:rsid w:val="00E61F35"/>
    <w:rsid w:val="00E61FB6"/>
    <w:rsid w:val="00E6230D"/>
    <w:rsid w:val="00E6264F"/>
    <w:rsid w:val="00E62B88"/>
    <w:rsid w:val="00E6329E"/>
    <w:rsid w:val="00E63861"/>
    <w:rsid w:val="00E63881"/>
    <w:rsid w:val="00E6464E"/>
    <w:rsid w:val="00E6512C"/>
    <w:rsid w:val="00E663B5"/>
    <w:rsid w:val="00E66EE1"/>
    <w:rsid w:val="00E675A2"/>
    <w:rsid w:val="00E67E41"/>
    <w:rsid w:val="00E70007"/>
    <w:rsid w:val="00E70552"/>
    <w:rsid w:val="00E70838"/>
    <w:rsid w:val="00E7161A"/>
    <w:rsid w:val="00E71681"/>
    <w:rsid w:val="00E71AE5"/>
    <w:rsid w:val="00E71B23"/>
    <w:rsid w:val="00E72586"/>
    <w:rsid w:val="00E72682"/>
    <w:rsid w:val="00E734C9"/>
    <w:rsid w:val="00E73D82"/>
    <w:rsid w:val="00E73FD9"/>
    <w:rsid w:val="00E75517"/>
    <w:rsid w:val="00E757AD"/>
    <w:rsid w:val="00E77C4F"/>
    <w:rsid w:val="00E801B6"/>
    <w:rsid w:val="00E80CF8"/>
    <w:rsid w:val="00E816C9"/>
    <w:rsid w:val="00E817DA"/>
    <w:rsid w:val="00E81D4B"/>
    <w:rsid w:val="00E81DB9"/>
    <w:rsid w:val="00E83271"/>
    <w:rsid w:val="00E83AEE"/>
    <w:rsid w:val="00E84406"/>
    <w:rsid w:val="00E8443D"/>
    <w:rsid w:val="00E8473D"/>
    <w:rsid w:val="00E8484E"/>
    <w:rsid w:val="00E849E3"/>
    <w:rsid w:val="00E84A78"/>
    <w:rsid w:val="00E86053"/>
    <w:rsid w:val="00E86097"/>
    <w:rsid w:val="00E864F7"/>
    <w:rsid w:val="00E86566"/>
    <w:rsid w:val="00E867CC"/>
    <w:rsid w:val="00E86987"/>
    <w:rsid w:val="00E86CF8"/>
    <w:rsid w:val="00E86E65"/>
    <w:rsid w:val="00E87129"/>
    <w:rsid w:val="00E87130"/>
    <w:rsid w:val="00E91EBC"/>
    <w:rsid w:val="00E92D94"/>
    <w:rsid w:val="00E9398B"/>
    <w:rsid w:val="00E93AA4"/>
    <w:rsid w:val="00E942B7"/>
    <w:rsid w:val="00E94F81"/>
    <w:rsid w:val="00E952F3"/>
    <w:rsid w:val="00E95A72"/>
    <w:rsid w:val="00E95A93"/>
    <w:rsid w:val="00E965B8"/>
    <w:rsid w:val="00E96746"/>
    <w:rsid w:val="00E975FC"/>
    <w:rsid w:val="00E97633"/>
    <w:rsid w:val="00EA02C5"/>
    <w:rsid w:val="00EA06C2"/>
    <w:rsid w:val="00EA0800"/>
    <w:rsid w:val="00EA0B57"/>
    <w:rsid w:val="00EA1072"/>
    <w:rsid w:val="00EA2AE8"/>
    <w:rsid w:val="00EA2D99"/>
    <w:rsid w:val="00EA33F4"/>
    <w:rsid w:val="00EA396E"/>
    <w:rsid w:val="00EA415F"/>
    <w:rsid w:val="00EA46E3"/>
    <w:rsid w:val="00EA4999"/>
    <w:rsid w:val="00EA513C"/>
    <w:rsid w:val="00EA53D5"/>
    <w:rsid w:val="00EA576B"/>
    <w:rsid w:val="00EA5C17"/>
    <w:rsid w:val="00EA5D05"/>
    <w:rsid w:val="00EA6095"/>
    <w:rsid w:val="00EA7670"/>
    <w:rsid w:val="00EB083C"/>
    <w:rsid w:val="00EB20D2"/>
    <w:rsid w:val="00EB2305"/>
    <w:rsid w:val="00EB3DE4"/>
    <w:rsid w:val="00EB4392"/>
    <w:rsid w:val="00EB4580"/>
    <w:rsid w:val="00EB4654"/>
    <w:rsid w:val="00EB4DDB"/>
    <w:rsid w:val="00EB6C2E"/>
    <w:rsid w:val="00EB6D94"/>
    <w:rsid w:val="00EB79C7"/>
    <w:rsid w:val="00EB7E26"/>
    <w:rsid w:val="00EB7E92"/>
    <w:rsid w:val="00EC09D7"/>
    <w:rsid w:val="00EC0A46"/>
    <w:rsid w:val="00EC1EEF"/>
    <w:rsid w:val="00EC220B"/>
    <w:rsid w:val="00EC2300"/>
    <w:rsid w:val="00EC27C1"/>
    <w:rsid w:val="00EC287D"/>
    <w:rsid w:val="00EC36C5"/>
    <w:rsid w:val="00EC3A5F"/>
    <w:rsid w:val="00EC3BF9"/>
    <w:rsid w:val="00EC433E"/>
    <w:rsid w:val="00EC4755"/>
    <w:rsid w:val="00EC5363"/>
    <w:rsid w:val="00EC5D20"/>
    <w:rsid w:val="00EC5DFE"/>
    <w:rsid w:val="00EC63A1"/>
    <w:rsid w:val="00EC66C4"/>
    <w:rsid w:val="00EC6E97"/>
    <w:rsid w:val="00EC72AE"/>
    <w:rsid w:val="00EC758B"/>
    <w:rsid w:val="00EC7BA5"/>
    <w:rsid w:val="00EC7EB4"/>
    <w:rsid w:val="00ED011B"/>
    <w:rsid w:val="00ED0C88"/>
    <w:rsid w:val="00ED0D23"/>
    <w:rsid w:val="00ED11CC"/>
    <w:rsid w:val="00ED1414"/>
    <w:rsid w:val="00ED19AB"/>
    <w:rsid w:val="00ED1EB8"/>
    <w:rsid w:val="00ED24B6"/>
    <w:rsid w:val="00ED2D76"/>
    <w:rsid w:val="00ED3919"/>
    <w:rsid w:val="00ED438A"/>
    <w:rsid w:val="00ED43AC"/>
    <w:rsid w:val="00ED4DFA"/>
    <w:rsid w:val="00ED51D3"/>
    <w:rsid w:val="00ED54F5"/>
    <w:rsid w:val="00ED5C9D"/>
    <w:rsid w:val="00ED6E45"/>
    <w:rsid w:val="00ED78C1"/>
    <w:rsid w:val="00ED7A70"/>
    <w:rsid w:val="00ED7DA5"/>
    <w:rsid w:val="00EE0A05"/>
    <w:rsid w:val="00EE0E28"/>
    <w:rsid w:val="00EE145D"/>
    <w:rsid w:val="00EE3438"/>
    <w:rsid w:val="00EE4B90"/>
    <w:rsid w:val="00EE5BEF"/>
    <w:rsid w:val="00EE646B"/>
    <w:rsid w:val="00EE6962"/>
    <w:rsid w:val="00EE6BE8"/>
    <w:rsid w:val="00EE6D18"/>
    <w:rsid w:val="00EE7234"/>
    <w:rsid w:val="00EE78F6"/>
    <w:rsid w:val="00EE7A29"/>
    <w:rsid w:val="00EF0677"/>
    <w:rsid w:val="00EF0D9F"/>
    <w:rsid w:val="00EF1ECC"/>
    <w:rsid w:val="00EF2815"/>
    <w:rsid w:val="00EF2B3F"/>
    <w:rsid w:val="00EF2DF0"/>
    <w:rsid w:val="00EF30BD"/>
    <w:rsid w:val="00EF3E73"/>
    <w:rsid w:val="00EF4F08"/>
    <w:rsid w:val="00EF5801"/>
    <w:rsid w:val="00EF5C11"/>
    <w:rsid w:val="00EF63A9"/>
    <w:rsid w:val="00EF657C"/>
    <w:rsid w:val="00EF6DB2"/>
    <w:rsid w:val="00EF6F37"/>
    <w:rsid w:val="00F003BF"/>
    <w:rsid w:val="00F02DBA"/>
    <w:rsid w:val="00F0315C"/>
    <w:rsid w:val="00F0389C"/>
    <w:rsid w:val="00F04313"/>
    <w:rsid w:val="00F051F8"/>
    <w:rsid w:val="00F06086"/>
    <w:rsid w:val="00F07150"/>
    <w:rsid w:val="00F0726F"/>
    <w:rsid w:val="00F07B12"/>
    <w:rsid w:val="00F07C25"/>
    <w:rsid w:val="00F07D69"/>
    <w:rsid w:val="00F1034D"/>
    <w:rsid w:val="00F1079F"/>
    <w:rsid w:val="00F11507"/>
    <w:rsid w:val="00F117ED"/>
    <w:rsid w:val="00F11876"/>
    <w:rsid w:val="00F1193D"/>
    <w:rsid w:val="00F12A31"/>
    <w:rsid w:val="00F132B1"/>
    <w:rsid w:val="00F148C3"/>
    <w:rsid w:val="00F15A83"/>
    <w:rsid w:val="00F15D66"/>
    <w:rsid w:val="00F15DEB"/>
    <w:rsid w:val="00F16013"/>
    <w:rsid w:val="00F21D22"/>
    <w:rsid w:val="00F223DB"/>
    <w:rsid w:val="00F229E1"/>
    <w:rsid w:val="00F23AB2"/>
    <w:rsid w:val="00F245D6"/>
    <w:rsid w:val="00F24BC9"/>
    <w:rsid w:val="00F25A5C"/>
    <w:rsid w:val="00F2616C"/>
    <w:rsid w:val="00F265F0"/>
    <w:rsid w:val="00F27375"/>
    <w:rsid w:val="00F27CDB"/>
    <w:rsid w:val="00F3015C"/>
    <w:rsid w:val="00F30B77"/>
    <w:rsid w:val="00F31036"/>
    <w:rsid w:val="00F3114F"/>
    <w:rsid w:val="00F311E3"/>
    <w:rsid w:val="00F33745"/>
    <w:rsid w:val="00F33CE6"/>
    <w:rsid w:val="00F33F9D"/>
    <w:rsid w:val="00F34B11"/>
    <w:rsid w:val="00F35399"/>
    <w:rsid w:val="00F35A52"/>
    <w:rsid w:val="00F3716C"/>
    <w:rsid w:val="00F37298"/>
    <w:rsid w:val="00F373EB"/>
    <w:rsid w:val="00F37BD3"/>
    <w:rsid w:val="00F4040B"/>
    <w:rsid w:val="00F41868"/>
    <w:rsid w:val="00F420A1"/>
    <w:rsid w:val="00F427D8"/>
    <w:rsid w:val="00F4354F"/>
    <w:rsid w:val="00F43732"/>
    <w:rsid w:val="00F4397B"/>
    <w:rsid w:val="00F439B0"/>
    <w:rsid w:val="00F43E2A"/>
    <w:rsid w:val="00F45152"/>
    <w:rsid w:val="00F45668"/>
    <w:rsid w:val="00F45BAE"/>
    <w:rsid w:val="00F460E0"/>
    <w:rsid w:val="00F46E79"/>
    <w:rsid w:val="00F47254"/>
    <w:rsid w:val="00F47378"/>
    <w:rsid w:val="00F47678"/>
    <w:rsid w:val="00F50CDA"/>
    <w:rsid w:val="00F50D4E"/>
    <w:rsid w:val="00F50E87"/>
    <w:rsid w:val="00F52610"/>
    <w:rsid w:val="00F52876"/>
    <w:rsid w:val="00F52B6A"/>
    <w:rsid w:val="00F52CA0"/>
    <w:rsid w:val="00F52FA7"/>
    <w:rsid w:val="00F5316C"/>
    <w:rsid w:val="00F53389"/>
    <w:rsid w:val="00F53848"/>
    <w:rsid w:val="00F53E21"/>
    <w:rsid w:val="00F54172"/>
    <w:rsid w:val="00F542C1"/>
    <w:rsid w:val="00F5457A"/>
    <w:rsid w:val="00F547D0"/>
    <w:rsid w:val="00F557D6"/>
    <w:rsid w:val="00F558AF"/>
    <w:rsid w:val="00F558F7"/>
    <w:rsid w:val="00F559D8"/>
    <w:rsid w:val="00F55A60"/>
    <w:rsid w:val="00F56354"/>
    <w:rsid w:val="00F57267"/>
    <w:rsid w:val="00F57E43"/>
    <w:rsid w:val="00F615BE"/>
    <w:rsid w:val="00F61966"/>
    <w:rsid w:val="00F621E0"/>
    <w:rsid w:val="00F623EA"/>
    <w:rsid w:val="00F628A5"/>
    <w:rsid w:val="00F62992"/>
    <w:rsid w:val="00F63194"/>
    <w:rsid w:val="00F636F2"/>
    <w:rsid w:val="00F6382A"/>
    <w:rsid w:val="00F6395E"/>
    <w:rsid w:val="00F640AA"/>
    <w:rsid w:val="00F64BD2"/>
    <w:rsid w:val="00F64DCE"/>
    <w:rsid w:val="00F6516C"/>
    <w:rsid w:val="00F654ED"/>
    <w:rsid w:val="00F65F9E"/>
    <w:rsid w:val="00F6618C"/>
    <w:rsid w:val="00F66653"/>
    <w:rsid w:val="00F6725A"/>
    <w:rsid w:val="00F67A29"/>
    <w:rsid w:val="00F67DA6"/>
    <w:rsid w:val="00F702EB"/>
    <w:rsid w:val="00F70380"/>
    <w:rsid w:val="00F708ED"/>
    <w:rsid w:val="00F709DA"/>
    <w:rsid w:val="00F710D6"/>
    <w:rsid w:val="00F717E1"/>
    <w:rsid w:val="00F71D7D"/>
    <w:rsid w:val="00F72614"/>
    <w:rsid w:val="00F72BDF"/>
    <w:rsid w:val="00F72EB3"/>
    <w:rsid w:val="00F73321"/>
    <w:rsid w:val="00F735A7"/>
    <w:rsid w:val="00F7378F"/>
    <w:rsid w:val="00F74441"/>
    <w:rsid w:val="00F745D9"/>
    <w:rsid w:val="00F750D0"/>
    <w:rsid w:val="00F75D17"/>
    <w:rsid w:val="00F76BB3"/>
    <w:rsid w:val="00F76D4E"/>
    <w:rsid w:val="00F772DA"/>
    <w:rsid w:val="00F7781E"/>
    <w:rsid w:val="00F81708"/>
    <w:rsid w:val="00F81F1D"/>
    <w:rsid w:val="00F82D68"/>
    <w:rsid w:val="00F8304F"/>
    <w:rsid w:val="00F83B3E"/>
    <w:rsid w:val="00F847B5"/>
    <w:rsid w:val="00F84A06"/>
    <w:rsid w:val="00F85DFD"/>
    <w:rsid w:val="00F868B0"/>
    <w:rsid w:val="00F868BC"/>
    <w:rsid w:val="00F871F5"/>
    <w:rsid w:val="00F875DE"/>
    <w:rsid w:val="00F879B1"/>
    <w:rsid w:val="00F90AC9"/>
    <w:rsid w:val="00F90D95"/>
    <w:rsid w:val="00F90F9D"/>
    <w:rsid w:val="00F91054"/>
    <w:rsid w:val="00F91C3A"/>
    <w:rsid w:val="00F92653"/>
    <w:rsid w:val="00F92C69"/>
    <w:rsid w:val="00F9332E"/>
    <w:rsid w:val="00F94962"/>
    <w:rsid w:val="00F9521E"/>
    <w:rsid w:val="00F95E15"/>
    <w:rsid w:val="00F961DD"/>
    <w:rsid w:val="00F97015"/>
    <w:rsid w:val="00F9746E"/>
    <w:rsid w:val="00F974A9"/>
    <w:rsid w:val="00FA02F6"/>
    <w:rsid w:val="00FA03B6"/>
    <w:rsid w:val="00FA08A1"/>
    <w:rsid w:val="00FA1144"/>
    <w:rsid w:val="00FA1629"/>
    <w:rsid w:val="00FA1F7C"/>
    <w:rsid w:val="00FA226B"/>
    <w:rsid w:val="00FA2DC5"/>
    <w:rsid w:val="00FA33D9"/>
    <w:rsid w:val="00FA3486"/>
    <w:rsid w:val="00FA36DB"/>
    <w:rsid w:val="00FA429A"/>
    <w:rsid w:val="00FA4D82"/>
    <w:rsid w:val="00FA528E"/>
    <w:rsid w:val="00FA52E7"/>
    <w:rsid w:val="00FA5DD2"/>
    <w:rsid w:val="00FA63FC"/>
    <w:rsid w:val="00FA70D4"/>
    <w:rsid w:val="00FA7FCC"/>
    <w:rsid w:val="00FB092A"/>
    <w:rsid w:val="00FB0BC2"/>
    <w:rsid w:val="00FB2F90"/>
    <w:rsid w:val="00FB308E"/>
    <w:rsid w:val="00FB30D3"/>
    <w:rsid w:val="00FB32D4"/>
    <w:rsid w:val="00FB3461"/>
    <w:rsid w:val="00FB48FD"/>
    <w:rsid w:val="00FB5CA3"/>
    <w:rsid w:val="00FB6104"/>
    <w:rsid w:val="00FC006A"/>
    <w:rsid w:val="00FC12B5"/>
    <w:rsid w:val="00FC1882"/>
    <w:rsid w:val="00FC1AD6"/>
    <w:rsid w:val="00FC1C2D"/>
    <w:rsid w:val="00FC27E6"/>
    <w:rsid w:val="00FC2803"/>
    <w:rsid w:val="00FC2B2D"/>
    <w:rsid w:val="00FC2CDB"/>
    <w:rsid w:val="00FC3263"/>
    <w:rsid w:val="00FC3633"/>
    <w:rsid w:val="00FC3A48"/>
    <w:rsid w:val="00FC49C1"/>
    <w:rsid w:val="00FC5058"/>
    <w:rsid w:val="00FC54B8"/>
    <w:rsid w:val="00FC735E"/>
    <w:rsid w:val="00FC7F42"/>
    <w:rsid w:val="00FD006C"/>
    <w:rsid w:val="00FD0883"/>
    <w:rsid w:val="00FD0CEF"/>
    <w:rsid w:val="00FD1263"/>
    <w:rsid w:val="00FD1EA4"/>
    <w:rsid w:val="00FD273B"/>
    <w:rsid w:val="00FD2B18"/>
    <w:rsid w:val="00FD34B2"/>
    <w:rsid w:val="00FD350C"/>
    <w:rsid w:val="00FD4A4B"/>
    <w:rsid w:val="00FD4B1F"/>
    <w:rsid w:val="00FD4ED0"/>
    <w:rsid w:val="00FD5D94"/>
    <w:rsid w:val="00FD65DE"/>
    <w:rsid w:val="00FD6DF2"/>
    <w:rsid w:val="00FD770A"/>
    <w:rsid w:val="00FD78E0"/>
    <w:rsid w:val="00FE0D70"/>
    <w:rsid w:val="00FE1A06"/>
    <w:rsid w:val="00FE1C5E"/>
    <w:rsid w:val="00FE227B"/>
    <w:rsid w:val="00FE26C0"/>
    <w:rsid w:val="00FE2E8D"/>
    <w:rsid w:val="00FE3738"/>
    <w:rsid w:val="00FE3ACE"/>
    <w:rsid w:val="00FE3DF9"/>
    <w:rsid w:val="00FE4F1F"/>
    <w:rsid w:val="00FE513E"/>
    <w:rsid w:val="00FE531F"/>
    <w:rsid w:val="00FE5F67"/>
    <w:rsid w:val="00FE65F9"/>
    <w:rsid w:val="00FE75C5"/>
    <w:rsid w:val="00FE7764"/>
    <w:rsid w:val="00FE7B4F"/>
    <w:rsid w:val="00FF047B"/>
    <w:rsid w:val="00FF0F14"/>
    <w:rsid w:val="00FF177B"/>
    <w:rsid w:val="00FF249C"/>
    <w:rsid w:val="00FF2551"/>
    <w:rsid w:val="00FF2B07"/>
    <w:rsid w:val="00FF2EA1"/>
    <w:rsid w:val="00FF35F6"/>
    <w:rsid w:val="00FF5C39"/>
    <w:rsid w:val="00FF5D67"/>
    <w:rsid w:val="00FF6321"/>
    <w:rsid w:val="00FF7622"/>
    <w:rsid w:val="012375FA"/>
    <w:rsid w:val="013138AB"/>
    <w:rsid w:val="013422F3"/>
    <w:rsid w:val="0167393F"/>
    <w:rsid w:val="01AE2C48"/>
    <w:rsid w:val="01B05B2C"/>
    <w:rsid w:val="01C20BC1"/>
    <w:rsid w:val="01D52327"/>
    <w:rsid w:val="02361BA3"/>
    <w:rsid w:val="02435D7C"/>
    <w:rsid w:val="024C12DA"/>
    <w:rsid w:val="024F09B8"/>
    <w:rsid w:val="02937099"/>
    <w:rsid w:val="02AD0313"/>
    <w:rsid w:val="02E0504F"/>
    <w:rsid w:val="02E72BEE"/>
    <w:rsid w:val="02E97045"/>
    <w:rsid w:val="02FB6E41"/>
    <w:rsid w:val="030E7515"/>
    <w:rsid w:val="032F3DD9"/>
    <w:rsid w:val="03323AEC"/>
    <w:rsid w:val="0374447C"/>
    <w:rsid w:val="038F0A8C"/>
    <w:rsid w:val="03DD6907"/>
    <w:rsid w:val="03E92267"/>
    <w:rsid w:val="03EB6F81"/>
    <w:rsid w:val="03FB06D5"/>
    <w:rsid w:val="042C3965"/>
    <w:rsid w:val="042D13E6"/>
    <w:rsid w:val="046C750A"/>
    <w:rsid w:val="047A1299"/>
    <w:rsid w:val="048B07CE"/>
    <w:rsid w:val="04971C3C"/>
    <w:rsid w:val="04A50429"/>
    <w:rsid w:val="04AD2C0C"/>
    <w:rsid w:val="04BE54C1"/>
    <w:rsid w:val="04CD5B21"/>
    <w:rsid w:val="04D72C2C"/>
    <w:rsid w:val="04D812AB"/>
    <w:rsid w:val="04DC66AE"/>
    <w:rsid w:val="04F574FF"/>
    <w:rsid w:val="05177B70"/>
    <w:rsid w:val="05216A6C"/>
    <w:rsid w:val="05940F47"/>
    <w:rsid w:val="05952DC8"/>
    <w:rsid w:val="059C5BB5"/>
    <w:rsid w:val="05CD7376"/>
    <w:rsid w:val="05CF6D44"/>
    <w:rsid w:val="05E06666"/>
    <w:rsid w:val="05FD6770"/>
    <w:rsid w:val="06207207"/>
    <w:rsid w:val="06412C2C"/>
    <w:rsid w:val="06683090"/>
    <w:rsid w:val="067E0CEF"/>
    <w:rsid w:val="06BF48BB"/>
    <w:rsid w:val="06DF2215"/>
    <w:rsid w:val="070969F9"/>
    <w:rsid w:val="07146C2B"/>
    <w:rsid w:val="071A149F"/>
    <w:rsid w:val="072D0145"/>
    <w:rsid w:val="072F3193"/>
    <w:rsid w:val="073A04FC"/>
    <w:rsid w:val="076609DD"/>
    <w:rsid w:val="0772543B"/>
    <w:rsid w:val="077305E3"/>
    <w:rsid w:val="078257D5"/>
    <w:rsid w:val="079F4F94"/>
    <w:rsid w:val="07A94EFC"/>
    <w:rsid w:val="07CD0531"/>
    <w:rsid w:val="07D118CA"/>
    <w:rsid w:val="07D50801"/>
    <w:rsid w:val="0812780B"/>
    <w:rsid w:val="08293ABC"/>
    <w:rsid w:val="08306D46"/>
    <w:rsid w:val="08455168"/>
    <w:rsid w:val="08530818"/>
    <w:rsid w:val="086367D6"/>
    <w:rsid w:val="086B7AF1"/>
    <w:rsid w:val="08773A6A"/>
    <w:rsid w:val="08A831F6"/>
    <w:rsid w:val="08ED13AE"/>
    <w:rsid w:val="090B5543"/>
    <w:rsid w:val="09146421"/>
    <w:rsid w:val="09171A8B"/>
    <w:rsid w:val="09251804"/>
    <w:rsid w:val="093517A5"/>
    <w:rsid w:val="09454C8F"/>
    <w:rsid w:val="09525AB4"/>
    <w:rsid w:val="095368B4"/>
    <w:rsid w:val="09DB17AE"/>
    <w:rsid w:val="0A252635"/>
    <w:rsid w:val="0A2E3A8C"/>
    <w:rsid w:val="0A3E6D97"/>
    <w:rsid w:val="0A517AB9"/>
    <w:rsid w:val="0A58493C"/>
    <w:rsid w:val="0A833DAC"/>
    <w:rsid w:val="0A902BE0"/>
    <w:rsid w:val="0AE41DDA"/>
    <w:rsid w:val="0B242CDB"/>
    <w:rsid w:val="0B2D534F"/>
    <w:rsid w:val="0B482F22"/>
    <w:rsid w:val="0B522BE7"/>
    <w:rsid w:val="0B5470F7"/>
    <w:rsid w:val="0B9C5A3C"/>
    <w:rsid w:val="0BA92AE5"/>
    <w:rsid w:val="0BB975A7"/>
    <w:rsid w:val="0BDC4F95"/>
    <w:rsid w:val="0BDE6A0F"/>
    <w:rsid w:val="0BF12592"/>
    <w:rsid w:val="0C070563"/>
    <w:rsid w:val="0C083A8C"/>
    <w:rsid w:val="0C2F35B0"/>
    <w:rsid w:val="0C41432A"/>
    <w:rsid w:val="0C495400"/>
    <w:rsid w:val="0C603692"/>
    <w:rsid w:val="0C7809C1"/>
    <w:rsid w:val="0C78759E"/>
    <w:rsid w:val="0CA620F4"/>
    <w:rsid w:val="0CB6026A"/>
    <w:rsid w:val="0CDB3A1E"/>
    <w:rsid w:val="0CFB59FC"/>
    <w:rsid w:val="0D126175"/>
    <w:rsid w:val="0D150560"/>
    <w:rsid w:val="0D1656A7"/>
    <w:rsid w:val="0D2E6AA3"/>
    <w:rsid w:val="0D3049A6"/>
    <w:rsid w:val="0D6C4199"/>
    <w:rsid w:val="0D7C4D2F"/>
    <w:rsid w:val="0D9642B4"/>
    <w:rsid w:val="0DB83E4B"/>
    <w:rsid w:val="0DC5178F"/>
    <w:rsid w:val="0DDA6925"/>
    <w:rsid w:val="0DE400F0"/>
    <w:rsid w:val="0E04118C"/>
    <w:rsid w:val="0E1C5963"/>
    <w:rsid w:val="0E21353B"/>
    <w:rsid w:val="0E2D3B36"/>
    <w:rsid w:val="0E4E5A45"/>
    <w:rsid w:val="0E6F0323"/>
    <w:rsid w:val="0E782AEF"/>
    <w:rsid w:val="0E89206D"/>
    <w:rsid w:val="0EC315B5"/>
    <w:rsid w:val="0ECB4663"/>
    <w:rsid w:val="0EEF15EC"/>
    <w:rsid w:val="0F270196"/>
    <w:rsid w:val="0F46443C"/>
    <w:rsid w:val="0F5F5F23"/>
    <w:rsid w:val="0F665BEC"/>
    <w:rsid w:val="0F6D397D"/>
    <w:rsid w:val="0F6D3A8D"/>
    <w:rsid w:val="0F817CFB"/>
    <w:rsid w:val="0FAA2532"/>
    <w:rsid w:val="0FBA6FE2"/>
    <w:rsid w:val="0FDC6C61"/>
    <w:rsid w:val="103276C7"/>
    <w:rsid w:val="10390923"/>
    <w:rsid w:val="103C1F77"/>
    <w:rsid w:val="103C7B0D"/>
    <w:rsid w:val="10406DB9"/>
    <w:rsid w:val="105361A8"/>
    <w:rsid w:val="1058678B"/>
    <w:rsid w:val="106D1B66"/>
    <w:rsid w:val="109927D2"/>
    <w:rsid w:val="10D142A2"/>
    <w:rsid w:val="10D4508F"/>
    <w:rsid w:val="10DB21B8"/>
    <w:rsid w:val="10DC28DD"/>
    <w:rsid w:val="11005F21"/>
    <w:rsid w:val="11030B45"/>
    <w:rsid w:val="11146D91"/>
    <w:rsid w:val="11272BF7"/>
    <w:rsid w:val="11402131"/>
    <w:rsid w:val="11855291"/>
    <w:rsid w:val="12055F4D"/>
    <w:rsid w:val="123E3B2C"/>
    <w:rsid w:val="12606A16"/>
    <w:rsid w:val="127E7CD6"/>
    <w:rsid w:val="12B24B4E"/>
    <w:rsid w:val="12D24D22"/>
    <w:rsid w:val="12E82D05"/>
    <w:rsid w:val="13030EE7"/>
    <w:rsid w:val="133B5A4C"/>
    <w:rsid w:val="13445FC0"/>
    <w:rsid w:val="13682178"/>
    <w:rsid w:val="1387702A"/>
    <w:rsid w:val="13A831B0"/>
    <w:rsid w:val="13D01F64"/>
    <w:rsid w:val="13FE53BF"/>
    <w:rsid w:val="142325F1"/>
    <w:rsid w:val="147F1EF0"/>
    <w:rsid w:val="148A5C5C"/>
    <w:rsid w:val="14F23875"/>
    <w:rsid w:val="150D67FA"/>
    <w:rsid w:val="15252D47"/>
    <w:rsid w:val="152B2D86"/>
    <w:rsid w:val="1537186F"/>
    <w:rsid w:val="15461F0F"/>
    <w:rsid w:val="155271B4"/>
    <w:rsid w:val="158D16D2"/>
    <w:rsid w:val="159C4CDE"/>
    <w:rsid w:val="15A51EC8"/>
    <w:rsid w:val="15BB138C"/>
    <w:rsid w:val="15F570EA"/>
    <w:rsid w:val="15F609E8"/>
    <w:rsid w:val="16212422"/>
    <w:rsid w:val="16596861"/>
    <w:rsid w:val="16B9038D"/>
    <w:rsid w:val="1748431C"/>
    <w:rsid w:val="174940E7"/>
    <w:rsid w:val="17512406"/>
    <w:rsid w:val="17660345"/>
    <w:rsid w:val="179A5C20"/>
    <w:rsid w:val="17A66650"/>
    <w:rsid w:val="17C126C7"/>
    <w:rsid w:val="17C26112"/>
    <w:rsid w:val="17E10D6F"/>
    <w:rsid w:val="17EA48C1"/>
    <w:rsid w:val="17F94F57"/>
    <w:rsid w:val="1827030D"/>
    <w:rsid w:val="187111EB"/>
    <w:rsid w:val="1876405C"/>
    <w:rsid w:val="188F2709"/>
    <w:rsid w:val="18A0023E"/>
    <w:rsid w:val="18AA6244"/>
    <w:rsid w:val="18AD60EB"/>
    <w:rsid w:val="18D46872"/>
    <w:rsid w:val="18D953D6"/>
    <w:rsid w:val="18DB6559"/>
    <w:rsid w:val="18F62994"/>
    <w:rsid w:val="196D200D"/>
    <w:rsid w:val="19736179"/>
    <w:rsid w:val="19894452"/>
    <w:rsid w:val="198A7D49"/>
    <w:rsid w:val="19AD1E68"/>
    <w:rsid w:val="19AE2A17"/>
    <w:rsid w:val="19B117EF"/>
    <w:rsid w:val="19D67B1E"/>
    <w:rsid w:val="19F8188D"/>
    <w:rsid w:val="19FB2A6A"/>
    <w:rsid w:val="19FF7967"/>
    <w:rsid w:val="1A002116"/>
    <w:rsid w:val="1A212D6A"/>
    <w:rsid w:val="1A39736E"/>
    <w:rsid w:val="1A6B7C06"/>
    <w:rsid w:val="1A6E7580"/>
    <w:rsid w:val="1AEF4E48"/>
    <w:rsid w:val="1B1209DA"/>
    <w:rsid w:val="1B3D1A68"/>
    <w:rsid w:val="1B4A02A1"/>
    <w:rsid w:val="1B5E62E3"/>
    <w:rsid w:val="1B6A5210"/>
    <w:rsid w:val="1B7E06C5"/>
    <w:rsid w:val="1B826AF7"/>
    <w:rsid w:val="1B853D32"/>
    <w:rsid w:val="1B8A18C6"/>
    <w:rsid w:val="1BBC7DDD"/>
    <w:rsid w:val="1BC76A5E"/>
    <w:rsid w:val="1BCF1B97"/>
    <w:rsid w:val="1C036A60"/>
    <w:rsid w:val="1C390136"/>
    <w:rsid w:val="1C3D6E02"/>
    <w:rsid w:val="1C422BD3"/>
    <w:rsid w:val="1C540CBF"/>
    <w:rsid w:val="1C620459"/>
    <w:rsid w:val="1C744A30"/>
    <w:rsid w:val="1C8812A3"/>
    <w:rsid w:val="1C9B1BC8"/>
    <w:rsid w:val="1CA23234"/>
    <w:rsid w:val="1CB33A5B"/>
    <w:rsid w:val="1CCA156C"/>
    <w:rsid w:val="1CD877CB"/>
    <w:rsid w:val="1CDD6977"/>
    <w:rsid w:val="1CFA3AFF"/>
    <w:rsid w:val="1D0F233A"/>
    <w:rsid w:val="1D133CF4"/>
    <w:rsid w:val="1D4746A7"/>
    <w:rsid w:val="1D4E3EB9"/>
    <w:rsid w:val="1D693CBE"/>
    <w:rsid w:val="1D7076B0"/>
    <w:rsid w:val="1DB72157"/>
    <w:rsid w:val="1DC00253"/>
    <w:rsid w:val="1DC840A8"/>
    <w:rsid w:val="1E0E3D57"/>
    <w:rsid w:val="1E3A7A10"/>
    <w:rsid w:val="1E4872A5"/>
    <w:rsid w:val="1E7E1EBC"/>
    <w:rsid w:val="1E8E78CB"/>
    <w:rsid w:val="1EAF0910"/>
    <w:rsid w:val="1ED25E8A"/>
    <w:rsid w:val="1EF33ED9"/>
    <w:rsid w:val="1F167837"/>
    <w:rsid w:val="1F504FE4"/>
    <w:rsid w:val="1F582921"/>
    <w:rsid w:val="1F5C1C0F"/>
    <w:rsid w:val="1F825977"/>
    <w:rsid w:val="1F942E6E"/>
    <w:rsid w:val="1FAC33EA"/>
    <w:rsid w:val="1FD026BA"/>
    <w:rsid w:val="200D7305"/>
    <w:rsid w:val="204066F6"/>
    <w:rsid w:val="20547378"/>
    <w:rsid w:val="20677BC8"/>
    <w:rsid w:val="208A6D43"/>
    <w:rsid w:val="20910F47"/>
    <w:rsid w:val="20BB73F7"/>
    <w:rsid w:val="20BD662A"/>
    <w:rsid w:val="20C41C12"/>
    <w:rsid w:val="20D45FE9"/>
    <w:rsid w:val="215E734B"/>
    <w:rsid w:val="219113D5"/>
    <w:rsid w:val="21947FB2"/>
    <w:rsid w:val="219A52F0"/>
    <w:rsid w:val="21D05464"/>
    <w:rsid w:val="21F315CB"/>
    <w:rsid w:val="22053292"/>
    <w:rsid w:val="222D588F"/>
    <w:rsid w:val="222E0792"/>
    <w:rsid w:val="226B24EE"/>
    <w:rsid w:val="22BA5D73"/>
    <w:rsid w:val="22E0424C"/>
    <w:rsid w:val="22E3158A"/>
    <w:rsid w:val="22E55001"/>
    <w:rsid w:val="22E77192"/>
    <w:rsid w:val="22EC2BE0"/>
    <w:rsid w:val="22F2598F"/>
    <w:rsid w:val="22F5427B"/>
    <w:rsid w:val="23214E92"/>
    <w:rsid w:val="23376468"/>
    <w:rsid w:val="23433345"/>
    <w:rsid w:val="23467B33"/>
    <w:rsid w:val="2357399E"/>
    <w:rsid w:val="237B31B9"/>
    <w:rsid w:val="23B37294"/>
    <w:rsid w:val="23C42993"/>
    <w:rsid w:val="23F01166"/>
    <w:rsid w:val="240F46B6"/>
    <w:rsid w:val="242767A9"/>
    <w:rsid w:val="243A368C"/>
    <w:rsid w:val="243E5954"/>
    <w:rsid w:val="244716E0"/>
    <w:rsid w:val="24494BF7"/>
    <w:rsid w:val="244D5000"/>
    <w:rsid w:val="244F24E4"/>
    <w:rsid w:val="24601B0F"/>
    <w:rsid w:val="246867A5"/>
    <w:rsid w:val="249568EE"/>
    <w:rsid w:val="24BF5089"/>
    <w:rsid w:val="251A2987"/>
    <w:rsid w:val="25204819"/>
    <w:rsid w:val="25263361"/>
    <w:rsid w:val="25412F6D"/>
    <w:rsid w:val="2550485C"/>
    <w:rsid w:val="25621AE5"/>
    <w:rsid w:val="258B2DF2"/>
    <w:rsid w:val="25A3044B"/>
    <w:rsid w:val="25A3160E"/>
    <w:rsid w:val="25C40073"/>
    <w:rsid w:val="25D80104"/>
    <w:rsid w:val="25F00525"/>
    <w:rsid w:val="260236E8"/>
    <w:rsid w:val="262A68C7"/>
    <w:rsid w:val="262B49D4"/>
    <w:rsid w:val="263F7EB0"/>
    <w:rsid w:val="26586E1B"/>
    <w:rsid w:val="266932BB"/>
    <w:rsid w:val="267308D3"/>
    <w:rsid w:val="269313B5"/>
    <w:rsid w:val="26981CB8"/>
    <w:rsid w:val="26D24959"/>
    <w:rsid w:val="272B2C33"/>
    <w:rsid w:val="27351CB2"/>
    <w:rsid w:val="275D7461"/>
    <w:rsid w:val="27735739"/>
    <w:rsid w:val="27856782"/>
    <w:rsid w:val="27861036"/>
    <w:rsid w:val="278E1A78"/>
    <w:rsid w:val="278E58D1"/>
    <w:rsid w:val="27C4114B"/>
    <w:rsid w:val="27C6154B"/>
    <w:rsid w:val="27D36B04"/>
    <w:rsid w:val="2853514B"/>
    <w:rsid w:val="289D1383"/>
    <w:rsid w:val="28A33F43"/>
    <w:rsid w:val="28C4773C"/>
    <w:rsid w:val="28F55E6C"/>
    <w:rsid w:val="29080679"/>
    <w:rsid w:val="292E6745"/>
    <w:rsid w:val="2946092E"/>
    <w:rsid w:val="294D5926"/>
    <w:rsid w:val="2995766A"/>
    <w:rsid w:val="29A90254"/>
    <w:rsid w:val="29A96832"/>
    <w:rsid w:val="29AC3D11"/>
    <w:rsid w:val="29D940FF"/>
    <w:rsid w:val="2A092AB2"/>
    <w:rsid w:val="2A0C61C9"/>
    <w:rsid w:val="2A3C65F3"/>
    <w:rsid w:val="2A4106E9"/>
    <w:rsid w:val="2A7A44FA"/>
    <w:rsid w:val="2A7E2845"/>
    <w:rsid w:val="2A806F49"/>
    <w:rsid w:val="2A88139D"/>
    <w:rsid w:val="2A9169D5"/>
    <w:rsid w:val="2AB73FB3"/>
    <w:rsid w:val="2AC9350C"/>
    <w:rsid w:val="2ACF41CB"/>
    <w:rsid w:val="2AD56B52"/>
    <w:rsid w:val="2AED7977"/>
    <w:rsid w:val="2AF959AB"/>
    <w:rsid w:val="2B0536F2"/>
    <w:rsid w:val="2B33007E"/>
    <w:rsid w:val="2B370AF3"/>
    <w:rsid w:val="2B530624"/>
    <w:rsid w:val="2B566DA9"/>
    <w:rsid w:val="2B9B38B1"/>
    <w:rsid w:val="2C18712A"/>
    <w:rsid w:val="2C242081"/>
    <w:rsid w:val="2C37731C"/>
    <w:rsid w:val="2C642835"/>
    <w:rsid w:val="2C7068AB"/>
    <w:rsid w:val="2C7F77BB"/>
    <w:rsid w:val="2C843F21"/>
    <w:rsid w:val="2C8F6D0A"/>
    <w:rsid w:val="2C982A9C"/>
    <w:rsid w:val="2C9952D2"/>
    <w:rsid w:val="2C9B65A2"/>
    <w:rsid w:val="2C9F55E4"/>
    <w:rsid w:val="2CA814B4"/>
    <w:rsid w:val="2CDE2899"/>
    <w:rsid w:val="2D263E4A"/>
    <w:rsid w:val="2D4209DC"/>
    <w:rsid w:val="2D595FCE"/>
    <w:rsid w:val="2D5A6908"/>
    <w:rsid w:val="2D70053A"/>
    <w:rsid w:val="2DA71822"/>
    <w:rsid w:val="2DAD76B8"/>
    <w:rsid w:val="2DB63420"/>
    <w:rsid w:val="2DBB3B99"/>
    <w:rsid w:val="2DEA52C6"/>
    <w:rsid w:val="2DF67FF8"/>
    <w:rsid w:val="2E121D83"/>
    <w:rsid w:val="2E1E3911"/>
    <w:rsid w:val="2E2547BF"/>
    <w:rsid w:val="2E2547F4"/>
    <w:rsid w:val="2E257DDA"/>
    <w:rsid w:val="2E275062"/>
    <w:rsid w:val="2E4D162D"/>
    <w:rsid w:val="2E4E206C"/>
    <w:rsid w:val="2E60556B"/>
    <w:rsid w:val="2E6D73F8"/>
    <w:rsid w:val="2E724EBF"/>
    <w:rsid w:val="2E96604C"/>
    <w:rsid w:val="2EF61388"/>
    <w:rsid w:val="2EFB6DA3"/>
    <w:rsid w:val="2EFC7DDE"/>
    <w:rsid w:val="2F187729"/>
    <w:rsid w:val="2F37683A"/>
    <w:rsid w:val="2F38172E"/>
    <w:rsid w:val="2F3F36B2"/>
    <w:rsid w:val="2F4B24E1"/>
    <w:rsid w:val="2F5A34E1"/>
    <w:rsid w:val="2F653C94"/>
    <w:rsid w:val="2F7752B2"/>
    <w:rsid w:val="2FB61A34"/>
    <w:rsid w:val="2FDA34E5"/>
    <w:rsid w:val="30034489"/>
    <w:rsid w:val="300F0346"/>
    <w:rsid w:val="30973901"/>
    <w:rsid w:val="30C26F41"/>
    <w:rsid w:val="30C64EDF"/>
    <w:rsid w:val="30CB3964"/>
    <w:rsid w:val="30CE6CD3"/>
    <w:rsid w:val="30D332C3"/>
    <w:rsid w:val="30D54416"/>
    <w:rsid w:val="30E02C13"/>
    <w:rsid w:val="31193DFC"/>
    <w:rsid w:val="3120791E"/>
    <w:rsid w:val="31216D04"/>
    <w:rsid w:val="31231B8E"/>
    <w:rsid w:val="312D6597"/>
    <w:rsid w:val="31514CF8"/>
    <w:rsid w:val="31542597"/>
    <w:rsid w:val="316F5CB1"/>
    <w:rsid w:val="31DD72E1"/>
    <w:rsid w:val="31E72C6D"/>
    <w:rsid w:val="31EE26C8"/>
    <w:rsid w:val="31FD00C4"/>
    <w:rsid w:val="32065044"/>
    <w:rsid w:val="324F5BF1"/>
    <w:rsid w:val="32AB2205"/>
    <w:rsid w:val="32C27287"/>
    <w:rsid w:val="32C7765E"/>
    <w:rsid w:val="32CA2532"/>
    <w:rsid w:val="32DF6D64"/>
    <w:rsid w:val="32F56AAA"/>
    <w:rsid w:val="3352278F"/>
    <w:rsid w:val="335B010D"/>
    <w:rsid w:val="33614082"/>
    <w:rsid w:val="338426E8"/>
    <w:rsid w:val="339642E3"/>
    <w:rsid w:val="33C9746D"/>
    <w:rsid w:val="33D24419"/>
    <w:rsid w:val="33DC081A"/>
    <w:rsid w:val="33EB3CEE"/>
    <w:rsid w:val="33EB5F33"/>
    <w:rsid w:val="33F47CED"/>
    <w:rsid w:val="345043F6"/>
    <w:rsid w:val="345144B7"/>
    <w:rsid w:val="3467506A"/>
    <w:rsid w:val="34824A27"/>
    <w:rsid w:val="348C4EDB"/>
    <w:rsid w:val="34C01A38"/>
    <w:rsid w:val="34C9605D"/>
    <w:rsid w:val="34CF06AA"/>
    <w:rsid w:val="34E90924"/>
    <w:rsid w:val="34F94E32"/>
    <w:rsid w:val="354736A0"/>
    <w:rsid w:val="35553B8D"/>
    <w:rsid w:val="3557264F"/>
    <w:rsid w:val="35605F4E"/>
    <w:rsid w:val="35606C02"/>
    <w:rsid w:val="357D1550"/>
    <w:rsid w:val="35CC0677"/>
    <w:rsid w:val="35F35238"/>
    <w:rsid w:val="360F5E7D"/>
    <w:rsid w:val="3668690C"/>
    <w:rsid w:val="367C3144"/>
    <w:rsid w:val="36B25235"/>
    <w:rsid w:val="36BA194D"/>
    <w:rsid w:val="36BE1528"/>
    <w:rsid w:val="36E8570D"/>
    <w:rsid w:val="36F44BBE"/>
    <w:rsid w:val="36F529A6"/>
    <w:rsid w:val="36F80D8D"/>
    <w:rsid w:val="370A6664"/>
    <w:rsid w:val="37165B8C"/>
    <w:rsid w:val="372227BC"/>
    <w:rsid w:val="377B3594"/>
    <w:rsid w:val="378770BE"/>
    <w:rsid w:val="379333D8"/>
    <w:rsid w:val="37A426F5"/>
    <w:rsid w:val="37B80F52"/>
    <w:rsid w:val="37CE7A53"/>
    <w:rsid w:val="37F351E2"/>
    <w:rsid w:val="38797524"/>
    <w:rsid w:val="387F3077"/>
    <w:rsid w:val="38AB77E1"/>
    <w:rsid w:val="38D12282"/>
    <w:rsid w:val="38D21F19"/>
    <w:rsid w:val="38F06A79"/>
    <w:rsid w:val="38F520ED"/>
    <w:rsid w:val="390F6EAD"/>
    <w:rsid w:val="391C6FF3"/>
    <w:rsid w:val="39247C7B"/>
    <w:rsid w:val="399F31DF"/>
    <w:rsid w:val="39A975D2"/>
    <w:rsid w:val="39AD47AD"/>
    <w:rsid w:val="39C75A6C"/>
    <w:rsid w:val="39FF5CAB"/>
    <w:rsid w:val="3A202615"/>
    <w:rsid w:val="3A267E0A"/>
    <w:rsid w:val="3A593559"/>
    <w:rsid w:val="3A7A627C"/>
    <w:rsid w:val="3AAF178B"/>
    <w:rsid w:val="3AB73588"/>
    <w:rsid w:val="3ABA5481"/>
    <w:rsid w:val="3ABF338F"/>
    <w:rsid w:val="3AF15A98"/>
    <w:rsid w:val="3B11419E"/>
    <w:rsid w:val="3B210C94"/>
    <w:rsid w:val="3B435522"/>
    <w:rsid w:val="3B4C0334"/>
    <w:rsid w:val="3B5841D5"/>
    <w:rsid w:val="3B656EE7"/>
    <w:rsid w:val="3B6E3BBE"/>
    <w:rsid w:val="3B786883"/>
    <w:rsid w:val="3B80172C"/>
    <w:rsid w:val="3B8F597F"/>
    <w:rsid w:val="3B947A2C"/>
    <w:rsid w:val="3BAB6CC3"/>
    <w:rsid w:val="3BCE1A3B"/>
    <w:rsid w:val="3BE3142E"/>
    <w:rsid w:val="3BE9097B"/>
    <w:rsid w:val="3BEB6A40"/>
    <w:rsid w:val="3C1A3A3C"/>
    <w:rsid w:val="3C2964F0"/>
    <w:rsid w:val="3C352BD0"/>
    <w:rsid w:val="3C7376B4"/>
    <w:rsid w:val="3C79676E"/>
    <w:rsid w:val="3CA80564"/>
    <w:rsid w:val="3CAD2081"/>
    <w:rsid w:val="3CB2406A"/>
    <w:rsid w:val="3D0F092E"/>
    <w:rsid w:val="3D1267B5"/>
    <w:rsid w:val="3D1A625C"/>
    <w:rsid w:val="3D226D23"/>
    <w:rsid w:val="3D3A183A"/>
    <w:rsid w:val="3D441706"/>
    <w:rsid w:val="3D4E21A0"/>
    <w:rsid w:val="3D5A6F45"/>
    <w:rsid w:val="3D6177C9"/>
    <w:rsid w:val="3DA33141"/>
    <w:rsid w:val="3DC0354E"/>
    <w:rsid w:val="3DC80D82"/>
    <w:rsid w:val="3DF872EF"/>
    <w:rsid w:val="3E2424CA"/>
    <w:rsid w:val="3E291EAF"/>
    <w:rsid w:val="3E343BCD"/>
    <w:rsid w:val="3E4C16A6"/>
    <w:rsid w:val="3E506F79"/>
    <w:rsid w:val="3E696D8C"/>
    <w:rsid w:val="3E767816"/>
    <w:rsid w:val="3E8B21D0"/>
    <w:rsid w:val="3E99439C"/>
    <w:rsid w:val="3ECC6F32"/>
    <w:rsid w:val="3ECF59E9"/>
    <w:rsid w:val="3EFD50BC"/>
    <w:rsid w:val="3F094F7A"/>
    <w:rsid w:val="3F33360D"/>
    <w:rsid w:val="3F3A3C6E"/>
    <w:rsid w:val="3F602172"/>
    <w:rsid w:val="3F6B375B"/>
    <w:rsid w:val="3F7414C1"/>
    <w:rsid w:val="3F761AAC"/>
    <w:rsid w:val="3F9019E5"/>
    <w:rsid w:val="3F926CF3"/>
    <w:rsid w:val="3FDE7288"/>
    <w:rsid w:val="3FE03183"/>
    <w:rsid w:val="3FE0768A"/>
    <w:rsid w:val="3FFE3EAF"/>
    <w:rsid w:val="401B094B"/>
    <w:rsid w:val="40217E80"/>
    <w:rsid w:val="40534759"/>
    <w:rsid w:val="40624D42"/>
    <w:rsid w:val="4089399A"/>
    <w:rsid w:val="40B030F4"/>
    <w:rsid w:val="40D0614F"/>
    <w:rsid w:val="40DF6D6F"/>
    <w:rsid w:val="40F44EB7"/>
    <w:rsid w:val="41061D2D"/>
    <w:rsid w:val="411846E4"/>
    <w:rsid w:val="41650F9C"/>
    <w:rsid w:val="41721F6B"/>
    <w:rsid w:val="418F639F"/>
    <w:rsid w:val="41994C00"/>
    <w:rsid w:val="41C709E3"/>
    <w:rsid w:val="41E233BC"/>
    <w:rsid w:val="42337E2E"/>
    <w:rsid w:val="42451C52"/>
    <w:rsid w:val="4246545A"/>
    <w:rsid w:val="42584EF0"/>
    <w:rsid w:val="426C0506"/>
    <w:rsid w:val="427E2CD6"/>
    <w:rsid w:val="42D44BF7"/>
    <w:rsid w:val="42E57AD5"/>
    <w:rsid w:val="42EB27FD"/>
    <w:rsid w:val="430D4E13"/>
    <w:rsid w:val="4314381B"/>
    <w:rsid w:val="43232629"/>
    <w:rsid w:val="43240A15"/>
    <w:rsid w:val="432833CD"/>
    <w:rsid w:val="43353D4F"/>
    <w:rsid w:val="433F159B"/>
    <w:rsid w:val="434951E8"/>
    <w:rsid w:val="43722C3B"/>
    <w:rsid w:val="43874D80"/>
    <w:rsid w:val="438F0CB5"/>
    <w:rsid w:val="439979EE"/>
    <w:rsid w:val="439D4DE6"/>
    <w:rsid w:val="439D7FE5"/>
    <w:rsid w:val="43B524F9"/>
    <w:rsid w:val="44154862"/>
    <w:rsid w:val="441E3EA7"/>
    <w:rsid w:val="44203C0C"/>
    <w:rsid w:val="444527CA"/>
    <w:rsid w:val="445A73F4"/>
    <w:rsid w:val="44C413B9"/>
    <w:rsid w:val="44D35F0A"/>
    <w:rsid w:val="44DB6DCE"/>
    <w:rsid w:val="45016C71"/>
    <w:rsid w:val="45466F5B"/>
    <w:rsid w:val="455066E2"/>
    <w:rsid w:val="45A863F9"/>
    <w:rsid w:val="45EA742A"/>
    <w:rsid w:val="461D1E37"/>
    <w:rsid w:val="465A4339"/>
    <w:rsid w:val="46A42B8C"/>
    <w:rsid w:val="46C240E9"/>
    <w:rsid w:val="46C456D3"/>
    <w:rsid w:val="46C70581"/>
    <w:rsid w:val="47090047"/>
    <w:rsid w:val="47133527"/>
    <w:rsid w:val="47153174"/>
    <w:rsid w:val="472073C1"/>
    <w:rsid w:val="474964E1"/>
    <w:rsid w:val="475C28A0"/>
    <w:rsid w:val="475E44B5"/>
    <w:rsid w:val="478245CC"/>
    <w:rsid w:val="47A71532"/>
    <w:rsid w:val="47AF746F"/>
    <w:rsid w:val="47BF4947"/>
    <w:rsid w:val="47C06241"/>
    <w:rsid w:val="47CB2B8C"/>
    <w:rsid w:val="47CC7719"/>
    <w:rsid w:val="47D309E4"/>
    <w:rsid w:val="480B3C90"/>
    <w:rsid w:val="480C5B3E"/>
    <w:rsid w:val="4810074A"/>
    <w:rsid w:val="48185B57"/>
    <w:rsid w:val="48417F21"/>
    <w:rsid w:val="486500F4"/>
    <w:rsid w:val="488D5BEB"/>
    <w:rsid w:val="48A0469E"/>
    <w:rsid w:val="48B91987"/>
    <w:rsid w:val="48C92040"/>
    <w:rsid w:val="48CB7778"/>
    <w:rsid w:val="48D31A98"/>
    <w:rsid w:val="48F85858"/>
    <w:rsid w:val="490C276F"/>
    <w:rsid w:val="490F582F"/>
    <w:rsid w:val="49940662"/>
    <w:rsid w:val="49983A91"/>
    <w:rsid w:val="49CA42CC"/>
    <w:rsid w:val="4A0636F5"/>
    <w:rsid w:val="4A167AA0"/>
    <w:rsid w:val="4A342F45"/>
    <w:rsid w:val="4AA022B3"/>
    <w:rsid w:val="4AB23B84"/>
    <w:rsid w:val="4AB82129"/>
    <w:rsid w:val="4AD4712F"/>
    <w:rsid w:val="4AD56D40"/>
    <w:rsid w:val="4AE11891"/>
    <w:rsid w:val="4AEE5171"/>
    <w:rsid w:val="4B4E08EE"/>
    <w:rsid w:val="4B561FCE"/>
    <w:rsid w:val="4B5A022E"/>
    <w:rsid w:val="4B6B65EE"/>
    <w:rsid w:val="4B7D2EDE"/>
    <w:rsid w:val="4B84500F"/>
    <w:rsid w:val="4B9B02A0"/>
    <w:rsid w:val="4C1677E9"/>
    <w:rsid w:val="4C33008B"/>
    <w:rsid w:val="4C6220AF"/>
    <w:rsid w:val="4C774777"/>
    <w:rsid w:val="4C994322"/>
    <w:rsid w:val="4CB63CA0"/>
    <w:rsid w:val="4CE719E9"/>
    <w:rsid w:val="4CF26625"/>
    <w:rsid w:val="4CFB0334"/>
    <w:rsid w:val="4D183145"/>
    <w:rsid w:val="4D3A5ACB"/>
    <w:rsid w:val="4D967D9A"/>
    <w:rsid w:val="4DB92B07"/>
    <w:rsid w:val="4DFE2EA7"/>
    <w:rsid w:val="4E01203E"/>
    <w:rsid w:val="4E0B601C"/>
    <w:rsid w:val="4E494778"/>
    <w:rsid w:val="4E497C0A"/>
    <w:rsid w:val="4E4C670D"/>
    <w:rsid w:val="4E510AA3"/>
    <w:rsid w:val="4E59291E"/>
    <w:rsid w:val="4E6F0D56"/>
    <w:rsid w:val="4E7B685F"/>
    <w:rsid w:val="4E7E6E47"/>
    <w:rsid w:val="4E89773B"/>
    <w:rsid w:val="4EA06646"/>
    <w:rsid w:val="4EA67471"/>
    <w:rsid w:val="4EAC070E"/>
    <w:rsid w:val="4EDB221A"/>
    <w:rsid w:val="4EE557C6"/>
    <w:rsid w:val="4EEB759A"/>
    <w:rsid w:val="4EF80A30"/>
    <w:rsid w:val="4EFE28C8"/>
    <w:rsid w:val="4F0244D8"/>
    <w:rsid w:val="4F0B7094"/>
    <w:rsid w:val="4F433B5A"/>
    <w:rsid w:val="4F4C7D35"/>
    <w:rsid w:val="4F635C7F"/>
    <w:rsid w:val="4F837F80"/>
    <w:rsid w:val="4F861F9C"/>
    <w:rsid w:val="4F877F7F"/>
    <w:rsid w:val="4FA1076A"/>
    <w:rsid w:val="4FC21359"/>
    <w:rsid w:val="4FF52E9B"/>
    <w:rsid w:val="4FFE232E"/>
    <w:rsid w:val="50045E00"/>
    <w:rsid w:val="502C1839"/>
    <w:rsid w:val="50363456"/>
    <w:rsid w:val="50503C72"/>
    <w:rsid w:val="506134AC"/>
    <w:rsid w:val="506B5A31"/>
    <w:rsid w:val="50705EA7"/>
    <w:rsid w:val="50834874"/>
    <w:rsid w:val="509A5CBD"/>
    <w:rsid w:val="50B3389C"/>
    <w:rsid w:val="50B60313"/>
    <w:rsid w:val="50CD3FC0"/>
    <w:rsid w:val="50D55EC0"/>
    <w:rsid w:val="50F24549"/>
    <w:rsid w:val="51185ECD"/>
    <w:rsid w:val="511A7FE8"/>
    <w:rsid w:val="512A58E2"/>
    <w:rsid w:val="512C55C6"/>
    <w:rsid w:val="51415497"/>
    <w:rsid w:val="515E2DDE"/>
    <w:rsid w:val="516E6870"/>
    <w:rsid w:val="51AE5717"/>
    <w:rsid w:val="51D52F8D"/>
    <w:rsid w:val="51E742C9"/>
    <w:rsid w:val="51F7262E"/>
    <w:rsid w:val="51FD7471"/>
    <w:rsid w:val="5205417A"/>
    <w:rsid w:val="520602DD"/>
    <w:rsid w:val="52627DAB"/>
    <w:rsid w:val="52917624"/>
    <w:rsid w:val="52B12073"/>
    <w:rsid w:val="52E34EFB"/>
    <w:rsid w:val="530103EA"/>
    <w:rsid w:val="53054601"/>
    <w:rsid w:val="5310140D"/>
    <w:rsid w:val="53164416"/>
    <w:rsid w:val="53287732"/>
    <w:rsid w:val="534C0FA2"/>
    <w:rsid w:val="53524535"/>
    <w:rsid w:val="53656E05"/>
    <w:rsid w:val="53C0793F"/>
    <w:rsid w:val="53D161D9"/>
    <w:rsid w:val="540C7CAC"/>
    <w:rsid w:val="541D58A6"/>
    <w:rsid w:val="541F1184"/>
    <w:rsid w:val="543756BC"/>
    <w:rsid w:val="547406A5"/>
    <w:rsid w:val="54A029BD"/>
    <w:rsid w:val="54B743D5"/>
    <w:rsid w:val="54CA0AEC"/>
    <w:rsid w:val="550C41C7"/>
    <w:rsid w:val="5513381E"/>
    <w:rsid w:val="5537128C"/>
    <w:rsid w:val="554F420C"/>
    <w:rsid w:val="55773CB8"/>
    <w:rsid w:val="55A25F60"/>
    <w:rsid w:val="55C9318C"/>
    <w:rsid w:val="55EE2B31"/>
    <w:rsid w:val="55F936F3"/>
    <w:rsid w:val="560B7819"/>
    <w:rsid w:val="56173A2B"/>
    <w:rsid w:val="562C68DB"/>
    <w:rsid w:val="56384502"/>
    <w:rsid w:val="564A02AB"/>
    <w:rsid w:val="565076C6"/>
    <w:rsid w:val="568B4D24"/>
    <w:rsid w:val="56A9729C"/>
    <w:rsid w:val="56B2378D"/>
    <w:rsid w:val="56BB5CBB"/>
    <w:rsid w:val="56D0140D"/>
    <w:rsid w:val="571D3A78"/>
    <w:rsid w:val="57487DDA"/>
    <w:rsid w:val="57573B92"/>
    <w:rsid w:val="5759166D"/>
    <w:rsid w:val="57880CA7"/>
    <w:rsid w:val="579B080B"/>
    <w:rsid w:val="57C529E4"/>
    <w:rsid w:val="580A1241"/>
    <w:rsid w:val="580D5432"/>
    <w:rsid w:val="58165A11"/>
    <w:rsid w:val="583B0ED7"/>
    <w:rsid w:val="583B444D"/>
    <w:rsid w:val="586B5905"/>
    <w:rsid w:val="587D13BE"/>
    <w:rsid w:val="588B250F"/>
    <w:rsid w:val="589658F5"/>
    <w:rsid w:val="589E4C71"/>
    <w:rsid w:val="58A40B96"/>
    <w:rsid w:val="58AC69B3"/>
    <w:rsid w:val="58B12B1D"/>
    <w:rsid w:val="58C86E71"/>
    <w:rsid w:val="58DA37D1"/>
    <w:rsid w:val="58E62C10"/>
    <w:rsid w:val="58E66F3B"/>
    <w:rsid w:val="5900361E"/>
    <w:rsid w:val="59043053"/>
    <w:rsid w:val="591D2AC9"/>
    <w:rsid w:val="592600C8"/>
    <w:rsid w:val="592E1C1E"/>
    <w:rsid w:val="59660D96"/>
    <w:rsid w:val="59881874"/>
    <w:rsid w:val="599B03C3"/>
    <w:rsid w:val="59A6314A"/>
    <w:rsid w:val="59BC0DA3"/>
    <w:rsid w:val="59BC44F1"/>
    <w:rsid w:val="5A0033A7"/>
    <w:rsid w:val="5A0E1D6B"/>
    <w:rsid w:val="5A437653"/>
    <w:rsid w:val="5A7D1893"/>
    <w:rsid w:val="5A8C2916"/>
    <w:rsid w:val="5AD9194A"/>
    <w:rsid w:val="5AF65560"/>
    <w:rsid w:val="5B12467A"/>
    <w:rsid w:val="5B1749C0"/>
    <w:rsid w:val="5B3821D1"/>
    <w:rsid w:val="5B3D52C3"/>
    <w:rsid w:val="5B433F51"/>
    <w:rsid w:val="5B8471FC"/>
    <w:rsid w:val="5B95515D"/>
    <w:rsid w:val="5B974DF6"/>
    <w:rsid w:val="5BBF1636"/>
    <w:rsid w:val="5BD26D32"/>
    <w:rsid w:val="5BE26FCC"/>
    <w:rsid w:val="5BF374F4"/>
    <w:rsid w:val="5C3C1D39"/>
    <w:rsid w:val="5C584707"/>
    <w:rsid w:val="5C7257BC"/>
    <w:rsid w:val="5C8A62B0"/>
    <w:rsid w:val="5CEB1837"/>
    <w:rsid w:val="5CEE4F11"/>
    <w:rsid w:val="5CF65D9D"/>
    <w:rsid w:val="5D0215BB"/>
    <w:rsid w:val="5D134EC7"/>
    <w:rsid w:val="5D273852"/>
    <w:rsid w:val="5D431218"/>
    <w:rsid w:val="5D4361AE"/>
    <w:rsid w:val="5D4E1E30"/>
    <w:rsid w:val="5D5B0A0D"/>
    <w:rsid w:val="5D851265"/>
    <w:rsid w:val="5DB66198"/>
    <w:rsid w:val="5DDC7225"/>
    <w:rsid w:val="5DE822F5"/>
    <w:rsid w:val="5DED2A84"/>
    <w:rsid w:val="5DF35DAC"/>
    <w:rsid w:val="5E050024"/>
    <w:rsid w:val="5E372DAD"/>
    <w:rsid w:val="5E47769A"/>
    <w:rsid w:val="5E9109CF"/>
    <w:rsid w:val="5EA46321"/>
    <w:rsid w:val="5EAE2E24"/>
    <w:rsid w:val="5EEF6948"/>
    <w:rsid w:val="5EF84C37"/>
    <w:rsid w:val="5EFC5714"/>
    <w:rsid w:val="5F336C75"/>
    <w:rsid w:val="5F3614B2"/>
    <w:rsid w:val="5F3B0235"/>
    <w:rsid w:val="5F6C3D73"/>
    <w:rsid w:val="5FD64099"/>
    <w:rsid w:val="5FD7077C"/>
    <w:rsid w:val="5FF655F4"/>
    <w:rsid w:val="600D3EBA"/>
    <w:rsid w:val="6029617F"/>
    <w:rsid w:val="6037517B"/>
    <w:rsid w:val="60397983"/>
    <w:rsid w:val="60432042"/>
    <w:rsid w:val="60640573"/>
    <w:rsid w:val="606D6E7F"/>
    <w:rsid w:val="608E464C"/>
    <w:rsid w:val="60D02089"/>
    <w:rsid w:val="60D33ACD"/>
    <w:rsid w:val="60F52B3C"/>
    <w:rsid w:val="60FA0F5D"/>
    <w:rsid w:val="61380648"/>
    <w:rsid w:val="61502177"/>
    <w:rsid w:val="615B0D91"/>
    <w:rsid w:val="617377FF"/>
    <w:rsid w:val="61A905CB"/>
    <w:rsid w:val="61C80171"/>
    <w:rsid w:val="61CC6067"/>
    <w:rsid w:val="61CF0650"/>
    <w:rsid w:val="62015A47"/>
    <w:rsid w:val="62251304"/>
    <w:rsid w:val="623426B3"/>
    <w:rsid w:val="62446E94"/>
    <w:rsid w:val="626454A1"/>
    <w:rsid w:val="627F3350"/>
    <w:rsid w:val="628E2720"/>
    <w:rsid w:val="62A07CB0"/>
    <w:rsid w:val="62B26574"/>
    <w:rsid w:val="62CC0EBA"/>
    <w:rsid w:val="63025574"/>
    <w:rsid w:val="63081876"/>
    <w:rsid w:val="63161DA4"/>
    <w:rsid w:val="631C0CE2"/>
    <w:rsid w:val="63285A1D"/>
    <w:rsid w:val="63371AD2"/>
    <w:rsid w:val="636F07CE"/>
    <w:rsid w:val="638B2A9F"/>
    <w:rsid w:val="639A345D"/>
    <w:rsid w:val="63AB2A58"/>
    <w:rsid w:val="63E06A46"/>
    <w:rsid w:val="63F27E74"/>
    <w:rsid w:val="64035E4A"/>
    <w:rsid w:val="641D1890"/>
    <w:rsid w:val="64227B09"/>
    <w:rsid w:val="643334EE"/>
    <w:rsid w:val="644A76E2"/>
    <w:rsid w:val="646F073D"/>
    <w:rsid w:val="646F27F6"/>
    <w:rsid w:val="64746635"/>
    <w:rsid w:val="64770AAB"/>
    <w:rsid w:val="6480630D"/>
    <w:rsid w:val="64AA535B"/>
    <w:rsid w:val="64CF4718"/>
    <w:rsid w:val="64E64F63"/>
    <w:rsid w:val="650C6EA7"/>
    <w:rsid w:val="65381F42"/>
    <w:rsid w:val="653D517D"/>
    <w:rsid w:val="654939E3"/>
    <w:rsid w:val="65A82464"/>
    <w:rsid w:val="65CC201A"/>
    <w:rsid w:val="65D92E4D"/>
    <w:rsid w:val="65EC391D"/>
    <w:rsid w:val="65F87239"/>
    <w:rsid w:val="661354BB"/>
    <w:rsid w:val="661459E0"/>
    <w:rsid w:val="662B7A06"/>
    <w:rsid w:val="6630742B"/>
    <w:rsid w:val="664A50ED"/>
    <w:rsid w:val="6663047F"/>
    <w:rsid w:val="66756C71"/>
    <w:rsid w:val="668B5A2D"/>
    <w:rsid w:val="66A60F55"/>
    <w:rsid w:val="66AB26EF"/>
    <w:rsid w:val="66AC783F"/>
    <w:rsid w:val="670659E5"/>
    <w:rsid w:val="673D2139"/>
    <w:rsid w:val="677C4918"/>
    <w:rsid w:val="678E2418"/>
    <w:rsid w:val="678E78B3"/>
    <w:rsid w:val="67B42F07"/>
    <w:rsid w:val="67D4432B"/>
    <w:rsid w:val="67D90C2F"/>
    <w:rsid w:val="685D6606"/>
    <w:rsid w:val="687C4343"/>
    <w:rsid w:val="68A210E5"/>
    <w:rsid w:val="68A77392"/>
    <w:rsid w:val="68CC0515"/>
    <w:rsid w:val="6904032F"/>
    <w:rsid w:val="69066187"/>
    <w:rsid w:val="693917F6"/>
    <w:rsid w:val="69631DCB"/>
    <w:rsid w:val="69684366"/>
    <w:rsid w:val="69684601"/>
    <w:rsid w:val="6998332B"/>
    <w:rsid w:val="69A578CA"/>
    <w:rsid w:val="69AC2A06"/>
    <w:rsid w:val="69CF659A"/>
    <w:rsid w:val="69E67748"/>
    <w:rsid w:val="6A070584"/>
    <w:rsid w:val="6A07589A"/>
    <w:rsid w:val="6A0C59A6"/>
    <w:rsid w:val="6A22054A"/>
    <w:rsid w:val="6A501897"/>
    <w:rsid w:val="6A586695"/>
    <w:rsid w:val="6A6A6FEF"/>
    <w:rsid w:val="6A735CAC"/>
    <w:rsid w:val="6A817A23"/>
    <w:rsid w:val="6A833FDE"/>
    <w:rsid w:val="6A957703"/>
    <w:rsid w:val="6AC0682F"/>
    <w:rsid w:val="6ACF1210"/>
    <w:rsid w:val="6AD54637"/>
    <w:rsid w:val="6AFF764D"/>
    <w:rsid w:val="6B172254"/>
    <w:rsid w:val="6B451893"/>
    <w:rsid w:val="6B9E5B2F"/>
    <w:rsid w:val="6BF151A3"/>
    <w:rsid w:val="6C3D54A2"/>
    <w:rsid w:val="6C885CDE"/>
    <w:rsid w:val="6C886CE3"/>
    <w:rsid w:val="6CA439D3"/>
    <w:rsid w:val="6CC42C86"/>
    <w:rsid w:val="6CCC188E"/>
    <w:rsid w:val="6D0013DA"/>
    <w:rsid w:val="6D5C582D"/>
    <w:rsid w:val="6D67074F"/>
    <w:rsid w:val="6D76455C"/>
    <w:rsid w:val="6D874340"/>
    <w:rsid w:val="6D8D7770"/>
    <w:rsid w:val="6DA06AF2"/>
    <w:rsid w:val="6DA17CAC"/>
    <w:rsid w:val="6DAC356C"/>
    <w:rsid w:val="6DAD613B"/>
    <w:rsid w:val="6DAF4B93"/>
    <w:rsid w:val="6DD57046"/>
    <w:rsid w:val="6DE22074"/>
    <w:rsid w:val="6DF713C5"/>
    <w:rsid w:val="6E0052EA"/>
    <w:rsid w:val="6E1C7788"/>
    <w:rsid w:val="6E235FDC"/>
    <w:rsid w:val="6E313E22"/>
    <w:rsid w:val="6E636999"/>
    <w:rsid w:val="6E86529E"/>
    <w:rsid w:val="6E9615FE"/>
    <w:rsid w:val="6EA02F2B"/>
    <w:rsid w:val="6EB20ABF"/>
    <w:rsid w:val="6EB428FB"/>
    <w:rsid w:val="6EB62D0C"/>
    <w:rsid w:val="6EC77D38"/>
    <w:rsid w:val="6EDE3BD8"/>
    <w:rsid w:val="6EFC09F4"/>
    <w:rsid w:val="6F270137"/>
    <w:rsid w:val="6F3C2009"/>
    <w:rsid w:val="6F481811"/>
    <w:rsid w:val="6F904AA3"/>
    <w:rsid w:val="6F9B77A5"/>
    <w:rsid w:val="6F9C449D"/>
    <w:rsid w:val="6FA678F9"/>
    <w:rsid w:val="6FAD1747"/>
    <w:rsid w:val="6FBC20C1"/>
    <w:rsid w:val="6FE80510"/>
    <w:rsid w:val="6FFB0509"/>
    <w:rsid w:val="70231A96"/>
    <w:rsid w:val="702E14F9"/>
    <w:rsid w:val="703C2781"/>
    <w:rsid w:val="704612AB"/>
    <w:rsid w:val="70736503"/>
    <w:rsid w:val="707A4F70"/>
    <w:rsid w:val="708446DD"/>
    <w:rsid w:val="70966B5C"/>
    <w:rsid w:val="70AD0F5A"/>
    <w:rsid w:val="70B14BAD"/>
    <w:rsid w:val="70D20103"/>
    <w:rsid w:val="70E57F09"/>
    <w:rsid w:val="70E83BE0"/>
    <w:rsid w:val="70F35067"/>
    <w:rsid w:val="7134165C"/>
    <w:rsid w:val="713721AC"/>
    <w:rsid w:val="7146435E"/>
    <w:rsid w:val="71630796"/>
    <w:rsid w:val="716820FF"/>
    <w:rsid w:val="717C61BE"/>
    <w:rsid w:val="71B87146"/>
    <w:rsid w:val="71C77963"/>
    <w:rsid w:val="723C7BFB"/>
    <w:rsid w:val="72457E9C"/>
    <w:rsid w:val="725153D4"/>
    <w:rsid w:val="72532959"/>
    <w:rsid w:val="72632F50"/>
    <w:rsid w:val="727D69DA"/>
    <w:rsid w:val="728D3302"/>
    <w:rsid w:val="72A30ADA"/>
    <w:rsid w:val="72B907A0"/>
    <w:rsid w:val="72DB02EA"/>
    <w:rsid w:val="72E0104E"/>
    <w:rsid w:val="72FA0C86"/>
    <w:rsid w:val="7302050C"/>
    <w:rsid w:val="73422B19"/>
    <w:rsid w:val="736008CC"/>
    <w:rsid w:val="73720BE2"/>
    <w:rsid w:val="73965909"/>
    <w:rsid w:val="73AF3828"/>
    <w:rsid w:val="73F1363F"/>
    <w:rsid w:val="7425047F"/>
    <w:rsid w:val="7433163D"/>
    <w:rsid w:val="743F51E2"/>
    <w:rsid w:val="74474486"/>
    <w:rsid w:val="744A1A7F"/>
    <w:rsid w:val="745E541A"/>
    <w:rsid w:val="74652E25"/>
    <w:rsid w:val="748F0144"/>
    <w:rsid w:val="74A205BE"/>
    <w:rsid w:val="74BB2621"/>
    <w:rsid w:val="74E000F3"/>
    <w:rsid w:val="74E240AE"/>
    <w:rsid w:val="74FE30DA"/>
    <w:rsid w:val="753D0195"/>
    <w:rsid w:val="755D5DF8"/>
    <w:rsid w:val="75672607"/>
    <w:rsid w:val="758B776A"/>
    <w:rsid w:val="75A03440"/>
    <w:rsid w:val="75A60C51"/>
    <w:rsid w:val="75BE491A"/>
    <w:rsid w:val="75DB4194"/>
    <w:rsid w:val="75E5643C"/>
    <w:rsid w:val="75F24266"/>
    <w:rsid w:val="761E7F1E"/>
    <w:rsid w:val="764728D0"/>
    <w:rsid w:val="765C7035"/>
    <w:rsid w:val="76650CC4"/>
    <w:rsid w:val="76A850E3"/>
    <w:rsid w:val="76A941FA"/>
    <w:rsid w:val="76C67AB6"/>
    <w:rsid w:val="76DB7100"/>
    <w:rsid w:val="77037018"/>
    <w:rsid w:val="770A755B"/>
    <w:rsid w:val="770B6F09"/>
    <w:rsid w:val="771B195E"/>
    <w:rsid w:val="773109EF"/>
    <w:rsid w:val="778C4022"/>
    <w:rsid w:val="779813D8"/>
    <w:rsid w:val="77A94C70"/>
    <w:rsid w:val="77CB0BCF"/>
    <w:rsid w:val="77CB25A3"/>
    <w:rsid w:val="77EA3A81"/>
    <w:rsid w:val="78226A22"/>
    <w:rsid w:val="78557873"/>
    <w:rsid w:val="785C219B"/>
    <w:rsid w:val="78606E80"/>
    <w:rsid w:val="78641A29"/>
    <w:rsid w:val="78A7540C"/>
    <w:rsid w:val="78A77D5C"/>
    <w:rsid w:val="78AE7780"/>
    <w:rsid w:val="78C26D23"/>
    <w:rsid w:val="78D0797E"/>
    <w:rsid w:val="79583DB9"/>
    <w:rsid w:val="79851F8F"/>
    <w:rsid w:val="79B07CF4"/>
    <w:rsid w:val="79C1605A"/>
    <w:rsid w:val="79C9375B"/>
    <w:rsid w:val="79E01647"/>
    <w:rsid w:val="79E47E21"/>
    <w:rsid w:val="79EC2819"/>
    <w:rsid w:val="7A2078DD"/>
    <w:rsid w:val="7A2605B3"/>
    <w:rsid w:val="7A3546FD"/>
    <w:rsid w:val="7A3C4B99"/>
    <w:rsid w:val="7A580617"/>
    <w:rsid w:val="7A756757"/>
    <w:rsid w:val="7A83640D"/>
    <w:rsid w:val="7A9419C0"/>
    <w:rsid w:val="7AAF45BC"/>
    <w:rsid w:val="7AB62ECE"/>
    <w:rsid w:val="7AB67443"/>
    <w:rsid w:val="7AC240AD"/>
    <w:rsid w:val="7AE32D63"/>
    <w:rsid w:val="7AE73989"/>
    <w:rsid w:val="7AF34ED8"/>
    <w:rsid w:val="7AF95FB3"/>
    <w:rsid w:val="7B0C59FB"/>
    <w:rsid w:val="7B327FE6"/>
    <w:rsid w:val="7B345D0E"/>
    <w:rsid w:val="7B352701"/>
    <w:rsid w:val="7B466BBD"/>
    <w:rsid w:val="7B5A44BA"/>
    <w:rsid w:val="7B5C6939"/>
    <w:rsid w:val="7B680192"/>
    <w:rsid w:val="7B6B4E1D"/>
    <w:rsid w:val="7B810BD3"/>
    <w:rsid w:val="7B9644F7"/>
    <w:rsid w:val="7BB10919"/>
    <w:rsid w:val="7C000CB4"/>
    <w:rsid w:val="7C390784"/>
    <w:rsid w:val="7C600C23"/>
    <w:rsid w:val="7CDF5657"/>
    <w:rsid w:val="7CE104F0"/>
    <w:rsid w:val="7CE7315D"/>
    <w:rsid w:val="7CEB0FA3"/>
    <w:rsid w:val="7D592A4D"/>
    <w:rsid w:val="7D78026D"/>
    <w:rsid w:val="7D9A5F23"/>
    <w:rsid w:val="7DB008BF"/>
    <w:rsid w:val="7DC231B4"/>
    <w:rsid w:val="7DD23150"/>
    <w:rsid w:val="7DD35B9D"/>
    <w:rsid w:val="7DE4141D"/>
    <w:rsid w:val="7DF82266"/>
    <w:rsid w:val="7E016475"/>
    <w:rsid w:val="7E0B1DDB"/>
    <w:rsid w:val="7E173D17"/>
    <w:rsid w:val="7E180C3D"/>
    <w:rsid w:val="7E285187"/>
    <w:rsid w:val="7E2B0FAD"/>
    <w:rsid w:val="7E3A1EBD"/>
    <w:rsid w:val="7E520707"/>
    <w:rsid w:val="7EBF1B6E"/>
    <w:rsid w:val="7EBF5FDB"/>
    <w:rsid w:val="7EDA38C5"/>
    <w:rsid w:val="7EF3459D"/>
    <w:rsid w:val="7EFE2A06"/>
    <w:rsid w:val="7F033E8F"/>
    <w:rsid w:val="7F0D3DFB"/>
    <w:rsid w:val="7F316EF4"/>
    <w:rsid w:val="7F5A7A51"/>
    <w:rsid w:val="7F764604"/>
    <w:rsid w:val="7F811317"/>
    <w:rsid w:val="7F8375F2"/>
    <w:rsid w:val="7F8D3D77"/>
    <w:rsid w:val="7F930583"/>
    <w:rsid w:val="7F984FCD"/>
    <w:rsid w:val="7FB90D50"/>
    <w:rsid w:val="7FBA2D08"/>
    <w:rsid w:val="7FC44AF6"/>
    <w:rsid w:val="7FC720D2"/>
    <w:rsid w:val="7FEB1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86"/>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91"/>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300"/>
    <w:qFormat/>
    <w:uiPriority w:val="0"/>
    <w:pPr>
      <w:keepNext/>
      <w:keepLines/>
      <w:spacing w:before="260" w:after="260" w:line="416" w:lineRule="auto"/>
      <w:outlineLvl w:val="2"/>
    </w:pPr>
    <w:rPr>
      <w:b/>
      <w:bCs/>
      <w:sz w:val="32"/>
      <w:szCs w:val="32"/>
    </w:rPr>
  </w:style>
  <w:style w:type="paragraph" w:styleId="6">
    <w:name w:val="heading 4"/>
    <w:basedOn w:val="1"/>
    <w:next w:val="1"/>
    <w:link w:val="159"/>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273"/>
    <w:qFormat/>
    <w:uiPriority w:val="9"/>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229"/>
    <w:qFormat/>
    <w:uiPriority w:val="0"/>
    <w:pPr>
      <w:keepNext/>
      <w:keepLines/>
      <w:ind w:firstLine="200" w:firstLineChars="200"/>
      <w:outlineLvl w:val="5"/>
    </w:pPr>
    <w:rPr>
      <w:rFonts w:hAnsi="Arial"/>
    </w:rPr>
  </w:style>
  <w:style w:type="paragraph" w:styleId="10">
    <w:name w:val="heading 7"/>
    <w:basedOn w:val="1"/>
    <w:next w:val="1"/>
    <w:link w:val="284"/>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243"/>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242"/>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8">
    <w:name w:val="Default Paragraph Font"/>
    <w:unhideWhenUsed/>
    <w:qFormat/>
    <w:uiPriority w:val="1"/>
  </w:style>
  <w:style w:type="table" w:default="1" w:styleId="46">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226"/>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163"/>
    <w:qFormat/>
    <w:uiPriority w:val="0"/>
    <w:pPr>
      <w:shd w:val="clear" w:color="auto" w:fill="000080"/>
    </w:pPr>
  </w:style>
  <w:style w:type="paragraph" w:styleId="16">
    <w:name w:val="annotation text"/>
    <w:basedOn w:val="1"/>
    <w:link w:val="306"/>
    <w:qFormat/>
    <w:uiPriority w:val="0"/>
    <w:pPr>
      <w:jc w:val="left"/>
    </w:pPr>
  </w:style>
  <w:style w:type="paragraph" w:styleId="17">
    <w:name w:val="Body Text 3"/>
    <w:basedOn w:val="1"/>
    <w:link w:val="258"/>
    <w:qFormat/>
    <w:uiPriority w:val="0"/>
    <w:pPr>
      <w:spacing w:after="120"/>
    </w:pPr>
    <w:rPr>
      <w:sz w:val="16"/>
      <w:szCs w:val="16"/>
    </w:rPr>
  </w:style>
  <w:style w:type="paragraph" w:styleId="18">
    <w:name w:val="Body Text Indent"/>
    <w:basedOn w:val="1"/>
    <w:link w:val="241"/>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203"/>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167"/>
    <w:qFormat/>
    <w:uiPriority w:val="0"/>
    <w:pPr>
      <w:ind w:left="100" w:leftChars="2500"/>
    </w:pPr>
  </w:style>
  <w:style w:type="paragraph" w:styleId="26">
    <w:name w:val="Body Text Indent 2"/>
    <w:basedOn w:val="1"/>
    <w:link w:val="238"/>
    <w:qFormat/>
    <w:uiPriority w:val="0"/>
    <w:pPr>
      <w:widowControl/>
      <w:spacing w:line="480" w:lineRule="auto"/>
      <w:ind w:firstLine="560"/>
      <w:jc w:val="left"/>
    </w:pPr>
    <w:rPr>
      <w:kern w:val="0"/>
      <w:sz w:val="28"/>
    </w:rPr>
  </w:style>
  <w:style w:type="paragraph" w:styleId="27">
    <w:name w:val="endnote text"/>
    <w:basedOn w:val="1"/>
    <w:link w:val="211"/>
    <w:qFormat/>
    <w:uiPriority w:val="0"/>
    <w:pPr>
      <w:widowControl/>
      <w:snapToGrid w:val="0"/>
      <w:jc w:val="left"/>
    </w:pPr>
    <w:rPr>
      <w:rFonts w:ascii="Arial" w:hAnsi="Arial" w:cs="Arial"/>
      <w:kern w:val="0"/>
      <w:sz w:val="20"/>
      <w:lang w:eastAsia="en-US"/>
    </w:rPr>
  </w:style>
  <w:style w:type="paragraph" w:styleId="28">
    <w:name w:val="Balloon Text"/>
    <w:basedOn w:val="1"/>
    <w:link w:val="206"/>
    <w:qFormat/>
    <w:uiPriority w:val="0"/>
    <w:rPr>
      <w:sz w:val="18"/>
      <w:szCs w:val="18"/>
    </w:rPr>
  </w:style>
  <w:style w:type="paragraph" w:styleId="29">
    <w:name w:val="footer"/>
    <w:basedOn w:val="1"/>
    <w:link w:val="198"/>
    <w:qFormat/>
    <w:uiPriority w:val="0"/>
    <w:pPr>
      <w:tabs>
        <w:tab w:val="center" w:pos="4153"/>
        <w:tab w:val="right" w:pos="8306"/>
      </w:tabs>
      <w:snapToGrid w:val="0"/>
      <w:jc w:val="left"/>
    </w:pPr>
    <w:rPr>
      <w:sz w:val="18"/>
      <w:szCs w:val="18"/>
    </w:rPr>
  </w:style>
  <w:style w:type="paragraph" w:styleId="30">
    <w:name w:val="header"/>
    <w:basedOn w:val="1"/>
    <w:link w:val="292"/>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308"/>
    <w:qFormat/>
    <w:uiPriority w:val="0"/>
    <w:pPr>
      <w:widowControl/>
      <w:jc w:val="center"/>
    </w:pPr>
    <w:rPr>
      <w:kern w:val="0"/>
      <w:sz w:val="20"/>
      <w:u w:val="single"/>
      <w:lang w:eastAsia="en-US"/>
    </w:rPr>
  </w:style>
  <w:style w:type="paragraph" w:styleId="34">
    <w:name w:val="footnote text"/>
    <w:basedOn w:val="1"/>
    <w:link w:val="286"/>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245"/>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232"/>
    <w:qFormat/>
    <w:uiPriority w:val="0"/>
    <w:rPr>
      <w:i/>
      <w:iCs/>
      <w:sz w:val="26"/>
    </w:rPr>
  </w:style>
  <w:style w:type="paragraph" w:styleId="40">
    <w:name w:val="HTML Preformatted"/>
    <w:basedOn w:val="1"/>
    <w:link w:val="162"/>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237"/>
    <w:qFormat/>
    <w:uiPriority w:val="0"/>
    <w:pPr>
      <w:widowControl/>
      <w:jc w:val="center"/>
    </w:pPr>
    <w:rPr>
      <w:kern w:val="0"/>
      <w:sz w:val="20"/>
      <w:u w:val="single"/>
      <w:lang w:eastAsia="en-US"/>
    </w:rPr>
  </w:style>
  <w:style w:type="paragraph" w:styleId="44">
    <w:name w:val="annotation subject"/>
    <w:basedOn w:val="16"/>
    <w:next w:val="16"/>
    <w:link w:val="281"/>
    <w:qFormat/>
    <w:uiPriority w:val="0"/>
    <w:rPr>
      <w:b/>
      <w:bCs/>
    </w:rPr>
  </w:style>
  <w:style w:type="paragraph" w:styleId="45">
    <w:name w:val="Body Text First Indent"/>
    <w:basedOn w:val="1"/>
    <w:link w:val="320"/>
    <w:qFormat/>
    <w:uiPriority w:val="0"/>
    <w:pPr>
      <w:spacing w:line="312" w:lineRule="auto"/>
      <w:ind w:firstLine="420"/>
    </w:pPr>
  </w:style>
  <w:style w:type="table" w:styleId="47">
    <w:name w:val="Table Grid"/>
    <w:basedOn w:val="46"/>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9">
    <w:name w:val="Strong"/>
    <w:qFormat/>
    <w:uiPriority w:val="0"/>
    <w:rPr>
      <w:b/>
      <w:bCs/>
    </w:rPr>
  </w:style>
  <w:style w:type="character" w:styleId="50">
    <w:name w:val="endnote reference"/>
    <w:qFormat/>
    <w:uiPriority w:val="0"/>
    <w:rPr>
      <w:vertAlign w:val="superscript"/>
    </w:rPr>
  </w:style>
  <w:style w:type="character" w:styleId="51">
    <w:name w:val="page number"/>
    <w:basedOn w:val="48"/>
    <w:qFormat/>
    <w:uiPriority w:val="0"/>
  </w:style>
  <w:style w:type="character" w:styleId="52">
    <w:name w:val="FollowedHyperlink"/>
    <w:qFormat/>
    <w:uiPriority w:val="0"/>
    <w:rPr>
      <w:color w:val="800080"/>
      <w:u w:val="single"/>
    </w:rPr>
  </w:style>
  <w:style w:type="character" w:styleId="53">
    <w:name w:val="Emphasis"/>
    <w:qFormat/>
    <w:uiPriority w:val="0"/>
    <w:rPr>
      <w:i/>
      <w:iCs/>
    </w:rPr>
  </w:style>
  <w:style w:type="character" w:styleId="54">
    <w:name w:val="Hyperlink"/>
    <w:qFormat/>
    <w:uiPriority w:val="99"/>
    <w:rPr>
      <w:color w:val="0000FF"/>
      <w:u w:val="single"/>
    </w:rPr>
  </w:style>
  <w:style w:type="character" w:styleId="55">
    <w:name w:val="annotation reference"/>
    <w:qFormat/>
    <w:uiPriority w:val="0"/>
    <w:rPr>
      <w:sz w:val="21"/>
      <w:szCs w:val="21"/>
    </w:rPr>
  </w:style>
  <w:style w:type="character" w:styleId="56">
    <w:name w:val="footnote reference"/>
    <w:qFormat/>
    <w:uiPriority w:val="0"/>
    <w:rPr>
      <w:vertAlign w:val="superscript"/>
    </w:rPr>
  </w:style>
  <w:style w:type="paragraph" w:customStyle="1" w:styleId="57">
    <w:name w:val="List Paragraph"/>
    <w:basedOn w:val="1"/>
    <w:qFormat/>
    <w:uiPriority w:val="0"/>
    <w:pPr>
      <w:ind w:firstLine="420" w:firstLineChars="200"/>
    </w:pPr>
    <w:rPr>
      <w:sz w:val="28"/>
      <w:szCs w:val="28"/>
    </w:rPr>
  </w:style>
  <w:style w:type="paragraph" w:customStyle="1" w:styleId="58">
    <w:name w:val="_Style 56"/>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59">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60">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1">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62">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63">
    <w:name w:val="1 Char"/>
    <w:basedOn w:val="1"/>
    <w:qFormat/>
    <w:uiPriority w:val="0"/>
    <w:pPr>
      <w:widowControl/>
      <w:spacing w:after="160" w:line="240" w:lineRule="exact"/>
      <w:jc w:val="left"/>
    </w:pPr>
    <w:rPr>
      <w:rFonts w:ascii="Calibri" w:hAnsi="Calibri"/>
      <w:szCs w:val="20"/>
    </w:rPr>
  </w:style>
  <w:style w:type="paragraph" w:customStyle="1" w:styleId="64">
    <w:name w:val="列表段落1"/>
    <w:basedOn w:val="1"/>
    <w:qFormat/>
    <w:uiPriority w:val="34"/>
    <w:pPr>
      <w:ind w:firstLine="420" w:firstLineChars="200"/>
    </w:pPr>
    <w:rPr>
      <w:rFonts w:ascii="Calibri" w:hAnsi="Calibri"/>
    </w:rPr>
  </w:style>
  <w:style w:type="paragraph" w:customStyle="1" w:styleId="65">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6">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67">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68">
    <w:name w:val="TOC 标题2"/>
    <w:basedOn w:val="3"/>
    <w:next w:val="1"/>
    <w:unhideWhenUsed/>
    <w:qFormat/>
    <w:uiPriority w:val="0"/>
    <w:pPr>
      <w:outlineLvl w:val="9"/>
    </w:pPr>
    <w:rPr>
      <w:rFonts w:ascii="Calibri" w:hAnsi="Calibri"/>
    </w:rPr>
  </w:style>
  <w:style w:type="paragraph" w:customStyle="1" w:styleId="69">
    <w:name w:val="样式1"/>
    <w:basedOn w:val="1"/>
    <w:next w:val="6"/>
    <w:qFormat/>
    <w:uiPriority w:val="0"/>
    <w:pPr>
      <w:spacing w:line="360" w:lineRule="auto"/>
      <w:ind w:firstLine="420" w:firstLineChars="200"/>
    </w:pPr>
    <w:rPr>
      <w:rFonts w:ascii="宋体" w:hAnsi="宋体"/>
      <w:szCs w:val="21"/>
    </w:rPr>
  </w:style>
  <w:style w:type="paragraph" w:customStyle="1" w:styleId="70">
    <w:name w:val="列出段落1"/>
    <w:basedOn w:val="1"/>
    <w:qFormat/>
    <w:uiPriority w:val="0"/>
    <w:pPr>
      <w:ind w:firstLine="420" w:firstLineChars="200"/>
    </w:pPr>
    <w:rPr>
      <w:sz w:val="28"/>
      <w:szCs w:val="28"/>
    </w:rPr>
  </w:style>
  <w:style w:type="paragraph" w:customStyle="1" w:styleId="71">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72">
    <w:name w:val="pa-27"/>
    <w:basedOn w:val="1"/>
    <w:qFormat/>
    <w:uiPriority w:val="0"/>
    <w:pPr>
      <w:widowControl/>
      <w:spacing w:line="360" w:lineRule="atLeast"/>
      <w:ind w:firstLine="420"/>
    </w:pPr>
    <w:rPr>
      <w:rFonts w:ascii="宋体" w:hAnsi="宋体" w:cs="宋体"/>
      <w:kern w:val="0"/>
      <w:sz w:val="24"/>
    </w:rPr>
  </w:style>
  <w:style w:type="paragraph" w:customStyle="1" w:styleId="73">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74">
    <w:name w:val="_Style 72"/>
    <w:qFormat/>
    <w:uiPriority w:val="0"/>
    <w:rPr>
      <w:rFonts w:ascii="Times New Roman" w:hAnsi="Times New Roman" w:eastAsia="宋体" w:cs="Times New Roman"/>
      <w:kern w:val="2"/>
      <w:sz w:val="21"/>
      <w:szCs w:val="24"/>
      <w:lang w:val="en-US" w:eastAsia="zh-CN" w:bidi="ar-SA"/>
    </w:rPr>
  </w:style>
  <w:style w:type="paragraph" w:customStyle="1" w:styleId="75">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76">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77">
    <w:name w:val="Char Char Char Char"/>
    <w:basedOn w:val="15"/>
    <w:qFormat/>
    <w:uiPriority w:val="0"/>
    <w:pPr>
      <w:spacing w:line="360" w:lineRule="auto"/>
      <w:ind w:firstLine="200" w:firstLineChars="200"/>
    </w:pPr>
    <w:rPr>
      <w:rFonts w:ascii="Tahoma" w:hAnsi="Tahoma"/>
      <w:sz w:val="24"/>
    </w:rPr>
  </w:style>
  <w:style w:type="paragraph" w:customStyle="1" w:styleId="78">
    <w:name w:val="表格内容"/>
    <w:basedOn w:val="1"/>
    <w:qFormat/>
    <w:uiPriority w:val="0"/>
    <w:pPr>
      <w:suppressLineNumbers/>
      <w:suppressAutoHyphens/>
    </w:pPr>
  </w:style>
  <w:style w:type="paragraph" w:customStyle="1" w:styleId="79">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80">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81">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82">
    <w:name w:val="Intense Quote"/>
    <w:basedOn w:val="1"/>
    <w:next w:val="1"/>
    <w:link w:val="276"/>
    <w:qFormat/>
    <w:uiPriority w:val="0"/>
    <w:pPr>
      <w:pBdr>
        <w:bottom w:val="single" w:color="4F81BD" w:sz="4" w:space="4"/>
      </w:pBdr>
      <w:spacing w:before="200" w:after="280"/>
      <w:ind w:left="936" w:right="936"/>
    </w:pPr>
    <w:rPr>
      <w:b/>
      <w:bCs/>
      <w:i/>
      <w:iCs/>
      <w:color w:val="4F81BD"/>
      <w:szCs w:val="22"/>
    </w:rPr>
  </w:style>
  <w:style w:type="paragraph" w:customStyle="1" w:styleId="83">
    <w:name w:val="表体"/>
    <w:basedOn w:val="1"/>
    <w:next w:val="1"/>
    <w:qFormat/>
    <w:uiPriority w:val="0"/>
    <w:pPr>
      <w:spacing w:line="0" w:lineRule="atLeast"/>
    </w:pPr>
    <w:rPr>
      <w:rFonts w:ascii="Calibri" w:hAnsi="Calibri"/>
      <w:b/>
      <w:snapToGrid w:val="0"/>
      <w:szCs w:val="20"/>
    </w:rPr>
  </w:style>
  <w:style w:type="paragraph" w:customStyle="1" w:styleId="8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85">
    <w:name w:val="pa-34"/>
    <w:basedOn w:val="1"/>
    <w:qFormat/>
    <w:uiPriority w:val="0"/>
    <w:pPr>
      <w:widowControl/>
      <w:spacing w:line="360" w:lineRule="atLeast"/>
      <w:ind w:firstLine="420"/>
      <w:jc w:val="left"/>
    </w:pPr>
    <w:rPr>
      <w:rFonts w:ascii="宋体" w:hAnsi="宋体" w:cs="宋体"/>
      <w:kern w:val="0"/>
      <w:sz w:val="24"/>
    </w:rPr>
  </w:style>
  <w:style w:type="paragraph" w:customStyle="1" w:styleId="86">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87">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88">
    <w:name w:val="p16"/>
    <w:basedOn w:val="1"/>
    <w:qFormat/>
    <w:uiPriority w:val="0"/>
    <w:pPr>
      <w:widowControl/>
    </w:pPr>
    <w:rPr>
      <w:rFonts w:ascii="Calibri" w:hAnsi="Calibri" w:cs="宋体"/>
      <w:kern w:val="0"/>
      <w:szCs w:val="21"/>
    </w:rPr>
  </w:style>
  <w:style w:type="paragraph" w:customStyle="1" w:styleId="89">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90">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91">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92">
    <w:name w:val="标题4"/>
    <w:basedOn w:val="4"/>
    <w:next w:val="20"/>
    <w:link w:val="287"/>
    <w:qFormat/>
    <w:uiPriority w:val="0"/>
    <w:pPr>
      <w:spacing w:line="413" w:lineRule="auto"/>
    </w:pPr>
    <w:rPr>
      <w:rFonts w:ascii="Arial" w:hAnsi="Arial"/>
      <w:kern w:val="0"/>
      <w:sz w:val="24"/>
    </w:rPr>
  </w:style>
  <w:style w:type="paragraph" w:customStyle="1" w:styleId="93">
    <w:name w:val="Char Char"/>
    <w:basedOn w:val="1"/>
    <w:qFormat/>
    <w:uiPriority w:val="0"/>
    <w:pPr>
      <w:widowControl/>
      <w:jc w:val="left"/>
    </w:pPr>
    <w:rPr>
      <w:rFonts w:ascii="Verdana" w:hAnsi="Verdana" w:eastAsia="Times New Roman"/>
      <w:kern w:val="0"/>
      <w:sz w:val="16"/>
      <w:szCs w:val="20"/>
      <w:lang w:eastAsia="en-US"/>
    </w:rPr>
  </w:style>
  <w:style w:type="paragraph" w:customStyle="1" w:styleId="94">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95">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96">
    <w:name w:val="WW-表格内容"/>
    <w:basedOn w:val="1"/>
    <w:qFormat/>
    <w:uiPriority w:val="0"/>
    <w:pPr>
      <w:suppressLineNumbers/>
      <w:suppressAutoHyphens/>
    </w:pPr>
  </w:style>
  <w:style w:type="paragraph" w:customStyle="1" w:styleId="97">
    <w:name w:val="Char"/>
    <w:basedOn w:val="1"/>
    <w:qFormat/>
    <w:uiPriority w:val="0"/>
  </w:style>
  <w:style w:type="paragraph" w:customStyle="1" w:styleId="98">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99">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100">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01">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02">
    <w:name w:val="Char9 Char Char Char Char Char Char"/>
    <w:basedOn w:val="15"/>
    <w:qFormat/>
    <w:uiPriority w:val="0"/>
    <w:pPr>
      <w:spacing w:line="360" w:lineRule="auto"/>
      <w:ind w:firstLine="200" w:firstLineChars="200"/>
    </w:pPr>
    <w:rPr>
      <w:rFonts w:ascii="Tahoma" w:hAnsi="Tahoma"/>
      <w:sz w:val="24"/>
    </w:rPr>
  </w:style>
  <w:style w:type="paragraph" w:customStyle="1" w:styleId="103">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04">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05">
    <w:name w:val="p15"/>
    <w:basedOn w:val="1"/>
    <w:qFormat/>
    <w:uiPriority w:val="0"/>
    <w:pPr>
      <w:widowControl/>
      <w:spacing w:after="120"/>
    </w:pPr>
    <w:rPr>
      <w:kern w:val="0"/>
      <w:szCs w:val="21"/>
    </w:rPr>
  </w:style>
  <w:style w:type="paragraph" w:customStyle="1" w:styleId="106">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07">
    <w:name w:val="正  文"/>
    <w:basedOn w:val="1"/>
    <w:qFormat/>
    <w:uiPriority w:val="0"/>
    <w:pPr>
      <w:spacing w:line="360" w:lineRule="auto"/>
      <w:ind w:firstLine="200" w:firstLineChars="200"/>
    </w:pPr>
    <w:rPr>
      <w:rFonts w:ascii="宋体" w:hAnsi="Calibri"/>
      <w:sz w:val="24"/>
    </w:rPr>
  </w:style>
  <w:style w:type="paragraph" w:customStyle="1" w:styleId="108">
    <w:name w:val="列出段落11"/>
    <w:basedOn w:val="1"/>
    <w:qFormat/>
    <w:uiPriority w:val="0"/>
    <w:pPr>
      <w:ind w:firstLine="420" w:firstLineChars="200"/>
    </w:pPr>
    <w:rPr>
      <w:sz w:val="28"/>
      <w:szCs w:val="28"/>
    </w:rPr>
  </w:style>
  <w:style w:type="paragraph" w:customStyle="1" w:styleId="109">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10">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11">
    <w:name w:val="_Style 96"/>
    <w:semiHidden/>
    <w:qFormat/>
    <w:uiPriority w:val="99"/>
    <w:rPr>
      <w:rFonts w:ascii="Calibri" w:hAnsi="Calibri" w:eastAsia="宋体" w:cs="Times New Roman"/>
      <w:kern w:val="2"/>
      <w:sz w:val="21"/>
      <w:szCs w:val="24"/>
      <w:lang w:val="en-US" w:eastAsia="zh-CN" w:bidi="ar-SA"/>
    </w:rPr>
  </w:style>
  <w:style w:type="paragraph" w:customStyle="1" w:styleId="112">
    <w:name w:val="表格文字"/>
    <w:basedOn w:val="1"/>
    <w:qFormat/>
    <w:uiPriority w:val="0"/>
    <w:pPr>
      <w:adjustRightInd w:val="0"/>
      <w:spacing w:line="420" w:lineRule="atLeast"/>
      <w:jc w:val="left"/>
      <w:textAlignment w:val="baseline"/>
    </w:pPr>
    <w:rPr>
      <w:kern w:val="0"/>
      <w:szCs w:val="20"/>
    </w:rPr>
  </w:style>
  <w:style w:type="paragraph" w:customStyle="1" w:styleId="113">
    <w:name w:val="表格"/>
    <w:basedOn w:val="1"/>
    <w:qFormat/>
    <w:uiPriority w:val="0"/>
    <w:pPr>
      <w:jc w:val="center"/>
      <w:textAlignment w:val="center"/>
    </w:pPr>
    <w:rPr>
      <w:rFonts w:ascii="华文细黑" w:hAnsi="华文细黑"/>
      <w:kern w:val="0"/>
      <w:szCs w:val="20"/>
    </w:rPr>
  </w:style>
  <w:style w:type="paragraph" w:customStyle="1" w:styleId="114">
    <w:name w:val="Char1"/>
    <w:basedOn w:val="1"/>
    <w:qFormat/>
    <w:uiPriority w:val="0"/>
  </w:style>
  <w:style w:type="paragraph" w:customStyle="1" w:styleId="115">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16">
    <w:name w:val="引用2"/>
    <w:basedOn w:val="1"/>
    <w:next w:val="1"/>
    <w:link w:val="239"/>
    <w:qFormat/>
    <w:uiPriority w:val="0"/>
    <w:rPr>
      <w:i/>
      <w:iCs/>
      <w:color w:val="000000"/>
    </w:rPr>
  </w:style>
  <w:style w:type="paragraph" w:customStyle="1" w:styleId="117">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118">
    <w:name w:val="Quote"/>
    <w:basedOn w:val="1"/>
    <w:next w:val="1"/>
    <w:link w:val="189"/>
    <w:qFormat/>
    <w:uiPriority w:val="0"/>
    <w:rPr>
      <w:i/>
      <w:iCs/>
      <w:color w:val="000000"/>
      <w:szCs w:val="22"/>
    </w:rPr>
  </w:style>
  <w:style w:type="paragraph" w:customStyle="1" w:styleId="119">
    <w:name w:val="修订1"/>
    <w:qFormat/>
    <w:uiPriority w:val="0"/>
    <w:rPr>
      <w:rFonts w:ascii="Times New Roman" w:hAnsi="Times New Roman" w:eastAsia="宋体" w:cs="Times New Roman"/>
      <w:kern w:val="2"/>
      <w:sz w:val="21"/>
      <w:szCs w:val="24"/>
      <w:lang w:val="en-US" w:eastAsia="zh-CN" w:bidi="ar-SA"/>
    </w:rPr>
  </w:style>
  <w:style w:type="paragraph" w:customStyle="1" w:styleId="120">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21">
    <w:name w:val="Char2"/>
    <w:basedOn w:val="1"/>
    <w:qFormat/>
    <w:uiPriority w:val="0"/>
    <w:rPr>
      <w:rFonts w:ascii="Calibri" w:hAnsi="Calibri"/>
    </w:rPr>
  </w:style>
  <w:style w:type="paragraph" w:customStyle="1" w:styleId="122">
    <w:name w:val="标题5"/>
    <w:basedOn w:val="5"/>
    <w:link w:val="285"/>
    <w:qFormat/>
    <w:uiPriority w:val="0"/>
    <w:pPr>
      <w:spacing w:line="413" w:lineRule="auto"/>
    </w:pPr>
    <w:rPr>
      <w:rFonts w:ascii="Arial" w:hAnsi="Arial"/>
      <w:kern w:val="0"/>
      <w:sz w:val="24"/>
    </w:rPr>
  </w:style>
  <w:style w:type="paragraph" w:customStyle="1" w:styleId="123">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4">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25">
    <w:name w:val="表格标题"/>
    <w:basedOn w:val="78"/>
    <w:qFormat/>
    <w:uiPriority w:val="0"/>
  </w:style>
  <w:style w:type="paragraph" w:customStyle="1" w:styleId="126">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27">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28">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29">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30">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31">
    <w:name w:val="WW-表格标题"/>
    <w:basedOn w:val="96"/>
    <w:qFormat/>
    <w:uiPriority w:val="0"/>
  </w:style>
  <w:style w:type="paragraph" w:customStyle="1" w:styleId="132">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33">
    <w:name w:val="明显引用1"/>
    <w:basedOn w:val="1"/>
    <w:next w:val="1"/>
    <w:link w:val="249"/>
    <w:qFormat/>
    <w:uiPriority w:val="30"/>
    <w:pPr>
      <w:pBdr>
        <w:bottom w:val="single" w:color="4F81BD" w:sz="4" w:space="4"/>
      </w:pBdr>
      <w:spacing w:before="200" w:after="280"/>
      <w:ind w:left="936" w:right="936"/>
    </w:pPr>
    <w:rPr>
      <w:b/>
      <w:bCs/>
      <w:i/>
      <w:iCs/>
      <w:color w:val="4F81BD"/>
      <w:szCs w:val="20"/>
    </w:rPr>
  </w:style>
  <w:style w:type="paragraph" w:customStyle="1" w:styleId="134">
    <w:name w:val="标准样式1"/>
    <w:basedOn w:val="1"/>
    <w:qFormat/>
    <w:uiPriority w:val="0"/>
    <w:pPr>
      <w:spacing w:line="600" w:lineRule="exact"/>
      <w:ind w:firstLine="567"/>
    </w:pPr>
    <w:rPr>
      <w:rFonts w:ascii="Calibri" w:hAnsi="Calibri"/>
      <w:sz w:val="28"/>
    </w:rPr>
  </w:style>
  <w:style w:type="paragraph" w:customStyle="1" w:styleId="135">
    <w:name w:val="Char31"/>
    <w:basedOn w:val="1"/>
    <w:qFormat/>
    <w:uiPriority w:val="0"/>
  </w:style>
  <w:style w:type="paragraph" w:customStyle="1" w:styleId="136">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37">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38">
    <w:name w:val="引用1"/>
    <w:basedOn w:val="1"/>
    <w:next w:val="1"/>
    <w:link w:val="263"/>
    <w:qFormat/>
    <w:uiPriority w:val="29"/>
    <w:rPr>
      <w:i/>
      <w:iCs/>
      <w:color w:val="000000"/>
      <w:szCs w:val="20"/>
    </w:rPr>
  </w:style>
  <w:style w:type="paragraph" w:customStyle="1" w:styleId="139">
    <w:name w:val="_Style 87"/>
    <w:basedOn w:val="1"/>
    <w:qFormat/>
    <w:uiPriority w:val="99"/>
    <w:pPr>
      <w:ind w:firstLine="420" w:firstLineChars="200"/>
    </w:pPr>
    <w:rPr>
      <w:rFonts w:ascii="Calibri" w:hAnsi="Calibri"/>
      <w:sz w:val="28"/>
      <w:szCs w:val="28"/>
    </w:rPr>
  </w:style>
  <w:style w:type="paragraph" w:customStyle="1" w:styleId="140">
    <w:name w:val="自定样式1"/>
    <w:basedOn w:val="1"/>
    <w:qFormat/>
    <w:uiPriority w:val="0"/>
    <w:pPr>
      <w:suppressAutoHyphens/>
      <w:jc w:val="center"/>
    </w:pPr>
    <w:rPr>
      <w:rFonts w:ascii="宋体" w:hAnsi="宋体"/>
      <w:color w:val="000000"/>
      <w:sz w:val="18"/>
    </w:rPr>
  </w:style>
  <w:style w:type="paragraph" w:customStyle="1" w:styleId="141">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42">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143">
    <w:name w:val="未处理的提及"/>
    <w:unhideWhenUsed/>
    <w:qFormat/>
    <w:uiPriority w:val="99"/>
    <w:rPr>
      <w:color w:val="808080"/>
      <w:shd w:val="clear" w:color="auto" w:fill="E6E6E6"/>
    </w:rPr>
  </w:style>
  <w:style w:type="character" w:customStyle="1" w:styleId="144">
    <w:name w:val="正文文本 3 Char"/>
    <w:qFormat/>
    <w:uiPriority w:val="0"/>
    <w:rPr>
      <w:kern w:val="2"/>
      <w:sz w:val="16"/>
      <w:szCs w:val="16"/>
    </w:rPr>
  </w:style>
  <w:style w:type="character" w:customStyle="1" w:styleId="145">
    <w:name w:val="正文文本缩进 Char2"/>
    <w:semiHidden/>
    <w:qFormat/>
    <w:uiPriority w:val="99"/>
    <w:rPr>
      <w:rFonts w:ascii="Calibri" w:hAnsi="Calibri" w:eastAsia="宋体" w:cs="Times New Roman"/>
      <w:szCs w:val="24"/>
    </w:rPr>
  </w:style>
  <w:style w:type="character" w:customStyle="1" w:styleId="146">
    <w:name w:val="标题 3 Char"/>
    <w:qFormat/>
    <w:uiPriority w:val="0"/>
    <w:rPr>
      <w:rFonts w:ascii="仿宋_GB2312" w:hAnsi="Calibri" w:eastAsia="仿宋_GB2312" w:cs="Times New Roman"/>
      <w:b/>
      <w:kern w:val="0"/>
      <w:sz w:val="24"/>
      <w:szCs w:val="28"/>
    </w:rPr>
  </w:style>
  <w:style w:type="character" w:customStyle="1" w:styleId="147">
    <w:name w:val="批注框文本 Char2"/>
    <w:qFormat/>
    <w:uiPriority w:val="99"/>
    <w:rPr>
      <w:kern w:val="2"/>
      <w:sz w:val="18"/>
      <w:szCs w:val="18"/>
    </w:rPr>
  </w:style>
  <w:style w:type="character" w:customStyle="1" w:styleId="148">
    <w:name w:val="textcontents"/>
    <w:qFormat/>
    <w:uiPriority w:val="0"/>
    <w:rPr>
      <w:rFonts w:cs="Times New Roman"/>
    </w:rPr>
  </w:style>
  <w:style w:type="character" w:customStyle="1" w:styleId="149">
    <w:name w:val="ht1"/>
    <w:qFormat/>
    <w:uiPriority w:val="0"/>
    <w:rPr>
      <w:rFonts w:ascii="黑体" w:eastAsia="黑体"/>
      <w:b/>
      <w:bCs/>
    </w:rPr>
  </w:style>
  <w:style w:type="character" w:customStyle="1" w:styleId="150">
    <w:name w:val="标题 Char"/>
    <w:qFormat/>
    <w:uiPriority w:val="0"/>
    <w:rPr>
      <w:rFonts w:ascii="Cambria" w:hAnsi="Cambria" w:eastAsia="宋体" w:cs="Times New Roman"/>
      <w:b/>
      <w:bCs/>
      <w:kern w:val="2"/>
      <w:sz w:val="32"/>
      <w:szCs w:val="32"/>
    </w:rPr>
  </w:style>
  <w:style w:type="character" w:customStyle="1" w:styleId="151">
    <w:name w:val="14t1"/>
    <w:qFormat/>
    <w:uiPriority w:val="0"/>
    <w:rPr>
      <w:rFonts w:hint="eastAsia" w:ascii="宋体" w:hAnsi="宋体" w:eastAsia="宋体"/>
      <w:sz w:val="11"/>
      <w:szCs w:val="11"/>
    </w:rPr>
  </w:style>
  <w:style w:type="character" w:customStyle="1" w:styleId="152">
    <w:name w:val="Char Char36"/>
    <w:qFormat/>
    <w:uiPriority w:val="0"/>
    <w:rPr>
      <w:rFonts w:ascii="仿宋_GB2312" w:eastAsia="仿宋_GB2312" w:cs="MingLiU"/>
      <w:b/>
      <w:sz w:val="24"/>
      <w:szCs w:val="28"/>
    </w:rPr>
  </w:style>
  <w:style w:type="character" w:customStyle="1" w:styleId="153">
    <w:name w:val="文档结构图 Char"/>
    <w:qFormat/>
    <w:uiPriority w:val="0"/>
    <w:rPr>
      <w:rFonts w:ascii="宋体"/>
      <w:kern w:val="2"/>
      <w:sz w:val="18"/>
      <w:szCs w:val="18"/>
    </w:rPr>
  </w:style>
  <w:style w:type="character" w:customStyle="1" w:styleId="154">
    <w:name w:val="普通文字 Char Char2"/>
    <w:qFormat/>
    <w:uiPriority w:val="0"/>
    <w:rPr>
      <w:rFonts w:ascii="宋体" w:hAnsi="Courier New"/>
      <w:kern w:val="2"/>
      <w:sz w:val="28"/>
      <w:szCs w:val="28"/>
    </w:rPr>
  </w:style>
  <w:style w:type="character" w:customStyle="1" w:styleId="155">
    <w:name w:val="HTML 预设格式 Char"/>
    <w:qFormat/>
    <w:uiPriority w:val="0"/>
    <w:rPr>
      <w:rFonts w:ascii="宋体" w:hAnsi="宋体" w:eastAsia="宋体" w:cs="宋体"/>
      <w:color w:val="000000"/>
      <w:sz w:val="24"/>
      <w:szCs w:val="24"/>
    </w:rPr>
  </w:style>
  <w:style w:type="character" w:customStyle="1" w:styleId="156">
    <w:name w:val="纯文本 Char"/>
    <w:qFormat/>
    <w:uiPriority w:val="0"/>
    <w:rPr>
      <w:rFonts w:ascii="宋体" w:hAnsi="Courier New"/>
      <w:sz w:val="28"/>
      <w:szCs w:val="28"/>
    </w:rPr>
  </w:style>
  <w:style w:type="character" w:customStyle="1" w:styleId="157">
    <w:name w:val="批注框文本 Char"/>
    <w:qFormat/>
    <w:uiPriority w:val="0"/>
    <w:rPr>
      <w:sz w:val="18"/>
      <w:szCs w:val="18"/>
    </w:rPr>
  </w:style>
  <w:style w:type="character" w:customStyle="1" w:styleId="158">
    <w:name w:val="页脚 Char"/>
    <w:qFormat/>
    <w:uiPriority w:val="0"/>
    <w:rPr>
      <w:sz w:val="18"/>
      <w:szCs w:val="18"/>
    </w:rPr>
  </w:style>
  <w:style w:type="character" w:customStyle="1" w:styleId="159">
    <w:name w:val="标题 4 Char2"/>
    <w:link w:val="6"/>
    <w:qFormat/>
    <w:uiPriority w:val="0"/>
    <w:rPr>
      <w:rFonts w:ascii="宋体" w:hAnsi="宋体" w:eastAsia="宋体" w:cs="宋体"/>
      <w:b/>
      <w:bCs/>
      <w:sz w:val="24"/>
      <w:szCs w:val="24"/>
      <w:lang w:val="en-US" w:eastAsia="zh-CN" w:bidi="ar-SA"/>
    </w:rPr>
  </w:style>
  <w:style w:type="character" w:customStyle="1" w:styleId="160">
    <w:name w:val="正文文本缩进 3 Char"/>
    <w:qFormat/>
    <w:uiPriority w:val="0"/>
    <w:rPr>
      <w:kern w:val="2"/>
      <w:sz w:val="16"/>
      <w:szCs w:val="16"/>
    </w:rPr>
  </w:style>
  <w:style w:type="character" w:customStyle="1" w:styleId="161">
    <w:name w:val="标题 8 Char"/>
    <w:qFormat/>
    <w:uiPriority w:val="0"/>
    <w:rPr>
      <w:rFonts w:ascii="Arial" w:hAnsi="Arial" w:eastAsia="黑体" w:cs="Times New Roman"/>
      <w:sz w:val="24"/>
      <w:szCs w:val="24"/>
    </w:rPr>
  </w:style>
  <w:style w:type="character" w:customStyle="1" w:styleId="162">
    <w:name w:val="HTML 预设格式 Char3"/>
    <w:link w:val="40"/>
    <w:qFormat/>
    <w:uiPriority w:val="0"/>
    <w:rPr>
      <w:rFonts w:ascii="宋体" w:hAnsi="宋体" w:eastAsia="宋体" w:cs="宋体"/>
      <w:color w:val="000000"/>
      <w:sz w:val="24"/>
      <w:szCs w:val="24"/>
      <w:lang w:val="en-US" w:eastAsia="zh-CN" w:bidi="ar-SA"/>
    </w:rPr>
  </w:style>
  <w:style w:type="character" w:customStyle="1" w:styleId="163">
    <w:name w:val="文档结构图 Char4"/>
    <w:link w:val="15"/>
    <w:qFormat/>
    <w:uiPriority w:val="0"/>
    <w:rPr>
      <w:rFonts w:eastAsia="宋体"/>
      <w:kern w:val="2"/>
      <w:sz w:val="21"/>
      <w:szCs w:val="24"/>
      <w:lang w:val="en-US" w:eastAsia="zh-CN" w:bidi="ar-SA"/>
    </w:rPr>
  </w:style>
  <w:style w:type="character" w:customStyle="1" w:styleId="164">
    <w:name w:val="正文文本缩进 2 Char1"/>
    <w:qFormat/>
    <w:uiPriority w:val="0"/>
    <w:rPr>
      <w:sz w:val="28"/>
      <w:szCs w:val="24"/>
    </w:rPr>
  </w:style>
  <w:style w:type="character" w:customStyle="1" w:styleId="165">
    <w:name w:val="标题 5 Char1"/>
    <w:qFormat/>
    <w:uiPriority w:val="9"/>
    <w:rPr>
      <w:rFonts w:ascii="宋体" w:hAnsi="宋体" w:eastAsia="宋体" w:cs="宋体"/>
      <w:b/>
      <w:bCs/>
      <w:sz w:val="20"/>
      <w:szCs w:val="20"/>
    </w:rPr>
  </w:style>
  <w:style w:type="character" w:customStyle="1" w:styleId="166">
    <w:name w:val="批注文字 Char"/>
    <w:qFormat/>
    <w:uiPriority w:val="0"/>
    <w:rPr>
      <w:rFonts w:ascii="Times New Roman" w:hAnsi="Times New Roman" w:eastAsia="宋体" w:cs="Times New Roman"/>
      <w:kern w:val="2"/>
      <w:sz w:val="21"/>
      <w:szCs w:val="24"/>
    </w:rPr>
  </w:style>
  <w:style w:type="character" w:customStyle="1" w:styleId="167">
    <w:name w:val="日期 Char4"/>
    <w:link w:val="25"/>
    <w:qFormat/>
    <w:uiPriority w:val="0"/>
    <w:rPr>
      <w:rFonts w:eastAsia="宋体"/>
      <w:kern w:val="2"/>
      <w:sz w:val="21"/>
      <w:szCs w:val="24"/>
      <w:lang w:val="en-US" w:eastAsia="zh-CN" w:bidi="ar-SA"/>
    </w:rPr>
  </w:style>
  <w:style w:type="character" w:customStyle="1" w:styleId="168">
    <w:name w:val="style121"/>
    <w:qFormat/>
    <w:uiPriority w:val="0"/>
    <w:rPr>
      <w:rFonts w:hint="eastAsia" w:ascii="宋体" w:hAnsi="宋体" w:eastAsia="宋体"/>
      <w:sz w:val="18"/>
      <w:szCs w:val="18"/>
    </w:rPr>
  </w:style>
  <w:style w:type="character" w:customStyle="1" w:styleId="169">
    <w:name w:val="Section Char"/>
    <w:qFormat/>
    <w:uiPriority w:val="0"/>
    <w:rPr>
      <w:rFonts w:ascii="仿宋_GB2312" w:eastAsia="仿宋_GB2312" w:cs="MingLiU"/>
      <w:b/>
      <w:sz w:val="24"/>
      <w:szCs w:val="28"/>
      <w:lang w:val="en-US" w:eastAsia="zh-CN" w:bidi="ar-SA"/>
    </w:rPr>
  </w:style>
  <w:style w:type="character" w:customStyle="1" w:styleId="170">
    <w:name w:val="正文文本 3 Char1"/>
    <w:qFormat/>
    <w:uiPriority w:val="0"/>
    <w:rPr>
      <w:kern w:val="2"/>
      <w:sz w:val="16"/>
      <w:szCs w:val="16"/>
    </w:rPr>
  </w:style>
  <w:style w:type="character" w:customStyle="1" w:styleId="171">
    <w:name w:val="文档结构图 Char1"/>
    <w:qFormat/>
    <w:uiPriority w:val="0"/>
    <w:rPr>
      <w:rFonts w:ascii="宋体"/>
      <w:kern w:val="2"/>
      <w:sz w:val="18"/>
      <w:szCs w:val="18"/>
    </w:rPr>
  </w:style>
  <w:style w:type="character" w:customStyle="1" w:styleId="172">
    <w:name w:val="_Style 170"/>
    <w:qFormat/>
    <w:uiPriority w:val="0"/>
    <w:rPr>
      <w:i/>
      <w:iCs/>
      <w:color w:val="808080"/>
    </w:rPr>
  </w:style>
  <w:style w:type="character" w:customStyle="1" w:styleId="173">
    <w:name w:val="_Style 171"/>
    <w:qFormat/>
    <w:uiPriority w:val="0"/>
    <w:rPr>
      <w:b/>
      <w:bCs/>
      <w:smallCaps/>
      <w:color w:val="C0504D"/>
      <w:spacing w:val="5"/>
      <w:u w:val="single"/>
    </w:rPr>
  </w:style>
  <w:style w:type="character" w:customStyle="1" w:styleId="174">
    <w:name w:val="标题 9 Char"/>
    <w:qFormat/>
    <w:uiPriority w:val="0"/>
    <w:rPr>
      <w:rFonts w:ascii="Arial" w:hAnsi="Arial" w:eastAsia="黑体" w:cs="Times New Roman"/>
      <w:szCs w:val="21"/>
    </w:rPr>
  </w:style>
  <w:style w:type="character" w:customStyle="1" w:styleId="175">
    <w:name w:val="页眉 Char1"/>
    <w:semiHidden/>
    <w:qFormat/>
    <w:uiPriority w:val="99"/>
    <w:rPr>
      <w:kern w:val="2"/>
      <w:sz w:val="18"/>
      <w:szCs w:val="18"/>
    </w:rPr>
  </w:style>
  <w:style w:type="character" w:customStyle="1" w:styleId="176">
    <w:name w:val="_Style 174"/>
    <w:qFormat/>
    <w:uiPriority w:val="0"/>
    <w:rPr>
      <w:b/>
      <w:bCs/>
      <w:i/>
      <w:iCs/>
      <w:color w:val="4F81BD"/>
    </w:rPr>
  </w:style>
  <w:style w:type="character" w:customStyle="1" w:styleId="177">
    <w:name w:val="Char Char35"/>
    <w:qFormat/>
    <w:uiPriority w:val="0"/>
    <w:rPr>
      <w:rFonts w:ascii="仿宋_GB2312" w:eastAsia="仿宋_GB2312" w:cs="MingLiU"/>
      <w:b/>
      <w:sz w:val="24"/>
      <w:szCs w:val="28"/>
    </w:rPr>
  </w:style>
  <w:style w:type="character" w:customStyle="1" w:styleId="178">
    <w:name w:val="日期 Char2"/>
    <w:qFormat/>
    <w:uiPriority w:val="99"/>
    <w:rPr>
      <w:kern w:val="2"/>
      <w:sz w:val="21"/>
      <w:szCs w:val="24"/>
    </w:rPr>
  </w:style>
  <w:style w:type="character" w:customStyle="1" w:styleId="179">
    <w:name w:val="Char Char22"/>
    <w:qFormat/>
    <w:uiPriority w:val="0"/>
    <w:rPr>
      <w:b/>
      <w:bCs/>
      <w:kern w:val="2"/>
      <w:sz w:val="32"/>
      <w:szCs w:val="32"/>
    </w:rPr>
  </w:style>
  <w:style w:type="character" w:customStyle="1" w:styleId="180">
    <w:name w:val="正文文本缩进 2 Char2"/>
    <w:semiHidden/>
    <w:qFormat/>
    <w:uiPriority w:val="99"/>
    <w:rPr>
      <w:rFonts w:ascii="Calibri" w:hAnsi="Calibri" w:eastAsia="宋体" w:cs="Times New Roman"/>
      <w:szCs w:val="24"/>
    </w:rPr>
  </w:style>
  <w:style w:type="character" w:customStyle="1" w:styleId="181">
    <w:name w:val="明显强调1"/>
    <w:qFormat/>
    <w:uiPriority w:val="0"/>
    <w:rPr>
      <w:b/>
      <w:bCs/>
      <w:i/>
      <w:iCs/>
      <w:color w:val="4F81BD"/>
    </w:rPr>
  </w:style>
  <w:style w:type="character" w:customStyle="1" w:styleId="182">
    <w:name w:val="Char Char14"/>
    <w:qFormat/>
    <w:uiPriority w:val="0"/>
    <w:rPr>
      <w:kern w:val="2"/>
      <w:sz w:val="18"/>
      <w:szCs w:val="18"/>
    </w:rPr>
  </w:style>
  <w:style w:type="character" w:customStyle="1" w:styleId="183">
    <w:name w:val="s3"/>
    <w:qFormat/>
    <w:uiPriority w:val="0"/>
  </w:style>
  <w:style w:type="character" w:customStyle="1" w:styleId="184">
    <w:name w:val="标题 1 Char"/>
    <w:qFormat/>
    <w:uiPriority w:val="0"/>
    <w:rPr>
      <w:rFonts w:ascii="Times New Roman" w:hAnsi="Times New Roman" w:eastAsia="宋体" w:cs="Times New Roman"/>
      <w:b/>
      <w:bCs/>
      <w:kern w:val="44"/>
      <w:sz w:val="44"/>
      <w:szCs w:val="44"/>
    </w:rPr>
  </w:style>
  <w:style w:type="character" w:customStyle="1" w:styleId="185">
    <w:name w:val="日期 Char3"/>
    <w:semiHidden/>
    <w:qFormat/>
    <w:uiPriority w:val="99"/>
    <w:rPr>
      <w:rFonts w:ascii="Calibri" w:hAnsi="Calibri" w:eastAsia="宋体" w:cs="Times New Roman"/>
      <w:szCs w:val="24"/>
    </w:rPr>
  </w:style>
  <w:style w:type="character" w:customStyle="1" w:styleId="186">
    <w:name w:val="标题 1 Char2"/>
    <w:link w:val="3"/>
    <w:qFormat/>
    <w:uiPriority w:val="0"/>
    <w:rPr>
      <w:rFonts w:eastAsia="宋体"/>
      <w:b/>
      <w:bCs/>
      <w:kern w:val="44"/>
      <w:sz w:val="44"/>
      <w:szCs w:val="44"/>
      <w:lang w:val="en-US" w:eastAsia="zh-CN" w:bidi="ar-SA"/>
    </w:rPr>
  </w:style>
  <w:style w:type="character" w:customStyle="1" w:styleId="187">
    <w:name w:val="title11"/>
    <w:qFormat/>
    <w:uiPriority w:val="0"/>
    <w:rPr>
      <w:b/>
      <w:bCs/>
      <w:color w:val="FFFFFF"/>
      <w:sz w:val="11"/>
      <w:szCs w:val="11"/>
    </w:rPr>
  </w:style>
  <w:style w:type="character" w:customStyle="1" w:styleId="188">
    <w:name w:val="明显引用 Char2"/>
    <w:qFormat/>
    <w:uiPriority w:val="99"/>
    <w:rPr>
      <w:b/>
      <w:bCs/>
      <w:i/>
      <w:iCs/>
      <w:color w:val="4F81BD"/>
      <w:kern w:val="2"/>
      <w:sz w:val="21"/>
      <w:szCs w:val="24"/>
    </w:rPr>
  </w:style>
  <w:style w:type="character" w:customStyle="1" w:styleId="189">
    <w:name w:val="引用 Char4"/>
    <w:link w:val="118"/>
    <w:qFormat/>
    <w:uiPriority w:val="0"/>
    <w:rPr>
      <w:i/>
      <w:iCs/>
      <w:color w:val="000000"/>
      <w:kern w:val="2"/>
      <w:sz w:val="21"/>
      <w:szCs w:val="22"/>
      <w:lang w:bidi="ar-SA"/>
    </w:rPr>
  </w:style>
  <w:style w:type="character" w:customStyle="1" w:styleId="190">
    <w:name w:val="批注框文本 Char3"/>
    <w:semiHidden/>
    <w:qFormat/>
    <w:uiPriority w:val="99"/>
    <w:rPr>
      <w:rFonts w:ascii="Calibri" w:hAnsi="Calibri" w:eastAsia="宋体" w:cs="Times New Roman"/>
      <w:sz w:val="18"/>
      <w:szCs w:val="18"/>
    </w:rPr>
  </w:style>
  <w:style w:type="character" w:customStyle="1" w:styleId="191">
    <w:name w:val="标题 2 Char2"/>
    <w:link w:val="4"/>
    <w:qFormat/>
    <w:uiPriority w:val="0"/>
    <w:rPr>
      <w:rFonts w:ascii="Cambria" w:hAnsi="Cambria" w:eastAsia="宋体"/>
      <w:b/>
      <w:bCs/>
      <w:kern w:val="2"/>
      <w:sz w:val="32"/>
      <w:szCs w:val="32"/>
      <w:lang w:val="en-US" w:eastAsia="zh-CN" w:bidi="ar-SA"/>
    </w:rPr>
  </w:style>
  <w:style w:type="character" w:customStyle="1" w:styleId="192">
    <w:name w:val="Char Char33"/>
    <w:qFormat/>
    <w:uiPriority w:val="0"/>
    <w:rPr>
      <w:rFonts w:ascii="仿宋_GB2312" w:eastAsia="仿宋_GB2312" w:cs="MingLiU"/>
      <w:b/>
      <w:sz w:val="24"/>
      <w:szCs w:val="28"/>
    </w:rPr>
  </w:style>
  <w:style w:type="character" w:customStyle="1" w:styleId="193">
    <w:name w:val="标题 2 Char"/>
    <w:qFormat/>
    <w:uiPriority w:val="0"/>
    <w:rPr>
      <w:rFonts w:ascii="仿宋_GB2312" w:hAnsi="Calibri" w:eastAsia="仿宋_GB2312" w:cs="Times New Roman"/>
      <w:b/>
      <w:spacing w:val="1"/>
      <w:w w:val="99"/>
      <w:kern w:val="0"/>
      <w:sz w:val="28"/>
      <w:szCs w:val="32"/>
    </w:rPr>
  </w:style>
  <w:style w:type="character" w:customStyle="1" w:styleId="194">
    <w:name w:val="l1"/>
    <w:basedOn w:val="48"/>
    <w:qFormat/>
    <w:uiPriority w:val="0"/>
  </w:style>
  <w:style w:type="character" w:customStyle="1" w:styleId="195">
    <w:name w:val="手改 Char Char"/>
    <w:qFormat/>
    <w:uiPriority w:val="0"/>
    <w:rPr>
      <w:kern w:val="2"/>
      <w:sz w:val="21"/>
      <w:szCs w:val="24"/>
    </w:rPr>
  </w:style>
  <w:style w:type="character" w:customStyle="1" w:styleId="196">
    <w:name w:val="style21"/>
    <w:qFormat/>
    <w:uiPriority w:val="0"/>
    <w:rPr>
      <w:b/>
      <w:bCs/>
      <w:sz w:val="28"/>
      <w:szCs w:val="28"/>
    </w:rPr>
  </w:style>
  <w:style w:type="character" w:customStyle="1" w:styleId="197">
    <w:name w:val="Char Char24"/>
    <w:qFormat/>
    <w:uiPriority w:val="0"/>
    <w:rPr>
      <w:b/>
      <w:bCs/>
      <w:kern w:val="44"/>
      <w:sz w:val="44"/>
      <w:szCs w:val="44"/>
    </w:rPr>
  </w:style>
  <w:style w:type="character" w:customStyle="1" w:styleId="198">
    <w:name w:val="页脚 Char2"/>
    <w:link w:val="29"/>
    <w:qFormat/>
    <w:uiPriority w:val="0"/>
    <w:rPr>
      <w:rFonts w:eastAsia="宋体"/>
      <w:kern w:val="2"/>
      <w:sz w:val="18"/>
      <w:szCs w:val="18"/>
      <w:lang w:val="en-US" w:eastAsia="zh-CN" w:bidi="ar-SA"/>
    </w:rPr>
  </w:style>
  <w:style w:type="character" w:customStyle="1" w:styleId="199">
    <w:name w:val="_Style 197"/>
    <w:qFormat/>
    <w:uiPriority w:val="0"/>
    <w:rPr>
      <w:b/>
      <w:bCs/>
      <w:smallCaps/>
      <w:spacing w:val="5"/>
    </w:rPr>
  </w:style>
  <w:style w:type="character" w:customStyle="1" w:styleId="200">
    <w:name w:val="纯文本 Char1"/>
    <w:qFormat/>
    <w:uiPriority w:val="0"/>
    <w:rPr>
      <w:rFonts w:ascii="宋体" w:hAnsi="Courier New" w:cs="Courier New"/>
      <w:kern w:val="2"/>
      <w:sz w:val="21"/>
      <w:szCs w:val="21"/>
    </w:rPr>
  </w:style>
  <w:style w:type="character" w:customStyle="1" w:styleId="201">
    <w:name w:val="尾注文本 Char"/>
    <w:qFormat/>
    <w:uiPriority w:val="0"/>
    <w:rPr>
      <w:kern w:val="2"/>
      <w:sz w:val="21"/>
      <w:szCs w:val="24"/>
    </w:rPr>
  </w:style>
  <w:style w:type="character" w:customStyle="1" w:styleId="202">
    <w:name w:val="日期 Char1"/>
    <w:qFormat/>
    <w:uiPriority w:val="99"/>
    <w:rPr>
      <w:kern w:val="2"/>
      <w:sz w:val="21"/>
      <w:szCs w:val="22"/>
    </w:rPr>
  </w:style>
  <w:style w:type="character" w:customStyle="1" w:styleId="203">
    <w:name w:val="纯文本 Char3"/>
    <w:link w:val="23"/>
    <w:qFormat/>
    <w:uiPriority w:val="0"/>
    <w:rPr>
      <w:rFonts w:ascii="宋体" w:hAnsi="Courier New" w:eastAsia="宋体" w:cs="Courier New"/>
      <w:kern w:val="2"/>
      <w:sz w:val="21"/>
      <w:szCs w:val="21"/>
      <w:lang w:val="en-US" w:eastAsia="zh-CN" w:bidi="ar-SA"/>
    </w:rPr>
  </w:style>
  <w:style w:type="character" w:customStyle="1" w:styleId="204">
    <w:name w:val="正文文本 Char1"/>
    <w:qFormat/>
    <w:uiPriority w:val="0"/>
    <w:rPr>
      <w:kern w:val="2"/>
      <w:sz w:val="21"/>
      <w:szCs w:val="22"/>
    </w:rPr>
  </w:style>
  <w:style w:type="character" w:customStyle="1" w:styleId="205">
    <w:name w:val="标题 9 Char1"/>
    <w:qFormat/>
    <w:uiPriority w:val="0"/>
    <w:rPr>
      <w:rFonts w:ascii="Times New Roman" w:hAnsi="Times New Roman" w:eastAsia="仿宋_GB2312" w:cs="Times New Roman"/>
      <w:sz w:val="30"/>
      <w:szCs w:val="20"/>
    </w:rPr>
  </w:style>
  <w:style w:type="character" w:customStyle="1" w:styleId="206">
    <w:name w:val="批注框文本 Char4"/>
    <w:link w:val="28"/>
    <w:qFormat/>
    <w:uiPriority w:val="0"/>
    <w:rPr>
      <w:rFonts w:eastAsia="宋体"/>
      <w:kern w:val="2"/>
      <w:sz w:val="18"/>
      <w:szCs w:val="18"/>
      <w:lang w:val="en-US" w:eastAsia="zh-CN" w:bidi="ar-SA"/>
    </w:rPr>
  </w:style>
  <w:style w:type="character" w:customStyle="1" w:styleId="207">
    <w:name w:val="脚注文本 Char1"/>
    <w:qFormat/>
    <w:uiPriority w:val="0"/>
    <w:rPr>
      <w:rFonts w:ascii="Arial" w:hAnsi="Arial" w:cs="Arial"/>
      <w:sz w:val="18"/>
      <w:szCs w:val="18"/>
      <w:lang w:eastAsia="en-US"/>
    </w:rPr>
  </w:style>
  <w:style w:type="character" w:customStyle="1" w:styleId="208">
    <w:name w:val="正文文本缩进 Char"/>
    <w:qFormat/>
    <w:uiPriority w:val="0"/>
    <w:rPr>
      <w:rFonts w:ascii="黑体" w:hAnsi="宋体" w:eastAsia="黑体"/>
      <w:color w:val="000000"/>
      <w:sz w:val="28"/>
      <w:szCs w:val="32"/>
    </w:rPr>
  </w:style>
  <w:style w:type="character" w:customStyle="1" w:styleId="209">
    <w:name w:val="HTML 预设格式 Char1"/>
    <w:qFormat/>
    <w:uiPriority w:val="0"/>
    <w:rPr>
      <w:rFonts w:ascii="宋体" w:hAnsi="宋体" w:cs="宋体"/>
      <w:color w:val="000000"/>
      <w:sz w:val="24"/>
      <w:szCs w:val="24"/>
    </w:rPr>
  </w:style>
  <w:style w:type="character" w:customStyle="1" w:styleId="210">
    <w:name w:val="引用 Char3"/>
    <w:qFormat/>
    <w:uiPriority w:val="29"/>
    <w:rPr>
      <w:rFonts w:ascii="Calibri" w:hAnsi="Calibri" w:eastAsia="宋体" w:cs="Times New Roman"/>
      <w:i/>
      <w:iCs/>
      <w:color w:val="000000"/>
      <w:szCs w:val="24"/>
    </w:rPr>
  </w:style>
  <w:style w:type="character" w:customStyle="1" w:styleId="211">
    <w:name w:val="尾注文本 Char3"/>
    <w:link w:val="27"/>
    <w:qFormat/>
    <w:uiPriority w:val="0"/>
    <w:rPr>
      <w:rFonts w:ascii="Arial" w:hAnsi="Arial" w:eastAsia="宋体" w:cs="Arial"/>
      <w:szCs w:val="24"/>
      <w:lang w:val="en-US" w:eastAsia="en-US" w:bidi="ar-SA"/>
    </w:rPr>
  </w:style>
  <w:style w:type="character" w:customStyle="1" w:styleId="212">
    <w:name w:val="标题 7 Char1"/>
    <w:qFormat/>
    <w:uiPriority w:val="0"/>
    <w:rPr>
      <w:rFonts w:ascii="Times New Roman" w:hAnsi="Times New Roman" w:eastAsia="仿宋_GB2312" w:cs="Times New Roman"/>
      <w:sz w:val="30"/>
      <w:szCs w:val="20"/>
    </w:rPr>
  </w:style>
  <w:style w:type="character" w:customStyle="1" w:styleId="213">
    <w:name w:val="普通文字 Char Char1"/>
    <w:qFormat/>
    <w:uiPriority w:val="0"/>
    <w:rPr>
      <w:rFonts w:ascii="宋体" w:hAnsi="Courier New"/>
      <w:kern w:val="2"/>
      <w:sz w:val="28"/>
      <w:szCs w:val="28"/>
    </w:rPr>
  </w:style>
  <w:style w:type="character" w:customStyle="1" w:styleId="214">
    <w:name w:val="明显参考1"/>
    <w:qFormat/>
    <w:uiPriority w:val="0"/>
    <w:rPr>
      <w:b/>
      <w:bCs/>
      <w:smallCaps/>
      <w:color w:val="C0504D"/>
      <w:spacing w:val="5"/>
      <w:u w:val="single"/>
    </w:rPr>
  </w:style>
  <w:style w:type="character" w:customStyle="1" w:styleId="215">
    <w:name w:val="正文文本缩进 Char1"/>
    <w:qFormat/>
    <w:uiPriority w:val="0"/>
    <w:rPr>
      <w:kern w:val="2"/>
      <w:sz w:val="21"/>
      <w:szCs w:val="24"/>
    </w:rPr>
  </w:style>
  <w:style w:type="character" w:customStyle="1" w:styleId="216">
    <w:name w:val="页眉 Char"/>
    <w:qFormat/>
    <w:uiPriority w:val="0"/>
    <w:rPr>
      <w:sz w:val="18"/>
      <w:szCs w:val="18"/>
    </w:rPr>
  </w:style>
  <w:style w:type="character" w:customStyle="1" w:styleId="217">
    <w:name w:val="style31"/>
    <w:qFormat/>
    <w:uiPriority w:val="0"/>
    <w:rPr>
      <w:sz w:val="10"/>
      <w:szCs w:val="10"/>
    </w:rPr>
  </w:style>
  <w:style w:type="character" w:customStyle="1" w:styleId="218">
    <w:name w:val="日期 Char"/>
    <w:qFormat/>
    <w:uiPriority w:val="0"/>
    <w:rPr>
      <w:rFonts w:eastAsia="宋体"/>
      <w:szCs w:val="24"/>
    </w:rPr>
  </w:style>
  <w:style w:type="character" w:customStyle="1" w:styleId="219">
    <w:name w:val="标题 1 Char1"/>
    <w:qFormat/>
    <w:uiPriority w:val="0"/>
    <w:rPr>
      <w:rFonts w:ascii="Times New Roman" w:hAnsi="Times New Roman" w:eastAsia="宋体" w:cs="Times New Roman"/>
      <w:b/>
      <w:bCs/>
      <w:kern w:val="44"/>
      <w:sz w:val="44"/>
      <w:szCs w:val="44"/>
    </w:rPr>
  </w:style>
  <w:style w:type="character" w:customStyle="1" w:styleId="220">
    <w:name w:val="main_tdbg_7601"/>
    <w:qFormat/>
    <w:uiPriority w:val="0"/>
    <w:rPr>
      <w:sz w:val="14"/>
      <w:szCs w:val="14"/>
    </w:rPr>
  </w:style>
  <w:style w:type="character" w:customStyle="1" w:styleId="221">
    <w:name w:val="尾注文本 Char1"/>
    <w:qFormat/>
    <w:uiPriority w:val="0"/>
    <w:rPr>
      <w:rFonts w:ascii="Arial" w:hAnsi="Arial" w:cs="Arial"/>
      <w:szCs w:val="24"/>
      <w:lang w:eastAsia="en-US"/>
    </w:rPr>
  </w:style>
  <w:style w:type="character" w:customStyle="1" w:styleId="222">
    <w:name w:val="副标题 Char2"/>
    <w:qFormat/>
    <w:uiPriority w:val="11"/>
    <w:rPr>
      <w:rFonts w:ascii="Cambria" w:hAnsi="Cambria" w:eastAsia="宋体" w:cs="Times New Roman"/>
      <w:b/>
      <w:bCs/>
      <w:kern w:val="28"/>
      <w:sz w:val="32"/>
      <w:szCs w:val="32"/>
    </w:rPr>
  </w:style>
  <w:style w:type="character" w:customStyle="1" w:styleId="223">
    <w:name w:val="正文文本缩进 3 Char2"/>
    <w:semiHidden/>
    <w:qFormat/>
    <w:uiPriority w:val="99"/>
    <w:rPr>
      <w:rFonts w:ascii="Calibri" w:hAnsi="Calibri" w:eastAsia="宋体" w:cs="Times New Roman"/>
      <w:sz w:val="16"/>
      <w:szCs w:val="16"/>
    </w:rPr>
  </w:style>
  <w:style w:type="character" w:customStyle="1" w:styleId="224">
    <w:name w:val="Char Char34"/>
    <w:qFormat/>
    <w:uiPriority w:val="0"/>
    <w:rPr>
      <w:rFonts w:ascii="仿宋_GB2312" w:eastAsia="仿宋_GB2312" w:cs="MingLiU"/>
      <w:b/>
      <w:spacing w:val="1"/>
      <w:w w:val="99"/>
      <w:sz w:val="28"/>
      <w:szCs w:val="32"/>
    </w:rPr>
  </w:style>
  <w:style w:type="character" w:customStyle="1" w:styleId="225">
    <w:name w:val="docpro"/>
    <w:basedOn w:val="48"/>
    <w:qFormat/>
    <w:uiPriority w:val="0"/>
  </w:style>
  <w:style w:type="character" w:customStyle="1" w:styleId="226">
    <w:name w:val="正文文本 Char4"/>
    <w:link w:val="2"/>
    <w:qFormat/>
    <w:uiPriority w:val="0"/>
    <w:rPr>
      <w:rFonts w:eastAsia="宋体"/>
      <w:kern w:val="2"/>
      <w:sz w:val="21"/>
      <w:szCs w:val="24"/>
      <w:lang w:val="en-US" w:eastAsia="zh-CN" w:bidi="ar-SA"/>
    </w:rPr>
  </w:style>
  <w:style w:type="character" w:customStyle="1" w:styleId="227">
    <w:name w:val="ITTHEADER1 Char"/>
    <w:qFormat/>
    <w:uiPriority w:val="0"/>
    <w:rPr>
      <w:rFonts w:eastAsia="黑体"/>
      <w:kern w:val="2"/>
      <w:sz w:val="44"/>
      <w:szCs w:val="44"/>
      <w:lang w:val="en-US" w:eastAsia="zh-CN" w:bidi="ar-SA"/>
    </w:rPr>
  </w:style>
  <w:style w:type="character" w:customStyle="1" w:styleId="228">
    <w:name w:val="副标题 Char"/>
    <w:qFormat/>
    <w:uiPriority w:val="0"/>
    <w:rPr>
      <w:rFonts w:ascii="Cambria" w:hAnsi="Cambria" w:eastAsia="宋体" w:cs="Times New Roman"/>
      <w:b/>
      <w:bCs/>
      <w:kern w:val="28"/>
      <w:sz w:val="32"/>
      <w:szCs w:val="32"/>
    </w:rPr>
  </w:style>
  <w:style w:type="character" w:customStyle="1" w:styleId="229">
    <w:name w:val="标题 6 Char2"/>
    <w:link w:val="8"/>
    <w:qFormat/>
    <w:uiPriority w:val="0"/>
    <w:rPr>
      <w:rFonts w:hAnsi="Arial" w:eastAsia="仿宋_GB2312"/>
      <w:sz w:val="30"/>
      <w:lang w:val="en-US" w:eastAsia="zh-CN" w:bidi="ar-SA"/>
    </w:rPr>
  </w:style>
  <w:style w:type="character" w:customStyle="1" w:styleId="230">
    <w:name w:val="标题 Char2"/>
    <w:qFormat/>
    <w:uiPriority w:val="10"/>
    <w:rPr>
      <w:rFonts w:ascii="Cambria" w:hAnsi="Cambria" w:eastAsia="宋体" w:cs="Times New Roman"/>
      <w:b/>
      <w:bCs/>
      <w:sz w:val="32"/>
      <w:szCs w:val="32"/>
    </w:rPr>
  </w:style>
  <w:style w:type="character" w:customStyle="1" w:styleId="231">
    <w:name w:val="正文文本 Char2"/>
    <w:qFormat/>
    <w:uiPriority w:val="99"/>
    <w:rPr>
      <w:kern w:val="2"/>
      <w:sz w:val="21"/>
      <w:szCs w:val="24"/>
    </w:rPr>
  </w:style>
  <w:style w:type="character" w:customStyle="1" w:styleId="232">
    <w:name w:val="正文文本 2 Char"/>
    <w:link w:val="39"/>
    <w:qFormat/>
    <w:uiPriority w:val="0"/>
    <w:rPr>
      <w:i/>
      <w:iCs/>
      <w:kern w:val="2"/>
      <w:sz w:val="26"/>
      <w:szCs w:val="24"/>
    </w:rPr>
  </w:style>
  <w:style w:type="character" w:customStyle="1" w:styleId="233">
    <w:name w:val="0d1471"/>
    <w:qFormat/>
    <w:uiPriority w:val="0"/>
    <w:rPr>
      <w:color w:val="000000"/>
      <w:sz w:val="11"/>
      <w:szCs w:val="11"/>
      <w:u w:val="none"/>
    </w:rPr>
  </w:style>
  <w:style w:type="character" w:customStyle="1" w:styleId="234">
    <w:name w:val="批注主题 Char"/>
    <w:qFormat/>
    <w:uiPriority w:val="0"/>
    <w:rPr>
      <w:rFonts w:ascii="宋体" w:hAnsi="宋体" w:eastAsia="宋体"/>
      <w:kern w:val="2"/>
      <w:sz w:val="24"/>
      <w:szCs w:val="28"/>
      <w:lang w:val="en-US" w:eastAsia="zh-CN" w:bidi="ar-SA"/>
    </w:rPr>
  </w:style>
  <w:style w:type="character" w:customStyle="1" w:styleId="235">
    <w:name w:val="正文文本 2 Char1"/>
    <w:semiHidden/>
    <w:qFormat/>
    <w:uiPriority w:val="99"/>
    <w:rPr>
      <w:rFonts w:ascii="Calibri" w:hAnsi="Calibri" w:eastAsia="宋体" w:cs="Times New Roman"/>
      <w:szCs w:val="24"/>
    </w:rPr>
  </w:style>
  <w:style w:type="character" w:customStyle="1" w:styleId="236">
    <w:name w:val="批注框文本 Char1"/>
    <w:qFormat/>
    <w:uiPriority w:val="99"/>
    <w:rPr>
      <w:kern w:val="2"/>
      <w:sz w:val="18"/>
      <w:szCs w:val="18"/>
    </w:rPr>
  </w:style>
  <w:style w:type="character" w:customStyle="1" w:styleId="237">
    <w:name w:val="标题 Char3"/>
    <w:link w:val="43"/>
    <w:qFormat/>
    <w:uiPriority w:val="0"/>
    <w:rPr>
      <w:rFonts w:eastAsia="宋体"/>
      <w:szCs w:val="24"/>
      <w:u w:val="single"/>
      <w:lang w:val="en-US" w:eastAsia="en-US" w:bidi="ar-SA"/>
    </w:rPr>
  </w:style>
  <w:style w:type="character" w:customStyle="1" w:styleId="238">
    <w:name w:val="正文文本缩进 2 Char3"/>
    <w:link w:val="26"/>
    <w:qFormat/>
    <w:uiPriority w:val="0"/>
    <w:rPr>
      <w:rFonts w:eastAsia="宋体"/>
      <w:sz w:val="28"/>
      <w:szCs w:val="24"/>
      <w:lang w:val="en-US" w:eastAsia="zh-CN" w:bidi="ar-SA"/>
    </w:rPr>
  </w:style>
  <w:style w:type="character" w:customStyle="1" w:styleId="239">
    <w:name w:val="引用 Char"/>
    <w:link w:val="116"/>
    <w:qFormat/>
    <w:uiPriority w:val="0"/>
    <w:rPr>
      <w:rFonts w:ascii="Times New Roman" w:hAnsi="Times New Roman" w:eastAsia="宋体" w:cs="Times New Roman"/>
      <w:i/>
      <w:iCs/>
      <w:color w:val="000000"/>
      <w:kern w:val="2"/>
      <w:sz w:val="21"/>
      <w:szCs w:val="24"/>
    </w:rPr>
  </w:style>
  <w:style w:type="character" w:customStyle="1" w:styleId="240">
    <w:name w:val="font161"/>
    <w:qFormat/>
    <w:uiPriority w:val="0"/>
    <w:rPr>
      <w:b/>
      <w:bCs/>
      <w:sz w:val="32"/>
      <w:szCs w:val="32"/>
    </w:rPr>
  </w:style>
  <w:style w:type="character" w:customStyle="1" w:styleId="241">
    <w:name w:val="正文文本缩进 Char3"/>
    <w:link w:val="18"/>
    <w:qFormat/>
    <w:uiPriority w:val="0"/>
    <w:rPr>
      <w:rFonts w:eastAsia="宋体"/>
      <w:kern w:val="2"/>
      <w:sz w:val="21"/>
      <w:szCs w:val="24"/>
      <w:lang w:val="en-US" w:eastAsia="zh-CN" w:bidi="ar-SA"/>
    </w:rPr>
  </w:style>
  <w:style w:type="character" w:customStyle="1" w:styleId="242">
    <w:name w:val="标题 9 Char2"/>
    <w:link w:val="12"/>
    <w:qFormat/>
    <w:uiPriority w:val="0"/>
    <w:rPr>
      <w:rFonts w:eastAsia="仿宋_GB2312"/>
      <w:sz w:val="30"/>
      <w:lang w:val="en-US" w:eastAsia="zh-CN" w:bidi="ar-SA"/>
    </w:rPr>
  </w:style>
  <w:style w:type="character" w:customStyle="1" w:styleId="243">
    <w:name w:val="标题 8 Char2"/>
    <w:link w:val="11"/>
    <w:qFormat/>
    <w:uiPriority w:val="0"/>
    <w:rPr>
      <w:rFonts w:hAnsi="Arial" w:eastAsia="仿宋_GB2312"/>
      <w:sz w:val="30"/>
      <w:lang w:val="en-US" w:eastAsia="zh-CN" w:bidi="ar-SA"/>
    </w:rPr>
  </w:style>
  <w:style w:type="character" w:customStyle="1" w:styleId="244">
    <w:name w:val="Char Char32"/>
    <w:qFormat/>
    <w:uiPriority w:val="0"/>
    <w:rPr>
      <w:rFonts w:ascii="仿宋_GB2312" w:eastAsia="仿宋_GB2312" w:cs="MingLiU"/>
      <w:b/>
      <w:spacing w:val="1"/>
      <w:w w:val="99"/>
      <w:sz w:val="28"/>
      <w:szCs w:val="32"/>
    </w:rPr>
  </w:style>
  <w:style w:type="character" w:customStyle="1" w:styleId="245">
    <w:name w:val="正文文本缩进 3 Char3"/>
    <w:link w:val="36"/>
    <w:qFormat/>
    <w:uiPriority w:val="0"/>
    <w:rPr>
      <w:rFonts w:ascii="宋体" w:hAnsi="宋体" w:eastAsia="宋体"/>
      <w:kern w:val="2"/>
      <w:sz w:val="28"/>
      <w:szCs w:val="28"/>
      <w:lang w:val="en-US" w:eastAsia="zh-CN" w:bidi="ar-SA"/>
    </w:rPr>
  </w:style>
  <w:style w:type="character" w:customStyle="1" w:styleId="246">
    <w:name w:val="标题 2 Char1"/>
    <w:qFormat/>
    <w:uiPriority w:val="0"/>
    <w:rPr>
      <w:rFonts w:ascii="Cambria" w:hAnsi="Cambria" w:eastAsia="宋体" w:cs="Times New Roman"/>
      <w:b/>
      <w:bCs/>
      <w:kern w:val="2"/>
      <w:sz w:val="32"/>
      <w:szCs w:val="32"/>
    </w:rPr>
  </w:style>
  <w:style w:type="character" w:customStyle="1" w:styleId="247">
    <w:name w:val="ss16"/>
    <w:qFormat/>
    <w:uiPriority w:val="0"/>
    <w:rPr>
      <w:rFonts w:hint="eastAsia" w:ascii="宋体" w:hAnsi="宋体" w:eastAsia="宋体"/>
      <w:color w:val="000000"/>
      <w:sz w:val="9"/>
      <w:szCs w:val="9"/>
    </w:rPr>
  </w:style>
  <w:style w:type="character" w:customStyle="1" w:styleId="248">
    <w:name w:val="批注主题 Char3"/>
    <w:semiHidden/>
    <w:qFormat/>
    <w:uiPriority w:val="99"/>
    <w:rPr>
      <w:rFonts w:ascii="Calibri" w:hAnsi="Calibri" w:eastAsia="宋体" w:cs="Times New Roman"/>
      <w:b/>
      <w:bCs/>
      <w:szCs w:val="24"/>
    </w:rPr>
  </w:style>
  <w:style w:type="character" w:customStyle="1" w:styleId="249">
    <w:name w:val="明显引用 Char1"/>
    <w:link w:val="133"/>
    <w:qFormat/>
    <w:uiPriority w:val="30"/>
    <w:rPr>
      <w:b/>
      <w:bCs/>
      <w:i/>
      <w:iCs/>
      <w:color w:val="4F81BD"/>
      <w:kern w:val="2"/>
      <w:sz w:val="21"/>
    </w:rPr>
  </w:style>
  <w:style w:type="character" w:customStyle="1" w:styleId="250">
    <w:name w:val="HTML 预设格式 Char2"/>
    <w:semiHidden/>
    <w:qFormat/>
    <w:uiPriority w:val="99"/>
    <w:rPr>
      <w:rFonts w:ascii="Courier New" w:hAnsi="Courier New" w:eastAsia="宋体" w:cs="Courier New"/>
      <w:sz w:val="20"/>
      <w:szCs w:val="20"/>
    </w:rPr>
  </w:style>
  <w:style w:type="character" w:customStyle="1" w:styleId="251">
    <w:name w:val="Char Char17"/>
    <w:qFormat/>
    <w:uiPriority w:val="0"/>
    <w:rPr>
      <w:kern w:val="2"/>
      <w:sz w:val="26"/>
      <w:szCs w:val="24"/>
    </w:rPr>
  </w:style>
  <w:style w:type="character" w:customStyle="1" w:styleId="252">
    <w:name w:val="标题 3 Char1"/>
    <w:qFormat/>
    <w:uiPriority w:val="0"/>
    <w:rPr>
      <w:rFonts w:ascii="Times New Roman" w:hAnsi="Times New Roman" w:eastAsia="宋体" w:cs="Times New Roman"/>
      <w:b/>
      <w:bCs/>
      <w:kern w:val="2"/>
      <w:sz w:val="32"/>
      <w:szCs w:val="32"/>
    </w:rPr>
  </w:style>
  <w:style w:type="character" w:customStyle="1" w:styleId="253">
    <w:name w:val="标题 5 Char"/>
    <w:qFormat/>
    <w:uiPriority w:val="9"/>
    <w:rPr>
      <w:rFonts w:ascii="Calibri" w:hAnsi="Calibri" w:eastAsia="宋体" w:cs="Times New Roman"/>
      <w:b/>
      <w:bCs/>
      <w:sz w:val="28"/>
      <w:szCs w:val="28"/>
    </w:rPr>
  </w:style>
  <w:style w:type="character" w:customStyle="1" w:styleId="254">
    <w:name w:val="页脚 Char1"/>
    <w:semiHidden/>
    <w:qFormat/>
    <w:uiPriority w:val="99"/>
    <w:rPr>
      <w:kern w:val="2"/>
      <w:sz w:val="18"/>
      <w:szCs w:val="18"/>
    </w:rPr>
  </w:style>
  <w:style w:type="character" w:customStyle="1" w:styleId="255">
    <w:name w:val="unnamed1"/>
    <w:basedOn w:val="48"/>
    <w:qFormat/>
    <w:uiPriority w:val="0"/>
  </w:style>
  <w:style w:type="character" w:customStyle="1" w:styleId="256">
    <w:name w:val="Char Char9"/>
    <w:qFormat/>
    <w:locked/>
    <w:uiPriority w:val="0"/>
    <w:rPr>
      <w:rFonts w:ascii="仿宋_GB2312" w:eastAsia="仿宋_GB2312" w:cs="MingLiU"/>
      <w:b/>
      <w:sz w:val="24"/>
      <w:szCs w:val="28"/>
      <w:lang w:val="en-US" w:eastAsia="zh-CN" w:bidi="ar-SA"/>
    </w:rPr>
  </w:style>
  <w:style w:type="character" w:customStyle="1" w:styleId="257">
    <w:name w:val="批注主题 Char1"/>
    <w:qFormat/>
    <w:uiPriority w:val="99"/>
    <w:rPr>
      <w:b/>
      <w:bCs/>
      <w:kern w:val="2"/>
      <w:sz w:val="21"/>
      <w:szCs w:val="22"/>
    </w:rPr>
  </w:style>
  <w:style w:type="character" w:customStyle="1" w:styleId="258">
    <w:name w:val="正文文本 3 Char3"/>
    <w:link w:val="17"/>
    <w:qFormat/>
    <w:uiPriority w:val="0"/>
    <w:rPr>
      <w:rFonts w:eastAsia="宋体"/>
      <w:kern w:val="2"/>
      <w:sz w:val="16"/>
      <w:szCs w:val="16"/>
      <w:lang w:val="en-US" w:eastAsia="zh-CN" w:bidi="ar-SA"/>
    </w:rPr>
  </w:style>
  <w:style w:type="character" w:customStyle="1" w:styleId="259">
    <w:name w:val="纯文本 Char2"/>
    <w:semiHidden/>
    <w:qFormat/>
    <w:uiPriority w:val="99"/>
    <w:rPr>
      <w:rFonts w:ascii="宋体" w:hAnsi="Courier New" w:eastAsia="宋体" w:cs="Courier New"/>
      <w:szCs w:val="21"/>
    </w:rPr>
  </w:style>
  <w:style w:type="character" w:customStyle="1" w:styleId="260">
    <w:name w:val="intel3"/>
    <w:basedOn w:val="48"/>
    <w:qFormat/>
    <w:uiPriority w:val="0"/>
  </w:style>
  <w:style w:type="character" w:customStyle="1" w:styleId="261">
    <w:name w:val="subhead1"/>
    <w:qFormat/>
    <w:uiPriority w:val="0"/>
    <w:rPr>
      <w:rFonts w:hint="default" w:ascii="Tahoma" w:hAnsi="Tahoma" w:cs="Tahoma"/>
      <w:color w:val="000000"/>
      <w:sz w:val="18"/>
      <w:szCs w:val="18"/>
      <w:u w:val="none"/>
      <w:shd w:val="clear" w:color="auto" w:fill="FFFFFF"/>
    </w:rPr>
  </w:style>
  <w:style w:type="character" w:customStyle="1" w:styleId="262">
    <w:name w:val="脚注文本 Char"/>
    <w:qFormat/>
    <w:uiPriority w:val="0"/>
    <w:rPr>
      <w:rFonts w:ascii="Arial" w:hAnsi="Arial" w:eastAsia="宋体" w:cs="Arial"/>
      <w:sz w:val="18"/>
      <w:szCs w:val="18"/>
      <w:lang w:eastAsia="en-US"/>
    </w:rPr>
  </w:style>
  <w:style w:type="character" w:customStyle="1" w:styleId="263">
    <w:name w:val="引用 Char1"/>
    <w:link w:val="138"/>
    <w:qFormat/>
    <w:uiPriority w:val="29"/>
    <w:rPr>
      <w:i/>
      <w:iCs/>
      <w:color w:val="000000"/>
      <w:kern w:val="2"/>
      <w:sz w:val="21"/>
    </w:rPr>
  </w:style>
  <w:style w:type="character" w:customStyle="1" w:styleId="264">
    <w:name w:val="正文文本缩进 2 Char"/>
    <w:qFormat/>
    <w:uiPriority w:val="0"/>
    <w:rPr>
      <w:kern w:val="2"/>
      <w:sz w:val="21"/>
      <w:szCs w:val="24"/>
    </w:rPr>
  </w:style>
  <w:style w:type="character" w:customStyle="1" w:styleId="265">
    <w:name w:val="脚注文本 Char2"/>
    <w:semiHidden/>
    <w:qFormat/>
    <w:uiPriority w:val="99"/>
    <w:rPr>
      <w:rFonts w:ascii="Calibri" w:hAnsi="Calibri" w:eastAsia="宋体" w:cs="Times New Roman"/>
      <w:sz w:val="18"/>
      <w:szCs w:val="18"/>
    </w:rPr>
  </w:style>
  <w:style w:type="character" w:customStyle="1" w:styleId="266">
    <w:name w:val="ca-141"/>
    <w:qFormat/>
    <w:uiPriority w:val="0"/>
    <w:rPr>
      <w:rFonts w:hint="eastAsia" w:ascii="仿宋_GB2312" w:eastAsia="仿宋_GB2312"/>
      <w:sz w:val="21"/>
      <w:szCs w:val="21"/>
    </w:rPr>
  </w:style>
  <w:style w:type="character" w:customStyle="1" w:styleId="267">
    <w:name w:val="标题 Char1"/>
    <w:qFormat/>
    <w:uiPriority w:val="10"/>
    <w:rPr>
      <w:szCs w:val="24"/>
      <w:u w:val="single"/>
      <w:lang w:eastAsia="en-US"/>
    </w:rPr>
  </w:style>
  <w:style w:type="character" w:customStyle="1" w:styleId="268">
    <w:name w:val="style161"/>
    <w:qFormat/>
    <w:uiPriority w:val="0"/>
    <w:rPr>
      <w:b/>
      <w:bCs/>
      <w:color w:val="333333"/>
    </w:rPr>
  </w:style>
  <w:style w:type="character" w:customStyle="1" w:styleId="269">
    <w:name w:val="Char Char11"/>
    <w:qFormat/>
    <w:locked/>
    <w:uiPriority w:val="0"/>
    <w:rPr>
      <w:rFonts w:eastAsia="黑体"/>
      <w:kern w:val="2"/>
      <w:sz w:val="44"/>
      <w:szCs w:val="44"/>
      <w:lang w:val="en-US" w:eastAsia="zh-CN" w:bidi="ar-SA"/>
    </w:rPr>
  </w:style>
  <w:style w:type="character" w:customStyle="1" w:styleId="270">
    <w:name w:val="标题 7 Char"/>
    <w:qFormat/>
    <w:uiPriority w:val="0"/>
    <w:rPr>
      <w:rFonts w:ascii="Calibri" w:hAnsi="Calibri" w:eastAsia="宋体" w:cs="Times New Roman"/>
      <w:b/>
      <w:bCs/>
      <w:sz w:val="24"/>
      <w:szCs w:val="24"/>
    </w:rPr>
  </w:style>
  <w:style w:type="character" w:customStyle="1" w:styleId="271">
    <w:name w:val="批注文字 Char1"/>
    <w:qFormat/>
    <w:uiPriority w:val="0"/>
    <w:rPr>
      <w:rFonts w:ascii="Times New Roman" w:hAnsi="Times New Roman" w:eastAsia="宋体" w:cs="Times New Roman"/>
      <w:szCs w:val="24"/>
    </w:rPr>
  </w:style>
  <w:style w:type="character" w:customStyle="1" w:styleId="272">
    <w:name w:val="明显引用 Char"/>
    <w:qFormat/>
    <w:uiPriority w:val="0"/>
    <w:rPr>
      <w:rFonts w:ascii="Times New Roman" w:hAnsi="Times New Roman" w:eastAsia="宋体" w:cs="Times New Roman"/>
      <w:b/>
      <w:bCs/>
      <w:i/>
      <w:iCs/>
      <w:color w:val="4F81BD"/>
      <w:kern w:val="2"/>
      <w:sz w:val="21"/>
      <w:szCs w:val="24"/>
    </w:rPr>
  </w:style>
  <w:style w:type="character" w:customStyle="1" w:styleId="273">
    <w:name w:val="标题 5 Char2"/>
    <w:link w:val="7"/>
    <w:qFormat/>
    <w:uiPriority w:val="9"/>
    <w:rPr>
      <w:rFonts w:ascii="宋体" w:hAnsi="宋体" w:eastAsia="宋体" w:cs="宋体"/>
      <w:b/>
      <w:bCs/>
      <w:lang w:val="en-US" w:eastAsia="zh-CN" w:bidi="ar-SA"/>
    </w:rPr>
  </w:style>
  <w:style w:type="character" w:customStyle="1" w:styleId="274">
    <w:name w:val="正文文本缩进 3 Char1"/>
    <w:qFormat/>
    <w:uiPriority w:val="0"/>
    <w:rPr>
      <w:rFonts w:ascii="宋体" w:hAnsi="宋体"/>
      <w:kern w:val="2"/>
      <w:sz w:val="28"/>
      <w:szCs w:val="28"/>
    </w:rPr>
  </w:style>
  <w:style w:type="character" w:customStyle="1" w:styleId="275">
    <w:name w:val="正文文本 Char"/>
    <w:qFormat/>
    <w:uiPriority w:val="0"/>
    <w:rPr>
      <w:sz w:val="26"/>
      <w:szCs w:val="24"/>
    </w:rPr>
  </w:style>
  <w:style w:type="character" w:customStyle="1" w:styleId="276">
    <w:name w:val="明显引用 Char4"/>
    <w:link w:val="82"/>
    <w:qFormat/>
    <w:uiPriority w:val="0"/>
    <w:rPr>
      <w:b/>
      <w:bCs/>
      <w:i/>
      <w:iCs/>
      <w:color w:val="4F81BD"/>
      <w:kern w:val="2"/>
      <w:sz w:val="21"/>
      <w:szCs w:val="22"/>
      <w:lang w:bidi="ar-SA"/>
    </w:rPr>
  </w:style>
  <w:style w:type="character" w:customStyle="1" w:styleId="277">
    <w:name w:val="Char Char12"/>
    <w:qFormat/>
    <w:uiPriority w:val="0"/>
    <w:rPr>
      <w:rFonts w:eastAsia="黑体"/>
      <w:kern w:val="2"/>
      <w:sz w:val="44"/>
      <w:szCs w:val="44"/>
      <w:lang w:val="en-US" w:eastAsia="zh-CN" w:bidi="ar-SA"/>
    </w:rPr>
  </w:style>
  <w:style w:type="character" w:customStyle="1" w:styleId="278">
    <w:name w:val="标题 4 Char"/>
    <w:qFormat/>
    <w:uiPriority w:val="0"/>
    <w:rPr>
      <w:rFonts w:ascii="仿宋_GB2312" w:hAnsi="Calibri" w:eastAsia="仿宋_GB2312" w:cs="Times New Roman"/>
      <w:b/>
      <w:kern w:val="0"/>
      <w:sz w:val="24"/>
      <w:szCs w:val="28"/>
    </w:rPr>
  </w:style>
  <w:style w:type="character" w:customStyle="1" w:styleId="279">
    <w:name w:val="明显引用 Char3"/>
    <w:qFormat/>
    <w:uiPriority w:val="30"/>
    <w:rPr>
      <w:rFonts w:ascii="Calibri" w:hAnsi="Calibri" w:eastAsia="宋体" w:cs="Times New Roman"/>
      <w:b/>
      <w:bCs/>
      <w:i/>
      <w:iCs/>
      <w:color w:val="4F81BD"/>
      <w:szCs w:val="24"/>
    </w:rPr>
  </w:style>
  <w:style w:type="character" w:customStyle="1" w:styleId="280">
    <w:name w:val="引用 Char2"/>
    <w:qFormat/>
    <w:uiPriority w:val="99"/>
    <w:rPr>
      <w:i/>
      <w:iCs/>
      <w:color w:val="000000"/>
      <w:kern w:val="2"/>
      <w:sz w:val="21"/>
      <w:szCs w:val="24"/>
    </w:rPr>
  </w:style>
  <w:style w:type="character" w:customStyle="1" w:styleId="281">
    <w:name w:val="批注主题 Char4"/>
    <w:link w:val="44"/>
    <w:qFormat/>
    <w:uiPriority w:val="0"/>
    <w:rPr>
      <w:rFonts w:eastAsia="宋体"/>
      <w:b/>
      <w:bCs/>
      <w:kern w:val="2"/>
      <w:sz w:val="21"/>
      <w:szCs w:val="24"/>
      <w:lang w:val="en-US" w:eastAsia="zh-CN" w:bidi="ar-SA"/>
    </w:rPr>
  </w:style>
  <w:style w:type="character" w:customStyle="1" w:styleId="282">
    <w:name w:val="不明显强调1"/>
    <w:qFormat/>
    <w:uiPriority w:val="0"/>
    <w:rPr>
      <w:i/>
      <w:iCs/>
      <w:color w:val="808080"/>
    </w:rPr>
  </w:style>
  <w:style w:type="character" w:customStyle="1" w:styleId="283">
    <w:name w:val="color_red1"/>
    <w:qFormat/>
    <w:uiPriority w:val="0"/>
    <w:rPr>
      <w:color w:val="FA0004"/>
    </w:rPr>
  </w:style>
  <w:style w:type="character" w:customStyle="1" w:styleId="284">
    <w:name w:val="标题 7 Char2"/>
    <w:link w:val="10"/>
    <w:qFormat/>
    <w:uiPriority w:val="0"/>
    <w:rPr>
      <w:rFonts w:eastAsia="仿宋_GB2312"/>
      <w:sz w:val="30"/>
      <w:lang w:val="en-US" w:eastAsia="zh-CN" w:bidi="ar-SA"/>
    </w:rPr>
  </w:style>
  <w:style w:type="character" w:customStyle="1" w:styleId="285">
    <w:name w:val="标题5 Char Char"/>
    <w:link w:val="122"/>
    <w:qFormat/>
    <w:uiPriority w:val="0"/>
    <w:rPr>
      <w:rFonts w:ascii="Arial" w:hAnsi="Arial"/>
      <w:b/>
      <w:bCs/>
      <w:sz w:val="24"/>
      <w:szCs w:val="32"/>
      <w:lang w:bidi="ar-SA"/>
    </w:rPr>
  </w:style>
  <w:style w:type="character" w:customStyle="1" w:styleId="286">
    <w:name w:val="脚注文本 Char3"/>
    <w:link w:val="34"/>
    <w:qFormat/>
    <w:uiPriority w:val="0"/>
    <w:rPr>
      <w:rFonts w:ascii="Arial" w:hAnsi="Arial" w:eastAsia="宋体" w:cs="Arial"/>
      <w:sz w:val="18"/>
      <w:szCs w:val="18"/>
      <w:lang w:val="en-US" w:eastAsia="en-US" w:bidi="ar-SA"/>
    </w:rPr>
  </w:style>
  <w:style w:type="character" w:customStyle="1" w:styleId="287">
    <w:name w:val="标题4 Char Char"/>
    <w:link w:val="92"/>
    <w:qFormat/>
    <w:uiPriority w:val="0"/>
    <w:rPr>
      <w:rFonts w:ascii="Arial" w:hAnsi="Arial"/>
      <w:b/>
      <w:bCs/>
      <w:sz w:val="24"/>
      <w:szCs w:val="32"/>
      <w:lang w:bidi="ar-SA"/>
    </w:rPr>
  </w:style>
  <w:style w:type="character" w:customStyle="1" w:styleId="288">
    <w:name w:val="Char Char13"/>
    <w:qFormat/>
    <w:uiPriority w:val="0"/>
    <w:rPr>
      <w:kern w:val="2"/>
      <w:sz w:val="18"/>
      <w:szCs w:val="18"/>
    </w:rPr>
  </w:style>
  <w:style w:type="character" w:customStyle="1" w:styleId="289">
    <w:name w:val="文档结构图 Char2"/>
    <w:qFormat/>
    <w:uiPriority w:val="99"/>
    <w:rPr>
      <w:kern w:val="2"/>
      <w:sz w:val="21"/>
      <w:szCs w:val="24"/>
      <w:shd w:val="clear" w:color="auto" w:fill="000080"/>
    </w:rPr>
  </w:style>
  <w:style w:type="character" w:customStyle="1" w:styleId="290">
    <w:name w:val="批注文字 Char2"/>
    <w:qFormat/>
    <w:uiPriority w:val="0"/>
    <w:rPr>
      <w:rFonts w:ascii="Calibri" w:hAnsi="Calibri" w:eastAsia="宋体" w:cs="Times New Roman"/>
      <w:szCs w:val="24"/>
    </w:rPr>
  </w:style>
  <w:style w:type="character" w:customStyle="1" w:styleId="291">
    <w:name w:val="标题 8 Char1"/>
    <w:qFormat/>
    <w:uiPriority w:val="0"/>
    <w:rPr>
      <w:rFonts w:ascii="Times New Roman" w:hAnsi="Arial" w:eastAsia="仿宋_GB2312" w:cs="Times New Roman"/>
      <w:sz w:val="30"/>
      <w:szCs w:val="20"/>
    </w:rPr>
  </w:style>
  <w:style w:type="character" w:customStyle="1" w:styleId="292">
    <w:name w:val="页眉 Char2"/>
    <w:link w:val="30"/>
    <w:qFormat/>
    <w:uiPriority w:val="0"/>
    <w:rPr>
      <w:rFonts w:eastAsia="宋体"/>
      <w:kern w:val="2"/>
      <w:sz w:val="18"/>
      <w:szCs w:val="18"/>
      <w:lang w:val="en-US" w:eastAsia="zh-CN" w:bidi="ar-SA"/>
    </w:rPr>
  </w:style>
  <w:style w:type="character" w:customStyle="1" w:styleId="293">
    <w:name w:val="Char Char21"/>
    <w:qFormat/>
    <w:uiPriority w:val="0"/>
    <w:rPr>
      <w:rFonts w:ascii="宋体" w:hAnsi="宋体" w:cs="宋体"/>
      <w:b/>
      <w:bCs/>
      <w:sz w:val="24"/>
      <w:szCs w:val="24"/>
    </w:rPr>
  </w:style>
  <w:style w:type="character" w:customStyle="1" w:styleId="294">
    <w:name w:val="标题 6 Char1"/>
    <w:qFormat/>
    <w:uiPriority w:val="0"/>
    <w:rPr>
      <w:rFonts w:ascii="Times New Roman" w:hAnsi="Arial" w:eastAsia="仿宋_GB2312" w:cs="Times New Roman"/>
      <w:sz w:val="30"/>
      <w:szCs w:val="20"/>
    </w:rPr>
  </w:style>
  <w:style w:type="character" w:customStyle="1" w:styleId="295">
    <w:name w:val="_Style 293"/>
    <w:qFormat/>
    <w:uiPriority w:val="0"/>
    <w:rPr>
      <w:smallCaps/>
      <w:color w:val="C0504D"/>
      <w:u w:val="single"/>
    </w:rPr>
  </w:style>
  <w:style w:type="character" w:customStyle="1" w:styleId="296">
    <w:name w:val="副标题 Char1"/>
    <w:qFormat/>
    <w:uiPriority w:val="0"/>
    <w:rPr>
      <w:szCs w:val="24"/>
      <w:u w:val="single"/>
      <w:lang w:eastAsia="en-US"/>
    </w:rPr>
  </w:style>
  <w:style w:type="character" w:customStyle="1" w:styleId="297">
    <w:name w:val="正文文本 Char3"/>
    <w:semiHidden/>
    <w:qFormat/>
    <w:uiPriority w:val="99"/>
    <w:rPr>
      <w:rFonts w:ascii="Calibri" w:hAnsi="Calibri" w:eastAsia="宋体" w:cs="Times New Roman"/>
      <w:szCs w:val="24"/>
    </w:rPr>
  </w:style>
  <w:style w:type="character" w:customStyle="1" w:styleId="298">
    <w:name w:val="标题 4 Char1"/>
    <w:qFormat/>
    <w:uiPriority w:val="0"/>
    <w:rPr>
      <w:rFonts w:ascii="宋体" w:hAnsi="宋体" w:eastAsia="宋体" w:cs="宋体"/>
      <w:b/>
      <w:bCs/>
      <w:sz w:val="24"/>
      <w:szCs w:val="24"/>
    </w:rPr>
  </w:style>
  <w:style w:type="character" w:customStyle="1" w:styleId="299">
    <w:name w:val="文档结构图 Char3"/>
    <w:semiHidden/>
    <w:qFormat/>
    <w:uiPriority w:val="99"/>
    <w:rPr>
      <w:rFonts w:ascii="宋体" w:hAnsi="Calibri" w:eastAsia="宋体" w:cs="Times New Roman"/>
      <w:sz w:val="18"/>
      <w:szCs w:val="18"/>
    </w:rPr>
  </w:style>
  <w:style w:type="character" w:customStyle="1" w:styleId="300">
    <w:name w:val="标题 3 Char2"/>
    <w:link w:val="5"/>
    <w:qFormat/>
    <w:uiPriority w:val="0"/>
    <w:rPr>
      <w:rFonts w:eastAsia="宋体"/>
      <w:b/>
      <w:bCs/>
      <w:kern w:val="2"/>
      <w:sz w:val="32"/>
      <w:szCs w:val="32"/>
      <w:lang w:val="en-US" w:eastAsia="zh-CN" w:bidi="ar-SA"/>
    </w:rPr>
  </w:style>
  <w:style w:type="character" w:customStyle="1" w:styleId="301">
    <w:name w:val="正文文本 3 Char2"/>
    <w:semiHidden/>
    <w:qFormat/>
    <w:uiPriority w:val="99"/>
    <w:rPr>
      <w:rFonts w:ascii="Calibri" w:hAnsi="Calibri" w:eastAsia="宋体" w:cs="Times New Roman"/>
      <w:sz w:val="16"/>
      <w:szCs w:val="16"/>
    </w:rPr>
  </w:style>
  <w:style w:type="character" w:customStyle="1" w:styleId="302">
    <w:name w:val="Char Char23"/>
    <w:qFormat/>
    <w:uiPriority w:val="0"/>
    <w:rPr>
      <w:rFonts w:ascii="Cambria" w:hAnsi="Cambria" w:eastAsia="宋体" w:cs="Times New Roman"/>
      <w:b/>
      <w:bCs/>
      <w:kern w:val="2"/>
      <w:sz w:val="32"/>
      <w:szCs w:val="32"/>
    </w:rPr>
  </w:style>
  <w:style w:type="character" w:customStyle="1" w:styleId="303">
    <w:name w:val="尾注文本 Char2"/>
    <w:semiHidden/>
    <w:qFormat/>
    <w:uiPriority w:val="99"/>
    <w:rPr>
      <w:rFonts w:ascii="Calibri" w:hAnsi="Calibri" w:eastAsia="宋体" w:cs="Times New Roman"/>
      <w:szCs w:val="24"/>
    </w:rPr>
  </w:style>
  <w:style w:type="character" w:customStyle="1" w:styleId="304">
    <w:name w:val="书籍标题1"/>
    <w:qFormat/>
    <w:uiPriority w:val="0"/>
    <w:rPr>
      <w:b/>
      <w:bCs/>
      <w:smallCaps/>
      <w:spacing w:val="5"/>
    </w:rPr>
  </w:style>
  <w:style w:type="character" w:customStyle="1" w:styleId="305">
    <w:name w:val="ITTHEADER2 Char"/>
    <w:qFormat/>
    <w:uiPriority w:val="0"/>
    <w:rPr>
      <w:rFonts w:ascii="仿宋_GB2312" w:eastAsia="仿宋_GB2312" w:cs="MingLiU"/>
      <w:b/>
      <w:spacing w:val="1"/>
      <w:w w:val="99"/>
      <w:sz w:val="28"/>
      <w:szCs w:val="32"/>
      <w:lang w:val="en-US" w:eastAsia="zh-CN" w:bidi="ar-SA"/>
    </w:rPr>
  </w:style>
  <w:style w:type="character" w:customStyle="1" w:styleId="306">
    <w:name w:val="批注文字 Char3"/>
    <w:link w:val="16"/>
    <w:qFormat/>
    <w:uiPriority w:val="99"/>
    <w:rPr>
      <w:rFonts w:eastAsia="宋体"/>
      <w:kern w:val="2"/>
      <w:sz w:val="21"/>
      <w:szCs w:val="24"/>
      <w:lang w:val="en-US" w:eastAsia="zh-CN" w:bidi="ar-SA"/>
    </w:rPr>
  </w:style>
  <w:style w:type="character" w:customStyle="1" w:styleId="307">
    <w:name w:val="批注文字 Char Char"/>
    <w:qFormat/>
    <w:uiPriority w:val="0"/>
    <w:rPr>
      <w:rFonts w:ascii="宋体" w:hAnsi="Times New Roman" w:eastAsia="宋体" w:cs="Times New Roman"/>
      <w:sz w:val="28"/>
      <w:szCs w:val="20"/>
    </w:rPr>
  </w:style>
  <w:style w:type="character" w:customStyle="1" w:styleId="308">
    <w:name w:val="副标题 Char3"/>
    <w:link w:val="33"/>
    <w:qFormat/>
    <w:uiPriority w:val="0"/>
    <w:rPr>
      <w:rFonts w:eastAsia="宋体"/>
      <w:szCs w:val="24"/>
      <w:u w:val="single"/>
      <w:lang w:val="en-US" w:eastAsia="en-US" w:bidi="ar-SA"/>
    </w:rPr>
  </w:style>
  <w:style w:type="character" w:customStyle="1" w:styleId="309">
    <w:name w:val="批注主题 Char2"/>
    <w:qFormat/>
    <w:uiPriority w:val="99"/>
    <w:rPr>
      <w:b/>
      <w:bCs/>
      <w:kern w:val="2"/>
      <w:sz w:val="21"/>
      <w:szCs w:val="24"/>
    </w:rPr>
  </w:style>
  <w:style w:type="character" w:customStyle="1" w:styleId="310">
    <w:name w:val="normaltext1"/>
    <w:qFormat/>
    <w:uiPriority w:val="0"/>
    <w:rPr>
      <w:rFonts w:hint="default" w:ascii="ˎ̥" w:hAnsi="ˎ̥"/>
      <w:sz w:val="9"/>
      <w:szCs w:val="9"/>
    </w:rPr>
  </w:style>
  <w:style w:type="character" w:customStyle="1" w:styleId="311">
    <w:name w:val="不明显参考1"/>
    <w:qFormat/>
    <w:uiPriority w:val="0"/>
    <w:rPr>
      <w:smallCaps/>
      <w:color w:val="C0504D"/>
      <w:u w:val="single"/>
    </w:rPr>
  </w:style>
  <w:style w:type="character" w:customStyle="1" w:styleId="312">
    <w:name w:val="标题 6 Char"/>
    <w:qFormat/>
    <w:uiPriority w:val="0"/>
    <w:rPr>
      <w:rFonts w:ascii="Arial" w:hAnsi="Arial" w:eastAsia="黑体" w:cs="Times New Roman"/>
      <w:b/>
      <w:bCs/>
      <w:sz w:val="24"/>
      <w:szCs w:val="24"/>
    </w:rPr>
  </w:style>
  <w:style w:type="character" w:customStyle="1" w:styleId="313">
    <w:name w:val="Placeholder Text"/>
    <w:semiHidden/>
    <w:qFormat/>
    <w:uiPriority w:val="99"/>
    <w:rPr>
      <w:color w:val="808080"/>
    </w:rPr>
  </w:style>
  <w:style w:type="paragraph" w:customStyle="1" w:styleId="314">
    <w:name w:val="修订2"/>
    <w:qFormat/>
    <w:uiPriority w:val="99"/>
    <w:rPr>
      <w:rFonts w:ascii="Calibri" w:hAnsi="Calibri" w:eastAsia="宋体" w:cs="Arial"/>
      <w:lang w:val="en-US" w:eastAsia="zh-CN" w:bidi="ar-SA"/>
    </w:rPr>
  </w:style>
  <w:style w:type="paragraph" w:customStyle="1" w:styleId="315">
    <w:name w:val="TOC 标题3"/>
    <w:basedOn w:val="3"/>
    <w:next w:val="1"/>
    <w:qFormat/>
    <w:uiPriority w:val="0"/>
    <w:pPr>
      <w:widowControl/>
      <w:spacing w:before="240" w:after="0" w:line="259" w:lineRule="auto"/>
      <w:jc w:val="left"/>
      <w:outlineLvl w:val="9"/>
    </w:pPr>
    <w:rPr>
      <w:rFonts w:ascii="Calibri Light" w:hAnsi="Calibri Light"/>
      <w:b w:val="0"/>
      <w:bCs w:val="0"/>
      <w:color w:val="2E74B5"/>
      <w:kern w:val="0"/>
      <w:sz w:val="32"/>
      <w:szCs w:val="32"/>
    </w:rPr>
  </w:style>
  <w:style w:type="table" w:customStyle="1" w:styleId="316">
    <w:name w:val="网格型1"/>
    <w:basedOn w:val="46"/>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17">
    <w:name w:val="style_kwd"/>
    <w:basedOn w:val="48"/>
    <w:qFormat/>
    <w:uiPriority w:val="0"/>
  </w:style>
  <w:style w:type="character" w:customStyle="1" w:styleId="318">
    <w:name w:val="Comment Text Char"/>
    <w:qFormat/>
    <w:uiPriority w:val="0"/>
  </w:style>
  <w:style w:type="paragraph" w:customStyle="1" w:styleId="319">
    <w:name w:val="_Style 23"/>
    <w:basedOn w:val="1"/>
    <w:qFormat/>
    <w:uiPriority w:val="0"/>
    <w:pPr>
      <w:widowControl/>
      <w:spacing w:after="160" w:line="240" w:lineRule="exact"/>
      <w:jc w:val="left"/>
    </w:pPr>
    <w:rPr>
      <w:rFonts w:ascii="Calibri" w:hAnsi="Calibri"/>
      <w:szCs w:val="22"/>
    </w:rPr>
  </w:style>
  <w:style w:type="character" w:customStyle="1" w:styleId="320">
    <w:name w:val="正文首行缩进 Char"/>
    <w:basedOn w:val="275"/>
    <w:link w:val="45"/>
    <w:qFormat/>
    <w:uiPriority w:val="0"/>
    <w:rPr>
      <w:kern w:val="2"/>
      <w:sz w:val="21"/>
      <w:szCs w:val="24"/>
    </w:rPr>
  </w:style>
  <w:style w:type="character" w:customStyle="1" w:styleId="321">
    <w:name w:val="正文首行缩进 Char1"/>
    <w:basedOn w:val="226"/>
    <w:qFormat/>
    <w:uiPriority w:val="99"/>
    <w:rPr>
      <w:rFonts w:eastAsia="宋体"/>
      <w:kern w:val="2"/>
      <w:sz w:val="21"/>
      <w:szCs w:val="24"/>
      <w:lang w:val="en-US" w:eastAsia="zh-CN" w:bidi="ar-SA"/>
    </w:rPr>
  </w:style>
  <w:style w:type="paragraph" w:customStyle="1" w:styleId="322">
    <w:name w:val="我的正文"/>
    <w:basedOn w:val="1"/>
    <w:qFormat/>
    <w:uiPriority w:val="0"/>
    <w:rPr>
      <w:rFonts w:ascii="宋体" w:hAnsi="宋体"/>
      <w:sz w:val="24"/>
    </w:rPr>
  </w:style>
  <w:style w:type="paragraph" w:customStyle="1" w:styleId="323">
    <w:name w:val="样式2"/>
    <w:basedOn w:val="5"/>
    <w:qFormat/>
    <w:uiPriority w:val="0"/>
    <w:pPr>
      <w:spacing w:line="415" w:lineRule="auto"/>
      <w:ind w:firstLine="137" w:firstLineChars="49"/>
    </w:pPr>
    <w:rPr>
      <w:rFonts w:ascii="黑体" w:eastAsia="黑体"/>
      <w:b w:val="0"/>
      <w:i/>
      <w:sz w:val="28"/>
      <w:szCs w:val="28"/>
    </w:rPr>
  </w:style>
  <w:style w:type="paragraph" w:customStyle="1" w:styleId="324">
    <w:name w:val="修订21"/>
    <w:qFormat/>
    <w:uiPriority w:val="0"/>
    <w:rPr>
      <w:rFonts w:ascii="Times New Roman" w:hAnsi="Times New Roman" w:eastAsia="宋体" w:cs="Times New Roman"/>
      <w:kern w:val="2"/>
      <w:sz w:val="21"/>
      <w:szCs w:val="24"/>
      <w:lang w:val="en-US" w:eastAsia="zh-CN" w:bidi="ar-SA"/>
    </w:rPr>
  </w:style>
  <w:style w:type="paragraph" w:customStyle="1" w:styleId="325">
    <w:name w:val="列表段落"/>
    <w:basedOn w:val="1"/>
    <w:qFormat/>
    <w:uiPriority w:val="0"/>
    <w:pPr>
      <w:widowControl/>
      <w:ind w:firstLine="420" w:firstLineChars="200"/>
      <w:jc w:val="left"/>
    </w:pPr>
    <w:rPr>
      <w:rFonts w:cs="Arial"/>
      <w:kern w:val="0"/>
      <w:sz w:val="20"/>
      <w:szCs w:val="20"/>
    </w:rPr>
  </w:style>
  <w:style w:type="table" w:customStyle="1" w:styleId="326">
    <w:name w:val="网格型2"/>
    <w:basedOn w:val="4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27">
    <w:name w:val="网格型3"/>
    <w:basedOn w:val="46"/>
    <w:qFormat/>
    <w:uiPriority w:val="59"/>
    <w:rPr>
      <w:rFonts w:ascii="Calibri" w:hAnsi="Calibri" w:eastAsia="楷体_GB2312"/>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328">
    <w:name w:val="_Style 56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329">
    <w:name w:val="_Style 721"/>
    <w:qFormat/>
    <w:uiPriority w:val="0"/>
    <w:rPr>
      <w:rFonts w:ascii="Times New Roman" w:hAnsi="Times New Roman" w:eastAsia="宋体" w:cs="Times New Roman"/>
      <w:kern w:val="2"/>
      <w:sz w:val="21"/>
      <w:szCs w:val="24"/>
      <w:lang w:val="en-US" w:eastAsia="zh-CN" w:bidi="ar-SA"/>
    </w:rPr>
  </w:style>
  <w:style w:type="paragraph" w:customStyle="1" w:styleId="330">
    <w:name w:val="Char3"/>
    <w:basedOn w:val="1"/>
    <w:qFormat/>
    <w:uiPriority w:val="0"/>
  </w:style>
  <w:style w:type="character" w:customStyle="1" w:styleId="331">
    <w:name w:val="_Style 1701"/>
    <w:qFormat/>
    <w:uiPriority w:val="0"/>
    <w:rPr>
      <w:i/>
      <w:iCs/>
      <w:color w:val="808080"/>
    </w:rPr>
  </w:style>
  <w:style w:type="character" w:customStyle="1" w:styleId="332">
    <w:name w:val="_Style 1711"/>
    <w:qFormat/>
    <w:uiPriority w:val="0"/>
    <w:rPr>
      <w:b/>
      <w:bCs/>
      <w:smallCaps/>
      <w:color w:val="C0504D"/>
      <w:spacing w:val="5"/>
      <w:u w:val="single"/>
    </w:rPr>
  </w:style>
  <w:style w:type="character" w:customStyle="1" w:styleId="333">
    <w:name w:val="_Style 1741"/>
    <w:qFormat/>
    <w:uiPriority w:val="0"/>
    <w:rPr>
      <w:b/>
      <w:bCs/>
      <w:i/>
      <w:iCs/>
      <w:color w:val="4F81BD"/>
    </w:rPr>
  </w:style>
  <w:style w:type="character" w:customStyle="1" w:styleId="334">
    <w:name w:val="_Style 1971"/>
    <w:qFormat/>
    <w:uiPriority w:val="0"/>
    <w:rPr>
      <w:b/>
      <w:bCs/>
      <w:smallCaps/>
      <w:spacing w:val="5"/>
    </w:rPr>
  </w:style>
  <w:style w:type="character" w:customStyle="1" w:styleId="335">
    <w:name w:val="_Style 2931"/>
    <w:qFormat/>
    <w:uiPriority w:val="0"/>
    <w:rPr>
      <w:smallCaps/>
      <w:color w:val="C0504D"/>
      <w:u w:val="single"/>
    </w:rPr>
  </w:style>
  <w:style w:type="paragraph" w:customStyle="1" w:styleId="336">
    <w:name w:val="TOC 标题31"/>
    <w:basedOn w:val="3"/>
    <w:next w:val="1"/>
    <w:qFormat/>
    <w:uiPriority w:val="0"/>
    <w:pPr>
      <w:widowControl/>
      <w:spacing w:before="240" w:after="0" w:line="259" w:lineRule="auto"/>
      <w:jc w:val="left"/>
      <w:outlineLvl w:val="9"/>
    </w:pPr>
    <w:rPr>
      <w:rFonts w:ascii="Calibri Light" w:hAnsi="Calibri Light"/>
      <w:b w:val="0"/>
      <w:bCs w:val="0"/>
      <w:color w:val="2E74B5"/>
      <w:kern w:val="0"/>
      <w:sz w:val="32"/>
      <w:szCs w:val="32"/>
    </w:rPr>
  </w:style>
  <w:style w:type="table" w:customStyle="1" w:styleId="337">
    <w:name w:val="网格型11"/>
    <w:basedOn w:val="46"/>
    <w:qFormat/>
    <w:uiPriority w:val="39"/>
    <w:rPr>
      <w:rFonts w:ascii="Calibri" w:hAnsi="Calibri" w:eastAsia="楷体_GB231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179</Pages>
  <Words>103030</Words>
  <Characters>108051</Characters>
  <Lines>1031</Lines>
  <Paragraphs>290</Paragraphs>
  <TotalTime>0</TotalTime>
  <ScaleCrop>false</ScaleCrop>
  <LinksUpToDate>false</LinksUpToDate>
  <CharactersWithSpaces>122231</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2021-12-09T12:22:00Z</dcterms:created>
  <dc:creator>USER</dc:creator>
  <cp:lastModifiedBy>fgw</cp:lastModifiedBy>
  <cp:lastPrinted>2022-01-13T13:14:00Z</cp:lastPrinted>
  <dcterms:modified xsi:type="dcterms:W3CDTF">2025-09-05T09:44:24Z</dcterms:modified>
  <dc:title>第一卷</dc:title>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718C9BDAC9C8443F870C028E76D31B8D</vt:lpwstr>
  </property>
</Properties>
</file>