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napToGrid w:val="0"/>
        <w:spacing w:line="480" w:lineRule="auto"/>
        <w:ind w:left="31" w:leftChars="15" w:right="0" w:firstLine="0" w:firstLineChars="0"/>
        <w:jc w:val="center"/>
        <w:rPr>
          <w:rFonts w:hint="eastAsia" w:ascii="宋体" w:hAnsi="宋体" w:eastAsia="宋体"/>
          <w:b/>
          <w:color w:val="auto"/>
          <w:sz w:val="48"/>
          <w:szCs w:val="48"/>
          <w:highlight w:val="none"/>
        </w:rPr>
      </w:pPr>
    </w:p>
    <w:p>
      <w:pPr>
        <w:pStyle w:val="12"/>
        <w:snapToGrid w:val="0"/>
        <w:spacing w:line="360" w:lineRule="auto"/>
        <w:ind w:left="0" w:right="0" w:firstLine="0" w:firstLineChars="0"/>
        <w:jc w:val="center"/>
        <w:rPr>
          <w:rFonts w:ascii="宋体" w:hAnsi="宋体" w:eastAsia="宋体"/>
          <w:color w:val="auto"/>
          <w:sz w:val="48"/>
          <w:szCs w:val="48"/>
          <w:highlight w:val="none"/>
        </w:rPr>
      </w:pPr>
      <w:r>
        <w:rPr>
          <w:rFonts w:ascii="宋体" w:hAnsi="宋体" w:eastAsia="宋体"/>
          <w:color w:val="auto"/>
          <w:sz w:val="48"/>
          <w:szCs w:val="48"/>
          <w:highlight w:val="none"/>
        </w:rPr>
        <w:t>重庆市公路工程</w:t>
      </w:r>
      <w:r>
        <w:rPr>
          <w:rFonts w:hint="eastAsia" w:ascii="宋体" w:hAnsi="宋体" w:eastAsia="宋体"/>
          <w:color w:val="auto"/>
          <w:sz w:val="48"/>
          <w:szCs w:val="48"/>
          <w:highlight w:val="none"/>
        </w:rPr>
        <w:t>施工</w:t>
      </w:r>
    </w:p>
    <w:p>
      <w:pPr>
        <w:pStyle w:val="12"/>
        <w:snapToGrid w:val="0"/>
        <w:spacing w:line="360" w:lineRule="auto"/>
        <w:ind w:left="0" w:right="0" w:firstLine="0" w:firstLineChars="0"/>
        <w:jc w:val="center"/>
        <w:rPr>
          <w:rFonts w:hint="eastAsia" w:ascii="宋体" w:hAnsi="宋体" w:eastAsia="宋体"/>
          <w:color w:val="auto"/>
          <w:sz w:val="48"/>
          <w:szCs w:val="48"/>
          <w:highlight w:val="none"/>
        </w:rPr>
      </w:pPr>
    </w:p>
    <w:p>
      <w:pPr>
        <w:pStyle w:val="12"/>
        <w:snapToGrid w:val="0"/>
        <w:spacing w:line="360" w:lineRule="auto"/>
        <w:ind w:left="0" w:right="0" w:firstLine="0" w:firstLineChars="0"/>
        <w:jc w:val="center"/>
        <w:rPr>
          <w:rFonts w:hint="eastAsia" w:ascii="宋体" w:hAnsi="宋体" w:eastAsia="宋体"/>
          <w:b/>
          <w:color w:val="auto"/>
          <w:sz w:val="84"/>
          <w:szCs w:val="84"/>
          <w:highlight w:val="none"/>
          <w:lang w:val="en-US" w:eastAsia="zh-CN"/>
        </w:rPr>
      </w:pPr>
      <w:r>
        <w:rPr>
          <w:rFonts w:ascii="宋体" w:hAnsi="宋体" w:eastAsia="宋体"/>
          <w:b/>
          <w:color w:val="auto"/>
          <w:sz w:val="84"/>
          <w:szCs w:val="84"/>
          <w:highlight w:val="none"/>
        </w:rPr>
        <w:t>招标文件</w:t>
      </w:r>
      <w:r>
        <w:rPr>
          <w:rFonts w:hint="eastAsia" w:ascii="宋体" w:hAnsi="宋体" w:eastAsia="宋体"/>
          <w:b/>
          <w:color w:val="auto"/>
          <w:sz w:val="84"/>
          <w:szCs w:val="84"/>
          <w:highlight w:val="none"/>
          <w:lang w:val="en-US" w:eastAsia="zh-CN"/>
        </w:rPr>
        <w:t>示范文本</w:t>
      </w:r>
    </w:p>
    <w:p>
      <w:pPr>
        <w:pStyle w:val="12"/>
        <w:snapToGrid w:val="0"/>
        <w:spacing w:line="360" w:lineRule="auto"/>
        <w:ind w:left="0" w:right="0" w:firstLine="0" w:firstLineChars="0"/>
        <w:jc w:val="center"/>
        <w:rPr>
          <w:rFonts w:hint="eastAsia" w:ascii="宋体" w:hAnsi="宋体" w:eastAsia="宋体"/>
          <w:color w:val="auto"/>
          <w:sz w:val="48"/>
          <w:szCs w:val="48"/>
          <w:highlight w:val="none"/>
        </w:rPr>
      </w:pPr>
      <w:r>
        <w:rPr>
          <w:rFonts w:hint="eastAsia" w:ascii="宋体" w:hAnsi="宋体" w:eastAsia="宋体"/>
          <w:color w:val="auto"/>
          <w:sz w:val="48"/>
          <w:szCs w:val="48"/>
          <w:highlight w:val="none"/>
        </w:rPr>
        <w:t>（</w:t>
      </w:r>
      <w:r>
        <w:rPr>
          <w:rFonts w:hint="eastAsia" w:ascii="宋体" w:hAnsi="宋体" w:eastAsia="宋体"/>
          <w:color w:val="auto"/>
          <w:sz w:val="48"/>
          <w:szCs w:val="48"/>
          <w:highlight w:val="none"/>
          <w:lang w:val="en-US" w:eastAsia="zh-CN"/>
        </w:rPr>
        <w:t>2025</w:t>
      </w:r>
      <w:r>
        <w:rPr>
          <w:rFonts w:hint="eastAsia" w:ascii="宋体" w:hAnsi="宋体" w:eastAsia="宋体"/>
          <w:sz w:val="48"/>
          <w:szCs w:val="48"/>
          <w:lang w:val="en-US" w:eastAsia="zh-CN"/>
        </w:rPr>
        <w:t>年版</w:t>
      </w:r>
      <w:r>
        <w:rPr>
          <w:rFonts w:hint="eastAsia" w:ascii="宋体" w:hAnsi="宋体" w:eastAsia="宋体"/>
          <w:color w:val="auto"/>
          <w:sz w:val="48"/>
          <w:szCs w:val="48"/>
          <w:highlight w:val="none"/>
        </w:rPr>
        <w:t>）</w:t>
      </w:r>
    </w:p>
    <w:p>
      <w:pPr>
        <w:autoSpaceDE w:val="0"/>
        <w:autoSpaceDN w:val="0"/>
        <w:adjustRightInd w:val="0"/>
        <w:snapToGrid w:val="0"/>
        <w:spacing w:line="360" w:lineRule="auto"/>
        <w:jc w:val="center"/>
        <w:rPr>
          <w:rFonts w:hint="eastAsia" w:ascii="宋体" w:hAnsi="宋体"/>
          <w:color w:val="auto"/>
          <w:kern w:val="0"/>
          <w:position w:val="-5"/>
          <w:sz w:val="44"/>
          <w:szCs w:val="44"/>
          <w:highlight w:val="none"/>
        </w:rPr>
      </w:pPr>
    </w:p>
    <w:p>
      <w:pPr>
        <w:autoSpaceDE w:val="0"/>
        <w:autoSpaceDN w:val="0"/>
        <w:adjustRightInd w:val="0"/>
        <w:snapToGrid w:val="0"/>
        <w:spacing w:line="360" w:lineRule="auto"/>
        <w:jc w:val="center"/>
        <w:rPr>
          <w:rFonts w:hint="eastAsia" w:ascii="宋体" w:hAnsi="宋体"/>
          <w:color w:val="auto"/>
          <w:kern w:val="0"/>
          <w:position w:val="-5"/>
          <w:sz w:val="44"/>
          <w:szCs w:val="44"/>
          <w:highlight w:val="none"/>
        </w:rPr>
      </w:pPr>
    </w:p>
    <w:p>
      <w:pPr>
        <w:autoSpaceDE w:val="0"/>
        <w:autoSpaceDN w:val="0"/>
        <w:adjustRightInd w:val="0"/>
        <w:snapToGrid w:val="0"/>
        <w:spacing w:line="360" w:lineRule="auto"/>
        <w:jc w:val="center"/>
        <w:rPr>
          <w:rFonts w:ascii="宋体" w:hAnsi="宋体"/>
          <w:color w:val="auto"/>
          <w:kern w:val="0"/>
          <w:position w:val="-5"/>
          <w:sz w:val="44"/>
          <w:szCs w:val="44"/>
          <w:highlight w:val="none"/>
        </w:rPr>
      </w:pPr>
    </w:p>
    <w:p>
      <w:pPr>
        <w:autoSpaceDE w:val="0"/>
        <w:autoSpaceDN w:val="0"/>
        <w:adjustRightInd w:val="0"/>
        <w:snapToGrid w:val="0"/>
        <w:spacing w:line="360" w:lineRule="auto"/>
        <w:jc w:val="center"/>
        <w:rPr>
          <w:rFonts w:ascii="宋体" w:hAnsi="宋体"/>
          <w:b/>
          <w:color w:val="auto"/>
          <w:kern w:val="0"/>
          <w:position w:val="-5"/>
          <w:sz w:val="32"/>
          <w:szCs w:val="48"/>
          <w:highlight w:val="none"/>
        </w:rPr>
      </w:pPr>
    </w:p>
    <w:p>
      <w:pPr>
        <w:autoSpaceDE w:val="0"/>
        <w:autoSpaceDN w:val="0"/>
        <w:adjustRightInd w:val="0"/>
        <w:snapToGrid w:val="0"/>
        <w:spacing w:line="360" w:lineRule="auto"/>
        <w:jc w:val="center"/>
        <w:rPr>
          <w:rFonts w:ascii="宋体" w:hAnsi="宋体"/>
          <w:b/>
          <w:color w:val="auto"/>
          <w:kern w:val="0"/>
          <w:position w:val="-5"/>
          <w:sz w:val="32"/>
          <w:szCs w:val="48"/>
          <w:highlight w:val="none"/>
        </w:rPr>
      </w:pPr>
    </w:p>
    <w:p>
      <w:pPr>
        <w:autoSpaceDE w:val="0"/>
        <w:autoSpaceDN w:val="0"/>
        <w:adjustRightInd w:val="0"/>
        <w:snapToGrid w:val="0"/>
        <w:spacing w:line="360" w:lineRule="auto"/>
        <w:jc w:val="center"/>
        <w:rPr>
          <w:rFonts w:ascii="宋体" w:hAnsi="宋体"/>
          <w:color w:val="auto"/>
          <w:kern w:val="0"/>
          <w:position w:val="-5"/>
          <w:sz w:val="32"/>
          <w:szCs w:val="48"/>
          <w:highlight w:val="none"/>
        </w:rPr>
      </w:pPr>
    </w:p>
    <w:p>
      <w:pPr>
        <w:adjustRightInd w:val="0"/>
        <w:snapToGrid w:val="0"/>
        <w:spacing w:line="360" w:lineRule="auto"/>
        <w:jc w:val="center"/>
        <w:rPr>
          <w:rFonts w:hint="eastAsia" w:ascii="宋体" w:hAnsi="宋体"/>
          <w:color w:val="auto"/>
          <w:sz w:val="36"/>
          <w:szCs w:val="36"/>
          <w:highlight w:val="none"/>
        </w:rPr>
      </w:pPr>
    </w:p>
    <w:p>
      <w:pPr>
        <w:adjustRightInd w:val="0"/>
        <w:snapToGrid w:val="0"/>
        <w:spacing w:line="360" w:lineRule="auto"/>
        <w:jc w:val="center"/>
        <w:rPr>
          <w:rFonts w:ascii="宋体" w:hAnsi="宋体"/>
          <w:color w:val="auto"/>
          <w:sz w:val="36"/>
          <w:szCs w:val="36"/>
          <w:highlight w:val="none"/>
        </w:rPr>
      </w:pPr>
    </w:p>
    <w:p>
      <w:pPr>
        <w:adjustRightInd w:val="0"/>
        <w:snapToGrid w:val="0"/>
        <w:spacing w:line="360" w:lineRule="auto"/>
        <w:jc w:val="center"/>
        <w:rPr>
          <w:rFonts w:ascii="宋体" w:hAnsi="宋体"/>
          <w:color w:val="auto"/>
          <w:sz w:val="36"/>
          <w:szCs w:val="36"/>
          <w:highlight w:val="none"/>
        </w:rPr>
      </w:pPr>
      <w:r>
        <w:rPr>
          <w:rFonts w:hint="eastAsia" w:ascii="宋体" w:hAnsi="宋体"/>
          <w:sz w:val="36"/>
          <w:szCs w:val="36"/>
        </w:rPr>
        <w:t>重庆市发展和改革委员会</w:t>
      </w:r>
      <w:r>
        <w:rPr>
          <w:rFonts w:hint="eastAsia" w:ascii="宋体" w:hAnsi="宋体"/>
          <w:color w:val="auto"/>
          <w:sz w:val="36"/>
          <w:szCs w:val="36"/>
          <w:highlight w:val="none"/>
        </w:rPr>
        <w:t xml:space="preserve"> 制</w:t>
      </w:r>
    </w:p>
    <w:p>
      <w:pPr>
        <w:spacing w:line="360" w:lineRule="auto"/>
        <w:jc w:val="center"/>
        <w:rPr>
          <w:rFonts w:ascii="宋体" w:hAnsi="宋体"/>
          <w:color w:val="auto"/>
          <w:sz w:val="36"/>
          <w:szCs w:val="36"/>
          <w:highlight w:val="none"/>
        </w:rPr>
        <w:sectPr>
          <w:footerReference r:id="rId5" w:type="first"/>
          <w:headerReference r:id="rId3" w:type="default"/>
          <w:footerReference r:id="rId4" w:type="even"/>
          <w:pgSz w:w="11907" w:h="16840"/>
          <w:pgMar w:top="1304" w:right="1134" w:bottom="1304" w:left="1304" w:header="851" w:footer="992" w:gutter="0"/>
          <w:pgNumType w:start="1"/>
          <w:cols w:space="720" w:num="1"/>
          <w:docGrid w:linePitch="312" w:charSpace="0"/>
        </w:sectPr>
      </w:pPr>
      <w:r>
        <w:rPr>
          <w:rFonts w:ascii="宋体" w:hAnsi="宋体"/>
          <w:color w:val="auto"/>
          <w:sz w:val="36"/>
          <w:szCs w:val="36"/>
          <w:highlight w:val="none"/>
        </w:rPr>
        <w:t>20</w:t>
      </w:r>
      <w:r>
        <w:rPr>
          <w:rFonts w:hint="eastAsia" w:ascii="宋体" w:hAnsi="宋体"/>
          <w:color w:val="auto"/>
          <w:sz w:val="36"/>
          <w:szCs w:val="36"/>
          <w:highlight w:val="none"/>
          <w:lang w:val="en-US" w:eastAsia="zh-CN"/>
        </w:rPr>
        <w:t>25</w:t>
      </w:r>
      <w:r>
        <w:rPr>
          <w:rFonts w:ascii="宋体" w:hAnsi="宋体"/>
          <w:color w:val="auto"/>
          <w:sz w:val="36"/>
          <w:szCs w:val="36"/>
          <w:highlight w:val="none"/>
        </w:rPr>
        <w:t>年</w:t>
      </w:r>
      <w:del w:id="0" w:author="fgw" w:date="2025-09-05T09:43:54Z">
        <w:r>
          <w:rPr>
            <w:rFonts w:hint="default" w:ascii="宋体" w:hAnsi="宋体"/>
            <w:color w:val="auto"/>
            <w:sz w:val="36"/>
            <w:szCs w:val="36"/>
            <w:highlight w:val="none"/>
            <w:lang w:val="en-US" w:eastAsia="zh-CN"/>
          </w:rPr>
          <w:delText>8</w:delText>
        </w:r>
      </w:del>
      <w:ins w:id="1" w:author="fgw" w:date="2025-09-05T09:43:54Z">
        <w:r>
          <w:rPr>
            <w:rFonts w:hint="eastAsia" w:ascii="宋体" w:hAnsi="宋体"/>
            <w:color w:val="auto"/>
            <w:sz w:val="36"/>
            <w:szCs w:val="36"/>
            <w:highlight w:val="none"/>
            <w:lang w:val="en-US" w:eastAsia="zh-CN"/>
          </w:rPr>
          <w:t>9</w:t>
        </w:r>
      </w:ins>
      <w:bookmarkStart w:id="1060" w:name="_GoBack"/>
      <w:bookmarkEnd w:id="1060"/>
      <w:r>
        <w:rPr>
          <w:rFonts w:hint="eastAsia" w:ascii="宋体" w:hAnsi="宋体"/>
          <w:color w:val="auto"/>
          <w:sz w:val="36"/>
          <w:szCs w:val="36"/>
          <w:highlight w:val="none"/>
        </w:rPr>
        <w:t>月</w:t>
      </w:r>
    </w:p>
    <w:p>
      <w:pPr>
        <w:autoSpaceDE w:val="0"/>
        <w:autoSpaceDN w:val="0"/>
        <w:adjustRightInd w:val="0"/>
        <w:snapToGrid w:val="0"/>
        <w:spacing w:line="590" w:lineRule="exact"/>
        <w:jc w:val="center"/>
        <w:rPr>
          <w:rFonts w:ascii="宋体" w:hAnsi="宋体"/>
          <w:b/>
          <w:bCs/>
          <w:color w:val="auto"/>
          <w:kern w:val="0"/>
          <w:sz w:val="44"/>
          <w:szCs w:val="44"/>
          <w:highlight w:val="none"/>
        </w:rPr>
      </w:pPr>
      <w:bookmarkStart w:id="0" w:name="_Toc287620665"/>
      <w:r>
        <w:rPr>
          <w:rFonts w:ascii="宋体" w:hAnsi="宋体"/>
          <w:b/>
          <w:bCs/>
          <w:color w:val="auto"/>
          <w:kern w:val="0"/>
          <w:sz w:val="44"/>
          <w:szCs w:val="44"/>
          <w:highlight w:val="none"/>
        </w:rPr>
        <w:t>使 用 说 明</w:t>
      </w:r>
    </w:p>
    <w:p>
      <w:pPr>
        <w:spacing w:line="590" w:lineRule="exact"/>
        <w:jc w:val="center"/>
        <w:rPr>
          <w:rFonts w:ascii="宋体" w:hAnsi="宋体"/>
          <w:color w:val="auto"/>
          <w:kern w:val="0"/>
          <w:sz w:val="44"/>
          <w:szCs w:val="44"/>
          <w:highlight w:val="none"/>
        </w:rPr>
      </w:pPr>
    </w:p>
    <w:p>
      <w:pPr>
        <w:spacing w:line="360" w:lineRule="auto"/>
        <w:ind w:firstLine="420" w:firstLineChars="200"/>
        <w:rPr>
          <w:rFonts w:hint="eastAsia" w:ascii="宋体" w:hAnsi="宋体"/>
          <w:color w:val="auto"/>
          <w:kern w:val="0"/>
          <w:szCs w:val="21"/>
          <w:highlight w:val="none"/>
          <w:lang w:val="zh-CN"/>
        </w:rPr>
      </w:pPr>
      <w:r>
        <w:rPr>
          <w:rFonts w:hint="eastAsia" w:ascii="宋体" w:hAnsi="宋体"/>
          <w:color w:val="auto"/>
          <w:kern w:val="0"/>
          <w:szCs w:val="21"/>
          <w:highlight w:val="none"/>
          <w:lang w:val="zh-CN"/>
        </w:rPr>
        <w:t>一、《重庆市公路工程施工招标文件示范文本》是以《中华人民共和国标准施工招标文件》（2007年版）为框架，贯彻《中华人民共和国招标投标法》</w:t>
      </w:r>
      <w:r>
        <w:rPr>
          <w:rFonts w:hint="eastAsia" w:ascii="宋体" w:hAnsi="宋体"/>
          <w:kern w:val="0"/>
          <w:szCs w:val="21"/>
          <w:lang w:val="zh-CN"/>
        </w:rPr>
        <w:t>《中华人民共和国招标投标法实施条例》《</w:t>
      </w:r>
      <w:r>
        <w:rPr>
          <w:rFonts w:hint="eastAsia" w:ascii="宋体" w:hAnsi="宋体"/>
          <w:kern w:val="0"/>
          <w:szCs w:val="21"/>
        </w:rPr>
        <w:t>重庆市招标投标条例</w:t>
      </w:r>
      <w:r>
        <w:rPr>
          <w:rFonts w:hint="eastAsia" w:ascii="宋体" w:hAnsi="宋体"/>
          <w:kern w:val="0"/>
          <w:szCs w:val="21"/>
          <w:lang w:val="zh-CN"/>
        </w:rPr>
        <w:t>》</w:t>
      </w:r>
      <w:r>
        <w:rPr>
          <w:rFonts w:hint="eastAsia" w:asciiTheme="minorEastAsia" w:hAnsiTheme="minorEastAsia" w:eastAsiaTheme="minorEastAsia"/>
          <w:color w:val="auto"/>
          <w:szCs w:val="21"/>
          <w:highlight w:val="none"/>
          <w:lang w:eastAsia="zh-CN"/>
        </w:rPr>
        <w:t>《</w:t>
      </w:r>
      <w:r>
        <w:rPr>
          <w:rFonts w:hint="eastAsia" w:asciiTheme="minorEastAsia" w:hAnsiTheme="minorEastAsia" w:eastAsiaTheme="minorEastAsia"/>
          <w:color w:val="auto"/>
          <w:szCs w:val="21"/>
          <w:highlight w:val="none"/>
          <w:lang w:val="en-US" w:eastAsia="zh-CN"/>
        </w:rPr>
        <w:t>电子招标投标办法</w:t>
      </w:r>
      <w:r>
        <w:rPr>
          <w:rFonts w:hint="eastAsia" w:asciiTheme="minorEastAsia" w:hAnsiTheme="minorEastAsia" w:eastAsiaTheme="minorEastAsia"/>
          <w:color w:val="auto"/>
          <w:szCs w:val="21"/>
          <w:highlight w:val="none"/>
          <w:lang w:eastAsia="zh-CN"/>
        </w:rPr>
        <w:t>》</w:t>
      </w:r>
      <w:r>
        <w:rPr>
          <w:rFonts w:hint="eastAsia" w:ascii="宋体" w:hAnsi="宋体"/>
          <w:color w:val="auto"/>
          <w:kern w:val="0"/>
          <w:szCs w:val="21"/>
          <w:highlight w:val="none"/>
          <w:lang w:val="zh-CN"/>
        </w:rPr>
        <w:t>等文件精神编制。</w:t>
      </w:r>
    </w:p>
    <w:p>
      <w:pPr>
        <w:spacing w:line="360" w:lineRule="auto"/>
        <w:ind w:firstLine="420" w:firstLineChars="200"/>
        <w:rPr>
          <w:rFonts w:hint="eastAsia" w:ascii="宋体" w:hAnsi="宋体"/>
          <w:color w:val="auto"/>
          <w:kern w:val="0"/>
          <w:szCs w:val="21"/>
          <w:highlight w:val="none"/>
          <w:lang w:val="zh-CN"/>
        </w:rPr>
      </w:pPr>
      <w:r>
        <w:rPr>
          <w:rFonts w:hint="eastAsia" w:ascii="宋体" w:hAnsi="宋体"/>
          <w:color w:val="auto"/>
          <w:kern w:val="0"/>
          <w:szCs w:val="21"/>
          <w:highlight w:val="none"/>
          <w:lang w:val="zh-CN"/>
        </w:rPr>
        <w:t>二、《重庆市公路工程施工招标文件示范文本》</w:t>
      </w:r>
      <w:r>
        <w:rPr>
          <w:rFonts w:hint="eastAsia" w:ascii="宋体" w:hAnsi="宋体"/>
          <w:kern w:val="0"/>
          <w:szCs w:val="21"/>
          <w:lang w:val="en-US" w:eastAsia="zh-CN"/>
        </w:rPr>
        <w:t>用于指导招标人编制</w:t>
      </w:r>
      <w:r>
        <w:rPr>
          <w:rFonts w:hint="eastAsia" w:ascii="宋体" w:hAnsi="宋体"/>
          <w:color w:val="auto"/>
          <w:kern w:val="0"/>
          <w:szCs w:val="21"/>
          <w:highlight w:val="none"/>
          <w:lang w:val="zh-CN"/>
        </w:rPr>
        <w:t>公路工程</w:t>
      </w:r>
      <w:r>
        <w:rPr>
          <w:rFonts w:hint="eastAsia" w:ascii="宋体" w:hAnsi="宋体"/>
          <w:color w:val="auto"/>
          <w:kern w:val="0"/>
          <w:szCs w:val="21"/>
          <w:highlight w:val="none"/>
          <w:lang w:val="en-US" w:eastAsia="zh-CN"/>
        </w:rPr>
        <w:t>施工招标文件</w:t>
      </w:r>
      <w:r>
        <w:rPr>
          <w:rFonts w:hint="eastAsia" w:ascii="宋体" w:hAnsi="宋体"/>
          <w:color w:val="auto"/>
          <w:kern w:val="0"/>
          <w:szCs w:val="21"/>
          <w:highlight w:val="none"/>
          <w:lang w:val="zh-CN"/>
        </w:rPr>
        <w:t>。</w:t>
      </w:r>
    </w:p>
    <w:p>
      <w:pPr>
        <w:spacing w:line="360" w:lineRule="auto"/>
        <w:ind w:firstLine="420" w:firstLineChars="200"/>
        <w:rPr>
          <w:rFonts w:hint="eastAsia" w:ascii="宋体" w:hAnsi="宋体"/>
          <w:kern w:val="0"/>
          <w:szCs w:val="21"/>
          <w:lang w:eastAsia="zh-CN"/>
        </w:rPr>
      </w:pPr>
      <w:r>
        <w:rPr>
          <w:rFonts w:hint="eastAsia" w:ascii="宋体" w:hAnsi="宋体"/>
          <w:kern w:val="0"/>
          <w:szCs w:val="21"/>
          <w:lang w:val="en-US" w:eastAsia="zh-CN"/>
        </w:rPr>
        <w:t>三、</w:t>
      </w:r>
      <w:r>
        <w:rPr>
          <w:rFonts w:hint="eastAsia" w:ascii="宋体" w:hAnsi="宋体"/>
          <w:kern w:val="0"/>
          <w:szCs w:val="21"/>
        </w:rPr>
        <w:t>招标人在招投标过程中不得脱离招标项目的具体特点和实际需要，设定不相适应或者与合同履行无关的资质资格、技术、商务条件或者业绩、奖项要求；不得将国家已经明令取消的内容作为资格、技术、商务条件</w:t>
      </w:r>
      <w:r>
        <w:rPr>
          <w:rFonts w:hint="eastAsia" w:ascii="宋体" w:hAnsi="宋体"/>
          <w:kern w:val="0"/>
          <w:szCs w:val="21"/>
          <w:lang w:eastAsia="zh-CN"/>
        </w:rPr>
        <w:t>。</w:t>
      </w:r>
      <w:r>
        <w:rPr>
          <w:rFonts w:hint="eastAsia" w:ascii="宋体" w:hAnsi="宋体"/>
          <w:kern w:val="0"/>
          <w:szCs w:val="21"/>
        </w:rPr>
        <w:t>不得限定潜在投标人或者投标人所有制形式或者组织形式；不得设定企业股东背景、年平均承接项目数量或者金额、从业人员、纳税额、营业场所面积等规模条件；除投融建项目外，不得设定企业注册资本、资产总额、净资产规模、营业收入、利润、授信额度等财务指标</w:t>
      </w:r>
      <w:r>
        <w:rPr>
          <w:rFonts w:hint="eastAsia" w:ascii="宋体" w:hAnsi="宋体"/>
          <w:kern w:val="0"/>
          <w:szCs w:val="21"/>
          <w:lang w:eastAsia="zh-CN"/>
        </w:rPr>
        <w:t>；</w:t>
      </w:r>
      <w:r>
        <w:rPr>
          <w:rFonts w:hint="eastAsia" w:ascii="宋体" w:hAnsi="宋体"/>
          <w:kern w:val="0"/>
          <w:szCs w:val="21"/>
        </w:rPr>
        <w:t>不得以营业执照记载的经营范围作为确定投标人经营资质资格的依据，不得将投标人营业执照记载的经营范围采用某种特定表述或者明确记载某个特定经营范围细项作为投标、加分或者中标条件，不得以招标项目超出投标人营业执照记载的经营范围为由认定其投标无效。招标项目对投标人经营资质资格有明确要求的，应当对其是否被准予行政许可、取得相关资质资格情况进行审查，不应以对营业执照经营范围的审查代替，或以营业执照经营范围明确记载行政许可批准证件上的具体内容作为审查标准</w:t>
      </w:r>
      <w:r>
        <w:rPr>
          <w:rFonts w:hint="eastAsia" w:ascii="宋体" w:hAnsi="宋体"/>
          <w:kern w:val="0"/>
          <w:szCs w:val="21"/>
          <w:lang w:eastAsia="zh-CN"/>
        </w:rPr>
        <w:t>。</w:t>
      </w:r>
      <w:r>
        <w:rPr>
          <w:rFonts w:hint="eastAsia" w:ascii="宋体" w:hAnsi="宋体"/>
          <w:kern w:val="0"/>
          <w:szCs w:val="21"/>
        </w:rPr>
        <w:t>不得限定或者指定特定的专利、商标、品牌、原产地或者供应商；在编制招标文件时，如果必须引用某一品牌或生产供应商才能准确清楚地说明招标项目</w:t>
      </w:r>
      <w:r>
        <w:rPr>
          <w:rFonts w:hint="eastAsia" w:ascii="宋体" w:hAnsi="宋体"/>
          <w:kern w:val="0"/>
          <w:szCs w:val="21"/>
          <w:lang w:val="en-US" w:eastAsia="zh-CN"/>
        </w:rPr>
        <w:t>的</w:t>
      </w:r>
      <w:r>
        <w:rPr>
          <w:rFonts w:hint="eastAsia" w:ascii="宋体" w:hAnsi="宋体"/>
          <w:kern w:val="0"/>
          <w:szCs w:val="21"/>
        </w:rPr>
        <w:t>技术标准和要求，则应当在引用的品牌或生产供应商名称前加上“参照或相当于”的字样，而且引用的货物品牌或生产供应商在市场上具有可选择性</w:t>
      </w:r>
      <w:r>
        <w:rPr>
          <w:rFonts w:hint="eastAsia" w:ascii="宋体" w:hAnsi="宋体"/>
          <w:kern w:val="0"/>
          <w:szCs w:val="21"/>
          <w:lang w:eastAsia="zh-CN"/>
        </w:rPr>
        <w:t>。</w:t>
      </w:r>
      <w:r>
        <w:rPr>
          <w:rFonts w:hint="eastAsia" w:ascii="宋体" w:hAnsi="宋体"/>
          <w:kern w:val="0"/>
          <w:szCs w:val="21"/>
        </w:rPr>
        <w:t>不得提出注册地址、所有制性质、市场占有率、特定行政区域或者特定行业的业绩或奖项、取得非强制资质认证、设立本地分支机构、在本地拥有一定办公面积、本地缴纳税收社保、与本地企业组成联合体、取得特定地区或者特定行业组织成员身份、采用不同信用评价标准等要求，或套用特定生产供应者的条件设定投标人资格、技术、商务条件等。不得将战略合作协议、招商引资协议、会议纪要、合作意向书、备忘录等作为资格、商务条件。评标、定标规则不得向国有企业、本地企业、大型企业倾斜，排斥民营企业、外资企业、外地企业、中小企业</w:t>
      </w:r>
      <w:r>
        <w:rPr>
          <w:rFonts w:hint="eastAsia" w:ascii="宋体" w:hAnsi="宋体"/>
          <w:kern w:val="0"/>
          <w:szCs w:val="21"/>
          <w:lang w:eastAsia="zh-CN"/>
        </w:rPr>
        <w:t>。</w:t>
      </w:r>
      <w:r>
        <w:rPr>
          <w:rFonts w:hint="eastAsia" w:ascii="宋体" w:hAnsi="宋体"/>
          <w:kern w:val="0"/>
          <w:szCs w:val="21"/>
        </w:rPr>
        <w:t>不得强制要求投标人、中标人交纳保证金的形式；不得要求投标人、中标人缴纳除投标保证金、履约保证金、工程质量保证金、农民工工资保证金以外的其他保证金；不得要求投标人、中标人从特定机构开具保函（保险）；不得在招标文件之外设定保证金退还前置条件</w:t>
      </w:r>
      <w:r>
        <w:rPr>
          <w:rFonts w:hint="eastAsia" w:ascii="宋体" w:hAnsi="宋体"/>
          <w:kern w:val="0"/>
          <w:szCs w:val="21"/>
          <w:lang w:eastAsia="zh-CN"/>
        </w:rPr>
        <w:t>。</w:t>
      </w:r>
      <w:r>
        <w:rPr>
          <w:rFonts w:hint="eastAsia" w:ascii="宋体" w:hAnsi="宋体"/>
          <w:kern w:val="0"/>
          <w:szCs w:val="21"/>
        </w:rPr>
        <w:t>不得强制要求投标人在投标环节提供原件；不得强制要求投标人的法定代表人、项目负责人或者其他特定人员在开标环节到场</w:t>
      </w:r>
      <w:r>
        <w:rPr>
          <w:rFonts w:hint="eastAsia" w:ascii="宋体" w:hAnsi="宋体"/>
          <w:kern w:val="0"/>
          <w:szCs w:val="21"/>
          <w:lang w:eastAsia="zh-CN"/>
        </w:rPr>
        <w:t>。</w:t>
      </w:r>
    </w:p>
    <w:p>
      <w:pPr>
        <w:spacing w:line="360" w:lineRule="auto"/>
        <w:ind w:firstLine="420" w:firstLineChars="200"/>
        <w:rPr>
          <w:rFonts w:hint="eastAsia" w:ascii="宋体" w:hAnsi="宋体"/>
          <w:color w:val="auto"/>
          <w:kern w:val="0"/>
          <w:szCs w:val="21"/>
          <w:highlight w:val="none"/>
          <w:lang w:val="zh-CN"/>
        </w:rPr>
      </w:pPr>
      <w:r>
        <w:rPr>
          <w:rFonts w:hint="eastAsia" w:ascii="宋体" w:hAnsi="宋体"/>
          <w:color w:val="auto"/>
          <w:kern w:val="0"/>
          <w:szCs w:val="21"/>
          <w:highlight w:val="none"/>
          <w:lang w:val="en-US" w:eastAsia="zh-CN"/>
        </w:rPr>
        <w:t>四</w:t>
      </w:r>
      <w:r>
        <w:rPr>
          <w:rFonts w:hint="eastAsia" w:ascii="宋体" w:hAnsi="宋体"/>
          <w:color w:val="auto"/>
          <w:kern w:val="0"/>
          <w:szCs w:val="21"/>
          <w:highlight w:val="none"/>
          <w:lang w:val="zh-CN"/>
        </w:rPr>
        <w:t>、招标人按照《重庆市公路工程施工招标文件示范文本》第一章的格式发布招标公告或发出投标邀请书后，将实际发布的招标公告或实际发出的投标邀请书编入招标文件中，作为投标邀请。其中，招标公告应同时注明发布所在地所有指定媒介名称。</w:t>
      </w:r>
    </w:p>
    <w:p>
      <w:pPr>
        <w:spacing w:line="360" w:lineRule="auto"/>
        <w:ind w:firstLine="420" w:firstLineChars="200"/>
        <w:rPr>
          <w:rFonts w:hint="eastAsia" w:ascii="宋体" w:hAnsi="宋体"/>
          <w:color w:val="auto"/>
          <w:kern w:val="0"/>
          <w:szCs w:val="21"/>
          <w:highlight w:val="none"/>
          <w:lang w:val="zh-CN"/>
        </w:rPr>
      </w:pPr>
      <w:r>
        <w:rPr>
          <w:rFonts w:hint="eastAsia" w:ascii="宋体" w:hAnsi="宋体"/>
          <w:color w:val="auto"/>
          <w:kern w:val="0"/>
          <w:szCs w:val="21"/>
          <w:highlight w:val="none"/>
          <w:lang w:val="en-US" w:eastAsia="zh-CN"/>
        </w:rPr>
        <w:t>五</w:t>
      </w:r>
      <w:r>
        <w:rPr>
          <w:rFonts w:hint="eastAsia" w:ascii="宋体" w:hAnsi="宋体"/>
          <w:color w:val="auto"/>
          <w:kern w:val="0"/>
          <w:szCs w:val="21"/>
          <w:highlight w:val="none"/>
          <w:lang w:val="zh-CN"/>
        </w:rPr>
        <w:t>、《重庆市公路工程施工招标文件示范文本》第三章“评标办法”分别规定了经评审的最低投标价法和综合评估法两种评标方法供招标人根据招标项目具体特点和实际需要选择。</w:t>
      </w:r>
    </w:p>
    <w:p>
      <w:pPr>
        <w:spacing w:line="360" w:lineRule="auto"/>
        <w:ind w:firstLine="420" w:firstLineChars="200"/>
        <w:rPr>
          <w:rFonts w:hint="eastAsia" w:ascii="宋体" w:hAnsi="宋体"/>
          <w:color w:val="auto"/>
          <w:highlight w:val="none"/>
          <w:lang w:val="zh-CN"/>
        </w:rPr>
      </w:pPr>
      <w:r>
        <w:rPr>
          <w:rFonts w:hint="eastAsia" w:ascii="宋体" w:hAnsi="宋体"/>
          <w:color w:val="auto"/>
          <w:highlight w:val="none"/>
          <w:lang w:val="en-US" w:eastAsia="zh-CN"/>
        </w:rPr>
        <w:t>六</w:t>
      </w:r>
      <w:r>
        <w:rPr>
          <w:rFonts w:ascii="宋体" w:hAnsi="宋体"/>
          <w:color w:val="auto"/>
          <w:highlight w:val="none"/>
        </w:rPr>
        <w:t>、</w:t>
      </w:r>
      <w:r>
        <w:rPr>
          <w:rFonts w:hint="eastAsia" w:ascii="宋体" w:hAnsi="宋体"/>
          <w:color w:val="auto"/>
          <w:highlight w:val="none"/>
          <w:lang w:val="zh-CN"/>
        </w:rPr>
        <w:t>《</w:t>
      </w:r>
      <w:r>
        <w:rPr>
          <w:rFonts w:hint="eastAsia" w:ascii="宋体" w:hAnsi="宋体"/>
          <w:color w:val="auto"/>
          <w:kern w:val="0"/>
          <w:szCs w:val="21"/>
          <w:highlight w:val="none"/>
          <w:lang w:val="zh-CN"/>
        </w:rPr>
        <w:t>重庆市公路工程施工招标文件示范文本</w:t>
      </w:r>
      <w:r>
        <w:rPr>
          <w:rFonts w:hint="eastAsia" w:ascii="宋体" w:hAnsi="宋体"/>
          <w:color w:val="auto"/>
          <w:highlight w:val="none"/>
          <w:lang w:val="zh-CN"/>
        </w:rPr>
        <w:t>》第四章“合同条款及格式”参照《中华人民共和国</w:t>
      </w:r>
      <w:r>
        <w:rPr>
          <w:rFonts w:hint="eastAsia" w:ascii="宋体" w:hAnsi="宋体"/>
          <w:color w:val="auto"/>
          <w:highlight w:val="none"/>
        </w:rPr>
        <w:t>标准施工招标文件</w:t>
      </w:r>
      <w:r>
        <w:rPr>
          <w:rFonts w:hint="eastAsia" w:ascii="宋体" w:hAnsi="宋体"/>
          <w:color w:val="auto"/>
          <w:highlight w:val="none"/>
          <w:lang w:val="zh-CN"/>
        </w:rPr>
        <w:t>》（</w:t>
      </w:r>
      <w:r>
        <w:rPr>
          <w:rFonts w:hint="eastAsia" w:ascii="宋体" w:hAnsi="宋体"/>
          <w:color w:val="auto"/>
          <w:highlight w:val="none"/>
        </w:rPr>
        <w:t>2007年版</w:t>
      </w:r>
      <w:r>
        <w:rPr>
          <w:rFonts w:hint="eastAsia" w:ascii="宋体" w:hAnsi="宋体"/>
          <w:color w:val="auto"/>
          <w:highlight w:val="none"/>
          <w:lang w:val="zh-CN"/>
        </w:rPr>
        <w:t>）、《中华人民共和国交通运输部公路工程标准施工招标文件》（2018年版）制定，内容由通用合同条款、专用合同条款和合同附件格式三部分组成。</w:t>
      </w:r>
      <w:r>
        <w:rPr>
          <w:rFonts w:hint="eastAsia" w:ascii="宋体" w:hAnsi="宋体"/>
          <w:color w:val="auto"/>
          <w:highlight w:val="none"/>
        </w:rPr>
        <w:t>通用合同条款不加修改的引用《中华人民共和国标准施工招标文件》</w:t>
      </w:r>
      <w:r>
        <w:rPr>
          <w:rFonts w:hint="eastAsia" w:ascii="宋体" w:hAnsi="宋体"/>
          <w:color w:val="auto"/>
          <w:highlight w:val="none"/>
          <w:lang w:val="zh-CN"/>
        </w:rPr>
        <w:t>（</w:t>
      </w:r>
      <w:r>
        <w:rPr>
          <w:rFonts w:hint="eastAsia" w:ascii="宋体" w:hAnsi="宋体"/>
          <w:color w:val="auto"/>
          <w:highlight w:val="none"/>
        </w:rPr>
        <w:t>2007年版</w:t>
      </w:r>
      <w:r>
        <w:rPr>
          <w:rFonts w:hint="eastAsia" w:ascii="宋体" w:hAnsi="宋体"/>
          <w:color w:val="auto"/>
          <w:highlight w:val="none"/>
          <w:lang w:val="zh-CN"/>
        </w:rPr>
        <w:t>）</w:t>
      </w:r>
      <w:r>
        <w:rPr>
          <w:rFonts w:hint="eastAsia" w:ascii="宋体" w:hAnsi="宋体"/>
          <w:color w:val="auto"/>
          <w:highlight w:val="none"/>
        </w:rPr>
        <w:t>通用合同条款；专用合同条款</w:t>
      </w:r>
      <w:r>
        <w:rPr>
          <w:rFonts w:hint="eastAsia" w:ascii="宋体" w:hAnsi="宋体"/>
          <w:color w:val="auto"/>
          <w:highlight w:val="none"/>
          <w:lang w:val="zh-CN"/>
        </w:rPr>
        <w:t>结合重庆市公路行业的具体情况，参考《FIDIC施工合同条件》、《中华人民共和国交通运输部公路工程标准施工招标文件》（2018年版）公路工程专用合同条款的相关原则，贯彻重庆市招标投标体制机制改革精神，实现以合同为中心的履约管理机制，重点对变更原则、价格调整机制、合同实施中合同当事人的权利、义务等作了原则性规定。合同附件格式包括：合同协议书、廉政合同、安全生产合同、其他管理和技术人员最低要求、主要机械设备和试验检测设备最低要求等内容，集中约定合同当事人的基本合同权利义务。</w:t>
      </w:r>
    </w:p>
    <w:p>
      <w:pPr>
        <w:spacing w:line="360" w:lineRule="auto"/>
        <w:ind w:firstLine="420" w:firstLineChars="200"/>
        <w:rPr>
          <w:rFonts w:hint="eastAsia" w:ascii="宋体" w:hAnsi="宋体"/>
          <w:color w:val="auto"/>
          <w:highlight w:val="none"/>
          <w:lang w:val="zh-CN"/>
        </w:rPr>
      </w:pPr>
      <w:r>
        <w:rPr>
          <w:rFonts w:hint="eastAsia" w:ascii="宋体" w:hAnsi="宋体"/>
          <w:color w:val="auto"/>
          <w:highlight w:val="none"/>
          <w:lang w:val="en-US" w:eastAsia="zh-CN"/>
        </w:rPr>
        <w:t>七</w:t>
      </w:r>
      <w:r>
        <w:rPr>
          <w:rFonts w:ascii="宋体" w:hAnsi="宋体"/>
          <w:color w:val="auto"/>
          <w:highlight w:val="none"/>
          <w:lang w:val="zh-CN"/>
        </w:rPr>
        <w:t>、</w:t>
      </w:r>
      <w:r>
        <w:rPr>
          <w:rFonts w:hint="eastAsia" w:ascii="宋体" w:hAnsi="宋体"/>
          <w:color w:val="auto"/>
          <w:highlight w:val="none"/>
          <w:lang w:val="zh-CN"/>
        </w:rPr>
        <w:t>《</w:t>
      </w:r>
      <w:r>
        <w:rPr>
          <w:rFonts w:hint="eastAsia" w:ascii="宋体" w:hAnsi="宋体"/>
          <w:color w:val="auto"/>
          <w:kern w:val="0"/>
          <w:szCs w:val="21"/>
          <w:highlight w:val="none"/>
          <w:lang w:val="zh-CN"/>
        </w:rPr>
        <w:t>重庆市公路工程施工招标文件示范文本</w:t>
      </w:r>
      <w:r>
        <w:rPr>
          <w:rFonts w:hint="eastAsia" w:ascii="宋体" w:hAnsi="宋体"/>
          <w:color w:val="auto"/>
          <w:highlight w:val="none"/>
          <w:lang w:val="zh-CN"/>
        </w:rPr>
        <w:t>》</w:t>
      </w:r>
      <w:r>
        <w:rPr>
          <w:rFonts w:ascii="宋体" w:hAnsi="宋体"/>
          <w:color w:val="auto"/>
          <w:highlight w:val="none"/>
          <w:lang w:val="zh-CN"/>
        </w:rPr>
        <w:t>第五章</w:t>
      </w:r>
      <w:r>
        <w:rPr>
          <w:rFonts w:hint="eastAsia" w:ascii="宋体" w:hAnsi="宋体"/>
          <w:color w:val="auto"/>
          <w:highlight w:val="none"/>
          <w:lang w:val="zh-CN"/>
        </w:rPr>
        <w:t>“</w:t>
      </w:r>
      <w:r>
        <w:rPr>
          <w:rFonts w:ascii="宋体" w:hAnsi="宋体"/>
          <w:color w:val="auto"/>
          <w:highlight w:val="none"/>
          <w:lang w:val="zh-CN"/>
        </w:rPr>
        <w:t>工程量清单</w:t>
      </w:r>
      <w:r>
        <w:rPr>
          <w:rFonts w:hint="eastAsia" w:ascii="宋体" w:hAnsi="宋体"/>
          <w:color w:val="auto"/>
          <w:highlight w:val="none"/>
          <w:lang w:val="zh-CN"/>
        </w:rPr>
        <w:t>”由</w:t>
      </w:r>
      <w:r>
        <w:rPr>
          <w:rFonts w:ascii="宋体" w:hAnsi="宋体"/>
          <w:color w:val="auto"/>
          <w:highlight w:val="none"/>
          <w:lang w:val="zh-CN"/>
        </w:rPr>
        <w:t>招标人根据交通运输部及重庆市交通行政主管部门</w:t>
      </w:r>
      <w:r>
        <w:rPr>
          <w:rFonts w:hint="eastAsia" w:ascii="宋体" w:hAnsi="宋体"/>
          <w:color w:val="auto"/>
          <w:highlight w:val="none"/>
          <w:lang w:val="zh-CN"/>
        </w:rPr>
        <w:t>现行</w:t>
      </w:r>
      <w:r>
        <w:rPr>
          <w:rFonts w:ascii="宋体" w:hAnsi="宋体"/>
          <w:color w:val="auto"/>
          <w:highlight w:val="none"/>
          <w:lang w:val="zh-CN"/>
        </w:rPr>
        <w:t>有关规定、招标项目具体特点和实际需要编制，并与</w:t>
      </w:r>
      <w:r>
        <w:rPr>
          <w:rFonts w:hint="eastAsia" w:ascii="宋体" w:hAnsi="宋体"/>
          <w:color w:val="auto"/>
          <w:highlight w:val="none"/>
          <w:lang w:val="zh-CN"/>
        </w:rPr>
        <w:t>“</w:t>
      </w:r>
      <w:r>
        <w:rPr>
          <w:rFonts w:ascii="宋体" w:hAnsi="宋体"/>
          <w:color w:val="auto"/>
          <w:highlight w:val="none"/>
          <w:lang w:val="zh-CN"/>
        </w:rPr>
        <w:t>投标人须知</w:t>
      </w:r>
      <w:r>
        <w:rPr>
          <w:rFonts w:hint="eastAsia" w:ascii="宋体" w:hAnsi="宋体"/>
          <w:color w:val="auto"/>
          <w:highlight w:val="none"/>
          <w:lang w:val="zh-CN"/>
        </w:rPr>
        <w:t>”、“</w:t>
      </w:r>
      <w:r>
        <w:rPr>
          <w:rFonts w:ascii="宋体" w:hAnsi="宋体"/>
          <w:color w:val="auto"/>
          <w:highlight w:val="none"/>
          <w:lang w:val="zh-CN"/>
        </w:rPr>
        <w:t>通用合同条款</w:t>
      </w:r>
      <w:r>
        <w:rPr>
          <w:rFonts w:hint="eastAsia" w:ascii="宋体" w:hAnsi="宋体"/>
          <w:color w:val="auto"/>
          <w:highlight w:val="none"/>
          <w:lang w:val="zh-CN"/>
        </w:rPr>
        <w:t>”、“</w:t>
      </w:r>
      <w:r>
        <w:rPr>
          <w:rFonts w:ascii="宋体" w:hAnsi="宋体"/>
          <w:color w:val="auto"/>
          <w:highlight w:val="none"/>
          <w:lang w:val="zh-CN"/>
        </w:rPr>
        <w:t>专用合同条款</w:t>
      </w:r>
      <w:r>
        <w:rPr>
          <w:rFonts w:hint="eastAsia" w:ascii="宋体" w:hAnsi="宋体"/>
          <w:color w:val="auto"/>
          <w:highlight w:val="none"/>
          <w:lang w:val="zh-CN"/>
        </w:rPr>
        <w:t>”、“</w:t>
      </w:r>
      <w:r>
        <w:rPr>
          <w:rFonts w:ascii="宋体" w:hAnsi="宋体"/>
          <w:color w:val="auto"/>
          <w:highlight w:val="none"/>
          <w:lang w:val="zh-CN"/>
        </w:rPr>
        <w:t>技术规范</w:t>
      </w:r>
      <w:r>
        <w:rPr>
          <w:rFonts w:hint="eastAsia" w:ascii="宋体" w:hAnsi="宋体"/>
          <w:color w:val="auto"/>
          <w:highlight w:val="none"/>
          <w:lang w:val="zh-CN"/>
        </w:rPr>
        <w:t>”、“</w:t>
      </w:r>
      <w:r>
        <w:rPr>
          <w:rFonts w:ascii="宋体" w:hAnsi="宋体"/>
          <w:color w:val="auto"/>
          <w:highlight w:val="none"/>
          <w:lang w:val="zh-CN"/>
        </w:rPr>
        <w:t>工程量清单计量规则</w:t>
      </w:r>
      <w:r>
        <w:rPr>
          <w:rFonts w:hint="eastAsia" w:ascii="宋体" w:hAnsi="宋体"/>
          <w:color w:val="auto"/>
          <w:highlight w:val="none"/>
          <w:lang w:val="zh-CN"/>
        </w:rPr>
        <w:t>”、“</w:t>
      </w:r>
      <w:r>
        <w:rPr>
          <w:rFonts w:ascii="宋体" w:hAnsi="宋体"/>
          <w:color w:val="auto"/>
          <w:highlight w:val="none"/>
          <w:lang w:val="zh-CN"/>
        </w:rPr>
        <w:t>图纸</w:t>
      </w:r>
      <w:r>
        <w:rPr>
          <w:rFonts w:hint="eastAsia" w:ascii="宋体" w:hAnsi="宋体"/>
          <w:color w:val="auto"/>
          <w:highlight w:val="none"/>
          <w:lang w:val="zh-CN"/>
        </w:rPr>
        <w:t>”</w:t>
      </w:r>
      <w:r>
        <w:rPr>
          <w:rFonts w:ascii="宋体" w:hAnsi="宋体"/>
          <w:color w:val="auto"/>
          <w:highlight w:val="none"/>
          <w:lang w:val="zh-CN"/>
        </w:rPr>
        <w:t>相衔接。</w:t>
      </w:r>
    </w:p>
    <w:p>
      <w:pPr>
        <w:spacing w:line="360" w:lineRule="auto"/>
        <w:ind w:firstLine="420" w:firstLineChars="200"/>
        <w:rPr>
          <w:rFonts w:hint="eastAsia" w:ascii="宋体" w:hAnsi="宋体"/>
          <w:color w:val="auto"/>
          <w:highlight w:val="none"/>
          <w:lang w:val="zh-CN"/>
        </w:rPr>
      </w:pPr>
      <w:r>
        <w:rPr>
          <w:rFonts w:hint="eastAsia" w:ascii="宋体" w:hAnsi="宋体"/>
          <w:color w:val="auto"/>
          <w:highlight w:val="none"/>
          <w:lang w:val="en-US" w:eastAsia="zh-CN"/>
        </w:rPr>
        <w:t>八</w:t>
      </w:r>
      <w:r>
        <w:rPr>
          <w:rFonts w:ascii="宋体" w:hAnsi="宋体"/>
          <w:color w:val="auto"/>
          <w:highlight w:val="none"/>
          <w:lang w:val="zh-CN"/>
        </w:rPr>
        <w:t>、</w:t>
      </w:r>
      <w:r>
        <w:rPr>
          <w:rFonts w:hint="eastAsia" w:ascii="宋体" w:hAnsi="宋体"/>
          <w:color w:val="auto"/>
          <w:highlight w:val="none"/>
          <w:lang w:val="zh-CN"/>
        </w:rPr>
        <w:t>《</w:t>
      </w:r>
      <w:r>
        <w:rPr>
          <w:rFonts w:hint="eastAsia" w:ascii="宋体" w:hAnsi="宋体"/>
          <w:color w:val="auto"/>
          <w:kern w:val="0"/>
          <w:szCs w:val="21"/>
          <w:highlight w:val="none"/>
          <w:lang w:val="zh-CN"/>
        </w:rPr>
        <w:t>重庆市公路工程施工招标文件示范文本</w:t>
      </w:r>
      <w:r>
        <w:rPr>
          <w:rFonts w:hint="eastAsia" w:ascii="宋体" w:hAnsi="宋体"/>
          <w:color w:val="auto"/>
          <w:highlight w:val="none"/>
          <w:lang w:val="zh-CN"/>
        </w:rPr>
        <w:t>》</w:t>
      </w:r>
      <w:r>
        <w:rPr>
          <w:rFonts w:ascii="宋体" w:hAnsi="宋体"/>
          <w:color w:val="auto"/>
          <w:highlight w:val="none"/>
          <w:lang w:val="zh-CN"/>
        </w:rPr>
        <w:t>第六章</w:t>
      </w:r>
      <w:r>
        <w:rPr>
          <w:rFonts w:hint="eastAsia" w:ascii="宋体" w:hAnsi="宋体"/>
          <w:color w:val="auto"/>
          <w:highlight w:val="none"/>
          <w:lang w:val="zh-CN"/>
        </w:rPr>
        <w:t>“</w:t>
      </w:r>
      <w:r>
        <w:rPr>
          <w:rFonts w:ascii="宋体" w:hAnsi="宋体"/>
          <w:color w:val="auto"/>
          <w:highlight w:val="none"/>
          <w:lang w:val="zh-CN"/>
        </w:rPr>
        <w:t>图纸</w:t>
      </w:r>
      <w:r>
        <w:rPr>
          <w:rFonts w:hint="eastAsia" w:ascii="宋体" w:hAnsi="宋体"/>
          <w:color w:val="auto"/>
          <w:highlight w:val="none"/>
          <w:lang w:val="zh-CN"/>
        </w:rPr>
        <w:t>”</w:t>
      </w:r>
      <w:r>
        <w:rPr>
          <w:rFonts w:ascii="宋体" w:hAnsi="宋体"/>
          <w:color w:val="auto"/>
          <w:highlight w:val="none"/>
          <w:lang w:val="zh-CN"/>
        </w:rPr>
        <w:t>由招标人根据招标项目具体特点和实际需要编制，并与</w:t>
      </w:r>
      <w:r>
        <w:rPr>
          <w:rFonts w:hint="eastAsia" w:ascii="宋体" w:hAnsi="宋体"/>
          <w:color w:val="auto"/>
          <w:highlight w:val="none"/>
          <w:lang w:val="zh-CN"/>
        </w:rPr>
        <w:t>“</w:t>
      </w:r>
      <w:r>
        <w:rPr>
          <w:rFonts w:ascii="宋体" w:hAnsi="宋体"/>
          <w:color w:val="auto"/>
          <w:highlight w:val="none"/>
          <w:lang w:val="zh-CN"/>
        </w:rPr>
        <w:t>投标人须知</w:t>
      </w:r>
      <w:r>
        <w:rPr>
          <w:rFonts w:hint="eastAsia" w:ascii="宋体" w:hAnsi="宋体"/>
          <w:color w:val="auto"/>
          <w:highlight w:val="none"/>
          <w:lang w:val="zh-CN"/>
        </w:rPr>
        <w:t>”</w:t>
      </w:r>
      <w:r>
        <w:rPr>
          <w:rFonts w:ascii="宋体" w:hAnsi="宋体"/>
          <w:color w:val="auto"/>
          <w:highlight w:val="none"/>
          <w:lang w:val="zh-CN"/>
        </w:rPr>
        <w:t>、</w:t>
      </w:r>
      <w:r>
        <w:rPr>
          <w:rFonts w:hint="eastAsia" w:ascii="宋体" w:hAnsi="宋体"/>
          <w:color w:val="auto"/>
          <w:highlight w:val="none"/>
          <w:lang w:val="zh-CN"/>
        </w:rPr>
        <w:t>“</w:t>
      </w:r>
      <w:r>
        <w:rPr>
          <w:rFonts w:ascii="宋体" w:hAnsi="宋体"/>
          <w:color w:val="auto"/>
          <w:highlight w:val="none"/>
          <w:lang w:val="zh-CN"/>
        </w:rPr>
        <w:t>通用合同条款</w:t>
      </w:r>
      <w:r>
        <w:rPr>
          <w:rFonts w:hint="eastAsia" w:ascii="宋体" w:hAnsi="宋体"/>
          <w:color w:val="auto"/>
          <w:highlight w:val="none"/>
          <w:lang w:val="zh-CN"/>
        </w:rPr>
        <w:t>”</w:t>
      </w:r>
      <w:r>
        <w:rPr>
          <w:rFonts w:ascii="宋体" w:hAnsi="宋体"/>
          <w:color w:val="auto"/>
          <w:highlight w:val="none"/>
          <w:lang w:val="zh-CN"/>
        </w:rPr>
        <w:t>、</w:t>
      </w:r>
      <w:r>
        <w:rPr>
          <w:rFonts w:hint="eastAsia" w:ascii="宋体" w:hAnsi="宋体"/>
          <w:color w:val="auto"/>
          <w:highlight w:val="none"/>
          <w:lang w:val="zh-CN"/>
        </w:rPr>
        <w:t>“</w:t>
      </w:r>
      <w:r>
        <w:rPr>
          <w:rFonts w:ascii="宋体" w:hAnsi="宋体"/>
          <w:color w:val="auto"/>
          <w:highlight w:val="none"/>
          <w:lang w:val="zh-CN"/>
        </w:rPr>
        <w:t>专用合同条款</w:t>
      </w:r>
      <w:r>
        <w:rPr>
          <w:rFonts w:hint="eastAsia" w:ascii="宋体" w:hAnsi="宋体"/>
          <w:color w:val="auto"/>
          <w:highlight w:val="none"/>
          <w:lang w:val="zh-CN"/>
        </w:rPr>
        <w:t>”</w:t>
      </w:r>
      <w:r>
        <w:rPr>
          <w:rFonts w:ascii="宋体" w:hAnsi="宋体"/>
          <w:color w:val="auto"/>
          <w:highlight w:val="none"/>
          <w:lang w:val="zh-CN"/>
        </w:rPr>
        <w:t>、</w:t>
      </w:r>
      <w:r>
        <w:rPr>
          <w:rFonts w:hint="eastAsia" w:ascii="宋体" w:hAnsi="宋体"/>
          <w:color w:val="auto"/>
          <w:highlight w:val="none"/>
          <w:lang w:val="zh-CN"/>
        </w:rPr>
        <w:t>“</w:t>
      </w:r>
      <w:r>
        <w:rPr>
          <w:rFonts w:ascii="宋体" w:hAnsi="宋体"/>
          <w:color w:val="auto"/>
          <w:highlight w:val="none"/>
          <w:lang w:val="zh-CN"/>
        </w:rPr>
        <w:t>技术规范</w:t>
      </w:r>
      <w:r>
        <w:rPr>
          <w:rFonts w:hint="eastAsia" w:ascii="宋体" w:hAnsi="宋体"/>
          <w:color w:val="auto"/>
          <w:highlight w:val="none"/>
          <w:lang w:val="zh-CN"/>
        </w:rPr>
        <w:t>”</w:t>
      </w:r>
      <w:r>
        <w:rPr>
          <w:rFonts w:ascii="宋体" w:hAnsi="宋体"/>
          <w:color w:val="auto"/>
          <w:highlight w:val="none"/>
          <w:lang w:val="zh-CN"/>
        </w:rPr>
        <w:t>相衔接。</w:t>
      </w:r>
    </w:p>
    <w:p>
      <w:pPr>
        <w:spacing w:line="360" w:lineRule="auto"/>
        <w:ind w:firstLine="420" w:firstLineChars="200"/>
        <w:rPr>
          <w:rFonts w:ascii="宋体" w:hAnsi="宋体"/>
          <w:color w:val="auto"/>
          <w:highlight w:val="none"/>
          <w:lang w:val="zh-CN"/>
        </w:rPr>
      </w:pPr>
      <w:r>
        <w:rPr>
          <w:rFonts w:hint="eastAsia" w:ascii="宋体" w:hAnsi="宋体"/>
          <w:color w:val="auto"/>
          <w:highlight w:val="none"/>
          <w:lang w:val="en-US" w:eastAsia="zh-CN"/>
        </w:rPr>
        <w:t>九</w:t>
      </w:r>
      <w:r>
        <w:rPr>
          <w:rFonts w:ascii="宋体" w:hAnsi="宋体"/>
          <w:color w:val="auto"/>
          <w:highlight w:val="none"/>
          <w:lang w:val="zh-CN"/>
        </w:rPr>
        <w:t>、</w:t>
      </w:r>
      <w:r>
        <w:rPr>
          <w:rFonts w:hint="eastAsia" w:ascii="宋体" w:hAnsi="宋体"/>
          <w:color w:val="auto"/>
          <w:highlight w:val="none"/>
          <w:lang w:val="zh-CN"/>
        </w:rPr>
        <w:t>《</w:t>
      </w:r>
      <w:r>
        <w:rPr>
          <w:rFonts w:hint="eastAsia" w:ascii="宋体" w:hAnsi="宋体"/>
          <w:color w:val="auto"/>
          <w:kern w:val="0"/>
          <w:szCs w:val="21"/>
          <w:highlight w:val="none"/>
          <w:lang w:val="zh-CN"/>
        </w:rPr>
        <w:t>重庆市公路工程施工招标文件示范文本</w:t>
      </w:r>
      <w:r>
        <w:rPr>
          <w:rFonts w:hint="eastAsia" w:ascii="宋体" w:hAnsi="宋体"/>
          <w:color w:val="auto"/>
          <w:highlight w:val="none"/>
          <w:lang w:val="zh-CN"/>
        </w:rPr>
        <w:t>》</w:t>
      </w:r>
      <w:r>
        <w:rPr>
          <w:rFonts w:ascii="宋体" w:hAnsi="宋体"/>
          <w:color w:val="auto"/>
          <w:highlight w:val="none"/>
          <w:lang w:val="zh-CN"/>
        </w:rPr>
        <w:t>第七章</w:t>
      </w:r>
      <w:r>
        <w:rPr>
          <w:rFonts w:hint="eastAsia" w:ascii="宋体" w:hAnsi="宋体"/>
          <w:color w:val="auto"/>
          <w:highlight w:val="none"/>
          <w:lang w:val="zh-CN"/>
        </w:rPr>
        <w:t>“</w:t>
      </w:r>
      <w:r>
        <w:rPr>
          <w:rFonts w:ascii="宋体" w:hAnsi="宋体"/>
          <w:color w:val="auto"/>
          <w:highlight w:val="none"/>
          <w:lang w:val="zh-CN"/>
        </w:rPr>
        <w:t>技术规范</w:t>
      </w:r>
      <w:r>
        <w:rPr>
          <w:rFonts w:hint="eastAsia" w:ascii="宋体" w:hAnsi="宋体"/>
          <w:color w:val="auto"/>
          <w:highlight w:val="none"/>
          <w:lang w:val="zh-CN"/>
        </w:rPr>
        <w:t>”</w:t>
      </w:r>
      <w:r>
        <w:rPr>
          <w:rFonts w:ascii="宋体" w:hAnsi="宋体"/>
          <w:color w:val="auto"/>
          <w:highlight w:val="none"/>
          <w:lang w:val="zh-CN"/>
        </w:rPr>
        <w:t>、第八章</w:t>
      </w:r>
      <w:r>
        <w:rPr>
          <w:rFonts w:hint="eastAsia" w:ascii="宋体" w:hAnsi="宋体"/>
          <w:color w:val="auto"/>
          <w:highlight w:val="none"/>
          <w:lang w:val="zh-CN"/>
        </w:rPr>
        <w:t>“</w:t>
      </w:r>
      <w:r>
        <w:rPr>
          <w:rFonts w:ascii="宋体" w:hAnsi="宋体"/>
          <w:color w:val="auto"/>
          <w:highlight w:val="none"/>
          <w:lang w:val="zh-CN"/>
        </w:rPr>
        <w:t>工程量清单计量规则</w:t>
      </w:r>
      <w:r>
        <w:rPr>
          <w:rFonts w:hint="eastAsia" w:ascii="宋体" w:hAnsi="宋体"/>
          <w:color w:val="auto"/>
          <w:highlight w:val="none"/>
          <w:lang w:val="zh-CN"/>
        </w:rPr>
        <w:t>”</w:t>
      </w:r>
      <w:r>
        <w:rPr>
          <w:rFonts w:ascii="宋体" w:hAnsi="宋体"/>
          <w:color w:val="auto"/>
          <w:highlight w:val="none"/>
          <w:lang w:val="zh-CN"/>
        </w:rPr>
        <w:t>由招标人根据招标项目具体特点和实际需要编制。</w:t>
      </w:r>
    </w:p>
    <w:p>
      <w:pPr>
        <w:spacing w:line="360" w:lineRule="auto"/>
        <w:ind w:firstLine="420" w:firstLineChars="200"/>
        <w:rPr>
          <w:rFonts w:ascii="宋体" w:hAnsi="宋体"/>
          <w:color w:val="auto"/>
          <w:highlight w:val="none"/>
        </w:rPr>
      </w:pPr>
      <w:r>
        <w:rPr>
          <w:rFonts w:hint="eastAsia" w:ascii="宋体" w:hAnsi="宋体"/>
          <w:color w:val="auto"/>
          <w:highlight w:val="none"/>
          <w:lang w:val="en-US" w:eastAsia="zh-CN"/>
        </w:rPr>
        <w:t>十</w:t>
      </w:r>
      <w:r>
        <w:rPr>
          <w:rFonts w:ascii="宋体" w:hAnsi="宋体"/>
          <w:color w:val="auto"/>
          <w:highlight w:val="none"/>
        </w:rPr>
        <w:t>、</w:t>
      </w:r>
      <w:r>
        <w:rPr>
          <w:rFonts w:hint="eastAsia" w:ascii="宋体" w:hAnsi="宋体"/>
          <w:color w:val="auto"/>
          <w:highlight w:val="none"/>
        </w:rPr>
        <w:t>第二章“投标人须知前附表”与其正文不一致的以“投标人须知前附表”为准，第三章“评标办法前附表”与其正文不一致的以“评标办法前附表”为准，第二章“投标人须知正文”与第三章“评标办法正文”不允许修改。招标人必须将所有涉及否决投标的情形逐条清晰的列入第三章“否决投标情况一览表”中，否则不得作为否决投标的依据。第四章“合同条款及格式”中的第二部分通用合同条款不允许修改。</w:t>
      </w:r>
    </w:p>
    <w:p>
      <w:pPr>
        <w:spacing w:line="360" w:lineRule="auto"/>
        <w:ind w:firstLine="420" w:firstLineChars="200"/>
        <w:rPr>
          <w:rFonts w:ascii="宋体" w:hAnsi="宋体"/>
          <w:color w:val="auto"/>
          <w:highlight w:val="none"/>
          <w:lang w:val="zh-CN"/>
        </w:rPr>
        <w:sectPr>
          <w:footerReference r:id="rId6" w:type="default"/>
          <w:pgSz w:w="11907" w:h="16840"/>
          <w:pgMar w:top="1304" w:right="1134" w:bottom="1304" w:left="1304" w:header="851" w:footer="992" w:gutter="0"/>
          <w:pgNumType w:start="1"/>
          <w:cols w:space="720" w:num="1"/>
          <w:docGrid w:linePitch="312" w:charSpace="0"/>
        </w:sectPr>
      </w:pPr>
      <w:r>
        <w:rPr>
          <w:rFonts w:ascii="宋体" w:hAnsi="宋体"/>
          <w:color w:val="auto"/>
          <w:highlight w:val="none"/>
          <w:lang w:val="zh-CN"/>
        </w:rPr>
        <w:t>十一、《</w:t>
      </w:r>
      <w:r>
        <w:rPr>
          <w:rFonts w:hint="eastAsia" w:ascii="宋体" w:hAnsi="宋体"/>
          <w:color w:val="auto"/>
          <w:kern w:val="0"/>
          <w:szCs w:val="21"/>
          <w:highlight w:val="none"/>
          <w:lang w:val="zh-CN"/>
        </w:rPr>
        <w:t>重庆市公路工程施工招标文件示范文本</w:t>
      </w:r>
      <w:r>
        <w:rPr>
          <w:rFonts w:ascii="宋体" w:hAnsi="宋体"/>
          <w:color w:val="auto"/>
          <w:highlight w:val="none"/>
          <w:lang w:val="zh-CN"/>
        </w:rPr>
        <w:t>》将根据实际使用过程中出现的问题及时进行修改。各使用单位或个人对《</w:t>
      </w:r>
      <w:r>
        <w:rPr>
          <w:rFonts w:hint="eastAsia" w:ascii="宋体" w:hAnsi="宋体"/>
          <w:color w:val="auto"/>
          <w:kern w:val="0"/>
          <w:szCs w:val="21"/>
          <w:highlight w:val="none"/>
          <w:lang w:val="zh-CN"/>
        </w:rPr>
        <w:t>重庆市公路工程施工招标文件示范文本</w:t>
      </w:r>
      <w:r>
        <w:rPr>
          <w:rFonts w:ascii="宋体" w:hAnsi="宋体"/>
          <w:color w:val="auto"/>
          <w:highlight w:val="none"/>
          <w:lang w:val="zh-CN"/>
        </w:rPr>
        <w:t>》的修改意见和建议，可向</w:t>
      </w:r>
      <w:r>
        <w:rPr>
          <w:rFonts w:hint="eastAsia" w:ascii="宋体" w:hAnsi="宋体"/>
          <w:kern w:val="0"/>
          <w:szCs w:val="21"/>
          <w:lang w:val="zh-CN"/>
        </w:rPr>
        <w:t>重庆市发展和改革委员会</w:t>
      </w:r>
      <w:r>
        <w:rPr>
          <w:rFonts w:ascii="宋体" w:hAnsi="宋体"/>
          <w:color w:val="auto"/>
          <w:highlight w:val="none"/>
          <w:lang w:val="zh-CN"/>
        </w:rPr>
        <w:t>反映。</w:t>
      </w:r>
      <w:r>
        <w:rPr>
          <w:rFonts w:ascii="宋体" w:hAnsi="宋体"/>
          <w:color w:val="auto"/>
          <w:kern w:val="0"/>
          <w:szCs w:val="21"/>
          <w:highlight w:val="none"/>
          <w:lang w:val="zh-CN"/>
        </w:rPr>
        <w:t>联系电话</w:t>
      </w:r>
      <w:r>
        <w:rPr>
          <w:rFonts w:hint="eastAsia" w:ascii="宋体" w:hAnsi="宋体"/>
          <w:color w:val="auto"/>
          <w:kern w:val="0"/>
          <w:szCs w:val="21"/>
          <w:highlight w:val="none"/>
          <w:lang w:val="zh-CN"/>
        </w:rPr>
        <w:t>：023-</w:t>
      </w:r>
      <w:r>
        <w:rPr>
          <w:rFonts w:hint="eastAsia" w:ascii="宋体" w:hAnsi="宋体"/>
          <w:kern w:val="0"/>
          <w:szCs w:val="21"/>
          <w:lang w:val="zh-CN"/>
        </w:rPr>
        <w:t>67575759</w:t>
      </w:r>
      <w:r>
        <w:rPr>
          <w:rFonts w:hint="eastAsia" w:ascii="宋体" w:hAnsi="宋体"/>
          <w:color w:val="auto"/>
          <w:kern w:val="0"/>
          <w:szCs w:val="21"/>
          <w:highlight w:val="none"/>
          <w:lang w:val="zh-CN"/>
        </w:rPr>
        <w:t>或023-</w:t>
      </w:r>
      <w:r>
        <w:rPr>
          <w:rFonts w:hint="eastAsia" w:ascii="宋体" w:hAnsi="宋体"/>
          <w:kern w:val="0"/>
          <w:szCs w:val="21"/>
          <w:lang w:val="zh-CN"/>
        </w:rPr>
        <w:t>67575877</w:t>
      </w:r>
      <w:r>
        <w:rPr>
          <w:rFonts w:hint="eastAsia" w:ascii="宋体" w:hAnsi="宋体"/>
          <w:color w:val="auto"/>
          <w:kern w:val="0"/>
          <w:szCs w:val="21"/>
          <w:highlight w:val="none"/>
          <w:lang w:val="zh-CN"/>
        </w:rPr>
        <w:t>。</w:t>
      </w:r>
    </w:p>
    <w:p>
      <w:pPr>
        <w:jc w:val="center"/>
        <w:rPr>
          <w:rFonts w:ascii="宋体" w:hAnsi="宋体"/>
          <w:b/>
          <w:color w:val="auto"/>
          <w:sz w:val="44"/>
          <w:szCs w:val="44"/>
          <w:highlight w:val="none"/>
        </w:rPr>
      </w:pPr>
      <w:bookmarkStart w:id="1" w:name="_Toc43278824"/>
      <w:bookmarkStart w:id="2" w:name="_Toc28400"/>
      <w:bookmarkStart w:id="3" w:name="_Toc536621766"/>
      <w:bookmarkStart w:id="4" w:name="_Toc536781693"/>
      <w:bookmarkStart w:id="5" w:name="_Toc536782092"/>
      <w:bookmarkStart w:id="6" w:name="_Toc509218549"/>
      <w:bookmarkStart w:id="7" w:name="_Toc536800622"/>
      <w:bookmarkStart w:id="8" w:name="_Toc536628229"/>
      <w:bookmarkStart w:id="9" w:name="_Toc37531048"/>
    </w:p>
    <w:p>
      <w:pPr>
        <w:spacing w:line="360" w:lineRule="auto"/>
        <w:jc w:val="center"/>
        <w:rPr>
          <w:rFonts w:hint="eastAsia" w:ascii="宋体" w:hAnsi="宋体"/>
          <w:color w:val="auto"/>
          <w:kern w:val="0"/>
          <w:sz w:val="32"/>
          <w:szCs w:val="32"/>
          <w:highlight w:val="none"/>
          <w:u w:val="single"/>
        </w:rPr>
      </w:pPr>
      <w:r>
        <w:rPr>
          <w:rFonts w:hint="eastAsia" w:ascii="宋体" w:hAnsi="宋体"/>
          <w:color w:val="auto"/>
          <w:kern w:val="0"/>
          <w:sz w:val="32"/>
          <w:szCs w:val="32"/>
          <w:highlight w:val="none"/>
          <w:u w:val="single"/>
        </w:rPr>
        <w:t xml:space="preserve">                   （项目名称）</w:t>
      </w: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rPr>
        <w:t xml:space="preserve">施 工 </w:t>
      </w:r>
      <w:r>
        <w:rPr>
          <w:rFonts w:ascii="宋体" w:hAnsi="宋体"/>
          <w:color w:val="auto"/>
          <w:kern w:val="0"/>
          <w:sz w:val="72"/>
          <w:szCs w:val="72"/>
          <w:highlight w:val="none"/>
        </w:rPr>
        <w:t>招</w:t>
      </w:r>
      <w:r>
        <w:rPr>
          <w:rFonts w:hint="eastAsia" w:ascii="宋体" w:hAnsi="宋体"/>
          <w:color w:val="auto"/>
          <w:kern w:val="0"/>
          <w:sz w:val="72"/>
          <w:szCs w:val="72"/>
          <w:highlight w:val="none"/>
        </w:rPr>
        <w:t xml:space="preserve"> </w:t>
      </w:r>
      <w:r>
        <w:rPr>
          <w:rFonts w:ascii="宋体" w:hAnsi="宋体"/>
          <w:color w:val="auto"/>
          <w:kern w:val="0"/>
          <w:sz w:val="72"/>
          <w:szCs w:val="72"/>
          <w:highlight w:val="none"/>
        </w:rPr>
        <w:t>标</w:t>
      </w:r>
      <w:r>
        <w:rPr>
          <w:rFonts w:hint="eastAsia" w:ascii="宋体" w:hAnsi="宋体"/>
          <w:color w:val="auto"/>
          <w:kern w:val="0"/>
          <w:sz w:val="72"/>
          <w:szCs w:val="72"/>
          <w:highlight w:val="none"/>
        </w:rPr>
        <w:t xml:space="preserve"> </w:t>
      </w:r>
      <w:r>
        <w:rPr>
          <w:rFonts w:ascii="宋体" w:hAnsi="宋体"/>
          <w:color w:val="auto"/>
          <w:kern w:val="0"/>
          <w:sz w:val="72"/>
          <w:szCs w:val="72"/>
          <w:highlight w:val="none"/>
        </w:rPr>
        <w:t>文</w:t>
      </w:r>
      <w:r>
        <w:rPr>
          <w:rFonts w:hint="eastAsia" w:ascii="宋体" w:hAnsi="宋体"/>
          <w:color w:val="auto"/>
          <w:kern w:val="0"/>
          <w:sz w:val="72"/>
          <w:szCs w:val="72"/>
          <w:highlight w:val="none"/>
        </w:rPr>
        <w:t xml:space="preserve"> </w:t>
      </w:r>
      <w:r>
        <w:rPr>
          <w:rFonts w:ascii="宋体" w:hAnsi="宋体"/>
          <w:color w:val="auto"/>
          <w:kern w:val="0"/>
          <w:sz w:val="72"/>
          <w:szCs w:val="72"/>
          <w:highlight w:val="none"/>
        </w:rPr>
        <w:t>件</w:t>
      </w:r>
    </w:p>
    <w:p>
      <w:pPr>
        <w:autoSpaceDE w:val="0"/>
        <w:autoSpaceDN w:val="0"/>
        <w:adjustRightInd w:val="0"/>
        <w:snapToGrid w:val="0"/>
        <w:spacing w:line="360" w:lineRule="auto"/>
        <w:jc w:val="left"/>
        <w:rPr>
          <w:rFonts w:ascii="宋体" w:hAnsi="宋体"/>
          <w:color w:val="auto"/>
          <w:kern w:val="0"/>
          <w:sz w:val="10"/>
          <w:szCs w:val="1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hint="eastAsia" w:ascii="宋体" w:hAnsi="宋体"/>
          <w:color w:val="auto"/>
          <w:kern w:val="0"/>
          <w:sz w:val="20"/>
          <w:szCs w:val="20"/>
          <w:highlight w:val="none"/>
        </w:rPr>
      </w:pPr>
    </w:p>
    <w:p>
      <w:pPr>
        <w:autoSpaceDE w:val="0"/>
        <w:autoSpaceDN w:val="0"/>
        <w:adjustRightInd w:val="0"/>
        <w:snapToGrid w:val="0"/>
        <w:spacing w:line="360" w:lineRule="auto"/>
        <w:jc w:val="left"/>
        <w:rPr>
          <w:rFonts w:hint="eastAsia" w:ascii="宋体" w:hAnsi="宋体"/>
          <w:color w:val="auto"/>
          <w:kern w:val="0"/>
          <w:sz w:val="20"/>
          <w:szCs w:val="20"/>
          <w:highlight w:val="none"/>
        </w:rPr>
      </w:pPr>
    </w:p>
    <w:p>
      <w:pPr>
        <w:autoSpaceDE w:val="0"/>
        <w:autoSpaceDN w:val="0"/>
        <w:adjustRightInd w:val="0"/>
        <w:snapToGrid w:val="0"/>
        <w:spacing w:line="360" w:lineRule="auto"/>
        <w:rPr>
          <w:rFonts w:hint="eastAsia" w:ascii="宋体" w:hAnsi="宋体"/>
          <w:color w:val="auto"/>
          <w:kern w:val="0"/>
          <w:sz w:val="20"/>
          <w:szCs w:val="20"/>
          <w:highlight w:val="none"/>
        </w:rPr>
      </w:pPr>
    </w:p>
    <w:p>
      <w:pPr>
        <w:autoSpaceDE w:val="0"/>
        <w:autoSpaceDN w:val="0"/>
        <w:adjustRightInd w:val="0"/>
        <w:snapToGrid w:val="0"/>
        <w:spacing w:line="360" w:lineRule="auto"/>
        <w:jc w:val="left"/>
        <w:rPr>
          <w:rFonts w:hint="eastAsia" w:ascii="宋体" w:hAnsi="宋体"/>
          <w:color w:val="auto"/>
          <w:kern w:val="0"/>
          <w:sz w:val="20"/>
          <w:szCs w:val="20"/>
          <w:highlight w:val="none"/>
        </w:rPr>
      </w:pPr>
    </w:p>
    <w:p>
      <w:pPr>
        <w:autoSpaceDE w:val="0"/>
        <w:autoSpaceDN w:val="0"/>
        <w:adjustRightInd w:val="0"/>
        <w:snapToGrid w:val="0"/>
        <w:spacing w:line="360" w:lineRule="auto"/>
        <w:rPr>
          <w:rFonts w:hint="eastAsia" w:ascii="宋体" w:hAnsi="宋体"/>
          <w:color w:val="auto"/>
          <w:kern w:val="0"/>
          <w:sz w:val="20"/>
          <w:szCs w:val="20"/>
          <w:highlight w:val="none"/>
        </w:rPr>
      </w:pPr>
    </w:p>
    <w:p>
      <w:pPr>
        <w:autoSpaceDE w:val="0"/>
        <w:autoSpaceDN w:val="0"/>
        <w:adjustRightInd w:val="0"/>
        <w:snapToGrid w:val="0"/>
        <w:spacing w:line="360" w:lineRule="auto"/>
        <w:rPr>
          <w:rFonts w:hint="eastAsia" w:ascii="宋体" w:hAnsi="宋体"/>
          <w:color w:val="auto"/>
          <w:kern w:val="0"/>
          <w:sz w:val="20"/>
          <w:szCs w:val="20"/>
          <w:highlight w:val="none"/>
        </w:rPr>
      </w:pPr>
    </w:p>
    <w:p>
      <w:pPr>
        <w:autoSpaceDE w:val="0"/>
        <w:autoSpaceDN w:val="0"/>
        <w:adjustRightInd w:val="0"/>
        <w:snapToGrid w:val="0"/>
        <w:spacing w:line="360" w:lineRule="auto"/>
        <w:rPr>
          <w:rFonts w:ascii="宋体" w:hAnsi="宋体"/>
          <w:color w:val="auto"/>
          <w:kern w:val="0"/>
          <w:sz w:val="20"/>
          <w:szCs w:val="20"/>
          <w:highlight w:val="none"/>
        </w:rPr>
      </w:pPr>
    </w:p>
    <w:p>
      <w:pPr>
        <w:tabs>
          <w:tab w:val="left" w:pos="6219"/>
        </w:tabs>
        <w:autoSpaceDE w:val="0"/>
        <w:autoSpaceDN w:val="0"/>
        <w:adjustRightInd w:val="0"/>
        <w:snapToGrid w:val="0"/>
        <w:spacing w:line="360" w:lineRule="auto"/>
        <w:jc w:val="center"/>
        <w:rPr>
          <w:rFonts w:ascii="宋体" w:hAnsi="宋体"/>
          <w:b/>
          <w:color w:val="auto"/>
          <w:w w:val="99"/>
          <w:kern w:val="0"/>
          <w:sz w:val="28"/>
          <w:szCs w:val="28"/>
          <w:highlight w:val="none"/>
        </w:rPr>
      </w:pPr>
      <w:r>
        <w:rPr>
          <w:rFonts w:ascii="宋体" w:hAnsi="宋体"/>
          <w:b/>
          <w:color w:val="auto"/>
          <w:w w:val="99"/>
          <w:kern w:val="0"/>
          <w:sz w:val="28"/>
          <w:szCs w:val="28"/>
          <w:highlight w:val="none"/>
        </w:rPr>
        <w:t>招　　标　 人：</w:t>
      </w:r>
      <w:r>
        <w:rPr>
          <w:rFonts w:ascii="宋体" w:hAnsi="宋体"/>
          <w:color w:val="auto"/>
          <w:kern w:val="0"/>
          <w:sz w:val="28"/>
          <w:szCs w:val="28"/>
          <w:highlight w:val="none"/>
          <w:u w:val="single"/>
        </w:rPr>
        <w:tab/>
      </w:r>
      <w:r>
        <w:rPr>
          <w:rFonts w:ascii="宋体" w:hAnsi="宋体"/>
          <w:color w:val="auto"/>
          <w:kern w:val="0"/>
          <w:sz w:val="28"/>
          <w:szCs w:val="28"/>
          <w:highlight w:val="none"/>
          <w:u w:val="single"/>
        </w:rPr>
        <w:t xml:space="preserve">   </w:t>
      </w:r>
      <w:r>
        <w:rPr>
          <w:rFonts w:ascii="宋体" w:hAnsi="宋体"/>
          <w:b/>
          <w:color w:val="auto"/>
          <w:w w:val="99"/>
          <w:kern w:val="0"/>
          <w:sz w:val="28"/>
          <w:szCs w:val="28"/>
          <w:highlight w:val="none"/>
        </w:rPr>
        <w:t>（盖单位法人章）</w:t>
      </w:r>
    </w:p>
    <w:p>
      <w:pPr>
        <w:tabs>
          <w:tab w:val="left" w:pos="6252"/>
        </w:tabs>
        <w:autoSpaceDE w:val="0"/>
        <w:autoSpaceDN w:val="0"/>
        <w:adjustRightInd w:val="0"/>
        <w:snapToGrid w:val="0"/>
        <w:spacing w:line="360" w:lineRule="auto"/>
        <w:jc w:val="center"/>
        <w:rPr>
          <w:rFonts w:ascii="宋体" w:hAnsi="宋体"/>
          <w:b/>
          <w:color w:val="auto"/>
          <w:w w:val="99"/>
          <w:kern w:val="0"/>
          <w:sz w:val="28"/>
          <w:szCs w:val="28"/>
          <w:highlight w:val="none"/>
        </w:rPr>
      </w:pPr>
      <w:r>
        <w:rPr>
          <w:rFonts w:ascii="宋体" w:hAnsi="宋体"/>
          <w:b/>
          <w:color w:val="auto"/>
          <w:spacing w:val="8"/>
          <w:kern w:val="0"/>
          <w:sz w:val="28"/>
          <w:szCs w:val="28"/>
          <w:highlight w:val="none"/>
        </w:rPr>
        <w:t>招标代理机构：</w:t>
      </w:r>
      <w:r>
        <w:rPr>
          <w:rFonts w:ascii="宋体" w:hAnsi="宋体"/>
          <w:color w:val="auto"/>
          <w:kern w:val="0"/>
          <w:sz w:val="28"/>
          <w:szCs w:val="28"/>
          <w:highlight w:val="none"/>
          <w:u w:val="single"/>
        </w:rPr>
        <w:tab/>
      </w:r>
      <w:r>
        <w:rPr>
          <w:rFonts w:ascii="宋体" w:hAnsi="宋体"/>
          <w:color w:val="auto"/>
          <w:kern w:val="0"/>
          <w:sz w:val="28"/>
          <w:szCs w:val="28"/>
          <w:highlight w:val="none"/>
          <w:u w:val="single"/>
        </w:rPr>
        <w:t xml:space="preserve">   </w:t>
      </w:r>
      <w:r>
        <w:rPr>
          <w:rFonts w:ascii="宋体" w:hAnsi="宋体"/>
          <w:b/>
          <w:color w:val="auto"/>
          <w:w w:val="99"/>
          <w:kern w:val="0"/>
          <w:sz w:val="28"/>
          <w:szCs w:val="28"/>
          <w:highlight w:val="none"/>
        </w:rPr>
        <w:t>（盖单位法人章）</w:t>
      </w:r>
    </w:p>
    <w:p>
      <w:pPr>
        <w:autoSpaceDE w:val="0"/>
        <w:autoSpaceDN w:val="0"/>
        <w:adjustRightInd w:val="0"/>
        <w:snapToGrid w:val="0"/>
        <w:spacing w:line="360" w:lineRule="auto"/>
        <w:jc w:val="center"/>
        <w:rPr>
          <w:rFonts w:ascii="宋体" w:hAnsi="宋体"/>
          <w:b/>
          <w:color w:val="auto"/>
          <w:kern w:val="0"/>
          <w:sz w:val="20"/>
          <w:szCs w:val="20"/>
          <w:highlight w:val="none"/>
        </w:rPr>
      </w:pPr>
    </w:p>
    <w:p>
      <w:pPr>
        <w:autoSpaceDE w:val="0"/>
        <w:autoSpaceDN w:val="0"/>
        <w:adjustRightInd w:val="0"/>
        <w:snapToGrid w:val="0"/>
        <w:spacing w:line="360" w:lineRule="auto"/>
        <w:jc w:val="center"/>
        <w:rPr>
          <w:rFonts w:ascii="宋体" w:hAnsi="宋体"/>
          <w:b/>
          <w:color w:val="auto"/>
          <w:kern w:val="0"/>
          <w:sz w:val="28"/>
          <w:szCs w:val="28"/>
          <w:highlight w:val="none"/>
        </w:rPr>
      </w:pPr>
    </w:p>
    <w:p>
      <w:pPr>
        <w:autoSpaceDE w:val="0"/>
        <w:autoSpaceDN w:val="0"/>
        <w:adjustRightInd w:val="0"/>
        <w:snapToGrid w:val="0"/>
        <w:spacing w:line="360" w:lineRule="auto"/>
        <w:jc w:val="center"/>
        <w:rPr>
          <w:rFonts w:ascii="宋体" w:hAnsi="宋体"/>
          <w:b/>
          <w:color w:val="auto"/>
          <w:kern w:val="0"/>
          <w:sz w:val="28"/>
          <w:szCs w:val="28"/>
          <w:highlight w:val="none"/>
        </w:rPr>
      </w:pPr>
    </w:p>
    <w:p>
      <w:pPr>
        <w:jc w:val="center"/>
        <w:rPr>
          <w:rFonts w:ascii="宋体" w:hAnsi="宋体"/>
          <w:b/>
          <w:bCs/>
          <w:color w:val="auto"/>
          <w:sz w:val="24"/>
          <w:highlight w:val="none"/>
        </w:rPr>
      </w:pPr>
      <w:r>
        <w:rPr>
          <w:rFonts w:ascii="宋体" w:hAnsi="宋体"/>
          <w:b/>
          <w:bCs/>
          <w:color w:val="auto"/>
          <w:sz w:val="24"/>
          <w:highlight w:val="none"/>
          <w:u w:val="single"/>
        </w:rPr>
        <w:t>　　　</w:t>
      </w:r>
      <w:r>
        <w:rPr>
          <w:rFonts w:ascii="宋体" w:hAnsi="宋体"/>
          <w:b/>
          <w:bCs/>
          <w:color w:val="auto"/>
          <w:sz w:val="24"/>
          <w:highlight w:val="none"/>
        </w:rPr>
        <w:t>年</w:t>
      </w:r>
      <w:r>
        <w:rPr>
          <w:rFonts w:ascii="宋体" w:hAnsi="宋体"/>
          <w:b/>
          <w:bCs/>
          <w:color w:val="auto"/>
          <w:sz w:val="24"/>
          <w:highlight w:val="none"/>
          <w:u w:val="single"/>
        </w:rPr>
        <w:t>　　　</w:t>
      </w:r>
      <w:r>
        <w:rPr>
          <w:rFonts w:ascii="宋体" w:hAnsi="宋体"/>
          <w:b/>
          <w:bCs/>
          <w:color w:val="auto"/>
          <w:sz w:val="24"/>
          <w:highlight w:val="none"/>
        </w:rPr>
        <w:t>月</w:t>
      </w:r>
      <w:r>
        <w:rPr>
          <w:rFonts w:ascii="宋体" w:hAnsi="宋体"/>
          <w:b/>
          <w:bCs/>
          <w:color w:val="auto"/>
          <w:sz w:val="24"/>
          <w:highlight w:val="none"/>
          <w:u w:val="single"/>
        </w:rPr>
        <w:t>　　　</w:t>
      </w:r>
      <w:r>
        <w:rPr>
          <w:rFonts w:ascii="宋体" w:hAnsi="宋体"/>
          <w:b/>
          <w:bCs/>
          <w:color w:val="auto"/>
          <w:sz w:val="24"/>
          <w:highlight w:val="none"/>
        </w:rPr>
        <w:t>日</w:t>
      </w:r>
      <w:bookmarkEnd w:id="1"/>
      <w:bookmarkEnd w:id="2"/>
      <w:bookmarkEnd w:id="3"/>
      <w:bookmarkEnd w:id="4"/>
      <w:bookmarkEnd w:id="5"/>
      <w:bookmarkEnd w:id="6"/>
      <w:bookmarkEnd w:id="7"/>
      <w:bookmarkEnd w:id="8"/>
      <w:bookmarkEnd w:id="9"/>
    </w:p>
    <w:p>
      <w:pPr>
        <w:autoSpaceDE w:val="0"/>
        <w:autoSpaceDN w:val="0"/>
        <w:adjustRightInd w:val="0"/>
        <w:snapToGrid w:val="0"/>
        <w:spacing w:line="360" w:lineRule="auto"/>
        <w:jc w:val="center"/>
        <w:rPr>
          <w:rFonts w:ascii="宋体" w:hAnsi="宋体"/>
          <w:b/>
          <w:color w:val="auto"/>
          <w:kern w:val="0"/>
          <w:sz w:val="20"/>
          <w:szCs w:val="20"/>
          <w:highlight w:val="none"/>
        </w:rPr>
      </w:pPr>
    </w:p>
    <w:p>
      <w:pPr>
        <w:pStyle w:val="3"/>
        <w:spacing w:line="360" w:lineRule="auto"/>
        <w:rPr>
          <w:rFonts w:ascii="宋体" w:hAnsi="宋体"/>
          <w:color w:val="auto"/>
          <w:spacing w:val="8"/>
          <w:kern w:val="0"/>
          <w:sz w:val="28"/>
          <w:szCs w:val="28"/>
          <w:highlight w:val="none"/>
          <w:u w:val="single"/>
        </w:rPr>
        <w:sectPr>
          <w:footerReference r:id="rId7" w:type="default"/>
          <w:pgSz w:w="11907" w:h="16840"/>
          <w:pgMar w:top="1304" w:right="1134" w:bottom="1304" w:left="1304" w:header="851" w:footer="992" w:gutter="0"/>
          <w:pgNumType w:start="1"/>
          <w:cols w:space="720" w:num="1"/>
          <w:docGrid w:linePitch="312" w:charSpace="0"/>
        </w:sectPr>
      </w:pPr>
    </w:p>
    <w:bookmarkEnd w:id="0"/>
    <w:p>
      <w:pPr>
        <w:pStyle w:val="40"/>
        <w:jc w:val="center"/>
        <w:rPr>
          <w:rFonts w:ascii="宋体" w:hAnsi="宋体"/>
          <w:color w:val="auto"/>
          <w:sz w:val="44"/>
          <w:szCs w:val="44"/>
          <w:highlight w:val="none"/>
        </w:rPr>
      </w:pPr>
      <w:bookmarkStart w:id="10" w:name="_Toc430530414"/>
      <w:r>
        <w:rPr>
          <w:rFonts w:ascii="宋体" w:hAnsi="宋体"/>
          <w:color w:val="auto"/>
          <w:sz w:val="44"/>
          <w:szCs w:val="44"/>
          <w:highlight w:val="none"/>
          <w:lang w:val="zh-CN"/>
        </w:rPr>
        <w:t>目</w:t>
      </w:r>
      <w:r>
        <w:rPr>
          <w:rFonts w:hint="eastAsia" w:ascii="宋体" w:hAnsi="宋体"/>
          <w:color w:val="auto"/>
          <w:sz w:val="44"/>
          <w:szCs w:val="44"/>
          <w:highlight w:val="none"/>
        </w:rPr>
        <w:t xml:space="preserve"> </w:t>
      </w:r>
      <w:r>
        <w:rPr>
          <w:rFonts w:ascii="宋体" w:hAnsi="宋体"/>
          <w:color w:val="auto"/>
          <w:sz w:val="44"/>
          <w:szCs w:val="44"/>
          <w:highlight w:val="none"/>
          <w:lang w:val="zh-CN"/>
        </w:rPr>
        <w:t>录</w:t>
      </w:r>
    </w:p>
    <w:p>
      <w:pPr>
        <w:pStyle w:val="21"/>
        <w:tabs>
          <w:tab w:val="right" w:leader="dot" w:pos="9469"/>
        </w:tabs>
        <w:rPr>
          <w:b/>
          <w:bCs/>
          <w:i w:val="0"/>
          <w:iCs w:val="0"/>
        </w:rPr>
      </w:pPr>
      <w:r>
        <w:rPr>
          <w:rFonts w:ascii="宋体" w:hAnsi="宋体"/>
          <w:i w:val="0"/>
          <w:iCs w:val="0"/>
          <w:color w:val="auto"/>
          <w:sz w:val="21"/>
          <w:szCs w:val="21"/>
          <w:highlight w:val="none"/>
        </w:rPr>
        <w:fldChar w:fldCharType="begin"/>
      </w:r>
      <w:r>
        <w:rPr>
          <w:rFonts w:ascii="宋体" w:hAnsi="宋体"/>
          <w:i w:val="0"/>
          <w:iCs w:val="0"/>
          <w:color w:val="auto"/>
          <w:sz w:val="21"/>
          <w:szCs w:val="21"/>
          <w:highlight w:val="none"/>
        </w:rPr>
        <w:instrText xml:space="preserve"> TOC \o "1-3" \h \z \u </w:instrText>
      </w:r>
      <w:r>
        <w:rPr>
          <w:rFonts w:ascii="宋体" w:hAnsi="宋体"/>
          <w:i w:val="0"/>
          <w:iCs w:val="0"/>
          <w:color w:val="auto"/>
          <w:sz w:val="21"/>
          <w:szCs w:val="21"/>
          <w:highlight w:val="none"/>
        </w:rPr>
        <w:fldChar w:fldCharType="separate"/>
      </w:r>
      <w:r>
        <w:rPr>
          <w:rFonts w:ascii="宋体" w:hAnsi="宋体"/>
          <w:b/>
          <w:bCs/>
          <w:i w:val="0"/>
          <w:iCs w:val="0"/>
          <w:color w:val="auto"/>
          <w:szCs w:val="21"/>
          <w:highlight w:val="none"/>
        </w:rPr>
        <w:fldChar w:fldCharType="begin"/>
      </w:r>
      <w:r>
        <w:rPr>
          <w:rFonts w:ascii="宋体" w:hAnsi="宋体"/>
          <w:b/>
          <w:bCs/>
          <w:i w:val="0"/>
          <w:iCs w:val="0"/>
          <w:szCs w:val="21"/>
          <w:highlight w:val="none"/>
        </w:rPr>
        <w:instrText xml:space="preserve"> HYPERLINK \l _Toc19469 </w:instrText>
      </w:r>
      <w:r>
        <w:rPr>
          <w:rFonts w:ascii="宋体" w:hAnsi="宋体"/>
          <w:b/>
          <w:bCs/>
          <w:i w:val="0"/>
          <w:iCs w:val="0"/>
          <w:szCs w:val="21"/>
          <w:highlight w:val="none"/>
        </w:rPr>
        <w:fldChar w:fldCharType="separate"/>
      </w:r>
      <w:r>
        <w:rPr>
          <w:rFonts w:hint="eastAsia" w:ascii="宋体" w:hAnsi="宋体"/>
          <w:b/>
          <w:bCs/>
          <w:i w:val="0"/>
          <w:iCs w:val="0"/>
          <w:szCs w:val="52"/>
          <w:highlight w:val="none"/>
        </w:rPr>
        <w:t>第 一 卷</w:t>
      </w:r>
      <w:r>
        <w:rPr>
          <w:b/>
          <w:bCs/>
          <w:i w:val="0"/>
          <w:iCs w:val="0"/>
        </w:rPr>
        <w:tab/>
      </w:r>
      <w:r>
        <w:rPr>
          <w:b/>
          <w:bCs/>
          <w:i w:val="0"/>
          <w:iCs w:val="0"/>
        </w:rPr>
        <w:fldChar w:fldCharType="begin"/>
      </w:r>
      <w:r>
        <w:rPr>
          <w:b/>
          <w:bCs/>
          <w:i w:val="0"/>
          <w:iCs w:val="0"/>
        </w:rPr>
        <w:instrText xml:space="preserve"> PAGEREF _Toc19469 \h </w:instrText>
      </w:r>
      <w:r>
        <w:rPr>
          <w:b/>
          <w:bCs/>
          <w:i w:val="0"/>
          <w:iCs w:val="0"/>
        </w:rPr>
        <w:fldChar w:fldCharType="separate"/>
      </w:r>
      <w:r>
        <w:rPr>
          <w:b/>
          <w:bCs/>
          <w:i w:val="0"/>
          <w:iCs w:val="0"/>
        </w:rPr>
        <w:t>4</w:t>
      </w:r>
      <w:r>
        <w:rPr>
          <w:b/>
          <w:bCs/>
          <w:i w:val="0"/>
          <w:iCs w:val="0"/>
        </w:rPr>
        <w:fldChar w:fldCharType="end"/>
      </w:r>
      <w:r>
        <w:rPr>
          <w:rFonts w:ascii="宋体" w:hAnsi="宋体"/>
          <w:b/>
          <w:bCs/>
          <w:i w:val="0"/>
          <w:iCs w:val="0"/>
          <w:color w:val="auto"/>
          <w:szCs w:val="21"/>
          <w:highlight w:val="none"/>
        </w:rPr>
        <w:fldChar w:fldCharType="end"/>
      </w:r>
    </w:p>
    <w:p>
      <w:pPr>
        <w:pStyle w:val="21"/>
        <w:tabs>
          <w:tab w:val="right" w:leader="dot" w:pos="9469"/>
        </w:tabs>
        <w:rPr>
          <w:b/>
          <w:bCs/>
          <w:i w:val="0"/>
          <w:iCs w:val="0"/>
        </w:rPr>
      </w:pPr>
      <w:r>
        <w:rPr>
          <w:rFonts w:ascii="宋体" w:hAnsi="宋体"/>
          <w:b/>
          <w:bCs/>
          <w:i w:val="0"/>
          <w:iCs w:val="0"/>
          <w:color w:val="auto"/>
          <w:szCs w:val="21"/>
          <w:highlight w:val="none"/>
          <w:lang w:val="zh-CN"/>
        </w:rPr>
        <w:fldChar w:fldCharType="begin"/>
      </w:r>
      <w:r>
        <w:rPr>
          <w:rFonts w:ascii="宋体" w:hAnsi="宋体"/>
          <w:b/>
          <w:bCs/>
          <w:i w:val="0"/>
          <w:iCs w:val="0"/>
          <w:szCs w:val="21"/>
          <w:highlight w:val="none"/>
          <w:lang w:val="zh-CN"/>
        </w:rPr>
        <w:instrText xml:space="preserve"> HYPERLINK \l _Toc30115 </w:instrText>
      </w:r>
      <w:r>
        <w:rPr>
          <w:rFonts w:ascii="宋体" w:hAnsi="宋体"/>
          <w:b/>
          <w:bCs/>
          <w:i w:val="0"/>
          <w:iCs w:val="0"/>
          <w:szCs w:val="21"/>
          <w:highlight w:val="none"/>
          <w:lang w:val="zh-CN"/>
        </w:rPr>
        <w:fldChar w:fldCharType="separate"/>
      </w:r>
      <w:r>
        <w:rPr>
          <w:rFonts w:ascii="宋体" w:hAnsi="宋体"/>
          <w:b/>
          <w:bCs/>
          <w:i w:val="0"/>
          <w:iCs w:val="0"/>
          <w:snapToGrid w:val="0"/>
          <w:kern w:val="0"/>
          <w:highlight w:val="none"/>
        </w:rPr>
        <w:t>第一章</w:t>
      </w:r>
      <w:r>
        <w:rPr>
          <w:rFonts w:hint="eastAsia" w:ascii="宋体" w:hAnsi="宋体"/>
          <w:b/>
          <w:bCs/>
          <w:i w:val="0"/>
          <w:iCs w:val="0"/>
          <w:snapToGrid w:val="0"/>
          <w:kern w:val="0"/>
          <w:highlight w:val="none"/>
        </w:rPr>
        <w:t xml:space="preserve">  </w:t>
      </w:r>
      <w:r>
        <w:rPr>
          <w:rFonts w:ascii="宋体" w:hAnsi="宋体"/>
          <w:b/>
          <w:bCs/>
          <w:i w:val="0"/>
          <w:iCs w:val="0"/>
          <w:snapToGrid w:val="0"/>
          <w:kern w:val="0"/>
          <w:highlight w:val="none"/>
        </w:rPr>
        <w:t>招标公告（</w:t>
      </w:r>
      <w:r>
        <w:rPr>
          <w:rFonts w:hint="eastAsia" w:ascii="宋体" w:hAnsi="宋体"/>
          <w:b/>
          <w:bCs/>
          <w:i w:val="0"/>
          <w:iCs w:val="0"/>
          <w:snapToGrid w:val="0"/>
          <w:kern w:val="0"/>
          <w:highlight w:val="none"/>
        </w:rPr>
        <w:t>未进行</w:t>
      </w:r>
      <w:r>
        <w:rPr>
          <w:rFonts w:ascii="宋体" w:hAnsi="宋体"/>
          <w:b/>
          <w:bCs/>
          <w:i w:val="0"/>
          <w:iCs w:val="0"/>
          <w:snapToGrid w:val="0"/>
          <w:kern w:val="0"/>
          <w:highlight w:val="none"/>
        </w:rPr>
        <w:t>资格</w:t>
      </w:r>
      <w:r>
        <w:rPr>
          <w:rFonts w:hint="eastAsia" w:ascii="宋体" w:hAnsi="宋体"/>
          <w:b/>
          <w:bCs/>
          <w:i w:val="0"/>
          <w:iCs w:val="0"/>
          <w:snapToGrid w:val="0"/>
          <w:kern w:val="0"/>
          <w:highlight w:val="none"/>
        </w:rPr>
        <w:t>预审</w:t>
      </w:r>
      <w:r>
        <w:rPr>
          <w:rFonts w:ascii="宋体" w:hAnsi="宋体"/>
          <w:b/>
          <w:bCs/>
          <w:i w:val="0"/>
          <w:iCs w:val="0"/>
          <w:snapToGrid w:val="0"/>
          <w:kern w:val="0"/>
          <w:highlight w:val="none"/>
        </w:rPr>
        <w:t>）</w:t>
      </w:r>
      <w:r>
        <w:rPr>
          <w:b/>
          <w:bCs/>
          <w:i w:val="0"/>
          <w:iCs w:val="0"/>
        </w:rPr>
        <w:tab/>
      </w:r>
      <w:r>
        <w:rPr>
          <w:b/>
          <w:bCs/>
          <w:i w:val="0"/>
          <w:iCs w:val="0"/>
        </w:rPr>
        <w:fldChar w:fldCharType="begin"/>
      </w:r>
      <w:r>
        <w:rPr>
          <w:b/>
          <w:bCs/>
          <w:i w:val="0"/>
          <w:iCs w:val="0"/>
        </w:rPr>
        <w:instrText xml:space="preserve"> PAGEREF _Toc30115 \h </w:instrText>
      </w:r>
      <w:r>
        <w:rPr>
          <w:b/>
          <w:bCs/>
          <w:i w:val="0"/>
          <w:iCs w:val="0"/>
        </w:rPr>
        <w:fldChar w:fldCharType="separate"/>
      </w:r>
      <w:r>
        <w:rPr>
          <w:b/>
          <w:bCs/>
          <w:i w:val="0"/>
          <w:iCs w:val="0"/>
        </w:rPr>
        <w:t>5</w:t>
      </w:r>
      <w:r>
        <w:rPr>
          <w:b/>
          <w:bCs/>
          <w:i w:val="0"/>
          <w:iCs w:val="0"/>
        </w:rPr>
        <w:fldChar w:fldCharType="end"/>
      </w:r>
      <w:r>
        <w:rPr>
          <w:rFonts w:ascii="宋体" w:hAnsi="宋体"/>
          <w:b/>
          <w:bCs/>
          <w:i w:val="0"/>
          <w:iCs w:val="0"/>
          <w:color w:val="auto"/>
          <w:szCs w:val="21"/>
          <w:highlight w:val="none"/>
          <w:lang w:val="zh-CN"/>
        </w:rPr>
        <w:fldChar w:fldCharType="end"/>
      </w:r>
    </w:p>
    <w:p>
      <w:pPr>
        <w:pStyle w:val="25"/>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_Toc560 </w:instrText>
      </w:r>
      <w:r>
        <w:rPr>
          <w:rFonts w:ascii="宋体" w:hAnsi="宋体"/>
          <w:bCs/>
          <w:i w:val="0"/>
          <w:iCs w:val="0"/>
          <w:szCs w:val="21"/>
          <w:highlight w:val="none"/>
          <w:lang w:val="zh-CN"/>
        </w:rPr>
        <w:fldChar w:fldCharType="separate"/>
      </w:r>
      <w:r>
        <w:rPr>
          <w:rFonts w:hint="eastAsia" w:ascii="宋体" w:hAnsi="宋体" w:cs="宋体"/>
          <w:bCs w:val="0"/>
          <w:i w:val="0"/>
          <w:iCs w:val="0"/>
          <w:snapToGrid w:val="0"/>
          <w:highlight w:val="none"/>
        </w:rPr>
        <w:t>1. 招标条件</w:t>
      </w:r>
      <w:r>
        <w:rPr>
          <w:i w:val="0"/>
          <w:iCs w:val="0"/>
        </w:rPr>
        <w:tab/>
      </w:r>
      <w:r>
        <w:rPr>
          <w:i w:val="0"/>
          <w:iCs w:val="0"/>
        </w:rPr>
        <w:fldChar w:fldCharType="begin"/>
      </w:r>
      <w:r>
        <w:rPr>
          <w:i w:val="0"/>
          <w:iCs w:val="0"/>
        </w:rPr>
        <w:instrText xml:space="preserve"> PAGEREF _Toc560 \h </w:instrText>
      </w:r>
      <w:r>
        <w:rPr>
          <w:i w:val="0"/>
          <w:iCs w:val="0"/>
        </w:rPr>
        <w:fldChar w:fldCharType="separate"/>
      </w:r>
      <w:r>
        <w:rPr>
          <w:i w:val="0"/>
          <w:iCs w:val="0"/>
        </w:rPr>
        <w:t>5</w:t>
      </w:r>
      <w:r>
        <w:rPr>
          <w:i w:val="0"/>
          <w:iCs w:val="0"/>
        </w:rPr>
        <w:fldChar w:fldCharType="end"/>
      </w:r>
      <w:r>
        <w:rPr>
          <w:rFonts w:ascii="宋体" w:hAnsi="宋体"/>
          <w:bCs/>
          <w:i w:val="0"/>
          <w:iCs w:val="0"/>
          <w:color w:val="auto"/>
          <w:szCs w:val="21"/>
          <w:highlight w:val="none"/>
          <w:lang w:val="zh-CN"/>
        </w:rPr>
        <w:fldChar w:fldCharType="end"/>
      </w:r>
    </w:p>
    <w:p>
      <w:pPr>
        <w:pStyle w:val="25"/>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_Toc9487 </w:instrText>
      </w:r>
      <w:r>
        <w:rPr>
          <w:rFonts w:ascii="宋体" w:hAnsi="宋体"/>
          <w:bCs/>
          <w:i w:val="0"/>
          <w:iCs w:val="0"/>
          <w:szCs w:val="21"/>
          <w:highlight w:val="none"/>
          <w:lang w:val="zh-CN"/>
        </w:rPr>
        <w:fldChar w:fldCharType="separate"/>
      </w:r>
      <w:r>
        <w:rPr>
          <w:rFonts w:hint="eastAsia" w:ascii="宋体" w:hAnsi="宋体" w:cs="宋体"/>
          <w:bCs w:val="0"/>
          <w:i w:val="0"/>
          <w:iCs w:val="0"/>
          <w:snapToGrid w:val="0"/>
          <w:highlight w:val="none"/>
        </w:rPr>
        <w:t>2. 项目概况与招标范围</w:t>
      </w:r>
      <w:r>
        <w:rPr>
          <w:i w:val="0"/>
          <w:iCs w:val="0"/>
        </w:rPr>
        <w:tab/>
      </w:r>
      <w:r>
        <w:rPr>
          <w:i w:val="0"/>
          <w:iCs w:val="0"/>
        </w:rPr>
        <w:fldChar w:fldCharType="begin"/>
      </w:r>
      <w:r>
        <w:rPr>
          <w:i w:val="0"/>
          <w:iCs w:val="0"/>
        </w:rPr>
        <w:instrText xml:space="preserve"> PAGEREF _Toc9487 \h </w:instrText>
      </w:r>
      <w:r>
        <w:rPr>
          <w:i w:val="0"/>
          <w:iCs w:val="0"/>
        </w:rPr>
        <w:fldChar w:fldCharType="separate"/>
      </w:r>
      <w:r>
        <w:rPr>
          <w:i w:val="0"/>
          <w:iCs w:val="0"/>
        </w:rPr>
        <w:t>5</w:t>
      </w:r>
      <w:r>
        <w:rPr>
          <w:i w:val="0"/>
          <w:iCs w:val="0"/>
        </w:rPr>
        <w:fldChar w:fldCharType="end"/>
      </w:r>
      <w:r>
        <w:rPr>
          <w:rFonts w:ascii="宋体" w:hAnsi="宋体"/>
          <w:bCs/>
          <w:i w:val="0"/>
          <w:iCs w:val="0"/>
          <w:color w:val="auto"/>
          <w:szCs w:val="21"/>
          <w:highlight w:val="none"/>
          <w:lang w:val="zh-CN"/>
        </w:rPr>
        <w:fldChar w:fldCharType="end"/>
      </w:r>
    </w:p>
    <w:p>
      <w:pPr>
        <w:pStyle w:val="25"/>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_Toc30099 </w:instrText>
      </w:r>
      <w:r>
        <w:rPr>
          <w:rFonts w:ascii="宋体" w:hAnsi="宋体"/>
          <w:bCs/>
          <w:i w:val="0"/>
          <w:iCs w:val="0"/>
          <w:szCs w:val="21"/>
          <w:highlight w:val="none"/>
          <w:lang w:val="zh-CN"/>
        </w:rPr>
        <w:fldChar w:fldCharType="separate"/>
      </w:r>
      <w:r>
        <w:rPr>
          <w:rFonts w:hint="eastAsia" w:ascii="宋体" w:hAnsi="宋体"/>
          <w:i w:val="0"/>
          <w:iCs w:val="0"/>
          <w:snapToGrid w:val="0"/>
          <w:szCs w:val="28"/>
          <w:lang w:val="en-US" w:eastAsia="zh-CN"/>
        </w:rPr>
        <w:t>3</w:t>
      </w:r>
      <w:r>
        <w:rPr>
          <w:rFonts w:ascii="宋体" w:hAnsi="宋体"/>
          <w:i w:val="0"/>
          <w:iCs w:val="0"/>
          <w:snapToGrid w:val="0"/>
          <w:szCs w:val="28"/>
        </w:rPr>
        <w:t xml:space="preserve">. </w:t>
      </w:r>
      <w:r>
        <w:rPr>
          <w:rFonts w:hint="eastAsia" w:ascii="宋体" w:hAnsi="宋体"/>
          <w:i w:val="0"/>
          <w:iCs w:val="0"/>
          <w:snapToGrid w:val="0"/>
          <w:szCs w:val="28"/>
          <w:lang w:val="en-US" w:eastAsia="zh-CN"/>
        </w:rPr>
        <w:t>政府采购工程</w:t>
      </w:r>
      <w:r>
        <w:rPr>
          <w:i w:val="0"/>
          <w:iCs w:val="0"/>
        </w:rPr>
        <w:tab/>
      </w:r>
      <w:r>
        <w:rPr>
          <w:i w:val="0"/>
          <w:iCs w:val="0"/>
        </w:rPr>
        <w:fldChar w:fldCharType="begin"/>
      </w:r>
      <w:r>
        <w:rPr>
          <w:i w:val="0"/>
          <w:iCs w:val="0"/>
        </w:rPr>
        <w:instrText xml:space="preserve"> PAGEREF _Toc30099 \h </w:instrText>
      </w:r>
      <w:r>
        <w:rPr>
          <w:i w:val="0"/>
          <w:iCs w:val="0"/>
        </w:rPr>
        <w:fldChar w:fldCharType="separate"/>
      </w:r>
      <w:r>
        <w:rPr>
          <w:i w:val="0"/>
          <w:iCs w:val="0"/>
        </w:rPr>
        <w:t>5</w:t>
      </w:r>
      <w:r>
        <w:rPr>
          <w:i w:val="0"/>
          <w:iCs w:val="0"/>
        </w:rPr>
        <w:fldChar w:fldCharType="end"/>
      </w:r>
      <w:r>
        <w:rPr>
          <w:rFonts w:ascii="宋体" w:hAnsi="宋体"/>
          <w:bCs/>
          <w:i w:val="0"/>
          <w:iCs w:val="0"/>
          <w:color w:val="auto"/>
          <w:szCs w:val="21"/>
          <w:highlight w:val="none"/>
          <w:lang w:val="zh-CN"/>
        </w:rPr>
        <w:fldChar w:fldCharType="end"/>
      </w:r>
    </w:p>
    <w:p>
      <w:pPr>
        <w:pStyle w:val="25"/>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_Toc24722 </w:instrText>
      </w:r>
      <w:r>
        <w:rPr>
          <w:rFonts w:ascii="宋体" w:hAnsi="宋体"/>
          <w:bCs/>
          <w:i w:val="0"/>
          <w:iCs w:val="0"/>
          <w:szCs w:val="21"/>
          <w:highlight w:val="none"/>
          <w:lang w:val="zh-CN"/>
        </w:rPr>
        <w:fldChar w:fldCharType="separate"/>
      </w:r>
      <w:r>
        <w:rPr>
          <w:rFonts w:hint="eastAsia" w:ascii="宋体" w:hAnsi="宋体" w:cs="宋体"/>
          <w:bCs w:val="0"/>
          <w:i w:val="0"/>
          <w:iCs w:val="0"/>
          <w:snapToGrid w:val="0"/>
          <w:highlight w:val="none"/>
          <w:lang w:val="en-US" w:eastAsia="zh-CN"/>
        </w:rPr>
        <w:t>4</w:t>
      </w:r>
      <w:r>
        <w:rPr>
          <w:rFonts w:hint="eastAsia" w:ascii="宋体" w:hAnsi="宋体" w:cs="宋体"/>
          <w:bCs w:val="0"/>
          <w:i w:val="0"/>
          <w:iCs w:val="0"/>
          <w:snapToGrid w:val="0"/>
          <w:highlight w:val="none"/>
        </w:rPr>
        <w:t>. 投标人资格要求</w:t>
      </w:r>
      <w:r>
        <w:rPr>
          <w:i w:val="0"/>
          <w:iCs w:val="0"/>
        </w:rPr>
        <w:tab/>
      </w:r>
      <w:r>
        <w:rPr>
          <w:i w:val="0"/>
          <w:iCs w:val="0"/>
        </w:rPr>
        <w:fldChar w:fldCharType="begin"/>
      </w:r>
      <w:r>
        <w:rPr>
          <w:i w:val="0"/>
          <w:iCs w:val="0"/>
        </w:rPr>
        <w:instrText xml:space="preserve"> PAGEREF _Toc24722 \h </w:instrText>
      </w:r>
      <w:r>
        <w:rPr>
          <w:i w:val="0"/>
          <w:iCs w:val="0"/>
        </w:rPr>
        <w:fldChar w:fldCharType="separate"/>
      </w:r>
      <w:r>
        <w:rPr>
          <w:i w:val="0"/>
          <w:iCs w:val="0"/>
        </w:rPr>
        <w:t>6</w:t>
      </w:r>
      <w:r>
        <w:rPr>
          <w:i w:val="0"/>
          <w:iCs w:val="0"/>
        </w:rPr>
        <w:fldChar w:fldCharType="end"/>
      </w:r>
      <w:r>
        <w:rPr>
          <w:rFonts w:ascii="宋体" w:hAnsi="宋体"/>
          <w:bCs/>
          <w:i w:val="0"/>
          <w:iCs w:val="0"/>
          <w:color w:val="auto"/>
          <w:szCs w:val="21"/>
          <w:highlight w:val="none"/>
          <w:lang w:val="zh-CN"/>
        </w:rPr>
        <w:fldChar w:fldCharType="end"/>
      </w:r>
    </w:p>
    <w:p>
      <w:pPr>
        <w:pStyle w:val="25"/>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_Toc12831 </w:instrText>
      </w:r>
      <w:r>
        <w:rPr>
          <w:rFonts w:ascii="宋体" w:hAnsi="宋体"/>
          <w:bCs/>
          <w:i w:val="0"/>
          <w:iCs w:val="0"/>
          <w:szCs w:val="21"/>
          <w:highlight w:val="none"/>
          <w:lang w:val="zh-CN"/>
        </w:rPr>
        <w:fldChar w:fldCharType="separate"/>
      </w:r>
      <w:r>
        <w:rPr>
          <w:rFonts w:hint="eastAsia" w:ascii="宋体" w:hAnsi="宋体" w:cs="宋体"/>
          <w:bCs w:val="0"/>
          <w:i w:val="0"/>
          <w:iCs w:val="0"/>
          <w:snapToGrid w:val="0"/>
          <w:highlight w:val="none"/>
          <w:lang w:val="en-US" w:eastAsia="zh-CN"/>
        </w:rPr>
        <w:t>5</w:t>
      </w:r>
      <w:r>
        <w:rPr>
          <w:rFonts w:hint="eastAsia" w:ascii="宋体" w:hAnsi="宋体" w:cs="宋体"/>
          <w:bCs w:val="0"/>
          <w:i w:val="0"/>
          <w:iCs w:val="0"/>
          <w:snapToGrid w:val="0"/>
          <w:highlight w:val="none"/>
        </w:rPr>
        <w:t>. 招标文件的获取</w:t>
      </w:r>
      <w:r>
        <w:rPr>
          <w:i w:val="0"/>
          <w:iCs w:val="0"/>
        </w:rPr>
        <w:tab/>
      </w:r>
      <w:r>
        <w:rPr>
          <w:i w:val="0"/>
          <w:iCs w:val="0"/>
        </w:rPr>
        <w:fldChar w:fldCharType="begin"/>
      </w:r>
      <w:r>
        <w:rPr>
          <w:i w:val="0"/>
          <w:iCs w:val="0"/>
        </w:rPr>
        <w:instrText xml:space="preserve"> PAGEREF _Toc12831 \h </w:instrText>
      </w:r>
      <w:r>
        <w:rPr>
          <w:i w:val="0"/>
          <w:iCs w:val="0"/>
        </w:rPr>
        <w:fldChar w:fldCharType="separate"/>
      </w:r>
      <w:r>
        <w:rPr>
          <w:i w:val="0"/>
          <w:iCs w:val="0"/>
        </w:rPr>
        <w:t>6</w:t>
      </w:r>
      <w:r>
        <w:rPr>
          <w:i w:val="0"/>
          <w:iCs w:val="0"/>
        </w:rPr>
        <w:fldChar w:fldCharType="end"/>
      </w:r>
      <w:r>
        <w:rPr>
          <w:rFonts w:ascii="宋体" w:hAnsi="宋体"/>
          <w:bCs/>
          <w:i w:val="0"/>
          <w:iCs w:val="0"/>
          <w:color w:val="auto"/>
          <w:szCs w:val="21"/>
          <w:highlight w:val="none"/>
          <w:lang w:val="zh-CN"/>
        </w:rPr>
        <w:fldChar w:fldCharType="end"/>
      </w:r>
    </w:p>
    <w:p>
      <w:pPr>
        <w:pStyle w:val="25"/>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_Toc19784 </w:instrText>
      </w:r>
      <w:r>
        <w:rPr>
          <w:rFonts w:ascii="宋体" w:hAnsi="宋体"/>
          <w:bCs/>
          <w:i w:val="0"/>
          <w:iCs w:val="0"/>
          <w:szCs w:val="21"/>
          <w:highlight w:val="none"/>
          <w:lang w:val="zh-CN"/>
        </w:rPr>
        <w:fldChar w:fldCharType="separate"/>
      </w:r>
      <w:r>
        <w:rPr>
          <w:rFonts w:hint="eastAsia" w:ascii="宋体" w:hAnsi="宋体" w:cs="宋体"/>
          <w:bCs w:val="0"/>
          <w:i w:val="0"/>
          <w:iCs w:val="0"/>
          <w:snapToGrid w:val="0"/>
          <w:highlight w:val="none"/>
          <w:lang w:val="en-US" w:eastAsia="zh-CN"/>
        </w:rPr>
        <w:t>6</w:t>
      </w:r>
      <w:r>
        <w:rPr>
          <w:rFonts w:hint="eastAsia" w:ascii="宋体" w:hAnsi="宋体" w:cs="宋体"/>
          <w:bCs w:val="0"/>
          <w:i w:val="0"/>
          <w:iCs w:val="0"/>
          <w:snapToGrid w:val="0"/>
          <w:highlight w:val="none"/>
        </w:rPr>
        <w:t>. 投标文件的递交</w:t>
      </w:r>
      <w:r>
        <w:rPr>
          <w:i w:val="0"/>
          <w:iCs w:val="0"/>
        </w:rPr>
        <w:tab/>
      </w:r>
      <w:r>
        <w:rPr>
          <w:i w:val="0"/>
          <w:iCs w:val="0"/>
        </w:rPr>
        <w:fldChar w:fldCharType="begin"/>
      </w:r>
      <w:r>
        <w:rPr>
          <w:i w:val="0"/>
          <w:iCs w:val="0"/>
        </w:rPr>
        <w:instrText xml:space="preserve"> PAGEREF _Toc19784 \h </w:instrText>
      </w:r>
      <w:r>
        <w:rPr>
          <w:i w:val="0"/>
          <w:iCs w:val="0"/>
        </w:rPr>
        <w:fldChar w:fldCharType="separate"/>
      </w:r>
      <w:r>
        <w:rPr>
          <w:i w:val="0"/>
          <w:iCs w:val="0"/>
        </w:rPr>
        <w:t>6</w:t>
      </w:r>
      <w:r>
        <w:rPr>
          <w:i w:val="0"/>
          <w:iCs w:val="0"/>
        </w:rPr>
        <w:fldChar w:fldCharType="end"/>
      </w:r>
      <w:r>
        <w:rPr>
          <w:rFonts w:ascii="宋体" w:hAnsi="宋体"/>
          <w:bCs/>
          <w:i w:val="0"/>
          <w:iCs w:val="0"/>
          <w:color w:val="auto"/>
          <w:szCs w:val="21"/>
          <w:highlight w:val="none"/>
          <w:lang w:val="zh-CN"/>
        </w:rPr>
        <w:fldChar w:fldCharType="end"/>
      </w:r>
    </w:p>
    <w:p>
      <w:pPr>
        <w:pStyle w:val="25"/>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_Toc13840 </w:instrText>
      </w:r>
      <w:r>
        <w:rPr>
          <w:rFonts w:ascii="宋体" w:hAnsi="宋体"/>
          <w:bCs/>
          <w:i w:val="0"/>
          <w:iCs w:val="0"/>
          <w:szCs w:val="21"/>
          <w:highlight w:val="none"/>
          <w:lang w:val="zh-CN"/>
        </w:rPr>
        <w:fldChar w:fldCharType="separate"/>
      </w:r>
      <w:r>
        <w:rPr>
          <w:rFonts w:hint="eastAsia" w:ascii="宋体" w:hAnsi="宋体" w:cs="宋体"/>
          <w:bCs w:val="0"/>
          <w:i w:val="0"/>
          <w:iCs w:val="0"/>
          <w:snapToGrid w:val="0"/>
          <w:highlight w:val="none"/>
          <w:lang w:val="en-US" w:eastAsia="zh-CN"/>
        </w:rPr>
        <w:t>7</w:t>
      </w:r>
      <w:r>
        <w:rPr>
          <w:rFonts w:hint="eastAsia" w:ascii="宋体" w:hAnsi="宋体" w:cs="宋体"/>
          <w:bCs w:val="0"/>
          <w:i w:val="0"/>
          <w:iCs w:val="0"/>
          <w:snapToGrid w:val="0"/>
          <w:highlight w:val="none"/>
        </w:rPr>
        <w:t>. 发布公告的媒介</w:t>
      </w:r>
      <w:r>
        <w:rPr>
          <w:i w:val="0"/>
          <w:iCs w:val="0"/>
        </w:rPr>
        <w:tab/>
      </w:r>
      <w:r>
        <w:rPr>
          <w:i w:val="0"/>
          <w:iCs w:val="0"/>
        </w:rPr>
        <w:fldChar w:fldCharType="begin"/>
      </w:r>
      <w:r>
        <w:rPr>
          <w:i w:val="0"/>
          <w:iCs w:val="0"/>
        </w:rPr>
        <w:instrText xml:space="preserve"> PAGEREF _Toc13840 \h </w:instrText>
      </w:r>
      <w:r>
        <w:rPr>
          <w:i w:val="0"/>
          <w:iCs w:val="0"/>
        </w:rPr>
        <w:fldChar w:fldCharType="separate"/>
      </w:r>
      <w:r>
        <w:rPr>
          <w:i w:val="0"/>
          <w:iCs w:val="0"/>
        </w:rPr>
        <w:t>6</w:t>
      </w:r>
      <w:r>
        <w:rPr>
          <w:i w:val="0"/>
          <w:iCs w:val="0"/>
        </w:rPr>
        <w:fldChar w:fldCharType="end"/>
      </w:r>
      <w:r>
        <w:rPr>
          <w:rFonts w:ascii="宋体" w:hAnsi="宋体"/>
          <w:bCs/>
          <w:i w:val="0"/>
          <w:iCs w:val="0"/>
          <w:color w:val="auto"/>
          <w:szCs w:val="21"/>
          <w:highlight w:val="none"/>
          <w:lang w:val="zh-CN"/>
        </w:rPr>
        <w:fldChar w:fldCharType="end"/>
      </w:r>
    </w:p>
    <w:p>
      <w:pPr>
        <w:pStyle w:val="25"/>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_Toc20445 </w:instrText>
      </w:r>
      <w:r>
        <w:rPr>
          <w:rFonts w:ascii="宋体" w:hAnsi="宋体"/>
          <w:bCs/>
          <w:i w:val="0"/>
          <w:iCs w:val="0"/>
          <w:szCs w:val="21"/>
          <w:highlight w:val="none"/>
          <w:lang w:val="zh-CN"/>
        </w:rPr>
        <w:fldChar w:fldCharType="separate"/>
      </w:r>
      <w:r>
        <w:rPr>
          <w:rFonts w:hint="eastAsia" w:ascii="宋体" w:hAnsi="宋体" w:cs="宋体"/>
          <w:bCs w:val="0"/>
          <w:i w:val="0"/>
          <w:iCs w:val="0"/>
          <w:snapToGrid w:val="0"/>
          <w:highlight w:val="none"/>
          <w:lang w:val="en-US" w:eastAsia="zh-CN"/>
        </w:rPr>
        <w:t>8</w:t>
      </w:r>
      <w:r>
        <w:rPr>
          <w:rFonts w:hint="eastAsia" w:ascii="宋体" w:hAnsi="宋体" w:cs="宋体"/>
          <w:bCs w:val="0"/>
          <w:i w:val="0"/>
          <w:iCs w:val="0"/>
          <w:snapToGrid w:val="0"/>
          <w:highlight w:val="none"/>
        </w:rPr>
        <w:t>. 联系方式</w:t>
      </w:r>
      <w:r>
        <w:rPr>
          <w:i w:val="0"/>
          <w:iCs w:val="0"/>
        </w:rPr>
        <w:tab/>
      </w:r>
      <w:r>
        <w:rPr>
          <w:i w:val="0"/>
          <w:iCs w:val="0"/>
        </w:rPr>
        <w:fldChar w:fldCharType="begin"/>
      </w:r>
      <w:r>
        <w:rPr>
          <w:i w:val="0"/>
          <w:iCs w:val="0"/>
        </w:rPr>
        <w:instrText xml:space="preserve"> PAGEREF _Toc20445 \h </w:instrText>
      </w:r>
      <w:r>
        <w:rPr>
          <w:i w:val="0"/>
          <w:iCs w:val="0"/>
        </w:rPr>
        <w:fldChar w:fldCharType="separate"/>
      </w:r>
      <w:r>
        <w:rPr>
          <w:i w:val="0"/>
          <w:iCs w:val="0"/>
        </w:rPr>
        <w:t>7</w:t>
      </w:r>
      <w:r>
        <w:rPr>
          <w:i w:val="0"/>
          <w:iCs w:val="0"/>
        </w:rPr>
        <w:fldChar w:fldCharType="end"/>
      </w:r>
      <w:r>
        <w:rPr>
          <w:rFonts w:ascii="宋体" w:hAnsi="宋体"/>
          <w:bCs/>
          <w:i w:val="0"/>
          <w:iCs w:val="0"/>
          <w:color w:val="auto"/>
          <w:szCs w:val="21"/>
          <w:highlight w:val="none"/>
          <w:lang w:val="zh-CN"/>
        </w:rPr>
        <w:fldChar w:fldCharType="end"/>
      </w:r>
    </w:p>
    <w:p>
      <w:pPr>
        <w:pStyle w:val="21"/>
        <w:tabs>
          <w:tab w:val="right" w:leader="dot" w:pos="9469"/>
        </w:tabs>
        <w:rPr>
          <w:b/>
          <w:bCs/>
          <w:i w:val="0"/>
          <w:iCs w:val="0"/>
        </w:rPr>
      </w:pPr>
      <w:r>
        <w:rPr>
          <w:rFonts w:ascii="宋体" w:hAnsi="宋体"/>
          <w:b/>
          <w:bCs/>
          <w:i w:val="0"/>
          <w:iCs w:val="0"/>
          <w:color w:val="auto"/>
          <w:szCs w:val="21"/>
          <w:highlight w:val="none"/>
          <w:lang w:val="zh-CN"/>
        </w:rPr>
        <w:fldChar w:fldCharType="begin"/>
      </w:r>
      <w:r>
        <w:rPr>
          <w:rFonts w:ascii="宋体" w:hAnsi="宋体"/>
          <w:b/>
          <w:bCs/>
          <w:i w:val="0"/>
          <w:iCs w:val="0"/>
          <w:szCs w:val="21"/>
          <w:highlight w:val="none"/>
          <w:lang w:val="zh-CN"/>
        </w:rPr>
        <w:instrText xml:space="preserve"> HYPERLINK \l _Toc15674 </w:instrText>
      </w:r>
      <w:r>
        <w:rPr>
          <w:rFonts w:ascii="宋体" w:hAnsi="宋体"/>
          <w:b/>
          <w:bCs/>
          <w:i w:val="0"/>
          <w:iCs w:val="0"/>
          <w:szCs w:val="21"/>
          <w:highlight w:val="none"/>
          <w:lang w:val="zh-CN"/>
        </w:rPr>
        <w:fldChar w:fldCharType="separate"/>
      </w:r>
      <w:r>
        <w:rPr>
          <w:rFonts w:hint="eastAsia" w:ascii="宋体" w:hAnsi="宋体" w:cs="宋体"/>
          <w:b/>
          <w:bCs/>
          <w:i w:val="0"/>
          <w:iCs w:val="0"/>
          <w:snapToGrid w:val="0"/>
          <w:highlight w:val="none"/>
        </w:rPr>
        <w:t>第一章  投标邀请书（适用于邀请招标）</w:t>
      </w:r>
      <w:r>
        <w:rPr>
          <w:b/>
          <w:bCs/>
          <w:i w:val="0"/>
          <w:iCs w:val="0"/>
        </w:rPr>
        <w:tab/>
      </w:r>
      <w:r>
        <w:rPr>
          <w:b/>
          <w:bCs/>
          <w:i w:val="0"/>
          <w:iCs w:val="0"/>
        </w:rPr>
        <w:fldChar w:fldCharType="begin"/>
      </w:r>
      <w:r>
        <w:rPr>
          <w:b/>
          <w:bCs/>
          <w:i w:val="0"/>
          <w:iCs w:val="0"/>
        </w:rPr>
        <w:instrText xml:space="preserve"> PAGEREF _Toc15674 \h </w:instrText>
      </w:r>
      <w:r>
        <w:rPr>
          <w:b/>
          <w:bCs/>
          <w:i w:val="0"/>
          <w:iCs w:val="0"/>
        </w:rPr>
        <w:fldChar w:fldCharType="separate"/>
      </w:r>
      <w:r>
        <w:rPr>
          <w:b/>
          <w:bCs/>
          <w:i w:val="0"/>
          <w:iCs w:val="0"/>
        </w:rPr>
        <w:t>8</w:t>
      </w:r>
      <w:r>
        <w:rPr>
          <w:b/>
          <w:bCs/>
          <w:i w:val="0"/>
          <w:iCs w:val="0"/>
        </w:rPr>
        <w:fldChar w:fldCharType="end"/>
      </w:r>
      <w:r>
        <w:rPr>
          <w:rFonts w:ascii="宋体" w:hAnsi="宋体"/>
          <w:b/>
          <w:bCs/>
          <w:i w:val="0"/>
          <w:iCs w:val="0"/>
          <w:color w:val="auto"/>
          <w:szCs w:val="21"/>
          <w:highlight w:val="none"/>
          <w:lang w:val="zh-CN"/>
        </w:rPr>
        <w:fldChar w:fldCharType="end"/>
      </w:r>
    </w:p>
    <w:p>
      <w:pPr>
        <w:pStyle w:val="25"/>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_Toc24390 </w:instrText>
      </w:r>
      <w:r>
        <w:rPr>
          <w:rFonts w:ascii="宋体" w:hAnsi="宋体"/>
          <w:bCs/>
          <w:i w:val="0"/>
          <w:iCs w:val="0"/>
          <w:szCs w:val="21"/>
          <w:highlight w:val="none"/>
          <w:lang w:val="zh-CN"/>
        </w:rPr>
        <w:fldChar w:fldCharType="separate"/>
      </w:r>
      <w:r>
        <w:rPr>
          <w:rFonts w:hint="eastAsia" w:ascii="宋体" w:hAnsi="宋体" w:cs="宋体"/>
          <w:i w:val="0"/>
          <w:iCs w:val="0"/>
          <w:snapToGrid w:val="0"/>
          <w:highlight w:val="none"/>
        </w:rPr>
        <w:t>1. 招标条件</w:t>
      </w:r>
      <w:r>
        <w:rPr>
          <w:i w:val="0"/>
          <w:iCs w:val="0"/>
        </w:rPr>
        <w:tab/>
      </w:r>
      <w:r>
        <w:rPr>
          <w:i w:val="0"/>
          <w:iCs w:val="0"/>
        </w:rPr>
        <w:fldChar w:fldCharType="begin"/>
      </w:r>
      <w:r>
        <w:rPr>
          <w:i w:val="0"/>
          <w:iCs w:val="0"/>
        </w:rPr>
        <w:instrText xml:space="preserve"> PAGEREF _Toc24390 \h </w:instrText>
      </w:r>
      <w:r>
        <w:rPr>
          <w:i w:val="0"/>
          <w:iCs w:val="0"/>
        </w:rPr>
        <w:fldChar w:fldCharType="separate"/>
      </w:r>
      <w:r>
        <w:rPr>
          <w:i w:val="0"/>
          <w:iCs w:val="0"/>
        </w:rPr>
        <w:t>8</w:t>
      </w:r>
      <w:r>
        <w:rPr>
          <w:i w:val="0"/>
          <w:iCs w:val="0"/>
        </w:rPr>
        <w:fldChar w:fldCharType="end"/>
      </w:r>
      <w:r>
        <w:rPr>
          <w:rFonts w:ascii="宋体" w:hAnsi="宋体"/>
          <w:bCs/>
          <w:i w:val="0"/>
          <w:iCs w:val="0"/>
          <w:color w:val="auto"/>
          <w:szCs w:val="21"/>
          <w:highlight w:val="none"/>
          <w:lang w:val="zh-CN"/>
        </w:rPr>
        <w:fldChar w:fldCharType="end"/>
      </w:r>
    </w:p>
    <w:p>
      <w:pPr>
        <w:pStyle w:val="25"/>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_Toc11109 </w:instrText>
      </w:r>
      <w:r>
        <w:rPr>
          <w:rFonts w:ascii="宋体" w:hAnsi="宋体"/>
          <w:bCs/>
          <w:i w:val="0"/>
          <w:iCs w:val="0"/>
          <w:szCs w:val="21"/>
          <w:highlight w:val="none"/>
          <w:lang w:val="zh-CN"/>
        </w:rPr>
        <w:fldChar w:fldCharType="separate"/>
      </w:r>
      <w:r>
        <w:rPr>
          <w:rFonts w:hint="eastAsia" w:ascii="宋体" w:hAnsi="宋体" w:cs="宋体"/>
          <w:bCs w:val="0"/>
          <w:i w:val="0"/>
          <w:iCs w:val="0"/>
          <w:snapToGrid w:val="0"/>
          <w:highlight w:val="none"/>
        </w:rPr>
        <w:t>2. 项目概况与招标范围</w:t>
      </w:r>
      <w:r>
        <w:rPr>
          <w:i w:val="0"/>
          <w:iCs w:val="0"/>
        </w:rPr>
        <w:tab/>
      </w:r>
      <w:r>
        <w:rPr>
          <w:i w:val="0"/>
          <w:iCs w:val="0"/>
        </w:rPr>
        <w:fldChar w:fldCharType="begin"/>
      </w:r>
      <w:r>
        <w:rPr>
          <w:i w:val="0"/>
          <w:iCs w:val="0"/>
        </w:rPr>
        <w:instrText xml:space="preserve"> PAGEREF _Toc11109 \h </w:instrText>
      </w:r>
      <w:r>
        <w:rPr>
          <w:i w:val="0"/>
          <w:iCs w:val="0"/>
        </w:rPr>
        <w:fldChar w:fldCharType="separate"/>
      </w:r>
      <w:r>
        <w:rPr>
          <w:i w:val="0"/>
          <w:iCs w:val="0"/>
        </w:rPr>
        <w:t>8</w:t>
      </w:r>
      <w:r>
        <w:rPr>
          <w:i w:val="0"/>
          <w:iCs w:val="0"/>
        </w:rPr>
        <w:fldChar w:fldCharType="end"/>
      </w:r>
      <w:r>
        <w:rPr>
          <w:rFonts w:ascii="宋体" w:hAnsi="宋体"/>
          <w:bCs/>
          <w:i w:val="0"/>
          <w:iCs w:val="0"/>
          <w:color w:val="auto"/>
          <w:szCs w:val="21"/>
          <w:highlight w:val="none"/>
          <w:lang w:val="zh-CN"/>
        </w:rPr>
        <w:fldChar w:fldCharType="end"/>
      </w:r>
    </w:p>
    <w:p>
      <w:pPr>
        <w:pStyle w:val="25"/>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_Toc7728 </w:instrText>
      </w:r>
      <w:r>
        <w:rPr>
          <w:rFonts w:ascii="宋体" w:hAnsi="宋体"/>
          <w:bCs/>
          <w:i w:val="0"/>
          <w:iCs w:val="0"/>
          <w:szCs w:val="21"/>
          <w:highlight w:val="none"/>
          <w:lang w:val="zh-CN"/>
        </w:rPr>
        <w:fldChar w:fldCharType="separate"/>
      </w:r>
      <w:r>
        <w:rPr>
          <w:rFonts w:hint="eastAsia" w:ascii="宋体" w:hAnsi="宋体"/>
          <w:i w:val="0"/>
          <w:iCs w:val="0"/>
          <w:snapToGrid w:val="0"/>
          <w:szCs w:val="28"/>
          <w:lang w:val="en-US" w:eastAsia="zh-CN"/>
        </w:rPr>
        <w:t>3</w:t>
      </w:r>
      <w:r>
        <w:rPr>
          <w:rFonts w:ascii="宋体" w:hAnsi="宋体"/>
          <w:i w:val="0"/>
          <w:iCs w:val="0"/>
          <w:snapToGrid w:val="0"/>
          <w:szCs w:val="28"/>
        </w:rPr>
        <w:t xml:space="preserve">. </w:t>
      </w:r>
      <w:r>
        <w:rPr>
          <w:rFonts w:hint="eastAsia" w:ascii="宋体" w:hAnsi="宋体"/>
          <w:i w:val="0"/>
          <w:iCs w:val="0"/>
          <w:snapToGrid w:val="0"/>
          <w:szCs w:val="28"/>
          <w:lang w:val="en-US" w:eastAsia="zh-CN"/>
        </w:rPr>
        <w:t>政府采购工程</w:t>
      </w:r>
      <w:r>
        <w:rPr>
          <w:i w:val="0"/>
          <w:iCs w:val="0"/>
        </w:rPr>
        <w:tab/>
      </w:r>
      <w:r>
        <w:rPr>
          <w:i w:val="0"/>
          <w:iCs w:val="0"/>
        </w:rPr>
        <w:fldChar w:fldCharType="begin"/>
      </w:r>
      <w:r>
        <w:rPr>
          <w:i w:val="0"/>
          <w:iCs w:val="0"/>
        </w:rPr>
        <w:instrText xml:space="preserve"> PAGEREF _Toc7728 \h </w:instrText>
      </w:r>
      <w:r>
        <w:rPr>
          <w:i w:val="0"/>
          <w:iCs w:val="0"/>
        </w:rPr>
        <w:fldChar w:fldCharType="separate"/>
      </w:r>
      <w:r>
        <w:rPr>
          <w:i w:val="0"/>
          <w:iCs w:val="0"/>
        </w:rPr>
        <w:t>8</w:t>
      </w:r>
      <w:r>
        <w:rPr>
          <w:i w:val="0"/>
          <w:iCs w:val="0"/>
        </w:rPr>
        <w:fldChar w:fldCharType="end"/>
      </w:r>
      <w:r>
        <w:rPr>
          <w:rFonts w:ascii="宋体" w:hAnsi="宋体"/>
          <w:bCs/>
          <w:i w:val="0"/>
          <w:iCs w:val="0"/>
          <w:color w:val="auto"/>
          <w:szCs w:val="21"/>
          <w:highlight w:val="none"/>
          <w:lang w:val="zh-CN"/>
        </w:rPr>
        <w:fldChar w:fldCharType="end"/>
      </w:r>
    </w:p>
    <w:p>
      <w:pPr>
        <w:pStyle w:val="25"/>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_Toc13961 </w:instrText>
      </w:r>
      <w:r>
        <w:rPr>
          <w:rFonts w:ascii="宋体" w:hAnsi="宋体"/>
          <w:bCs/>
          <w:i w:val="0"/>
          <w:iCs w:val="0"/>
          <w:szCs w:val="21"/>
          <w:highlight w:val="none"/>
          <w:lang w:val="zh-CN"/>
        </w:rPr>
        <w:fldChar w:fldCharType="separate"/>
      </w:r>
      <w:r>
        <w:rPr>
          <w:rFonts w:hint="eastAsia" w:ascii="宋体" w:hAnsi="宋体" w:cs="宋体"/>
          <w:bCs w:val="0"/>
          <w:i w:val="0"/>
          <w:iCs w:val="0"/>
          <w:snapToGrid w:val="0"/>
          <w:highlight w:val="none"/>
          <w:lang w:val="en-US" w:eastAsia="zh-CN"/>
        </w:rPr>
        <w:t>4</w:t>
      </w:r>
      <w:r>
        <w:rPr>
          <w:rFonts w:hint="eastAsia" w:ascii="宋体" w:hAnsi="宋体" w:cs="宋体"/>
          <w:bCs w:val="0"/>
          <w:i w:val="0"/>
          <w:iCs w:val="0"/>
          <w:snapToGrid w:val="0"/>
          <w:highlight w:val="none"/>
        </w:rPr>
        <w:t>. 投标人资格要求</w:t>
      </w:r>
      <w:r>
        <w:rPr>
          <w:i w:val="0"/>
          <w:iCs w:val="0"/>
        </w:rPr>
        <w:tab/>
      </w:r>
      <w:r>
        <w:rPr>
          <w:i w:val="0"/>
          <w:iCs w:val="0"/>
        </w:rPr>
        <w:fldChar w:fldCharType="begin"/>
      </w:r>
      <w:r>
        <w:rPr>
          <w:i w:val="0"/>
          <w:iCs w:val="0"/>
        </w:rPr>
        <w:instrText xml:space="preserve"> PAGEREF _Toc13961 \h </w:instrText>
      </w:r>
      <w:r>
        <w:rPr>
          <w:i w:val="0"/>
          <w:iCs w:val="0"/>
        </w:rPr>
        <w:fldChar w:fldCharType="separate"/>
      </w:r>
      <w:r>
        <w:rPr>
          <w:i w:val="0"/>
          <w:iCs w:val="0"/>
        </w:rPr>
        <w:t>9</w:t>
      </w:r>
      <w:r>
        <w:rPr>
          <w:i w:val="0"/>
          <w:iCs w:val="0"/>
        </w:rPr>
        <w:fldChar w:fldCharType="end"/>
      </w:r>
      <w:r>
        <w:rPr>
          <w:rFonts w:ascii="宋体" w:hAnsi="宋体"/>
          <w:bCs/>
          <w:i w:val="0"/>
          <w:iCs w:val="0"/>
          <w:color w:val="auto"/>
          <w:szCs w:val="21"/>
          <w:highlight w:val="none"/>
          <w:lang w:val="zh-CN"/>
        </w:rPr>
        <w:fldChar w:fldCharType="end"/>
      </w:r>
    </w:p>
    <w:p>
      <w:pPr>
        <w:pStyle w:val="25"/>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_Toc30914 </w:instrText>
      </w:r>
      <w:r>
        <w:rPr>
          <w:rFonts w:ascii="宋体" w:hAnsi="宋体"/>
          <w:bCs/>
          <w:i w:val="0"/>
          <w:iCs w:val="0"/>
          <w:szCs w:val="21"/>
          <w:highlight w:val="none"/>
          <w:lang w:val="zh-CN"/>
        </w:rPr>
        <w:fldChar w:fldCharType="separate"/>
      </w:r>
      <w:r>
        <w:rPr>
          <w:rFonts w:hint="eastAsia" w:ascii="宋体" w:hAnsi="宋体" w:cs="宋体"/>
          <w:bCs w:val="0"/>
          <w:i w:val="0"/>
          <w:iCs w:val="0"/>
          <w:snapToGrid w:val="0"/>
          <w:highlight w:val="none"/>
          <w:lang w:val="en-US" w:eastAsia="zh-CN"/>
        </w:rPr>
        <w:t>5</w:t>
      </w:r>
      <w:r>
        <w:rPr>
          <w:rFonts w:hint="eastAsia" w:ascii="宋体" w:hAnsi="宋体" w:cs="宋体"/>
          <w:bCs w:val="0"/>
          <w:i w:val="0"/>
          <w:iCs w:val="0"/>
          <w:snapToGrid w:val="0"/>
          <w:highlight w:val="none"/>
        </w:rPr>
        <w:t>. 招标文件的获取</w:t>
      </w:r>
      <w:r>
        <w:rPr>
          <w:i w:val="0"/>
          <w:iCs w:val="0"/>
        </w:rPr>
        <w:tab/>
      </w:r>
      <w:r>
        <w:rPr>
          <w:i w:val="0"/>
          <w:iCs w:val="0"/>
        </w:rPr>
        <w:fldChar w:fldCharType="begin"/>
      </w:r>
      <w:r>
        <w:rPr>
          <w:i w:val="0"/>
          <w:iCs w:val="0"/>
        </w:rPr>
        <w:instrText xml:space="preserve"> PAGEREF _Toc30914 \h </w:instrText>
      </w:r>
      <w:r>
        <w:rPr>
          <w:i w:val="0"/>
          <w:iCs w:val="0"/>
        </w:rPr>
        <w:fldChar w:fldCharType="separate"/>
      </w:r>
      <w:r>
        <w:rPr>
          <w:i w:val="0"/>
          <w:iCs w:val="0"/>
        </w:rPr>
        <w:t>9</w:t>
      </w:r>
      <w:r>
        <w:rPr>
          <w:i w:val="0"/>
          <w:iCs w:val="0"/>
        </w:rPr>
        <w:fldChar w:fldCharType="end"/>
      </w:r>
      <w:r>
        <w:rPr>
          <w:rFonts w:ascii="宋体" w:hAnsi="宋体"/>
          <w:bCs/>
          <w:i w:val="0"/>
          <w:iCs w:val="0"/>
          <w:color w:val="auto"/>
          <w:szCs w:val="21"/>
          <w:highlight w:val="none"/>
          <w:lang w:val="zh-CN"/>
        </w:rPr>
        <w:fldChar w:fldCharType="end"/>
      </w:r>
    </w:p>
    <w:p>
      <w:pPr>
        <w:pStyle w:val="25"/>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_Toc14326 </w:instrText>
      </w:r>
      <w:r>
        <w:rPr>
          <w:rFonts w:ascii="宋体" w:hAnsi="宋体"/>
          <w:bCs/>
          <w:i w:val="0"/>
          <w:iCs w:val="0"/>
          <w:szCs w:val="21"/>
          <w:highlight w:val="none"/>
          <w:lang w:val="zh-CN"/>
        </w:rPr>
        <w:fldChar w:fldCharType="separate"/>
      </w:r>
      <w:r>
        <w:rPr>
          <w:rFonts w:hint="eastAsia" w:ascii="宋体" w:hAnsi="宋体" w:cs="宋体"/>
          <w:bCs w:val="0"/>
          <w:i w:val="0"/>
          <w:iCs w:val="0"/>
          <w:snapToGrid w:val="0"/>
          <w:highlight w:val="none"/>
          <w:lang w:val="en-US" w:eastAsia="zh-CN"/>
        </w:rPr>
        <w:t>6</w:t>
      </w:r>
      <w:r>
        <w:rPr>
          <w:rFonts w:hint="eastAsia" w:ascii="宋体" w:hAnsi="宋体" w:cs="宋体"/>
          <w:bCs w:val="0"/>
          <w:i w:val="0"/>
          <w:iCs w:val="0"/>
          <w:snapToGrid w:val="0"/>
          <w:highlight w:val="none"/>
        </w:rPr>
        <w:t>. 投标文件的递交</w:t>
      </w:r>
      <w:r>
        <w:rPr>
          <w:i w:val="0"/>
          <w:iCs w:val="0"/>
        </w:rPr>
        <w:tab/>
      </w:r>
      <w:r>
        <w:rPr>
          <w:i w:val="0"/>
          <w:iCs w:val="0"/>
        </w:rPr>
        <w:fldChar w:fldCharType="begin"/>
      </w:r>
      <w:r>
        <w:rPr>
          <w:i w:val="0"/>
          <w:iCs w:val="0"/>
        </w:rPr>
        <w:instrText xml:space="preserve"> PAGEREF _Toc14326 \h </w:instrText>
      </w:r>
      <w:r>
        <w:rPr>
          <w:i w:val="0"/>
          <w:iCs w:val="0"/>
        </w:rPr>
        <w:fldChar w:fldCharType="separate"/>
      </w:r>
      <w:r>
        <w:rPr>
          <w:i w:val="0"/>
          <w:iCs w:val="0"/>
        </w:rPr>
        <w:t>9</w:t>
      </w:r>
      <w:r>
        <w:rPr>
          <w:i w:val="0"/>
          <w:iCs w:val="0"/>
        </w:rPr>
        <w:fldChar w:fldCharType="end"/>
      </w:r>
      <w:r>
        <w:rPr>
          <w:rFonts w:ascii="宋体" w:hAnsi="宋体"/>
          <w:bCs/>
          <w:i w:val="0"/>
          <w:iCs w:val="0"/>
          <w:color w:val="auto"/>
          <w:szCs w:val="21"/>
          <w:highlight w:val="none"/>
          <w:lang w:val="zh-CN"/>
        </w:rPr>
        <w:fldChar w:fldCharType="end"/>
      </w:r>
    </w:p>
    <w:p>
      <w:pPr>
        <w:pStyle w:val="25"/>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_Toc12722 </w:instrText>
      </w:r>
      <w:r>
        <w:rPr>
          <w:rFonts w:ascii="宋体" w:hAnsi="宋体"/>
          <w:bCs/>
          <w:i w:val="0"/>
          <w:iCs w:val="0"/>
          <w:szCs w:val="21"/>
          <w:highlight w:val="none"/>
          <w:lang w:val="zh-CN"/>
        </w:rPr>
        <w:fldChar w:fldCharType="separate"/>
      </w:r>
      <w:r>
        <w:rPr>
          <w:rFonts w:hint="eastAsia" w:ascii="宋体" w:hAnsi="宋体" w:cs="宋体"/>
          <w:bCs w:val="0"/>
          <w:i w:val="0"/>
          <w:iCs w:val="0"/>
          <w:snapToGrid w:val="0"/>
          <w:highlight w:val="none"/>
          <w:lang w:val="en-US" w:eastAsia="zh-CN"/>
        </w:rPr>
        <w:t>7</w:t>
      </w:r>
      <w:r>
        <w:rPr>
          <w:rFonts w:hint="eastAsia" w:ascii="宋体" w:hAnsi="宋体" w:cs="宋体"/>
          <w:bCs w:val="0"/>
          <w:i w:val="0"/>
          <w:iCs w:val="0"/>
          <w:snapToGrid w:val="0"/>
          <w:highlight w:val="none"/>
        </w:rPr>
        <w:t>. 确认</w:t>
      </w:r>
      <w:r>
        <w:rPr>
          <w:i w:val="0"/>
          <w:iCs w:val="0"/>
        </w:rPr>
        <w:tab/>
      </w:r>
      <w:r>
        <w:rPr>
          <w:i w:val="0"/>
          <w:iCs w:val="0"/>
        </w:rPr>
        <w:fldChar w:fldCharType="begin"/>
      </w:r>
      <w:r>
        <w:rPr>
          <w:i w:val="0"/>
          <w:iCs w:val="0"/>
        </w:rPr>
        <w:instrText xml:space="preserve"> PAGEREF _Toc12722 \h </w:instrText>
      </w:r>
      <w:r>
        <w:rPr>
          <w:i w:val="0"/>
          <w:iCs w:val="0"/>
        </w:rPr>
        <w:fldChar w:fldCharType="separate"/>
      </w:r>
      <w:r>
        <w:rPr>
          <w:i w:val="0"/>
          <w:iCs w:val="0"/>
        </w:rPr>
        <w:t>9</w:t>
      </w:r>
      <w:r>
        <w:rPr>
          <w:i w:val="0"/>
          <w:iCs w:val="0"/>
        </w:rPr>
        <w:fldChar w:fldCharType="end"/>
      </w:r>
      <w:r>
        <w:rPr>
          <w:rFonts w:ascii="宋体" w:hAnsi="宋体"/>
          <w:bCs/>
          <w:i w:val="0"/>
          <w:iCs w:val="0"/>
          <w:color w:val="auto"/>
          <w:szCs w:val="21"/>
          <w:highlight w:val="none"/>
          <w:lang w:val="zh-CN"/>
        </w:rPr>
        <w:fldChar w:fldCharType="end"/>
      </w:r>
    </w:p>
    <w:p>
      <w:pPr>
        <w:pStyle w:val="25"/>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_Toc936 </w:instrText>
      </w:r>
      <w:r>
        <w:rPr>
          <w:rFonts w:ascii="宋体" w:hAnsi="宋体"/>
          <w:bCs/>
          <w:i w:val="0"/>
          <w:iCs w:val="0"/>
          <w:szCs w:val="21"/>
          <w:highlight w:val="none"/>
          <w:lang w:val="zh-CN"/>
        </w:rPr>
        <w:fldChar w:fldCharType="separate"/>
      </w:r>
      <w:r>
        <w:rPr>
          <w:rFonts w:hint="eastAsia" w:ascii="宋体" w:hAnsi="宋体" w:cs="宋体"/>
          <w:bCs w:val="0"/>
          <w:i w:val="0"/>
          <w:iCs w:val="0"/>
          <w:snapToGrid w:val="0"/>
          <w:highlight w:val="none"/>
          <w:lang w:val="en-US" w:eastAsia="zh-CN"/>
        </w:rPr>
        <w:t>8</w:t>
      </w:r>
      <w:r>
        <w:rPr>
          <w:rFonts w:hint="eastAsia" w:ascii="宋体" w:hAnsi="宋体" w:cs="宋体"/>
          <w:bCs w:val="0"/>
          <w:i w:val="0"/>
          <w:iCs w:val="0"/>
          <w:snapToGrid w:val="0"/>
          <w:highlight w:val="none"/>
        </w:rPr>
        <w:t>. 联系方式</w:t>
      </w:r>
      <w:r>
        <w:rPr>
          <w:i w:val="0"/>
          <w:iCs w:val="0"/>
        </w:rPr>
        <w:tab/>
      </w:r>
      <w:r>
        <w:rPr>
          <w:i w:val="0"/>
          <w:iCs w:val="0"/>
        </w:rPr>
        <w:fldChar w:fldCharType="begin"/>
      </w:r>
      <w:r>
        <w:rPr>
          <w:i w:val="0"/>
          <w:iCs w:val="0"/>
        </w:rPr>
        <w:instrText xml:space="preserve"> PAGEREF _Toc936 \h </w:instrText>
      </w:r>
      <w:r>
        <w:rPr>
          <w:i w:val="0"/>
          <w:iCs w:val="0"/>
        </w:rPr>
        <w:fldChar w:fldCharType="separate"/>
      </w:r>
      <w:r>
        <w:rPr>
          <w:i w:val="0"/>
          <w:iCs w:val="0"/>
        </w:rPr>
        <w:t>10</w:t>
      </w:r>
      <w:r>
        <w:rPr>
          <w:i w:val="0"/>
          <w:iCs w:val="0"/>
        </w:rPr>
        <w:fldChar w:fldCharType="end"/>
      </w:r>
      <w:r>
        <w:rPr>
          <w:rFonts w:ascii="宋体" w:hAnsi="宋体"/>
          <w:bCs/>
          <w:i w:val="0"/>
          <w:iCs w:val="0"/>
          <w:color w:val="auto"/>
          <w:szCs w:val="21"/>
          <w:highlight w:val="none"/>
          <w:lang w:val="zh-CN"/>
        </w:rPr>
        <w:fldChar w:fldCharType="end"/>
      </w:r>
    </w:p>
    <w:p>
      <w:pPr>
        <w:pStyle w:val="21"/>
        <w:tabs>
          <w:tab w:val="right" w:leader="dot" w:pos="9469"/>
        </w:tabs>
        <w:rPr>
          <w:b/>
          <w:bCs/>
          <w:i w:val="0"/>
          <w:iCs w:val="0"/>
        </w:rPr>
      </w:pPr>
      <w:r>
        <w:rPr>
          <w:rFonts w:ascii="宋体" w:hAnsi="宋体"/>
          <w:b/>
          <w:bCs/>
          <w:i w:val="0"/>
          <w:iCs w:val="0"/>
          <w:color w:val="auto"/>
          <w:szCs w:val="21"/>
          <w:highlight w:val="none"/>
          <w:lang w:val="zh-CN"/>
        </w:rPr>
        <w:fldChar w:fldCharType="begin"/>
      </w:r>
      <w:r>
        <w:rPr>
          <w:rFonts w:ascii="宋体" w:hAnsi="宋体"/>
          <w:b/>
          <w:bCs/>
          <w:i w:val="0"/>
          <w:iCs w:val="0"/>
          <w:szCs w:val="21"/>
          <w:highlight w:val="none"/>
          <w:lang w:val="zh-CN"/>
        </w:rPr>
        <w:instrText xml:space="preserve"> HYPERLINK \l _Toc24761 </w:instrText>
      </w:r>
      <w:r>
        <w:rPr>
          <w:rFonts w:ascii="宋体" w:hAnsi="宋体"/>
          <w:b/>
          <w:bCs/>
          <w:i w:val="0"/>
          <w:iCs w:val="0"/>
          <w:szCs w:val="21"/>
          <w:highlight w:val="none"/>
          <w:lang w:val="zh-CN"/>
        </w:rPr>
        <w:fldChar w:fldCharType="separate"/>
      </w:r>
      <w:r>
        <w:rPr>
          <w:rFonts w:hint="eastAsia" w:ascii="宋体" w:hAnsi="宋体" w:cs="宋体"/>
          <w:b/>
          <w:bCs/>
          <w:i w:val="0"/>
          <w:iCs w:val="0"/>
          <w:snapToGrid w:val="0"/>
          <w:highlight w:val="none"/>
        </w:rPr>
        <w:t>第二章  投标人须知</w:t>
      </w:r>
      <w:r>
        <w:rPr>
          <w:b/>
          <w:bCs/>
          <w:i w:val="0"/>
          <w:iCs w:val="0"/>
        </w:rPr>
        <w:tab/>
      </w:r>
      <w:r>
        <w:rPr>
          <w:b/>
          <w:bCs/>
          <w:i w:val="0"/>
          <w:iCs w:val="0"/>
        </w:rPr>
        <w:fldChar w:fldCharType="begin"/>
      </w:r>
      <w:r>
        <w:rPr>
          <w:b/>
          <w:bCs/>
          <w:i w:val="0"/>
          <w:iCs w:val="0"/>
        </w:rPr>
        <w:instrText xml:space="preserve"> PAGEREF _Toc24761 \h </w:instrText>
      </w:r>
      <w:r>
        <w:rPr>
          <w:b/>
          <w:bCs/>
          <w:i w:val="0"/>
          <w:iCs w:val="0"/>
        </w:rPr>
        <w:fldChar w:fldCharType="separate"/>
      </w:r>
      <w:r>
        <w:rPr>
          <w:b/>
          <w:bCs/>
          <w:i w:val="0"/>
          <w:iCs w:val="0"/>
        </w:rPr>
        <w:t>12</w:t>
      </w:r>
      <w:r>
        <w:rPr>
          <w:b/>
          <w:bCs/>
          <w:i w:val="0"/>
          <w:iCs w:val="0"/>
        </w:rPr>
        <w:fldChar w:fldCharType="end"/>
      </w:r>
      <w:r>
        <w:rPr>
          <w:rFonts w:ascii="宋体" w:hAnsi="宋体"/>
          <w:b/>
          <w:bCs/>
          <w:i w:val="0"/>
          <w:iCs w:val="0"/>
          <w:color w:val="auto"/>
          <w:szCs w:val="21"/>
          <w:highlight w:val="none"/>
          <w:lang w:val="zh-CN"/>
        </w:rPr>
        <w:fldChar w:fldCharType="end"/>
      </w:r>
    </w:p>
    <w:p>
      <w:pPr>
        <w:pStyle w:val="25"/>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_Toc24411 </w:instrText>
      </w:r>
      <w:r>
        <w:rPr>
          <w:rFonts w:ascii="宋体" w:hAnsi="宋体"/>
          <w:bCs/>
          <w:i w:val="0"/>
          <w:iCs w:val="0"/>
          <w:szCs w:val="21"/>
          <w:highlight w:val="none"/>
          <w:lang w:val="zh-CN"/>
        </w:rPr>
        <w:fldChar w:fldCharType="separate"/>
      </w:r>
      <w:r>
        <w:rPr>
          <w:rFonts w:hint="eastAsia" w:ascii="宋体" w:hAnsi="宋体" w:cs="宋体"/>
          <w:bCs w:val="0"/>
          <w:i w:val="0"/>
          <w:iCs w:val="0"/>
          <w:szCs w:val="28"/>
          <w:highlight w:val="none"/>
        </w:rPr>
        <w:t>投标人须知前附表</w:t>
      </w:r>
      <w:r>
        <w:rPr>
          <w:i w:val="0"/>
          <w:iCs w:val="0"/>
        </w:rPr>
        <w:tab/>
      </w:r>
      <w:r>
        <w:rPr>
          <w:i w:val="0"/>
          <w:iCs w:val="0"/>
        </w:rPr>
        <w:fldChar w:fldCharType="begin"/>
      </w:r>
      <w:r>
        <w:rPr>
          <w:i w:val="0"/>
          <w:iCs w:val="0"/>
        </w:rPr>
        <w:instrText xml:space="preserve"> PAGEREF _Toc24411 \h </w:instrText>
      </w:r>
      <w:r>
        <w:rPr>
          <w:i w:val="0"/>
          <w:iCs w:val="0"/>
        </w:rPr>
        <w:fldChar w:fldCharType="separate"/>
      </w:r>
      <w:r>
        <w:rPr>
          <w:i w:val="0"/>
          <w:iCs w:val="0"/>
        </w:rPr>
        <w:t>12</w:t>
      </w:r>
      <w:r>
        <w:rPr>
          <w:i w:val="0"/>
          <w:iCs w:val="0"/>
        </w:rPr>
        <w:fldChar w:fldCharType="end"/>
      </w:r>
      <w:r>
        <w:rPr>
          <w:rFonts w:ascii="宋体" w:hAnsi="宋体"/>
          <w:bCs/>
          <w:i w:val="0"/>
          <w:iCs w:val="0"/>
          <w:color w:val="auto"/>
          <w:szCs w:val="21"/>
          <w:highlight w:val="none"/>
          <w:lang w:val="zh-CN"/>
        </w:rPr>
        <w:fldChar w:fldCharType="end"/>
      </w:r>
    </w:p>
    <w:p>
      <w:pPr>
        <w:pStyle w:val="25"/>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_Toc13799 </w:instrText>
      </w:r>
      <w:r>
        <w:rPr>
          <w:rFonts w:ascii="宋体" w:hAnsi="宋体"/>
          <w:bCs/>
          <w:i w:val="0"/>
          <w:iCs w:val="0"/>
          <w:szCs w:val="21"/>
          <w:highlight w:val="none"/>
          <w:lang w:val="zh-CN"/>
        </w:rPr>
        <w:fldChar w:fldCharType="separate"/>
      </w:r>
      <w:r>
        <w:rPr>
          <w:rFonts w:hint="eastAsia" w:ascii="宋体" w:hAnsi="宋体" w:cs="宋体"/>
          <w:i w:val="0"/>
          <w:iCs w:val="0"/>
          <w:szCs w:val="28"/>
          <w:highlight w:val="none"/>
        </w:rPr>
        <w:t>1. 总则</w:t>
      </w:r>
      <w:r>
        <w:rPr>
          <w:i w:val="0"/>
          <w:iCs w:val="0"/>
        </w:rPr>
        <w:tab/>
      </w:r>
      <w:r>
        <w:rPr>
          <w:i w:val="0"/>
          <w:iCs w:val="0"/>
        </w:rPr>
        <w:fldChar w:fldCharType="begin"/>
      </w:r>
      <w:r>
        <w:rPr>
          <w:i w:val="0"/>
          <w:iCs w:val="0"/>
        </w:rPr>
        <w:instrText xml:space="preserve"> PAGEREF _Toc13799 \h </w:instrText>
      </w:r>
      <w:r>
        <w:rPr>
          <w:i w:val="0"/>
          <w:iCs w:val="0"/>
        </w:rPr>
        <w:fldChar w:fldCharType="separate"/>
      </w:r>
      <w:r>
        <w:rPr>
          <w:i w:val="0"/>
          <w:iCs w:val="0"/>
        </w:rPr>
        <w:t>40</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_Toc16154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1.1 项目概况</w:t>
      </w:r>
      <w:r>
        <w:rPr>
          <w:i w:val="0"/>
          <w:iCs w:val="0"/>
        </w:rPr>
        <w:tab/>
      </w:r>
      <w:r>
        <w:rPr>
          <w:i w:val="0"/>
          <w:iCs w:val="0"/>
        </w:rPr>
        <w:fldChar w:fldCharType="begin"/>
      </w:r>
      <w:r>
        <w:rPr>
          <w:i w:val="0"/>
          <w:iCs w:val="0"/>
        </w:rPr>
        <w:instrText xml:space="preserve"> PAGEREF _Toc16154 \h </w:instrText>
      </w:r>
      <w:r>
        <w:rPr>
          <w:i w:val="0"/>
          <w:iCs w:val="0"/>
        </w:rPr>
        <w:fldChar w:fldCharType="separate"/>
      </w:r>
      <w:r>
        <w:rPr>
          <w:i w:val="0"/>
          <w:iCs w:val="0"/>
        </w:rPr>
        <w:t>40</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_Toc12398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1.2 招标项目的资金来源和落实情况</w:t>
      </w:r>
      <w:r>
        <w:rPr>
          <w:i w:val="0"/>
          <w:iCs w:val="0"/>
        </w:rPr>
        <w:tab/>
      </w:r>
      <w:r>
        <w:rPr>
          <w:i w:val="0"/>
          <w:iCs w:val="0"/>
        </w:rPr>
        <w:fldChar w:fldCharType="begin"/>
      </w:r>
      <w:r>
        <w:rPr>
          <w:i w:val="0"/>
          <w:iCs w:val="0"/>
        </w:rPr>
        <w:instrText xml:space="preserve"> PAGEREF _Toc12398 \h </w:instrText>
      </w:r>
      <w:r>
        <w:rPr>
          <w:i w:val="0"/>
          <w:iCs w:val="0"/>
        </w:rPr>
        <w:fldChar w:fldCharType="separate"/>
      </w:r>
      <w:r>
        <w:rPr>
          <w:i w:val="0"/>
          <w:iCs w:val="0"/>
        </w:rPr>
        <w:t>40</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_Toc23385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1.3 招标范围、计划工期、质量要求和安全目标</w:t>
      </w:r>
      <w:r>
        <w:rPr>
          <w:i w:val="0"/>
          <w:iCs w:val="0"/>
        </w:rPr>
        <w:tab/>
      </w:r>
      <w:r>
        <w:rPr>
          <w:i w:val="0"/>
          <w:iCs w:val="0"/>
        </w:rPr>
        <w:fldChar w:fldCharType="begin"/>
      </w:r>
      <w:r>
        <w:rPr>
          <w:i w:val="0"/>
          <w:iCs w:val="0"/>
        </w:rPr>
        <w:instrText xml:space="preserve"> PAGEREF _Toc23385 \h </w:instrText>
      </w:r>
      <w:r>
        <w:rPr>
          <w:i w:val="0"/>
          <w:iCs w:val="0"/>
        </w:rPr>
        <w:fldChar w:fldCharType="separate"/>
      </w:r>
      <w:r>
        <w:rPr>
          <w:i w:val="0"/>
          <w:iCs w:val="0"/>
        </w:rPr>
        <w:t>40</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_Toc11477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1.4 投标人资格要求（适用于已进行资格预审的）</w:t>
      </w:r>
      <w:r>
        <w:rPr>
          <w:i w:val="0"/>
          <w:iCs w:val="0"/>
        </w:rPr>
        <w:tab/>
      </w:r>
      <w:r>
        <w:rPr>
          <w:i w:val="0"/>
          <w:iCs w:val="0"/>
        </w:rPr>
        <w:fldChar w:fldCharType="begin"/>
      </w:r>
      <w:r>
        <w:rPr>
          <w:i w:val="0"/>
          <w:iCs w:val="0"/>
        </w:rPr>
        <w:instrText xml:space="preserve"> PAGEREF _Toc11477 \h </w:instrText>
      </w:r>
      <w:r>
        <w:rPr>
          <w:i w:val="0"/>
          <w:iCs w:val="0"/>
        </w:rPr>
        <w:fldChar w:fldCharType="separate"/>
      </w:r>
      <w:r>
        <w:rPr>
          <w:i w:val="0"/>
          <w:iCs w:val="0"/>
        </w:rPr>
        <w:t>40</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_Toc5343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1.4 投标人资格要求（适用于未进行资格预审的）</w:t>
      </w:r>
      <w:r>
        <w:rPr>
          <w:i w:val="0"/>
          <w:iCs w:val="0"/>
        </w:rPr>
        <w:tab/>
      </w:r>
      <w:r>
        <w:rPr>
          <w:i w:val="0"/>
          <w:iCs w:val="0"/>
        </w:rPr>
        <w:fldChar w:fldCharType="begin"/>
      </w:r>
      <w:r>
        <w:rPr>
          <w:i w:val="0"/>
          <w:iCs w:val="0"/>
        </w:rPr>
        <w:instrText xml:space="preserve"> PAGEREF _Toc5343 \h </w:instrText>
      </w:r>
      <w:r>
        <w:rPr>
          <w:i w:val="0"/>
          <w:iCs w:val="0"/>
        </w:rPr>
        <w:fldChar w:fldCharType="separate"/>
      </w:r>
      <w:r>
        <w:rPr>
          <w:i w:val="0"/>
          <w:iCs w:val="0"/>
        </w:rPr>
        <w:t>40</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_Toc3506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1.5 费用承担</w:t>
      </w:r>
      <w:r>
        <w:rPr>
          <w:i w:val="0"/>
          <w:iCs w:val="0"/>
        </w:rPr>
        <w:tab/>
      </w:r>
      <w:r>
        <w:rPr>
          <w:i w:val="0"/>
          <w:iCs w:val="0"/>
        </w:rPr>
        <w:fldChar w:fldCharType="begin"/>
      </w:r>
      <w:r>
        <w:rPr>
          <w:i w:val="0"/>
          <w:iCs w:val="0"/>
        </w:rPr>
        <w:instrText xml:space="preserve"> PAGEREF _Toc3506 \h </w:instrText>
      </w:r>
      <w:r>
        <w:rPr>
          <w:i w:val="0"/>
          <w:iCs w:val="0"/>
        </w:rPr>
        <w:fldChar w:fldCharType="separate"/>
      </w:r>
      <w:r>
        <w:rPr>
          <w:i w:val="0"/>
          <w:iCs w:val="0"/>
        </w:rPr>
        <w:t>41</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_Toc32016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1.6 保密</w:t>
      </w:r>
      <w:r>
        <w:rPr>
          <w:i w:val="0"/>
          <w:iCs w:val="0"/>
        </w:rPr>
        <w:tab/>
      </w:r>
      <w:r>
        <w:rPr>
          <w:i w:val="0"/>
          <w:iCs w:val="0"/>
        </w:rPr>
        <w:fldChar w:fldCharType="begin"/>
      </w:r>
      <w:r>
        <w:rPr>
          <w:i w:val="0"/>
          <w:iCs w:val="0"/>
        </w:rPr>
        <w:instrText xml:space="preserve"> PAGEREF _Toc32016 \h </w:instrText>
      </w:r>
      <w:r>
        <w:rPr>
          <w:i w:val="0"/>
          <w:iCs w:val="0"/>
        </w:rPr>
        <w:fldChar w:fldCharType="separate"/>
      </w:r>
      <w:r>
        <w:rPr>
          <w:i w:val="0"/>
          <w:iCs w:val="0"/>
        </w:rPr>
        <w:t>41</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_Toc7013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1.7 语言文字</w:t>
      </w:r>
      <w:r>
        <w:rPr>
          <w:i w:val="0"/>
          <w:iCs w:val="0"/>
        </w:rPr>
        <w:tab/>
      </w:r>
      <w:r>
        <w:rPr>
          <w:i w:val="0"/>
          <w:iCs w:val="0"/>
        </w:rPr>
        <w:fldChar w:fldCharType="begin"/>
      </w:r>
      <w:r>
        <w:rPr>
          <w:i w:val="0"/>
          <w:iCs w:val="0"/>
        </w:rPr>
        <w:instrText xml:space="preserve"> PAGEREF _Toc7013 \h </w:instrText>
      </w:r>
      <w:r>
        <w:rPr>
          <w:i w:val="0"/>
          <w:iCs w:val="0"/>
        </w:rPr>
        <w:fldChar w:fldCharType="separate"/>
      </w:r>
      <w:r>
        <w:rPr>
          <w:i w:val="0"/>
          <w:iCs w:val="0"/>
        </w:rPr>
        <w:t>42</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_Toc19785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1.8 计量单位</w:t>
      </w:r>
      <w:r>
        <w:rPr>
          <w:i w:val="0"/>
          <w:iCs w:val="0"/>
        </w:rPr>
        <w:tab/>
      </w:r>
      <w:r>
        <w:rPr>
          <w:i w:val="0"/>
          <w:iCs w:val="0"/>
        </w:rPr>
        <w:fldChar w:fldCharType="begin"/>
      </w:r>
      <w:r>
        <w:rPr>
          <w:i w:val="0"/>
          <w:iCs w:val="0"/>
        </w:rPr>
        <w:instrText xml:space="preserve"> PAGEREF _Toc19785 \h </w:instrText>
      </w:r>
      <w:r>
        <w:rPr>
          <w:i w:val="0"/>
          <w:iCs w:val="0"/>
        </w:rPr>
        <w:fldChar w:fldCharType="separate"/>
      </w:r>
      <w:r>
        <w:rPr>
          <w:i w:val="0"/>
          <w:iCs w:val="0"/>
        </w:rPr>
        <w:t>42</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_Toc23139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1.9 踏勘现场</w:t>
      </w:r>
      <w:r>
        <w:rPr>
          <w:i w:val="0"/>
          <w:iCs w:val="0"/>
        </w:rPr>
        <w:tab/>
      </w:r>
      <w:r>
        <w:rPr>
          <w:i w:val="0"/>
          <w:iCs w:val="0"/>
        </w:rPr>
        <w:fldChar w:fldCharType="begin"/>
      </w:r>
      <w:r>
        <w:rPr>
          <w:i w:val="0"/>
          <w:iCs w:val="0"/>
        </w:rPr>
        <w:instrText xml:space="preserve"> PAGEREF _Toc23139 \h </w:instrText>
      </w:r>
      <w:r>
        <w:rPr>
          <w:i w:val="0"/>
          <w:iCs w:val="0"/>
        </w:rPr>
        <w:fldChar w:fldCharType="separate"/>
      </w:r>
      <w:r>
        <w:rPr>
          <w:i w:val="0"/>
          <w:iCs w:val="0"/>
        </w:rPr>
        <w:t>42</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_Toc11893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1.10 投标预备会</w:t>
      </w:r>
      <w:r>
        <w:rPr>
          <w:i w:val="0"/>
          <w:iCs w:val="0"/>
        </w:rPr>
        <w:tab/>
      </w:r>
      <w:r>
        <w:rPr>
          <w:i w:val="0"/>
          <w:iCs w:val="0"/>
        </w:rPr>
        <w:fldChar w:fldCharType="begin"/>
      </w:r>
      <w:r>
        <w:rPr>
          <w:i w:val="0"/>
          <w:iCs w:val="0"/>
        </w:rPr>
        <w:instrText xml:space="preserve"> PAGEREF _Toc11893 \h </w:instrText>
      </w:r>
      <w:r>
        <w:rPr>
          <w:i w:val="0"/>
          <w:iCs w:val="0"/>
        </w:rPr>
        <w:fldChar w:fldCharType="separate"/>
      </w:r>
      <w:r>
        <w:rPr>
          <w:i w:val="0"/>
          <w:iCs w:val="0"/>
        </w:rPr>
        <w:t>42</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_Toc21773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1.11 分包</w:t>
      </w:r>
      <w:r>
        <w:rPr>
          <w:i w:val="0"/>
          <w:iCs w:val="0"/>
        </w:rPr>
        <w:tab/>
      </w:r>
      <w:r>
        <w:rPr>
          <w:i w:val="0"/>
          <w:iCs w:val="0"/>
        </w:rPr>
        <w:fldChar w:fldCharType="begin"/>
      </w:r>
      <w:r>
        <w:rPr>
          <w:i w:val="0"/>
          <w:iCs w:val="0"/>
        </w:rPr>
        <w:instrText xml:space="preserve"> PAGEREF _Toc21773 \h </w:instrText>
      </w:r>
      <w:r>
        <w:rPr>
          <w:i w:val="0"/>
          <w:iCs w:val="0"/>
        </w:rPr>
        <w:fldChar w:fldCharType="separate"/>
      </w:r>
      <w:r>
        <w:rPr>
          <w:i w:val="0"/>
          <w:iCs w:val="0"/>
        </w:rPr>
        <w:t>42</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_Toc31243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1.12 响应和偏差</w:t>
      </w:r>
      <w:r>
        <w:rPr>
          <w:i w:val="0"/>
          <w:iCs w:val="0"/>
        </w:rPr>
        <w:tab/>
      </w:r>
      <w:r>
        <w:rPr>
          <w:i w:val="0"/>
          <w:iCs w:val="0"/>
        </w:rPr>
        <w:fldChar w:fldCharType="begin"/>
      </w:r>
      <w:r>
        <w:rPr>
          <w:i w:val="0"/>
          <w:iCs w:val="0"/>
        </w:rPr>
        <w:instrText xml:space="preserve"> PAGEREF _Toc31243 \h </w:instrText>
      </w:r>
      <w:r>
        <w:rPr>
          <w:i w:val="0"/>
          <w:iCs w:val="0"/>
        </w:rPr>
        <w:fldChar w:fldCharType="separate"/>
      </w:r>
      <w:r>
        <w:rPr>
          <w:i w:val="0"/>
          <w:iCs w:val="0"/>
        </w:rPr>
        <w:t>43</w:t>
      </w:r>
      <w:r>
        <w:rPr>
          <w:i w:val="0"/>
          <w:iCs w:val="0"/>
        </w:rPr>
        <w:fldChar w:fldCharType="end"/>
      </w:r>
      <w:r>
        <w:rPr>
          <w:rFonts w:ascii="宋体" w:hAnsi="宋体"/>
          <w:bCs/>
          <w:i w:val="0"/>
          <w:iCs w:val="0"/>
          <w:color w:val="auto"/>
          <w:szCs w:val="21"/>
          <w:highlight w:val="none"/>
          <w:lang w:val="zh-CN"/>
        </w:rPr>
        <w:fldChar w:fldCharType="end"/>
      </w:r>
    </w:p>
    <w:p>
      <w:pPr>
        <w:pStyle w:val="25"/>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_Toc32051 </w:instrText>
      </w:r>
      <w:r>
        <w:rPr>
          <w:rFonts w:ascii="宋体" w:hAnsi="宋体"/>
          <w:bCs/>
          <w:i w:val="0"/>
          <w:iCs w:val="0"/>
          <w:szCs w:val="21"/>
          <w:highlight w:val="none"/>
          <w:lang w:val="zh-CN"/>
        </w:rPr>
        <w:fldChar w:fldCharType="separate"/>
      </w:r>
      <w:r>
        <w:rPr>
          <w:rFonts w:hint="eastAsia" w:ascii="宋体" w:hAnsi="宋体" w:cs="宋体"/>
          <w:i w:val="0"/>
          <w:iCs w:val="0"/>
          <w:szCs w:val="28"/>
          <w:highlight w:val="none"/>
        </w:rPr>
        <w:t>2. 招标文件</w:t>
      </w:r>
      <w:r>
        <w:rPr>
          <w:i w:val="0"/>
          <w:iCs w:val="0"/>
        </w:rPr>
        <w:tab/>
      </w:r>
      <w:r>
        <w:rPr>
          <w:i w:val="0"/>
          <w:iCs w:val="0"/>
        </w:rPr>
        <w:fldChar w:fldCharType="begin"/>
      </w:r>
      <w:r>
        <w:rPr>
          <w:i w:val="0"/>
          <w:iCs w:val="0"/>
        </w:rPr>
        <w:instrText xml:space="preserve"> PAGEREF _Toc32051 \h </w:instrText>
      </w:r>
      <w:r>
        <w:rPr>
          <w:i w:val="0"/>
          <w:iCs w:val="0"/>
        </w:rPr>
        <w:fldChar w:fldCharType="separate"/>
      </w:r>
      <w:r>
        <w:rPr>
          <w:i w:val="0"/>
          <w:iCs w:val="0"/>
        </w:rPr>
        <w:t>43</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_Toc10243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2.1 招标文件的组成</w:t>
      </w:r>
      <w:r>
        <w:rPr>
          <w:i w:val="0"/>
          <w:iCs w:val="0"/>
        </w:rPr>
        <w:tab/>
      </w:r>
      <w:r>
        <w:rPr>
          <w:i w:val="0"/>
          <w:iCs w:val="0"/>
        </w:rPr>
        <w:fldChar w:fldCharType="begin"/>
      </w:r>
      <w:r>
        <w:rPr>
          <w:i w:val="0"/>
          <w:iCs w:val="0"/>
        </w:rPr>
        <w:instrText xml:space="preserve"> PAGEREF _Toc10243 \h </w:instrText>
      </w:r>
      <w:r>
        <w:rPr>
          <w:i w:val="0"/>
          <w:iCs w:val="0"/>
        </w:rPr>
        <w:fldChar w:fldCharType="separate"/>
      </w:r>
      <w:r>
        <w:rPr>
          <w:i w:val="0"/>
          <w:iCs w:val="0"/>
        </w:rPr>
        <w:t>43</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_Toc10924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2.2 招标文件的澄清</w:t>
      </w:r>
      <w:r>
        <w:rPr>
          <w:i w:val="0"/>
          <w:iCs w:val="0"/>
        </w:rPr>
        <w:tab/>
      </w:r>
      <w:r>
        <w:rPr>
          <w:i w:val="0"/>
          <w:iCs w:val="0"/>
        </w:rPr>
        <w:fldChar w:fldCharType="begin"/>
      </w:r>
      <w:r>
        <w:rPr>
          <w:i w:val="0"/>
          <w:iCs w:val="0"/>
        </w:rPr>
        <w:instrText xml:space="preserve"> PAGEREF _Toc10924 \h </w:instrText>
      </w:r>
      <w:r>
        <w:rPr>
          <w:i w:val="0"/>
          <w:iCs w:val="0"/>
        </w:rPr>
        <w:fldChar w:fldCharType="separate"/>
      </w:r>
      <w:r>
        <w:rPr>
          <w:i w:val="0"/>
          <w:iCs w:val="0"/>
        </w:rPr>
        <w:t>44</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_Toc31123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2.3 招标文件的修改</w:t>
      </w:r>
      <w:r>
        <w:rPr>
          <w:i w:val="0"/>
          <w:iCs w:val="0"/>
        </w:rPr>
        <w:tab/>
      </w:r>
      <w:r>
        <w:rPr>
          <w:i w:val="0"/>
          <w:iCs w:val="0"/>
        </w:rPr>
        <w:fldChar w:fldCharType="begin"/>
      </w:r>
      <w:r>
        <w:rPr>
          <w:i w:val="0"/>
          <w:iCs w:val="0"/>
        </w:rPr>
        <w:instrText xml:space="preserve"> PAGEREF _Toc31123 \h </w:instrText>
      </w:r>
      <w:r>
        <w:rPr>
          <w:i w:val="0"/>
          <w:iCs w:val="0"/>
        </w:rPr>
        <w:fldChar w:fldCharType="separate"/>
      </w:r>
      <w:r>
        <w:rPr>
          <w:i w:val="0"/>
          <w:iCs w:val="0"/>
        </w:rPr>
        <w:t>44</w:t>
      </w:r>
      <w:r>
        <w:rPr>
          <w:i w:val="0"/>
          <w:iCs w:val="0"/>
        </w:rPr>
        <w:fldChar w:fldCharType="end"/>
      </w:r>
      <w:r>
        <w:rPr>
          <w:rFonts w:ascii="宋体" w:hAnsi="宋体"/>
          <w:bCs/>
          <w:i w:val="0"/>
          <w:iCs w:val="0"/>
          <w:color w:val="auto"/>
          <w:szCs w:val="21"/>
          <w:highlight w:val="none"/>
          <w:lang w:val="zh-CN"/>
        </w:rPr>
        <w:fldChar w:fldCharType="end"/>
      </w:r>
    </w:p>
    <w:p>
      <w:pPr>
        <w:pStyle w:val="25"/>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_Toc10154 </w:instrText>
      </w:r>
      <w:r>
        <w:rPr>
          <w:rFonts w:ascii="宋体" w:hAnsi="宋体"/>
          <w:bCs/>
          <w:i w:val="0"/>
          <w:iCs w:val="0"/>
          <w:szCs w:val="21"/>
          <w:highlight w:val="none"/>
          <w:lang w:val="zh-CN"/>
        </w:rPr>
        <w:fldChar w:fldCharType="separate"/>
      </w:r>
      <w:r>
        <w:rPr>
          <w:rFonts w:hint="eastAsia" w:ascii="宋体" w:hAnsi="宋体" w:cs="宋体"/>
          <w:i w:val="0"/>
          <w:iCs w:val="0"/>
          <w:szCs w:val="28"/>
          <w:highlight w:val="none"/>
        </w:rPr>
        <w:t>3. 投标文件</w:t>
      </w:r>
      <w:r>
        <w:rPr>
          <w:i w:val="0"/>
          <w:iCs w:val="0"/>
        </w:rPr>
        <w:tab/>
      </w:r>
      <w:r>
        <w:rPr>
          <w:i w:val="0"/>
          <w:iCs w:val="0"/>
        </w:rPr>
        <w:fldChar w:fldCharType="begin"/>
      </w:r>
      <w:r>
        <w:rPr>
          <w:i w:val="0"/>
          <w:iCs w:val="0"/>
        </w:rPr>
        <w:instrText xml:space="preserve"> PAGEREF _Toc10154 \h </w:instrText>
      </w:r>
      <w:r>
        <w:rPr>
          <w:i w:val="0"/>
          <w:iCs w:val="0"/>
        </w:rPr>
        <w:fldChar w:fldCharType="separate"/>
      </w:r>
      <w:r>
        <w:rPr>
          <w:i w:val="0"/>
          <w:iCs w:val="0"/>
        </w:rPr>
        <w:t>44</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_Toc11950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3.1投标文件的组成</w:t>
      </w:r>
      <w:r>
        <w:rPr>
          <w:i w:val="0"/>
          <w:iCs w:val="0"/>
        </w:rPr>
        <w:tab/>
      </w:r>
      <w:r>
        <w:rPr>
          <w:i w:val="0"/>
          <w:iCs w:val="0"/>
        </w:rPr>
        <w:fldChar w:fldCharType="begin"/>
      </w:r>
      <w:r>
        <w:rPr>
          <w:i w:val="0"/>
          <w:iCs w:val="0"/>
        </w:rPr>
        <w:instrText xml:space="preserve"> PAGEREF _Toc11950 \h </w:instrText>
      </w:r>
      <w:r>
        <w:rPr>
          <w:i w:val="0"/>
          <w:iCs w:val="0"/>
        </w:rPr>
        <w:fldChar w:fldCharType="separate"/>
      </w:r>
      <w:r>
        <w:rPr>
          <w:i w:val="0"/>
          <w:iCs w:val="0"/>
        </w:rPr>
        <w:t>44</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_Toc181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3.2 投标报价</w:t>
      </w:r>
      <w:r>
        <w:rPr>
          <w:i w:val="0"/>
          <w:iCs w:val="0"/>
        </w:rPr>
        <w:tab/>
      </w:r>
      <w:r>
        <w:rPr>
          <w:i w:val="0"/>
          <w:iCs w:val="0"/>
        </w:rPr>
        <w:fldChar w:fldCharType="begin"/>
      </w:r>
      <w:r>
        <w:rPr>
          <w:i w:val="0"/>
          <w:iCs w:val="0"/>
        </w:rPr>
        <w:instrText xml:space="preserve"> PAGEREF _Toc181 \h </w:instrText>
      </w:r>
      <w:r>
        <w:rPr>
          <w:i w:val="0"/>
          <w:iCs w:val="0"/>
        </w:rPr>
        <w:fldChar w:fldCharType="separate"/>
      </w:r>
      <w:r>
        <w:rPr>
          <w:i w:val="0"/>
          <w:iCs w:val="0"/>
        </w:rPr>
        <w:t>45</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_Toc17562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3.3投标有效期</w:t>
      </w:r>
      <w:r>
        <w:rPr>
          <w:i w:val="0"/>
          <w:iCs w:val="0"/>
        </w:rPr>
        <w:tab/>
      </w:r>
      <w:r>
        <w:rPr>
          <w:i w:val="0"/>
          <w:iCs w:val="0"/>
        </w:rPr>
        <w:fldChar w:fldCharType="begin"/>
      </w:r>
      <w:r>
        <w:rPr>
          <w:i w:val="0"/>
          <w:iCs w:val="0"/>
        </w:rPr>
        <w:instrText xml:space="preserve"> PAGEREF _Toc17562 \h </w:instrText>
      </w:r>
      <w:r>
        <w:rPr>
          <w:i w:val="0"/>
          <w:iCs w:val="0"/>
        </w:rPr>
        <w:fldChar w:fldCharType="separate"/>
      </w:r>
      <w:r>
        <w:rPr>
          <w:i w:val="0"/>
          <w:iCs w:val="0"/>
        </w:rPr>
        <w:t>46</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_Toc15727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3.4 投标保证金</w:t>
      </w:r>
      <w:r>
        <w:rPr>
          <w:i w:val="0"/>
          <w:iCs w:val="0"/>
        </w:rPr>
        <w:tab/>
      </w:r>
      <w:r>
        <w:rPr>
          <w:i w:val="0"/>
          <w:iCs w:val="0"/>
        </w:rPr>
        <w:fldChar w:fldCharType="begin"/>
      </w:r>
      <w:r>
        <w:rPr>
          <w:i w:val="0"/>
          <w:iCs w:val="0"/>
        </w:rPr>
        <w:instrText xml:space="preserve"> PAGEREF _Toc15727 \h </w:instrText>
      </w:r>
      <w:r>
        <w:rPr>
          <w:i w:val="0"/>
          <w:iCs w:val="0"/>
        </w:rPr>
        <w:fldChar w:fldCharType="separate"/>
      </w:r>
      <w:r>
        <w:rPr>
          <w:i w:val="0"/>
          <w:iCs w:val="0"/>
        </w:rPr>
        <w:t>46</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_Toc28185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3.5 资格审查资料（适用于已进行资格预审的）</w:t>
      </w:r>
      <w:r>
        <w:rPr>
          <w:i w:val="0"/>
          <w:iCs w:val="0"/>
        </w:rPr>
        <w:tab/>
      </w:r>
      <w:r>
        <w:rPr>
          <w:i w:val="0"/>
          <w:iCs w:val="0"/>
        </w:rPr>
        <w:fldChar w:fldCharType="begin"/>
      </w:r>
      <w:r>
        <w:rPr>
          <w:i w:val="0"/>
          <w:iCs w:val="0"/>
        </w:rPr>
        <w:instrText xml:space="preserve"> PAGEREF _Toc28185 \h </w:instrText>
      </w:r>
      <w:r>
        <w:rPr>
          <w:i w:val="0"/>
          <w:iCs w:val="0"/>
        </w:rPr>
        <w:fldChar w:fldCharType="separate"/>
      </w:r>
      <w:r>
        <w:rPr>
          <w:i w:val="0"/>
          <w:iCs w:val="0"/>
        </w:rPr>
        <w:t>47</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_Toc14841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3.5资格审查资料（适用于</w:t>
      </w:r>
      <w:r>
        <w:rPr>
          <w:rFonts w:hint="eastAsia" w:ascii="宋体" w:hAnsi="宋体" w:cs="宋体"/>
          <w:i w:val="0"/>
          <w:iCs w:val="0"/>
          <w:szCs w:val="21"/>
          <w:highlight w:val="none"/>
          <w:lang w:val="en-US" w:eastAsia="zh-CN"/>
        </w:rPr>
        <w:t>未</w:t>
      </w:r>
      <w:r>
        <w:rPr>
          <w:rFonts w:hint="eastAsia" w:ascii="宋体" w:hAnsi="宋体" w:cs="宋体"/>
          <w:i w:val="0"/>
          <w:iCs w:val="0"/>
          <w:szCs w:val="21"/>
          <w:highlight w:val="none"/>
        </w:rPr>
        <w:t>进行资格预审的）</w:t>
      </w:r>
      <w:r>
        <w:rPr>
          <w:i w:val="0"/>
          <w:iCs w:val="0"/>
        </w:rPr>
        <w:tab/>
      </w:r>
      <w:r>
        <w:rPr>
          <w:i w:val="0"/>
          <w:iCs w:val="0"/>
        </w:rPr>
        <w:fldChar w:fldCharType="begin"/>
      </w:r>
      <w:r>
        <w:rPr>
          <w:i w:val="0"/>
          <w:iCs w:val="0"/>
        </w:rPr>
        <w:instrText xml:space="preserve"> PAGEREF _Toc14841 \h </w:instrText>
      </w:r>
      <w:r>
        <w:rPr>
          <w:i w:val="0"/>
          <w:iCs w:val="0"/>
        </w:rPr>
        <w:fldChar w:fldCharType="separate"/>
      </w:r>
      <w:r>
        <w:rPr>
          <w:i w:val="0"/>
          <w:iCs w:val="0"/>
        </w:rPr>
        <w:t>47</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_Toc16579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3.6 备选投标方案</w:t>
      </w:r>
      <w:r>
        <w:rPr>
          <w:i w:val="0"/>
          <w:iCs w:val="0"/>
        </w:rPr>
        <w:tab/>
      </w:r>
      <w:r>
        <w:rPr>
          <w:i w:val="0"/>
          <w:iCs w:val="0"/>
        </w:rPr>
        <w:fldChar w:fldCharType="begin"/>
      </w:r>
      <w:r>
        <w:rPr>
          <w:i w:val="0"/>
          <w:iCs w:val="0"/>
        </w:rPr>
        <w:instrText xml:space="preserve"> PAGEREF _Toc16579 \h </w:instrText>
      </w:r>
      <w:r>
        <w:rPr>
          <w:i w:val="0"/>
          <w:iCs w:val="0"/>
        </w:rPr>
        <w:fldChar w:fldCharType="separate"/>
      </w:r>
      <w:r>
        <w:rPr>
          <w:i w:val="0"/>
          <w:iCs w:val="0"/>
        </w:rPr>
        <w:t>49</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_Toc17160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3.7 投标文件的编制</w:t>
      </w:r>
      <w:r>
        <w:rPr>
          <w:i w:val="0"/>
          <w:iCs w:val="0"/>
        </w:rPr>
        <w:tab/>
      </w:r>
      <w:r>
        <w:rPr>
          <w:i w:val="0"/>
          <w:iCs w:val="0"/>
        </w:rPr>
        <w:fldChar w:fldCharType="begin"/>
      </w:r>
      <w:r>
        <w:rPr>
          <w:i w:val="0"/>
          <w:iCs w:val="0"/>
        </w:rPr>
        <w:instrText xml:space="preserve"> PAGEREF _Toc17160 \h </w:instrText>
      </w:r>
      <w:r>
        <w:rPr>
          <w:i w:val="0"/>
          <w:iCs w:val="0"/>
        </w:rPr>
        <w:fldChar w:fldCharType="separate"/>
      </w:r>
      <w:r>
        <w:rPr>
          <w:i w:val="0"/>
          <w:iCs w:val="0"/>
        </w:rPr>
        <w:t>49</w:t>
      </w:r>
      <w:r>
        <w:rPr>
          <w:i w:val="0"/>
          <w:iCs w:val="0"/>
        </w:rPr>
        <w:fldChar w:fldCharType="end"/>
      </w:r>
      <w:r>
        <w:rPr>
          <w:rFonts w:ascii="宋体" w:hAnsi="宋体"/>
          <w:bCs/>
          <w:i w:val="0"/>
          <w:iCs w:val="0"/>
          <w:color w:val="auto"/>
          <w:szCs w:val="21"/>
          <w:highlight w:val="none"/>
          <w:lang w:val="zh-CN"/>
        </w:rPr>
        <w:fldChar w:fldCharType="end"/>
      </w:r>
    </w:p>
    <w:p>
      <w:pPr>
        <w:pStyle w:val="25"/>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_Toc22845 </w:instrText>
      </w:r>
      <w:r>
        <w:rPr>
          <w:rFonts w:ascii="宋体" w:hAnsi="宋体"/>
          <w:bCs/>
          <w:i w:val="0"/>
          <w:iCs w:val="0"/>
          <w:szCs w:val="21"/>
          <w:highlight w:val="none"/>
          <w:lang w:val="zh-CN"/>
        </w:rPr>
        <w:fldChar w:fldCharType="separate"/>
      </w:r>
      <w:r>
        <w:rPr>
          <w:rFonts w:hint="eastAsia" w:ascii="宋体" w:hAnsi="宋体" w:cs="宋体"/>
          <w:i w:val="0"/>
          <w:iCs w:val="0"/>
          <w:szCs w:val="28"/>
          <w:highlight w:val="none"/>
        </w:rPr>
        <w:t>4. 投标</w:t>
      </w:r>
      <w:r>
        <w:rPr>
          <w:i w:val="0"/>
          <w:iCs w:val="0"/>
        </w:rPr>
        <w:tab/>
      </w:r>
      <w:r>
        <w:rPr>
          <w:i w:val="0"/>
          <w:iCs w:val="0"/>
        </w:rPr>
        <w:fldChar w:fldCharType="begin"/>
      </w:r>
      <w:r>
        <w:rPr>
          <w:i w:val="0"/>
          <w:iCs w:val="0"/>
        </w:rPr>
        <w:instrText xml:space="preserve"> PAGEREF _Toc22845 \h </w:instrText>
      </w:r>
      <w:r>
        <w:rPr>
          <w:i w:val="0"/>
          <w:iCs w:val="0"/>
        </w:rPr>
        <w:fldChar w:fldCharType="separate"/>
      </w:r>
      <w:r>
        <w:rPr>
          <w:i w:val="0"/>
          <w:iCs w:val="0"/>
        </w:rPr>
        <w:t>49</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_Toc23742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4.1 投标文件的密封和标识</w:t>
      </w:r>
      <w:r>
        <w:rPr>
          <w:i w:val="0"/>
          <w:iCs w:val="0"/>
        </w:rPr>
        <w:tab/>
      </w:r>
      <w:r>
        <w:rPr>
          <w:i w:val="0"/>
          <w:iCs w:val="0"/>
        </w:rPr>
        <w:fldChar w:fldCharType="begin"/>
      </w:r>
      <w:r>
        <w:rPr>
          <w:i w:val="0"/>
          <w:iCs w:val="0"/>
        </w:rPr>
        <w:instrText xml:space="preserve"> PAGEREF _Toc23742 \h </w:instrText>
      </w:r>
      <w:r>
        <w:rPr>
          <w:i w:val="0"/>
          <w:iCs w:val="0"/>
        </w:rPr>
        <w:fldChar w:fldCharType="separate"/>
      </w:r>
      <w:r>
        <w:rPr>
          <w:i w:val="0"/>
          <w:iCs w:val="0"/>
        </w:rPr>
        <w:t>49</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_Toc26702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4.2投标文件的递交</w:t>
      </w:r>
      <w:r>
        <w:rPr>
          <w:i w:val="0"/>
          <w:iCs w:val="0"/>
        </w:rPr>
        <w:tab/>
      </w:r>
      <w:r>
        <w:rPr>
          <w:i w:val="0"/>
          <w:iCs w:val="0"/>
        </w:rPr>
        <w:fldChar w:fldCharType="begin"/>
      </w:r>
      <w:r>
        <w:rPr>
          <w:i w:val="0"/>
          <w:iCs w:val="0"/>
        </w:rPr>
        <w:instrText xml:space="preserve"> PAGEREF _Toc26702 \h </w:instrText>
      </w:r>
      <w:r>
        <w:rPr>
          <w:i w:val="0"/>
          <w:iCs w:val="0"/>
        </w:rPr>
        <w:fldChar w:fldCharType="separate"/>
      </w:r>
      <w:r>
        <w:rPr>
          <w:i w:val="0"/>
          <w:iCs w:val="0"/>
        </w:rPr>
        <w:t>50</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_Toc2584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4.3 投标文件的修改与撤回</w:t>
      </w:r>
      <w:r>
        <w:rPr>
          <w:i w:val="0"/>
          <w:iCs w:val="0"/>
        </w:rPr>
        <w:tab/>
      </w:r>
      <w:r>
        <w:rPr>
          <w:i w:val="0"/>
          <w:iCs w:val="0"/>
        </w:rPr>
        <w:fldChar w:fldCharType="begin"/>
      </w:r>
      <w:r>
        <w:rPr>
          <w:i w:val="0"/>
          <w:iCs w:val="0"/>
        </w:rPr>
        <w:instrText xml:space="preserve"> PAGEREF _Toc2584 \h </w:instrText>
      </w:r>
      <w:r>
        <w:rPr>
          <w:i w:val="0"/>
          <w:iCs w:val="0"/>
        </w:rPr>
        <w:fldChar w:fldCharType="separate"/>
      </w:r>
      <w:r>
        <w:rPr>
          <w:i w:val="0"/>
          <w:iCs w:val="0"/>
        </w:rPr>
        <w:t>50</w:t>
      </w:r>
      <w:r>
        <w:rPr>
          <w:i w:val="0"/>
          <w:iCs w:val="0"/>
        </w:rPr>
        <w:fldChar w:fldCharType="end"/>
      </w:r>
      <w:r>
        <w:rPr>
          <w:rFonts w:ascii="宋体" w:hAnsi="宋体"/>
          <w:bCs/>
          <w:i w:val="0"/>
          <w:iCs w:val="0"/>
          <w:color w:val="auto"/>
          <w:szCs w:val="21"/>
          <w:highlight w:val="none"/>
          <w:lang w:val="zh-CN"/>
        </w:rPr>
        <w:fldChar w:fldCharType="end"/>
      </w:r>
    </w:p>
    <w:p>
      <w:pPr>
        <w:pStyle w:val="25"/>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_Toc827 </w:instrText>
      </w:r>
      <w:r>
        <w:rPr>
          <w:rFonts w:ascii="宋体" w:hAnsi="宋体"/>
          <w:bCs/>
          <w:i w:val="0"/>
          <w:iCs w:val="0"/>
          <w:szCs w:val="21"/>
          <w:highlight w:val="none"/>
          <w:lang w:val="zh-CN"/>
        </w:rPr>
        <w:fldChar w:fldCharType="separate"/>
      </w:r>
      <w:r>
        <w:rPr>
          <w:rFonts w:hint="eastAsia" w:ascii="宋体" w:hAnsi="宋体" w:cs="宋体"/>
          <w:i w:val="0"/>
          <w:iCs w:val="0"/>
          <w:szCs w:val="28"/>
          <w:highlight w:val="none"/>
        </w:rPr>
        <w:t>5. 开标</w:t>
      </w:r>
      <w:r>
        <w:rPr>
          <w:i w:val="0"/>
          <w:iCs w:val="0"/>
        </w:rPr>
        <w:tab/>
      </w:r>
      <w:r>
        <w:rPr>
          <w:i w:val="0"/>
          <w:iCs w:val="0"/>
        </w:rPr>
        <w:fldChar w:fldCharType="begin"/>
      </w:r>
      <w:r>
        <w:rPr>
          <w:i w:val="0"/>
          <w:iCs w:val="0"/>
        </w:rPr>
        <w:instrText xml:space="preserve"> PAGEREF _Toc827 \h </w:instrText>
      </w:r>
      <w:r>
        <w:rPr>
          <w:i w:val="0"/>
          <w:iCs w:val="0"/>
        </w:rPr>
        <w:fldChar w:fldCharType="separate"/>
      </w:r>
      <w:r>
        <w:rPr>
          <w:i w:val="0"/>
          <w:iCs w:val="0"/>
        </w:rPr>
        <w:t>50</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_Toc14463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5.1 开标时间和地点</w:t>
      </w:r>
      <w:r>
        <w:rPr>
          <w:i w:val="0"/>
          <w:iCs w:val="0"/>
        </w:rPr>
        <w:tab/>
      </w:r>
      <w:r>
        <w:rPr>
          <w:i w:val="0"/>
          <w:iCs w:val="0"/>
        </w:rPr>
        <w:fldChar w:fldCharType="begin"/>
      </w:r>
      <w:r>
        <w:rPr>
          <w:i w:val="0"/>
          <w:iCs w:val="0"/>
        </w:rPr>
        <w:instrText xml:space="preserve"> PAGEREF _Toc14463 \h </w:instrText>
      </w:r>
      <w:r>
        <w:rPr>
          <w:i w:val="0"/>
          <w:iCs w:val="0"/>
        </w:rPr>
        <w:fldChar w:fldCharType="separate"/>
      </w:r>
      <w:r>
        <w:rPr>
          <w:i w:val="0"/>
          <w:iCs w:val="0"/>
        </w:rPr>
        <w:t>50</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_Toc16926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5.2开标程序</w:t>
      </w:r>
      <w:r>
        <w:rPr>
          <w:i w:val="0"/>
          <w:iCs w:val="0"/>
        </w:rPr>
        <w:tab/>
      </w:r>
      <w:r>
        <w:rPr>
          <w:i w:val="0"/>
          <w:iCs w:val="0"/>
        </w:rPr>
        <w:fldChar w:fldCharType="begin"/>
      </w:r>
      <w:r>
        <w:rPr>
          <w:i w:val="0"/>
          <w:iCs w:val="0"/>
        </w:rPr>
        <w:instrText xml:space="preserve"> PAGEREF _Toc16926 \h </w:instrText>
      </w:r>
      <w:r>
        <w:rPr>
          <w:i w:val="0"/>
          <w:iCs w:val="0"/>
        </w:rPr>
        <w:fldChar w:fldCharType="separate"/>
      </w:r>
      <w:r>
        <w:rPr>
          <w:i w:val="0"/>
          <w:iCs w:val="0"/>
        </w:rPr>
        <w:t>50</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_Toc18094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5.3 开标异议</w:t>
      </w:r>
      <w:r>
        <w:rPr>
          <w:i w:val="0"/>
          <w:iCs w:val="0"/>
        </w:rPr>
        <w:tab/>
      </w:r>
      <w:r>
        <w:rPr>
          <w:i w:val="0"/>
          <w:iCs w:val="0"/>
        </w:rPr>
        <w:fldChar w:fldCharType="begin"/>
      </w:r>
      <w:r>
        <w:rPr>
          <w:i w:val="0"/>
          <w:iCs w:val="0"/>
        </w:rPr>
        <w:instrText xml:space="preserve"> PAGEREF _Toc18094 \h </w:instrText>
      </w:r>
      <w:r>
        <w:rPr>
          <w:i w:val="0"/>
          <w:iCs w:val="0"/>
        </w:rPr>
        <w:fldChar w:fldCharType="separate"/>
      </w:r>
      <w:r>
        <w:rPr>
          <w:i w:val="0"/>
          <w:iCs w:val="0"/>
        </w:rPr>
        <w:t>50</w:t>
      </w:r>
      <w:r>
        <w:rPr>
          <w:i w:val="0"/>
          <w:iCs w:val="0"/>
        </w:rPr>
        <w:fldChar w:fldCharType="end"/>
      </w:r>
      <w:r>
        <w:rPr>
          <w:rFonts w:ascii="宋体" w:hAnsi="宋体"/>
          <w:bCs/>
          <w:i w:val="0"/>
          <w:iCs w:val="0"/>
          <w:color w:val="auto"/>
          <w:szCs w:val="21"/>
          <w:highlight w:val="none"/>
          <w:lang w:val="zh-CN"/>
        </w:rPr>
        <w:fldChar w:fldCharType="end"/>
      </w:r>
    </w:p>
    <w:p>
      <w:pPr>
        <w:pStyle w:val="25"/>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_Toc15272 </w:instrText>
      </w:r>
      <w:r>
        <w:rPr>
          <w:rFonts w:ascii="宋体" w:hAnsi="宋体"/>
          <w:bCs/>
          <w:i w:val="0"/>
          <w:iCs w:val="0"/>
          <w:szCs w:val="21"/>
          <w:highlight w:val="none"/>
          <w:lang w:val="zh-CN"/>
        </w:rPr>
        <w:fldChar w:fldCharType="separate"/>
      </w:r>
      <w:r>
        <w:rPr>
          <w:rFonts w:hint="eastAsia" w:ascii="宋体" w:hAnsi="宋体" w:cs="宋体"/>
          <w:i w:val="0"/>
          <w:iCs w:val="0"/>
          <w:szCs w:val="28"/>
          <w:highlight w:val="none"/>
        </w:rPr>
        <w:t>6. 评标</w:t>
      </w:r>
      <w:r>
        <w:rPr>
          <w:i w:val="0"/>
          <w:iCs w:val="0"/>
        </w:rPr>
        <w:tab/>
      </w:r>
      <w:r>
        <w:rPr>
          <w:i w:val="0"/>
          <w:iCs w:val="0"/>
        </w:rPr>
        <w:fldChar w:fldCharType="begin"/>
      </w:r>
      <w:r>
        <w:rPr>
          <w:i w:val="0"/>
          <w:iCs w:val="0"/>
        </w:rPr>
        <w:instrText xml:space="preserve"> PAGEREF _Toc15272 \h </w:instrText>
      </w:r>
      <w:r>
        <w:rPr>
          <w:i w:val="0"/>
          <w:iCs w:val="0"/>
        </w:rPr>
        <w:fldChar w:fldCharType="separate"/>
      </w:r>
      <w:r>
        <w:rPr>
          <w:i w:val="0"/>
          <w:iCs w:val="0"/>
        </w:rPr>
        <w:t>51</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_Toc24558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6.1 评标委员会</w:t>
      </w:r>
      <w:r>
        <w:rPr>
          <w:i w:val="0"/>
          <w:iCs w:val="0"/>
        </w:rPr>
        <w:tab/>
      </w:r>
      <w:r>
        <w:rPr>
          <w:i w:val="0"/>
          <w:iCs w:val="0"/>
        </w:rPr>
        <w:fldChar w:fldCharType="begin"/>
      </w:r>
      <w:r>
        <w:rPr>
          <w:i w:val="0"/>
          <w:iCs w:val="0"/>
        </w:rPr>
        <w:instrText xml:space="preserve"> PAGEREF _Toc24558 \h </w:instrText>
      </w:r>
      <w:r>
        <w:rPr>
          <w:i w:val="0"/>
          <w:iCs w:val="0"/>
        </w:rPr>
        <w:fldChar w:fldCharType="separate"/>
      </w:r>
      <w:r>
        <w:rPr>
          <w:i w:val="0"/>
          <w:iCs w:val="0"/>
        </w:rPr>
        <w:t>51</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_Toc2029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6.2 评标原则</w:t>
      </w:r>
      <w:r>
        <w:rPr>
          <w:i w:val="0"/>
          <w:iCs w:val="0"/>
        </w:rPr>
        <w:tab/>
      </w:r>
      <w:r>
        <w:rPr>
          <w:i w:val="0"/>
          <w:iCs w:val="0"/>
        </w:rPr>
        <w:fldChar w:fldCharType="begin"/>
      </w:r>
      <w:r>
        <w:rPr>
          <w:i w:val="0"/>
          <w:iCs w:val="0"/>
        </w:rPr>
        <w:instrText xml:space="preserve"> PAGEREF _Toc2029 \h </w:instrText>
      </w:r>
      <w:r>
        <w:rPr>
          <w:i w:val="0"/>
          <w:iCs w:val="0"/>
        </w:rPr>
        <w:fldChar w:fldCharType="separate"/>
      </w:r>
      <w:r>
        <w:rPr>
          <w:i w:val="0"/>
          <w:iCs w:val="0"/>
        </w:rPr>
        <w:t>51</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_Toc13869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6.3 评标</w:t>
      </w:r>
      <w:r>
        <w:rPr>
          <w:i w:val="0"/>
          <w:iCs w:val="0"/>
        </w:rPr>
        <w:tab/>
      </w:r>
      <w:r>
        <w:rPr>
          <w:i w:val="0"/>
          <w:iCs w:val="0"/>
        </w:rPr>
        <w:fldChar w:fldCharType="begin"/>
      </w:r>
      <w:r>
        <w:rPr>
          <w:i w:val="0"/>
          <w:iCs w:val="0"/>
        </w:rPr>
        <w:instrText xml:space="preserve"> PAGEREF _Toc13869 \h </w:instrText>
      </w:r>
      <w:r>
        <w:rPr>
          <w:i w:val="0"/>
          <w:iCs w:val="0"/>
        </w:rPr>
        <w:fldChar w:fldCharType="separate"/>
      </w:r>
      <w:r>
        <w:rPr>
          <w:i w:val="0"/>
          <w:iCs w:val="0"/>
        </w:rPr>
        <w:t>51</w:t>
      </w:r>
      <w:r>
        <w:rPr>
          <w:i w:val="0"/>
          <w:iCs w:val="0"/>
        </w:rPr>
        <w:fldChar w:fldCharType="end"/>
      </w:r>
      <w:r>
        <w:rPr>
          <w:rFonts w:ascii="宋体" w:hAnsi="宋体"/>
          <w:bCs/>
          <w:i w:val="0"/>
          <w:iCs w:val="0"/>
          <w:color w:val="auto"/>
          <w:szCs w:val="21"/>
          <w:highlight w:val="none"/>
          <w:lang w:val="zh-CN"/>
        </w:rPr>
        <w:fldChar w:fldCharType="end"/>
      </w:r>
    </w:p>
    <w:p>
      <w:pPr>
        <w:pStyle w:val="25"/>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_Toc19113 </w:instrText>
      </w:r>
      <w:r>
        <w:rPr>
          <w:rFonts w:ascii="宋体" w:hAnsi="宋体"/>
          <w:bCs/>
          <w:i w:val="0"/>
          <w:iCs w:val="0"/>
          <w:szCs w:val="21"/>
          <w:highlight w:val="none"/>
          <w:lang w:val="zh-CN"/>
        </w:rPr>
        <w:fldChar w:fldCharType="separate"/>
      </w:r>
      <w:r>
        <w:rPr>
          <w:rFonts w:hint="eastAsia" w:ascii="宋体" w:hAnsi="宋体" w:cs="宋体"/>
          <w:i w:val="0"/>
          <w:iCs w:val="0"/>
          <w:szCs w:val="28"/>
          <w:highlight w:val="none"/>
        </w:rPr>
        <w:t>7. 合同授予</w:t>
      </w:r>
      <w:r>
        <w:rPr>
          <w:i w:val="0"/>
          <w:iCs w:val="0"/>
        </w:rPr>
        <w:tab/>
      </w:r>
      <w:r>
        <w:rPr>
          <w:i w:val="0"/>
          <w:iCs w:val="0"/>
        </w:rPr>
        <w:fldChar w:fldCharType="begin"/>
      </w:r>
      <w:r>
        <w:rPr>
          <w:i w:val="0"/>
          <w:iCs w:val="0"/>
        </w:rPr>
        <w:instrText xml:space="preserve"> PAGEREF _Toc19113 \h </w:instrText>
      </w:r>
      <w:r>
        <w:rPr>
          <w:i w:val="0"/>
          <w:iCs w:val="0"/>
        </w:rPr>
        <w:fldChar w:fldCharType="separate"/>
      </w:r>
      <w:r>
        <w:rPr>
          <w:i w:val="0"/>
          <w:iCs w:val="0"/>
        </w:rPr>
        <w:t>51</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_Toc14766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7.1 中标候选人公示</w:t>
      </w:r>
      <w:r>
        <w:rPr>
          <w:i w:val="0"/>
          <w:iCs w:val="0"/>
        </w:rPr>
        <w:tab/>
      </w:r>
      <w:r>
        <w:rPr>
          <w:i w:val="0"/>
          <w:iCs w:val="0"/>
        </w:rPr>
        <w:fldChar w:fldCharType="begin"/>
      </w:r>
      <w:r>
        <w:rPr>
          <w:i w:val="0"/>
          <w:iCs w:val="0"/>
        </w:rPr>
        <w:instrText xml:space="preserve"> PAGEREF _Toc14766 \h </w:instrText>
      </w:r>
      <w:r>
        <w:rPr>
          <w:i w:val="0"/>
          <w:iCs w:val="0"/>
        </w:rPr>
        <w:fldChar w:fldCharType="separate"/>
      </w:r>
      <w:r>
        <w:rPr>
          <w:i w:val="0"/>
          <w:iCs w:val="0"/>
        </w:rPr>
        <w:t>51</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_Toc2210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7.2 评标结果异议</w:t>
      </w:r>
      <w:r>
        <w:rPr>
          <w:i w:val="0"/>
          <w:iCs w:val="0"/>
        </w:rPr>
        <w:tab/>
      </w:r>
      <w:r>
        <w:rPr>
          <w:i w:val="0"/>
          <w:iCs w:val="0"/>
        </w:rPr>
        <w:fldChar w:fldCharType="begin"/>
      </w:r>
      <w:r>
        <w:rPr>
          <w:i w:val="0"/>
          <w:iCs w:val="0"/>
        </w:rPr>
        <w:instrText xml:space="preserve"> PAGEREF _Toc2210 \h </w:instrText>
      </w:r>
      <w:r>
        <w:rPr>
          <w:i w:val="0"/>
          <w:iCs w:val="0"/>
        </w:rPr>
        <w:fldChar w:fldCharType="separate"/>
      </w:r>
      <w:r>
        <w:rPr>
          <w:i w:val="0"/>
          <w:iCs w:val="0"/>
        </w:rPr>
        <w:t>52</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_Toc9068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7.3 中标候选人履约能力审查</w:t>
      </w:r>
      <w:r>
        <w:rPr>
          <w:i w:val="0"/>
          <w:iCs w:val="0"/>
        </w:rPr>
        <w:tab/>
      </w:r>
      <w:r>
        <w:rPr>
          <w:i w:val="0"/>
          <w:iCs w:val="0"/>
        </w:rPr>
        <w:fldChar w:fldCharType="begin"/>
      </w:r>
      <w:r>
        <w:rPr>
          <w:i w:val="0"/>
          <w:iCs w:val="0"/>
        </w:rPr>
        <w:instrText xml:space="preserve"> PAGEREF _Toc9068 \h </w:instrText>
      </w:r>
      <w:r>
        <w:rPr>
          <w:i w:val="0"/>
          <w:iCs w:val="0"/>
        </w:rPr>
        <w:fldChar w:fldCharType="separate"/>
      </w:r>
      <w:r>
        <w:rPr>
          <w:i w:val="0"/>
          <w:iCs w:val="0"/>
        </w:rPr>
        <w:t>52</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_Toc26892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7.4 定标</w:t>
      </w:r>
      <w:r>
        <w:rPr>
          <w:i w:val="0"/>
          <w:iCs w:val="0"/>
        </w:rPr>
        <w:tab/>
      </w:r>
      <w:r>
        <w:rPr>
          <w:i w:val="0"/>
          <w:iCs w:val="0"/>
        </w:rPr>
        <w:fldChar w:fldCharType="begin"/>
      </w:r>
      <w:r>
        <w:rPr>
          <w:i w:val="0"/>
          <w:iCs w:val="0"/>
        </w:rPr>
        <w:instrText xml:space="preserve"> PAGEREF _Toc26892 \h </w:instrText>
      </w:r>
      <w:r>
        <w:rPr>
          <w:i w:val="0"/>
          <w:iCs w:val="0"/>
        </w:rPr>
        <w:fldChar w:fldCharType="separate"/>
      </w:r>
      <w:r>
        <w:rPr>
          <w:i w:val="0"/>
          <w:iCs w:val="0"/>
        </w:rPr>
        <w:t>52</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_Toc3941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7.5 中标通知</w:t>
      </w:r>
      <w:r>
        <w:rPr>
          <w:i w:val="0"/>
          <w:iCs w:val="0"/>
        </w:rPr>
        <w:tab/>
      </w:r>
      <w:r>
        <w:rPr>
          <w:i w:val="0"/>
          <w:iCs w:val="0"/>
        </w:rPr>
        <w:fldChar w:fldCharType="begin"/>
      </w:r>
      <w:r>
        <w:rPr>
          <w:i w:val="0"/>
          <w:iCs w:val="0"/>
        </w:rPr>
        <w:instrText xml:space="preserve"> PAGEREF _Toc3941 \h </w:instrText>
      </w:r>
      <w:r>
        <w:rPr>
          <w:i w:val="0"/>
          <w:iCs w:val="0"/>
        </w:rPr>
        <w:fldChar w:fldCharType="separate"/>
      </w:r>
      <w:r>
        <w:rPr>
          <w:i w:val="0"/>
          <w:iCs w:val="0"/>
        </w:rPr>
        <w:t>52</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_Toc19227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7.6 中标结果公告</w:t>
      </w:r>
      <w:r>
        <w:rPr>
          <w:i w:val="0"/>
          <w:iCs w:val="0"/>
        </w:rPr>
        <w:tab/>
      </w:r>
      <w:r>
        <w:rPr>
          <w:i w:val="0"/>
          <w:iCs w:val="0"/>
        </w:rPr>
        <w:fldChar w:fldCharType="begin"/>
      </w:r>
      <w:r>
        <w:rPr>
          <w:i w:val="0"/>
          <w:iCs w:val="0"/>
        </w:rPr>
        <w:instrText xml:space="preserve"> PAGEREF _Toc19227 \h </w:instrText>
      </w:r>
      <w:r>
        <w:rPr>
          <w:i w:val="0"/>
          <w:iCs w:val="0"/>
        </w:rPr>
        <w:fldChar w:fldCharType="separate"/>
      </w:r>
      <w:r>
        <w:rPr>
          <w:i w:val="0"/>
          <w:iCs w:val="0"/>
        </w:rPr>
        <w:t>52</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_Toc3687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7.7 履约保证金</w:t>
      </w:r>
      <w:r>
        <w:rPr>
          <w:i w:val="0"/>
          <w:iCs w:val="0"/>
        </w:rPr>
        <w:tab/>
      </w:r>
      <w:r>
        <w:rPr>
          <w:i w:val="0"/>
          <w:iCs w:val="0"/>
        </w:rPr>
        <w:fldChar w:fldCharType="begin"/>
      </w:r>
      <w:r>
        <w:rPr>
          <w:i w:val="0"/>
          <w:iCs w:val="0"/>
        </w:rPr>
        <w:instrText xml:space="preserve"> PAGEREF _Toc3687 \h </w:instrText>
      </w:r>
      <w:r>
        <w:rPr>
          <w:i w:val="0"/>
          <w:iCs w:val="0"/>
        </w:rPr>
        <w:fldChar w:fldCharType="separate"/>
      </w:r>
      <w:r>
        <w:rPr>
          <w:i w:val="0"/>
          <w:iCs w:val="0"/>
        </w:rPr>
        <w:t>52</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_Toc6444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7.8 签订合同</w:t>
      </w:r>
      <w:r>
        <w:rPr>
          <w:i w:val="0"/>
          <w:iCs w:val="0"/>
        </w:rPr>
        <w:tab/>
      </w:r>
      <w:r>
        <w:rPr>
          <w:i w:val="0"/>
          <w:iCs w:val="0"/>
        </w:rPr>
        <w:fldChar w:fldCharType="begin"/>
      </w:r>
      <w:r>
        <w:rPr>
          <w:i w:val="0"/>
          <w:iCs w:val="0"/>
        </w:rPr>
        <w:instrText xml:space="preserve"> PAGEREF _Toc6444 \h </w:instrText>
      </w:r>
      <w:r>
        <w:rPr>
          <w:i w:val="0"/>
          <w:iCs w:val="0"/>
        </w:rPr>
        <w:fldChar w:fldCharType="separate"/>
      </w:r>
      <w:r>
        <w:rPr>
          <w:i w:val="0"/>
          <w:iCs w:val="0"/>
        </w:rPr>
        <w:t>53</w:t>
      </w:r>
      <w:r>
        <w:rPr>
          <w:i w:val="0"/>
          <w:iCs w:val="0"/>
        </w:rPr>
        <w:fldChar w:fldCharType="end"/>
      </w:r>
      <w:r>
        <w:rPr>
          <w:rFonts w:ascii="宋体" w:hAnsi="宋体"/>
          <w:bCs/>
          <w:i w:val="0"/>
          <w:iCs w:val="0"/>
          <w:color w:val="auto"/>
          <w:szCs w:val="21"/>
          <w:highlight w:val="none"/>
          <w:lang w:val="zh-CN"/>
        </w:rPr>
        <w:fldChar w:fldCharType="end"/>
      </w:r>
    </w:p>
    <w:p>
      <w:pPr>
        <w:pStyle w:val="25"/>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_Toc4883 </w:instrText>
      </w:r>
      <w:r>
        <w:rPr>
          <w:rFonts w:ascii="宋体" w:hAnsi="宋体"/>
          <w:bCs/>
          <w:i w:val="0"/>
          <w:iCs w:val="0"/>
          <w:szCs w:val="21"/>
          <w:highlight w:val="none"/>
          <w:lang w:val="zh-CN"/>
        </w:rPr>
        <w:fldChar w:fldCharType="separate"/>
      </w:r>
      <w:r>
        <w:rPr>
          <w:rFonts w:hint="eastAsia" w:ascii="宋体" w:hAnsi="宋体" w:cs="宋体"/>
          <w:i w:val="0"/>
          <w:iCs w:val="0"/>
          <w:szCs w:val="28"/>
          <w:highlight w:val="none"/>
        </w:rPr>
        <w:t>8. 纪律和监督</w:t>
      </w:r>
      <w:r>
        <w:rPr>
          <w:i w:val="0"/>
          <w:iCs w:val="0"/>
        </w:rPr>
        <w:tab/>
      </w:r>
      <w:r>
        <w:rPr>
          <w:i w:val="0"/>
          <w:iCs w:val="0"/>
        </w:rPr>
        <w:fldChar w:fldCharType="begin"/>
      </w:r>
      <w:r>
        <w:rPr>
          <w:i w:val="0"/>
          <w:iCs w:val="0"/>
        </w:rPr>
        <w:instrText xml:space="preserve"> PAGEREF _Toc4883 \h </w:instrText>
      </w:r>
      <w:r>
        <w:rPr>
          <w:i w:val="0"/>
          <w:iCs w:val="0"/>
        </w:rPr>
        <w:fldChar w:fldCharType="separate"/>
      </w:r>
      <w:r>
        <w:rPr>
          <w:i w:val="0"/>
          <w:iCs w:val="0"/>
        </w:rPr>
        <w:t>53</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_Toc20010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8.1 对招标人的纪律要求</w:t>
      </w:r>
      <w:r>
        <w:rPr>
          <w:i w:val="0"/>
          <w:iCs w:val="0"/>
        </w:rPr>
        <w:tab/>
      </w:r>
      <w:r>
        <w:rPr>
          <w:i w:val="0"/>
          <w:iCs w:val="0"/>
        </w:rPr>
        <w:fldChar w:fldCharType="begin"/>
      </w:r>
      <w:r>
        <w:rPr>
          <w:i w:val="0"/>
          <w:iCs w:val="0"/>
        </w:rPr>
        <w:instrText xml:space="preserve"> PAGEREF _Toc20010 \h </w:instrText>
      </w:r>
      <w:r>
        <w:rPr>
          <w:i w:val="0"/>
          <w:iCs w:val="0"/>
        </w:rPr>
        <w:fldChar w:fldCharType="separate"/>
      </w:r>
      <w:r>
        <w:rPr>
          <w:i w:val="0"/>
          <w:iCs w:val="0"/>
        </w:rPr>
        <w:t>53</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_Toc31796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8.2 对投标人的纪律要求</w:t>
      </w:r>
      <w:r>
        <w:rPr>
          <w:i w:val="0"/>
          <w:iCs w:val="0"/>
        </w:rPr>
        <w:tab/>
      </w:r>
      <w:r>
        <w:rPr>
          <w:i w:val="0"/>
          <w:iCs w:val="0"/>
        </w:rPr>
        <w:fldChar w:fldCharType="begin"/>
      </w:r>
      <w:r>
        <w:rPr>
          <w:i w:val="0"/>
          <w:iCs w:val="0"/>
        </w:rPr>
        <w:instrText xml:space="preserve"> PAGEREF _Toc31796 \h </w:instrText>
      </w:r>
      <w:r>
        <w:rPr>
          <w:i w:val="0"/>
          <w:iCs w:val="0"/>
        </w:rPr>
        <w:fldChar w:fldCharType="separate"/>
      </w:r>
      <w:r>
        <w:rPr>
          <w:i w:val="0"/>
          <w:iCs w:val="0"/>
        </w:rPr>
        <w:t>54</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_Toc1813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8.3 对评标委员会成员的纪律要求</w:t>
      </w:r>
      <w:r>
        <w:rPr>
          <w:i w:val="0"/>
          <w:iCs w:val="0"/>
        </w:rPr>
        <w:tab/>
      </w:r>
      <w:r>
        <w:rPr>
          <w:i w:val="0"/>
          <w:iCs w:val="0"/>
        </w:rPr>
        <w:fldChar w:fldCharType="begin"/>
      </w:r>
      <w:r>
        <w:rPr>
          <w:i w:val="0"/>
          <w:iCs w:val="0"/>
        </w:rPr>
        <w:instrText xml:space="preserve"> PAGEREF _Toc1813 \h </w:instrText>
      </w:r>
      <w:r>
        <w:rPr>
          <w:i w:val="0"/>
          <w:iCs w:val="0"/>
        </w:rPr>
        <w:fldChar w:fldCharType="separate"/>
      </w:r>
      <w:r>
        <w:rPr>
          <w:i w:val="0"/>
          <w:iCs w:val="0"/>
        </w:rPr>
        <w:t>54</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_Toc20130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8.4 对与评标活动有关的工作人员的纪律要求</w:t>
      </w:r>
      <w:r>
        <w:rPr>
          <w:i w:val="0"/>
          <w:iCs w:val="0"/>
        </w:rPr>
        <w:tab/>
      </w:r>
      <w:r>
        <w:rPr>
          <w:i w:val="0"/>
          <w:iCs w:val="0"/>
        </w:rPr>
        <w:fldChar w:fldCharType="begin"/>
      </w:r>
      <w:r>
        <w:rPr>
          <w:i w:val="0"/>
          <w:iCs w:val="0"/>
        </w:rPr>
        <w:instrText xml:space="preserve"> PAGEREF _Toc20130 \h </w:instrText>
      </w:r>
      <w:r>
        <w:rPr>
          <w:i w:val="0"/>
          <w:iCs w:val="0"/>
        </w:rPr>
        <w:fldChar w:fldCharType="separate"/>
      </w:r>
      <w:r>
        <w:rPr>
          <w:i w:val="0"/>
          <w:iCs w:val="0"/>
        </w:rPr>
        <w:t>55</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_Toc2525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8.5 投诉</w:t>
      </w:r>
      <w:r>
        <w:rPr>
          <w:i w:val="0"/>
          <w:iCs w:val="0"/>
        </w:rPr>
        <w:tab/>
      </w:r>
      <w:r>
        <w:rPr>
          <w:i w:val="0"/>
          <w:iCs w:val="0"/>
        </w:rPr>
        <w:fldChar w:fldCharType="begin"/>
      </w:r>
      <w:r>
        <w:rPr>
          <w:i w:val="0"/>
          <w:iCs w:val="0"/>
        </w:rPr>
        <w:instrText xml:space="preserve"> PAGEREF _Toc2525 \h </w:instrText>
      </w:r>
      <w:r>
        <w:rPr>
          <w:i w:val="0"/>
          <w:iCs w:val="0"/>
        </w:rPr>
        <w:fldChar w:fldCharType="separate"/>
      </w:r>
      <w:r>
        <w:rPr>
          <w:i w:val="0"/>
          <w:iCs w:val="0"/>
        </w:rPr>
        <w:t>55</w:t>
      </w:r>
      <w:r>
        <w:rPr>
          <w:i w:val="0"/>
          <w:iCs w:val="0"/>
        </w:rPr>
        <w:fldChar w:fldCharType="end"/>
      </w:r>
      <w:r>
        <w:rPr>
          <w:rFonts w:ascii="宋体" w:hAnsi="宋体"/>
          <w:bCs/>
          <w:i w:val="0"/>
          <w:iCs w:val="0"/>
          <w:color w:val="auto"/>
          <w:szCs w:val="21"/>
          <w:highlight w:val="none"/>
          <w:lang w:val="zh-CN"/>
        </w:rPr>
        <w:fldChar w:fldCharType="end"/>
      </w:r>
    </w:p>
    <w:p>
      <w:pPr>
        <w:pStyle w:val="25"/>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_Toc825 </w:instrText>
      </w:r>
      <w:r>
        <w:rPr>
          <w:rFonts w:ascii="宋体" w:hAnsi="宋体"/>
          <w:bCs/>
          <w:i w:val="0"/>
          <w:iCs w:val="0"/>
          <w:szCs w:val="21"/>
          <w:highlight w:val="none"/>
          <w:lang w:val="zh-CN"/>
        </w:rPr>
        <w:fldChar w:fldCharType="separate"/>
      </w:r>
      <w:r>
        <w:rPr>
          <w:rFonts w:hint="eastAsia" w:ascii="宋体" w:hAnsi="宋体" w:cs="宋体"/>
          <w:i w:val="0"/>
          <w:iCs w:val="0"/>
          <w:szCs w:val="28"/>
          <w:highlight w:val="none"/>
        </w:rPr>
        <w:t>9. 是否采用电子招标投标</w:t>
      </w:r>
      <w:r>
        <w:rPr>
          <w:i w:val="0"/>
          <w:iCs w:val="0"/>
        </w:rPr>
        <w:tab/>
      </w:r>
      <w:r>
        <w:rPr>
          <w:i w:val="0"/>
          <w:iCs w:val="0"/>
        </w:rPr>
        <w:fldChar w:fldCharType="begin"/>
      </w:r>
      <w:r>
        <w:rPr>
          <w:i w:val="0"/>
          <w:iCs w:val="0"/>
        </w:rPr>
        <w:instrText xml:space="preserve"> PAGEREF _Toc825 \h </w:instrText>
      </w:r>
      <w:r>
        <w:rPr>
          <w:i w:val="0"/>
          <w:iCs w:val="0"/>
        </w:rPr>
        <w:fldChar w:fldCharType="separate"/>
      </w:r>
      <w:r>
        <w:rPr>
          <w:i w:val="0"/>
          <w:iCs w:val="0"/>
        </w:rPr>
        <w:t>55</w:t>
      </w:r>
      <w:r>
        <w:rPr>
          <w:i w:val="0"/>
          <w:iCs w:val="0"/>
        </w:rPr>
        <w:fldChar w:fldCharType="end"/>
      </w:r>
      <w:r>
        <w:rPr>
          <w:rFonts w:ascii="宋体" w:hAnsi="宋体"/>
          <w:bCs/>
          <w:i w:val="0"/>
          <w:iCs w:val="0"/>
          <w:color w:val="auto"/>
          <w:szCs w:val="21"/>
          <w:highlight w:val="none"/>
          <w:lang w:val="zh-CN"/>
        </w:rPr>
        <w:fldChar w:fldCharType="end"/>
      </w:r>
    </w:p>
    <w:p>
      <w:pPr>
        <w:pStyle w:val="25"/>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_Toc13289 </w:instrText>
      </w:r>
      <w:r>
        <w:rPr>
          <w:rFonts w:ascii="宋体" w:hAnsi="宋体"/>
          <w:bCs/>
          <w:i w:val="0"/>
          <w:iCs w:val="0"/>
          <w:szCs w:val="21"/>
          <w:highlight w:val="none"/>
          <w:lang w:val="zh-CN"/>
        </w:rPr>
        <w:fldChar w:fldCharType="separate"/>
      </w:r>
      <w:r>
        <w:rPr>
          <w:rFonts w:hint="eastAsia" w:ascii="宋体" w:hAnsi="宋体" w:cs="宋体"/>
          <w:i w:val="0"/>
          <w:iCs w:val="0"/>
          <w:szCs w:val="28"/>
          <w:highlight w:val="none"/>
        </w:rPr>
        <w:t>10. 需要补充的其他内容</w:t>
      </w:r>
      <w:r>
        <w:rPr>
          <w:i w:val="0"/>
          <w:iCs w:val="0"/>
        </w:rPr>
        <w:tab/>
      </w:r>
      <w:r>
        <w:rPr>
          <w:i w:val="0"/>
          <w:iCs w:val="0"/>
        </w:rPr>
        <w:fldChar w:fldCharType="begin"/>
      </w:r>
      <w:r>
        <w:rPr>
          <w:i w:val="0"/>
          <w:iCs w:val="0"/>
        </w:rPr>
        <w:instrText xml:space="preserve"> PAGEREF _Toc13289 \h </w:instrText>
      </w:r>
      <w:r>
        <w:rPr>
          <w:i w:val="0"/>
          <w:iCs w:val="0"/>
        </w:rPr>
        <w:fldChar w:fldCharType="separate"/>
      </w:r>
      <w:r>
        <w:rPr>
          <w:i w:val="0"/>
          <w:iCs w:val="0"/>
        </w:rPr>
        <w:t>55</w:t>
      </w:r>
      <w:r>
        <w:rPr>
          <w:i w:val="0"/>
          <w:iCs w:val="0"/>
        </w:rPr>
        <w:fldChar w:fldCharType="end"/>
      </w:r>
      <w:r>
        <w:rPr>
          <w:rFonts w:ascii="宋体" w:hAnsi="宋体"/>
          <w:bCs/>
          <w:i w:val="0"/>
          <w:iCs w:val="0"/>
          <w:color w:val="auto"/>
          <w:szCs w:val="21"/>
          <w:highlight w:val="none"/>
          <w:lang w:val="zh-CN"/>
        </w:rPr>
        <w:fldChar w:fldCharType="end"/>
      </w:r>
    </w:p>
    <w:p>
      <w:pPr>
        <w:pStyle w:val="21"/>
        <w:tabs>
          <w:tab w:val="right" w:leader="dot" w:pos="9469"/>
        </w:tabs>
        <w:rPr>
          <w:b/>
          <w:bCs/>
          <w:i w:val="0"/>
          <w:iCs w:val="0"/>
        </w:rPr>
      </w:pPr>
      <w:r>
        <w:rPr>
          <w:rFonts w:ascii="宋体" w:hAnsi="宋体"/>
          <w:b/>
          <w:bCs/>
          <w:i w:val="0"/>
          <w:iCs w:val="0"/>
          <w:color w:val="auto"/>
          <w:szCs w:val="21"/>
          <w:highlight w:val="none"/>
          <w:lang w:val="zh-CN"/>
        </w:rPr>
        <w:fldChar w:fldCharType="begin"/>
      </w:r>
      <w:r>
        <w:rPr>
          <w:rFonts w:ascii="宋体" w:hAnsi="宋体"/>
          <w:b/>
          <w:bCs/>
          <w:i w:val="0"/>
          <w:iCs w:val="0"/>
          <w:szCs w:val="21"/>
          <w:highlight w:val="none"/>
          <w:lang w:val="zh-CN"/>
        </w:rPr>
        <w:instrText xml:space="preserve"> HYPERLINK \l _Toc12734 </w:instrText>
      </w:r>
      <w:r>
        <w:rPr>
          <w:rFonts w:ascii="宋体" w:hAnsi="宋体"/>
          <w:b/>
          <w:bCs/>
          <w:i w:val="0"/>
          <w:iCs w:val="0"/>
          <w:szCs w:val="21"/>
          <w:highlight w:val="none"/>
          <w:lang w:val="zh-CN"/>
        </w:rPr>
        <w:fldChar w:fldCharType="separate"/>
      </w:r>
      <w:r>
        <w:rPr>
          <w:rFonts w:hint="eastAsia" w:ascii="宋体" w:hAnsi="宋体" w:cs="宋体"/>
          <w:b/>
          <w:bCs/>
          <w:i w:val="0"/>
          <w:iCs w:val="0"/>
          <w:snapToGrid w:val="0"/>
          <w:kern w:val="0"/>
          <w:highlight w:val="none"/>
        </w:rPr>
        <w:t>第三章  评标办法（经评审的最低投标价法）</w:t>
      </w:r>
      <w:r>
        <w:rPr>
          <w:b/>
          <w:bCs/>
          <w:i w:val="0"/>
          <w:iCs w:val="0"/>
        </w:rPr>
        <w:tab/>
      </w:r>
      <w:r>
        <w:rPr>
          <w:b/>
          <w:bCs/>
          <w:i w:val="0"/>
          <w:iCs w:val="0"/>
        </w:rPr>
        <w:fldChar w:fldCharType="begin"/>
      </w:r>
      <w:r>
        <w:rPr>
          <w:b/>
          <w:bCs/>
          <w:i w:val="0"/>
          <w:iCs w:val="0"/>
        </w:rPr>
        <w:instrText xml:space="preserve"> PAGEREF _Toc12734 \h </w:instrText>
      </w:r>
      <w:r>
        <w:rPr>
          <w:b/>
          <w:bCs/>
          <w:i w:val="0"/>
          <w:iCs w:val="0"/>
        </w:rPr>
        <w:fldChar w:fldCharType="separate"/>
      </w:r>
      <w:r>
        <w:rPr>
          <w:b/>
          <w:bCs/>
          <w:i w:val="0"/>
          <w:iCs w:val="0"/>
        </w:rPr>
        <w:t>61</w:t>
      </w:r>
      <w:r>
        <w:rPr>
          <w:b/>
          <w:bCs/>
          <w:i w:val="0"/>
          <w:iCs w:val="0"/>
        </w:rPr>
        <w:fldChar w:fldCharType="end"/>
      </w:r>
      <w:r>
        <w:rPr>
          <w:rFonts w:ascii="宋体" w:hAnsi="宋体"/>
          <w:b/>
          <w:bCs/>
          <w:i w:val="0"/>
          <w:iCs w:val="0"/>
          <w:color w:val="auto"/>
          <w:szCs w:val="21"/>
          <w:highlight w:val="none"/>
          <w:lang w:val="zh-CN"/>
        </w:rPr>
        <w:fldChar w:fldCharType="end"/>
      </w:r>
    </w:p>
    <w:p>
      <w:pPr>
        <w:pStyle w:val="25"/>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_Toc5635 </w:instrText>
      </w:r>
      <w:r>
        <w:rPr>
          <w:rFonts w:ascii="宋体" w:hAnsi="宋体"/>
          <w:bCs/>
          <w:i w:val="0"/>
          <w:iCs w:val="0"/>
          <w:szCs w:val="21"/>
          <w:highlight w:val="none"/>
          <w:lang w:val="zh-CN"/>
        </w:rPr>
        <w:fldChar w:fldCharType="separate"/>
      </w:r>
      <w:r>
        <w:rPr>
          <w:rFonts w:hint="eastAsia" w:ascii="宋体" w:hAnsi="宋体" w:cs="宋体"/>
          <w:bCs w:val="0"/>
          <w:i w:val="0"/>
          <w:iCs w:val="0"/>
          <w:szCs w:val="28"/>
          <w:highlight w:val="none"/>
        </w:rPr>
        <w:t>评标办法前附表</w:t>
      </w:r>
      <w:r>
        <w:rPr>
          <w:i w:val="0"/>
          <w:iCs w:val="0"/>
        </w:rPr>
        <w:tab/>
      </w:r>
      <w:r>
        <w:rPr>
          <w:i w:val="0"/>
          <w:iCs w:val="0"/>
        </w:rPr>
        <w:fldChar w:fldCharType="begin"/>
      </w:r>
      <w:r>
        <w:rPr>
          <w:i w:val="0"/>
          <w:iCs w:val="0"/>
        </w:rPr>
        <w:instrText xml:space="preserve"> PAGEREF _Toc5635 \h </w:instrText>
      </w:r>
      <w:r>
        <w:rPr>
          <w:i w:val="0"/>
          <w:iCs w:val="0"/>
        </w:rPr>
        <w:fldChar w:fldCharType="separate"/>
      </w:r>
      <w:r>
        <w:rPr>
          <w:i w:val="0"/>
          <w:iCs w:val="0"/>
        </w:rPr>
        <w:t>61</w:t>
      </w:r>
      <w:r>
        <w:rPr>
          <w:i w:val="0"/>
          <w:iCs w:val="0"/>
        </w:rPr>
        <w:fldChar w:fldCharType="end"/>
      </w:r>
      <w:r>
        <w:rPr>
          <w:rFonts w:ascii="宋体" w:hAnsi="宋体"/>
          <w:bCs/>
          <w:i w:val="0"/>
          <w:iCs w:val="0"/>
          <w:color w:val="auto"/>
          <w:szCs w:val="21"/>
          <w:highlight w:val="none"/>
          <w:lang w:val="zh-CN"/>
        </w:rPr>
        <w:fldChar w:fldCharType="end"/>
      </w:r>
    </w:p>
    <w:p>
      <w:pPr>
        <w:pStyle w:val="25"/>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_Toc26525 </w:instrText>
      </w:r>
      <w:r>
        <w:rPr>
          <w:rFonts w:ascii="宋体" w:hAnsi="宋体"/>
          <w:bCs/>
          <w:i w:val="0"/>
          <w:iCs w:val="0"/>
          <w:szCs w:val="21"/>
          <w:highlight w:val="none"/>
          <w:lang w:val="zh-CN"/>
        </w:rPr>
        <w:fldChar w:fldCharType="separate"/>
      </w:r>
      <w:r>
        <w:rPr>
          <w:rFonts w:hint="eastAsia" w:ascii="宋体" w:hAnsi="宋体" w:cs="宋体"/>
          <w:i w:val="0"/>
          <w:iCs w:val="0"/>
          <w:szCs w:val="28"/>
          <w:highlight w:val="none"/>
        </w:rPr>
        <w:t>1. 评标方法</w:t>
      </w:r>
      <w:r>
        <w:rPr>
          <w:i w:val="0"/>
          <w:iCs w:val="0"/>
        </w:rPr>
        <w:tab/>
      </w:r>
      <w:r>
        <w:rPr>
          <w:i w:val="0"/>
          <w:iCs w:val="0"/>
        </w:rPr>
        <w:fldChar w:fldCharType="begin"/>
      </w:r>
      <w:r>
        <w:rPr>
          <w:i w:val="0"/>
          <w:iCs w:val="0"/>
        </w:rPr>
        <w:instrText xml:space="preserve"> PAGEREF _Toc26525 \h </w:instrText>
      </w:r>
      <w:r>
        <w:rPr>
          <w:i w:val="0"/>
          <w:iCs w:val="0"/>
        </w:rPr>
        <w:fldChar w:fldCharType="separate"/>
      </w:r>
      <w:r>
        <w:rPr>
          <w:i w:val="0"/>
          <w:iCs w:val="0"/>
        </w:rPr>
        <w:t>66</w:t>
      </w:r>
      <w:r>
        <w:rPr>
          <w:i w:val="0"/>
          <w:iCs w:val="0"/>
        </w:rPr>
        <w:fldChar w:fldCharType="end"/>
      </w:r>
      <w:r>
        <w:rPr>
          <w:rFonts w:ascii="宋体" w:hAnsi="宋体"/>
          <w:bCs/>
          <w:i w:val="0"/>
          <w:iCs w:val="0"/>
          <w:color w:val="auto"/>
          <w:szCs w:val="21"/>
          <w:highlight w:val="none"/>
          <w:lang w:val="zh-CN"/>
        </w:rPr>
        <w:fldChar w:fldCharType="end"/>
      </w:r>
    </w:p>
    <w:p>
      <w:pPr>
        <w:pStyle w:val="25"/>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_Toc28803 </w:instrText>
      </w:r>
      <w:r>
        <w:rPr>
          <w:rFonts w:ascii="宋体" w:hAnsi="宋体"/>
          <w:bCs/>
          <w:i w:val="0"/>
          <w:iCs w:val="0"/>
          <w:szCs w:val="21"/>
          <w:highlight w:val="none"/>
          <w:lang w:val="zh-CN"/>
        </w:rPr>
        <w:fldChar w:fldCharType="separate"/>
      </w:r>
      <w:r>
        <w:rPr>
          <w:rFonts w:hint="eastAsia" w:ascii="宋体" w:hAnsi="宋体" w:cs="宋体"/>
          <w:i w:val="0"/>
          <w:iCs w:val="0"/>
          <w:szCs w:val="28"/>
          <w:highlight w:val="none"/>
        </w:rPr>
        <w:t>2. 评审标准</w:t>
      </w:r>
      <w:r>
        <w:rPr>
          <w:i w:val="0"/>
          <w:iCs w:val="0"/>
        </w:rPr>
        <w:tab/>
      </w:r>
      <w:r>
        <w:rPr>
          <w:i w:val="0"/>
          <w:iCs w:val="0"/>
        </w:rPr>
        <w:fldChar w:fldCharType="begin"/>
      </w:r>
      <w:r>
        <w:rPr>
          <w:i w:val="0"/>
          <w:iCs w:val="0"/>
        </w:rPr>
        <w:instrText xml:space="preserve"> PAGEREF _Toc28803 \h </w:instrText>
      </w:r>
      <w:r>
        <w:rPr>
          <w:i w:val="0"/>
          <w:iCs w:val="0"/>
        </w:rPr>
        <w:fldChar w:fldCharType="separate"/>
      </w:r>
      <w:r>
        <w:rPr>
          <w:i w:val="0"/>
          <w:iCs w:val="0"/>
        </w:rPr>
        <w:t>67</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_Toc6635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2.1</w:t>
      </w:r>
      <w:r>
        <w:rPr>
          <w:rFonts w:hint="eastAsia" w:ascii="宋体" w:hAnsi="宋体" w:cs="宋体"/>
          <w:i w:val="0"/>
          <w:iCs w:val="0"/>
          <w:szCs w:val="21"/>
          <w:lang w:val="en-US" w:eastAsia="zh-CN"/>
        </w:rPr>
        <w:t>初步评审</w:t>
      </w:r>
      <w:r>
        <w:rPr>
          <w:rFonts w:hint="eastAsia" w:ascii="宋体" w:hAnsi="宋体" w:cs="宋体"/>
          <w:i w:val="0"/>
          <w:iCs w:val="0"/>
          <w:szCs w:val="21"/>
          <w:highlight w:val="none"/>
        </w:rPr>
        <w:t>标准</w:t>
      </w:r>
      <w:r>
        <w:rPr>
          <w:i w:val="0"/>
          <w:iCs w:val="0"/>
        </w:rPr>
        <w:tab/>
      </w:r>
      <w:r>
        <w:rPr>
          <w:i w:val="0"/>
          <w:iCs w:val="0"/>
        </w:rPr>
        <w:fldChar w:fldCharType="begin"/>
      </w:r>
      <w:r>
        <w:rPr>
          <w:i w:val="0"/>
          <w:iCs w:val="0"/>
        </w:rPr>
        <w:instrText xml:space="preserve"> PAGEREF _Toc6635 \h </w:instrText>
      </w:r>
      <w:r>
        <w:rPr>
          <w:i w:val="0"/>
          <w:iCs w:val="0"/>
        </w:rPr>
        <w:fldChar w:fldCharType="separate"/>
      </w:r>
      <w:r>
        <w:rPr>
          <w:i w:val="0"/>
          <w:iCs w:val="0"/>
        </w:rPr>
        <w:t>67</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_Toc23548 </w:instrText>
      </w:r>
      <w:r>
        <w:rPr>
          <w:rFonts w:ascii="宋体" w:hAnsi="宋体"/>
          <w:bCs/>
          <w:i w:val="0"/>
          <w:iCs w:val="0"/>
          <w:szCs w:val="21"/>
          <w:highlight w:val="none"/>
          <w:lang w:val="zh-CN"/>
        </w:rPr>
        <w:fldChar w:fldCharType="separate"/>
      </w:r>
      <w:r>
        <w:rPr>
          <w:rFonts w:ascii="宋体" w:hAnsi="宋体" w:cs="宋体"/>
          <w:i w:val="0"/>
          <w:iCs w:val="0"/>
          <w:szCs w:val="21"/>
          <w:highlight w:val="none"/>
        </w:rPr>
        <w:t>2.</w:t>
      </w:r>
      <w:r>
        <w:rPr>
          <w:rFonts w:hint="eastAsia" w:ascii="宋体" w:hAnsi="宋体" w:cs="宋体"/>
          <w:i w:val="0"/>
          <w:iCs w:val="0"/>
          <w:szCs w:val="21"/>
          <w:highlight w:val="none"/>
        </w:rPr>
        <w:t>2</w:t>
      </w:r>
      <w:r>
        <w:rPr>
          <w:rFonts w:hint="eastAsia" w:ascii="宋体" w:hAnsi="宋体" w:cs="宋体"/>
          <w:i w:val="0"/>
          <w:iCs w:val="0"/>
          <w:szCs w:val="21"/>
          <w:lang w:val="en-US" w:eastAsia="zh-CN"/>
        </w:rPr>
        <w:t>详细评审</w:t>
      </w:r>
      <w:r>
        <w:rPr>
          <w:rFonts w:hint="eastAsia" w:ascii="宋体" w:hAnsi="宋体" w:cs="宋体"/>
          <w:i w:val="0"/>
          <w:iCs w:val="0"/>
          <w:szCs w:val="21"/>
          <w:highlight w:val="none"/>
        </w:rPr>
        <w:t>标准</w:t>
      </w:r>
      <w:r>
        <w:rPr>
          <w:i w:val="0"/>
          <w:iCs w:val="0"/>
        </w:rPr>
        <w:tab/>
      </w:r>
      <w:r>
        <w:rPr>
          <w:i w:val="0"/>
          <w:iCs w:val="0"/>
        </w:rPr>
        <w:fldChar w:fldCharType="begin"/>
      </w:r>
      <w:r>
        <w:rPr>
          <w:i w:val="0"/>
          <w:iCs w:val="0"/>
        </w:rPr>
        <w:instrText xml:space="preserve"> PAGEREF _Toc23548 \h </w:instrText>
      </w:r>
      <w:r>
        <w:rPr>
          <w:i w:val="0"/>
          <w:iCs w:val="0"/>
        </w:rPr>
        <w:fldChar w:fldCharType="separate"/>
      </w:r>
      <w:r>
        <w:rPr>
          <w:i w:val="0"/>
          <w:iCs w:val="0"/>
        </w:rPr>
        <w:t>67</w:t>
      </w:r>
      <w:r>
        <w:rPr>
          <w:i w:val="0"/>
          <w:iCs w:val="0"/>
        </w:rPr>
        <w:fldChar w:fldCharType="end"/>
      </w:r>
      <w:r>
        <w:rPr>
          <w:rFonts w:ascii="宋体" w:hAnsi="宋体"/>
          <w:bCs/>
          <w:i w:val="0"/>
          <w:iCs w:val="0"/>
          <w:color w:val="auto"/>
          <w:szCs w:val="21"/>
          <w:highlight w:val="none"/>
          <w:lang w:val="zh-CN"/>
        </w:rPr>
        <w:fldChar w:fldCharType="end"/>
      </w:r>
    </w:p>
    <w:p>
      <w:pPr>
        <w:pStyle w:val="25"/>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_Toc27481 </w:instrText>
      </w:r>
      <w:r>
        <w:rPr>
          <w:rFonts w:ascii="宋体" w:hAnsi="宋体"/>
          <w:bCs/>
          <w:i w:val="0"/>
          <w:iCs w:val="0"/>
          <w:szCs w:val="21"/>
          <w:highlight w:val="none"/>
          <w:lang w:val="zh-CN"/>
        </w:rPr>
        <w:fldChar w:fldCharType="separate"/>
      </w:r>
      <w:r>
        <w:rPr>
          <w:rFonts w:hint="eastAsia" w:ascii="宋体" w:hAnsi="宋体" w:cs="宋体"/>
          <w:i w:val="0"/>
          <w:iCs w:val="0"/>
          <w:szCs w:val="28"/>
          <w:highlight w:val="none"/>
        </w:rPr>
        <w:t>3. 评标程序</w:t>
      </w:r>
      <w:r>
        <w:rPr>
          <w:i w:val="0"/>
          <w:iCs w:val="0"/>
        </w:rPr>
        <w:tab/>
      </w:r>
      <w:r>
        <w:rPr>
          <w:i w:val="0"/>
          <w:iCs w:val="0"/>
        </w:rPr>
        <w:fldChar w:fldCharType="begin"/>
      </w:r>
      <w:r>
        <w:rPr>
          <w:i w:val="0"/>
          <w:iCs w:val="0"/>
        </w:rPr>
        <w:instrText xml:space="preserve"> PAGEREF _Toc27481 \h </w:instrText>
      </w:r>
      <w:r>
        <w:rPr>
          <w:i w:val="0"/>
          <w:iCs w:val="0"/>
        </w:rPr>
        <w:fldChar w:fldCharType="separate"/>
      </w:r>
      <w:r>
        <w:rPr>
          <w:i w:val="0"/>
          <w:iCs w:val="0"/>
        </w:rPr>
        <w:t>67</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_Toc12483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3.1</w:t>
      </w:r>
      <w:r>
        <w:rPr>
          <w:rFonts w:hint="eastAsia" w:ascii="宋体" w:hAnsi="宋体" w:cs="宋体"/>
          <w:i w:val="0"/>
          <w:iCs w:val="0"/>
          <w:szCs w:val="21"/>
          <w:highlight w:val="none"/>
          <w:lang w:val="en-US" w:eastAsia="zh-CN"/>
        </w:rPr>
        <w:t>投标</w:t>
      </w:r>
      <w:r>
        <w:rPr>
          <w:rFonts w:hint="eastAsia" w:ascii="宋体" w:hAnsi="宋体" w:cs="宋体"/>
          <w:i w:val="0"/>
          <w:iCs w:val="0"/>
          <w:szCs w:val="21"/>
          <w:highlight w:val="none"/>
        </w:rPr>
        <w:t>报价排序</w:t>
      </w:r>
      <w:r>
        <w:rPr>
          <w:i w:val="0"/>
          <w:iCs w:val="0"/>
        </w:rPr>
        <w:tab/>
      </w:r>
      <w:r>
        <w:rPr>
          <w:i w:val="0"/>
          <w:iCs w:val="0"/>
        </w:rPr>
        <w:fldChar w:fldCharType="begin"/>
      </w:r>
      <w:r>
        <w:rPr>
          <w:i w:val="0"/>
          <w:iCs w:val="0"/>
        </w:rPr>
        <w:instrText xml:space="preserve"> PAGEREF _Toc12483 \h </w:instrText>
      </w:r>
      <w:r>
        <w:rPr>
          <w:i w:val="0"/>
          <w:iCs w:val="0"/>
        </w:rPr>
        <w:fldChar w:fldCharType="separate"/>
      </w:r>
      <w:r>
        <w:rPr>
          <w:i w:val="0"/>
          <w:iCs w:val="0"/>
        </w:rPr>
        <w:t>67</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_Toc26991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3.2</w:t>
      </w:r>
      <w:r>
        <w:rPr>
          <w:rFonts w:hint="eastAsia" w:ascii="宋体" w:hAnsi="宋体" w:cs="宋体"/>
          <w:i w:val="0"/>
          <w:iCs w:val="0"/>
          <w:szCs w:val="21"/>
          <w:lang w:val="en-US" w:eastAsia="zh-CN"/>
        </w:rPr>
        <w:t>初步评审和详细评审</w:t>
      </w:r>
      <w:r>
        <w:rPr>
          <w:i w:val="0"/>
          <w:iCs w:val="0"/>
        </w:rPr>
        <w:tab/>
      </w:r>
      <w:r>
        <w:rPr>
          <w:i w:val="0"/>
          <w:iCs w:val="0"/>
        </w:rPr>
        <w:fldChar w:fldCharType="begin"/>
      </w:r>
      <w:r>
        <w:rPr>
          <w:i w:val="0"/>
          <w:iCs w:val="0"/>
        </w:rPr>
        <w:instrText xml:space="preserve"> PAGEREF _Toc26991 \h </w:instrText>
      </w:r>
      <w:r>
        <w:rPr>
          <w:i w:val="0"/>
          <w:iCs w:val="0"/>
        </w:rPr>
        <w:fldChar w:fldCharType="separate"/>
      </w:r>
      <w:r>
        <w:rPr>
          <w:i w:val="0"/>
          <w:iCs w:val="0"/>
        </w:rPr>
        <w:t>67</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_Toc14943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3.3 投标文件的澄清和补正</w:t>
      </w:r>
      <w:r>
        <w:rPr>
          <w:i w:val="0"/>
          <w:iCs w:val="0"/>
        </w:rPr>
        <w:tab/>
      </w:r>
      <w:r>
        <w:rPr>
          <w:i w:val="0"/>
          <w:iCs w:val="0"/>
        </w:rPr>
        <w:fldChar w:fldCharType="begin"/>
      </w:r>
      <w:r>
        <w:rPr>
          <w:i w:val="0"/>
          <w:iCs w:val="0"/>
        </w:rPr>
        <w:instrText xml:space="preserve"> PAGEREF _Toc14943 \h </w:instrText>
      </w:r>
      <w:r>
        <w:rPr>
          <w:i w:val="0"/>
          <w:iCs w:val="0"/>
        </w:rPr>
        <w:fldChar w:fldCharType="separate"/>
      </w:r>
      <w:r>
        <w:rPr>
          <w:i w:val="0"/>
          <w:iCs w:val="0"/>
        </w:rPr>
        <w:t>67</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_Toc21927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3.4 评标结果</w:t>
      </w:r>
      <w:r>
        <w:rPr>
          <w:i w:val="0"/>
          <w:iCs w:val="0"/>
        </w:rPr>
        <w:tab/>
      </w:r>
      <w:r>
        <w:rPr>
          <w:i w:val="0"/>
          <w:iCs w:val="0"/>
        </w:rPr>
        <w:fldChar w:fldCharType="begin"/>
      </w:r>
      <w:r>
        <w:rPr>
          <w:i w:val="0"/>
          <w:iCs w:val="0"/>
        </w:rPr>
        <w:instrText xml:space="preserve"> PAGEREF _Toc21927 \h </w:instrText>
      </w:r>
      <w:r>
        <w:rPr>
          <w:i w:val="0"/>
          <w:iCs w:val="0"/>
        </w:rPr>
        <w:fldChar w:fldCharType="separate"/>
      </w:r>
      <w:r>
        <w:rPr>
          <w:i w:val="0"/>
          <w:iCs w:val="0"/>
        </w:rPr>
        <w:t>67</w:t>
      </w:r>
      <w:r>
        <w:rPr>
          <w:i w:val="0"/>
          <w:iCs w:val="0"/>
        </w:rPr>
        <w:fldChar w:fldCharType="end"/>
      </w:r>
      <w:r>
        <w:rPr>
          <w:rFonts w:ascii="宋体" w:hAnsi="宋体"/>
          <w:bCs/>
          <w:i w:val="0"/>
          <w:iCs w:val="0"/>
          <w:color w:val="auto"/>
          <w:szCs w:val="21"/>
          <w:highlight w:val="none"/>
          <w:lang w:val="zh-CN"/>
        </w:rPr>
        <w:fldChar w:fldCharType="end"/>
      </w:r>
    </w:p>
    <w:p>
      <w:pPr>
        <w:pStyle w:val="21"/>
        <w:tabs>
          <w:tab w:val="right" w:leader="dot" w:pos="9469"/>
        </w:tabs>
        <w:rPr>
          <w:b/>
          <w:bCs/>
          <w:i w:val="0"/>
          <w:iCs w:val="0"/>
        </w:rPr>
      </w:pPr>
      <w:r>
        <w:rPr>
          <w:rFonts w:ascii="宋体" w:hAnsi="宋体"/>
          <w:b/>
          <w:bCs/>
          <w:i w:val="0"/>
          <w:iCs w:val="0"/>
          <w:color w:val="auto"/>
          <w:szCs w:val="21"/>
          <w:highlight w:val="none"/>
          <w:lang w:val="zh-CN"/>
        </w:rPr>
        <w:fldChar w:fldCharType="begin"/>
      </w:r>
      <w:r>
        <w:rPr>
          <w:rFonts w:ascii="宋体" w:hAnsi="宋体"/>
          <w:b/>
          <w:bCs/>
          <w:i w:val="0"/>
          <w:iCs w:val="0"/>
          <w:szCs w:val="21"/>
          <w:highlight w:val="none"/>
          <w:lang w:val="zh-CN"/>
        </w:rPr>
        <w:instrText xml:space="preserve"> HYPERLINK \l _Toc7353 </w:instrText>
      </w:r>
      <w:r>
        <w:rPr>
          <w:rFonts w:ascii="宋体" w:hAnsi="宋体"/>
          <w:b/>
          <w:bCs/>
          <w:i w:val="0"/>
          <w:iCs w:val="0"/>
          <w:szCs w:val="21"/>
          <w:highlight w:val="none"/>
          <w:lang w:val="zh-CN"/>
        </w:rPr>
        <w:fldChar w:fldCharType="separate"/>
      </w:r>
      <w:r>
        <w:rPr>
          <w:rFonts w:ascii="宋体" w:hAnsi="宋体"/>
          <w:b/>
          <w:bCs/>
          <w:i w:val="0"/>
          <w:iCs w:val="0"/>
          <w:highlight w:val="none"/>
        </w:rPr>
        <w:t>第三章</w:t>
      </w:r>
      <w:r>
        <w:rPr>
          <w:rFonts w:hint="eastAsia" w:ascii="宋体" w:hAnsi="宋体"/>
          <w:b/>
          <w:bCs/>
          <w:i w:val="0"/>
          <w:iCs w:val="0"/>
          <w:highlight w:val="none"/>
        </w:rPr>
        <w:t xml:space="preserve">  </w:t>
      </w:r>
      <w:r>
        <w:rPr>
          <w:rFonts w:ascii="宋体" w:hAnsi="宋体"/>
          <w:b/>
          <w:bCs/>
          <w:i w:val="0"/>
          <w:iCs w:val="0"/>
          <w:highlight w:val="none"/>
        </w:rPr>
        <w:t>评标办法（综合评估法）</w:t>
      </w:r>
      <w:r>
        <w:rPr>
          <w:b/>
          <w:bCs/>
          <w:i w:val="0"/>
          <w:iCs w:val="0"/>
        </w:rPr>
        <w:tab/>
      </w:r>
      <w:r>
        <w:rPr>
          <w:b/>
          <w:bCs/>
          <w:i w:val="0"/>
          <w:iCs w:val="0"/>
        </w:rPr>
        <w:fldChar w:fldCharType="begin"/>
      </w:r>
      <w:r>
        <w:rPr>
          <w:b/>
          <w:bCs/>
          <w:i w:val="0"/>
          <w:iCs w:val="0"/>
        </w:rPr>
        <w:instrText xml:space="preserve"> PAGEREF _Toc7353 \h </w:instrText>
      </w:r>
      <w:r>
        <w:rPr>
          <w:b/>
          <w:bCs/>
          <w:i w:val="0"/>
          <w:iCs w:val="0"/>
        </w:rPr>
        <w:fldChar w:fldCharType="separate"/>
      </w:r>
      <w:r>
        <w:rPr>
          <w:b/>
          <w:bCs/>
          <w:i w:val="0"/>
          <w:iCs w:val="0"/>
        </w:rPr>
        <w:t>71</w:t>
      </w:r>
      <w:r>
        <w:rPr>
          <w:b/>
          <w:bCs/>
          <w:i w:val="0"/>
          <w:iCs w:val="0"/>
        </w:rPr>
        <w:fldChar w:fldCharType="end"/>
      </w:r>
      <w:r>
        <w:rPr>
          <w:rFonts w:ascii="宋体" w:hAnsi="宋体"/>
          <w:b/>
          <w:bCs/>
          <w:i w:val="0"/>
          <w:iCs w:val="0"/>
          <w:color w:val="auto"/>
          <w:szCs w:val="21"/>
          <w:highlight w:val="none"/>
          <w:lang w:val="zh-CN"/>
        </w:rPr>
        <w:fldChar w:fldCharType="end"/>
      </w:r>
    </w:p>
    <w:p>
      <w:pPr>
        <w:pStyle w:val="25"/>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_Toc29489 </w:instrText>
      </w:r>
      <w:r>
        <w:rPr>
          <w:rFonts w:ascii="宋体" w:hAnsi="宋体"/>
          <w:bCs/>
          <w:i w:val="0"/>
          <w:iCs w:val="0"/>
          <w:szCs w:val="21"/>
          <w:highlight w:val="none"/>
          <w:lang w:val="zh-CN"/>
        </w:rPr>
        <w:fldChar w:fldCharType="separate"/>
      </w:r>
      <w:r>
        <w:rPr>
          <w:rFonts w:hint="eastAsia" w:ascii="宋体" w:hAnsi="宋体" w:cs="宋体"/>
          <w:bCs w:val="0"/>
          <w:i w:val="0"/>
          <w:iCs w:val="0"/>
          <w:szCs w:val="28"/>
          <w:highlight w:val="none"/>
        </w:rPr>
        <w:t>评标办法前附表</w:t>
      </w:r>
      <w:r>
        <w:rPr>
          <w:i w:val="0"/>
          <w:iCs w:val="0"/>
        </w:rPr>
        <w:tab/>
      </w:r>
      <w:r>
        <w:rPr>
          <w:i w:val="0"/>
          <w:iCs w:val="0"/>
        </w:rPr>
        <w:fldChar w:fldCharType="begin"/>
      </w:r>
      <w:r>
        <w:rPr>
          <w:i w:val="0"/>
          <w:iCs w:val="0"/>
        </w:rPr>
        <w:instrText xml:space="preserve"> PAGEREF _Toc29489 \h </w:instrText>
      </w:r>
      <w:r>
        <w:rPr>
          <w:i w:val="0"/>
          <w:iCs w:val="0"/>
        </w:rPr>
        <w:fldChar w:fldCharType="separate"/>
      </w:r>
      <w:r>
        <w:rPr>
          <w:i w:val="0"/>
          <w:iCs w:val="0"/>
        </w:rPr>
        <w:t>71</w:t>
      </w:r>
      <w:r>
        <w:rPr>
          <w:i w:val="0"/>
          <w:iCs w:val="0"/>
        </w:rPr>
        <w:fldChar w:fldCharType="end"/>
      </w:r>
      <w:r>
        <w:rPr>
          <w:rFonts w:ascii="宋体" w:hAnsi="宋体"/>
          <w:bCs/>
          <w:i w:val="0"/>
          <w:iCs w:val="0"/>
          <w:color w:val="auto"/>
          <w:szCs w:val="21"/>
          <w:highlight w:val="none"/>
          <w:lang w:val="zh-CN"/>
        </w:rPr>
        <w:fldChar w:fldCharType="end"/>
      </w:r>
    </w:p>
    <w:p>
      <w:pPr>
        <w:pStyle w:val="25"/>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_Toc18795 </w:instrText>
      </w:r>
      <w:r>
        <w:rPr>
          <w:rFonts w:ascii="宋体" w:hAnsi="宋体"/>
          <w:bCs/>
          <w:i w:val="0"/>
          <w:iCs w:val="0"/>
          <w:szCs w:val="21"/>
          <w:highlight w:val="none"/>
          <w:lang w:val="zh-CN"/>
        </w:rPr>
        <w:fldChar w:fldCharType="separate"/>
      </w:r>
      <w:r>
        <w:rPr>
          <w:rFonts w:hint="eastAsia" w:ascii="宋体" w:hAnsi="宋体" w:cs="宋体"/>
          <w:i w:val="0"/>
          <w:iCs w:val="0"/>
          <w:szCs w:val="28"/>
          <w:highlight w:val="none"/>
        </w:rPr>
        <w:t>1. 评标方法</w:t>
      </w:r>
      <w:r>
        <w:rPr>
          <w:i w:val="0"/>
          <w:iCs w:val="0"/>
        </w:rPr>
        <w:tab/>
      </w:r>
      <w:r>
        <w:rPr>
          <w:i w:val="0"/>
          <w:iCs w:val="0"/>
        </w:rPr>
        <w:fldChar w:fldCharType="begin"/>
      </w:r>
      <w:r>
        <w:rPr>
          <w:i w:val="0"/>
          <w:iCs w:val="0"/>
        </w:rPr>
        <w:instrText xml:space="preserve"> PAGEREF _Toc18795 \h </w:instrText>
      </w:r>
      <w:r>
        <w:rPr>
          <w:i w:val="0"/>
          <w:iCs w:val="0"/>
        </w:rPr>
        <w:fldChar w:fldCharType="separate"/>
      </w:r>
      <w:r>
        <w:rPr>
          <w:i w:val="0"/>
          <w:iCs w:val="0"/>
        </w:rPr>
        <w:t>80</w:t>
      </w:r>
      <w:r>
        <w:rPr>
          <w:i w:val="0"/>
          <w:iCs w:val="0"/>
        </w:rPr>
        <w:fldChar w:fldCharType="end"/>
      </w:r>
      <w:r>
        <w:rPr>
          <w:rFonts w:ascii="宋体" w:hAnsi="宋体"/>
          <w:bCs/>
          <w:i w:val="0"/>
          <w:iCs w:val="0"/>
          <w:color w:val="auto"/>
          <w:szCs w:val="21"/>
          <w:highlight w:val="none"/>
          <w:lang w:val="zh-CN"/>
        </w:rPr>
        <w:fldChar w:fldCharType="end"/>
      </w:r>
    </w:p>
    <w:p>
      <w:pPr>
        <w:pStyle w:val="25"/>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_Toc25546 </w:instrText>
      </w:r>
      <w:r>
        <w:rPr>
          <w:rFonts w:ascii="宋体" w:hAnsi="宋体"/>
          <w:bCs/>
          <w:i w:val="0"/>
          <w:iCs w:val="0"/>
          <w:szCs w:val="21"/>
          <w:highlight w:val="none"/>
          <w:lang w:val="zh-CN"/>
        </w:rPr>
        <w:fldChar w:fldCharType="separate"/>
      </w:r>
      <w:r>
        <w:rPr>
          <w:rFonts w:hint="eastAsia" w:ascii="宋体" w:hAnsi="宋体" w:cs="宋体"/>
          <w:i w:val="0"/>
          <w:iCs w:val="0"/>
          <w:szCs w:val="28"/>
          <w:highlight w:val="none"/>
        </w:rPr>
        <w:t>2. 评审标准</w:t>
      </w:r>
      <w:r>
        <w:rPr>
          <w:i w:val="0"/>
          <w:iCs w:val="0"/>
        </w:rPr>
        <w:tab/>
      </w:r>
      <w:r>
        <w:rPr>
          <w:i w:val="0"/>
          <w:iCs w:val="0"/>
        </w:rPr>
        <w:fldChar w:fldCharType="begin"/>
      </w:r>
      <w:r>
        <w:rPr>
          <w:i w:val="0"/>
          <w:iCs w:val="0"/>
        </w:rPr>
        <w:instrText xml:space="preserve"> PAGEREF _Toc25546 \h </w:instrText>
      </w:r>
      <w:r>
        <w:rPr>
          <w:i w:val="0"/>
          <w:iCs w:val="0"/>
        </w:rPr>
        <w:fldChar w:fldCharType="separate"/>
      </w:r>
      <w:r>
        <w:rPr>
          <w:i w:val="0"/>
          <w:iCs w:val="0"/>
        </w:rPr>
        <w:t>80</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_Toc32701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2.1 初步评审标准</w:t>
      </w:r>
      <w:r>
        <w:rPr>
          <w:i w:val="0"/>
          <w:iCs w:val="0"/>
        </w:rPr>
        <w:tab/>
      </w:r>
      <w:r>
        <w:rPr>
          <w:i w:val="0"/>
          <w:iCs w:val="0"/>
        </w:rPr>
        <w:fldChar w:fldCharType="begin"/>
      </w:r>
      <w:r>
        <w:rPr>
          <w:i w:val="0"/>
          <w:iCs w:val="0"/>
        </w:rPr>
        <w:instrText xml:space="preserve"> PAGEREF _Toc32701 \h </w:instrText>
      </w:r>
      <w:r>
        <w:rPr>
          <w:i w:val="0"/>
          <w:iCs w:val="0"/>
        </w:rPr>
        <w:fldChar w:fldCharType="separate"/>
      </w:r>
      <w:r>
        <w:rPr>
          <w:i w:val="0"/>
          <w:iCs w:val="0"/>
        </w:rPr>
        <w:t>80</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_Toc25637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2.2 分值构成与评分标准</w:t>
      </w:r>
      <w:r>
        <w:rPr>
          <w:i w:val="0"/>
          <w:iCs w:val="0"/>
        </w:rPr>
        <w:tab/>
      </w:r>
      <w:r>
        <w:rPr>
          <w:i w:val="0"/>
          <w:iCs w:val="0"/>
        </w:rPr>
        <w:fldChar w:fldCharType="begin"/>
      </w:r>
      <w:r>
        <w:rPr>
          <w:i w:val="0"/>
          <w:iCs w:val="0"/>
        </w:rPr>
        <w:instrText xml:space="preserve"> PAGEREF _Toc25637 \h </w:instrText>
      </w:r>
      <w:r>
        <w:rPr>
          <w:i w:val="0"/>
          <w:iCs w:val="0"/>
        </w:rPr>
        <w:fldChar w:fldCharType="separate"/>
      </w:r>
      <w:r>
        <w:rPr>
          <w:i w:val="0"/>
          <w:iCs w:val="0"/>
        </w:rPr>
        <w:t>80</w:t>
      </w:r>
      <w:r>
        <w:rPr>
          <w:i w:val="0"/>
          <w:iCs w:val="0"/>
        </w:rPr>
        <w:fldChar w:fldCharType="end"/>
      </w:r>
      <w:r>
        <w:rPr>
          <w:rFonts w:ascii="宋体" w:hAnsi="宋体"/>
          <w:bCs/>
          <w:i w:val="0"/>
          <w:iCs w:val="0"/>
          <w:color w:val="auto"/>
          <w:szCs w:val="21"/>
          <w:highlight w:val="none"/>
          <w:lang w:val="zh-CN"/>
        </w:rPr>
        <w:fldChar w:fldCharType="end"/>
      </w:r>
    </w:p>
    <w:p>
      <w:pPr>
        <w:pStyle w:val="25"/>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_Toc25048 </w:instrText>
      </w:r>
      <w:r>
        <w:rPr>
          <w:rFonts w:ascii="宋体" w:hAnsi="宋体"/>
          <w:bCs/>
          <w:i w:val="0"/>
          <w:iCs w:val="0"/>
          <w:szCs w:val="21"/>
          <w:highlight w:val="none"/>
          <w:lang w:val="zh-CN"/>
        </w:rPr>
        <w:fldChar w:fldCharType="separate"/>
      </w:r>
      <w:r>
        <w:rPr>
          <w:rFonts w:hint="eastAsia" w:ascii="宋体" w:hAnsi="宋体" w:cs="宋体"/>
          <w:i w:val="0"/>
          <w:iCs w:val="0"/>
          <w:szCs w:val="28"/>
          <w:highlight w:val="none"/>
        </w:rPr>
        <w:t>3. 评标程序</w:t>
      </w:r>
      <w:r>
        <w:rPr>
          <w:i w:val="0"/>
          <w:iCs w:val="0"/>
        </w:rPr>
        <w:tab/>
      </w:r>
      <w:r>
        <w:rPr>
          <w:i w:val="0"/>
          <w:iCs w:val="0"/>
        </w:rPr>
        <w:fldChar w:fldCharType="begin"/>
      </w:r>
      <w:r>
        <w:rPr>
          <w:i w:val="0"/>
          <w:iCs w:val="0"/>
        </w:rPr>
        <w:instrText xml:space="preserve"> PAGEREF _Toc25048 \h </w:instrText>
      </w:r>
      <w:r>
        <w:rPr>
          <w:i w:val="0"/>
          <w:iCs w:val="0"/>
        </w:rPr>
        <w:fldChar w:fldCharType="separate"/>
      </w:r>
      <w:r>
        <w:rPr>
          <w:i w:val="0"/>
          <w:iCs w:val="0"/>
        </w:rPr>
        <w:t>80</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_Toc11497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3.1 初步评审</w:t>
      </w:r>
      <w:r>
        <w:rPr>
          <w:i w:val="0"/>
          <w:iCs w:val="0"/>
        </w:rPr>
        <w:tab/>
      </w:r>
      <w:r>
        <w:rPr>
          <w:i w:val="0"/>
          <w:iCs w:val="0"/>
        </w:rPr>
        <w:fldChar w:fldCharType="begin"/>
      </w:r>
      <w:r>
        <w:rPr>
          <w:i w:val="0"/>
          <w:iCs w:val="0"/>
        </w:rPr>
        <w:instrText xml:space="preserve"> PAGEREF _Toc11497 \h </w:instrText>
      </w:r>
      <w:r>
        <w:rPr>
          <w:i w:val="0"/>
          <w:iCs w:val="0"/>
        </w:rPr>
        <w:fldChar w:fldCharType="separate"/>
      </w:r>
      <w:r>
        <w:rPr>
          <w:i w:val="0"/>
          <w:iCs w:val="0"/>
        </w:rPr>
        <w:t>80</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_Toc28774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3.2 详细评审</w:t>
      </w:r>
      <w:r>
        <w:rPr>
          <w:i w:val="0"/>
          <w:iCs w:val="0"/>
        </w:rPr>
        <w:tab/>
      </w:r>
      <w:r>
        <w:rPr>
          <w:i w:val="0"/>
          <w:iCs w:val="0"/>
        </w:rPr>
        <w:fldChar w:fldCharType="begin"/>
      </w:r>
      <w:r>
        <w:rPr>
          <w:i w:val="0"/>
          <w:iCs w:val="0"/>
        </w:rPr>
        <w:instrText xml:space="preserve"> PAGEREF _Toc28774 \h </w:instrText>
      </w:r>
      <w:r>
        <w:rPr>
          <w:i w:val="0"/>
          <w:iCs w:val="0"/>
        </w:rPr>
        <w:fldChar w:fldCharType="separate"/>
      </w:r>
      <w:r>
        <w:rPr>
          <w:i w:val="0"/>
          <w:iCs w:val="0"/>
        </w:rPr>
        <w:t>81</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_Toc9296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3.3 投标文件的澄清和补正</w:t>
      </w:r>
      <w:r>
        <w:rPr>
          <w:i w:val="0"/>
          <w:iCs w:val="0"/>
        </w:rPr>
        <w:tab/>
      </w:r>
      <w:r>
        <w:rPr>
          <w:i w:val="0"/>
          <w:iCs w:val="0"/>
        </w:rPr>
        <w:fldChar w:fldCharType="begin"/>
      </w:r>
      <w:r>
        <w:rPr>
          <w:i w:val="0"/>
          <w:iCs w:val="0"/>
        </w:rPr>
        <w:instrText xml:space="preserve"> PAGEREF _Toc9296 \h </w:instrText>
      </w:r>
      <w:r>
        <w:rPr>
          <w:i w:val="0"/>
          <w:iCs w:val="0"/>
        </w:rPr>
        <w:fldChar w:fldCharType="separate"/>
      </w:r>
      <w:r>
        <w:rPr>
          <w:i w:val="0"/>
          <w:iCs w:val="0"/>
        </w:rPr>
        <w:t>81</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_Toc2085 </w:instrText>
      </w:r>
      <w:r>
        <w:rPr>
          <w:rFonts w:ascii="宋体" w:hAnsi="宋体"/>
          <w:bCs/>
          <w:i w:val="0"/>
          <w:iCs w:val="0"/>
          <w:szCs w:val="21"/>
          <w:highlight w:val="none"/>
          <w:lang w:val="zh-CN"/>
        </w:rPr>
        <w:fldChar w:fldCharType="separate"/>
      </w:r>
      <w:r>
        <w:rPr>
          <w:rFonts w:hint="eastAsia" w:ascii="宋体" w:hAnsi="宋体" w:cs="宋体"/>
          <w:i w:val="0"/>
          <w:iCs w:val="0"/>
          <w:szCs w:val="21"/>
          <w:highlight w:val="none"/>
        </w:rPr>
        <w:t>3.4 评标结果</w:t>
      </w:r>
      <w:r>
        <w:rPr>
          <w:i w:val="0"/>
          <w:iCs w:val="0"/>
        </w:rPr>
        <w:tab/>
      </w:r>
      <w:r>
        <w:rPr>
          <w:i w:val="0"/>
          <w:iCs w:val="0"/>
        </w:rPr>
        <w:fldChar w:fldCharType="begin"/>
      </w:r>
      <w:r>
        <w:rPr>
          <w:i w:val="0"/>
          <w:iCs w:val="0"/>
        </w:rPr>
        <w:instrText xml:space="preserve"> PAGEREF _Toc2085 \h </w:instrText>
      </w:r>
      <w:r>
        <w:rPr>
          <w:i w:val="0"/>
          <w:iCs w:val="0"/>
        </w:rPr>
        <w:fldChar w:fldCharType="separate"/>
      </w:r>
      <w:r>
        <w:rPr>
          <w:i w:val="0"/>
          <w:iCs w:val="0"/>
        </w:rPr>
        <w:t>81</w:t>
      </w:r>
      <w:r>
        <w:rPr>
          <w:i w:val="0"/>
          <w:iCs w:val="0"/>
        </w:rPr>
        <w:fldChar w:fldCharType="end"/>
      </w:r>
      <w:r>
        <w:rPr>
          <w:rFonts w:ascii="宋体" w:hAnsi="宋体"/>
          <w:bCs/>
          <w:i w:val="0"/>
          <w:iCs w:val="0"/>
          <w:color w:val="auto"/>
          <w:szCs w:val="21"/>
          <w:highlight w:val="none"/>
          <w:lang w:val="zh-CN"/>
        </w:rPr>
        <w:fldChar w:fldCharType="end"/>
      </w:r>
    </w:p>
    <w:p>
      <w:pPr>
        <w:pStyle w:val="21"/>
        <w:tabs>
          <w:tab w:val="right" w:leader="dot" w:pos="9469"/>
        </w:tabs>
        <w:rPr>
          <w:b/>
          <w:bCs/>
          <w:i w:val="0"/>
          <w:iCs w:val="0"/>
        </w:rPr>
      </w:pPr>
      <w:r>
        <w:rPr>
          <w:rFonts w:ascii="宋体" w:hAnsi="宋体"/>
          <w:b/>
          <w:bCs/>
          <w:i w:val="0"/>
          <w:iCs w:val="0"/>
          <w:color w:val="auto"/>
          <w:szCs w:val="21"/>
          <w:highlight w:val="none"/>
          <w:lang w:val="zh-CN"/>
        </w:rPr>
        <w:fldChar w:fldCharType="begin"/>
      </w:r>
      <w:r>
        <w:rPr>
          <w:rFonts w:ascii="宋体" w:hAnsi="宋体"/>
          <w:b/>
          <w:bCs/>
          <w:i w:val="0"/>
          <w:iCs w:val="0"/>
          <w:szCs w:val="21"/>
          <w:highlight w:val="none"/>
          <w:lang w:val="zh-CN"/>
        </w:rPr>
        <w:instrText xml:space="preserve"> HYPERLINK \l _Toc11739 </w:instrText>
      </w:r>
      <w:r>
        <w:rPr>
          <w:rFonts w:ascii="宋体" w:hAnsi="宋体"/>
          <w:b/>
          <w:bCs/>
          <w:i w:val="0"/>
          <w:iCs w:val="0"/>
          <w:szCs w:val="21"/>
          <w:highlight w:val="none"/>
          <w:lang w:val="zh-CN"/>
        </w:rPr>
        <w:fldChar w:fldCharType="separate"/>
      </w:r>
      <w:r>
        <w:rPr>
          <w:rFonts w:hint="eastAsia" w:ascii="宋体" w:hAnsi="宋体"/>
          <w:b/>
          <w:bCs/>
          <w:i w:val="0"/>
          <w:iCs w:val="0"/>
          <w:kern w:val="0"/>
          <w:highlight w:val="none"/>
        </w:rPr>
        <w:t>第四章  合同条款及格式</w:t>
      </w:r>
      <w:r>
        <w:rPr>
          <w:b/>
          <w:bCs/>
          <w:i w:val="0"/>
          <w:iCs w:val="0"/>
        </w:rPr>
        <w:tab/>
      </w:r>
      <w:r>
        <w:rPr>
          <w:b/>
          <w:bCs/>
          <w:i w:val="0"/>
          <w:iCs w:val="0"/>
        </w:rPr>
        <w:fldChar w:fldCharType="begin"/>
      </w:r>
      <w:r>
        <w:rPr>
          <w:b/>
          <w:bCs/>
          <w:i w:val="0"/>
          <w:iCs w:val="0"/>
        </w:rPr>
        <w:instrText xml:space="preserve"> PAGEREF _Toc11739 \h </w:instrText>
      </w:r>
      <w:r>
        <w:rPr>
          <w:b/>
          <w:bCs/>
          <w:i w:val="0"/>
          <w:iCs w:val="0"/>
        </w:rPr>
        <w:fldChar w:fldCharType="separate"/>
      </w:r>
      <w:r>
        <w:rPr>
          <w:b/>
          <w:bCs/>
          <w:i w:val="0"/>
          <w:iCs w:val="0"/>
        </w:rPr>
        <w:t>85</w:t>
      </w:r>
      <w:r>
        <w:rPr>
          <w:b/>
          <w:bCs/>
          <w:i w:val="0"/>
          <w:iCs w:val="0"/>
        </w:rPr>
        <w:fldChar w:fldCharType="end"/>
      </w:r>
      <w:r>
        <w:rPr>
          <w:rFonts w:ascii="宋体" w:hAnsi="宋体"/>
          <w:b/>
          <w:bCs/>
          <w:i w:val="0"/>
          <w:iCs w:val="0"/>
          <w:color w:val="auto"/>
          <w:szCs w:val="21"/>
          <w:highlight w:val="none"/>
          <w:lang w:val="zh-CN"/>
        </w:rPr>
        <w:fldChar w:fldCharType="end"/>
      </w:r>
    </w:p>
    <w:p>
      <w:pPr>
        <w:pStyle w:val="25"/>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_Toc6470 </w:instrText>
      </w:r>
      <w:r>
        <w:rPr>
          <w:rFonts w:ascii="宋体" w:hAnsi="宋体"/>
          <w:bCs/>
          <w:i w:val="0"/>
          <w:iCs w:val="0"/>
          <w:szCs w:val="21"/>
          <w:highlight w:val="none"/>
          <w:lang w:val="zh-CN"/>
        </w:rPr>
        <w:fldChar w:fldCharType="separate"/>
      </w:r>
      <w:r>
        <w:rPr>
          <w:rFonts w:ascii="宋体" w:hAnsi="宋体"/>
          <w:bCs/>
          <w:i w:val="0"/>
          <w:iCs w:val="0"/>
          <w:highlight w:val="none"/>
        </w:rPr>
        <w:t>第一</w:t>
      </w:r>
      <w:r>
        <w:rPr>
          <w:rFonts w:hint="eastAsia" w:ascii="宋体" w:hAnsi="宋体" w:cs="宋体"/>
          <w:bCs w:val="0"/>
          <w:i w:val="0"/>
          <w:iCs w:val="0"/>
          <w:snapToGrid w:val="0"/>
          <w:highlight w:val="none"/>
        </w:rPr>
        <w:t>节 通用</w:t>
      </w:r>
      <w:r>
        <w:rPr>
          <w:rFonts w:hint="eastAsia" w:ascii="宋体" w:hAnsi="宋体"/>
          <w:bCs/>
          <w:i w:val="0"/>
          <w:iCs w:val="0"/>
          <w:highlight w:val="none"/>
        </w:rPr>
        <w:t>合同条款</w:t>
      </w:r>
      <w:r>
        <w:rPr>
          <w:i w:val="0"/>
          <w:iCs w:val="0"/>
        </w:rPr>
        <w:tab/>
      </w:r>
      <w:r>
        <w:rPr>
          <w:i w:val="0"/>
          <w:iCs w:val="0"/>
        </w:rPr>
        <w:fldChar w:fldCharType="begin"/>
      </w:r>
      <w:r>
        <w:rPr>
          <w:i w:val="0"/>
          <w:iCs w:val="0"/>
        </w:rPr>
        <w:instrText xml:space="preserve"> PAGEREF _Toc6470 \h </w:instrText>
      </w:r>
      <w:r>
        <w:rPr>
          <w:i w:val="0"/>
          <w:iCs w:val="0"/>
        </w:rPr>
        <w:fldChar w:fldCharType="separate"/>
      </w:r>
      <w:r>
        <w:rPr>
          <w:i w:val="0"/>
          <w:iCs w:val="0"/>
        </w:rPr>
        <w:t>86</w:t>
      </w:r>
      <w:r>
        <w:rPr>
          <w:i w:val="0"/>
          <w:iCs w:val="0"/>
        </w:rPr>
        <w:fldChar w:fldCharType="end"/>
      </w:r>
      <w:r>
        <w:rPr>
          <w:rFonts w:ascii="宋体" w:hAnsi="宋体"/>
          <w:bCs/>
          <w:i w:val="0"/>
          <w:iCs w:val="0"/>
          <w:color w:val="auto"/>
          <w:szCs w:val="21"/>
          <w:highlight w:val="none"/>
          <w:lang w:val="zh-CN"/>
        </w:rPr>
        <w:fldChar w:fldCharType="end"/>
      </w:r>
    </w:p>
    <w:p>
      <w:pPr>
        <w:pStyle w:val="25"/>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_Toc1011 </w:instrText>
      </w:r>
      <w:r>
        <w:rPr>
          <w:rFonts w:ascii="宋体" w:hAnsi="宋体"/>
          <w:bCs/>
          <w:i w:val="0"/>
          <w:iCs w:val="0"/>
          <w:szCs w:val="21"/>
          <w:highlight w:val="none"/>
          <w:lang w:val="zh-CN"/>
        </w:rPr>
        <w:fldChar w:fldCharType="separate"/>
      </w:r>
      <w:r>
        <w:rPr>
          <w:rFonts w:hint="eastAsia" w:ascii="宋体" w:hAnsi="宋体"/>
          <w:bCs/>
          <w:i w:val="0"/>
          <w:iCs w:val="0"/>
          <w:highlight w:val="none"/>
        </w:rPr>
        <w:t xml:space="preserve">第二节 </w:t>
      </w:r>
      <w:r>
        <w:rPr>
          <w:rFonts w:ascii="宋体" w:hAnsi="宋体"/>
          <w:bCs/>
          <w:i w:val="0"/>
          <w:iCs w:val="0"/>
          <w:highlight w:val="none"/>
        </w:rPr>
        <w:t>专用合同条款</w:t>
      </w:r>
      <w:r>
        <w:rPr>
          <w:i w:val="0"/>
          <w:iCs w:val="0"/>
        </w:rPr>
        <w:tab/>
      </w:r>
      <w:r>
        <w:rPr>
          <w:i w:val="0"/>
          <w:iCs w:val="0"/>
        </w:rPr>
        <w:fldChar w:fldCharType="begin"/>
      </w:r>
      <w:r>
        <w:rPr>
          <w:i w:val="0"/>
          <w:iCs w:val="0"/>
        </w:rPr>
        <w:instrText xml:space="preserve"> PAGEREF _Toc1011 \h </w:instrText>
      </w:r>
      <w:r>
        <w:rPr>
          <w:i w:val="0"/>
          <w:iCs w:val="0"/>
        </w:rPr>
        <w:fldChar w:fldCharType="separate"/>
      </w:r>
      <w:r>
        <w:rPr>
          <w:i w:val="0"/>
          <w:iCs w:val="0"/>
        </w:rPr>
        <w:t>125</w:t>
      </w:r>
      <w:r>
        <w:rPr>
          <w:i w:val="0"/>
          <w:iCs w:val="0"/>
        </w:rPr>
        <w:fldChar w:fldCharType="end"/>
      </w:r>
      <w:r>
        <w:rPr>
          <w:rFonts w:ascii="宋体" w:hAnsi="宋体"/>
          <w:bCs/>
          <w:i w:val="0"/>
          <w:iCs w:val="0"/>
          <w:color w:val="auto"/>
          <w:szCs w:val="21"/>
          <w:highlight w:val="none"/>
          <w:lang w:val="zh-CN"/>
        </w:rPr>
        <w:fldChar w:fldCharType="end"/>
      </w:r>
    </w:p>
    <w:p>
      <w:pPr>
        <w:pStyle w:val="25"/>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_Toc29733 </w:instrText>
      </w:r>
      <w:r>
        <w:rPr>
          <w:rFonts w:ascii="宋体" w:hAnsi="宋体"/>
          <w:bCs/>
          <w:i w:val="0"/>
          <w:iCs w:val="0"/>
          <w:szCs w:val="21"/>
          <w:highlight w:val="none"/>
          <w:lang w:val="zh-CN"/>
        </w:rPr>
        <w:fldChar w:fldCharType="separate"/>
      </w:r>
      <w:r>
        <w:rPr>
          <w:rFonts w:ascii="宋体" w:hAnsi="宋体"/>
          <w:i w:val="0"/>
          <w:iCs w:val="0"/>
          <w:highlight w:val="none"/>
        </w:rPr>
        <w:t xml:space="preserve">第三节 </w:t>
      </w:r>
      <w:r>
        <w:rPr>
          <w:rFonts w:hint="eastAsia" w:ascii="宋体" w:hAnsi="宋体"/>
          <w:i w:val="0"/>
          <w:iCs w:val="0"/>
          <w:highlight w:val="none"/>
        </w:rPr>
        <w:t>合同附件格式</w:t>
      </w:r>
      <w:r>
        <w:rPr>
          <w:i w:val="0"/>
          <w:iCs w:val="0"/>
        </w:rPr>
        <w:tab/>
      </w:r>
      <w:r>
        <w:rPr>
          <w:i w:val="0"/>
          <w:iCs w:val="0"/>
        </w:rPr>
        <w:fldChar w:fldCharType="begin"/>
      </w:r>
      <w:r>
        <w:rPr>
          <w:i w:val="0"/>
          <w:iCs w:val="0"/>
        </w:rPr>
        <w:instrText xml:space="preserve"> PAGEREF _Toc29733 \h </w:instrText>
      </w:r>
      <w:r>
        <w:rPr>
          <w:i w:val="0"/>
          <w:iCs w:val="0"/>
        </w:rPr>
        <w:fldChar w:fldCharType="separate"/>
      </w:r>
      <w:r>
        <w:rPr>
          <w:i w:val="0"/>
          <w:iCs w:val="0"/>
        </w:rPr>
        <w:t>181</w:t>
      </w:r>
      <w:r>
        <w:rPr>
          <w:i w:val="0"/>
          <w:iCs w:val="0"/>
        </w:rPr>
        <w:fldChar w:fldCharType="end"/>
      </w:r>
      <w:r>
        <w:rPr>
          <w:rFonts w:ascii="宋体" w:hAnsi="宋体"/>
          <w:bCs/>
          <w:i w:val="0"/>
          <w:iCs w:val="0"/>
          <w:color w:val="auto"/>
          <w:szCs w:val="21"/>
          <w:highlight w:val="none"/>
          <w:lang w:val="zh-CN"/>
        </w:rPr>
        <w:fldChar w:fldCharType="end"/>
      </w:r>
    </w:p>
    <w:p>
      <w:pPr>
        <w:pStyle w:val="21"/>
        <w:tabs>
          <w:tab w:val="right" w:leader="dot" w:pos="9469"/>
        </w:tabs>
        <w:rPr>
          <w:b/>
          <w:bCs/>
          <w:i w:val="0"/>
          <w:iCs w:val="0"/>
        </w:rPr>
      </w:pPr>
      <w:r>
        <w:rPr>
          <w:rFonts w:ascii="宋体" w:hAnsi="宋体"/>
          <w:b/>
          <w:bCs/>
          <w:i w:val="0"/>
          <w:iCs w:val="0"/>
          <w:color w:val="auto"/>
          <w:szCs w:val="21"/>
          <w:highlight w:val="none"/>
          <w:lang w:val="zh-CN"/>
        </w:rPr>
        <w:fldChar w:fldCharType="begin"/>
      </w:r>
      <w:r>
        <w:rPr>
          <w:rFonts w:ascii="宋体" w:hAnsi="宋体"/>
          <w:b/>
          <w:bCs/>
          <w:i w:val="0"/>
          <w:iCs w:val="0"/>
          <w:szCs w:val="21"/>
          <w:highlight w:val="none"/>
          <w:lang w:val="zh-CN"/>
        </w:rPr>
        <w:instrText xml:space="preserve"> HYPERLINK \l _Toc8699 </w:instrText>
      </w:r>
      <w:r>
        <w:rPr>
          <w:rFonts w:ascii="宋体" w:hAnsi="宋体"/>
          <w:b/>
          <w:bCs/>
          <w:i w:val="0"/>
          <w:iCs w:val="0"/>
          <w:szCs w:val="21"/>
          <w:highlight w:val="none"/>
          <w:lang w:val="zh-CN"/>
        </w:rPr>
        <w:fldChar w:fldCharType="separate"/>
      </w:r>
      <w:r>
        <w:rPr>
          <w:rFonts w:hint="eastAsia" w:ascii="宋体" w:hAnsi="宋体" w:cs="宋体"/>
          <w:b/>
          <w:bCs/>
          <w:i w:val="0"/>
          <w:iCs w:val="0"/>
          <w:highlight w:val="none"/>
        </w:rPr>
        <w:t>第五章  工程量清单</w:t>
      </w:r>
      <w:r>
        <w:rPr>
          <w:b/>
          <w:bCs/>
          <w:i w:val="0"/>
          <w:iCs w:val="0"/>
        </w:rPr>
        <w:tab/>
      </w:r>
      <w:r>
        <w:rPr>
          <w:b/>
          <w:bCs/>
          <w:i w:val="0"/>
          <w:iCs w:val="0"/>
        </w:rPr>
        <w:fldChar w:fldCharType="begin"/>
      </w:r>
      <w:r>
        <w:rPr>
          <w:b/>
          <w:bCs/>
          <w:i w:val="0"/>
          <w:iCs w:val="0"/>
        </w:rPr>
        <w:instrText xml:space="preserve"> PAGEREF _Toc8699 \h </w:instrText>
      </w:r>
      <w:r>
        <w:rPr>
          <w:b/>
          <w:bCs/>
          <w:i w:val="0"/>
          <w:iCs w:val="0"/>
        </w:rPr>
        <w:fldChar w:fldCharType="separate"/>
      </w:r>
      <w:r>
        <w:rPr>
          <w:b/>
          <w:bCs/>
          <w:i w:val="0"/>
          <w:iCs w:val="0"/>
        </w:rPr>
        <w:t>197</w:t>
      </w:r>
      <w:r>
        <w:rPr>
          <w:b/>
          <w:bCs/>
          <w:i w:val="0"/>
          <w:iCs w:val="0"/>
        </w:rPr>
        <w:fldChar w:fldCharType="end"/>
      </w:r>
      <w:r>
        <w:rPr>
          <w:rFonts w:ascii="宋体" w:hAnsi="宋体"/>
          <w:b/>
          <w:bCs/>
          <w:i w:val="0"/>
          <w:iCs w:val="0"/>
          <w:color w:val="auto"/>
          <w:szCs w:val="21"/>
          <w:highlight w:val="none"/>
          <w:lang w:val="zh-CN"/>
        </w:rPr>
        <w:fldChar w:fldCharType="end"/>
      </w:r>
    </w:p>
    <w:p>
      <w:pPr>
        <w:pStyle w:val="21"/>
        <w:tabs>
          <w:tab w:val="right" w:leader="dot" w:pos="9469"/>
        </w:tabs>
        <w:rPr>
          <w:b/>
          <w:bCs/>
          <w:i w:val="0"/>
          <w:iCs w:val="0"/>
        </w:rPr>
      </w:pPr>
      <w:r>
        <w:rPr>
          <w:rFonts w:ascii="宋体" w:hAnsi="宋体"/>
          <w:b/>
          <w:bCs/>
          <w:i w:val="0"/>
          <w:iCs w:val="0"/>
          <w:color w:val="auto"/>
          <w:szCs w:val="21"/>
          <w:highlight w:val="none"/>
          <w:lang w:val="zh-CN"/>
        </w:rPr>
        <w:fldChar w:fldCharType="begin"/>
      </w:r>
      <w:r>
        <w:rPr>
          <w:rFonts w:ascii="宋体" w:hAnsi="宋体"/>
          <w:b/>
          <w:bCs/>
          <w:i w:val="0"/>
          <w:iCs w:val="0"/>
          <w:szCs w:val="21"/>
          <w:highlight w:val="none"/>
          <w:lang w:val="zh-CN"/>
        </w:rPr>
        <w:instrText xml:space="preserve"> HYPERLINK \l _Toc21182 </w:instrText>
      </w:r>
      <w:r>
        <w:rPr>
          <w:rFonts w:ascii="宋体" w:hAnsi="宋体"/>
          <w:b/>
          <w:bCs/>
          <w:i w:val="0"/>
          <w:iCs w:val="0"/>
          <w:szCs w:val="21"/>
          <w:highlight w:val="none"/>
          <w:lang w:val="zh-CN"/>
        </w:rPr>
        <w:fldChar w:fldCharType="separate"/>
      </w:r>
      <w:r>
        <w:rPr>
          <w:rFonts w:hint="eastAsia" w:ascii="宋体" w:hAnsi="宋体"/>
          <w:b/>
          <w:bCs/>
          <w:i w:val="0"/>
          <w:iCs w:val="0"/>
          <w:szCs w:val="52"/>
          <w:highlight w:val="none"/>
        </w:rPr>
        <w:t>第 二 卷</w:t>
      </w:r>
      <w:r>
        <w:rPr>
          <w:b/>
          <w:bCs/>
          <w:i w:val="0"/>
          <w:iCs w:val="0"/>
        </w:rPr>
        <w:tab/>
      </w:r>
      <w:r>
        <w:rPr>
          <w:b/>
          <w:bCs/>
          <w:i w:val="0"/>
          <w:iCs w:val="0"/>
        </w:rPr>
        <w:fldChar w:fldCharType="begin"/>
      </w:r>
      <w:r>
        <w:rPr>
          <w:b/>
          <w:bCs/>
          <w:i w:val="0"/>
          <w:iCs w:val="0"/>
        </w:rPr>
        <w:instrText xml:space="preserve"> PAGEREF _Toc21182 \h </w:instrText>
      </w:r>
      <w:r>
        <w:rPr>
          <w:b/>
          <w:bCs/>
          <w:i w:val="0"/>
          <w:iCs w:val="0"/>
        </w:rPr>
        <w:fldChar w:fldCharType="separate"/>
      </w:r>
      <w:r>
        <w:rPr>
          <w:b/>
          <w:bCs/>
          <w:i w:val="0"/>
          <w:iCs w:val="0"/>
        </w:rPr>
        <w:t>198</w:t>
      </w:r>
      <w:r>
        <w:rPr>
          <w:b/>
          <w:bCs/>
          <w:i w:val="0"/>
          <w:iCs w:val="0"/>
        </w:rPr>
        <w:fldChar w:fldCharType="end"/>
      </w:r>
      <w:r>
        <w:rPr>
          <w:rFonts w:ascii="宋体" w:hAnsi="宋体"/>
          <w:b/>
          <w:bCs/>
          <w:i w:val="0"/>
          <w:iCs w:val="0"/>
          <w:color w:val="auto"/>
          <w:szCs w:val="21"/>
          <w:highlight w:val="none"/>
          <w:lang w:val="zh-CN"/>
        </w:rPr>
        <w:fldChar w:fldCharType="end"/>
      </w:r>
    </w:p>
    <w:p>
      <w:pPr>
        <w:pStyle w:val="21"/>
        <w:tabs>
          <w:tab w:val="right" w:leader="dot" w:pos="9469"/>
        </w:tabs>
        <w:rPr>
          <w:b/>
          <w:bCs/>
          <w:i w:val="0"/>
          <w:iCs w:val="0"/>
        </w:rPr>
      </w:pPr>
      <w:r>
        <w:rPr>
          <w:rFonts w:ascii="宋体" w:hAnsi="宋体"/>
          <w:b/>
          <w:bCs/>
          <w:i w:val="0"/>
          <w:iCs w:val="0"/>
          <w:color w:val="auto"/>
          <w:szCs w:val="21"/>
          <w:highlight w:val="none"/>
          <w:lang w:val="zh-CN"/>
        </w:rPr>
        <w:fldChar w:fldCharType="begin"/>
      </w:r>
      <w:r>
        <w:rPr>
          <w:rFonts w:ascii="宋体" w:hAnsi="宋体"/>
          <w:b/>
          <w:bCs/>
          <w:i w:val="0"/>
          <w:iCs w:val="0"/>
          <w:szCs w:val="21"/>
          <w:highlight w:val="none"/>
          <w:lang w:val="zh-CN"/>
        </w:rPr>
        <w:instrText xml:space="preserve"> HYPERLINK \l _Toc10067 </w:instrText>
      </w:r>
      <w:r>
        <w:rPr>
          <w:rFonts w:ascii="宋体" w:hAnsi="宋体"/>
          <w:b/>
          <w:bCs/>
          <w:i w:val="0"/>
          <w:iCs w:val="0"/>
          <w:szCs w:val="21"/>
          <w:highlight w:val="none"/>
          <w:lang w:val="zh-CN"/>
        </w:rPr>
        <w:fldChar w:fldCharType="separate"/>
      </w:r>
      <w:r>
        <w:rPr>
          <w:rFonts w:hint="eastAsia" w:ascii="宋体" w:hAnsi="宋体" w:cs="宋体"/>
          <w:b/>
          <w:bCs/>
          <w:i w:val="0"/>
          <w:iCs w:val="0"/>
          <w:highlight w:val="none"/>
        </w:rPr>
        <w:t>第六章  图纸</w:t>
      </w:r>
      <w:r>
        <w:rPr>
          <w:b/>
          <w:bCs/>
          <w:i w:val="0"/>
          <w:iCs w:val="0"/>
        </w:rPr>
        <w:tab/>
      </w:r>
      <w:r>
        <w:rPr>
          <w:b/>
          <w:bCs/>
          <w:i w:val="0"/>
          <w:iCs w:val="0"/>
        </w:rPr>
        <w:fldChar w:fldCharType="begin"/>
      </w:r>
      <w:r>
        <w:rPr>
          <w:b/>
          <w:bCs/>
          <w:i w:val="0"/>
          <w:iCs w:val="0"/>
        </w:rPr>
        <w:instrText xml:space="preserve"> PAGEREF _Toc10067 \h </w:instrText>
      </w:r>
      <w:r>
        <w:rPr>
          <w:b/>
          <w:bCs/>
          <w:i w:val="0"/>
          <w:iCs w:val="0"/>
        </w:rPr>
        <w:fldChar w:fldCharType="separate"/>
      </w:r>
      <w:r>
        <w:rPr>
          <w:b/>
          <w:bCs/>
          <w:i w:val="0"/>
          <w:iCs w:val="0"/>
        </w:rPr>
        <w:t>199</w:t>
      </w:r>
      <w:r>
        <w:rPr>
          <w:b/>
          <w:bCs/>
          <w:i w:val="0"/>
          <w:iCs w:val="0"/>
        </w:rPr>
        <w:fldChar w:fldCharType="end"/>
      </w:r>
      <w:r>
        <w:rPr>
          <w:rFonts w:ascii="宋体" w:hAnsi="宋体"/>
          <w:b/>
          <w:bCs/>
          <w:i w:val="0"/>
          <w:iCs w:val="0"/>
          <w:color w:val="auto"/>
          <w:szCs w:val="21"/>
          <w:highlight w:val="none"/>
          <w:lang w:val="zh-CN"/>
        </w:rPr>
        <w:fldChar w:fldCharType="end"/>
      </w:r>
    </w:p>
    <w:p>
      <w:pPr>
        <w:pStyle w:val="21"/>
        <w:tabs>
          <w:tab w:val="right" w:leader="dot" w:pos="9469"/>
        </w:tabs>
        <w:rPr>
          <w:b/>
          <w:bCs/>
          <w:i w:val="0"/>
          <w:iCs w:val="0"/>
        </w:rPr>
      </w:pPr>
      <w:r>
        <w:rPr>
          <w:rFonts w:ascii="宋体" w:hAnsi="宋体"/>
          <w:b/>
          <w:bCs/>
          <w:i w:val="0"/>
          <w:iCs w:val="0"/>
          <w:color w:val="auto"/>
          <w:szCs w:val="21"/>
          <w:highlight w:val="none"/>
          <w:lang w:val="zh-CN"/>
        </w:rPr>
        <w:fldChar w:fldCharType="begin"/>
      </w:r>
      <w:r>
        <w:rPr>
          <w:rFonts w:ascii="宋体" w:hAnsi="宋体"/>
          <w:b/>
          <w:bCs/>
          <w:i w:val="0"/>
          <w:iCs w:val="0"/>
          <w:szCs w:val="21"/>
          <w:highlight w:val="none"/>
          <w:lang w:val="zh-CN"/>
        </w:rPr>
        <w:instrText xml:space="preserve"> HYPERLINK \l _Toc29926 </w:instrText>
      </w:r>
      <w:r>
        <w:rPr>
          <w:rFonts w:ascii="宋体" w:hAnsi="宋体"/>
          <w:b/>
          <w:bCs/>
          <w:i w:val="0"/>
          <w:iCs w:val="0"/>
          <w:szCs w:val="21"/>
          <w:highlight w:val="none"/>
          <w:lang w:val="zh-CN"/>
        </w:rPr>
        <w:fldChar w:fldCharType="separate"/>
      </w:r>
      <w:r>
        <w:rPr>
          <w:rFonts w:hint="eastAsia" w:ascii="宋体" w:hAnsi="宋体"/>
          <w:b/>
          <w:bCs/>
          <w:i w:val="0"/>
          <w:iCs w:val="0"/>
          <w:szCs w:val="52"/>
          <w:highlight w:val="none"/>
        </w:rPr>
        <w:t>第 三 卷</w:t>
      </w:r>
      <w:r>
        <w:rPr>
          <w:b/>
          <w:bCs/>
          <w:i w:val="0"/>
          <w:iCs w:val="0"/>
        </w:rPr>
        <w:tab/>
      </w:r>
      <w:r>
        <w:rPr>
          <w:b/>
          <w:bCs/>
          <w:i w:val="0"/>
          <w:iCs w:val="0"/>
        </w:rPr>
        <w:fldChar w:fldCharType="begin"/>
      </w:r>
      <w:r>
        <w:rPr>
          <w:b/>
          <w:bCs/>
          <w:i w:val="0"/>
          <w:iCs w:val="0"/>
        </w:rPr>
        <w:instrText xml:space="preserve"> PAGEREF _Toc29926 \h </w:instrText>
      </w:r>
      <w:r>
        <w:rPr>
          <w:b/>
          <w:bCs/>
          <w:i w:val="0"/>
          <w:iCs w:val="0"/>
        </w:rPr>
        <w:fldChar w:fldCharType="separate"/>
      </w:r>
      <w:r>
        <w:rPr>
          <w:b/>
          <w:bCs/>
          <w:i w:val="0"/>
          <w:iCs w:val="0"/>
        </w:rPr>
        <w:t>200</w:t>
      </w:r>
      <w:r>
        <w:rPr>
          <w:b/>
          <w:bCs/>
          <w:i w:val="0"/>
          <w:iCs w:val="0"/>
        </w:rPr>
        <w:fldChar w:fldCharType="end"/>
      </w:r>
      <w:r>
        <w:rPr>
          <w:rFonts w:ascii="宋体" w:hAnsi="宋体"/>
          <w:b/>
          <w:bCs/>
          <w:i w:val="0"/>
          <w:iCs w:val="0"/>
          <w:color w:val="auto"/>
          <w:szCs w:val="21"/>
          <w:highlight w:val="none"/>
          <w:lang w:val="zh-CN"/>
        </w:rPr>
        <w:fldChar w:fldCharType="end"/>
      </w:r>
    </w:p>
    <w:p>
      <w:pPr>
        <w:pStyle w:val="21"/>
        <w:tabs>
          <w:tab w:val="right" w:leader="dot" w:pos="9469"/>
        </w:tabs>
        <w:rPr>
          <w:b/>
          <w:bCs/>
          <w:i w:val="0"/>
          <w:iCs w:val="0"/>
        </w:rPr>
      </w:pPr>
      <w:r>
        <w:rPr>
          <w:rFonts w:ascii="宋体" w:hAnsi="宋体"/>
          <w:b/>
          <w:bCs/>
          <w:i w:val="0"/>
          <w:iCs w:val="0"/>
          <w:color w:val="auto"/>
          <w:szCs w:val="21"/>
          <w:highlight w:val="none"/>
          <w:lang w:val="zh-CN"/>
        </w:rPr>
        <w:fldChar w:fldCharType="begin"/>
      </w:r>
      <w:r>
        <w:rPr>
          <w:rFonts w:ascii="宋体" w:hAnsi="宋体"/>
          <w:b/>
          <w:bCs/>
          <w:i w:val="0"/>
          <w:iCs w:val="0"/>
          <w:szCs w:val="21"/>
          <w:highlight w:val="none"/>
          <w:lang w:val="zh-CN"/>
        </w:rPr>
        <w:instrText xml:space="preserve"> HYPERLINK \l _Toc27239 </w:instrText>
      </w:r>
      <w:r>
        <w:rPr>
          <w:rFonts w:ascii="宋体" w:hAnsi="宋体"/>
          <w:b/>
          <w:bCs/>
          <w:i w:val="0"/>
          <w:iCs w:val="0"/>
          <w:szCs w:val="21"/>
          <w:highlight w:val="none"/>
          <w:lang w:val="zh-CN"/>
        </w:rPr>
        <w:fldChar w:fldCharType="separate"/>
      </w:r>
      <w:r>
        <w:rPr>
          <w:rFonts w:hint="eastAsia" w:ascii="宋体" w:hAnsi="宋体" w:cs="宋体"/>
          <w:b/>
          <w:bCs/>
          <w:i w:val="0"/>
          <w:iCs w:val="0"/>
          <w:highlight w:val="none"/>
        </w:rPr>
        <w:t>第七章  技术标准和要求</w:t>
      </w:r>
      <w:r>
        <w:rPr>
          <w:b/>
          <w:bCs/>
          <w:i w:val="0"/>
          <w:iCs w:val="0"/>
        </w:rPr>
        <w:tab/>
      </w:r>
      <w:r>
        <w:rPr>
          <w:b/>
          <w:bCs/>
          <w:i w:val="0"/>
          <w:iCs w:val="0"/>
        </w:rPr>
        <w:fldChar w:fldCharType="begin"/>
      </w:r>
      <w:r>
        <w:rPr>
          <w:b/>
          <w:bCs/>
          <w:i w:val="0"/>
          <w:iCs w:val="0"/>
        </w:rPr>
        <w:instrText xml:space="preserve"> PAGEREF _Toc27239 \h </w:instrText>
      </w:r>
      <w:r>
        <w:rPr>
          <w:b/>
          <w:bCs/>
          <w:i w:val="0"/>
          <w:iCs w:val="0"/>
        </w:rPr>
        <w:fldChar w:fldCharType="separate"/>
      </w:r>
      <w:r>
        <w:rPr>
          <w:b/>
          <w:bCs/>
          <w:i w:val="0"/>
          <w:iCs w:val="0"/>
        </w:rPr>
        <w:t>201</w:t>
      </w:r>
      <w:r>
        <w:rPr>
          <w:b/>
          <w:bCs/>
          <w:i w:val="0"/>
          <w:iCs w:val="0"/>
        </w:rPr>
        <w:fldChar w:fldCharType="end"/>
      </w:r>
      <w:r>
        <w:rPr>
          <w:rFonts w:ascii="宋体" w:hAnsi="宋体"/>
          <w:b/>
          <w:bCs/>
          <w:i w:val="0"/>
          <w:iCs w:val="0"/>
          <w:color w:val="auto"/>
          <w:szCs w:val="21"/>
          <w:highlight w:val="none"/>
          <w:lang w:val="zh-CN"/>
        </w:rPr>
        <w:fldChar w:fldCharType="end"/>
      </w:r>
    </w:p>
    <w:p>
      <w:pPr>
        <w:pStyle w:val="21"/>
        <w:tabs>
          <w:tab w:val="right" w:leader="dot" w:pos="9469"/>
        </w:tabs>
        <w:rPr>
          <w:b/>
          <w:bCs/>
          <w:i w:val="0"/>
          <w:iCs w:val="0"/>
        </w:rPr>
      </w:pPr>
      <w:r>
        <w:rPr>
          <w:rFonts w:ascii="宋体" w:hAnsi="宋体"/>
          <w:b/>
          <w:bCs/>
          <w:i w:val="0"/>
          <w:iCs w:val="0"/>
          <w:color w:val="auto"/>
          <w:szCs w:val="21"/>
          <w:highlight w:val="none"/>
          <w:lang w:val="zh-CN"/>
        </w:rPr>
        <w:fldChar w:fldCharType="begin"/>
      </w:r>
      <w:r>
        <w:rPr>
          <w:rFonts w:ascii="宋体" w:hAnsi="宋体"/>
          <w:b/>
          <w:bCs/>
          <w:i w:val="0"/>
          <w:iCs w:val="0"/>
          <w:szCs w:val="21"/>
          <w:highlight w:val="none"/>
          <w:lang w:val="zh-CN"/>
        </w:rPr>
        <w:instrText xml:space="preserve"> HYPERLINK \l _Toc28328 </w:instrText>
      </w:r>
      <w:r>
        <w:rPr>
          <w:rFonts w:ascii="宋体" w:hAnsi="宋体"/>
          <w:b/>
          <w:bCs/>
          <w:i w:val="0"/>
          <w:iCs w:val="0"/>
          <w:szCs w:val="21"/>
          <w:highlight w:val="none"/>
          <w:lang w:val="zh-CN"/>
        </w:rPr>
        <w:fldChar w:fldCharType="separate"/>
      </w:r>
      <w:r>
        <w:rPr>
          <w:rFonts w:hint="eastAsia" w:ascii="宋体" w:hAnsi="宋体" w:cs="宋体"/>
          <w:b/>
          <w:bCs/>
          <w:i w:val="0"/>
          <w:iCs w:val="0"/>
          <w:highlight w:val="none"/>
        </w:rPr>
        <w:t xml:space="preserve">第八章 </w:t>
      </w:r>
      <w:r>
        <w:rPr>
          <w:rFonts w:ascii="宋体" w:hAnsi="宋体" w:cs="宋体"/>
          <w:b/>
          <w:bCs/>
          <w:i w:val="0"/>
          <w:iCs w:val="0"/>
          <w:highlight w:val="none"/>
        </w:rPr>
        <w:t xml:space="preserve"> 工程量清单计量规则</w:t>
      </w:r>
      <w:r>
        <w:rPr>
          <w:b/>
          <w:bCs/>
          <w:i w:val="0"/>
          <w:iCs w:val="0"/>
        </w:rPr>
        <w:tab/>
      </w:r>
      <w:r>
        <w:rPr>
          <w:b/>
          <w:bCs/>
          <w:i w:val="0"/>
          <w:iCs w:val="0"/>
        </w:rPr>
        <w:fldChar w:fldCharType="begin"/>
      </w:r>
      <w:r>
        <w:rPr>
          <w:b/>
          <w:bCs/>
          <w:i w:val="0"/>
          <w:iCs w:val="0"/>
        </w:rPr>
        <w:instrText xml:space="preserve"> PAGEREF _Toc28328 \h </w:instrText>
      </w:r>
      <w:r>
        <w:rPr>
          <w:b/>
          <w:bCs/>
          <w:i w:val="0"/>
          <w:iCs w:val="0"/>
        </w:rPr>
        <w:fldChar w:fldCharType="separate"/>
      </w:r>
      <w:r>
        <w:rPr>
          <w:b/>
          <w:bCs/>
          <w:i w:val="0"/>
          <w:iCs w:val="0"/>
        </w:rPr>
        <w:t>202</w:t>
      </w:r>
      <w:r>
        <w:rPr>
          <w:b/>
          <w:bCs/>
          <w:i w:val="0"/>
          <w:iCs w:val="0"/>
        </w:rPr>
        <w:fldChar w:fldCharType="end"/>
      </w:r>
      <w:r>
        <w:rPr>
          <w:rFonts w:ascii="宋体" w:hAnsi="宋体"/>
          <w:b/>
          <w:bCs/>
          <w:i w:val="0"/>
          <w:iCs w:val="0"/>
          <w:color w:val="auto"/>
          <w:szCs w:val="21"/>
          <w:highlight w:val="none"/>
          <w:lang w:val="zh-CN"/>
        </w:rPr>
        <w:fldChar w:fldCharType="end"/>
      </w:r>
    </w:p>
    <w:p>
      <w:pPr>
        <w:pStyle w:val="21"/>
        <w:tabs>
          <w:tab w:val="right" w:leader="dot" w:pos="9469"/>
        </w:tabs>
        <w:rPr>
          <w:b/>
          <w:bCs/>
          <w:i w:val="0"/>
          <w:iCs w:val="0"/>
        </w:rPr>
      </w:pPr>
      <w:r>
        <w:rPr>
          <w:rFonts w:ascii="宋体" w:hAnsi="宋体"/>
          <w:b/>
          <w:bCs/>
          <w:i w:val="0"/>
          <w:iCs w:val="0"/>
          <w:color w:val="auto"/>
          <w:szCs w:val="21"/>
          <w:highlight w:val="none"/>
          <w:lang w:val="zh-CN"/>
        </w:rPr>
        <w:fldChar w:fldCharType="begin"/>
      </w:r>
      <w:r>
        <w:rPr>
          <w:rFonts w:ascii="宋体" w:hAnsi="宋体"/>
          <w:b/>
          <w:bCs/>
          <w:i w:val="0"/>
          <w:iCs w:val="0"/>
          <w:szCs w:val="21"/>
          <w:highlight w:val="none"/>
          <w:lang w:val="zh-CN"/>
        </w:rPr>
        <w:instrText xml:space="preserve"> HYPERLINK \l _Toc30023 </w:instrText>
      </w:r>
      <w:r>
        <w:rPr>
          <w:rFonts w:ascii="宋体" w:hAnsi="宋体"/>
          <w:b/>
          <w:bCs/>
          <w:i w:val="0"/>
          <w:iCs w:val="0"/>
          <w:szCs w:val="21"/>
          <w:highlight w:val="none"/>
          <w:lang w:val="zh-CN"/>
        </w:rPr>
        <w:fldChar w:fldCharType="separate"/>
      </w:r>
      <w:r>
        <w:rPr>
          <w:rFonts w:hint="eastAsia" w:ascii="宋体" w:hAnsi="宋体"/>
          <w:b/>
          <w:bCs/>
          <w:i w:val="0"/>
          <w:iCs w:val="0"/>
          <w:szCs w:val="52"/>
          <w:highlight w:val="none"/>
        </w:rPr>
        <w:t>第 四 卷</w:t>
      </w:r>
      <w:r>
        <w:rPr>
          <w:b/>
          <w:bCs/>
          <w:i w:val="0"/>
          <w:iCs w:val="0"/>
        </w:rPr>
        <w:tab/>
      </w:r>
      <w:r>
        <w:rPr>
          <w:b/>
          <w:bCs/>
          <w:i w:val="0"/>
          <w:iCs w:val="0"/>
        </w:rPr>
        <w:fldChar w:fldCharType="begin"/>
      </w:r>
      <w:r>
        <w:rPr>
          <w:b/>
          <w:bCs/>
          <w:i w:val="0"/>
          <w:iCs w:val="0"/>
        </w:rPr>
        <w:instrText xml:space="preserve"> PAGEREF _Toc30023 \h </w:instrText>
      </w:r>
      <w:r>
        <w:rPr>
          <w:b/>
          <w:bCs/>
          <w:i w:val="0"/>
          <w:iCs w:val="0"/>
        </w:rPr>
        <w:fldChar w:fldCharType="separate"/>
      </w:r>
      <w:r>
        <w:rPr>
          <w:b/>
          <w:bCs/>
          <w:i w:val="0"/>
          <w:iCs w:val="0"/>
        </w:rPr>
        <w:t>203</w:t>
      </w:r>
      <w:r>
        <w:rPr>
          <w:b/>
          <w:bCs/>
          <w:i w:val="0"/>
          <w:iCs w:val="0"/>
        </w:rPr>
        <w:fldChar w:fldCharType="end"/>
      </w:r>
      <w:r>
        <w:rPr>
          <w:rFonts w:ascii="宋体" w:hAnsi="宋体"/>
          <w:b/>
          <w:bCs/>
          <w:i w:val="0"/>
          <w:iCs w:val="0"/>
          <w:color w:val="auto"/>
          <w:szCs w:val="21"/>
          <w:highlight w:val="none"/>
          <w:lang w:val="zh-CN"/>
        </w:rPr>
        <w:fldChar w:fldCharType="end"/>
      </w:r>
    </w:p>
    <w:p>
      <w:pPr>
        <w:pStyle w:val="21"/>
        <w:tabs>
          <w:tab w:val="right" w:leader="dot" w:pos="9469"/>
        </w:tabs>
        <w:rPr>
          <w:b/>
          <w:bCs/>
          <w:i w:val="0"/>
          <w:iCs w:val="0"/>
        </w:rPr>
      </w:pPr>
      <w:r>
        <w:rPr>
          <w:rFonts w:ascii="宋体" w:hAnsi="宋体"/>
          <w:b/>
          <w:bCs/>
          <w:i w:val="0"/>
          <w:iCs w:val="0"/>
          <w:color w:val="auto"/>
          <w:szCs w:val="21"/>
          <w:highlight w:val="none"/>
          <w:lang w:val="zh-CN"/>
        </w:rPr>
        <w:fldChar w:fldCharType="begin"/>
      </w:r>
      <w:r>
        <w:rPr>
          <w:rFonts w:ascii="宋体" w:hAnsi="宋体"/>
          <w:b/>
          <w:bCs/>
          <w:i w:val="0"/>
          <w:iCs w:val="0"/>
          <w:szCs w:val="21"/>
          <w:highlight w:val="none"/>
          <w:lang w:val="zh-CN"/>
        </w:rPr>
        <w:instrText xml:space="preserve"> HYPERLINK \l _Toc8757 </w:instrText>
      </w:r>
      <w:r>
        <w:rPr>
          <w:rFonts w:ascii="宋体" w:hAnsi="宋体"/>
          <w:b/>
          <w:bCs/>
          <w:i w:val="0"/>
          <w:iCs w:val="0"/>
          <w:szCs w:val="21"/>
          <w:highlight w:val="none"/>
          <w:lang w:val="zh-CN"/>
        </w:rPr>
        <w:fldChar w:fldCharType="separate"/>
      </w:r>
      <w:r>
        <w:rPr>
          <w:rFonts w:hint="eastAsia" w:ascii="宋体" w:hAnsi="宋体" w:cs="宋体"/>
          <w:b/>
          <w:bCs/>
          <w:i w:val="0"/>
          <w:iCs w:val="0"/>
          <w:highlight w:val="none"/>
        </w:rPr>
        <w:t>第九章  投标文件格式</w:t>
      </w:r>
      <w:r>
        <w:rPr>
          <w:b/>
          <w:bCs/>
          <w:i w:val="0"/>
          <w:iCs w:val="0"/>
        </w:rPr>
        <w:tab/>
      </w:r>
      <w:r>
        <w:rPr>
          <w:b/>
          <w:bCs/>
          <w:i w:val="0"/>
          <w:iCs w:val="0"/>
        </w:rPr>
        <w:fldChar w:fldCharType="begin"/>
      </w:r>
      <w:r>
        <w:rPr>
          <w:b/>
          <w:bCs/>
          <w:i w:val="0"/>
          <w:iCs w:val="0"/>
        </w:rPr>
        <w:instrText xml:space="preserve"> PAGEREF _Toc8757 \h </w:instrText>
      </w:r>
      <w:r>
        <w:rPr>
          <w:b/>
          <w:bCs/>
          <w:i w:val="0"/>
          <w:iCs w:val="0"/>
        </w:rPr>
        <w:fldChar w:fldCharType="separate"/>
      </w:r>
      <w:r>
        <w:rPr>
          <w:b/>
          <w:bCs/>
          <w:i w:val="0"/>
          <w:iCs w:val="0"/>
        </w:rPr>
        <w:t>204</w:t>
      </w:r>
      <w:r>
        <w:rPr>
          <w:b/>
          <w:bCs/>
          <w:i w:val="0"/>
          <w:iCs w:val="0"/>
        </w:rPr>
        <w:fldChar w:fldCharType="end"/>
      </w:r>
      <w:r>
        <w:rPr>
          <w:rFonts w:ascii="宋体" w:hAnsi="宋体"/>
          <w:b/>
          <w:bCs/>
          <w:i w:val="0"/>
          <w:iCs w:val="0"/>
          <w:color w:val="auto"/>
          <w:szCs w:val="21"/>
          <w:highlight w:val="none"/>
          <w:lang w:val="zh-CN"/>
        </w:rPr>
        <w:fldChar w:fldCharType="end"/>
      </w:r>
    </w:p>
    <w:p>
      <w:pPr>
        <w:pStyle w:val="25"/>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_Toc31606 </w:instrText>
      </w:r>
      <w:r>
        <w:rPr>
          <w:rFonts w:ascii="宋体" w:hAnsi="宋体"/>
          <w:bCs/>
          <w:i w:val="0"/>
          <w:iCs w:val="0"/>
          <w:szCs w:val="21"/>
          <w:highlight w:val="none"/>
          <w:lang w:val="zh-CN"/>
        </w:rPr>
        <w:fldChar w:fldCharType="separate"/>
      </w:r>
      <w:r>
        <w:rPr>
          <w:rFonts w:hint="eastAsia" w:ascii="宋体" w:hAnsi="宋体"/>
          <w:bCs w:val="0"/>
          <w:i w:val="0"/>
          <w:iCs w:val="0"/>
          <w:szCs w:val="44"/>
          <w:highlight w:val="none"/>
        </w:rPr>
        <w:t>一、投标函部分</w:t>
      </w:r>
      <w:r>
        <w:rPr>
          <w:i w:val="0"/>
          <w:iCs w:val="0"/>
        </w:rPr>
        <w:tab/>
      </w:r>
      <w:r>
        <w:rPr>
          <w:i w:val="0"/>
          <w:iCs w:val="0"/>
        </w:rPr>
        <w:fldChar w:fldCharType="begin"/>
      </w:r>
      <w:r>
        <w:rPr>
          <w:i w:val="0"/>
          <w:iCs w:val="0"/>
        </w:rPr>
        <w:instrText xml:space="preserve"> PAGEREF _Toc31606 \h </w:instrText>
      </w:r>
      <w:r>
        <w:rPr>
          <w:i w:val="0"/>
          <w:iCs w:val="0"/>
        </w:rPr>
        <w:fldChar w:fldCharType="separate"/>
      </w:r>
      <w:r>
        <w:rPr>
          <w:i w:val="0"/>
          <w:iCs w:val="0"/>
        </w:rPr>
        <w:t>206</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_Toc24226 </w:instrText>
      </w:r>
      <w:r>
        <w:rPr>
          <w:rFonts w:ascii="宋体" w:hAnsi="宋体"/>
          <w:bCs/>
          <w:i w:val="0"/>
          <w:iCs w:val="0"/>
          <w:szCs w:val="21"/>
          <w:highlight w:val="none"/>
          <w:lang w:val="zh-CN"/>
        </w:rPr>
        <w:fldChar w:fldCharType="separate"/>
      </w:r>
      <w:r>
        <w:rPr>
          <w:rFonts w:hint="eastAsia" w:ascii="宋体" w:hAnsi="宋体" w:cs="宋体"/>
          <w:bCs w:val="0"/>
          <w:i w:val="0"/>
          <w:iCs w:val="0"/>
          <w:highlight w:val="none"/>
        </w:rPr>
        <w:t>（一）投标函</w:t>
      </w:r>
      <w:r>
        <w:rPr>
          <w:i w:val="0"/>
          <w:iCs w:val="0"/>
        </w:rPr>
        <w:tab/>
      </w:r>
      <w:r>
        <w:rPr>
          <w:i w:val="0"/>
          <w:iCs w:val="0"/>
        </w:rPr>
        <w:fldChar w:fldCharType="begin"/>
      </w:r>
      <w:r>
        <w:rPr>
          <w:i w:val="0"/>
          <w:iCs w:val="0"/>
        </w:rPr>
        <w:instrText xml:space="preserve"> PAGEREF _Toc24226 \h </w:instrText>
      </w:r>
      <w:r>
        <w:rPr>
          <w:i w:val="0"/>
          <w:iCs w:val="0"/>
        </w:rPr>
        <w:fldChar w:fldCharType="separate"/>
      </w:r>
      <w:r>
        <w:rPr>
          <w:i w:val="0"/>
          <w:iCs w:val="0"/>
        </w:rPr>
        <w:t>209</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_Toc7750 </w:instrText>
      </w:r>
      <w:r>
        <w:rPr>
          <w:rFonts w:ascii="宋体" w:hAnsi="宋体"/>
          <w:bCs/>
          <w:i w:val="0"/>
          <w:iCs w:val="0"/>
          <w:szCs w:val="21"/>
          <w:highlight w:val="none"/>
          <w:lang w:val="zh-CN"/>
        </w:rPr>
        <w:fldChar w:fldCharType="separate"/>
      </w:r>
      <w:r>
        <w:rPr>
          <w:rFonts w:hint="eastAsia" w:ascii="宋体" w:hAnsi="宋体" w:cs="宋体"/>
          <w:bCs w:val="0"/>
          <w:i w:val="0"/>
          <w:iCs w:val="0"/>
          <w:highlight w:val="none"/>
        </w:rPr>
        <w:t>（二）投标函附录</w:t>
      </w:r>
      <w:r>
        <w:rPr>
          <w:i w:val="0"/>
          <w:iCs w:val="0"/>
        </w:rPr>
        <w:tab/>
      </w:r>
      <w:r>
        <w:rPr>
          <w:i w:val="0"/>
          <w:iCs w:val="0"/>
        </w:rPr>
        <w:fldChar w:fldCharType="begin"/>
      </w:r>
      <w:r>
        <w:rPr>
          <w:i w:val="0"/>
          <w:iCs w:val="0"/>
        </w:rPr>
        <w:instrText xml:space="preserve"> PAGEREF _Toc7750 \h </w:instrText>
      </w:r>
      <w:r>
        <w:rPr>
          <w:i w:val="0"/>
          <w:iCs w:val="0"/>
        </w:rPr>
        <w:fldChar w:fldCharType="separate"/>
      </w:r>
      <w:r>
        <w:rPr>
          <w:i w:val="0"/>
          <w:iCs w:val="0"/>
        </w:rPr>
        <w:t>210</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_Toc17758 </w:instrText>
      </w:r>
      <w:r>
        <w:rPr>
          <w:rFonts w:ascii="宋体" w:hAnsi="宋体"/>
          <w:bCs/>
          <w:i w:val="0"/>
          <w:iCs w:val="0"/>
          <w:szCs w:val="21"/>
          <w:highlight w:val="none"/>
          <w:lang w:val="zh-CN"/>
        </w:rPr>
        <w:fldChar w:fldCharType="separate"/>
      </w:r>
      <w:r>
        <w:rPr>
          <w:rFonts w:ascii="宋体" w:hAnsi="宋体" w:cs="宋体"/>
          <w:bCs w:val="0"/>
          <w:i w:val="0"/>
          <w:iCs w:val="0"/>
          <w:highlight w:val="none"/>
        </w:rPr>
        <w:t>（</w:t>
      </w:r>
      <w:r>
        <w:rPr>
          <w:rFonts w:hint="eastAsia" w:ascii="宋体" w:hAnsi="宋体" w:cs="宋体"/>
          <w:bCs w:val="0"/>
          <w:i w:val="0"/>
          <w:iCs w:val="0"/>
          <w:highlight w:val="none"/>
        </w:rPr>
        <w:t>三</w:t>
      </w:r>
      <w:r>
        <w:rPr>
          <w:rFonts w:ascii="宋体" w:hAnsi="宋体" w:cs="宋体"/>
          <w:bCs w:val="0"/>
          <w:i w:val="0"/>
          <w:iCs w:val="0"/>
          <w:highlight w:val="none"/>
        </w:rPr>
        <w:t>）</w:t>
      </w:r>
      <w:r>
        <w:rPr>
          <w:rFonts w:hint="eastAsia" w:ascii="宋体" w:hAnsi="宋体" w:cs="宋体"/>
          <w:bCs w:val="0"/>
          <w:i w:val="0"/>
          <w:iCs w:val="0"/>
          <w:highlight w:val="none"/>
        </w:rPr>
        <w:t>法定代表人身份证明或授权委托书</w:t>
      </w:r>
      <w:r>
        <w:rPr>
          <w:i w:val="0"/>
          <w:iCs w:val="0"/>
        </w:rPr>
        <w:tab/>
      </w:r>
      <w:r>
        <w:rPr>
          <w:i w:val="0"/>
          <w:iCs w:val="0"/>
        </w:rPr>
        <w:fldChar w:fldCharType="begin"/>
      </w:r>
      <w:r>
        <w:rPr>
          <w:i w:val="0"/>
          <w:iCs w:val="0"/>
        </w:rPr>
        <w:instrText xml:space="preserve"> PAGEREF _Toc17758 \h </w:instrText>
      </w:r>
      <w:r>
        <w:rPr>
          <w:i w:val="0"/>
          <w:iCs w:val="0"/>
        </w:rPr>
        <w:fldChar w:fldCharType="separate"/>
      </w:r>
      <w:r>
        <w:rPr>
          <w:i w:val="0"/>
          <w:iCs w:val="0"/>
        </w:rPr>
        <w:t>211</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_Toc20859 </w:instrText>
      </w:r>
      <w:r>
        <w:rPr>
          <w:rFonts w:ascii="宋体" w:hAnsi="宋体"/>
          <w:bCs/>
          <w:i w:val="0"/>
          <w:iCs w:val="0"/>
          <w:szCs w:val="21"/>
          <w:highlight w:val="none"/>
          <w:lang w:val="zh-CN"/>
        </w:rPr>
        <w:fldChar w:fldCharType="separate"/>
      </w:r>
      <w:r>
        <w:rPr>
          <w:rFonts w:ascii="宋体" w:hAnsi="宋体" w:cs="宋体"/>
          <w:bCs w:val="0"/>
          <w:i w:val="0"/>
          <w:iCs w:val="0"/>
          <w:highlight w:val="none"/>
        </w:rPr>
        <w:t>（</w:t>
      </w:r>
      <w:r>
        <w:rPr>
          <w:rFonts w:hint="eastAsia" w:ascii="宋体" w:hAnsi="宋体" w:cs="宋体"/>
          <w:bCs w:val="0"/>
          <w:i w:val="0"/>
          <w:iCs w:val="0"/>
          <w:highlight w:val="none"/>
        </w:rPr>
        <w:t>四</w:t>
      </w:r>
      <w:r>
        <w:rPr>
          <w:rFonts w:ascii="宋体" w:hAnsi="宋体" w:cs="宋体"/>
          <w:bCs w:val="0"/>
          <w:i w:val="0"/>
          <w:iCs w:val="0"/>
          <w:highlight w:val="none"/>
        </w:rPr>
        <w:t>）</w:t>
      </w:r>
      <w:r>
        <w:rPr>
          <w:rFonts w:hint="eastAsia" w:ascii="宋体" w:hAnsi="宋体"/>
          <w:bCs w:val="0"/>
          <w:i w:val="0"/>
          <w:iCs w:val="0"/>
        </w:rPr>
        <w:t>投标报价合理性说明</w:t>
      </w:r>
      <w:r>
        <w:rPr>
          <w:rFonts w:hint="eastAsia" w:ascii="宋体" w:hAnsi="宋体"/>
          <w:bCs w:val="0"/>
          <w:i w:val="0"/>
          <w:iCs w:val="0"/>
          <w:lang w:eastAsia="zh-CN"/>
        </w:rPr>
        <w:t>（</w:t>
      </w:r>
      <w:r>
        <w:rPr>
          <w:rFonts w:hint="eastAsia" w:ascii="宋体" w:hAnsi="宋体"/>
          <w:bCs w:val="0"/>
          <w:i w:val="0"/>
          <w:iCs w:val="0"/>
          <w:lang w:val="en-US" w:eastAsia="zh-CN"/>
        </w:rPr>
        <w:t>如有</w:t>
      </w:r>
      <w:r>
        <w:rPr>
          <w:rFonts w:hint="eastAsia" w:ascii="宋体" w:hAnsi="宋体"/>
          <w:bCs w:val="0"/>
          <w:i w:val="0"/>
          <w:iCs w:val="0"/>
          <w:lang w:eastAsia="zh-CN"/>
        </w:rPr>
        <w:t>）</w:t>
      </w:r>
      <w:r>
        <w:rPr>
          <w:i w:val="0"/>
          <w:iCs w:val="0"/>
        </w:rPr>
        <w:tab/>
      </w:r>
      <w:r>
        <w:rPr>
          <w:i w:val="0"/>
          <w:iCs w:val="0"/>
        </w:rPr>
        <w:fldChar w:fldCharType="begin"/>
      </w:r>
      <w:r>
        <w:rPr>
          <w:i w:val="0"/>
          <w:iCs w:val="0"/>
        </w:rPr>
        <w:instrText xml:space="preserve"> PAGEREF _Toc20859 \h </w:instrText>
      </w:r>
      <w:r>
        <w:rPr>
          <w:i w:val="0"/>
          <w:iCs w:val="0"/>
        </w:rPr>
        <w:fldChar w:fldCharType="separate"/>
      </w:r>
      <w:r>
        <w:rPr>
          <w:i w:val="0"/>
          <w:iCs w:val="0"/>
        </w:rPr>
        <w:t>213</w:t>
      </w:r>
      <w:r>
        <w:rPr>
          <w:i w:val="0"/>
          <w:iCs w:val="0"/>
        </w:rPr>
        <w:fldChar w:fldCharType="end"/>
      </w:r>
      <w:r>
        <w:rPr>
          <w:rFonts w:ascii="宋体" w:hAnsi="宋体"/>
          <w:bCs/>
          <w:i w:val="0"/>
          <w:iCs w:val="0"/>
          <w:color w:val="auto"/>
          <w:szCs w:val="21"/>
          <w:highlight w:val="none"/>
          <w:lang w:val="zh-CN"/>
        </w:rPr>
        <w:fldChar w:fldCharType="end"/>
      </w:r>
    </w:p>
    <w:p>
      <w:pPr>
        <w:pStyle w:val="25"/>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_Toc7310 </w:instrText>
      </w:r>
      <w:r>
        <w:rPr>
          <w:rFonts w:ascii="宋体" w:hAnsi="宋体"/>
          <w:bCs/>
          <w:i w:val="0"/>
          <w:iCs w:val="0"/>
          <w:szCs w:val="21"/>
          <w:highlight w:val="none"/>
          <w:lang w:val="zh-CN"/>
        </w:rPr>
        <w:fldChar w:fldCharType="separate"/>
      </w:r>
      <w:r>
        <w:rPr>
          <w:rFonts w:hint="eastAsia" w:ascii="宋体" w:hAnsi="宋体"/>
          <w:bCs w:val="0"/>
          <w:i w:val="0"/>
          <w:iCs w:val="0"/>
          <w:szCs w:val="44"/>
          <w:highlight w:val="none"/>
        </w:rPr>
        <w:t>二、</w:t>
      </w:r>
      <w:r>
        <w:rPr>
          <w:rFonts w:hint="eastAsia" w:ascii="宋体" w:hAnsi="宋体"/>
          <w:bCs w:val="0"/>
          <w:i w:val="0"/>
          <w:iCs w:val="0"/>
          <w:szCs w:val="44"/>
          <w:highlight w:val="none"/>
          <w:lang w:val="en-US" w:eastAsia="zh-CN"/>
        </w:rPr>
        <w:t>报价</w:t>
      </w:r>
      <w:r>
        <w:rPr>
          <w:rFonts w:hint="eastAsia" w:ascii="宋体" w:hAnsi="宋体"/>
          <w:bCs w:val="0"/>
          <w:i w:val="0"/>
          <w:iCs w:val="0"/>
          <w:szCs w:val="44"/>
          <w:highlight w:val="none"/>
        </w:rPr>
        <w:t>部分</w:t>
      </w:r>
      <w:r>
        <w:rPr>
          <w:i w:val="0"/>
          <w:iCs w:val="0"/>
        </w:rPr>
        <w:tab/>
      </w:r>
      <w:r>
        <w:rPr>
          <w:i w:val="0"/>
          <w:iCs w:val="0"/>
        </w:rPr>
        <w:fldChar w:fldCharType="begin"/>
      </w:r>
      <w:r>
        <w:rPr>
          <w:i w:val="0"/>
          <w:iCs w:val="0"/>
        </w:rPr>
        <w:instrText xml:space="preserve"> PAGEREF _Toc7310 \h </w:instrText>
      </w:r>
      <w:r>
        <w:rPr>
          <w:i w:val="0"/>
          <w:iCs w:val="0"/>
        </w:rPr>
        <w:fldChar w:fldCharType="separate"/>
      </w:r>
      <w:r>
        <w:rPr>
          <w:i w:val="0"/>
          <w:iCs w:val="0"/>
        </w:rPr>
        <w:t>214</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_Toc7163 </w:instrText>
      </w:r>
      <w:r>
        <w:rPr>
          <w:rFonts w:ascii="宋体" w:hAnsi="宋体"/>
          <w:bCs/>
          <w:i w:val="0"/>
          <w:iCs w:val="0"/>
          <w:szCs w:val="21"/>
          <w:highlight w:val="none"/>
          <w:lang w:val="zh-CN"/>
        </w:rPr>
        <w:fldChar w:fldCharType="separate"/>
      </w:r>
      <w:r>
        <w:rPr>
          <w:rFonts w:hint="eastAsia" w:ascii="宋体" w:hAnsi="宋体"/>
          <w:bCs w:val="0"/>
          <w:i w:val="0"/>
          <w:iCs w:val="0"/>
          <w:highlight w:val="none"/>
        </w:rPr>
        <w:t>（一）已标价工程量清单</w:t>
      </w:r>
      <w:r>
        <w:rPr>
          <w:i w:val="0"/>
          <w:iCs w:val="0"/>
        </w:rPr>
        <w:tab/>
      </w:r>
      <w:r>
        <w:rPr>
          <w:i w:val="0"/>
          <w:iCs w:val="0"/>
        </w:rPr>
        <w:fldChar w:fldCharType="begin"/>
      </w:r>
      <w:r>
        <w:rPr>
          <w:i w:val="0"/>
          <w:iCs w:val="0"/>
        </w:rPr>
        <w:instrText xml:space="preserve"> PAGEREF _Toc7163 \h </w:instrText>
      </w:r>
      <w:r>
        <w:rPr>
          <w:i w:val="0"/>
          <w:iCs w:val="0"/>
        </w:rPr>
        <w:fldChar w:fldCharType="separate"/>
      </w:r>
      <w:r>
        <w:rPr>
          <w:i w:val="0"/>
          <w:iCs w:val="0"/>
        </w:rPr>
        <w:t>217</w:t>
      </w:r>
      <w:r>
        <w:rPr>
          <w:i w:val="0"/>
          <w:iCs w:val="0"/>
        </w:rPr>
        <w:fldChar w:fldCharType="end"/>
      </w:r>
      <w:r>
        <w:rPr>
          <w:rFonts w:ascii="宋体" w:hAnsi="宋体"/>
          <w:bCs/>
          <w:i w:val="0"/>
          <w:iCs w:val="0"/>
          <w:color w:val="auto"/>
          <w:szCs w:val="21"/>
          <w:highlight w:val="none"/>
          <w:lang w:val="zh-CN"/>
        </w:rPr>
        <w:fldChar w:fldCharType="end"/>
      </w:r>
    </w:p>
    <w:p>
      <w:pPr>
        <w:pStyle w:val="25"/>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_Toc30248 </w:instrText>
      </w:r>
      <w:r>
        <w:rPr>
          <w:rFonts w:ascii="宋体" w:hAnsi="宋体"/>
          <w:bCs/>
          <w:i w:val="0"/>
          <w:iCs w:val="0"/>
          <w:szCs w:val="21"/>
          <w:highlight w:val="none"/>
          <w:lang w:val="zh-CN"/>
        </w:rPr>
        <w:fldChar w:fldCharType="separate"/>
      </w:r>
      <w:r>
        <w:rPr>
          <w:rFonts w:hint="eastAsia" w:ascii="宋体" w:hAnsi="宋体"/>
          <w:bCs w:val="0"/>
          <w:i w:val="0"/>
          <w:iCs w:val="0"/>
          <w:szCs w:val="44"/>
          <w:highlight w:val="none"/>
        </w:rPr>
        <w:t>三、商务部分</w:t>
      </w:r>
      <w:r>
        <w:rPr>
          <w:i w:val="0"/>
          <w:iCs w:val="0"/>
        </w:rPr>
        <w:tab/>
      </w:r>
      <w:r>
        <w:rPr>
          <w:i w:val="0"/>
          <w:iCs w:val="0"/>
        </w:rPr>
        <w:fldChar w:fldCharType="begin"/>
      </w:r>
      <w:r>
        <w:rPr>
          <w:i w:val="0"/>
          <w:iCs w:val="0"/>
        </w:rPr>
        <w:instrText xml:space="preserve"> PAGEREF _Toc30248 \h </w:instrText>
      </w:r>
      <w:r>
        <w:rPr>
          <w:i w:val="0"/>
          <w:iCs w:val="0"/>
        </w:rPr>
        <w:fldChar w:fldCharType="separate"/>
      </w:r>
      <w:r>
        <w:rPr>
          <w:i w:val="0"/>
          <w:iCs w:val="0"/>
        </w:rPr>
        <w:t>218</w:t>
      </w:r>
      <w:r>
        <w:rPr>
          <w:i w:val="0"/>
          <w:iCs w:val="0"/>
        </w:rPr>
        <w:fldChar w:fldCharType="end"/>
      </w:r>
      <w:r>
        <w:rPr>
          <w:rFonts w:ascii="宋体" w:hAnsi="宋体"/>
          <w:bCs/>
          <w:i w:val="0"/>
          <w:iCs w:val="0"/>
          <w:color w:val="auto"/>
          <w:szCs w:val="21"/>
          <w:highlight w:val="none"/>
          <w:lang w:val="zh-CN"/>
        </w:rPr>
        <w:fldChar w:fldCharType="end"/>
      </w:r>
    </w:p>
    <w:p>
      <w:pPr>
        <w:pStyle w:val="25"/>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_Toc22280 </w:instrText>
      </w:r>
      <w:r>
        <w:rPr>
          <w:rFonts w:ascii="宋体" w:hAnsi="宋体"/>
          <w:bCs/>
          <w:i w:val="0"/>
          <w:iCs w:val="0"/>
          <w:szCs w:val="21"/>
          <w:highlight w:val="none"/>
          <w:lang w:val="zh-CN"/>
        </w:rPr>
        <w:fldChar w:fldCharType="separate"/>
      </w:r>
      <w:r>
        <w:rPr>
          <w:rFonts w:hint="eastAsia" w:ascii="宋体" w:hAnsi="宋体" w:cs="宋体"/>
          <w:i w:val="0"/>
          <w:iCs w:val="0"/>
          <w:szCs w:val="44"/>
          <w:highlight w:val="none"/>
        </w:rPr>
        <w:t>四、</w:t>
      </w:r>
      <w:r>
        <w:rPr>
          <w:rFonts w:hint="eastAsia" w:ascii="宋体" w:hAnsi="宋体"/>
          <w:bCs w:val="0"/>
          <w:i w:val="0"/>
          <w:iCs w:val="0"/>
          <w:szCs w:val="44"/>
          <w:highlight w:val="none"/>
        </w:rPr>
        <w:t>技术部分</w:t>
      </w:r>
      <w:r>
        <w:rPr>
          <w:i w:val="0"/>
          <w:iCs w:val="0"/>
        </w:rPr>
        <w:tab/>
      </w:r>
      <w:r>
        <w:rPr>
          <w:i w:val="0"/>
          <w:iCs w:val="0"/>
        </w:rPr>
        <w:fldChar w:fldCharType="begin"/>
      </w:r>
      <w:r>
        <w:rPr>
          <w:i w:val="0"/>
          <w:iCs w:val="0"/>
        </w:rPr>
        <w:instrText xml:space="preserve"> PAGEREF _Toc22280 \h </w:instrText>
      </w:r>
      <w:r>
        <w:rPr>
          <w:i w:val="0"/>
          <w:iCs w:val="0"/>
        </w:rPr>
        <w:fldChar w:fldCharType="separate"/>
      </w:r>
      <w:r>
        <w:rPr>
          <w:i w:val="0"/>
          <w:iCs w:val="0"/>
        </w:rPr>
        <w:t>222</w:t>
      </w:r>
      <w:r>
        <w:rPr>
          <w:i w:val="0"/>
          <w:iCs w:val="0"/>
        </w:rPr>
        <w:fldChar w:fldCharType="end"/>
      </w:r>
      <w:r>
        <w:rPr>
          <w:rFonts w:ascii="宋体" w:hAnsi="宋体"/>
          <w:bCs/>
          <w:i w:val="0"/>
          <w:iCs w:val="0"/>
          <w:color w:val="auto"/>
          <w:szCs w:val="21"/>
          <w:highlight w:val="none"/>
          <w:lang w:val="zh-CN"/>
        </w:rPr>
        <w:fldChar w:fldCharType="end"/>
      </w:r>
    </w:p>
    <w:p>
      <w:pPr>
        <w:pStyle w:val="25"/>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_Toc32659 </w:instrText>
      </w:r>
      <w:r>
        <w:rPr>
          <w:rFonts w:ascii="宋体" w:hAnsi="宋体"/>
          <w:bCs/>
          <w:i w:val="0"/>
          <w:iCs w:val="0"/>
          <w:szCs w:val="21"/>
          <w:highlight w:val="none"/>
          <w:lang w:val="zh-CN"/>
        </w:rPr>
        <w:fldChar w:fldCharType="separate"/>
      </w:r>
      <w:r>
        <w:rPr>
          <w:rFonts w:hint="eastAsia" w:ascii="宋体" w:hAnsi="宋体"/>
          <w:bCs w:val="0"/>
          <w:i w:val="0"/>
          <w:iCs w:val="0"/>
          <w:szCs w:val="44"/>
          <w:highlight w:val="none"/>
        </w:rPr>
        <w:t>五、资格审查</w:t>
      </w:r>
      <w:r>
        <w:rPr>
          <w:rFonts w:hint="eastAsia" w:ascii="宋体" w:hAnsi="宋体"/>
          <w:bCs w:val="0"/>
          <w:i w:val="0"/>
          <w:iCs w:val="0"/>
          <w:szCs w:val="44"/>
          <w:highlight w:val="none"/>
          <w:lang w:val="en-US" w:eastAsia="zh-CN"/>
        </w:rPr>
        <w:t>部分</w:t>
      </w:r>
      <w:r>
        <w:rPr>
          <w:i w:val="0"/>
          <w:iCs w:val="0"/>
        </w:rPr>
        <w:tab/>
      </w:r>
      <w:r>
        <w:rPr>
          <w:i w:val="0"/>
          <w:iCs w:val="0"/>
        </w:rPr>
        <w:fldChar w:fldCharType="begin"/>
      </w:r>
      <w:r>
        <w:rPr>
          <w:i w:val="0"/>
          <w:iCs w:val="0"/>
        </w:rPr>
        <w:instrText xml:space="preserve"> PAGEREF _Toc32659 \h </w:instrText>
      </w:r>
      <w:r>
        <w:rPr>
          <w:i w:val="0"/>
          <w:iCs w:val="0"/>
        </w:rPr>
        <w:fldChar w:fldCharType="separate"/>
      </w:r>
      <w:r>
        <w:rPr>
          <w:i w:val="0"/>
          <w:iCs w:val="0"/>
        </w:rPr>
        <w:t>224</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_Toc20177 </w:instrText>
      </w:r>
      <w:r>
        <w:rPr>
          <w:rFonts w:ascii="宋体" w:hAnsi="宋体"/>
          <w:bCs/>
          <w:i w:val="0"/>
          <w:iCs w:val="0"/>
          <w:szCs w:val="21"/>
          <w:highlight w:val="none"/>
          <w:lang w:val="zh-CN"/>
        </w:rPr>
        <w:fldChar w:fldCharType="separate"/>
      </w:r>
      <w:r>
        <w:rPr>
          <w:rFonts w:hint="eastAsia" w:ascii="宋体" w:hAnsi="宋体"/>
          <w:bCs w:val="0"/>
          <w:i w:val="0"/>
          <w:iCs w:val="0"/>
          <w:highlight w:val="none"/>
        </w:rPr>
        <w:t>（一）法定代表人身份证明或授权委托书</w:t>
      </w:r>
      <w:r>
        <w:rPr>
          <w:i w:val="0"/>
          <w:iCs w:val="0"/>
        </w:rPr>
        <w:tab/>
      </w:r>
      <w:r>
        <w:rPr>
          <w:i w:val="0"/>
          <w:iCs w:val="0"/>
        </w:rPr>
        <w:fldChar w:fldCharType="begin"/>
      </w:r>
      <w:r>
        <w:rPr>
          <w:i w:val="0"/>
          <w:iCs w:val="0"/>
        </w:rPr>
        <w:instrText xml:space="preserve"> PAGEREF _Toc20177 \h </w:instrText>
      </w:r>
      <w:r>
        <w:rPr>
          <w:i w:val="0"/>
          <w:iCs w:val="0"/>
        </w:rPr>
        <w:fldChar w:fldCharType="separate"/>
      </w:r>
      <w:r>
        <w:rPr>
          <w:i w:val="0"/>
          <w:iCs w:val="0"/>
        </w:rPr>
        <w:t>227</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_Toc32421 </w:instrText>
      </w:r>
      <w:r>
        <w:rPr>
          <w:rFonts w:ascii="宋体" w:hAnsi="宋体"/>
          <w:bCs/>
          <w:i w:val="0"/>
          <w:iCs w:val="0"/>
          <w:szCs w:val="21"/>
          <w:highlight w:val="none"/>
          <w:lang w:val="zh-CN"/>
        </w:rPr>
        <w:fldChar w:fldCharType="separate"/>
      </w:r>
      <w:r>
        <w:rPr>
          <w:rFonts w:hint="eastAsia" w:ascii="宋体" w:hAnsi="宋体"/>
          <w:bCs w:val="0"/>
          <w:i w:val="0"/>
          <w:iCs w:val="0"/>
          <w:highlight w:val="none"/>
        </w:rPr>
        <w:t>（二）</w:t>
      </w:r>
      <w:r>
        <w:rPr>
          <w:rFonts w:hint="eastAsia" w:ascii="宋体" w:hAnsi="宋体"/>
          <w:bCs w:val="0"/>
          <w:i w:val="0"/>
          <w:iCs w:val="0"/>
          <w:highlight w:val="none"/>
          <w:lang w:eastAsia="zh-CN"/>
        </w:rPr>
        <w:t>共同投标协议</w:t>
      </w:r>
      <w:r>
        <w:rPr>
          <w:rFonts w:hint="eastAsia" w:ascii="宋体" w:hAnsi="宋体"/>
          <w:bCs w:val="0"/>
          <w:i w:val="0"/>
          <w:iCs w:val="0"/>
          <w:highlight w:val="none"/>
        </w:rPr>
        <w:t>（如有）</w:t>
      </w:r>
      <w:r>
        <w:rPr>
          <w:i w:val="0"/>
          <w:iCs w:val="0"/>
        </w:rPr>
        <w:tab/>
      </w:r>
      <w:r>
        <w:rPr>
          <w:i w:val="0"/>
          <w:iCs w:val="0"/>
        </w:rPr>
        <w:fldChar w:fldCharType="begin"/>
      </w:r>
      <w:r>
        <w:rPr>
          <w:i w:val="0"/>
          <w:iCs w:val="0"/>
        </w:rPr>
        <w:instrText xml:space="preserve"> PAGEREF _Toc32421 \h </w:instrText>
      </w:r>
      <w:r>
        <w:rPr>
          <w:i w:val="0"/>
          <w:iCs w:val="0"/>
        </w:rPr>
        <w:fldChar w:fldCharType="separate"/>
      </w:r>
      <w:r>
        <w:rPr>
          <w:i w:val="0"/>
          <w:iCs w:val="0"/>
        </w:rPr>
        <w:t>229</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i w:val="0"/>
          <w:iCs w:val="0"/>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_Toc28141 </w:instrText>
      </w:r>
      <w:r>
        <w:rPr>
          <w:rFonts w:ascii="宋体" w:hAnsi="宋体"/>
          <w:bCs/>
          <w:i w:val="0"/>
          <w:iCs w:val="0"/>
          <w:szCs w:val="21"/>
          <w:highlight w:val="none"/>
          <w:lang w:val="zh-CN"/>
        </w:rPr>
        <w:fldChar w:fldCharType="separate"/>
      </w:r>
      <w:r>
        <w:rPr>
          <w:rFonts w:hint="eastAsia" w:ascii="宋体" w:hAnsi="宋体"/>
          <w:i w:val="0"/>
          <w:iCs w:val="0"/>
          <w:highlight w:val="none"/>
          <w:lang w:eastAsia="zh-CN"/>
        </w:rPr>
        <w:t>（</w:t>
      </w:r>
      <w:r>
        <w:rPr>
          <w:rFonts w:hint="eastAsia" w:ascii="宋体" w:hAnsi="宋体"/>
          <w:i w:val="0"/>
          <w:iCs w:val="0"/>
          <w:highlight w:val="none"/>
          <w:lang w:val="en-US" w:eastAsia="zh-CN"/>
        </w:rPr>
        <w:t>三</w:t>
      </w:r>
      <w:r>
        <w:rPr>
          <w:rFonts w:hint="eastAsia" w:ascii="宋体" w:hAnsi="宋体"/>
          <w:i w:val="0"/>
          <w:iCs w:val="0"/>
          <w:highlight w:val="none"/>
          <w:lang w:eastAsia="zh-CN"/>
        </w:rPr>
        <w:t>）</w:t>
      </w:r>
      <w:r>
        <w:rPr>
          <w:rFonts w:hint="eastAsia" w:ascii="宋体" w:hAnsi="宋体"/>
          <w:i w:val="0"/>
          <w:iCs w:val="0"/>
          <w:highlight w:val="none"/>
        </w:rPr>
        <w:t>承诺</w:t>
      </w:r>
      <w:r>
        <w:rPr>
          <w:i w:val="0"/>
          <w:iCs w:val="0"/>
        </w:rPr>
        <w:tab/>
      </w:r>
      <w:r>
        <w:rPr>
          <w:i w:val="0"/>
          <w:iCs w:val="0"/>
        </w:rPr>
        <w:fldChar w:fldCharType="begin"/>
      </w:r>
      <w:r>
        <w:rPr>
          <w:i w:val="0"/>
          <w:iCs w:val="0"/>
        </w:rPr>
        <w:instrText xml:space="preserve"> PAGEREF _Toc28141 \h </w:instrText>
      </w:r>
      <w:r>
        <w:rPr>
          <w:i w:val="0"/>
          <w:iCs w:val="0"/>
        </w:rPr>
        <w:fldChar w:fldCharType="separate"/>
      </w:r>
      <w:r>
        <w:rPr>
          <w:i w:val="0"/>
          <w:iCs w:val="0"/>
        </w:rPr>
        <w:t>231</w:t>
      </w:r>
      <w:r>
        <w:rPr>
          <w:i w:val="0"/>
          <w:iCs w:val="0"/>
        </w:rPr>
        <w:fldChar w:fldCharType="end"/>
      </w:r>
      <w:r>
        <w:rPr>
          <w:rFonts w:ascii="宋体" w:hAnsi="宋体"/>
          <w:bCs/>
          <w:i w:val="0"/>
          <w:iCs w:val="0"/>
          <w:color w:val="auto"/>
          <w:szCs w:val="21"/>
          <w:highlight w:val="none"/>
          <w:lang w:val="zh-CN"/>
        </w:rPr>
        <w:fldChar w:fldCharType="end"/>
      </w:r>
    </w:p>
    <w:p>
      <w:pPr>
        <w:pStyle w:val="14"/>
        <w:tabs>
          <w:tab w:val="right" w:leader="dot" w:pos="9469"/>
        </w:tabs>
        <w:rPr>
          <w:rFonts w:ascii="宋体" w:hAnsi="宋体"/>
          <w:color w:val="auto"/>
          <w:highlight w:val="none"/>
        </w:rPr>
      </w:pPr>
      <w:r>
        <w:rPr>
          <w:rFonts w:ascii="宋体" w:hAnsi="宋体"/>
          <w:bCs/>
          <w:i w:val="0"/>
          <w:iCs w:val="0"/>
          <w:color w:val="auto"/>
          <w:szCs w:val="21"/>
          <w:highlight w:val="none"/>
          <w:lang w:val="zh-CN"/>
        </w:rPr>
        <w:fldChar w:fldCharType="begin"/>
      </w:r>
      <w:r>
        <w:rPr>
          <w:rFonts w:ascii="宋体" w:hAnsi="宋体"/>
          <w:bCs/>
          <w:i w:val="0"/>
          <w:iCs w:val="0"/>
          <w:szCs w:val="21"/>
          <w:highlight w:val="none"/>
          <w:lang w:val="zh-CN"/>
        </w:rPr>
        <w:instrText xml:space="preserve"> HYPERLINK \l _Toc23933 </w:instrText>
      </w:r>
      <w:r>
        <w:rPr>
          <w:rFonts w:ascii="宋体" w:hAnsi="宋体"/>
          <w:bCs/>
          <w:i w:val="0"/>
          <w:iCs w:val="0"/>
          <w:szCs w:val="21"/>
          <w:highlight w:val="none"/>
          <w:lang w:val="zh-CN"/>
        </w:rPr>
        <w:fldChar w:fldCharType="separate"/>
      </w:r>
      <w:r>
        <w:rPr>
          <w:rFonts w:hint="eastAsia" w:ascii="宋体" w:hAnsi="宋体"/>
          <w:i w:val="0"/>
          <w:iCs w:val="0"/>
          <w:highlight w:val="none"/>
        </w:rPr>
        <w:t>（</w:t>
      </w:r>
      <w:r>
        <w:rPr>
          <w:rFonts w:hint="eastAsia" w:ascii="宋体" w:hAnsi="宋体"/>
          <w:i w:val="0"/>
          <w:iCs w:val="0"/>
          <w:highlight w:val="none"/>
          <w:lang w:val="en-US" w:eastAsia="zh-CN"/>
        </w:rPr>
        <w:t>四</w:t>
      </w:r>
      <w:r>
        <w:rPr>
          <w:rFonts w:hint="eastAsia" w:ascii="宋体" w:hAnsi="宋体"/>
          <w:i w:val="0"/>
          <w:iCs w:val="0"/>
          <w:highlight w:val="none"/>
        </w:rPr>
        <w:t>）其他资料</w:t>
      </w:r>
      <w:r>
        <w:rPr>
          <w:i w:val="0"/>
          <w:iCs w:val="0"/>
        </w:rPr>
        <w:tab/>
      </w:r>
      <w:r>
        <w:rPr>
          <w:i w:val="0"/>
          <w:iCs w:val="0"/>
        </w:rPr>
        <w:fldChar w:fldCharType="begin"/>
      </w:r>
      <w:r>
        <w:rPr>
          <w:i w:val="0"/>
          <w:iCs w:val="0"/>
        </w:rPr>
        <w:instrText xml:space="preserve"> PAGEREF _Toc23933 \h </w:instrText>
      </w:r>
      <w:r>
        <w:rPr>
          <w:i w:val="0"/>
          <w:iCs w:val="0"/>
        </w:rPr>
        <w:fldChar w:fldCharType="separate"/>
      </w:r>
      <w:r>
        <w:rPr>
          <w:i w:val="0"/>
          <w:iCs w:val="0"/>
        </w:rPr>
        <w:t>233</w:t>
      </w:r>
      <w:r>
        <w:rPr>
          <w:i w:val="0"/>
          <w:iCs w:val="0"/>
        </w:rPr>
        <w:fldChar w:fldCharType="end"/>
      </w:r>
      <w:r>
        <w:rPr>
          <w:rFonts w:ascii="宋体" w:hAnsi="宋体"/>
          <w:bCs/>
          <w:i w:val="0"/>
          <w:iCs w:val="0"/>
          <w:color w:val="auto"/>
          <w:szCs w:val="21"/>
          <w:highlight w:val="none"/>
          <w:lang w:val="zh-CN"/>
        </w:rPr>
        <w:fldChar w:fldCharType="end"/>
      </w:r>
      <w:r>
        <w:rPr>
          <w:rFonts w:ascii="宋体" w:hAnsi="宋体"/>
          <w:bCs/>
          <w:i w:val="0"/>
          <w:iCs w:val="0"/>
          <w:color w:val="auto"/>
          <w:szCs w:val="21"/>
          <w:highlight w:val="none"/>
          <w:lang w:val="zh-CN"/>
        </w:rPr>
        <w:fldChar w:fldCharType="end"/>
      </w:r>
    </w:p>
    <w:p>
      <w:pPr>
        <w:spacing w:line="20" w:lineRule="exact"/>
        <w:jc w:val="left"/>
        <w:rPr>
          <w:rFonts w:hint="eastAsia" w:ascii="宋体" w:hAnsi="宋体"/>
          <w:color w:val="auto"/>
          <w:highlight w:val="none"/>
        </w:rPr>
        <w:sectPr>
          <w:footerReference r:id="rId8" w:type="default"/>
          <w:pgSz w:w="11907" w:h="16840"/>
          <w:pgMar w:top="1304" w:right="1134" w:bottom="1304" w:left="1304" w:header="851" w:footer="992" w:gutter="0"/>
          <w:pgNumType w:start="1"/>
          <w:cols w:space="720" w:num="1"/>
          <w:docGrid w:linePitch="312" w:charSpace="0"/>
        </w:sectPr>
      </w:pPr>
    </w:p>
    <w:bookmarkEnd w:id="10"/>
    <w:p>
      <w:pPr>
        <w:rPr>
          <w:rFonts w:hint="eastAsia" w:ascii="宋体" w:hAnsi="宋体"/>
          <w:color w:val="auto"/>
          <w:highlight w:val="none"/>
        </w:rPr>
      </w:pPr>
      <w:bookmarkStart w:id="11" w:name="_Toc509218690"/>
    </w:p>
    <w:p>
      <w:pPr>
        <w:pStyle w:val="3"/>
        <w:spacing w:before="0" w:after="0" w:line="480" w:lineRule="auto"/>
        <w:jc w:val="center"/>
        <w:rPr>
          <w:rFonts w:hint="eastAsia" w:ascii="宋体" w:hAnsi="宋体"/>
          <w:b w:val="0"/>
          <w:bCs w:val="0"/>
          <w:color w:val="auto"/>
          <w:sz w:val="56"/>
          <w:szCs w:val="56"/>
          <w:highlight w:val="none"/>
        </w:rPr>
      </w:pPr>
      <w:bookmarkStart w:id="12" w:name="_Toc19469"/>
      <w:bookmarkStart w:id="13" w:name="_Toc23676"/>
      <w:r>
        <w:rPr>
          <w:rFonts w:hint="eastAsia" w:ascii="宋体" w:hAnsi="宋体"/>
          <w:color w:val="auto"/>
          <w:sz w:val="52"/>
          <w:szCs w:val="52"/>
          <w:highlight w:val="none"/>
        </w:rPr>
        <w:t>第 一 卷</w:t>
      </w:r>
      <w:bookmarkEnd w:id="11"/>
      <w:bookmarkEnd w:id="12"/>
      <w:bookmarkEnd w:id="13"/>
    </w:p>
    <w:p>
      <w:pPr>
        <w:pStyle w:val="3"/>
        <w:spacing w:line="360" w:lineRule="auto"/>
        <w:jc w:val="center"/>
        <w:rPr>
          <w:rFonts w:ascii="宋体" w:hAnsi="宋体"/>
          <w:b w:val="0"/>
          <w:bCs w:val="0"/>
          <w:snapToGrid w:val="0"/>
          <w:color w:val="auto"/>
          <w:kern w:val="0"/>
          <w:highlight w:val="none"/>
        </w:rPr>
      </w:pPr>
      <w:bookmarkStart w:id="14" w:name="_Toc277082535"/>
      <w:bookmarkStart w:id="15" w:name="_Toc224103298"/>
      <w:bookmarkStart w:id="16" w:name="_Toc287607727"/>
      <w:bookmarkStart w:id="17" w:name="_Toc287620666"/>
      <w:bookmarkStart w:id="18" w:name="_Toc509218691"/>
      <w:bookmarkStart w:id="19" w:name="_Toc430530415"/>
      <w:r>
        <w:rPr>
          <w:rFonts w:ascii="宋体" w:hAnsi="宋体"/>
          <w:snapToGrid w:val="0"/>
          <w:color w:val="auto"/>
          <w:kern w:val="0"/>
          <w:highlight w:val="none"/>
        </w:rPr>
        <w:br w:type="page"/>
      </w:r>
      <w:bookmarkStart w:id="20" w:name="_Toc30115"/>
      <w:bookmarkStart w:id="21" w:name="_Toc16487"/>
      <w:r>
        <w:rPr>
          <w:rFonts w:ascii="宋体" w:hAnsi="宋体"/>
          <w:snapToGrid w:val="0"/>
          <w:color w:val="auto"/>
          <w:kern w:val="0"/>
          <w:highlight w:val="none"/>
        </w:rPr>
        <w:t>第一章</w:t>
      </w:r>
      <w:r>
        <w:rPr>
          <w:rFonts w:hint="eastAsia" w:ascii="宋体" w:hAnsi="宋体"/>
          <w:snapToGrid w:val="0"/>
          <w:color w:val="auto"/>
          <w:kern w:val="0"/>
          <w:highlight w:val="none"/>
        </w:rPr>
        <w:t xml:space="preserve">  </w:t>
      </w:r>
      <w:r>
        <w:rPr>
          <w:rFonts w:ascii="宋体" w:hAnsi="宋体"/>
          <w:snapToGrid w:val="0"/>
          <w:color w:val="auto"/>
          <w:kern w:val="0"/>
          <w:highlight w:val="none"/>
        </w:rPr>
        <w:t>招标公告（</w:t>
      </w:r>
      <w:r>
        <w:rPr>
          <w:rFonts w:hint="eastAsia" w:ascii="宋体" w:hAnsi="宋体"/>
          <w:snapToGrid w:val="0"/>
          <w:color w:val="auto"/>
          <w:kern w:val="0"/>
          <w:highlight w:val="none"/>
        </w:rPr>
        <w:t>未进行</w:t>
      </w:r>
      <w:r>
        <w:rPr>
          <w:rFonts w:ascii="宋体" w:hAnsi="宋体"/>
          <w:snapToGrid w:val="0"/>
          <w:color w:val="auto"/>
          <w:kern w:val="0"/>
          <w:highlight w:val="none"/>
        </w:rPr>
        <w:t>资格</w:t>
      </w:r>
      <w:r>
        <w:rPr>
          <w:rFonts w:hint="eastAsia" w:ascii="宋体" w:hAnsi="宋体"/>
          <w:snapToGrid w:val="0"/>
          <w:color w:val="auto"/>
          <w:kern w:val="0"/>
          <w:highlight w:val="none"/>
        </w:rPr>
        <w:t>预审</w:t>
      </w:r>
      <w:r>
        <w:rPr>
          <w:rFonts w:ascii="宋体" w:hAnsi="宋体"/>
          <w:b w:val="0"/>
          <w:bCs w:val="0"/>
          <w:snapToGrid w:val="0"/>
          <w:color w:val="auto"/>
          <w:kern w:val="0"/>
          <w:highlight w:val="none"/>
        </w:rPr>
        <w:t>）</w:t>
      </w:r>
      <w:bookmarkEnd w:id="14"/>
      <w:bookmarkEnd w:id="15"/>
      <w:bookmarkEnd w:id="16"/>
      <w:bookmarkEnd w:id="17"/>
      <w:bookmarkEnd w:id="18"/>
      <w:bookmarkEnd w:id="19"/>
      <w:bookmarkEnd w:id="20"/>
      <w:bookmarkEnd w:id="21"/>
    </w:p>
    <w:p>
      <w:pPr>
        <w:autoSpaceDE w:val="0"/>
        <w:autoSpaceDN w:val="0"/>
        <w:adjustRightInd w:val="0"/>
        <w:snapToGrid w:val="0"/>
        <w:spacing w:line="360" w:lineRule="auto"/>
        <w:jc w:val="center"/>
        <w:rPr>
          <w:rFonts w:ascii="宋体" w:hAnsi="宋体"/>
          <w:snapToGrid w:val="0"/>
          <w:color w:val="auto"/>
          <w:kern w:val="0"/>
          <w:sz w:val="10"/>
          <w:szCs w:val="10"/>
          <w:highlight w:val="none"/>
        </w:rPr>
      </w:pPr>
      <w:r>
        <w:rPr>
          <w:rFonts w:ascii="宋体" w:hAnsi="宋体"/>
          <w:snapToGrid w:val="0"/>
          <w:color w:val="auto"/>
          <w:kern w:val="0"/>
          <w:sz w:val="28"/>
          <w:szCs w:val="28"/>
          <w:highlight w:val="none"/>
          <w:u w:val="single"/>
        </w:rPr>
        <w:t xml:space="preserve">                 （项目名称）</w:t>
      </w:r>
      <w:r>
        <w:rPr>
          <w:rFonts w:ascii="宋体" w:hAnsi="宋体"/>
          <w:snapToGrid w:val="0"/>
          <w:color w:val="auto"/>
          <w:w w:val="99"/>
          <w:kern w:val="0"/>
          <w:sz w:val="28"/>
          <w:szCs w:val="28"/>
          <w:highlight w:val="none"/>
        </w:rPr>
        <w:t>招标公告</w:t>
      </w:r>
    </w:p>
    <w:p>
      <w:pPr>
        <w:pStyle w:val="4"/>
        <w:pageBreakBefore w:val="0"/>
        <w:widowControl w:val="0"/>
        <w:kinsoku/>
        <w:wordWrap/>
        <w:overflowPunct/>
        <w:topLinePunct w:val="0"/>
        <w:bidi w:val="0"/>
        <w:spacing w:before="0" w:after="0" w:line="360" w:lineRule="auto"/>
        <w:textAlignment w:val="auto"/>
        <w:rPr>
          <w:rFonts w:hint="eastAsia" w:ascii="宋体" w:hAnsi="宋体" w:cs="宋体"/>
          <w:bCs w:val="0"/>
          <w:snapToGrid w:val="0"/>
          <w:color w:val="auto"/>
          <w:highlight w:val="none"/>
        </w:rPr>
      </w:pPr>
      <w:bookmarkStart w:id="22" w:name="_Toc560"/>
      <w:bookmarkStart w:id="23" w:name="_Toc430530416"/>
      <w:bookmarkStart w:id="24" w:name="_Toc30796"/>
      <w:bookmarkStart w:id="25" w:name="_Toc287607728"/>
      <w:bookmarkStart w:id="26" w:name="_Toc509218692"/>
      <w:bookmarkStart w:id="27" w:name="_Toc200359427"/>
      <w:bookmarkStart w:id="28" w:name="_Toc224103299"/>
      <w:bookmarkStart w:id="29" w:name="_Toc200359238"/>
      <w:bookmarkStart w:id="30" w:name="_Toc277082536"/>
      <w:bookmarkStart w:id="31" w:name="_Toc287620667"/>
      <w:r>
        <w:rPr>
          <w:rFonts w:hint="eastAsia" w:ascii="宋体" w:hAnsi="宋体" w:cs="宋体"/>
          <w:bCs w:val="0"/>
          <w:snapToGrid w:val="0"/>
          <w:color w:val="auto"/>
          <w:highlight w:val="none"/>
        </w:rPr>
        <w:t>1. 招标条件</w:t>
      </w:r>
      <w:bookmarkEnd w:id="22"/>
      <w:bookmarkEnd w:id="23"/>
      <w:bookmarkEnd w:id="24"/>
      <w:bookmarkEnd w:id="25"/>
      <w:bookmarkEnd w:id="26"/>
      <w:bookmarkEnd w:id="27"/>
      <w:bookmarkEnd w:id="28"/>
      <w:bookmarkEnd w:id="29"/>
      <w:bookmarkEnd w:id="30"/>
      <w:bookmarkEnd w:id="31"/>
    </w:p>
    <w:p>
      <w:pPr>
        <w:pageBreakBefore w:val="0"/>
        <w:widowControl w:val="0"/>
        <w:tabs>
          <w:tab w:val="left" w:pos="3315"/>
          <w:tab w:val="left" w:pos="3390"/>
          <w:tab w:val="left" w:pos="6120"/>
          <w:tab w:val="left" w:pos="8850"/>
        </w:tabs>
        <w:kinsoku/>
        <w:wordWrap/>
        <w:overflowPunct/>
        <w:topLinePunct w:val="0"/>
        <w:autoSpaceDE w:val="0"/>
        <w:autoSpaceDN w:val="0"/>
        <w:bidi w:val="0"/>
        <w:adjustRightInd w:val="0"/>
        <w:snapToGrid w:val="0"/>
        <w:spacing w:line="360" w:lineRule="auto"/>
        <w:ind w:firstLine="420"/>
        <w:jc w:val="distribute"/>
        <w:textAlignment w:val="auto"/>
        <w:rPr>
          <w:rFonts w:ascii="宋体" w:hAnsi="宋体"/>
          <w:snapToGrid w:val="0"/>
          <w:color w:val="auto"/>
          <w:kern w:val="0"/>
          <w:szCs w:val="21"/>
          <w:highlight w:val="none"/>
        </w:rPr>
      </w:pPr>
      <w:bookmarkStart w:id="32" w:name="_Toc287607729"/>
      <w:bookmarkStart w:id="33" w:name="_Toc200359428"/>
      <w:bookmarkStart w:id="34" w:name="_Toc287620668"/>
      <w:bookmarkStart w:id="35" w:name="_Toc277082537"/>
      <w:bookmarkStart w:id="36" w:name="_Toc509218693"/>
      <w:bookmarkStart w:id="37" w:name="_Toc430530417"/>
      <w:bookmarkStart w:id="38" w:name="_Toc224103300"/>
      <w:bookmarkStart w:id="39" w:name="_Toc200359239"/>
      <w:r>
        <w:rPr>
          <w:rFonts w:ascii="宋体" w:hAnsi="宋体"/>
          <w:snapToGrid w:val="0"/>
          <w:color w:val="auto"/>
          <w:kern w:val="0"/>
          <w:szCs w:val="21"/>
          <w:highlight w:val="none"/>
        </w:rPr>
        <w:t>本招标项目</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（项目名称）</w:t>
      </w:r>
      <w:r>
        <w:rPr>
          <w:rFonts w:ascii="宋体" w:hAnsi="宋体"/>
          <w:snapToGrid w:val="0"/>
          <w:color w:val="auto"/>
          <w:kern w:val="0"/>
          <w:szCs w:val="21"/>
          <w:highlight w:val="none"/>
        </w:rPr>
        <w:t>已由</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（项目审批</w:t>
      </w:r>
      <w:r>
        <w:rPr>
          <w:rFonts w:hint="eastAsia" w:ascii="宋体" w:hAnsi="宋体"/>
          <w:snapToGrid w:val="0"/>
          <w:color w:val="auto"/>
          <w:kern w:val="0"/>
          <w:szCs w:val="21"/>
          <w:highlight w:val="none"/>
          <w:u w:val="single"/>
          <w:lang w:val="en-US" w:eastAsia="zh-CN"/>
        </w:rPr>
        <w:t>或</w:t>
      </w:r>
      <w:r>
        <w:rPr>
          <w:rFonts w:ascii="宋体" w:hAnsi="宋体"/>
          <w:snapToGrid w:val="0"/>
          <w:color w:val="auto"/>
          <w:kern w:val="0"/>
          <w:szCs w:val="21"/>
          <w:highlight w:val="none"/>
          <w:u w:val="single"/>
        </w:rPr>
        <w:t>核准机关名称）</w:t>
      </w:r>
      <w:r>
        <w:rPr>
          <w:rFonts w:ascii="宋体" w:hAnsi="宋体"/>
          <w:snapToGrid w:val="0"/>
          <w:color w:val="auto"/>
          <w:kern w:val="0"/>
          <w:szCs w:val="21"/>
          <w:highlight w:val="none"/>
        </w:rPr>
        <w:t>以</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（批文名称及编号）</w:t>
      </w:r>
      <w:r>
        <w:rPr>
          <w:rFonts w:ascii="宋体" w:hAnsi="宋体"/>
          <w:snapToGrid w:val="0"/>
          <w:color w:val="auto"/>
          <w:kern w:val="0"/>
          <w:szCs w:val="21"/>
          <w:highlight w:val="none"/>
        </w:rPr>
        <w:t>批准建设，项目业主为</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p>
    <w:p>
      <w:pPr>
        <w:pageBreakBefore w:val="0"/>
        <w:widowControl w:val="0"/>
        <w:tabs>
          <w:tab w:val="left" w:pos="3390"/>
          <w:tab w:val="left" w:pos="3420"/>
          <w:tab w:val="left" w:pos="6120"/>
          <w:tab w:val="left" w:pos="7540"/>
          <w:tab w:val="left" w:pos="8320"/>
        </w:tabs>
        <w:kinsoku/>
        <w:wordWrap/>
        <w:overflowPunct/>
        <w:topLinePunct w:val="0"/>
        <w:autoSpaceDE w:val="0"/>
        <w:autoSpaceDN w:val="0"/>
        <w:bidi w:val="0"/>
        <w:adjustRightInd w:val="0"/>
        <w:snapToGrid w:val="0"/>
        <w:spacing w:line="360" w:lineRule="auto"/>
        <w:textAlignment w:val="auto"/>
        <w:rPr>
          <w:rFonts w:ascii="宋体" w:hAnsi="宋体"/>
          <w:snapToGrid w:val="0"/>
          <w:color w:val="auto"/>
          <w:kern w:val="0"/>
          <w:szCs w:val="21"/>
          <w:highlight w:val="none"/>
        </w:rPr>
      </w:pPr>
      <w:r>
        <w:rPr>
          <w:rFonts w:ascii="宋体" w:hAnsi="宋体"/>
          <w:snapToGrid w:val="0"/>
          <w:color w:val="auto"/>
          <w:kern w:val="0"/>
          <w:szCs w:val="21"/>
          <w:highlight w:val="none"/>
        </w:rPr>
        <w:t>建设资金来自</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（资金来源）</w:t>
      </w:r>
      <w:r>
        <w:rPr>
          <w:rFonts w:ascii="宋体" w:hAnsi="宋体"/>
          <w:snapToGrid w:val="0"/>
          <w:color w:val="auto"/>
          <w:kern w:val="0"/>
          <w:szCs w:val="21"/>
          <w:highlight w:val="none"/>
        </w:rPr>
        <w:t>，项目出资比例为</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，招标人</w:t>
      </w:r>
      <w:r>
        <w:rPr>
          <w:rFonts w:ascii="宋体" w:hAnsi="宋体"/>
          <w:snapToGrid w:val="0"/>
          <w:color w:val="auto"/>
          <w:kern w:val="0"/>
          <w:position w:val="-2"/>
          <w:szCs w:val="21"/>
          <w:highlight w:val="none"/>
        </w:rPr>
        <w:t>为</w:t>
      </w:r>
      <w:r>
        <w:rPr>
          <w:rFonts w:hint="eastAsia" w:ascii="宋体" w:hAnsi="宋体"/>
          <w:snapToGrid w:val="0"/>
          <w:color w:val="auto"/>
          <w:kern w:val="0"/>
          <w:szCs w:val="21"/>
          <w:highlight w:val="none"/>
          <w:u w:val="single"/>
        </w:rPr>
        <w:t xml:space="preserve">                 </w:t>
      </w:r>
      <w:r>
        <w:rPr>
          <w:rFonts w:ascii="宋体" w:hAnsi="宋体"/>
          <w:snapToGrid w:val="0"/>
          <w:color w:val="auto"/>
          <w:kern w:val="0"/>
          <w:position w:val="-2"/>
          <w:szCs w:val="21"/>
          <w:highlight w:val="none"/>
        </w:rPr>
        <w:t>。项目已具备招标条件，现对</w:t>
      </w:r>
      <w:r>
        <w:rPr>
          <w:rFonts w:hint="eastAsia" w:ascii="宋体" w:hAnsi="宋体"/>
          <w:snapToGrid w:val="0"/>
          <w:color w:val="auto"/>
          <w:kern w:val="0"/>
          <w:position w:val="-2"/>
          <w:szCs w:val="21"/>
          <w:highlight w:val="none"/>
          <w:u w:val="single"/>
        </w:rPr>
        <w:t>该项目的施工</w:t>
      </w:r>
      <w:r>
        <w:rPr>
          <w:rFonts w:ascii="宋体" w:hAnsi="宋体"/>
          <w:snapToGrid w:val="0"/>
          <w:color w:val="auto"/>
          <w:kern w:val="0"/>
          <w:position w:val="-2"/>
          <w:szCs w:val="21"/>
          <w:highlight w:val="none"/>
        </w:rPr>
        <w:t>进行公开招标。</w:t>
      </w:r>
    </w:p>
    <w:p>
      <w:pPr>
        <w:pStyle w:val="4"/>
        <w:pageBreakBefore w:val="0"/>
        <w:widowControl w:val="0"/>
        <w:kinsoku/>
        <w:wordWrap/>
        <w:overflowPunct/>
        <w:topLinePunct w:val="0"/>
        <w:bidi w:val="0"/>
        <w:spacing w:before="0" w:after="0" w:line="360" w:lineRule="auto"/>
        <w:textAlignment w:val="auto"/>
        <w:rPr>
          <w:rFonts w:hint="eastAsia" w:ascii="宋体" w:hAnsi="宋体" w:cs="宋体"/>
          <w:bCs w:val="0"/>
          <w:snapToGrid w:val="0"/>
          <w:color w:val="auto"/>
          <w:highlight w:val="none"/>
        </w:rPr>
      </w:pPr>
      <w:bookmarkStart w:id="40" w:name="_Toc24476"/>
      <w:bookmarkStart w:id="41" w:name="_Toc9487"/>
      <w:r>
        <w:rPr>
          <w:rFonts w:hint="eastAsia" w:ascii="宋体" w:hAnsi="宋体" w:cs="宋体"/>
          <w:bCs w:val="0"/>
          <w:snapToGrid w:val="0"/>
          <w:color w:val="auto"/>
          <w:highlight w:val="none"/>
        </w:rPr>
        <w:t>2. 项目概况与招标范围</w:t>
      </w:r>
      <w:bookmarkEnd w:id="32"/>
      <w:bookmarkEnd w:id="33"/>
      <w:bookmarkEnd w:id="34"/>
      <w:bookmarkEnd w:id="35"/>
      <w:bookmarkEnd w:id="36"/>
      <w:bookmarkEnd w:id="37"/>
      <w:bookmarkEnd w:id="38"/>
      <w:bookmarkEnd w:id="39"/>
      <w:bookmarkEnd w:id="40"/>
      <w:bookmarkEnd w:id="41"/>
      <w:bookmarkStart w:id="42" w:name="_Toc277082538"/>
      <w:bookmarkStart w:id="43" w:name="_Toc200359429"/>
      <w:bookmarkStart w:id="44" w:name="_Toc509218694"/>
      <w:bookmarkStart w:id="45" w:name="_Toc430530418"/>
      <w:bookmarkStart w:id="46" w:name="_Toc287607730"/>
      <w:bookmarkStart w:id="47" w:name="_Toc200359240"/>
      <w:bookmarkStart w:id="48" w:name="_Toc287620669"/>
      <w:bookmarkStart w:id="49" w:name="_Toc224103301"/>
    </w:p>
    <w:p>
      <w:pPr>
        <w:pageBreakBefore w:val="0"/>
        <w:widowControl w:val="0"/>
        <w:kinsoku/>
        <w:wordWrap/>
        <w:overflowPunct/>
        <w:topLinePunct w:val="0"/>
        <w:bidi w:val="0"/>
        <w:spacing w:line="360" w:lineRule="auto"/>
        <w:ind w:firstLine="420" w:firstLineChars="200"/>
        <w:textAlignment w:val="auto"/>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2</w:t>
      </w:r>
      <w:r>
        <w:rPr>
          <w:rFonts w:ascii="宋体" w:hAnsi="宋体" w:cs="宋体"/>
          <w:snapToGrid w:val="0"/>
          <w:color w:val="auto"/>
          <w:kern w:val="0"/>
          <w:szCs w:val="21"/>
          <w:highlight w:val="none"/>
        </w:rPr>
        <w:t>.1</w:t>
      </w:r>
      <w:r>
        <w:rPr>
          <w:rFonts w:hint="eastAsia" w:ascii="宋体" w:hAnsi="宋体" w:cs="宋体"/>
          <w:snapToGrid w:val="0"/>
          <w:color w:val="auto"/>
          <w:kern w:val="0"/>
          <w:szCs w:val="21"/>
          <w:highlight w:val="none"/>
        </w:rPr>
        <w:t xml:space="preserve"> </w:t>
      </w:r>
      <w:r>
        <w:rPr>
          <w:rFonts w:ascii="宋体" w:hAnsi="宋体" w:cs="宋体"/>
          <w:snapToGrid w:val="0"/>
          <w:color w:val="auto"/>
          <w:kern w:val="0"/>
          <w:szCs w:val="21"/>
          <w:highlight w:val="none"/>
        </w:rPr>
        <w:t>建设地点：</w:t>
      </w:r>
      <w:r>
        <w:rPr>
          <w:rFonts w:hint="eastAsia" w:ascii="宋体" w:hAnsi="宋体" w:cs="宋体"/>
          <w:snapToGrid w:val="0"/>
          <w:color w:val="auto"/>
          <w:kern w:val="0"/>
          <w:szCs w:val="21"/>
          <w:highlight w:val="none"/>
          <w:u w:val="single"/>
        </w:rPr>
        <w:t xml:space="preserve">        </w:t>
      </w:r>
    </w:p>
    <w:p>
      <w:pPr>
        <w:pageBreakBefore w:val="0"/>
        <w:widowControl w:val="0"/>
        <w:kinsoku/>
        <w:wordWrap/>
        <w:overflowPunct/>
        <w:topLinePunct w:val="0"/>
        <w:bidi w:val="0"/>
        <w:spacing w:line="360" w:lineRule="auto"/>
        <w:ind w:firstLine="420" w:firstLineChars="200"/>
        <w:textAlignment w:val="auto"/>
        <w:rPr>
          <w:rFonts w:hint="eastAsia" w:ascii="宋体" w:hAnsi="宋体"/>
          <w:i/>
          <w:color w:val="auto"/>
          <w:szCs w:val="21"/>
          <w:highlight w:val="none"/>
        </w:rPr>
      </w:pPr>
      <w:r>
        <w:rPr>
          <w:rFonts w:hint="eastAsia" w:ascii="宋体" w:hAnsi="宋体"/>
          <w:i/>
          <w:color w:val="auto"/>
          <w:szCs w:val="21"/>
          <w:highlight w:val="none"/>
        </w:rPr>
        <w:t>[提示：填写公路线路的起止地点及途径的主要节点]</w:t>
      </w:r>
    </w:p>
    <w:p>
      <w:pPr>
        <w:pageBreakBefore w:val="0"/>
        <w:widowControl w:val="0"/>
        <w:kinsoku/>
        <w:wordWrap/>
        <w:overflowPunct/>
        <w:topLinePunct w:val="0"/>
        <w:bidi w:val="0"/>
        <w:spacing w:line="360" w:lineRule="auto"/>
        <w:ind w:firstLine="420" w:firstLineChars="200"/>
        <w:textAlignment w:val="auto"/>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2</w:t>
      </w:r>
      <w:r>
        <w:rPr>
          <w:rFonts w:ascii="宋体" w:hAnsi="宋体" w:cs="宋体"/>
          <w:snapToGrid w:val="0"/>
          <w:color w:val="auto"/>
          <w:kern w:val="0"/>
          <w:szCs w:val="21"/>
          <w:highlight w:val="none"/>
        </w:rPr>
        <w:t>.2</w:t>
      </w:r>
      <w:r>
        <w:rPr>
          <w:rFonts w:hint="eastAsia" w:ascii="宋体" w:hAnsi="宋体" w:cs="宋体"/>
          <w:snapToGrid w:val="0"/>
          <w:color w:val="auto"/>
          <w:kern w:val="0"/>
          <w:szCs w:val="21"/>
          <w:highlight w:val="none"/>
        </w:rPr>
        <w:t xml:space="preserve"> 项目概况与</w:t>
      </w:r>
      <w:r>
        <w:rPr>
          <w:rFonts w:ascii="宋体" w:hAnsi="宋体" w:cs="宋体"/>
          <w:snapToGrid w:val="0"/>
          <w:color w:val="auto"/>
          <w:kern w:val="0"/>
          <w:szCs w:val="21"/>
          <w:highlight w:val="none"/>
        </w:rPr>
        <w:t>建设规模：</w:t>
      </w:r>
      <w:r>
        <w:rPr>
          <w:rFonts w:hint="eastAsia" w:ascii="宋体" w:hAnsi="宋体" w:cs="宋体"/>
          <w:snapToGrid w:val="0"/>
          <w:color w:val="auto"/>
          <w:kern w:val="0"/>
          <w:szCs w:val="21"/>
          <w:highlight w:val="none"/>
          <w:u w:val="single"/>
        </w:rPr>
        <w:t xml:space="preserve">        </w:t>
      </w:r>
    </w:p>
    <w:p>
      <w:pPr>
        <w:pageBreakBefore w:val="0"/>
        <w:widowControl w:val="0"/>
        <w:kinsoku/>
        <w:wordWrap/>
        <w:overflowPunct/>
        <w:topLinePunct w:val="0"/>
        <w:bidi w:val="0"/>
        <w:spacing w:line="360" w:lineRule="auto"/>
        <w:ind w:firstLine="420" w:firstLineChars="200"/>
        <w:textAlignment w:val="auto"/>
        <w:rPr>
          <w:rFonts w:ascii="宋体" w:hAnsi="宋体"/>
          <w:i/>
          <w:color w:val="auto"/>
          <w:szCs w:val="21"/>
          <w:highlight w:val="none"/>
        </w:rPr>
      </w:pPr>
      <w:r>
        <w:rPr>
          <w:rFonts w:hint="eastAsia" w:ascii="宋体" w:hAnsi="宋体"/>
          <w:i/>
          <w:color w:val="auto"/>
          <w:szCs w:val="21"/>
          <w:highlight w:val="none"/>
        </w:rPr>
        <w:t>[提示：</w:t>
      </w:r>
      <w:r>
        <w:rPr>
          <w:rFonts w:hint="eastAsia" w:asciiTheme="minorEastAsia" w:hAnsiTheme="minorEastAsia" w:eastAsiaTheme="minorEastAsia"/>
          <w:i/>
          <w:color w:val="auto"/>
          <w:szCs w:val="21"/>
          <w:highlight w:val="none"/>
        </w:rPr>
        <w:t>项目概况与建设规模</w:t>
      </w:r>
      <w:r>
        <w:rPr>
          <w:rFonts w:hint="eastAsia" w:ascii="宋体" w:hAnsi="宋体"/>
          <w:i/>
          <w:snapToGrid w:val="0"/>
          <w:kern w:val="0"/>
          <w:szCs w:val="21"/>
        </w:rPr>
        <w:t>应体现与业绩</w:t>
      </w:r>
      <w:r>
        <w:rPr>
          <w:rFonts w:hint="eastAsia" w:ascii="宋体" w:hAnsi="宋体"/>
          <w:i/>
          <w:snapToGrid w:val="0"/>
          <w:kern w:val="0"/>
          <w:szCs w:val="21"/>
          <w:lang w:val="en-US" w:eastAsia="zh-CN"/>
        </w:rPr>
        <w:t>要求</w:t>
      </w:r>
      <w:r>
        <w:rPr>
          <w:rFonts w:hint="eastAsia" w:ascii="宋体" w:hAnsi="宋体"/>
          <w:i/>
          <w:snapToGrid w:val="0"/>
          <w:kern w:val="0"/>
          <w:szCs w:val="21"/>
        </w:rPr>
        <w:t>对应的参数，</w:t>
      </w:r>
      <w:r>
        <w:rPr>
          <w:rFonts w:hint="eastAsia" w:ascii="宋体" w:hAnsi="宋体"/>
          <w:i/>
          <w:color w:val="auto"/>
          <w:szCs w:val="21"/>
          <w:highlight w:val="none"/>
        </w:rPr>
        <w:t>包括但不限于：项目公路里程、技术等级、路面厚度及结构型式、重要构造物数量及结构型式（如特大桥）、大中桥总数及计长，隧道总数量及计长等。]</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snapToGrid w:val="0"/>
          <w:color w:val="auto"/>
          <w:kern w:val="0"/>
          <w:szCs w:val="21"/>
          <w:highlight w:val="none"/>
          <w:u w:val="single"/>
        </w:rPr>
      </w:pPr>
      <w:r>
        <w:rPr>
          <w:rFonts w:hint="eastAsia" w:ascii="宋体" w:hAnsi="宋体"/>
          <w:snapToGrid w:val="0"/>
          <w:color w:val="auto"/>
          <w:kern w:val="0"/>
          <w:szCs w:val="21"/>
          <w:highlight w:val="none"/>
        </w:rPr>
        <w:t>2.3 □本项目工程总投资</w:t>
      </w:r>
      <w:r>
        <w:rPr>
          <w:rFonts w:hint="eastAsia" w:ascii="宋体" w:hAnsi="宋体"/>
          <w:snapToGrid w:val="0"/>
          <w:color w:val="auto"/>
          <w:kern w:val="0"/>
          <w:szCs w:val="21"/>
          <w:highlight w:val="none"/>
          <w:lang w:val="en-US" w:eastAsia="zh-CN"/>
        </w:rPr>
        <w:t>金</w:t>
      </w:r>
      <w:r>
        <w:rPr>
          <w:rFonts w:hint="eastAsia" w:ascii="宋体" w:hAnsi="宋体"/>
          <w:snapToGrid w:val="0"/>
          <w:color w:val="auto"/>
          <w:kern w:val="0"/>
          <w:szCs w:val="21"/>
          <w:highlight w:val="none"/>
        </w:rPr>
        <w:t>额：</w:t>
      </w:r>
      <w:r>
        <w:rPr>
          <w:rFonts w:hint="eastAsia" w:ascii="宋体" w:hAnsi="宋体"/>
          <w:snapToGrid w:val="0"/>
          <w:color w:val="auto"/>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840" w:firstLineChars="400"/>
        <w:jc w:val="left"/>
        <w:textAlignment w:val="auto"/>
        <w:rPr>
          <w:rFonts w:hint="eastAsia" w:ascii="宋体" w:hAnsi="宋体" w:cs="宋体"/>
          <w:snapToGrid w:val="0"/>
          <w:color w:val="auto"/>
          <w:kern w:val="0"/>
          <w:szCs w:val="21"/>
          <w:highlight w:val="none"/>
        </w:rPr>
      </w:pPr>
      <w:r>
        <w:rPr>
          <w:rFonts w:hint="eastAsia" w:ascii="宋体" w:hAnsi="宋体"/>
          <w:snapToGrid w:val="0"/>
          <w:color w:val="auto"/>
          <w:kern w:val="0"/>
          <w:szCs w:val="21"/>
          <w:highlight w:val="none"/>
        </w:rPr>
        <w:t>□本次招标项目合同估算金额：</w:t>
      </w:r>
      <w:r>
        <w:rPr>
          <w:rFonts w:hint="eastAsia" w:ascii="宋体" w:hAnsi="宋体"/>
          <w:snapToGrid w:val="0"/>
          <w:color w:val="auto"/>
          <w:kern w:val="0"/>
          <w:szCs w:val="21"/>
          <w:highlight w:val="none"/>
          <w:u w:val="single"/>
        </w:rPr>
        <w:t xml:space="preserve">        </w:t>
      </w:r>
    </w:p>
    <w:p>
      <w:pPr>
        <w:pageBreakBefore w:val="0"/>
        <w:widowControl w:val="0"/>
        <w:kinsoku/>
        <w:wordWrap/>
        <w:overflowPunct/>
        <w:topLinePunct w:val="0"/>
        <w:bidi w:val="0"/>
        <w:spacing w:line="360" w:lineRule="auto"/>
        <w:ind w:firstLine="420" w:firstLineChars="200"/>
        <w:textAlignment w:val="auto"/>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2</w:t>
      </w:r>
      <w:r>
        <w:rPr>
          <w:rFonts w:ascii="宋体" w:hAnsi="宋体" w:cs="宋体"/>
          <w:snapToGrid w:val="0"/>
          <w:color w:val="auto"/>
          <w:kern w:val="0"/>
          <w:szCs w:val="21"/>
          <w:highlight w:val="none"/>
        </w:rPr>
        <w:t>.</w:t>
      </w:r>
      <w:r>
        <w:rPr>
          <w:rFonts w:hint="eastAsia" w:ascii="宋体" w:hAnsi="宋体" w:cs="宋体"/>
          <w:snapToGrid w:val="0"/>
          <w:color w:val="auto"/>
          <w:kern w:val="0"/>
          <w:szCs w:val="21"/>
          <w:highlight w:val="none"/>
        </w:rPr>
        <w:t xml:space="preserve">4 </w:t>
      </w:r>
      <w:r>
        <w:rPr>
          <w:rFonts w:ascii="宋体" w:hAnsi="宋体" w:cs="宋体"/>
          <w:snapToGrid w:val="0"/>
          <w:color w:val="auto"/>
          <w:kern w:val="0"/>
          <w:szCs w:val="21"/>
          <w:highlight w:val="none"/>
        </w:rPr>
        <w:t>招标范围：</w:t>
      </w:r>
      <w:r>
        <w:rPr>
          <w:rFonts w:hint="eastAsia" w:ascii="宋体" w:hAnsi="宋体" w:cs="宋体"/>
          <w:snapToGrid w:val="0"/>
          <w:color w:val="auto"/>
          <w:kern w:val="0"/>
          <w:szCs w:val="21"/>
          <w:highlight w:val="none"/>
          <w:u w:val="single"/>
        </w:rPr>
        <w:t xml:space="preserve">        </w:t>
      </w:r>
    </w:p>
    <w:p>
      <w:pPr>
        <w:pageBreakBefore w:val="0"/>
        <w:widowControl w:val="0"/>
        <w:kinsoku/>
        <w:wordWrap/>
        <w:overflowPunct/>
        <w:topLinePunct w:val="0"/>
        <w:bidi w:val="0"/>
        <w:spacing w:line="360" w:lineRule="auto"/>
        <w:ind w:firstLine="420" w:firstLineChars="200"/>
        <w:textAlignment w:val="auto"/>
        <w:rPr>
          <w:rFonts w:ascii="宋体" w:hAnsi="宋体"/>
          <w:i/>
          <w:color w:val="auto"/>
          <w:szCs w:val="21"/>
          <w:highlight w:val="none"/>
        </w:rPr>
      </w:pPr>
      <w:r>
        <w:rPr>
          <w:rFonts w:hint="eastAsia" w:ascii="宋体" w:hAnsi="宋体"/>
          <w:i/>
          <w:color w:val="auto"/>
          <w:szCs w:val="21"/>
          <w:highlight w:val="none"/>
        </w:rPr>
        <w:t>[提示：招标范围应准确明了，按照项目审批、核准文件采用工程专业术语进行填写。]</w:t>
      </w:r>
    </w:p>
    <w:p>
      <w:pPr>
        <w:pageBreakBefore w:val="0"/>
        <w:widowControl w:val="0"/>
        <w:kinsoku/>
        <w:wordWrap/>
        <w:overflowPunct/>
        <w:topLinePunct w:val="0"/>
        <w:bidi w:val="0"/>
        <w:spacing w:line="360" w:lineRule="auto"/>
        <w:ind w:firstLine="420" w:firstLineChars="200"/>
        <w:textAlignment w:val="auto"/>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2</w:t>
      </w:r>
      <w:r>
        <w:rPr>
          <w:rFonts w:ascii="宋体" w:hAnsi="宋体" w:cs="宋体"/>
          <w:snapToGrid w:val="0"/>
          <w:color w:val="auto"/>
          <w:kern w:val="0"/>
          <w:szCs w:val="21"/>
          <w:highlight w:val="none"/>
        </w:rPr>
        <w:t>.</w:t>
      </w:r>
      <w:r>
        <w:rPr>
          <w:rFonts w:hint="eastAsia" w:ascii="宋体" w:hAnsi="宋体" w:cs="宋体"/>
          <w:snapToGrid w:val="0"/>
          <w:color w:val="auto"/>
          <w:kern w:val="0"/>
          <w:szCs w:val="21"/>
          <w:highlight w:val="none"/>
        </w:rPr>
        <w:t xml:space="preserve">5 </w:t>
      </w:r>
      <w:r>
        <w:rPr>
          <w:rFonts w:ascii="宋体" w:hAnsi="宋体" w:cs="宋体"/>
          <w:snapToGrid w:val="0"/>
          <w:color w:val="auto"/>
          <w:kern w:val="0"/>
          <w:szCs w:val="21"/>
          <w:highlight w:val="none"/>
        </w:rPr>
        <w:t>工期要求：</w:t>
      </w:r>
      <w:r>
        <w:rPr>
          <w:rFonts w:hint="eastAsia" w:ascii="宋体" w:hAnsi="宋体" w:cs="宋体"/>
          <w:snapToGrid w:val="0"/>
          <w:color w:val="auto"/>
          <w:kern w:val="0"/>
          <w:szCs w:val="21"/>
          <w:highlight w:val="none"/>
          <w:u w:val="single"/>
        </w:rPr>
        <w:t xml:space="preserve">        日历天</w:t>
      </w:r>
    </w:p>
    <w:p>
      <w:pPr>
        <w:pageBreakBefore w:val="0"/>
        <w:widowControl w:val="0"/>
        <w:kinsoku/>
        <w:wordWrap/>
        <w:overflowPunct/>
        <w:topLinePunct w:val="0"/>
        <w:bidi w:val="0"/>
        <w:spacing w:line="360" w:lineRule="auto"/>
        <w:ind w:firstLine="840" w:firstLineChars="400"/>
        <w:textAlignment w:val="auto"/>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缺陷责任期要求：</w:t>
      </w:r>
      <w:r>
        <w:rPr>
          <w:rFonts w:hint="eastAsia" w:ascii="宋体" w:hAnsi="宋体" w:cs="宋体"/>
          <w:snapToGrid w:val="0"/>
          <w:color w:val="auto"/>
          <w:kern w:val="0"/>
          <w:szCs w:val="21"/>
          <w:highlight w:val="none"/>
          <w:u w:val="single"/>
        </w:rPr>
        <w:t xml:space="preserve">        个月</w:t>
      </w:r>
    </w:p>
    <w:p>
      <w:pPr>
        <w:pageBreakBefore w:val="0"/>
        <w:widowControl w:val="0"/>
        <w:kinsoku/>
        <w:wordWrap/>
        <w:overflowPunct/>
        <w:topLinePunct w:val="0"/>
        <w:bidi w:val="0"/>
        <w:spacing w:line="360" w:lineRule="auto"/>
        <w:ind w:firstLine="840" w:firstLineChars="400"/>
        <w:textAlignment w:val="auto"/>
        <w:rPr>
          <w:rFonts w:hint="eastAsia" w:ascii="宋体" w:hAnsi="宋体" w:cs="宋体"/>
          <w:snapToGrid w:val="0"/>
          <w:color w:val="auto"/>
          <w:kern w:val="0"/>
          <w:szCs w:val="21"/>
          <w:highlight w:val="none"/>
        </w:rPr>
      </w:pPr>
      <w:r>
        <w:rPr>
          <w:rFonts w:hint="eastAsia" w:ascii="宋体" w:hAnsi="宋体"/>
          <w:snapToGrid w:val="0"/>
          <w:color w:val="auto"/>
          <w:kern w:val="0"/>
          <w:szCs w:val="21"/>
          <w:highlight w:val="none"/>
        </w:rPr>
        <w:t>□</w:t>
      </w:r>
      <w:r>
        <w:rPr>
          <w:rFonts w:hint="eastAsia" w:ascii="宋体" w:hAnsi="宋体" w:cs="宋体"/>
          <w:snapToGrid w:val="0"/>
          <w:color w:val="auto"/>
          <w:kern w:val="0"/>
          <w:szCs w:val="21"/>
          <w:highlight w:val="none"/>
        </w:rPr>
        <w:t>节点工期要求：</w:t>
      </w:r>
      <w:r>
        <w:rPr>
          <w:rFonts w:hint="eastAsia" w:ascii="宋体" w:hAnsi="宋体" w:cs="宋体"/>
          <w:snapToGrid w:val="0"/>
          <w:color w:val="auto"/>
          <w:kern w:val="0"/>
          <w:szCs w:val="21"/>
          <w:highlight w:val="none"/>
          <w:u w:val="single"/>
        </w:rPr>
        <w:t xml:space="preserve">        </w:t>
      </w:r>
    </w:p>
    <w:p>
      <w:pPr>
        <w:pageBreakBefore w:val="0"/>
        <w:widowControl w:val="0"/>
        <w:kinsoku/>
        <w:wordWrap/>
        <w:overflowPunct/>
        <w:topLinePunct w:val="0"/>
        <w:bidi w:val="0"/>
        <w:spacing w:line="360" w:lineRule="auto"/>
        <w:ind w:firstLine="420" w:firstLineChars="200"/>
        <w:textAlignment w:val="auto"/>
        <w:rPr>
          <w:rFonts w:hint="eastAsia" w:ascii="宋体" w:hAnsi="宋体" w:cs="宋体"/>
          <w:snapToGrid w:val="0"/>
          <w:color w:val="auto"/>
          <w:kern w:val="0"/>
          <w:szCs w:val="21"/>
          <w:highlight w:val="none"/>
          <w:u w:val="single"/>
        </w:rPr>
      </w:pPr>
      <w:r>
        <w:rPr>
          <w:rFonts w:hint="eastAsia" w:ascii="宋体" w:hAnsi="宋体" w:cs="宋体"/>
          <w:snapToGrid w:val="0"/>
          <w:color w:val="auto"/>
          <w:kern w:val="0"/>
          <w:szCs w:val="21"/>
          <w:highlight w:val="none"/>
        </w:rPr>
        <w:t>2</w:t>
      </w:r>
      <w:r>
        <w:rPr>
          <w:rFonts w:ascii="宋体" w:hAnsi="宋体" w:cs="宋体"/>
          <w:snapToGrid w:val="0"/>
          <w:color w:val="auto"/>
          <w:kern w:val="0"/>
          <w:szCs w:val="21"/>
          <w:highlight w:val="none"/>
        </w:rPr>
        <w:t>.</w:t>
      </w:r>
      <w:r>
        <w:rPr>
          <w:rFonts w:hint="eastAsia" w:ascii="宋体" w:hAnsi="宋体" w:cs="宋体"/>
          <w:snapToGrid w:val="0"/>
          <w:color w:val="auto"/>
          <w:kern w:val="0"/>
          <w:szCs w:val="21"/>
          <w:highlight w:val="none"/>
        </w:rPr>
        <w:t xml:space="preserve">6 </w:t>
      </w:r>
      <w:r>
        <w:rPr>
          <w:rFonts w:ascii="宋体" w:hAnsi="宋体" w:cs="宋体"/>
          <w:snapToGrid w:val="0"/>
          <w:color w:val="auto"/>
          <w:kern w:val="0"/>
          <w:szCs w:val="21"/>
          <w:highlight w:val="none"/>
        </w:rPr>
        <w:t>标段划分（如有）：</w:t>
      </w:r>
      <w:bookmarkStart w:id="50" w:name="2.6_其他：_________________________________"/>
      <w:bookmarkEnd w:id="50"/>
      <w:r>
        <w:rPr>
          <w:rFonts w:hint="eastAsia" w:ascii="宋体" w:hAnsi="宋体" w:cs="宋体"/>
          <w:snapToGrid w:val="0"/>
          <w:color w:val="auto"/>
          <w:kern w:val="0"/>
          <w:szCs w:val="21"/>
          <w:highlight w:val="none"/>
          <w:u w:val="single"/>
        </w:rPr>
        <w:t xml:space="preserve">        </w:t>
      </w:r>
    </w:p>
    <w:p>
      <w:pPr>
        <w:pageBreakBefore w:val="0"/>
        <w:widowControl w:val="0"/>
        <w:kinsoku/>
        <w:wordWrap/>
        <w:overflowPunct/>
        <w:topLinePunct w:val="0"/>
        <w:bidi w:val="0"/>
        <w:spacing w:line="360" w:lineRule="auto"/>
        <w:ind w:firstLine="420" w:firstLineChars="200"/>
        <w:textAlignment w:val="auto"/>
        <w:rPr>
          <w:rFonts w:hint="eastAsia" w:ascii="宋体" w:hAnsi="宋体"/>
          <w:color w:val="auto"/>
          <w:highlight w:val="none"/>
        </w:rPr>
      </w:pPr>
      <w:r>
        <w:rPr>
          <w:rFonts w:hint="eastAsia" w:ascii="宋体" w:hAnsi="宋体"/>
          <w:snapToGrid w:val="0"/>
          <w:kern w:val="0"/>
          <w:szCs w:val="21"/>
          <w:lang w:val="en-US" w:eastAsia="zh-CN"/>
        </w:rPr>
        <w:t>2.</w:t>
      </w:r>
      <w:r>
        <w:rPr>
          <w:rFonts w:hint="default" w:ascii="宋体" w:hAnsi="宋体" w:cs="宋体"/>
          <w:snapToGrid w:val="0"/>
          <w:color w:val="auto"/>
          <w:kern w:val="0"/>
          <w:szCs w:val="21"/>
          <w:highlight w:val="none"/>
          <w:lang w:val="en-US"/>
        </w:rPr>
        <w:t>7</w:t>
      </w:r>
      <w:r>
        <w:rPr>
          <w:rFonts w:hint="eastAsia" w:ascii="宋体" w:hAnsi="宋体" w:cs="宋体"/>
          <w:snapToGrid w:val="0"/>
          <w:color w:val="auto"/>
          <w:kern w:val="0"/>
          <w:szCs w:val="21"/>
          <w:highlight w:val="none"/>
        </w:rPr>
        <w:t xml:space="preserve"> </w:t>
      </w:r>
      <w:r>
        <w:rPr>
          <w:rFonts w:ascii="宋体" w:hAnsi="宋体"/>
          <w:color w:val="auto"/>
          <w:highlight w:val="none"/>
        </w:rPr>
        <w:t>其他：</w:t>
      </w:r>
      <w:r>
        <w:rPr>
          <w:rFonts w:hint="eastAsia" w:ascii="宋体" w:hAnsi="宋体"/>
          <w:color w:val="auto"/>
          <w:highlight w:val="none"/>
          <w:u w:val="single"/>
        </w:rPr>
        <w:t xml:space="preserve">    </w:t>
      </w:r>
      <w:r>
        <w:rPr>
          <w:rFonts w:hint="eastAsia" w:ascii="宋体" w:hAnsi="宋体" w:cs="宋体"/>
          <w:snapToGrid w:val="0"/>
          <w:color w:val="auto"/>
          <w:kern w:val="0"/>
          <w:szCs w:val="21"/>
          <w:highlight w:val="none"/>
          <w:u w:val="single"/>
        </w:rPr>
        <w:t xml:space="preserve">    </w:t>
      </w:r>
    </w:p>
    <w:p>
      <w:pPr>
        <w:pStyle w:val="4"/>
        <w:pageBreakBefore w:val="0"/>
        <w:widowControl w:val="0"/>
        <w:kinsoku/>
        <w:wordWrap/>
        <w:overflowPunct/>
        <w:topLinePunct w:val="0"/>
        <w:bidi w:val="0"/>
        <w:spacing w:before="100" w:after="100" w:line="360" w:lineRule="auto"/>
        <w:textAlignment w:val="auto"/>
        <w:rPr>
          <w:rFonts w:hint="default" w:ascii="宋体" w:hAnsi="宋体" w:eastAsia="宋体"/>
          <w:snapToGrid w:val="0"/>
          <w:sz w:val="28"/>
          <w:szCs w:val="28"/>
          <w:lang w:val="en-US" w:eastAsia="zh-CN"/>
        </w:rPr>
      </w:pPr>
      <w:bookmarkStart w:id="51" w:name="_Toc30099"/>
      <w:r>
        <w:rPr>
          <w:rFonts w:hint="eastAsia" w:ascii="宋体" w:hAnsi="宋体"/>
          <w:snapToGrid w:val="0"/>
          <w:sz w:val="28"/>
          <w:szCs w:val="28"/>
          <w:lang w:val="en-US" w:eastAsia="zh-CN"/>
        </w:rPr>
        <w:t>3</w:t>
      </w:r>
      <w:r>
        <w:rPr>
          <w:rFonts w:ascii="宋体" w:hAnsi="宋体"/>
          <w:snapToGrid w:val="0"/>
          <w:sz w:val="28"/>
          <w:szCs w:val="28"/>
        </w:rPr>
        <w:t xml:space="preserve">. </w:t>
      </w:r>
      <w:r>
        <w:rPr>
          <w:rFonts w:hint="eastAsia" w:ascii="宋体" w:hAnsi="宋体"/>
          <w:snapToGrid w:val="0"/>
          <w:sz w:val="28"/>
          <w:szCs w:val="28"/>
          <w:lang w:val="en-US" w:eastAsia="zh-CN"/>
        </w:rPr>
        <w:t>政府采购工程</w:t>
      </w:r>
      <w:bookmarkEnd w:id="51"/>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default" w:ascii="宋体" w:hAnsi="宋体"/>
          <w:snapToGrid w:val="0"/>
          <w:kern w:val="0"/>
          <w:szCs w:val="21"/>
          <w:lang w:val="en-US" w:eastAsia="zh-CN"/>
        </w:rPr>
      </w:pPr>
      <w:r>
        <w:rPr>
          <w:rFonts w:hint="eastAsia" w:ascii="宋体" w:hAnsi="宋体"/>
          <w:snapToGrid w:val="0"/>
          <w:kern w:val="0"/>
          <w:szCs w:val="21"/>
          <w:lang w:val="en-US" w:eastAsia="zh-CN"/>
        </w:rPr>
        <w:t xml:space="preserve">3.1 </w:t>
      </w:r>
      <w:r>
        <w:rPr>
          <w:rFonts w:hint="eastAsia" w:ascii="宋体" w:hAnsi="宋体"/>
          <w:snapToGrid w:val="0"/>
          <w:kern w:val="0"/>
          <w:szCs w:val="21"/>
        </w:rPr>
        <w:t>是否属于政府采购工程</w:t>
      </w:r>
      <w:r>
        <w:rPr>
          <w:rFonts w:hint="eastAsia" w:ascii="宋体" w:hAnsi="宋体"/>
          <w:snapToGrid w:val="0"/>
          <w:kern w:val="0"/>
          <w:szCs w:val="21"/>
          <w:lang w:eastAsia="zh-CN"/>
        </w:rPr>
        <w:t>：</w:t>
      </w:r>
      <w:r>
        <w:rPr>
          <w:rFonts w:hint="eastAsia" w:ascii="宋体" w:hAnsi="宋体"/>
          <w:snapToGrid w:val="0"/>
          <w:kern w:val="0"/>
          <w:szCs w:val="21"/>
        </w:rPr>
        <w:t>□是</w:t>
      </w:r>
      <w:r>
        <w:rPr>
          <w:rFonts w:hint="eastAsia" w:ascii="宋体" w:hAnsi="宋体"/>
          <w:snapToGrid w:val="0"/>
          <w:kern w:val="0"/>
          <w:szCs w:val="21"/>
          <w:lang w:val="en-US" w:eastAsia="zh-CN"/>
        </w:rPr>
        <w:t xml:space="preserve"> </w:t>
      </w:r>
      <w:r>
        <w:rPr>
          <w:rFonts w:hint="eastAsia" w:ascii="宋体" w:hAnsi="宋体"/>
          <w:snapToGrid w:val="0"/>
          <w:kern w:val="0"/>
          <w:szCs w:val="21"/>
        </w:rPr>
        <w:t>□否</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snapToGrid w:val="0"/>
          <w:kern w:val="0"/>
          <w:szCs w:val="21"/>
        </w:rPr>
      </w:pPr>
      <w:r>
        <w:rPr>
          <w:rFonts w:hint="eastAsia" w:ascii="宋体" w:hAnsi="宋体"/>
          <w:snapToGrid w:val="0"/>
          <w:kern w:val="0"/>
          <w:szCs w:val="21"/>
          <w:lang w:val="en-US" w:eastAsia="zh-CN"/>
        </w:rPr>
        <w:t xml:space="preserve">3.2 </w:t>
      </w:r>
      <w:r>
        <w:rPr>
          <w:rFonts w:hint="eastAsia" w:ascii="宋体" w:hAnsi="宋体"/>
          <w:snapToGrid w:val="0"/>
          <w:kern w:val="0"/>
          <w:szCs w:val="21"/>
        </w:rPr>
        <w:t>是否专门面向中小企业预留：□是</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snapToGrid w:val="0"/>
          <w:kern w:val="0"/>
          <w:szCs w:val="21"/>
          <w:highlight w:val="none"/>
          <w:lang w:val="en-US" w:eastAsia="zh-CN"/>
        </w:rPr>
      </w:pPr>
      <w:r>
        <w:rPr>
          <w:rFonts w:hint="eastAsia" w:ascii="宋体" w:hAnsi="宋体"/>
          <w:snapToGrid w:val="0"/>
          <w:kern w:val="0"/>
          <w:szCs w:val="21"/>
        </w:rPr>
        <w:t>专门面向中小企业预留的实施方式：</w:t>
      </w:r>
      <w:r>
        <w:rPr>
          <w:rFonts w:hint="eastAsia" w:ascii="宋体" w:hAnsi="宋体"/>
          <w:i/>
          <w:iCs/>
          <w:snapToGrid w:val="0"/>
          <w:kern w:val="0"/>
          <w:szCs w:val="21"/>
          <w:highlight w:val="none"/>
        </w:rPr>
        <w:t>[提示：招标人可选择以下三种方式之一</w:t>
      </w:r>
      <w:r>
        <w:rPr>
          <w:rFonts w:hint="eastAsia" w:ascii="宋体" w:hAnsi="宋体"/>
          <w:i/>
          <w:iCs/>
          <w:snapToGrid w:val="0"/>
          <w:kern w:val="0"/>
          <w:szCs w:val="21"/>
          <w:highlight w:val="none"/>
          <w:lang w:val="en-US" w:eastAsia="zh-CN"/>
        </w:rPr>
        <w:t>。</w:t>
      </w:r>
      <w:r>
        <w:rPr>
          <w:rFonts w:hint="eastAsia" w:ascii="宋体" w:hAnsi="宋体"/>
          <w:i/>
          <w:iCs/>
          <w:snapToGrid w:val="0"/>
          <w:kern w:val="0"/>
          <w:szCs w:val="21"/>
          <w:highlight w:val="none"/>
          <w:u w:val="none"/>
        </w:rPr>
        <w:t>2025年、2026年执行</w:t>
      </w:r>
      <w:r>
        <w:rPr>
          <w:rFonts w:hint="eastAsia" w:ascii="宋体" w:hAnsi="宋体"/>
          <w:i/>
          <w:iCs/>
          <w:snapToGrid w:val="0"/>
          <w:kern w:val="0"/>
          <w:szCs w:val="21"/>
          <w:u w:val="none"/>
        </w:rPr>
        <w:t>不低于40%</w:t>
      </w:r>
      <w:r>
        <w:rPr>
          <w:rFonts w:hint="eastAsia" w:ascii="宋体" w:hAnsi="宋体"/>
          <w:i/>
          <w:iCs/>
          <w:snapToGrid w:val="0"/>
          <w:kern w:val="0"/>
          <w:szCs w:val="21"/>
          <w:highlight w:val="none"/>
          <w:u w:val="none"/>
        </w:rPr>
        <w:t>的比例，之后年度执行不低于30%的比例</w:t>
      </w:r>
      <w:r>
        <w:rPr>
          <w:rFonts w:hint="eastAsia" w:ascii="宋体" w:hAnsi="宋体"/>
          <w:i/>
          <w:iCs/>
          <w:snapToGrid w:val="0"/>
          <w:kern w:val="0"/>
          <w:szCs w:val="21"/>
          <w:highlight w:val="none"/>
          <w:u w:val="none"/>
          <w:lang w:eastAsia="zh-CN"/>
        </w:rPr>
        <w:t>。</w:t>
      </w:r>
      <w:r>
        <w:rPr>
          <w:rFonts w:hint="eastAsia" w:ascii="宋体" w:hAnsi="宋体"/>
          <w:i/>
          <w:iCs/>
          <w:snapToGrid w:val="0"/>
          <w:kern w:val="0"/>
          <w:szCs w:val="21"/>
          <w:highlight w:val="none"/>
          <w:lang w:val="en-US" w:eastAsia="zh-CN"/>
        </w:rPr>
        <w:t>]</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snapToGrid w:val="0"/>
          <w:kern w:val="0"/>
          <w:szCs w:val="21"/>
          <w:highlight w:val="none"/>
          <w:lang w:val="en-US" w:eastAsia="zh-CN"/>
        </w:rPr>
      </w:pPr>
      <w:r>
        <w:rPr>
          <w:rFonts w:hint="eastAsia" w:ascii="宋体" w:hAnsi="宋体"/>
          <w:snapToGrid w:val="0"/>
          <w:kern w:val="0"/>
          <w:szCs w:val="21"/>
          <w:highlight w:val="none"/>
        </w:rPr>
        <w:t>□</w:t>
      </w:r>
      <w:r>
        <w:rPr>
          <w:rFonts w:hint="eastAsia" w:ascii="宋体" w:hAnsi="宋体"/>
          <w:snapToGrid w:val="0"/>
          <w:kern w:val="0"/>
          <w:szCs w:val="21"/>
          <w:highlight w:val="none"/>
          <w:lang w:val="en-US" w:eastAsia="zh-CN"/>
        </w:rPr>
        <w:t>方式一：</w:t>
      </w:r>
      <w:r>
        <w:rPr>
          <w:rFonts w:hint="eastAsia" w:ascii="宋体" w:hAnsi="宋体"/>
          <w:snapToGrid w:val="0"/>
          <w:kern w:val="0"/>
          <w:szCs w:val="21"/>
        </w:rPr>
        <w:t>本项目整体面向中小企业</w:t>
      </w:r>
      <w:r>
        <w:rPr>
          <w:rFonts w:hint="eastAsia" w:ascii="宋体" w:hAnsi="宋体"/>
          <w:snapToGrid w:val="0"/>
          <w:kern w:val="0"/>
          <w:szCs w:val="21"/>
          <w:highlight w:val="none"/>
          <w:lang w:eastAsia="zh-CN"/>
        </w:rPr>
        <w:t>。</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snapToGrid w:val="0"/>
          <w:kern w:val="0"/>
          <w:szCs w:val="21"/>
        </w:rPr>
      </w:pPr>
      <w:r>
        <w:rPr>
          <w:rFonts w:hint="eastAsia" w:ascii="宋体" w:hAnsi="宋体"/>
          <w:snapToGrid w:val="0"/>
          <w:kern w:val="0"/>
          <w:szCs w:val="21"/>
          <w:highlight w:val="none"/>
        </w:rPr>
        <w:t>□</w:t>
      </w:r>
      <w:r>
        <w:rPr>
          <w:rFonts w:hint="eastAsia" w:ascii="宋体" w:hAnsi="宋体"/>
          <w:snapToGrid w:val="0"/>
          <w:kern w:val="0"/>
          <w:szCs w:val="21"/>
          <w:highlight w:val="none"/>
          <w:lang w:val="en-US" w:eastAsia="zh-CN"/>
        </w:rPr>
        <w:t>方式二：</w:t>
      </w:r>
      <w:r>
        <w:rPr>
          <w:rFonts w:hint="eastAsia" w:ascii="宋体" w:hAnsi="宋体"/>
          <w:snapToGrid w:val="0"/>
          <w:kern w:val="0"/>
          <w:szCs w:val="21"/>
        </w:rPr>
        <w:t>本项目以联合体形式面向中小企业，以联合体形式参加本次投标的，联合体中中小企业承担的合同份额需达到</w:t>
      </w:r>
      <w:r>
        <w:rPr>
          <w:rFonts w:hint="eastAsia" w:ascii="宋体" w:hAnsi="宋体"/>
          <w:snapToGrid w:val="0"/>
          <w:kern w:val="0"/>
          <w:szCs w:val="21"/>
          <w:highlight w:val="none"/>
          <w:u w:val="single"/>
          <w:lang w:val="en-US" w:eastAsia="zh-CN"/>
        </w:rPr>
        <w:t xml:space="preserve">    %</w:t>
      </w:r>
      <w:r>
        <w:rPr>
          <w:rFonts w:hint="eastAsia" w:ascii="宋体" w:hAnsi="宋体"/>
          <w:snapToGrid w:val="0"/>
          <w:kern w:val="0"/>
          <w:szCs w:val="21"/>
          <w:highlight w:val="none"/>
        </w:rPr>
        <w:t>以上。</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snapToGrid w:val="0"/>
          <w:kern w:val="0"/>
          <w:szCs w:val="21"/>
        </w:rPr>
      </w:pPr>
      <w:r>
        <w:rPr>
          <w:rFonts w:hint="eastAsia" w:ascii="宋体" w:hAnsi="宋体"/>
          <w:snapToGrid w:val="0"/>
          <w:kern w:val="0"/>
          <w:szCs w:val="21"/>
          <w:highlight w:val="none"/>
        </w:rPr>
        <w:t>□</w:t>
      </w:r>
      <w:r>
        <w:rPr>
          <w:rFonts w:hint="eastAsia" w:ascii="宋体" w:hAnsi="宋体"/>
          <w:snapToGrid w:val="0"/>
          <w:kern w:val="0"/>
          <w:szCs w:val="21"/>
          <w:highlight w:val="none"/>
          <w:lang w:val="en-US" w:eastAsia="zh-CN"/>
        </w:rPr>
        <w:t>方式三：</w:t>
      </w:r>
      <w:r>
        <w:rPr>
          <w:rFonts w:hint="eastAsia" w:ascii="宋体" w:hAnsi="宋体"/>
          <w:snapToGrid w:val="0"/>
          <w:kern w:val="0"/>
          <w:szCs w:val="21"/>
          <w:highlight w:val="none"/>
        </w:rPr>
        <w:t>本项目以合同分包形式</w:t>
      </w:r>
      <w:r>
        <w:rPr>
          <w:rFonts w:hint="eastAsia" w:ascii="宋体" w:hAnsi="宋体"/>
          <w:snapToGrid w:val="0"/>
          <w:kern w:val="0"/>
          <w:szCs w:val="21"/>
        </w:rPr>
        <w:t>面向中小企业</w:t>
      </w:r>
      <w:r>
        <w:rPr>
          <w:rFonts w:hint="eastAsia" w:ascii="宋体" w:hAnsi="宋体"/>
          <w:snapToGrid w:val="0"/>
          <w:kern w:val="0"/>
          <w:szCs w:val="21"/>
          <w:highlight w:val="none"/>
          <w:lang w:eastAsia="zh-CN"/>
        </w:rPr>
        <w:t>，</w:t>
      </w:r>
      <w:r>
        <w:rPr>
          <w:rFonts w:hint="eastAsia" w:ascii="宋体" w:hAnsi="宋体"/>
          <w:snapToGrid w:val="0"/>
          <w:kern w:val="0"/>
          <w:szCs w:val="21"/>
          <w:highlight w:val="none"/>
        </w:rPr>
        <w:t>分包给中小企业的合同份额需达到</w:t>
      </w:r>
      <w:r>
        <w:rPr>
          <w:rFonts w:hint="eastAsia" w:ascii="宋体" w:hAnsi="宋体"/>
          <w:snapToGrid w:val="0"/>
          <w:kern w:val="0"/>
          <w:szCs w:val="21"/>
          <w:highlight w:val="none"/>
          <w:u w:val="single"/>
          <w:lang w:val="en-US" w:eastAsia="zh-CN"/>
        </w:rPr>
        <w:t xml:space="preserve">    %</w:t>
      </w:r>
      <w:r>
        <w:rPr>
          <w:rFonts w:hint="eastAsia" w:ascii="宋体" w:hAnsi="宋体"/>
          <w:snapToGrid w:val="0"/>
          <w:kern w:val="0"/>
          <w:szCs w:val="21"/>
          <w:highlight w:val="none"/>
        </w:rPr>
        <w:t>以上</w:t>
      </w:r>
      <w:r>
        <w:rPr>
          <w:rFonts w:hint="eastAsia" w:ascii="宋体" w:hAnsi="宋体"/>
          <w:snapToGrid w:val="0"/>
          <w:kern w:val="0"/>
          <w:szCs w:val="21"/>
          <w:highlight w:val="none"/>
          <w:lang w:val="en-US" w:eastAsia="zh-CN"/>
        </w:rPr>
        <w:t>。</w:t>
      </w:r>
    </w:p>
    <w:p>
      <w:pPr>
        <w:pageBreakBefore w:val="0"/>
        <w:widowControl w:val="0"/>
        <w:kinsoku/>
        <w:wordWrap/>
        <w:overflowPunct/>
        <w:topLinePunct w:val="0"/>
        <w:bidi w:val="0"/>
        <w:spacing w:line="360" w:lineRule="auto"/>
        <w:ind w:firstLine="420" w:firstLineChars="200"/>
        <w:textAlignment w:val="auto"/>
        <w:rPr>
          <w:rFonts w:hint="eastAsia" w:ascii="宋体" w:hAnsi="宋体"/>
          <w:color w:val="auto"/>
          <w:highlight w:val="none"/>
        </w:rPr>
      </w:pPr>
      <w:r>
        <w:rPr>
          <w:rFonts w:hint="eastAsia" w:ascii="宋体" w:hAnsi="宋体"/>
          <w:snapToGrid w:val="0"/>
          <w:kern w:val="0"/>
          <w:szCs w:val="21"/>
        </w:rPr>
        <w:t>□否</w:t>
      </w:r>
      <w:r>
        <w:rPr>
          <w:rFonts w:hint="eastAsia" w:ascii="宋体" w:hAnsi="宋体"/>
          <w:snapToGrid w:val="0"/>
          <w:kern w:val="0"/>
          <w:szCs w:val="21"/>
          <w:highlight w:val="none"/>
          <w:lang w:eastAsia="zh-CN"/>
        </w:rPr>
        <w:t>，</w:t>
      </w:r>
      <w:r>
        <w:rPr>
          <w:rFonts w:hint="eastAsia" w:ascii="宋体" w:hAnsi="宋体"/>
          <w:snapToGrid w:val="0"/>
          <w:kern w:val="0"/>
          <w:szCs w:val="21"/>
          <w:highlight w:val="none"/>
          <w:u w:val="single"/>
          <w:lang w:val="en-US" w:eastAsia="zh-CN"/>
        </w:rPr>
        <w:t xml:space="preserve">        </w:t>
      </w:r>
      <w:r>
        <w:rPr>
          <w:rFonts w:hint="eastAsia" w:ascii="宋体" w:hAnsi="宋体"/>
          <w:snapToGrid w:val="0"/>
          <w:kern w:val="0"/>
          <w:szCs w:val="21"/>
          <w:highlight w:val="none"/>
          <w:u w:val="none"/>
          <w:lang w:val="en-US" w:eastAsia="zh-CN"/>
        </w:rPr>
        <w:t>。</w:t>
      </w:r>
      <w:r>
        <w:rPr>
          <w:rFonts w:hint="eastAsia" w:ascii="宋体" w:hAnsi="宋体"/>
          <w:i/>
          <w:iCs/>
          <w:snapToGrid w:val="0"/>
          <w:kern w:val="0"/>
          <w:szCs w:val="21"/>
          <w:u w:val="none"/>
        </w:rPr>
        <w:t>[提示：填写不专门面向中小企业采购的原因及适用条款</w:t>
      </w:r>
      <w:r>
        <w:rPr>
          <w:rFonts w:hint="eastAsia" w:ascii="宋体" w:hAnsi="宋体"/>
          <w:i/>
          <w:iCs/>
          <w:snapToGrid w:val="0"/>
          <w:kern w:val="0"/>
          <w:szCs w:val="21"/>
          <w:highlight w:val="none"/>
          <w:u w:val="none"/>
          <w:lang w:eastAsia="zh-CN"/>
        </w:rPr>
        <w:t>，详见《政府采购促进中小企业发展管理办法》第六条。</w:t>
      </w:r>
      <w:r>
        <w:rPr>
          <w:rFonts w:hint="eastAsia" w:ascii="宋体" w:hAnsi="宋体"/>
          <w:i/>
          <w:iCs/>
          <w:snapToGrid w:val="0"/>
          <w:kern w:val="0"/>
          <w:szCs w:val="21"/>
          <w:highlight w:val="none"/>
          <w:u w:val="none"/>
        </w:rPr>
        <w:t>]</w:t>
      </w:r>
    </w:p>
    <w:p>
      <w:pPr>
        <w:pStyle w:val="4"/>
        <w:pageBreakBefore w:val="0"/>
        <w:widowControl w:val="0"/>
        <w:kinsoku/>
        <w:wordWrap/>
        <w:overflowPunct/>
        <w:topLinePunct w:val="0"/>
        <w:bidi w:val="0"/>
        <w:spacing w:before="0" w:after="0" w:line="360" w:lineRule="auto"/>
        <w:textAlignment w:val="auto"/>
        <w:rPr>
          <w:rFonts w:hint="eastAsia" w:ascii="宋体" w:hAnsi="宋体" w:cs="宋体"/>
          <w:bCs w:val="0"/>
          <w:snapToGrid w:val="0"/>
          <w:color w:val="auto"/>
          <w:highlight w:val="none"/>
        </w:rPr>
      </w:pPr>
      <w:bookmarkStart w:id="52" w:name="_Toc3810"/>
      <w:bookmarkStart w:id="53" w:name="_Toc24722"/>
      <w:r>
        <w:rPr>
          <w:rFonts w:hint="eastAsia" w:ascii="宋体" w:hAnsi="宋体" w:cs="宋体"/>
          <w:bCs w:val="0"/>
          <w:snapToGrid w:val="0"/>
          <w:color w:val="auto"/>
          <w:highlight w:val="none"/>
          <w:lang w:val="en-US" w:eastAsia="zh-CN"/>
        </w:rPr>
        <w:t>4</w:t>
      </w:r>
      <w:r>
        <w:rPr>
          <w:rFonts w:hint="eastAsia" w:ascii="宋体" w:hAnsi="宋体" w:cs="宋体"/>
          <w:bCs w:val="0"/>
          <w:snapToGrid w:val="0"/>
          <w:color w:val="auto"/>
          <w:highlight w:val="none"/>
        </w:rPr>
        <w:t>. 投标人资格要求</w:t>
      </w:r>
      <w:bookmarkEnd w:id="42"/>
      <w:bookmarkEnd w:id="43"/>
      <w:bookmarkEnd w:id="44"/>
      <w:bookmarkEnd w:id="45"/>
      <w:bookmarkEnd w:id="46"/>
      <w:bookmarkEnd w:id="47"/>
      <w:bookmarkEnd w:id="48"/>
      <w:bookmarkEnd w:id="49"/>
      <w:bookmarkEnd w:id="52"/>
      <w:bookmarkEnd w:id="53"/>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lang w:val="en-US" w:eastAsia="zh-CN"/>
        </w:rPr>
        <w:t>4</w:t>
      </w:r>
      <w:r>
        <w:rPr>
          <w:rFonts w:hint="eastAsia" w:ascii="宋体" w:hAnsi="宋体" w:cs="宋体"/>
          <w:snapToGrid w:val="0"/>
          <w:color w:val="auto"/>
          <w:kern w:val="0"/>
          <w:szCs w:val="21"/>
          <w:highlight w:val="none"/>
        </w:rPr>
        <w:t xml:space="preserve">.1 </w:t>
      </w:r>
      <w:r>
        <w:rPr>
          <w:rFonts w:ascii="宋体" w:hAnsi="宋体"/>
          <w:snapToGrid w:val="0"/>
          <w:color w:val="auto"/>
          <w:kern w:val="0"/>
          <w:szCs w:val="21"/>
          <w:highlight w:val="none"/>
        </w:rPr>
        <w:t>本次招标要求投标人须具备</w:t>
      </w:r>
      <w:r>
        <w:rPr>
          <w:rFonts w:hint="eastAsia" w:ascii="宋体" w:hAnsi="宋体"/>
          <w:snapToGrid w:val="0"/>
          <w:color w:val="auto"/>
          <w:kern w:val="0"/>
          <w:szCs w:val="21"/>
          <w:highlight w:val="none"/>
        </w:rPr>
        <w:t>以下条件：</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lang w:val="en-US" w:eastAsia="zh-CN"/>
        </w:rPr>
        <w:t>4</w:t>
      </w:r>
      <w:r>
        <w:rPr>
          <w:rFonts w:hint="eastAsia" w:ascii="宋体" w:hAnsi="宋体" w:cs="宋体"/>
          <w:snapToGrid w:val="0"/>
          <w:color w:val="auto"/>
          <w:kern w:val="0"/>
          <w:szCs w:val="21"/>
          <w:highlight w:val="none"/>
        </w:rPr>
        <w:t>.1.1 本次招标要求投标人具备的资质条件：</w:t>
      </w:r>
      <w:r>
        <w:rPr>
          <w:rFonts w:hint="eastAsia" w:ascii="宋体" w:hAnsi="宋体" w:cs="宋体"/>
          <w:snapToGrid w:val="0"/>
          <w:color w:val="auto"/>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i/>
          <w:color w:val="auto"/>
          <w:szCs w:val="21"/>
          <w:highlight w:val="none"/>
        </w:rPr>
      </w:pPr>
      <w:r>
        <w:rPr>
          <w:rFonts w:hint="eastAsia" w:ascii="宋体" w:hAnsi="宋体"/>
          <w:i/>
          <w:color w:val="auto"/>
          <w:szCs w:val="21"/>
          <w:highlight w:val="none"/>
        </w:rPr>
        <w:t>[提示：资质的</w:t>
      </w:r>
      <w:r>
        <w:rPr>
          <w:rFonts w:hint="eastAsia" w:ascii="宋体" w:hAnsi="宋体"/>
          <w:i/>
          <w:szCs w:val="21"/>
          <w:lang w:val="en-US" w:eastAsia="zh-CN"/>
        </w:rPr>
        <w:t>设置按照住房城乡建设行业主管部门相关规定执行</w:t>
      </w:r>
      <w:r>
        <w:rPr>
          <w:rFonts w:hint="eastAsia" w:ascii="宋体" w:hAnsi="宋体"/>
          <w:i/>
          <w:color w:val="auto"/>
          <w:szCs w:val="21"/>
          <w:highlight w:val="none"/>
        </w:rPr>
        <w:t>。]</w:t>
      </w:r>
    </w:p>
    <w:p>
      <w:pPr>
        <w:pStyle w:val="2"/>
        <w:pageBreakBefore w:val="0"/>
        <w:widowControl w:val="0"/>
        <w:kinsoku/>
        <w:wordWrap/>
        <w:overflowPunct/>
        <w:topLinePunct w:val="0"/>
        <w:bidi w:val="0"/>
        <w:spacing w:after="0" w:line="360" w:lineRule="auto"/>
        <w:ind w:firstLine="420" w:firstLineChars="200"/>
        <w:textAlignment w:val="auto"/>
        <w:rPr>
          <w:rFonts w:hint="eastAsia" w:ascii="宋体" w:hAnsi="宋体"/>
          <w:color w:val="auto"/>
          <w:szCs w:val="21"/>
          <w:highlight w:val="none"/>
        </w:rPr>
      </w:pPr>
      <w:r>
        <w:rPr>
          <w:rFonts w:hint="eastAsia" w:ascii="宋体" w:hAnsi="宋体"/>
          <w:snapToGrid w:val="0"/>
          <w:color w:val="auto"/>
          <w:kern w:val="0"/>
          <w:szCs w:val="21"/>
          <w:highlight w:val="none"/>
          <w:lang w:val="en-US" w:eastAsia="zh-CN"/>
        </w:rPr>
        <w:t>4</w:t>
      </w:r>
      <w:r>
        <w:rPr>
          <w:rFonts w:hint="eastAsia" w:ascii="宋体" w:hAnsi="宋体"/>
          <w:snapToGrid w:val="0"/>
          <w:color w:val="auto"/>
          <w:kern w:val="0"/>
          <w:szCs w:val="21"/>
          <w:highlight w:val="none"/>
        </w:rPr>
        <w:t>.1.</w:t>
      </w:r>
      <w:r>
        <w:rPr>
          <w:rFonts w:hint="eastAsia" w:ascii="宋体" w:hAnsi="宋体"/>
          <w:snapToGrid w:val="0"/>
          <w:color w:val="auto"/>
          <w:kern w:val="0"/>
          <w:szCs w:val="21"/>
          <w:highlight w:val="none"/>
          <w:lang w:val="en-US" w:eastAsia="zh-CN"/>
        </w:rPr>
        <w:t>2</w:t>
      </w:r>
      <w:r>
        <w:rPr>
          <w:rFonts w:hint="eastAsia" w:ascii="宋体" w:hAnsi="宋体"/>
          <w:snapToGrid w:val="0"/>
          <w:color w:val="auto"/>
          <w:kern w:val="0"/>
          <w:szCs w:val="21"/>
          <w:highlight w:val="none"/>
        </w:rPr>
        <w:t xml:space="preserve"> 投标人还应在人员、</w:t>
      </w:r>
      <w:r>
        <w:rPr>
          <w:rFonts w:hint="eastAsia" w:ascii="宋体" w:hAnsi="宋体"/>
          <w:snapToGrid w:val="0"/>
          <w:color w:val="auto"/>
          <w:kern w:val="0"/>
          <w:szCs w:val="21"/>
          <w:highlight w:val="none"/>
          <w:lang w:val="en-US" w:eastAsia="zh-CN"/>
        </w:rPr>
        <w:t>业绩、</w:t>
      </w:r>
      <w:r>
        <w:rPr>
          <w:rFonts w:hint="eastAsia" w:ascii="宋体" w:hAnsi="宋体"/>
          <w:snapToGrid w:val="0"/>
          <w:color w:val="auto"/>
          <w:kern w:val="0"/>
          <w:szCs w:val="21"/>
          <w:highlight w:val="none"/>
        </w:rPr>
        <w:t>设备、资金等方面具有相应的施工能力，详见招标文件第二章投标人须知前附表第1.4.1项内容。</w:t>
      </w:r>
    </w:p>
    <w:p>
      <w:pPr>
        <w:pStyle w:val="2"/>
        <w:pageBreakBefore w:val="0"/>
        <w:widowControl w:val="0"/>
        <w:kinsoku/>
        <w:wordWrap/>
        <w:overflowPunct/>
        <w:topLinePunct w:val="0"/>
        <w:bidi w:val="0"/>
        <w:spacing w:after="0" w:line="360" w:lineRule="auto"/>
        <w:ind w:firstLine="420" w:firstLineChars="200"/>
        <w:textAlignment w:val="auto"/>
        <w:rPr>
          <w:rFonts w:hint="eastAsia" w:ascii="宋体" w:hAnsi="宋体"/>
          <w:snapToGrid w:val="0"/>
          <w:color w:val="auto"/>
          <w:kern w:val="0"/>
          <w:szCs w:val="21"/>
          <w:highlight w:val="none"/>
        </w:rPr>
      </w:pPr>
      <w:r>
        <w:rPr>
          <w:rFonts w:hint="eastAsia" w:ascii="宋体" w:hAnsi="宋体"/>
          <w:snapToGrid w:val="0"/>
          <w:color w:val="auto"/>
          <w:kern w:val="0"/>
          <w:szCs w:val="21"/>
          <w:highlight w:val="none"/>
          <w:lang w:val="en-US" w:eastAsia="zh-CN"/>
        </w:rPr>
        <w:t>4</w:t>
      </w:r>
      <w:r>
        <w:rPr>
          <w:rFonts w:ascii="宋体" w:hAnsi="宋体"/>
          <w:snapToGrid w:val="0"/>
          <w:color w:val="auto"/>
          <w:kern w:val="0"/>
          <w:szCs w:val="21"/>
          <w:highlight w:val="none"/>
        </w:rPr>
        <w:t>.2</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本次招标</w:t>
      </w:r>
      <w:r>
        <w:rPr>
          <w:rFonts w:hint="eastAsia" w:ascii="宋体" w:hAnsi="宋体"/>
          <w:snapToGrid w:val="0"/>
          <w:color w:val="auto"/>
          <w:kern w:val="0"/>
          <w:szCs w:val="21"/>
          <w:highlight w:val="none"/>
        </w:rPr>
        <w:t>□接受 □不接受</w:t>
      </w:r>
      <w:r>
        <w:rPr>
          <w:rFonts w:ascii="宋体" w:hAnsi="宋体"/>
          <w:snapToGrid w:val="0"/>
          <w:color w:val="auto"/>
          <w:kern w:val="0"/>
          <w:szCs w:val="21"/>
          <w:highlight w:val="none"/>
        </w:rPr>
        <w:t>联合体投标。联合体投标的，应满足下列要求：</w:t>
      </w:r>
      <w:r>
        <w:rPr>
          <w:rFonts w:hint="eastAsia" w:ascii="宋体" w:hAnsi="宋体" w:cs="宋体"/>
          <w:snapToGrid w:val="0"/>
          <w:color w:val="auto"/>
          <w:kern w:val="0"/>
          <w:szCs w:val="21"/>
          <w:highlight w:val="none"/>
          <w:u w:val="single"/>
        </w:rPr>
        <w:t xml:space="preserve">        </w:t>
      </w:r>
      <w:r>
        <w:rPr>
          <w:rFonts w:hint="eastAsia" w:ascii="宋体" w:hAnsi="宋体"/>
          <w:snapToGrid w:val="0"/>
          <w:color w:val="auto"/>
          <w:kern w:val="0"/>
          <w:szCs w:val="21"/>
          <w:highlight w:val="none"/>
        </w:rPr>
        <w:t>。</w:t>
      </w:r>
    </w:p>
    <w:p>
      <w:pPr>
        <w:pStyle w:val="4"/>
        <w:pageBreakBefore w:val="0"/>
        <w:widowControl w:val="0"/>
        <w:kinsoku/>
        <w:wordWrap/>
        <w:overflowPunct/>
        <w:topLinePunct w:val="0"/>
        <w:bidi w:val="0"/>
        <w:spacing w:before="0" w:after="0" w:line="360" w:lineRule="auto"/>
        <w:textAlignment w:val="auto"/>
        <w:rPr>
          <w:rFonts w:hint="eastAsia" w:ascii="宋体" w:hAnsi="宋体" w:cs="宋体"/>
          <w:bCs w:val="0"/>
          <w:snapToGrid w:val="0"/>
          <w:color w:val="auto"/>
          <w:highlight w:val="none"/>
        </w:rPr>
      </w:pPr>
      <w:bookmarkStart w:id="54" w:name="_Toc200359241"/>
      <w:bookmarkStart w:id="55" w:name="_Toc200359430"/>
      <w:bookmarkStart w:id="56" w:name="_Toc277082539"/>
      <w:bookmarkStart w:id="57" w:name="_Toc430530419"/>
      <w:bookmarkStart w:id="58" w:name="_Toc287607731"/>
      <w:bookmarkStart w:id="59" w:name="_Toc287620670"/>
      <w:bookmarkStart w:id="60" w:name="_Toc224103302"/>
      <w:bookmarkStart w:id="61" w:name="_Toc509218695"/>
      <w:bookmarkStart w:id="62" w:name="_Toc23268"/>
      <w:bookmarkStart w:id="63" w:name="_Toc12831"/>
      <w:r>
        <w:rPr>
          <w:rFonts w:hint="eastAsia" w:ascii="宋体" w:hAnsi="宋体" w:cs="宋体"/>
          <w:bCs w:val="0"/>
          <w:snapToGrid w:val="0"/>
          <w:color w:val="auto"/>
          <w:highlight w:val="none"/>
          <w:lang w:val="en-US" w:eastAsia="zh-CN"/>
        </w:rPr>
        <w:t>5</w:t>
      </w:r>
      <w:r>
        <w:rPr>
          <w:rFonts w:hint="eastAsia" w:ascii="宋体" w:hAnsi="宋体" w:cs="宋体"/>
          <w:bCs w:val="0"/>
          <w:snapToGrid w:val="0"/>
          <w:color w:val="auto"/>
          <w:highlight w:val="none"/>
        </w:rPr>
        <w:t>. 招标文件的获取</w:t>
      </w:r>
      <w:bookmarkEnd w:id="54"/>
      <w:bookmarkEnd w:id="55"/>
      <w:bookmarkEnd w:id="56"/>
      <w:bookmarkEnd w:id="57"/>
      <w:bookmarkEnd w:id="58"/>
      <w:bookmarkEnd w:id="59"/>
      <w:bookmarkEnd w:id="60"/>
      <w:bookmarkEnd w:id="61"/>
      <w:bookmarkEnd w:id="62"/>
      <w:bookmarkEnd w:id="63"/>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textAlignment w:val="auto"/>
        <w:rPr>
          <w:rFonts w:ascii="宋体" w:hAnsi="宋体"/>
          <w:snapToGrid w:val="0"/>
          <w:color w:val="auto"/>
          <w:kern w:val="0"/>
          <w:szCs w:val="21"/>
          <w:highlight w:val="none"/>
        </w:rPr>
      </w:pPr>
      <w:bookmarkStart w:id="64" w:name="_Toc509218696"/>
      <w:bookmarkStart w:id="65" w:name="_Toc287607732"/>
      <w:bookmarkStart w:id="66" w:name="_Toc200359242"/>
      <w:bookmarkStart w:id="67" w:name="_Toc277082540"/>
      <w:bookmarkStart w:id="68" w:name="_Toc224103303"/>
      <w:bookmarkStart w:id="69" w:name="_Toc200359431"/>
      <w:bookmarkStart w:id="70" w:name="_Toc430530420"/>
      <w:bookmarkStart w:id="71" w:name="_Toc287620671"/>
      <w:r>
        <w:rPr>
          <w:rFonts w:hint="eastAsia" w:ascii="宋体" w:hAnsi="宋体"/>
          <w:snapToGrid w:val="0"/>
          <w:color w:val="auto"/>
          <w:kern w:val="0"/>
          <w:szCs w:val="21"/>
          <w:highlight w:val="none"/>
          <w:lang w:val="en-US" w:eastAsia="zh-CN"/>
        </w:rPr>
        <w:t>5</w:t>
      </w:r>
      <w:r>
        <w:rPr>
          <w:rFonts w:hint="eastAsia" w:ascii="宋体" w:hAnsi="宋体"/>
          <w:snapToGrid w:val="0"/>
          <w:color w:val="auto"/>
          <w:kern w:val="0"/>
          <w:szCs w:val="21"/>
          <w:highlight w:val="none"/>
        </w:rPr>
        <w:t xml:space="preserve">.1 </w:t>
      </w:r>
      <w:r>
        <w:rPr>
          <w:rFonts w:ascii="宋体" w:hAnsi="宋体"/>
          <w:snapToGrid w:val="0"/>
          <w:color w:val="auto"/>
          <w:kern w:val="0"/>
          <w:szCs w:val="21"/>
          <w:highlight w:val="none"/>
        </w:rPr>
        <w:t>本招标项目采用</w:t>
      </w:r>
      <w:r>
        <w:rPr>
          <w:rFonts w:hint="eastAsia" w:ascii="宋体" w:hAnsi="宋体"/>
          <w:snapToGrid w:val="0"/>
          <w:color w:val="auto"/>
          <w:kern w:val="0"/>
          <w:szCs w:val="21"/>
          <w:highlight w:val="none"/>
        </w:rPr>
        <w:t>全流程电子</w:t>
      </w:r>
      <w:r>
        <w:rPr>
          <w:rFonts w:ascii="宋体" w:hAnsi="宋体"/>
          <w:snapToGrid w:val="0"/>
          <w:color w:val="auto"/>
          <w:kern w:val="0"/>
          <w:szCs w:val="21"/>
          <w:highlight w:val="none"/>
        </w:rPr>
        <w:t>招投标，投标人在投标前可在</w:t>
      </w:r>
      <w:r>
        <w:rPr>
          <w:rFonts w:hint="eastAsia" w:ascii="宋体" w:hAnsi="宋体"/>
          <w:snapToGrid w:val="0"/>
          <w:color w:val="auto"/>
          <w:kern w:val="0"/>
          <w:szCs w:val="21"/>
          <w:highlight w:val="none"/>
          <w:u w:val="single"/>
        </w:rPr>
        <w:t>重庆市公共资源交易网</w:t>
      </w:r>
      <w:r>
        <w:rPr>
          <w:rFonts w:hint="eastAsia" w:ascii="宋体" w:hAnsi="宋体"/>
          <w:i/>
          <w:color w:val="auto"/>
          <w:szCs w:val="21"/>
          <w:highlight w:val="none"/>
        </w:rPr>
        <w:t>[提示：下载</w:t>
      </w:r>
      <w:r>
        <w:rPr>
          <w:rFonts w:hint="eastAsia" w:ascii="宋体" w:hAnsi="宋体"/>
          <w:i/>
          <w:color w:val="auto"/>
          <w:szCs w:val="21"/>
          <w:highlight w:val="none"/>
          <w:lang w:val="en-US" w:eastAsia="zh-CN"/>
        </w:rPr>
        <w:t>网站</w:t>
      </w:r>
      <w:r>
        <w:rPr>
          <w:rFonts w:hint="eastAsia" w:ascii="宋体" w:hAnsi="宋体"/>
          <w:i/>
          <w:color w:val="auto"/>
          <w:szCs w:val="21"/>
          <w:highlight w:val="none"/>
        </w:rPr>
        <w:t>采用其他</w:t>
      </w:r>
      <w:r>
        <w:rPr>
          <w:rFonts w:hint="eastAsia" w:ascii="宋体" w:hAnsi="宋体"/>
          <w:i/>
          <w:color w:val="auto"/>
          <w:szCs w:val="21"/>
          <w:highlight w:val="none"/>
          <w:lang w:val="en-US" w:eastAsia="zh-CN"/>
        </w:rPr>
        <w:t>网站</w:t>
      </w:r>
      <w:r>
        <w:rPr>
          <w:rFonts w:hint="eastAsia" w:ascii="宋体" w:hAnsi="宋体"/>
          <w:i/>
          <w:color w:val="auto"/>
          <w:szCs w:val="21"/>
          <w:highlight w:val="none"/>
        </w:rPr>
        <w:t>的应注明</w:t>
      </w:r>
      <w:r>
        <w:rPr>
          <w:rFonts w:hint="eastAsia" w:ascii="宋体" w:hAnsi="宋体"/>
          <w:i/>
          <w:color w:val="auto"/>
          <w:szCs w:val="21"/>
          <w:highlight w:val="none"/>
          <w:lang w:eastAsia="zh-CN"/>
        </w:rPr>
        <w:t>。</w:t>
      </w:r>
      <w:r>
        <w:rPr>
          <w:rFonts w:hint="eastAsia" w:ascii="宋体" w:hAnsi="宋体"/>
          <w:i/>
          <w:color w:val="auto"/>
          <w:szCs w:val="21"/>
          <w:highlight w:val="none"/>
        </w:rPr>
        <w:t>]</w:t>
      </w:r>
      <w:r>
        <w:rPr>
          <w:rFonts w:ascii="宋体" w:hAnsi="宋体"/>
          <w:snapToGrid w:val="0"/>
          <w:color w:val="auto"/>
          <w:kern w:val="0"/>
          <w:szCs w:val="21"/>
          <w:highlight w:val="none"/>
        </w:rPr>
        <w:t>下载招标文件、工程量清单、电子图纸等资料。参与投标的投标人</w:t>
      </w:r>
      <w:r>
        <w:rPr>
          <w:rFonts w:hint="eastAsia" w:ascii="宋体" w:hAnsi="宋体"/>
          <w:snapToGrid w:val="0"/>
          <w:color w:val="auto"/>
          <w:kern w:val="0"/>
          <w:szCs w:val="21"/>
          <w:highlight w:val="none"/>
        </w:rPr>
        <w:t>需在</w:t>
      </w:r>
      <w:r>
        <w:rPr>
          <w:rFonts w:hint="eastAsia" w:ascii="宋体" w:hAnsi="宋体"/>
          <w:snapToGrid w:val="0"/>
          <w:color w:val="auto"/>
          <w:kern w:val="0"/>
          <w:szCs w:val="21"/>
          <w:highlight w:val="none"/>
          <w:u w:val="single"/>
        </w:rPr>
        <w:t>重庆市公共资源交易网</w:t>
      </w:r>
      <w:r>
        <w:rPr>
          <w:rFonts w:hint="eastAsia" w:ascii="宋体" w:hAnsi="宋体"/>
          <w:snapToGrid w:val="0"/>
          <w:color w:val="auto"/>
          <w:kern w:val="0"/>
          <w:szCs w:val="21"/>
          <w:highlight w:val="none"/>
        </w:rPr>
        <w:t>完成市场主体信息登记以及 CA 数字证书办理，办理方式请参见</w:t>
      </w:r>
      <w:r>
        <w:rPr>
          <w:rFonts w:hint="eastAsia" w:ascii="宋体" w:hAnsi="宋体"/>
          <w:snapToGrid w:val="0"/>
          <w:color w:val="auto"/>
          <w:kern w:val="0"/>
          <w:szCs w:val="21"/>
          <w:highlight w:val="none"/>
          <w:u w:val="single"/>
        </w:rPr>
        <w:t>重庆市公共资源交易网</w:t>
      </w:r>
      <w:r>
        <w:rPr>
          <w:rFonts w:hint="eastAsia" w:ascii="宋体" w:hAnsi="宋体"/>
          <w:snapToGrid w:val="0"/>
          <w:color w:val="auto"/>
          <w:kern w:val="0"/>
          <w:szCs w:val="21"/>
          <w:highlight w:val="none"/>
        </w:rPr>
        <w:t>导航栏“主体信息”页面中“市场主体信息登记”“CA 数字证书办理”。若投标人未及时完成市场主体信息登记和 CA 数字证书办理导致无法完成全流程电子招投标的，责任自负</w:t>
      </w:r>
      <w:r>
        <w:rPr>
          <w:rFonts w:ascii="宋体" w:hAnsi="宋体"/>
          <w:snapToGrid w:val="0"/>
          <w:color w:val="auto"/>
          <w:kern w:val="0"/>
          <w:szCs w:val="21"/>
          <w:highlight w:val="none"/>
        </w:rPr>
        <w:t>。</w:t>
      </w:r>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textAlignment w:val="auto"/>
        <w:rPr>
          <w:rFonts w:hint="eastAsia" w:ascii="宋体" w:hAnsi="宋体"/>
          <w:snapToGrid w:val="0"/>
          <w:color w:val="auto"/>
          <w:kern w:val="0"/>
          <w:szCs w:val="21"/>
          <w:highlight w:val="none"/>
        </w:rPr>
      </w:pPr>
      <w:r>
        <w:rPr>
          <w:rFonts w:hint="eastAsia" w:ascii="宋体" w:hAnsi="宋体"/>
          <w:snapToGrid w:val="0"/>
          <w:color w:val="auto"/>
          <w:kern w:val="0"/>
          <w:szCs w:val="21"/>
          <w:highlight w:val="none"/>
          <w:lang w:val="en-US" w:eastAsia="zh-CN"/>
        </w:rPr>
        <w:t>5</w:t>
      </w:r>
      <w:r>
        <w:rPr>
          <w:rFonts w:hint="eastAsia" w:ascii="宋体" w:hAnsi="宋体"/>
          <w:snapToGrid w:val="0"/>
          <w:color w:val="auto"/>
          <w:kern w:val="0"/>
          <w:szCs w:val="21"/>
          <w:highlight w:val="none"/>
        </w:rPr>
        <w:t>.2 投标人可在附件招标公告规定的时限内在</w:t>
      </w:r>
      <w:r>
        <w:rPr>
          <w:rFonts w:hint="eastAsia" w:ascii="宋体" w:hAnsi="宋体"/>
          <w:snapToGrid w:val="0"/>
          <w:color w:val="auto"/>
          <w:kern w:val="0"/>
          <w:szCs w:val="21"/>
          <w:highlight w:val="none"/>
          <w:u w:val="single"/>
        </w:rPr>
        <w:t>重庆市公共资源交易网</w:t>
      </w:r>
      <w:r>
        <w:rPr>
          <w:rFonts w:hint="eastAsia" w:ascii="宋体" w:hAnsi="宋体"/>
          <w:snapToGrid w:val="0"/>
          <w:color w:val="auto"/>
          <w:kern w:val="0"/>
          <w:szCs w:val="21"/>
          <w:highlight w:val="none"/>
        </w:rPr>
        <w:t>本项目招标公告网页下方“我要提问”栏提出疑问。</w:t>
      </w:r>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jc w:val="left"/>
        <w:textAlignment w:val="auto"/>
        <w:rPr>
          <w:rFonts w:ascii="宋体" w:hAnsi="宋体"/>
          <w:snapToGrid w:val="0"/>
          <w:color w:val="auto"/>
          <w:kern w:val="0"/>
          <w:szCs w:val="21"/>
          <w:highlight w:val="none"/>
        </w:rPr>
      </w:pPr>
      <w:r>
        <w:rPr>
          <w:rFonts w:hint="eastAsia" w:ascii="宋体" w:hAnsi="宋体"/>
          <w:snapToGrid w:val="0"/>
          <w:color w:val="auto"/>
          <w:kern w:val="0"/>
          <w:szCs w:val="21"/>
          <w:highlight w:val="none"/>
          <w:lang w:val="en-US" w:eastAsia="zh-CN"/>
        </w:rPr>
        <w:t>5</w:t>
      </w:r>
      <w:r>
        <w:rPr>
          <w:rFonts w:hint="eastAsia" w:ascii="宋体" w:hAnsi="宋体"/>
          <w:snapToGrid w:val="0"/>
          <w:color w:val="auto"/>
          <w:kern w:val="0"/>
          <w:szCs w:val="21"/>
          <w:highlight w:val="none"/>
        </w:rPr>
        <w:t>.3 招标人应在附件招标公告规定的时限内在</w:t>
      </w:r>
      <w:r>
        <w:rPr>
          <w:rFonts w:hint="eastAsia" w:ascii="宋体" w:hAnsi="宋体"/>
          <w:snapToGrid w:val="0"/>
          <w:color w:val="auto"/>
          <w:kern w:val="0"/>
          <w:szCs w:val="21"/>
          <w:highlight w:val="none"/>
          <w:u w:val="single"/>
        </w:rPr>
        <w:t>重庆市公共资源交易网</w:t>
      </w:r>
      <w:r>
        <w:rPr>
          <w:rFonts w:hint="eastAsia" w:ascii="宋体" w:hAnsi="宋体"/>
          <w:snapToGrid w:val="0"/>
          <w:color w:val="auto"/>
          <w:kern w:val="0"/>
          <w:szCs w:val="21"/>
          <w:highlight w:val="none"/>
        </w:rPr>
        <w:t>发布澄清</w:t>
      </w:r>
      <w:r>
        <w:rPr>
          <w:rFonts w:hint="eastAsia" w:ascii="宋体" w:hAnsi="宋体"/>
          <w:snapToGrid w:val="0"/>
          <w:color w:val="auto"/>
          <w:kern w:val="0"/>
          <w:szCs w:val="21"/>
          <w:highlight w:val="none"/>
          <w:lang w:val="en-US" w:eastAsia="zh-CN"/>
        </w:rPr>
        <w:t>或修改</w:t>
      </w:r>
      <w:r>
        <w:rPr>
          <w:rFonts w:hint="eastAsia" w:ascii="宋体" w:hAnsi="宋体"/>
          <w:snapToGrid w:val="0"/>
          <w:color w:val="auto"/>
          <w:kern w:val="0"/>
          <w:szCs w:val="21"/>
          <w:highlight w:val="none"/>
        </w:rPr>
        <w:t>。</w:t>
      </w:r>
    </w:p>
    <w:p>
      <w:pPr>
        <w:pStyle w:val="4"/>
        <w:pageBreakBefore w:val="0"/>
        <w:widowControl w:val="0"/>
        <w:kinsoku/>
        <w:wordWrap/>
        <w:overflowPunct/>
        <w:topLinePunct w:val="0"/>
        <w:bidi w:val="0"/>
        <w:spacing w:before="0" w:after="0" w:line="360" w:lineRule="auto"/>
        <w:textAlignment w:val="auto"/>
        <w:rPr>
          <w:rFonts w:hint="eastAsia" w:ascii="宋体" w:hAnsi="宋体" w:cs="宋体"/>
          <w:bCs w:val="0"/>
          <w:snapToGrid w:val="0"/>
          <w:color w:val="auto"/>
          <w:highlight w:val="none"/>
        </w:rPr>
      </w:pPr>
      <w:bookmarkStart w:id="72" w:name="_Toc19784"/>
      <w:bookmarkStart w:id="73" w:name="_Toc3341"/>
      <w:r>
        <w:rPr>
          <w:rFonts w:hint="eastAsia" w:ascii="宋体" w:hAnsi="宋体" w:cs="宋体"/>
          <w:bCs w:val="0"/>
          <w:snapToGrid w:val="0"/>
          <w:color w:val="auto"/>
          <w:highlight w:val="none"/>
          <w:lang w:val="en-US" w:eastAsia="zh-CN"/>
        </w:rPr>
        <w:t>6</w:t>
      </w:r>
      <w:r>
        <w:rPr>
          <w:rFonts w:hint="eastAsia" w:ascii="宋体" w:hAnsi="宋体" w:cs="宋体"/>
          <w:bCs w:val="0"/>
          <w:snapToGrid w:val="0"/>
          <w:color w:val="auto"/>
          <w:highlight w:val="none"/>
        </w:rPr>
        <w:t>. 投标文件的递交</w:t>
      </w:r>
      <w:bookmarkEnd w:id="64"/>
      <w:bookmarkEnd w:id="65"/>
      <w:bookmarkEnd w:id="66"/>
      <w:bookmarkEnd w:id="67"/>
      <w:bookmarkEnd w:id="68"/>
      <w:bookmarkEnd w:id="69"/>
      <w:bookmarkEnd w:id="70"/>
      <w:bookmarkEnd w:id="71"/>
      <w:bookmarkEnd w:id="72"/>
      <w:bookmarkEnd w:id="73"/>
    </w:p>
    <w:p>
      <w:pPr>
        <w:pageBreakBefore w:val="0"/>
        <w:widowControl w:val="0"/>
        <w:tabs>
          <w:tab w:val="left" w:pos="2000"/>
          <w:tab w:val="left" w:pos="5580"/>
          <w:tab w:val="left" w:pos="6220"/>
          <w:tab w:val="left" w:pos="6840"/>
          <w:tab w:val="left" w:pos="7460"/>
          <w:tab w:val="left" w:pos="8100"/>
        </w:tabs>
        <w:kinsoku/>
        <w:wordWrap/>
        <w:overflowPunct/>
        <w:topLinePunct w:val="0"/>
        <w:autoSpaceDE w:val="0"/>
        <w:autoSpaceDN w:val="0"/>
        <w:bidi w:val="0"/>
        <w:adjustRightInd w:val="0"/>
        <w:snapToGrid w:val="0"/>
        <w:spacing w:line="360" w:lineRule="auto"/>
        <w:ind w:firstLine="420" w:firstLineChars="200"/>
        <w:textAlignment w:val="auto"/>
        <w:rPr>
          <w:rFonts w:ascii="宋体" w:hAnsi="宋体"/>
          <w:snapToGrid w:val="0"/>
          <w:color w:val="auto"/>
          <w:kern w:val="0"/>
          <w:szCs w:val="21"/>
          <w:highlight w:val="none"/>
        </w:rPr>
      </w:pPr>
      <w:bookmarkStart w:id="74" w:name="_Toc277082541"/>
      <w:bookmarkStart w:id="75" w:name="_Toc287607733"/>
      <w:bookmarkStart w:id="76" w:name="_Toc287620672"/>
      <w:bookmarkStart w:id="77" w:name="_Toc224103304"/>
      <w:bookmarkStart w:id="78" w:name="_Toc200359432"/>
      <w:bookmarkStart w:id="79" w:name="_Toc509218697"/>
      <w:bookmarkStart w:id="80" w:name="_Toc200359243"/>
      <w:bookmarkStart w:id="81" w:name="_Toc430530421"/>
      <w:r>
        <w:rPr>
          <w:rFonts w:hint="eastAsia" w:ascii="宋体" w:hAnsi="宋体"/>
          <w:snapToGrid w:val="0"/>
          <w:color w:val="auto"/>
          <w:kern w:val="0"/>
          <w:szCs w:val="21"/>
          <w:highlight w:val="none"/>
          <w:lang w:val="en-US" w:eastAsia="zh-CN"/>
        </w:rPr>
        <w:t>6</w:t>
      </w:r>
      <w:r>
        <w:rPr>
          <w:rFonts w:ascii="宋体" w:hAnsi="宋体"/>
          <w:snapToGrid w:val="0"/>
          <w:color w:val="auto"/>
          <w:kern w:val="0"/>
          <w:szCs w:val="21"/>
          <w:highlight w:val="none"/>
        </w:rPr>
        <w:t>.1  投标文件递交的截止时间（投标截止时间，下同）</w:t>
      </w:r>
      <w:r>
        <w:rPr>
          <w:rFonts w:hint="eastAsia" w:ascii="宋体" w:hAnsi="宋体"/>
          <w:snapToGrid w:val="0"/>
          <w:color w:val="auto"/>
          <w:kern w:val="0"/>
          <w:szCs w:val="21"/>
          <w:highlight w:val="none"/>
        </w:rPr>
        <w:t>详见附件招标公告规定的投标截止时间</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投标人应当在投标截止时间前，通过互联网使用CA数字证书登录</w:t>
      </w:r>
      <w:r>
        <w:rPr>
          <w:rFonts w:hint="eastAsia" w:ascii="宋体" w:hAnsi="宋体"/>
          <w:snapToGrid w:val="0"/>
          <w:color w:val="auto"/>
          <w:kern w:val="0"/>
          <w:szCs w:val="21"/>
          <w:highlight w:val="none"/>
          <w:u w:val="none"/>
        </w:rPr>
        <w:t>重庆市电子招投标系统</w:t>
      </w:r>
      <w:r>
        <w:rPr>
          <w:rFonts w:hint="eastAsia" w:ascii="宋体" w:hAnsi="宋体"/>
          <w:snapToGrid w:val="0"/>
          <w:color w:val="auto"/>
          <w:kern w:val="0"/>
          <w:szCs w:val="21"/>
          <w:highlight w:val="none"/>
        </w:rPr>
        <w:t>，将加密的电子投标文件上传。</w:t>
      </w:r>
    </w:p>
    <w:p>
      <w:pPr>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ascii="宋体" w:hAnsi="宋体"/>
          <w:snapToGrid w:val="0"/>
          <w:color w:val="auto"/>
          <w:kern w:val="0"/>
          <w:szCs w:val="21"/>
          <w:highlight w:val="none"/>
        </w:rPr>
      </w:pPr>
      <w:r>
        <w:rPr>
          <w:rFonts w:hint="eastAsia" w:ascii="宋体" w:hAnsi="宋体"/>
          <w:snapToGrid w:val="0"/>
          <w:color w:val="auto"/>
          <w:kern w:val="0"/>
          <w:szCs w:val="21"/>
          <w:highlight w:val="none"/>
          <w:lang w:val="en-US" w:eastAsia="zh-CN"/>
        </w:rPr>
        <w:t>6</w:t>
      </w:r>
      <w:r>
        <w:rPr>
          <w:rFonts w:ascii="宋体" w:hAnsi="宋体"/>
          <w:snapToGrid w:val="0"/>
          <w:color w:val="auto"/>
          <w:kern w:val="0"/>
          <w:szCs w:val="21"/>
          <w:highlight w:val="none"/>
        </w:rPr>
        <w:t xml:space="preserve">.2  </w:t>
      </w:r>
      <w:r>
        <w:rPr>
          <w:rFonts w:hint="eastAsia" w:ascii="宋体" w:hAnsi="宋体"/>
          <w:snapToGrid w:val="0"/>
          <w:color w:val="auto"/>
          <w:kern w:val="0"/>
          <w:szCs w:val="21"/>
          <w:highlight w:val="none"/>
        </w:rPr>
        <w:t>未按要求加密的电子投标文件，将无法上传至</w:t>
      </w:r>
      <w:r>
        <w:rPr>
          <w:rFonts w:hint="eastAsia" w:ascii="宋体" w:hAnsi="宋体"/>
          <w:snapToGrid w:val="0"/>
          <w:color w:val="auto"/>
          <w:kern w:val="0"/>
          <w:szCs w:val="21"/>
          <w:highlight w:val="none"/>
          <w:u w:val="none"/>
        </w:rPr>
        <w:t>重庆市电子招投标系统</w:t>
      </w:r>
      <w:r>
        <w:rPr>
          <w:rFonts w:hint="eastAsia" w:ascii="宋体" w:hAnsi="宋体"/>
          <w:snapToGrid w:val="0"/>
          <w:color w:val="auto"/>
          <w:kern w:val="0"/>
          <w:szCs w:val="21"/>
          <w:highlight w:val="none"/>
        </w:rPr>
        <w:t>，逾期未完成上传投标文件的，视为撤回投标文件。</w:t>
      </w:r>
    </w:p>
    <w:p>
      <w:pPr>
        <w:pStyle w:val="4"/>
        <w:pageBreakBefore w:val="0"/>
        <w:widowControl w:val="0"/>
        <w:kinsoku/>
        <w:wordWrap/>
        <w:overflowPunct/>
        <w:topLinePunct w:val="0"/>
        <w:bidi w:val="0"/>
        <w:spacing w:before="0" w:after="0" w:line="360" w:lineRule="auto"/>
        <w:textAlignment w:val="auto"/>
        <w:rPr>
          <w:rFonts w:hint="eastAsia" w:ascii="宋体" w:hAnsi="宋体" w:cs="宋体"/>
          <w:bCs w:val="0"/>
          <w:snapToGrid w:val="0"/>
          <w:color w:val="auto"/>
          <w:highlight w:val="none"/>
        </w:rPr>
      </w:pPr>
      <w:bookmarkStart w:id="82" w:name="_Toc2289"/>
      <w:bookmarkStart w:id="83" w:name="_Toc13840"/>
      <w:r>
        <w:rPr>
          <w:rFonts w:hint="eastAsia" w:ascii="宋体" w:hAnsi="宋体" w:cs="宋体"/>
          <w:bCs w:val="0"/>
          <w:snapToGrid w:val="0"/>
          <w:color w:val="auto"/>
          <w:highlight w:val="none"/>
          <w:lang w:val="en-US" w:eastAsia="zh-CN"/>
        </w:rPr>
        <w:t>7</w:t>
      </w:r>
      <w:r>
        <w:rPr>
          <w:rFonts w:hint="eastAsia" w:ascii="宋体" w:hAnsi="宋体" w:cs="宋体"/>
          <w:bCs w:val="0"/>
          <w:snapToGrid w:val="0"/>
          <w:color w:val="auto"/>
          <w:highlight w:val="none"/>
        </w:rPr>
        <w:t>. 发布公告的媒介</w:t>
      </w:r>
      <w:bookmarkEnd w:id="74"/>
      <w:bookmarkEnd w:id="75"/>
      <w:bookmarkEnd w:id="76"/>
      <w:bookmarkEnd w:id="77"/>
      <w:bookmarkEnd w:id="78"/>
      <w:bookmarkEnd w:id="79"/>
      <w:bookmarkEnd w:id="80"/>
      <w:bookmarkEnd w:id="81"/>
      <w:bookmarkEnd w:id="82"/>
      <w:bookmarkEnd w:id="83"/>
    </w:p>
    <w:p>
      <w:pPr>
        <w:pageBreakBefore w:val="0"/>
        <w:widowControl w:val="0"/>
        <w:tabs>
          <w:tab w:val="left" w:pos="4950"/>
        </w:tabs>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snapToGrid w:val="0"/>
          <w:color w:val="auto"/>
          <w:kern w:val="0"/>
          <w:szCs w:val="21"/>
          <w:highlight w:val="none"/>
        </w:rPr>
      </w:pPr>
      <w:bookmarkStart w:id="84" w:name="_Toc287607734"/>
      <w:bookmarkStart w:id="85" w:name="_Toc287620673"/>
      <w:bookmarkStart w:id="86" w:name="_Toc509218698"/>
      <w:bookmarkStart w:id="87" w:name="_Toc224103305"/>
      <w:bookmarkStart w:id="88" w:name="_Toc277082542"/>
      <w:bookmarkStart w:id="89" w:name="_Toc430530422"/>
      <w:r>
        <w:rPr>
          <w:rFonts w:ascii="宋体" w:hAnsi="宋体"/>
          <w:snapToGrid w:val="0"/>
          <w:color w:val="auto"/>
          <w:kern w:val="0"/>
          <w:szCs w:val="21"/>
          <w:highlight w:val="none"/>
        </w:rPr>
        <w:t>本次招标公告同时在</w:t>
      </w:r>
      <w:r>
        <w:rPr>
          <w:rFonts w:hint="eastAsia" w:ascii="宋体" w:hAnsi="宋体" w:cs="宋体"/>
          <w:snapToGrid w:val="0"/>
          <w:color w:val="auto"/>
          <w:kern w:val="0"/>
          <w:szCs w:val="21"/>
          <w:highlight w:val="none"/>
          <w:u w:val="single"/>
        </w:rPr>
        <w:t xml:space="preserve">        </w:t>
      </w:r>
      <w:r>
        <w:rPr>
          <w:rFonts w:ascii="宋体" w:hAnsi="宋体"/>
          <w:snapToGrid w:val="0"/>
          <w:color w:val="auto"/>
          <w:kern w:val="0"/>
          <w:szCs w:val="21"/>
          <w:highlight w:val="none"/>
          <w:u w:val="single"/>
        </w:rPr>
        <w:t>（发布公告的媒介名称）</w:t>
      </w:r>
      <w:r>
        <w:rPr>
          <w:rFonts w:ascii="宋体" w:hAnsi="宋体"/>
          <w:snapToGrid w:val="0"/>
          <w:color w:val="auto"/>
          <w:kern w:val="0"/>
          <w:szCs w:val="21"/>
          <w:highlight w:val="none"/>
        </w:rPr>
        <w:t>上发布。</w:t>
      </w:r>
    </w:p>
    <w:p>
      <w:pPr>
        <w:pageBreakBefore w:val="0"/>
        <w:widowControl w:val="0"/>
        <w:tabs>
          <w:tab w:val="left" w:pos="4950"/>
        </w:tabs>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snapToGrid w:val="0"/>
          <w:color w:val="auto"/>
          <w:kern w:val="0"/>
          <w:szCs w:val="21"/>
          <w:highlight w:val="none"/>
        </w:rPr>
      </w:pPr>
      <w:r>
        <w:rPr>
          <w:rFonts w:hint="eastAsia" w:ascii="宋体" w:hAnsi="宋体"/>
          <w:i/>
          <w:snapToGrid w:val="0"/>
          <w:color w:val="auto"/>
          <w:kern w:val="0"/>
          <w:szCs w:val="21"/>
          <w:highlight w:val="none"/>
        </w:rPr>
        <w:t>[提示：依法必须招标项目的招标公告，必须在重庆市公共资源交易监督网发布。]</w:t>
      </w:r>
    </w:p>
    <w:p>
      <w:pPr>
        <w:pStyle w:val="4"/>
        <w:pageBreakBefore w:val="0"/>
        <w:widowControl w:val="0"/>
        <w:kinsoku/>
        <w:wordWrap/>
        <w:overflowPunct/>
        <w:topLinePunct w:val="0"/>
        <w:bidi w:val="0"/>
        <w:spacing w:before="0" w:after="0" w:line="360" w:lineRule="auto"/>
        <w:textAlignment w:val="auto"/>
        <w:rPr>
          <w:rFonts w:hint="eastAsia" w:ascii="宋体" w:hAnsi="宋体" w:cs="宋体"/>
          <w:bCs w:val="0"/>
          <w:snapToGrid w:val="0"/>
          <w:color w:val="auto"/>
          <w:highlight w:val="none"/>
        </w:rPr>
      </w:pPr>
      <w:bookmarkStart w:id="90" w:name="_Toc20445"/>
      <w:bookmarkStart w:id="91" w:name="_Toc8027"/>
      <w:r>
        <w:rPr>
          <w:rFonts w:hint="eastAsia" w:ascii="宋体" w:hAnsi="宋体" w:cs="宋体"/>
          <w:bCs w:val="0"/>
          <w:snapToGrid w:val="0"/>
          <w:color w:val="auto"/>
          <w:highlight w:val="none"/>
          <w:lang w:val="en-US" w:eastAsia="zh-CN"/>
        </w:rPr>
        <w:t>8</w:t>
      </w:r>
      <w:r>
        <w:rPr>
          <w:rFonts w:hint="eastAsia" w:ascii="宋体" w:hAnsi="宋体" w:cs="宋体"/>
          <w:bCs w:val="0"/>
          <w:snapToGrid w:val="0"/>
          <w:color w:val="auto"/>
          <w:highlight w:val="none"/>
        </w:rPr>
        <w:t xml:space="preserve">. </w:t>
      </w:r>
      <w:bookmarkEnd w:id="84"/>
      <w:bookmarkEnd w:id="85"/>
      <w:bookmarkEnd w:id="86"/>
      <w:bookmarkEnd w:id="87"/>
      <w:bookmarkEnd w:id="88"/>
      <w:bookmarkEnd w:id="89"/>
      <w:bookmarkStart w:id="92" w:name="_Toc224103306"/>
      <w:bookmarkStart w:id="93" w:name="_Toc287607735"/>
      <w:bookmarkStart w:id="94" w:name="_Toc430530423"/>
      <w:bookmarkStart w:id="95" w:name="_Toc287620674"/>
      <w:r>
        <w:rPr>
          <w:rFonts w:hint="eastAsia" w:ascii="宋体" w:hAnsi="宋体" w:cs="宋体"/>
          <w:bCs w:val="0"/>
          <w:snapToGrid w:val="0"/>
          <w:color w:val="auto"/>
          <w:highlight w:val="none"/>
        </w:rPr>
        <w:t>联系方式</w:t>
      </w:r>
      <w:bookmarkEnd w:id="90"/>
      <w:bookmarkEnd w:id="91"/>
    </w:p>
    <w:p>
      <w:pPr>
        <w:pageBreakBefore w:val="0"/>
        <w:widowControl w:val="0"/>
        <w:tabs>
          <w:tab w:val="left" w:pos="5140"/>
          <w:tab w:val="left" w:pos="85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Cs w:val="21"/>
          <w:highlight w:val="none"/>
        </w:rPr>
      </w:pPr>
      <w:r>
        <w:rPr>
          <w:rFonts w:ascii="宋体" w:hAnsi="宋体"/>
          <w:snapToGrid w:val="0"/>
          <w:color w:val="auto"/>
          <w:kern w:val="0"/>
          <w:szCs w:val="21"/>
          <w:highlight w:val="none"/>
        </w:rPr>
        <w:t>招 标 人：</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招标代理机构：</w:t>
      </w:r>
      <w:r>
        <w:rPr>
          <w:rFonts w:ascii="宋体" w:hAnsi="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Cs w:val="21"/>
          <w:highlight w:val="none"/>
        </w:rPr>
      </w:pPr>
      <w:r>
        <w:rPr>
          <w:rFonts w:ascii="宋体" w:hAnsi="宋体"/>
          <w:snapToGrid w:val="0"/>
          <w:color w:val="auto"/>
          <w:kern w:val="0"/>
          <w:szCs w:val="21"/>
          <w:highlight w:val="none"/>
        </w:rPr>
        <w:t>地    址：</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地    址：</w:t>
      </w:r>
      <w:r>
        <w:rPr>
          <w:rFonts w:ascii="宋体" w:hAnsi="宋体"/>
          <w:snapToGrid w:val="0"/>
          <w:color w:val="auto"/>
          <w:kern w:val="0"/>
          <w:position w:val="-3"/>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Cs w:val="21"/>
          <w:highlight w:val="none"/>
        </w:rPr>
      </w:pPr>
      <w:r>
        <w:rPr>
          <w:rFonts w:ascii="宋体" w:hAnsi="宋体"/>
          <w:snapToGrid w:val="0"/>
          <w:color w:val="auto"/>
          <w:kern w:val="0"/>
          <w:position w:val="-3"/>
          <w:szCs w:val="21"/>
          <w:highlight w:val="none"/>
        </w:rPr>
        <w:t>邮    编：</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w:t>
      </w:r>
      <w:r>
        <w:rPr>
          <w:rFonts w:ascii="宋体" w:hAnsi="宋体"/>
          <w:snapToGrid w:val="0"/>
          <w:color w:val="auto"/>
          <w:kern w:val="0"/>
          <w:position w:val="-3"/>
          <w:szCs w:val="21"/>
          <w:highlight w:val="none"/>
        </w:rPr>
        <w:t>邮    编：</w:t>
      </w:r>
      <w:r>
        <w:rPr>
          <w:rFonts w:ascii="宋体" w:hAnsi="宋体"/>
          <w:snapToGrid w:val="0"/>
          <w:color w:val="auto"/>
          <w:kern w:val="0"/>
          <w:position w:val="-3"/>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Cs w:val="21"/>
          <w:highlight w:val="none"/>
        </w:rPr>
      </w:pPr>
      <w:r>
        <w:rPr>
          <w:rFonts w:ascii="宋体" w:hAnsi="宋体"/>
          <w:snapToGrid w:val="0"/>
          <w:color w:val="auto"/>
          <w:kern w:val="0"/>
          <w:szCs w:val="21"/>
          <w:highlight w:val="none"/>
        </w:rPr>
        <w:t>联 系 人：</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联 系 人：</w:t>
      </w:r>
      <w:r>
        <w:rPr>
          <w:rFonts w:ascii="宋体" w:hAnsi="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Cs w:val="21"/>
          <w:highlight w:val="none"/>
        </w:rPr>
      </w:pPr>
      <w:r>
        <w:rPr>
          <w:rFonts w:ascii="宋体" w:hAnsi="宋体"/>
          <w:snapToGrid w:val="0"/>
          <w:color w:val="auto"/>
          <w:kern w:val="0"/>
          <w:szCs w:val="21"/>
          <w:highlight w:val="none"/>
        </w:rPr>
        <w:t>电    话：</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电    话：</w:t>
      </w:r>
      <w:r>
        <w:rPr>
          <w:rFonts w:ascii="宋体" w:hAnsi="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Cs w:val="21"/>
          <w:highlight w:val="none"/>
          <w:u w:val="single"/>
        </w:rPr>
      </w:pPr>
      <w:r>
        <w:rPr>
          <w:rFonts w:ascii="宋体" w:hAnsi="宋体"/>
          <w:snapToGrid w:val="0"/>
          <w:color w:val="auto"/>
          <w:kern w:val="0"/>
          <w:szCs w:val="21"/>
          <w:highlight w:val="none"/>
        </w:rPr>
        <w:t>传    真：</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传    真：</w:t>
      </w:r>
      <w:r>
        <w:rPr>
          <w:rFonts w:ascii="宋体" w:hAnsi="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Cs w:val="21"/>
          <w:highlight w:val="none"/>
        </w:rPr>
      </w:pPr>
      <w:r>
        <w:rPr>
          <w:rFonts w:ascii="宋体" w:hAnsi="宋体"/>
          <w:snapToGrid w:val="0"/>
          <w:color w:val="auto"/>
          <w:kern w:val="0"/>
          <w:szCs w:val="21"/>
          <w:highlight w:val="none"/>
        </w:rPr>
        <w:t>电子邮件：</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电子邮件：</w:t>
      </w:r>
      <w:r>
        <w:rPr>
          <w:rFonts w:ascii="宋体" w:hAnsi="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Cs w:val="21"/>
          <w:highlight w:val="none"/>
        </w:rPr>
      </w:pPr>
      <w:r>
        <w:rPr>
          <w:rFonts w:ascii="宋体" w:hAnsi="宋体"/>
          <w:snapToGrid w:val="0"/>
          <w:color w:val="auto"/>
          <w:kern w:val="0"/>
          <w:szCs w:val="21"/>
          <w:highlight w:val="none"/>
        </w:rPr>
        <w:t>开户银行：</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开户银行：</w:t>
      </w:r>
      <w:r>
        <w:rPr>
          <w:rFonts w:ascii="宋体" w:hAnsi="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Cs w:val="21"/>
          <w:highlight w:val="none"/>
          <w:u w:val="single"/>
        </w:rPr>
      </w:pPr>
      <w:r>
        <w:rPr>
          <w:rFonts w:ascii="宋体" w:hAnsi="宋体"/>
          <w:snapToGrid w:val="0"/>
          <w:color w:val="auto"/>
          <w:kern w:val="0"/>
          <w:szCs w:val="21"/>
          <w:highlight w:val="none"/>
        </w:rPr>
        <w:t>账    号：</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账    号：</w:t>
      </w:r>
      <w:r>
        <w:rPr>
          <w:rFonts w:ascii="宋体" w:hAnsi="宋体"/>
          <w:snapToGrid w:val="0"/>
          <w:color w:val="auto"/>
          <w:kern w:val="0"/>
          <w:szCs w:val="21"/>
          <w:highlight w:val="none"/>
          <w:u w:val="single"/>
        </w:rPr>
        <w:t xml:space="preserve">                                </w:t>
      </w:r>
    </w:p>
    <w:p>
      <w:pPr>
        <w:pageBreakBefore w:val="0"/>
        <w:widowControl w:val="0"/>
        <w:tabs>
          <w:tab w:val="left" w:pos="5140"/>
          <w:tab w:val="left" w:pos="85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snapToGrid w:val="0"/>
          <w:kern w:val="0"/>
          <w:szCs w:val="21"/>
          <w:lang w:val="en-US" w:eastAsia="zh-CN"/>
        </w:rPr>
      </w:pPr>
    </w:p>
    <w:p>
      <w:pPr>
        <w:pageBreakBefore w:val="0"/>
        <w:widowControl w:val="0"/>
        <w:tabs>
          <w:tab w:val="left" w:pos="5140"/>
          <w:tab w:val="left" w:pos="85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kern w:val="0"/>
          <w:szCs w:val="21"/>
        </w:rPr>
      </w:pPr>
      <w:r>
        <w:rPr>
          <w:rFonts w:hint="eastAsia" w:ascii="宋体" w:hAnsi="宋体"/>
          <w:snapToGrid w:val="0"/>
          <w:kern w:val="0"/>
          <w:szCs w:val="21"/>
          <w:lang w:val="en-US" w:eastAsia="zh-CN"/>
        </w:rPr>
        <w:t>监督部门</w:t>
      </w:r>
      <w:r>
        <w:rPr>
          <w:rFonts w:ascii="宋体" w:hAnsi="宋体"/>
          <w:snapToGrid w:val="0"/>
          <w:kern w:val="0"/>
          <w:szCs w:val="21"/>
        </w:rPr>
        <w:t>：</w:t>
      </w:r>
      <w:r>
        <w:rPr>
          <w:rFonts w:ascii="宋体" w:hAnsi="宋体"/>
          <w:snapToGrid w:val="0"/>
          <w:kern w:val="0"/>
          <w:szCs w:val="21"/>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Cs w:val="21"/>
          <w:highlight w:val="none"/>
          <w:u w:val="single"/>
        </w:rPr>
      </w:pPr>
      <w:r>
        <w:rPr>
          <w:rFonts w:hint="eastAsia" w:ascii="宋体" w:hAnsi="宋体"/>
          <w:snapToGrid w:val="0"/>
          <w:kern w:val="0"/>
          <w:szCs w:val="21"/>
          <w:lang w:val="en-US" w:eastAsia="zh-CN"/>
        </w:rPr>
        <w:t>电</w:t>
      </w:r>
      <w:r>
        <w:rPr>
          <w:rFonts w:ascii="宋体" w:hAnsi="宋体"/>
          <w:snapToGrid w:val="0"/>
          <w:kern w:val="0"/>
          <w:szCs w:val="21"/>
        </w:rPr>
        <w:t xml:space="preserve">    </w:t>
      </w:r>
      <w:r>
        <w:rPr>
          <w:rFonts w:hint="eastAsia" w:ascii="宋体" w:hAnsi="宋体"/>
          <w:snapToGrid w:val="0"/>
          <w:kern w:val="0"/>
          <w:szCs w:val="21"/>
          <w:lang w:val="en-US" w:eastAsia="zh-CN"/>
        </w:rPr>
        <w:t>话</w:t>
      </w:r>
      <w:r>
        <w:rPr>
          <w:rFonts w:ascii="宋体" w:hAnsi="宋体"/>
          <w:snapToGrid w:val="0"/>
          <w:kern w:val="0"/>
          <w:szCs w:val="21"/>
        </w:rPr>
        <w:t>：</w:t>
      </w:r>
      <w:r>
        <w:rPr>
          <w:rFonts w:ascii="宋体" w:hAnsi="宋体"/>
          <w:snapToGrid w:val="0"/>
          <w:kern w:val="0"/>
          <w:szCs w:val="21"/>
          <w:u w:val="single"/>
        </w:rPr>
        <w:t xml:space="preserve">                             </w:t>
      </w:r>
    </w:p>
    <w:p>
      <w:pPr>
        <w:pageBreakBefore w:val="0"/>
        <w:widowControl w:val="0"/>
        <w:kinsoku/>
        <w:wordWrap/>
        <w:overflowPunct/>
        <w:topLinePunct w:val="0"/>
        <w:autoSpaceDE w:val="0"/>
        <w:autoSpaceDN w:val="0"/>
        <w:bidi w:val="0"/>
        <w:adjustRightInd w:val="0"/>
        <w:snapToGrid w:val="0"/>
        <w:spacing w:line="360" w:lineRule="auto"/>
        <w:ind w:firstLine="3906" w:firstLineChars="1860"/>
        <w:jc w:val="right"/>
        <w:textAlignment w:val="auto"/>
        <w:rPr>
          <w:rFonts w:hint="eastAsia" w:ascii="宋体" w:hAnsi="宋体"/>
          <w:snapToGrid w:val="0"/>
          <w:color w:val="auto"/>
          <w:kern w:val="0"/>
          <w:sz w:val="20"/>
          <w:szCs w:val="20"/>
          <w:highlight w:val="none"/>
        </w:rPr>
      </w:pP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年</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日</w:t>
      </w:r>
      <w:r>
        <w:rPr>
          <w:rFonts w:hint="eastAsia" w:ascii="宋体" w:hAnsi="宋体"/>
          <w:snapToGrid w:val="0"/>
          <w:color w:val="auto"/>
          <w:kern w:val="0"/>
          <w:szCs w:val="21"/>
          <w:highlight w:val="none"/>
        </w:rPr>
        <w:t xml:space="preserve">  </w:t>
      </w:r>
    </w:p>
    <w:p>
      <w:pPr>
        <w:rPr>
          <w:rFonts w:ascii="宋体" w:hAnsi="宋体"/>
          <w:color w:val="auto"/>
          <w:highlight w:val="none"/>
        </w:rPr>
      </w:pPr>
      <w:r>
        <w:rPr>
          <w:rFonts w:ascii="宋体" w:hAnsi="宋体"/>
          <w:color w:val="auto"/>
          <w:highlight w:val="none"/>
        </w:rPr>
        <w:br w:type="page"/>
      </w:r>
    </w:p>
    <w:p>
      <w:pPr>
        <w:pStyle w:val="3"/>
        <w:spacing w:line="360" w:lineRule="auto"/>
        <w:jc w:val="center"/>
        <w:rPr>
          <w:rFonts w:hint="eastAsia" w:ascii="宋体" w:hAnsi="宋体" w:cs="宋体"/>
          <w:b w:val="0"/>
          <w:snapToGrid w:val="0"/>
          <w:color w:val="auto"/>
          <w:highlight w:val="none"/>
        </w:rPr>
      </w:pPr>
      <w:bookmarkStart w:id="96" w:name="_Toc509218699"/>
      <w:bookmarkStart w:id="97" w:name="_Toc14927"/>
      <w:bookmarkStart w:id="98" w:name="_Toc15674"/>
      <w:r>
        <w:rPr>
          <w:rFonts w:hint="eastAsia" w:ascii="宋体" w:hAnsi="宋体" w:cs="宋体"/>
          <w:bCs w:val="0"/>
          <w:snapToGrid w:val="0"/>
          <w:color w:val="auto"/>
          <w:highlight w:val="none"/>
        </w:rPr>
        <w:t>第一章  投标邀请书（适用于邀请招标）</w:t>
      </w:r>
      <w:bookmarkEnd w:id="92"/>
      <w:bookmarkEnd w:id="93"/>
      <w:bookmarkEnd w:id="94"/>
      <w:bookmarkEnd w:id="95"/>
      <w:bookmarkEnd w:id="96"/>
      <w:bookmarkEnd w:id="97"/>
      <w:bookmarkEnd w:id="98"/>
    </w:p>
    <w:p>
      <w:pPr>
        <w:tabs>
          <w:tab w:val="left" w:pos="3425"/>
          <w:tab w:val="left" w:pos="5520"/>
        </w:tabs>
        <w:autoSpaceDE w:val="0"/>
        <w:autoSpaceDN w:val="0"/>
        <w:adjustRightInd w:val="0"/>
        <w:snapToGrid w:val="0"/>
        <w:spacing w:line="450" w:lineRule="exact"/>
        <w:jc w:val="center"/>
        <w:rPr>
          <w:rFonts w:ascii="宋体" w:hAnsi="宋体"/>
          <w:color w:val="auto"/>
          <w:kern w:val="0"/>
          <w:sz w:val="28"/>
          <w:szCs w:val="28"/>
          <w:highlight w:val="none"/>
        </w:rPr>
      </w:pPr>
      <w:bookmarkStart w:id="99" w:name="_Toc509218700"/>
      <w:bookmarkStart w:id="100" w:name="_Toc224103307"/>
      <w:bookmarkStart w:id="101" w:name="_Toc287607736"/>
      <w:bookmarkStart w:id="102" w:name="_Toc287620675"/>
      <w:bookmarkStart w:id="103" w:name="_Toc430530424"/>
      <w:bookmarkStart w:id="104" w:name="_Toc277082543"/>
      <w:r>
        <w:rPr>
          <w:rFonts w:hint="eastAsia" w:ascii="宋体" w:hAnsi="宋体"/>
          <w:snapToGrid w:val="0"/>
          <w:color w:val="auto"/>
          <w:kern w:val="0"/>
          <w:szCs w:val="21"/>
          <w:highlight w:val="none"/>
          <w:u w:val="single"/>
        </w:rPr>
        <w:t xml:space="preserve">                 </w:t>
      </w:r>
      <w:r>
        <w:rPr>
          <w:rFonts w:ascii="宋体" w:hAnsi="宋体"/>
          <w:color w:val="auto"/>
          <w:sz w:val="28"/>
          <w:szCs w:val="28"/>
          <w:highlight w:val="none"/>
          <w:u w:val="single"/>
        </w:rPr>
        <w:t>（项目名称）</w:t>
      </w:r>
      <w:r>
        <w:rPr>
          <w:rFonts w:ascii="宋体" w:hAnsi="宋体"/>
          <w:color w:val="auto"/>
          <w:w w:val="99"/>
          <w:kern w:val="0"/>
          <w:sz w:val="28"/>
          <w:szCs w:val="28"/>
          <w:highlight w:val="none"/>
        </w:rPr>
        <w:t>投标邀请书</w:t>
      </w:r>
    </w:p>
    <w:p>
      <w:pPr>
        <w:tabs>
          <w:tab w:val="left" w:pos="2940"/>
        </w:tabs>
        <w:autoSpaceDE w:val="0"/>
        <w:autoSpaceDN w:val="0"/>
        <w:adjustRightInd w:val="0"/>
        <w:snapToGrid w:val="0"/>
        <w:spacing w:line="450" w:lineRule="exact"/>
        <w:jc w:val="left"/>
        <w:rPr>
          <w:rFonts w:ascii="宋体" w:hAnsi="宋体"/>
          <w:b/>
          <w:snapToGrid w:val="0"/>
          <w:color w:val="auto"/>
          <w:sz w:val="28"/>
          <w:szCs w:val="28"/>
          <w:highlight w:val="none"/>
        </w:rPr>
      </w:pP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（被邀请单位名称）</w:t>
      </w:r>
      <w:r>
        <w:rPr>
          <w:rFonts w:ascii="宋体" w:hAnsi="宋体"/>
          <w:b/>
          <w:snapToGrid w:val="0"/>
          <w:color w:val="auto"/>
          <w:kern w:val="0"/>
          <w:szCs w:val="21"/>
          <w:highlight w:val="none"/>
        </w:rPr>
        <w:t>：</w:t>
      </w:r>
      <w:r>
        <w:rPr>
          <w:rFonts w:ascii="宋体" w:hAnsi="宋体"/>
          <w:snapToGrid w:val="0"/>
          <w:color w:val="auto"/>
          <w:kern w:val="0"/>
          <w:szCs w:val="21"/>
          <w:highlight w:val="none"/>
        </w:rPr>
        <w:t xml:space="preserve"> </w:t>
      </w:r>
    </w:p>
    <w:p>
      <w:pPr>
        <w:pStyle w:val="4"/>
        <w:spacing w:before="0" w:after="0" w:line="360" w:lineRule="auto"/>
        <w:rPr>
          <w:rFonts w:hint="eastAsia" w:ascii="宋体" w:hAnsi="宋体" w:cs="宋体"/>
          <w:snapToGrid w:val="0"/>
          <w:color w:val="auto"/>
          <w:highlight w:val="none"/>
        </w:rPr>
      </w:pPr>
      <w:bookmarkStart w:id="105" w:name="_Toc6538"/>
      <w:bookmarkStart w:id="106" w:name="_Toc24390"/>
      <w:r>
        <w:rPr>
          <w:rFonts w:hint="eastAsia" w:ascii="宋体" w:hAnsi="宋体" w:cs="宋体"/>
          <w:snapToGrid w:val="0"/>
          <w:color w:val="auto"/>
          <w:highlight w:val="none"/>
        </w:rPr>
        <w:t>1. 招标条件</w:t>
      </w:r>
      <w:bookmarkEnd w:id="99"/>
      <w:bookmarkEnd w:id="100"/>
      <w:bookmarkEnd w:id="101"/>
      <w:bookmarkEnd w:id="102"/>
      <w:bookmarkEnd w:id="103"/>
      <w:bookmarkEnd w:id="104"/>
      <w:bookmarkEnd w:id="105"/>
      <w:bookmarkEnd w:id="106"/>
    </w:p>
    <w:p>
      <w:pPr>
        <w:tabs>
          <w:tab w:val="left" w:pos="4305"/>
          <w:tab w:val="left" w:pos="4640"/>
          <w:tab w:val="left" w:pos="7240"/>
        </w:tabs>
        <w:autoSpaceDE w:val="0"/>
        <w:autoSpaceDN w:val="0"/>
        <w:adjustRightInd w:val="0"/>
        <w:snapToGrid w:val="0"/>
        <w:spacing w:line="450" w:lineRule="exact"/>
        <w:ind w:firstLine="420"/>
        <w:rPr>
          <w:rFonts w:ascii="宋体" w:hAnsi="宋体"/>
          <w:snapToGrid w:val="0"/>
          <w:color w:val="auto"/>
          <w:kern w:val="0"/>
          <w:szCs w:val="21"/>
          <w:highlight w:val="none"/>
        </w:rPr>
      </w:pPr>
      <w:bookmarkStart w:id="107" w:name="_Toc277082544"/>
      <w:bookmarkStart w:id="108" w:name="_Toc430530425"/>
      <w:bookmarkStart w:id="109" w:name="_Toc509218701"/>
      <w:bookmarkStart w:id="110" w:name="_Toc287607737"/>
      <w:bookmarkStart w:id="111" w:name="_Toc224103308"/>
      <w:bookmarkStart w:id="112" w:name="_Toc287620676"/>
      <w:r>
        <w:rPr>
          <w:rFonts w:ascii="宋体" w:hAnsi="宋体"/>
          <w:snapToGrid w:val="0"/>
          <w:color w:val="auto"/>
          <w:kern w:val="0"/>
          <w:szCs w:val="21"/>
          <w:highlight w:val="none"/>
        </w:rPr>
        <w:t>本招标项目</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（项目名称）</w:t>
      </w:r>
      <w:r>
        <w:rPr>
          <w:rFonts w:ascii="宋体" w:hAnsi="宋体"/>
          <w:snapToGrid w:val="0"/>
          <w:color w:val="auto"/>
          <w:kern w:val="0"/>
          <w:szCs w:val="21"/>
          <w:highlight w:val="none"/>
        </w:rPr>
        <w:t>已由</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（项目审批</w:t>
      </w:r>
      <w:r>
        <w:rPr>
          <w:rFonts w:hint="eastAsia" w:ascii="宋体" w:hAnsi="宋体"/>
          <w:snapToGrid w:val="0"/>
          <w:color w:val="auto"/>
          <w:kern w:val="0"/>
          <w:szCs w:val="21"/>
          <w:highlight w:val="none"/>
          <w:u w:val="single"/>
          <w:lang w:val="en-US" w:eastAsia="zh-CN"/>
        </w:rPr>
        <w:t>或</w:t>
      </w:r>
      <w:r>
        <w:rPr>
          <w:rFonts w:ascii="宋体" w:hAnsi="宋体"/>
          <w:snapToGrid w:val="0"/>
          <w:color w:val="auto"/>
          <w:kern w:val="0"/>
          <w:szCs w:val="21"/>
          <w:highlight w:val="none"/>
          <w:u w:val="single"/>
        </w:rPr>
        <w:t>核准机关名称）</w:t>
      </w:r>
      <w:r>
        <w:rPr>
          <w:rFonts w:ascii="宋体" w:hAnsi="宋体"/>
          <w:snapToGrid w:val="0"/>
          <w:color w:val="auto"/>
          <w:kern w:val="0"/>
          <w:szCs w:val="21"/>
          <w:highlight w:val="none"/>
        </w:rPr>
        <w:t>以</w:t>
      </w:r>
      <w:r>
        <w:rPr>
          <w:rFonts w:hint="eastAsia" w:ascii="宋体" w:hAnsi="宋体"/>
          <w:snapToGrid w:val="0"/>
          <w:color w:val="auto"/>
          <w:kern w:val="0"/>
          <w:szCs w:val="21"/>
          <w:highlight w:val="none"/>
          <w:u w:val="single"/>
        </w:rPr>
        <w:t xml:space="preserve">                 </w:t>
      </w:r>
      <w:r>
        <w:rPr>
          <w:rFonts w:hint="eastAsia" w:ascii="宋体" w:hAnsi="宋体" w:cs="宋体"/>
          <w:snapToGrid w:val="0"/>
          <w:color w:val="auto"/>
          <w:kern w:val="0"/>
          <w:szCs w:val="21"/>
          <w:highlight w:val="none"/>
          <w:u w:val="single"/>
        </w:rPr>
        <w:t>（批文名称及编号）</w:t>
      </w:r>
      <w:r>
        <w:rPr>
          <w:rFonts w:ascii="宋体" w:hAnsi="宋体"/>
          <w:snapToGrid w:val="0"/>
          <w:color w:val="auto"/>
          <w:kern w:val="0"/>
          <w:szCs w:val="21"/>
          <w:highlight w:val="none"/>
        </w:rPr>
        <w:t>批准建设，项目业主为</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，建设资金来自</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（资金来源）</w:t>
      </w:r>
      <w:r>
        <w:rPr>
          <w:rFonts w:ascii="宋体" w:hAnsi="宋体"/>
          <w:snapToGrid w:val="0"/>
          <w:color w:val="auto"/>
          <w:kern w:val="0"/>
          <w:szCs w:val="21"/>
          <w:highlight w:val="none"/>
        </w:rPr>
        <w:t>，项目出资比例为</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，招标人为</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。项目已具备招标条件，现邀请你单位参加</w:t>
      </w:r>
      <w:r>
        <w:rPr>
          <w:rFonts w:hint="eastAsia" w:ascii="宋体" w:hAnsi="宋体"/>
          <w:snapToGrid w:val="0"/>
          <w:color w:val="auto"/>
          <w:kern w:val="0"/>
          <w:szCs w:val="21"/>
          <w:highlight w:val="none"/>
          <w:u w:val="single"/>
        </w:rPr>
        <w:t>该项目的施工</w:t>
      </w:r>
      <w:r>
        <w:rPr>
          <w:rFonts w:ascii="宋体" w:hAnsi="宋体"/>
          <w:snapToGrid w:val="0"/>
          <w:color w:val="auto"/>
          <w:kern w:val="0"/>
          <w:szCs w:val="21"/>
          <w:highlight w:val="none"/>
        </w:rPr>
        <w:t>投标。</w:t>
      </w:r>
    </w:p>
    <w:p>
      <w:pPr>
        <w:pStyle w:val="4"/>
        <w:spacing w:before="0" w:after="0" w:line="360" w:lineRule="auto"/>
        <w:rPr>
          <w:rFonts w:hint="eastAsia" w:ascii="宋体" w:hAnsi="宋体" w:cs="宋体"/>
          <w:bCs w:val="0"/>
          <w:snapToGrid w:val="0"/>
          <w:color w:val="auto"/>
          <w:highlight w:val="none"/>
        </w:rPr>
      </w:pPr>
      <w:bookmarkStart w:id="113" w:name="_Toc11109"/>
      <w:bookmarkStart w:id="114" w:name="_Toc19333"/>
      <w:r>
        <w:rPr>
          <w:rFonts w:hint="eastAsia" w:ascii="宋体" w:hAnsi="宋体" w:cs="宋体"/>
          <w:bCs w:val="0"/>
          <w:snapToGrid w:val="0"/>
          <w:color w:val="auto"/>
          <w:highlight w:val="none"/>
        </w:rPr>
        <w:t>2. 项目概况与招标范围</w:t>
      </w:r>
      <w:bookmarkEnd w:id="107"/>
      <w:bookmarkEnd w:id="108"/>
      <w:bookmarkEnd w:id="109"/>
      <w:bookmarkEnd w:id="110"/>
      <w:bookmarkEnd w:id="111"/>
      <w:bookmarkEnd w:id="112"/>
      <w:bookmarkEnd w:id="113"/>
      <w:bookmarkEnd w:id="114"/>
    </w:p>
    <w:p>
      <w:pPr>
        <w:spacing w:line="360" w:lineRule="auto"/>
        <w:ind w:firstLine="420" w:firstLineChars="200"/>
        <w:rPr>
          <w:rFonts w:hint="eastAsia" w:ascii="宋体" w:hAnsi="宋体" w:cs="宋体"/>
          <w:snapToGrid w:val="0"/>
          <w:color w:val="auto"/>
          <w:kern w:val="0"/>
          <w:szCs w:val="21"/>
          <w:highlight w:val="none"/>
        </w:rPr>
      </w:pPr>
      <w:bookmarkStart w:id="115" w:name="_Toc430530426"/>
      <w:bookmarkStart w:id="116" w:name="_Toc224103309"/>
      <w:bookmarkStart w:id="117" w:name="_Toc277082545"/>
      <w:bookmarkStart w:id="118" w:name="_Toc287607738"/>
      <w:bookmarkStart w:id="119" w:name="_Toc509218702"/>
      <w:bookmarkStart w:id="120" w:name="_Toc287620677"/>
      <w:r>
        <w:rPr>
          <w:rFonts w:hint="eastAsia" w:ascii="宋体" w:hAnsi="宋体" w:cs="宋体"/>
          <w:snapToGrid w:val="0"/>
          <w:color w:val="auto"/>
          <w:kern w:val="0"/>
          <w:szCs w:val="21"/>
          <w:highlight w:val="none"/>
        </w:rPr>
        <w:t>2</w:t>
      </w:r>
      <w:r>
        <w:rPr>
          <w:rFonts w:ascii="宋体" w:hAnsi="宋体" w:cs="宋体"/>
          <w:snapToGrid w:val="0"/>
          <w:color w:val="auto"/>
          <w:kern w:val="0"/>
          <w:szCs w:val="21"/>
          <w:highlight w:val="none"/>
        </w:rPr>
        <w:t>.1</w:t>
      </w:r>
      <w:r>
        <w:rPr>
          <w:rFonts w:hint="eastAsia" w:ascii="宋体" w:hAnsi="宋体" w:cs="宋体"/>
          <w:snapToGrid w:val="0"/>
          <w:color w:val="auto"/>
          <w:kern w:val="0"/>
          <w:szCs w:val="21"/>
          <w:highlight w:val="none"/>
        </w:rPr>
        <w:t xml:space="preserve"> </w:t>
      </w:r>
      <w:r>
        <w:rPr>
          <w:rFonts w:ascii="宋体" w:hAnsi="宋体" w:cs="宋体"/>
          <w:snapToGrid w:val="0"/>
          <w:color w:val="auto"/>
          <w:kern w:val="0"/>
          <w:szCs w:val="21"/>
          <w:highlight w:val="none"/>
        </w:rPr>
        <w:t>建设地点：</w:t>
      </w:r>
      <w:r>
        <w:rPr>
          <w:rFonts w:hint="eastAsia" w:ascii="宋体" w:hAnsi="宋体" w:cs="宋体"/>
          <w:snapToGrid w:val="0"/>
          <w:color w:val="auto"/>
          <w:kern w:val="0"/>
          <w:szCs w:val="21"/>
          <w:highlight w:val="none"/>
          <w:u w:val="single"/>
        </w:rPr>
        <w:t xml:space="preserve">        </w:t>
      </w:r>
    </w:p>
    <w:p>
      <w:pPr>
        <w:spacing w:line="360" w:lineRule="auto"/>
        <w:ind w:firstLine="420" w:firstLineChars="200"/>
        <w:rPr>
          <w:rFonts w:hint="eastAsia" w:ascii="宋体" w:hAnsi="宋体"/>
          <w:i/>
          <w:color w:val="auto"/>
          <w:szCs w:val="21"/>
          <w:highlight w:val="none"/>
        </w:rPr>
      </w:pPr>
      <w:r>
        <w:rPr>
          <w:rFonts w:hint="eastAsia" w:ascii="宋体" w:hAnsi="宋体"/>
          <w:i/>
          <w:color w:val="auto"/>
          <w:szCs w:val="21"/>
          <w:highlight w:val="none"/>
        </w:rPr>
        <w:t>[提示：填写公路线路的起止地点及途径的主要节点]</w:t>
      </w:r>
    </w:p>
    <w:p>
      <w:pPr>
        <w:spacing w:line="360" w:lineRule="auto"/>
        <w:ind w:firstLine="420" w:firstLineChars="20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2</w:t>
      </w:r>
      <w:r>
        <w:rPr>
          <w:rFonts w:ascii="宋体" w:hAnsi="宋体" w:cs="宋体"/>
          <w:snapToGrid w:val="0"/>
          <w:color w:val="auto"/>
          <w:kern w:val="0"/>
          <w:szCs w:val="21"/>
          <w:highlight w:val="none"/>
        </w:rPr>
        <w:t>.2</w:t>
      </w:r>
      <w:r>
        <w:rPr>
          <w:rFonts w:hint="eastAsia" w:ascii="宋体" w:hAnsi="宋体" w:cs="宋体"/>
          <w:snapToGrid w:val="0"/>
          <w:color w:val="auto"/>
          <w:kern w:val="0"/>
          <w:szCs w:val="21"/>
          <w:highlight w:val="none"/>
        </w:rPr>
        <w:t xml:space="preserve"> 项目概况与</w:t>
      </w:r>
      <w:r>
        <w:rPr>
          <w:rFonts w:ascii="宋体" w:hAnsi="宋体" w:cs="宋体"/>
          <w:snapToGrid w:val="0"/>
          <w:color w:val="auto"/>
          <w:kern w:val="0"/>
          <w:szCs w:val="21"/>
          <w:highlight w:val="none"/>
        </w:rPr>
        <w:t>建设规模：</w:t>
      </w:r>
      <w:r>
        <w:rPr>
          <w:rFonts w:hint="eastAsia" w:ascii="宋体" w:hAnsi="宋体" w:cs="宋体"/>
          <w:snapToGrid w:val="0"/>
          <w:color w:val="auto"/>
          <w:kern w:val="0"/>
          <w:szCs w:val="21"/>
          <w:highlight w:val="none"/>
          <w:u w:val="single"/>
        </w:rPr>
        <w:t xml:space="preserve">        </w:t>
      </w:r>
    </w:p>
    <w:p>
      <w:pPr>
        <w:spacing w:line="360" w:lineRule="auto"/>
        <w:ind w:firstLine="420" w:firstLineChars="200"/>
        <w:rPr>
          <w:rFonts w:ascii="宋体" w:hAnsi="宋体"/>
          <w:i/>
          <w:color w:val="auto"/>
          <w:szCs w:val="21"/>
          <w:highlight w:val="none"/>
        </w:rPr>
      </w:pPr>
      <w:r>
        <w:rPr>
          <w:rFonts w:hint="eastAsia" w:ascii="宋体" w:hAnsi="宋体"/>
          <w:i/>
          <w:color w:val="auto"/>
          <w:szCs w:val="21"/>
          <w:highlight w:val="none"/>
        </w:rPr>
        <w:t>[提示：</w:t>
      </w:r>
      <w:r>
        <w:rPr>
          <w:rFonts w:hint="eastAsia" w:asciiTheme="minorEastAsia" w:hAnsiTheme="minorEastAsia" w:eastAsiaTheme="minorEastAsia"/>
          <w:i/>
          <w:color w:val="auto"/>
          <w:szCs w:val="21"/>
          <w:highlight w:val="none"/>
        </w:rPr>
        <w:t>项目概况与建设规模</w:t>
      </w:r>
      <w:r>
        <w:rPr>
          <w:rFonts w:hint="eastAsia" w:ascii="宋体" w:hAnsi="宋体"/>
          <w:i/>
          <w:snapToGrid w:val="0"/>
          <w:kern w:val="0"/>
          <w:szCs w:val="21"/>
        </w:rPr>
        <w:t>应体现与业绩</w:t>
      </w:r>
      <w:r>
        <w:rPr>
          <w:rFonts w:hint="eastAsia" w:ascii="宋体" w:hAnsi="宋体"/>
          <w:i/>
          <w:snapToGrid w:val="0"/>
          <w:kern w:val="0"/>
          <w:szCs w:val="21"/>
          <w:lang w:val="en-US" w:eastAsia="zh-CN"/>
        </w:rPr>
        <w:t>要求</w:t>
      </w:r>
      <w:r>
        <w:rPr>
          <w:rFonts w:hint="eastAsia" w:ascii="宋体" w:hAnsi="宋体"/>
          <w:i/>
          <w:snapToGrid w:val="0"/>
          <w:kern w:val="0"/>
          <w:szCs w:val="21"/>
        </w:rPr>
        <w:t>对应的参数，</w:t>
      </w:r>
      <w:r>
        <w:rPr>
          <w:rFonts w:hint="eastAsia" w:ascii="宋体" w:hAnsi="宋体"/>
          <w:i/>
          <w:color w:val="auto"/>
          <w:szCs w:val="21"/>
          <w:highlight w:val="none"/>
        </w:rPr>
        <w:t>包括但不限于：项目公路里程、技术等级、路面厚度及结构型式、重要构造物数量及结构型式（如特大桥）、大中桥总数及计长，隧道总数量及计长等。]</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2.3 □本项目工程总投资</w:t>
      </w:r>
      <w:r>
        <w:rPr>
          <w:rFonts w:hint="eastAsia" w:ascii="宋体" w:hAnsi="宋体"/>
          <w:snapToGrid w:val="0"/>
          <w:color w:val="auto"/>
          <w:kern w:val="0"/>
          <w:szCs w:val="21"/>
          <w:highlight w:val="none"/>
          <w:lang w:val="en-US" w:eastAsia="zh-CN"/>
        </w:rPr>
        <w:t>金</w:t>
      </w:r>
      <w:r>
        <w:rPr>
          <w:rFonts w:hint="eastAsia" w:ascii="宋体" w:hAnsi="宋体"/>
          <w:snapToGrid w:val="0"/>
          <w:color w:val="auto"/>
          <w:kern w:val="0"/>
          <w:szCs w:val="21"/>
          <w:highlight w:val="none"/>
        </w:rPr>
        <w:t>额：</w:t>
      </w:r>
      <w:r>
        <w:rPr>
          <w:rFonts w:hint="eastAsia" w:ascii="宋体" w:hAnsi="宋体"/>
          <w:snapToGrid w:val="0"/>
          <w:color w:val="auto"/>
          <w:kern w:val="0"/>
          <w:szCs w:val="21"/>
          <w:highlight w:val="none"/>
          <w:u w:val="single"/>
        </w:rPr>
        <w:t xml:space="preserve">        </w:t>
      </w:r>
    </w:p>
    <w:p>
      <w:pPr>
        <w:tabs>
          <w:tab w:val="left" w:pos="3840"/>
          <w:tab w:val="left" w:pos="5300"/>
        </w:tabs>
        <w:autoSpaceDE w:val="0"/>
        <w:autoSpaceDN w:val="0"/>
        <w:adjustRightInd w:val="0"/>
        <w:snapToGrid w:val="0"/>
        <w:spacing w:line="460" w:lineRule="exact"/>
        <w:ind w:firstLine="840" w:firstLineChars="400"/>
        <w:jc w:val="left"/>
        <w:rPr>
          <w:rFonts w:hint="eastAsia" w:ascii="宋体" w:hAnsi="宋体" w:cs="宋体"/>
          <w:snapToGrid w:val="0"/>
          <w:color w:val="auto"/>
          <w:kern w:val="0"/>
          <w:szCs w:val="21"/>
          <w:highlight w:val="none"/>
        </w:rPr>
      </w:pPr>
      <w:r>
        <w:rPr>
          <w:rFonts w:hint="eastAsia" w:ascii="宋体" w:hAnsi="宋体"/>
          <w:snapToGrid w:val="0"/>
          <w:color w:val="auto"/>
          <w:kern w:val="0"/>
          <w:szCs w:val="21"/>
          <w:highlight w:val="none"/>
        </w:rPr>
        <w:t>□本次招标项目合同估算金额：</w:t>
      </w:r>
      <w:r>
        <w:rPr>
          <w:rFonts w:hint="eastAsia" w:ascii="宋体" w:hAnsi="宋体"/>
          <w:snapToGrid w:val="0"/>
          <w:color w:val="auto"/>
          <w:kern w:val="0"/>
          <w:szCs w:val="21"/>
          <w:highlight w:val="none"/>
          <w:u w:val="single"/>
        </w:rPr>
        <w:t xml:space="preserve">        </w:t>
      </w:r>
    </w:p>
    <w:p>
      <w:pPr>
        <w:spacing w:line="360" w:lineRule="auto"/>
        <w:ind w:firstLine="420" w:firstLineChars="20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2</w:t>
      </w:r>
      <w:r>
        <w:rPr>
          <w:rFonts w:ascii="宋体" w:hAnsi="宋体" w:cs="宋体"/>
          <w:snapToGrid w:val="0"/>
          <w:color w:val="auto"/>
          <w:kern w:val="0"/>
          <w:szCs w:val="21"/>
          <w:highlight w:val="none"/>
        </w:rPr>
        <w:t>.</w:t>
      </w:r>
      <w:r>
        <w:rPr>
          <w:rFonts w:hint="eastAsia" w:ascii="宋体" w:hAnsi="宋体" w:cs="宋体"/>
          <w:snapToGrid w:val="0"/>
          <w:color w:val="auto"/>
          <w:kern w:val="0"/>
          <w:szCs w:val="21"/>
          <w:highlight w:val="none"/>
        </w:rPr>
        <w:t xml:space="preserve">4 </w:t>
      </w:r>
      <w:r>
        <w:rPr>
          <w:rFonts w:ascii="宋体" w:hAnsi="宋体" w:cs="宋体"/>
          <w:snapToGrid w:val="0"/>
          <w:color w:val="auto"/>
          <w:kern w:val="0"/>
          <w:szCs w:val="21"/>
          <w:highlight w:val="none"/>
        </w:rPr>
        <w:t>招标范围：</w:t>
      </w:r>
      <w:r>
        <w:rPr>
          <w:rFonts w:hint="eastAsia" w:ascii="宋体" w:hAnsi="宋体" w:cs="宋体"/>
          <w:snapToGrid w:val="0"/>
          <w:color w:val="auto"/>
          <w:kern w:val="0"/>
          <w:szCs w:val="21"/>
          <w:highlight w:val="none"/>
          <w:u w:val="single"/>
        </w:rPr>
        <w:t xml:space="preserve">        </w:t>
      </w:r>
    </w:p>
    <w:p>
      <w:pPr>
        <w:spacing w:line="360" w:lineRule="auto"/>
        <w:ind w:firstLine="420" w:firstLineChars="200"/>
        <w:rPr>
          <w:rFonts w:ascii="宋体" w:hAnsi="宋体"/>
          <w:i/>
          <w:color w:val="auto"/>
          <w:szCs w:val="21"/>
          <w:highlight w:val="none"/>
        </w:rPr>
      </w:pPr>
      <w:r>
        <w:rPr>
          <w:rFonts w:hint="eastAsia" w:ascii="宋体" w:hAnsi="宋体"/>
          <w:i/>
          <w:color w:val="auto"/>
          <w:szCs w:val="21"/>
          <w:highlight w:val="none"/>
        </w:rPr>
        <w:t>[提示：招标范围应准确明了，按照项目审批、核准文件采用工程专业术语进行填写。]</w:t>
      </w:r>
    </w:p>
    <w:p>
      <w:pPr>
        <w:spacing w:line="360" w:lineRule="auto"/>
        <w:ind w:firstLine="420" w:firstLineChars="200"/>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2</w:t>
      </w:r>
      <w:r>
        <w:rPr>
          <w:rFonts w:ascii="宋体" w:hAnsi="宋体" w:cs="宋体"/>
          <w:snapToGrid w:val="0"/>
          <w:color w:val="auto"/>
          <w:kern w:val="0"/>
          <w:szCs w:val="21"/>
          <w:highlight w:val="none"/>
        </w:rPr>
        <w:t>.</w:t>
      </w:r>
      <w:r>
        <w:rPr>
          <w:rFonts w:hint="eastAsia" w:ascii="宋体" w:hAnsi="宋体" w:cs="宋体"/>
          <w:snapToGrid w:val="0"/>
          <w:color w:val="auto"/>
          <w:kern w:val="0"/>
          <w:szCs w:val="21"/>
          <w:highlight w:val="none"/>
        </w:rPr>
        <w:t xml:space="preserve">5 </w:t>
      </w:r>
      <w:r>
        <w:rPr>
          <w:rFonts w:ascii="宋体" w:hAnsi="宋体" w:cs="宋体"/>
          <w:snapToGrid w:val="0"/>
          <w:color w:val="auto"/>
          <w:kern w:val="0"/>
          <w:szCs w:val="21"/>
          <w:highlight w:val="none"/>
        </w:rPr>
        <w:t>工期要求：</w:t>
      </w:r>
      <w:r>
        <w:rPr>
          <w:rFonts w:hint="eastAsia" w:ascii="宋体" w:hAnsi="宋体" w:cs="宋体"/>
          <w:snapToGrid w:val="0"/>
          <w:color w:val="auto"/>
          <w:kern w:val="0"/>
          <w:szCs w:val="21"/>
          <w:highlight w:val="none"/>
          <w:u w:val="single"/>
        </w:rPr>
        <w:t xml:space="preserve">        日历天</w:t>
      </w:r>
    </w:p>
    <w:p>
      <w:pPr>
        <w:spacing w:line="360" w:lineRule="auto"/>
        <w:ind w:firstLine="840" w:firstLineChars="400"/>
        <w:rPr>
          <w:rFonts w:hint="eastAsia"/>
          <w:color w:val="auto"/>
          <w:highlight w:val="none"/>
        </w:rPr>
      </w:pPr>
      <w:r>
        <w:rPr>
          <w:rFonts w:hint="eastAsia" w:ascii="宋体" w:hAnsi="宋体" w:cs="宋体"/>
          <w:snapToGrid w:val="0"/>
          <w:color w:val="auto"/>
          <w:kern w:val="0"/>
          <w:szCs w:val="21"/>
          <w:highlight w:val="none"/>
        </w:rPr>
        <w:t>缺陷责任期要求：</w:t>
      </w:r>
      <w:r>
        <w:rPr>
          <w:rFonts w:hint="eastAsia" w:ascii="宋体" w:hAnsi="宋体" w:cs="宋体"/>
          <w:snapToGrid w:val="0"/>
          <w:color w:val="auto"/>
          <w:kern w:val="0"/>
          <w:szCs w:val="21"/>
          <w:highlight w:val="none"/>
          <w:u w:val="single"/>
        </w:rPr>
        <w:t xml:space="preserve">     </w:t>
      </w:r>
      <w:r>
        <w:rPr>
          <w:rFonts w:hint="eastAsia"/>
          <w:color w:val="auto"/>
          <w:highlight w:val="none"/>
          <w:u w:val="single"/>
        </w:rPr>
        <w:t xml:space="preserve">   个月</w:t>
      </w:r>
    </w:p>
    <w:p>
      <w:pPr>
        <w:spacing w:line="360" w:lineRule="auto"/>
        <w:ind w:firstLine="840" w:firstLineChars="400"/>
        <w:rPr>
          <w:rFonts w:hint="eastAsia" w:ascii="宋体" w:hAnsi="宋体" w:cs="宋体"/>
          <w:snapToGrid w:val="0"/>
          <w:color w:val="auto"/>
          <w:kern w:val="0"/>
          <w:szCs w:val="21"/>
          <w:highlight w:val="none"/>
        </w:rPr>
      </w:pPr>
      <w:r>
        <w:rPr>
          <w:rFonts w:hint="eastAsia" w:ascii="宋体" w:hAnsi="宋体"/>
          <w:snapToGrid w:val="0"/>
          <w:color w:val="auto"/>
          <w:kern w:val="0"/>
          <w:szCs w:val="21"/>
          <w:highlight w:val="none"/>
        </w:rPr>
        <w:t>□</w:t>
      </w:r>
      <w:r>
        <w:rPr>
          <w:rFonts w:hint="eastAsia" w:ascii="宋体" w:hAnsi="宋体" w:cs="宋体"/>
          <w:snapToGrid w:val="0"/>
          <w:color w:val="auto"/>
          <w:kern w:val="0"/>
          <w:szCs w:val="21"/>
          <w:highlight w:val="none"/>
        </w:rPr>
        <w:t>节点工期要求：</w:t>
      </w:r>
      <w:r>
        <w:rPr>
          <w:rFonts w:hint="eastAsia" w:ascii="宋体" w:hAnsi="宋体" w:cs="宋体"/>
          <w:snapToGrid w:val="0"/>
          <w:color w:val="auto"/>
          <w:kern w:val="0"/>
          <w:szCs w:val="21"/>
          <w:highlight w:val="none"/>
          <w:u w:val="single"/>
        </w:rPr>
        <w:t xml:space="preserve">        </w:t>
      </w:r>
    </w:p>
    <w:p>
      <w:pPr>
        <w:spacing w:line="460" w:lineRule="exact"/>
        <w:ind w:firstLine="420" w:firstLineChars="200"/>
        <w:rPr>
          <w:rFonts w:hint="eastAsia" w:ascii="宋体" w:hAnsi="宋体" w:cs="宋体"/>
          <w:snapToGrid w:val="0"/>
          <w:color w:val="auto"/>
          <w:kern w:val="0"/>
          <w:szCs w:val="21"/>
          <w:highlight w:val="none"/>
          <w:u w:val="single"/>
        </w:rPr>
      </w:pPr>
      <w:r>
        <w:rPr>
          <w:rFonts w:hint="eastAsia" w:ascii="宋体" w:hAnsi="宋体" w:cs="宋体"/>
          <w:snapToGrid w:val="0"/>
          <w:color w:val="auto"/>
          <w:kern w:val="0"/>
          <w:szCs w:val="21"/>
          <w:highlight w:val="none"/>
        </w:rPr>
        <w:t>2</w:t>
      </w:r>
      <w:r>
        <w:rPr>
          <w:rFonts w:ascii="宋体" w:hAnsi="宋体" w:cs="宋体"/>
          <w:snapToGrid w:val="0"/>
          <w:color w:val="auto"/>
          <w:kern w:val="0"/>
          <w:szCs w:val="21"/>
          <w:highlight w:val="none"/>
        </w:rPr>
        <w:t>.</w:t>
      </w:r>
      <w:r>
        <w:rPr>
          <w:rFonts w:hint="eastAsia" w:ascii="宋体" w:hAnsi="宋体" w:cs="宋体"/>
          <w:snapToGrid w:val="0"/>
          <w:color w:val="auto"/>
          <w:kern w:val="0"/>
          <w:szCs w:val="21"/>
          <w:highlight w:val="none"/>
        </w:rPr>
        <w:t xml:space="preserve">6 </w:t>
      </w:r>
      <w:r>
        <w:rPr>
          <w:rFonts w:ascii="宋体" w:hAnsi="宋体" w:cs="宋体"/>
          <w:snapToGrid w:val="0"/>
          <w:color w:val="auto"/>
          <w:kern w:val="0"/>
          <w:szCs w:val="21"/>
          <w:highlight w:val="none"/>
        </w:rPr>
        <w:t>标段划分（如有）：</w:t>
      </w:r>
      <w:r>
        <w:rPr>
          <w:rFonts w:hint="eastAsia" w:ascii="宋体" w:hAnsi="宋体" w:cs="宋体"/>
          <w:snapToGrid w:val="0"/>
          <w:color w:val="auto"/>
          <w:kern w:val="0"/>
          <w:szCs w:val="21"/>
          <w:highlight w:val="none"/>
          <w:u w:val="single"/>
        </w:rPr>
        <w:t xml:space="preserve">        </w:t>
      </w:r>
    </w:p>
    <w:p>
      <w:pPr>
        <w:spacing w:line="360" w:lineRule="auto"/>
        <w:ind w:firstLine="420" w:firstLineChars="200"/>
        <w:rPr>
          <w:rFonts w:hint="eastAsia" w:ascii="宋体" w:hAnsi="宋体" w:cs="宋体"/>
          <w:snapToGrid w:val="0"/>
          <w:color w:val="auto"/>
          <w:kern w:val="0"/>
          <w:szCs w:val="21"/>
          <w:highlight w:val="none"/>
          <w:u w:val="single"/>
        </w:rPr>
      </w:pPr>
      <w:r>
        <w:rPr>
          <w:rFonts w:hint="eastAsia" w:ascii="宋体" w:hAnsi="宋体"/>
          <w:snapToGrid w:val="0"/>
          <w:kern w:val="0"/>
          <w:szCs w:val="21"/>
          <w:lang w:val="en-US" w:eastAsia="zh-CN"/>
        </w:rPr>
        <w:t>2.</w:t>
      </w:r>
      <w:r>
        <w:rPr>
          <w:rFonts w:hint="default" w:ascii="宋体" w:hAnsi="宋体" w:cs="宋体"/>
          <w:snapToGrid w:val="0"/>
          <w:color w:val="auto"/>
          <w:kern w:val="0"/>
          <w:szCs w:val="21"/>
          <w:highlight w:val="none"/>
          <w:lang w:val="en-US"/>
        </w:rPr>
        <w:t>7</w:t>
      </w:r>
      <w:r>
        <w:rPr>
          <w:rFonts w:hint="eastAsia" w:ascii="宋体" w:hAnsi="宋体" w:cs="宋体"/>
          <w:snapToGrid w:val="0"/>
          <w:color w:val="auto"/>
          <w:kern w:val="0"/>
          <w:szCs w:val="21"/>
          <w:highlight w:val="none"/>
        </w:rPr>
        <w:t xml:space="preserve"> 其他</w:t>
      </w:r>
      <w:r>
        <w:rPr>
          <w:rFonts w:ascii="宋体" w:hAnsi="宋体" w:cs="宋体"/>
          <w:snapToGrid w:val="0"/>
          <w:color w:val="auto"/>
          <w:kern w:val="0"/>
          <w:szCs w:val="21"/>
          <w:highlight w:val="none"/>
        </w:rPr>
        <w:t>：</w:t>
      </w:r>
      <w:r>
        <w:rPr>
          <w:rFonts w:hint="eastAsia" w:ascii="宋体" w:hAnsi="宋体" w:cs="宋体"/>
          <w:snapToGrid w:val="0"/>
          <w:color w:val="auto"/>
          <w:kern w:val="0"/>
          <w:szCs w:val="21"/>
          <w:highlight w:val="none"/>
          <w:u w:val="single"/>
        </w:rPr>
        <w:t xml:space="preserve">        </w:t>
      </w:r>
    </w:p>
    <w:p>
      <w:pPr>
        <w:pStyle w:val="4"/>
        <w:spacing w:before="100" w:after="100" w:line="460" w:lineRule="exact"/>
        <w:rPr>
          <w:rFonts w:hint="default" w:ascii="宋体" w:hAnsi="宋体" w:eastAsia="宋体"/>
          <w:snapToGrid w:val="0"/>
          <w:sz w:val="28"/>
          <w:szCs w:val="28"/>
          <w:lang w:val="en-US" w:eastAsia="zh-CN"/>
        </w:rPr>
      </w:pPr>
      <w:bookmarkStart w:id="121" w:name="_Toc7728"/>
      <w:r>
        <w:rPr>
          <w:rFonts w:hint="eastAsia" w:ascii="宋体" w:hAnsi="宋体"/>
          <w:snapToGrid w:val="0"/>
          <w:sz w:val="28"/>
          <w:szCs w:val="28"/>
          <w:lang w:val="en-US" w:eastAsia="zh-CN"/>
        </w:rPr>
        <w:t>3</w:t>
      </w:r>
      <w:r>
        <w:rPr>
          <w:rFonts w:ascii="宋体" w:hAnsi="宋体"/>
          <w:snapToGrid w:val="0"/>
          <w:sz w:val="28"/>
          <w:szCs w:val="28"/>
        </w:rPr>
        <w:t xml:space="preserve">. </w:t>
      </w:r>
      <w:r>
        <w:rPr>
          <w:rFonts w:hint="eastAsia" w:ascii="宋体" w:hAnsi="宋体"/>
          <w:snapToGrid w:val="0"/>
          <w:sz w:val="28"/>
          <w:szCs w:val="28"/>
          <w:lang w:val="en-US" w:eastAsia="zh-CN"/>
        </w:rPr>
        <w:t>政府采购工程</w:t>
      </w:r>
      <w:bookmarkEnd w:id="121"/>
    </w:p>
    <w:p>
      <w:pPr>
        <w:tabs>
          <w:tab w:val="left" w:pos="3840"/>
          <w:tab w:val="left" w:pos="5300"/>
        </w:tabs>
        <w:autoSpaceDE w:val="0"/>
        <w:autoSpaceDN w:val="0"/>
        <w:adjustRightInd w:val="0"/>
        <w:snapToGrid w:val="0"/>
        <w:spacing w:line="460" w:lineRule="exact"/>
        <w:ind w:firstLine="420" w:firstLineChars="200"/>
        <w:jc w:val="left"/>
        <w:rPr>
          <w:rFonts w:hint="default" w:ascii="宋体" w:hAnsi="宋体"/>
          <w:snapToGrid w:val="0"/>
          <w:kern w:val="0"/>
          <w:szCs w:val="21"/>
          <w:lang w:val="en-US" w:eastAsia="zh-CN"/>
        </w:rPr>
      </w:pPr>
      <w:r>
        <w:rPr>
          <w:rFonts w:hint="eastAsia" w:ascii="宋体" w:hAnsi="宋体"/>
          <w:snapToGrid w:val="0"/>
          <w:kern w:val="0"/>
          <w:szCs w:val="21"/>
          <w:lang w:val="en-US" w:eastAsia="zh-CN"/>
        </w:rPr>
        <w:t xml:space="preserve">3.1 </w:t>
      </w:r>
      <w:r>
        <w:rPr>
          <w:rFonts w:hint="eastAsia" w:ascii="宋体" w:hAnsi="宋体"/>
          <w:snapToGrid w:val="0"/>
          <w:kern w:val="0"/>
          <w:szCs w:val="21"/>
        </w:rPr>
        <w:t>是否属于政府采购工程</w:t>
      </w:r>
      <w:r>
        <w:rPr>
          <w:rFonts w:hint="eastAsia" w:ascii="宋体" w:hAnsi="宋体"/>
          <w:snapToGrid w:val="0"/>
          <w:kern w:val="0"/>
          <w:szCs w:val="21"/>
          <w:lang w:eastAsia="zh-CN"/>
        </w:rPr>
        <w:t>：</w:t>
      </w:r>
      <w:r>
        <w:rPr>
          <w:rFonts w:hint="eastAsia" w:ascii="宋体" w:hAnsi="宋体"/>
          <w:snapToGrid w:val="0"/>
          <w:kern w:val="0"/>
          <w:szCs w:val="21"/>
        </w:rPr>
        <w:t>□是</w:t>
      </w:r>
      <w:r>
        <w:rPr>
          <w:rFonts w:hint="eastAsia" w:ascii="宋体" w:hAnsi="宋体"/>
          <w:snapToGrid w:val="0"/>
          <w:kern w:val="0"/>
          <w:szCs w:val="21"/>
          <w:lang w:val="en-US" w:eastAsia="zh-CN"/>
        </w:rPr>
        <w:t xml:space="preserve"> </w:t>
      </w:r>
      <w:r>
        <w:rPr>
          <w:rFonts w:hint="eastAsia" w:ascii="宋体" w:hAnsi="宋体"/>
          <w:snapToGrid w:val="0"/>
          <w:kern w:val="0"/>
          <w:szCs w:val="21"/>
        </w:rPr>
        <w:t>□否</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kern w:val="0"/>
          <w:szCs w:val="21"/>
        </w:rPr>
      </w:pPr>
      <w:r>
        <w:rPr>
          <w:rFonts w:hint="eastAsia" w:ascii="宋体" w:hAnsi="宋体"/>
          <w:snapToGrid w:val="0"/>
          <w:kern w:val="0"/>
          <w:szCs w:val="21"/>
          <w:lang w:val="en-US" w:eastAsia="zh-CN"/>
        </w:rPr>
        <w:t xml:space="preserve">3.2 </w:t>
      </w:r>
      <w:r>
        <w:rPr>
          <w:rFonts w:hint="eastAsia" w:ascii="宋体" w:hAnsi="宋体"/>
          <w:snapToGrid w:val="0"/>
          <w:kern w:val="0"/>
          <w:szCs w:val="21"/>
        </w:rPr>
        <w:t>是否专门面向中小企业预留：□是</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kern w:val="0"/>
          <w:szCs w:val="21"/>
          <w:highlight w:val="none"/>
        </w:rPr>
      </w:pPr>
      <w:r>
        <w:rPr>
          <w:rFonts w:hint="eastAsia" w:ascii="宋体" w:hAnsi="宋体"/>
          <w:snapToGrid w:val="0"/>
          <w:kern w:val="0"/>
          <w:szCs w:val="21"/>
        </w:rPr>
        <w:t>专门面向中小企业预留的实施方式：</w:t>
      </w:r>
      <w:r>
        <w:rPr>
          <w:rFonts w:hint="eastAsia" w:ascii="宋体" w:hAnsi="宋体"/>
          <w:i/>
          <w:iCs/>
          <w:snapToGrid w:val="0"/>
          <w:kern w:val="0"/>
          <w:szCs w:val="21"/>
          <w:highlight w:val="none"/>
        </w:rPr>
        <w:t>[提示：招标人可选择以下三种方式之一</w:t>
      </w:r>
      <w:r>
        <w:rPr>
          <w:rFonts w:hint="eastAsia" w:ascii="宋体" w:hAnsi="宋体"/>
          <w:i/>
          <w:iCs/>
          <w:snapToGrid w:val="0"/>
          <w:kern w:val="0"/>
          <w:szCs w:val="21"/>
          <w:highlight w:val="none"/>
          <w:lang w:val="en-US" w:eastAsia="zh-CN"/>
        </w:rPr>
        <w:t>。</w:t>
      </w:r>
      <w:r>
        <w:rPr>
          <w:rFonts w:hint="eastAsia" w:ascii="宋体" w:hAnsi="宋体"/>
          <w:i/>
          <w:iCs/>
          <w:snapToGrid w:val="0"/>
          <w:kern w:val="0"/>
          <w:szCs w:val="21"/>
          <w:highlight w:val="none"/>
          <w:u w:val="none"/>
        </w:rPr>
        <w:t>2025年、2026年执行</w:t>
      </w:r>
      <w:r>
        <w:rPr>
          <w:rFonts w:hint="eastAsia" w:ascii="宋体" w:hAnsi="宋体"/>
          <w:i/>
          <w:iCs/>
          <w:snapToGrid w:val="0"/>
          <w:kern w:val="0"/>
          <w:szCs w:val="21"/>
          <w:u w:val="none"/>
        </w:rPr>
        <w:t>不低于40%</w:t>
      </w:r>
      <w:r>
        <w:rPr>
          <w:rFonts w:hint="eastAsia" w:ascii="宋体" w:hAnsi="宋体"/>
          <w:i/>
          <w:iCs/>
          <w:snapToGrid w:val="0"/>
          <w:kern w:val="0"/>
          <w:szCs w:val="21"/>
          <w:highlight w:val="none"/>
          <w:u w:val="none"/>
        </w:rPr>
        <w:t>的比例，之后年度执行不低于30%的比例</w:t>
      </w:r>
      <w:r>
        <w:rPr>
          <w:rFonts w:hint="eastAsia" w:ascii="宋体" w:hAnsi="宋体"/>
          <w:i/>
          <w:iCs/>
          <w:snapToGrid w:val="0"/>
          <w:kern w:val="0"/>
          <w:szCs w:val="21"/>
          <w:highlight w:val="none"/>
          <w:u w:val="none"/>
          <w:lang w:eastAsia="zh-CN"/>
        </w:rPr>
        <w:t>。</w:t>
      </w:r>
      <w:r>
        <w:rPr>
          <w:rFonts w:hint="eastAsia" w:ascii="宋体" w:hAnsi="宋体"/>
          <w:i/>
          <w:iCs/>
          <w:snapToGrid w:val="0"/>
          <w:kern w:val="0"/>
          <w:szCs w:val="21"/>
          <w:highlight w:val="none"/>
          <w:lang w:val="en-US" w:eastAsia="zh-CN"/>
        </w:rPr>
        <w:t>]</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eastAsia="宋体"/>
          <w:snapToGrid w:val="0"/>
          <w:kern w:val="0"/>
          <w:szCs w:val="21"/>
          <w:highlight w:val="none"/>
          <w:lang w:val="en-US" w:eastAsia="zh-CN"/>
        </w:rPr>
      </w:pPr>
      <w:r>
        <w:rPr>
          <w:rFonts w:hint="eastAsia" w:ascii="宋体" w:hAnsi="宋体"/>
          <w:snapToGrid w:val="0"/>
          <w:kern w:val="0"/>
          <w:szCs w:val="21"/>
          <w:highlight w:val="none"/>
        </w:rPr>
        <w:t>□</w:t>
      </w:r>
      <w:r>
        <w:rPr>
          <w:rFonts w:hint="eastAsia" w:ascii="宋体" w:hAnsi="宋体"/>
          <w:snapToGrid w:val="0"/>
          <w:kern w:val="0"/>
          <w:szCs w:val="21"/>
          <w:highlight w:val="none"/>
          <w:lang w:val="en-US" w:eastAsia="zh-CN"/>
        </w:rPr>
        <w:t>方式一：</w:t>
      </w:r>
      <w:r>
        <w:rPr>
          <w:rFonts w:hint="eastAsia" w:ascii="宋体" w:hAnsi="宋体"/>
          <w:snapToGrid w:val="0"/>
          <w:kern w:val="0"/>
          <w:szCs w:val="21"/>
        </w:rPr>
        <w:t>本项目整体面向中小企业</w:t>
      </w:r>
      <w:r>
        <w:rPr>
          <w:rFonts w:hint="eastAsia" w:ascii="宋体" w:hAnsi="宋体"/>
          <w:snapToGrid w:val="0"/>
          <w:kern w:val="0"/>
          <w:szCs w:val="21"/>
          <w:highlight w:val="none"/>
          <w:lang w:eastAsia="zh-CN"/>
        </w:rPr>
        <w:t>。</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kern w:val="0"/>
          <w:szCs w:val="21"/>
        </w:rPr>
      </w:pPr>
      <w:r>
        <w:rPr>
          <w:rFonts w:hint="eastAsia" w:ascii="宋体" w:hAnsi="宋体"/>
          <w:snapToGrid w:val="0"/>
          <w:kern w:val="0"/>
          <w:szCs w:val="21"/>
          <w:highlight w:val="none"/>
        </w:rPr>
        <w:t>□</w:t>
      </w:r>
      <w:r>
        <w:rPr>
          <w:rFonts w:hint="eastAsia" w:ascii="宋体" w:hAnsi="宋体"/>
          <w:snapToGrid w:val="0"/>
          <w:kern w:val="0"/>
          <w:szCs w:val="21"/>
          <w:highlight w:val="none"/>
          <w:lang w:val="en-US" w:eastAsia="zh-CN"/>
        </w:rPr>
        <w:t>方式二：</w:t>
      </w:r>
      <w:r>
        <w:rPr>
          <w:rFonts w:hint="eastAsia" w:ascii="宋体" w:hAnsi="宋体"/>
          <w:snapToGrid w:val="0"/>
          <w:kern w:val="0"/>
          <w:szCs w:val="21"/>
        </w:rPr>
        <w:t>本项目以联合体形式面向中小企业，以联合体形式参加本次投标的，联合体中中小企业承担的合同份额需达到</w:t>
      </w:r>
      <w:r>
        <w:rPr>
          <w:rFonts w:hint="eastAsia" w:ascii="宋体" w:hAnsi="宋体"/>
          <w:snapToGrid w:val="0"/>
          <w:kern w:val="0"/>
          <w:szCs w:val="21"/>
          <w:highlight w:val="none"/>
          <w:u w:val="single"/>
          <w:lang w:val="en-US" w:eastAsia="zh-CN"/>
        </w:rPr>
        <w:t xml:space="preserve">    %</w:t>
      </w:r>
      <w:r>
        <w:rPr>
          <w:rFonts w:hint="eastAsia" w:ascii="宋体" w:hAnsi="宋体"/>
          <w:snapToGrid w:val="0"/>
          <w:kern w:val="0"/>
          <w:szCs w:val="21"/>
          <w:highlight w:val="none"/>
        </w:rPr>
        <w:t>以上。□</w:t>
      </w:r>
      <w:r>
        <w:rPr>
          <w:rFonts w:hint="eastAsia" w:ascii="宋体" w:hAnsi="宋体"/>
          <w:snapToGrid w:val="0"/>
          <w:kern w:val="0"/>
          <w:szCs w:val="21"/>
          <w:highlight w:val="none"/>
          <w:lang w:val="en-US" w:eastAsia="zh-CN"/>
        </w:rPr>
        <w:t>方式三：</w:t>
      </w:r>
      <w:r>
        <w:rPr>
          <w:rFonts w:hint="eastAsia" w:ascii="宋体" w:hAnsi="宋体"/>
          <w:snapToGrid w:val="0"/>
          <w:kern w:val="0"/>
          <w:szCs w:val="21"/>
          <w:highlight w:val="none"/>
        </w:rPr>
        <w:t>本项目以合同分包形式</w:t>
      </w:r>
      <w:r>
        <w:rPr>
          <w:rFonts w:hint="eastAsia" w:ascii="宋体" w:hAnsi="宋体"/>
          <w:snapToGrid w:val="0"/>
          <w:kern w:val="0"/>
          <w:szCs w:val="21"/>
        </w:rPr>
        <w:t>面向中小企业</w:t>
      </w:r>
      <w:r>
        <w:rPr>
          <w:rFonts w:hint="eastAsia" w:ascii="宋体" w:hAnsi="宋体"/>
          <w:snapToGrid w:val="0"/>
          <w:kern w:val="0"/>
          <w:szCs w:val="21"/>
          <w:highlight w:val="none"/>
          <w:lang w:eastAsia="zh-CN"/>
        </w:rPr>
        <w:t>，</w:t>
      </w:r>
      <w:r>
        <w:rPr>
          <w:rFonts w:hint="eastAsia" w:ascii="宋体" w:hAnsi="宋体"/>
          <w:snapToGrid w:val="0"/>
          <w:kern w:val="0"/>
          <w:szCs w:val="21"/>
          <w:highlight w:val="none"/>
        </w:rPr>
        <w:t>分包给中小企业的合同份额需达到</w:t>
      </w:r>
      <w:r>
        <w:rPr>
          <w:rFonts w:hint="eastAsia" w:ascii="宋体" w:hAnsi="宋体"/>
          <w:snapToGrid w:val="0"/>
          <w:kern w:val="0"/>
          <w:szCs w:val="21"/>
          <w:highlight w:val="none"/>
          <w:u w:val="single"/>
          <w:lang w:val="en-US" w:eastAsia="zh-CN"/>
        </w:rPr>
        <w:t xml:space="preserve">    %</w:t>
      </w:r>
      <w:r>
        <w:rPr>
          <w:rFonts w:hint="eastAsia" w:ascii="宋体" w:hAnsi="宋体"/>
          <w:snapToGrid w:val="0"/>
          <w:kern w:val="0"/>
          <w:szCs w:val="21"/>
          <w:highlight w:val="none"/>
        </w:rPr>
        <w:t>以上</w:t>
      </w:r>
      <w:r>
        <w:rPr>
          <w:rFonts w:hint="eastAsia" w:ascii="宋体" w:hAnsi="宋体"/>
          <w:snapToGrid w:val="0"/>
          <w:kern w:val="0"/>
          <w:szCs w:val="21"/>
          <w:highlight w:val="none"/>
          <w:lang w:val="en-US" w:eastAsia="zh-CN"/>
        </w:rPr>
        <w:t>。</w:t>
      </w:r>
    </w:p>
    <w:p>
      <w:pPr>
        <w:spacing w:line="460" w:lineRule="exact"/>
        <w:ind w:firstLine="420" w:firstLineChars="200"/>
        <w:rPr>
          <w:rFonts w:hint="eastAsia" w:ascii="宋体" w:hAnsi="宋体" w:cs="宋体"/>
          <w:snapToGrid w:val="0"/>
          <w:color w:val="auto"/>
          <w:kern w:val="0"/>
          <w:szCs w:val="21"/>
          <w:highlight w:val="none"/>
          <w:u w:val="single"/>
        </w:rPr>
      </w:pPr>
      <w:r>
        <w:rPr>
          <w:rFonts w:hint="eastAsia" w:ascii="宋体" w:hAnsi="宋体"/>
          <w:snapToGrid w:val="0"/>
          <w:kern w:val="0"/>
          <w:szCs w:val="21"/>
        </w:rPr>
        <w:t>□否</w:t>
      </w:r>
      <w:r>
        <w:rPr>
          <w:rFonts w:hint="eastAsia" w:ascii="宋体" w:hAnsi="宋体"/>
          <w:snapToGrid w:val="0"/>
          <w:kern w:val="0"/>
          <w:szCs w:val="21"/>
          <w:highlight w:val="none"/>
          <w:lang w:eastAsia="zh-CN"/>
        </w:rPr>
        <w:t>，</w:t>
      </w:r>
      <w:r>
        <w:rPr>
          <w:rFonts w:hint="eastAsia" w:ascii="宋体" w:hAnsi="宋体"/>
          <w:snapToGrid w:val="0"/>
          <w:kern w:val="0"/>
          <w:szCs w:val="21"/>
          <w:highlight w:val="none"/>
          <w:u w:val="single"/>
          <w:lang w:val="en-US" w:eastAsia="zh-CN"/>
        </w:rPr>
        <w:t xml:space="preserve">        </w:t>
      </w:r>
      <w:r>
        <w:rPr>
          <w:rFonts w:hint="eastAsia" w:ascii="宋体" w:hAnsi="宋体"/>
          <w:snapToGrid w:val="0"/>
          <w:kern w:val="0"/>
          <w:szCs w:val="21"/>
          <w:highlight w:val="none"/>
          <w:u w:val="none"/>
          <w:lang w:val="en-US" w:eastAsia="zh-CN"/>
        </w:rPr>
        <w:t>。</w:t>
      </w:r>
      <w:r>
        <w:rPr>
          <w:rFonts w:hint="eastAsia" w:ascii="宋体" w:hAnsi="宋体"/>
          <w:i/>
          <w:iCs/>
          <w:snapToGrid w:val="0"/>
          <w:kern w:val="0"/>
          <w:szCs w:val="21"/>
          <w:u w:val="none"/>
        </w:rPr>
        <w:t>[提示：填写不专门面向中小企业采购的原因及适用条款</w:t>
      </w:r>
      <w:r>
        <w:rPr>
          <w:rFonts w:hint="eastAsia" w:ascii="宋体" w:hAnsi="宋体"/>
          <w:i/>
          <w:iCs/>
          <w:snapToGrid w:val="0"/>
          <w:kern w:val="0"/>
          <w:szCs w:val="21"/>
          <w:u w:val="none"/>
          <w:lang w:eastAsia="zh-CN"/>
        </w:rPr>
        <w:t>，</w:t>
      </w:r>
      <w:r>
        <w:rPr>
          <w:rFonts w:hint="eastAsia" w:ascii="宋体" w:hAnsi="宋体"/>
          <w:i/>
          <w:iCs/>
          <w:snapToGrid w:val="0"/>
          <w:kern w:val="0"/>
          <w:szCs w:val="21"/>
          <w:highlight w:val="none"/>
          <w:u w:val="none"/>
          <w:lang w:eastAsia="zh-CN"/>
        </w:rPr>
        <w:t>详见《政府采购促进中小企业发展管理办法》第六条。</w:t>
      </w:r>
      <w:r>
        <w:rPr>
          <w:rFonts w:hint="eastAsia" w:ascii="宋体" w:hAnsi="宋体"/>
          <w:i/>
          <w:iCs/>
          <w:snapToGrid w:val="0"/>
          <w:kern w:val="0"/>
          <w:szCs w:val="21"/>
          <w:highlight w:val="none"/>
          <w:u w:val="none"/>
        </w:rPr>
        <w:t>]</w:t>
      </w:r>
    </w:p>
    <w:p>
      <w:pPr>
        <w:pStyle w:val="4"/>
        <w:spacing w:before="0" w:after="0" w:line="360" w:lineRule="auto"/>
        <w:rPr>
          <w:rFonts w:hint="eastAsia" w:ascii="宋体" w:hAnsi="宋体" w:cs="宋体"/>
          <w:bCs w:val="0"/>
          <w:snapToGrid w:val="0"/>
          <w:color w:val="auto"/>
          <w:highlight w:val="none"/>
        </w:rPr>
      </w:pPr>
      <w:bookmarkStart w:id="122" w:name="_Toc26309"/>
      <w:bookmarkStart w:id="123" w:name="_Toc13961"/>
      <w:r>
        <w:rPr>
          <w:rFonts w:hint="eastAsia" w:ascii="宋体" w:hAnsi="宋体" w:cs="宋体"/>
          <w:bCs w:val="0"/>
          <w:snapToGrid w:val="0"/>
          <w:color w:val="auto"/>
          <w:highlight w:val="none"/>
          <w:lang w:val="en-US" w:eastAsia="zh-CN"/>
        </w:rPr>
        <w:t>4</w:t>
      </w:r>
      <w:r>
        <w:rPr>
          <w:rFonts w:hint="eastAsia" w:ascii="宋体" w:hAnsi="宋体" w:cs="宋体"/>
          <w:bCs w:val="0"/>
          <w:snapToGrid w:val="0"/>
          <w:color w:val="auto"/>
          <w:highlight w:val="none"/>
        </w:rPr>
        <w:t>. 投标人资格要求</w:t>
      </w:r>
      <w:bookmarkEnd w:id="115"/>
      <w:bookmarkEnd w:id="116"/>
      <w:bookmarkEnd w:id="117"/>
      <w:bookmarkEnd w:id="118"/>
      <w:bookmarkEnd w:id="119"/>
      <w:bookmarkEnd w:id="120"/>
      <w:bookmarkEnd w:id="122"/>
      <w:bookmarkEnd w:id="123"/>
    </w:p>
    <w:p>
      <w:pPr>
        <w:tabs>
          <w:tab w:val="left" w:pos="3840"/>
          <w:tab w:val="left" w:pos="5300"/>
        </w:tabs>
        <w:autoSpaceDE w:val="0"/>
        <w:autoSpaceDN w:val="0"/>
        <w:adjustRightInd w:val="0"/>
        <w:snapToGrid w:val="0"/>
        <w:spacing w:line="360" w:lineRule="auto"/>
        <w:ind w:firstLine="420" w:firstLineChars="200"/>
        <w:jc w:val="left"/>
        <w:rPr>
          <w:rFonts w:hint="eastAsia" w:ascii="宋体" w:hAnsi="宋体" w:cs="宋体"/>
          <w:snapToGrid w:val="0"/>
          <w:color w:val="auto"/>
          <w:kern w:val="0"/>
          <w:szCs w:val="21"/>
          <w:highlight w:val="none"/>
        </w:rPr>
      </w:pPr>
      <w:bookmarkStart w:id="124" w:name="_Toc509218703"/>
      <w:bookmarkStart w:id="125" w:name="_Toc430530427"/>
      <w:bookmarkStart w:id="126" w:name="_Toc224103310"/>
      <w:bookmarkStart w:id="127" w:name="_Toc287607739"/>
      <w:bookmarkStart w:id="128" w:name="_Toc287620678"/>
      <w:bookmarkStart w:id="129" w:name="_Toc277082546"/>
      <w:r>
        <w:rPr>
          <w:rFonts w:hint="eastAsia" w:ascii="宋体" w:hAnsi="宋体" w:cs="宋体"/>
          <w:snapToGrid w:val="0"/>
          <w:color w:val="auto"/>
          <w:kern w:val="0"/>
          <w:szCs w:val="21"/>
          <w:highlight w:val="none"/>
          <w:lang w:val="en-US" w:eastAsia="zh-CN"/>
        </w:rPr>
        <w:t>4</w:t>
      </w:r>
      <w:r>
        <w:rPr>
          <w:rFonts w:hint="eastAsia" w:ascii="宋体" w:hAnsi="宋体" w:cs="宋体"/>
          <w:snapToGrid w:val="0"/>
          <w:color w:val="auto"/>
          <w:kern w:val="0"/>
          <w:szCs w:val="21"/>
          <w:highlight w:val="none"/>
        </w:rPr>
        <w:t xml:space="preserve">.1 </w:t>
      </w:r>
      <w:r>
        <w:rPr>
          <w:rFonts w:ascii="宋体" w:hAnsi="宋体"/>
          <w:snapToGrid w:val="0"/>
          <w:color w:val="auto"/>
          <w:kern w:val="0"/>
          <w:szCs w:val="21"/>
          <w:highlight w:val="none"/>
        </w:rPr>
        <w:t>本次招标要求投标人须具备</w:t>
      </w:r>
      <w:r>
        <w:rPr>
          <w:rFonts w:hint="eastAsia" w:ascii="宋体" w:hAnsi="宋体"/>
          <w:snapToGrid w:val="0"/>
          <w:color w:val="auto"/>
          <w:kern w:val="0"/>
          <w:szCs w:val="21"/>
          <w:highlight w:val="none"/>
        </w:rPr>
        <w:t>以下条件：</w:t>
      </w:r>
    </w:p>
    <w:p>
      <w:pPr>
        <w:tabs>
          <w:tab w:val="left" w:pos="3840"/>
          <w:tab w:val="left" w:pos="5300"/>
        </w:tabs>
        <w:autoSpaceDE w:val="0"/>
        <w:autoSpaceDN w:val="0"/>
        <w:adjustRightInd w:val="0"/>
        <w:snapToGrid w:val="0"/>
        <w:spacing w:line="360" w:lineRule="auto"/>
        <w:ind w:firstLine="420" w:firstLineChars="200"/>
        <w:jc w:val="left"/>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lang w:val="en-US" w:eastAsia="zh-CN"/>
        </w:rPr>
        <w:t>4</w:t>
      </w:r>
      <w:r>
        <w:rPr>
          <w:rFonts w:hint="eastAsia" w:ascii="宋体" w:hAnsi="宋体" w:cs="宋体"/>
          <w:snapToGrid w:val="0"/>
          <w:color w:val="auto"/>
          <w:kern w:val="0"/>
          <w:szCs w:val="21"/>
          <w:highlight w:val="none"/>
        </w:rPr>
        <w:t>.1.1 本次招标要求投标人具备的资质条件：</w:t>
      </w:r>
      <w:r>
        <w:rPr>
          <w:rFonts w:hint="eastAsia" w:ascii="宋体" w:hAnsi="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rPr>
        <w:t>；</w:t>
      </w:r>
    </w:p>
    <w:p>
      <w:pPr>
        <w:tabs>
          <w:tab w:val="left" w:pos="3840"/>
          <w:tab w:val="left" w:pos="5300"/>
        </w:tabs>
        <w:autoSpaceDE w:val="0"/>
        <w:autoSpaceDN w:val="0"/>
        <w:adjustRightInd w:val="0"/>
        <w:snapToGrid w:val="0"/>
        <w:spacing w:line="360" w:lineRule="auto"/>
        <w:ind w:firstLine="420" w:firstLineChars="200"/>
        <w:jc w:val="left"/>
        <w:rPr>
          <w:rFonts w:hint="eastAsia" w:ascii="宋体" w:hAnsi="宋体"/>
          <w:i/>
          <w:color w:val="auto"/>
          <w:szCs w:val="21"/>
          <w:highlight w:val="none"/>
        </w:rPr>
      </w:pPr>
      <w:r>
        <w:rPr>
          <w:rFonts w:hint="eastAsia" w:ascii="宋体" w:hAnsi="宋体"/>
          <w:i/>
          <w:color w:val="auto"/>
          <w:szCs w:val="21"/>
          <w:highlight w:val="none"/>
        </w:rPr>
        <w:t>[提示：资质的</w:t>
      </w:r>
      <w:r>
        <w:rPr>
          <w:rFonts w:hint="eastAsia" w:ascii="宋体" w:hAnsi="宋体"/>
          <w:i/>
          <w:szCs w:val="21"/>
          <w:lang w:val="en-US" w:eastAsia="zh-CN"/>
        </w:rPr>
        <w:t>设置按照住房城乡建设行业主管部门相关规定执行</w:t>
      </w:r>
      <w:r>
        <w:rPr>
          <w:rFonts w:hint="eastAsia" w:ascii="宋体" w:hAnsi="宋体"/>
          <w:i/>
          <w:color w:val="auto"/>
          <w:szCs w:val="21"/>
          <w:highlight w:val="none"/>
        </w:rPr>
        <w:t>。]</w:t>
      </w:r>
    </w:p>
    <w:p>
      <w:pPr>
        <w:tabs>
          <w:tab w:val="left" w:pos="3840"/>
          <w:tab w:val="left" w:pos="5300"/>
        </w:tabs>
        <w:autoSpaceDE w:val="0"/>
        <w:autoSpaceDN w:val="0"/>
        <w:adjustRightInd w:val="0"/>
        <w:snapToGrid w:val="0"/>
        <w:spacing w:line="360" w:lineRule="auto"/>
        <w:ind w:firstLine="420" w:firstLineChars="200"/>
        <w:jc w:val="left"/>
        <w:rPr>
          <w:rFonts w:hint="eastAsia" w:ascii="宋体" w:hAnsi="宋体"/>
          <w:snapToGrid w:val="0"/>
          <w:color w:val="auto"/>
          <w:kern w:val="0"/>
          <w:szCs w:val="21"/>
          <w:highlight w:val="none"/>
        </w:rPr>
      </w:pPr>
      <w:r>
        <w:rPr>
          <w:rFonts w:hint="eastAsia" w:ascii="宋体" w:hAnsi="宋体"/>
          <w:snapToGrid w:val="0"/>
          <w:color w:val="auto"/>
          <w:kern w:val="0"/>
          <w:szCs w:val="21"/>
          <w:highlight w:val="none"/>
          <w:lang w:val="en-US" w:eastAsia="zh-CN"/>
        </w:rPr>
        <w:t>4</w:t>
      </w:r>
      <w:r>
        <w:rPr>
          <w:rFonts w:hint="eastAsia" w:ascii="宋体" w:hAnsi="宋体"/>
          <w:snapToGrid w:val="0"/>
          <w:color w:val="auto"/>
          <w:kern w:val="0"/>
          <w:szCs w:val="21"/>
          <w:highlight w:val="none"/>
        </w:rPr>
        <w:t>.1.</w:t>
      </w:r>
      <w:r>
        <w:rPr>
          <w:rFonts w:hint="eastAsia" w:ascii="宋体" w:hAnsi="宋体"/>
          <w:snapToGrid w:val="0"/>
          <w:color w:val="auto"/>
          <w:kern w:val="0"/>
          <w:szCs w:val="21"/>
          <w:highlight w:val="none"/>
          <w:lang w:val="en-US" w:eastAsia="zh-CN"/>
        </w:rPr>
        <w:t>2</w:t>
      </w:r>
      <w:r>
        <w:rPr>
          <w:rFonts w:hint="eastAsia" w:ascii="宋体" w:hAnsi="宋体"/>
          <w:snapToGrid w:val="0"/>
          <w:color w:val="auto"/>
          <w:kern w:val="0"/>
          <w:szCs w:val="21"/>
          <w:highlight w:val="none"/>
        </w:rPr>
        <w:t xml:space="preserve"> 投标人还应在人员、</w:t>
      </w:r>
      <w:r>
        <w:rPr>
          <w:rFonts w:hint="eastAsia" w:ascii="宋体" w:hAnsi="宋体"/>
          <w:snapToGrid w:val="0"/>
          <w:color w:val="auto"/>
          <w:kern w:val="0"/>
          <w:szCs w:val="21"/>
          <w:highlight w:val="none"/>
          <w:lang w:val="en-US" w:eastAsia="zh-CN"/>
        </w:rPr>
        <w:t>业绩、</w:t>
      </w:r>
      <w:r>
        <w:rPr>
          <w:rFonts w:hint="eastAsia" w:ascii="宋体" w:hAnsi="宋体"/>
          <w:snapToGrid w:val="0"/>
          <w:color w:val="auto"/>
          <w:kern w:val="0"/>
          <w:szCs w:val="21"/>
          <w:highlight w:val="none"/>
        </w:rPr>
        <w:t>设备、资金等方面具有相应的施工能力，详见招标文件第二章投标人须知前附表第1.4.1项内容。</w:t>
      </w:r>
    </w:p>
    <w:p>
      <w:pPr>
        <w:tabs>
          <w:tab w:val="left" w:pos="3840"/>
          <w:tab w:val="left" w:pos="5300"/>
        </w:tabs>
        <w:autoSpaceDE w:val="0"/>
        <w:autoSpaceDN w:val="0"/>
        <w:adjustRightInd w:val="0"/>
        <w:snapToGrid w:val="0"/>
        <w:spacing w:line="360" w:lineRule="auto"/>
        <w:ind w:firstLine="420" w:firstLineChars="200"/>
        <w:jc w:val="left"/>
        <w:rPr>
          <w:rFonts w:hint="eastAsia" w:ascii="宋体" w:hAnsi="宋体"/>
          <w:snapToGrid w:val="0"/>
          <w:color w:val="auto"/>
          <w:kern w:val="0"/>
          <w:szCs w:val="21"/>
          <w:highlight w:val="none"/>
        </w:rPr>
      </w:pPr>
      <w:r>
        <w:rPr>
          <w:rFonts w:hint="eastAsia" w:ascii="宋体" w:hAnsi="宋体"/>
          <w:snapToGrid w:val="0"/>
          <w:color w:val="auto"/>
          <w:kern w:val="0"/>
          <w:szCs w:val="21"/>
          <w:highlight w:val="none"/>
          <w:lang w:val="en-US" w:eastAsia="zh-CN"/>
        </w:rPr>
        <w:t>4</w:t>
      </w:r>
      <w:r>
        <w:rPr>
          <w:rFonts w:ascii="宋体" w:hAnsi="宋体"/>
          <w:snapToGrid w:val="0"/>
          <w:color w:val="auto"/>
          <w:kern w:val="0"/>
          <w:szCs w:val="21"/>
          <w:highlight w:val="none"/>
        </w:rPr>
        <w:t>.2</w:t>
      </w:r>
      <w:r>
        <w:rPr>
          <w:rFonts w:hint="eastAsia" w:ascii="宋体" w:hAnsi="宋体"/>
          <w:snapToGrid w:val="0"/>
          <w:color w:val="auto"/>
          <w:kern w:val="0"/>
          <w:szCs w:val="21"/>
          <w:highlight w:val="none"/>
        </w:rPr>
        <w:t xml:space="preserve"> 你单位□可以 □不可以组成联合体投标</w:t>
      </w:r>
      <w:r>
        <w:rPr>
          <w:rFonts w:ascii="宋体" w:hAnsi="宋体"/>
          <w:snapToGrid w:val="0"/>
          <w:color w:val="auto"/>
          <w:kern w:val="0"/>
          <w:szCs w:val="21"/>
          <w:highlight w:val="none"/>
        </w:rPr>
        <w:t>。联合体投标的，应满足下列要求：</w:t>
      </w:r>
      <w:r>
        <w:rPr>
          <w:rFonts w:hint="eastAsia" w:ascii="宋体" w:hAnsi="宋体" w:cs="宋体"/>
          <w:snapToGrid w:val="0"/>
          <w:color w:val="auto"/>
          <w:kern w:val="0"/>
          <w:szCs w:val="21"/>
          <w:highlight w:val="none"/>
          <w:u w:val="single"/>
        </w:rPr>
        <w:t xml:space="preserve">        </w:t>
      </w:r>
      <w:r>
        <w:rPr>
          <w:rFonts w:hint="eastAsia" w:ascii="宋体" w:hAnsi="宋体"/>
          <w:snapToGrid w:val="0"/>
          <w:color w:val="auto"/>
          <w:kern w:val="0"/>
          <w:szCs w:val="21"/>
          <w:highlight w:val="none"/>
        </w:rPr>
        <w:t>。</w:t>
      </w:r>
    </w:p>
    <w:p>
      <w:pPr>
        <w:pStyle w:val="4"/>
        <w:spacing w:before="0" w:after="0" w:line="360" w:lineRule="auto"/>
        <w:rPr>
          <w:rFonts w:hint="eastAsia" w:ascii="宋体" w:hAnsi="宋体" w:cs="宋体"/>
          <w:bCs w:val="0"/>
          <w:snapToGrid w:val="0"/>
          <w:color w:val="auto"/>
          <w:highlight w:val="none"/>
        </w:rPr>
      </w:pPr>
      <w:bookmarkStart w:id="130" w:name="_Toc30914"/>
      <w:bookmarkStart w:id="131" w:name="_Toc24801"/>
      <w:r>
        <w:rPr>
          <w:rFonts w:hint="eastAsia" w:ascii="宋体" w:hAnsi="宋体" w:cs="宋体"/>
          <w:bCs w:val="0"/>
          <w:snapToGrid w:val="0"/>
          <w:color w:val="auto"/>
          <w:highlight w:val="none"/>
          <w:lang w:val="en-US" w:eastAsia="zh-CN"/>
        </w:rPr>
        <w:t>5</w:t>
      </w:r>
      <w:r>
        <w:rPr>
          <w:rFonts w:hint="eastAsia" w:ascii="宋体" w:hAnsi="宋体" w:cs="宋体"/>
          <w:bCs w:val="0"/>
          <w:snapToGrid w:val="0"/>
          <w:color w:val="auto"/>
          <w:highlight w:val="none"/>
        </w:rPr>
        <w:t>. 招标文件的获取</w:t>
      </w:r>
      <w:bookmarkEnd w:id="124"/>
      <w:bookmarkEnd w:id="125"/>
      <w:bookmarkEnd w:id="126"/>
      <w:bookmarkEnd w:id="127"/>
      <w:bookmarkEnd w:id="128"/>
      <w:bookmarkEnd w:id="129"/>
      <w:bookmarkEnd w:id="130"/>
      <w:bookmarkEnd w:id="131"/>
    </w:p>
    <w:p>
      <w:pPr>
        <w:tabs>
          <w:tab w:val="left" w:pos="525"/>
          <w:tab w:val="left" w:pos="5080"/>
        </w:tabs>
        <w:autoSpaceDE w:val="0"/>
        <w:autoSpaceDN w:val="0"/>
        <w:adjustRightInd w:val="0"/>
        <w:snapToGrid w:val="0"/>
        <w:spacing w:line="450" w:lineRule="exact"/>
        <w:ind w:firstLine="424" w:firstLineChars="202"/>
        <w:rPr>
          <w:rFonts w:hint="eastAsia" w:ascii="宋体" w:hAnsi="宋体"/>
          <w:snapToGrid w:val="0"/>
          <w:color w:val="auto"/>
          <w:kern w:val="0"/>
          <w:szCs w:val="21"/>
          <w:highlight w:val="none"/>
        </w:rPr>
      </w:pPr>
      <w:bookmarkStart w:id="132" w:name="_Toc287607740"/>
      <w:bookmarkStart w:id="133" w:name="_Toc277082547"/>
      <w:bookmarkStart w:id="134" w:name="_Toc224103311"/>
      <w:bookmarkStart w:id="135" w:name="_Toc287620679"/>
      <w:r>
        <w:rPr>
          <w:rFonts w:hint="eastAsia" w:ascii="宋体" w:hAnsi="宋体"/>
          <w:snapToGrid w:val="0"/>
          <w:color w:val="auto"/>
          <w:kern w:val="0"/>
          <w:szCs w:val="21"/>
          <w:highlight w:val="none"/>
          <w:lang w:val="en-US" w:eastAsia="zh-CN"/>
        </w:rPr>
        <w:t>5</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1 本招标项目采用全流程电子招投标，招标人</w:t>
      </w:r>
      <w:r>
        <w:rPr>
          <w:rFonts w:ascii="宋体" w:hAnsi="宋体"/>
          <w:snapToGrid w:val="0"/>
          <w:color w:val="auto"/>
          <w:kern w:val="0"/>
          <w:szCs w:val="21"/>
          <w:highlight w:val="none"/>
        </w:rPr>
        <w:t>必须将招标文件</w:t>
      </w:r>
      <w:r>
        <w:rPr>
          <w:rFonts w:hint="eastAsia" w:ascii="宋体" w:hAnsi="宋体"/>
          <w:snapToGrid w:val="0"/>
          <w:color w:val="auto"/>
          <w:kern w:val="0"/>
          <w:szCs w:val="21"/>
          <w:highlight w:val="none"/>
        </w:rPr>
        <w:t>、</w:t>
      </w:r>
      <w:r>
        <w:rPr>
          <w:rFonts w:ascii="宋体" w:hAnsi="宋体"/>
          <w:snapToGrid w:val="0"/>
          <w:color w:val="auto"/>
          <w:kern w:val="0"/>
          <w:szCs w:val="21"/>
          <w:highlight w:val="none"/>
        </w:rPr>
        <w:t>工程量清单、图纸、澄清、修改、补充通知、最高限价通知等全部招标资料</w:t>
      </w:r>
      <w:r>
        <w:rPr>
          <w:rFonts w:hint="eastAsia" w:ascii="宋体" w:hAnsi="宋体"/>
          <w:snapToGrid w:val="0"/>
          <w:color w:val="auto"/>
          <w:kern w:val="0"/>
          <w:szCs w:val="21"/>
          <w:highlight w:val="none"/>
        </w:rPr>
        <w:t>通过</w:t>
      </w:r>
      <w:r>
        <w:rPr>
          <w:rFonts w:hint="eastAsia" w:ascii="宋体" w:hAnsi="宋体"/>
          <w:snapToGrid w:val="0"/>
          <w:color w:val="auto"/>
          <w:kern w:val="0"/>
          <w:szCs w:val="21"/>
          <w:highlight w:val="none"/>
          <w:u w:val="none"/>
        </w:rPr>
        <w:t>重庆市电子招投标系统</w:t>
      </w:r>
      <w:r>
        <w:rPr>
          <w:rFonts w:ascii="宋体" w:hAnsi="宋体"/>
          <w:snapToGrid w:val="0"/>
          <w:color w:val="auto"/>
          <w:kern w:val="0"/>
          <w:szCs w:val="21"/>
          <w:highlight w:val="none"/>
        </w:rPr>
        <w:t>送达所有被邀请投标人。</w:t>
      </w:r>
    </w:p>
    <w:p>
      <w:pPr>
        <w:tabs>
          <w:tab w:val="left" w:pos="2420"/>
          <w:tab w:val="left" w:pos="5445"/>
        </w:tabs>
        <w:autoSpaceDE w:val="0"/>
        <w:autoSpaceDN w:val="0"/>
        <w:adjustRightInd w:val="0"/>
        <w:snapToGrid w:val="0"/>
        <w:spacing w:line="450" w:lineRule="exact"/>
        <w:ind w:firstLine="420"/>
        <w:rPr>
          <w:rFonts w:hint="eastAsia" w:ascii="宋体" w:hAnsi="宋体"/>
          <w:snapToGrid w:val="0"/>
          <w:color w:val="auto"/>
          <w:kern w:val="0"/>
          <w:szCs w:val="21"/>
          <w:highlight w:val="none"/>
        </w:rPr>
      </w:pPr>
      <w:r>
        <w:rPr>
          <w:rFonts w:hint="eastAsia" w:ascii="宋体" w:hAnsi="宋体"/>
          <w:snapToGrid w:val="0"/>
          <w:color w:val="auto"/>
          <w:kern w:val="0"/>
          <w:szCs w:val="21"/>
          <w:highlight w:val="none"/>
          <w:lang w:val="en-US" w:eastAsia="zh-CN"/>
        </w:rPr>
        <w:t>5</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2 投标人</w:t>
      </w:r>
      <w:r>
        <w:rPr>
          <w:rFonts w:hint="eastAsia" w:ascii="宋体" w:hAnsi="宋体"/>
          <w:snapToGrid w:val="0"/>
          <w:color w:val="auto"/>
          <w:kern w:val="0"/>
          <w:szCs w:val="21"/>
          <w:highlight w:val="none"/>
          <w:lang w:val="en-US" w:eastAsia="zh-CN"/>
        </w:rPr>
        <w:t>可在附件投标邀请书规定的时限内</w:t>
      </w:r>
      <w:r>
        <w:rPr>
          <w:rFonts w:hint="eastAsia" w:ascii="宋体" w:hAnsi="宋体"/>
          <w:snapToGrid w:val="0"/>
          <w:color w:val="auto"/>
          <w:kern w:val="0"/>
          <w:szCs w:val="21"/>
          <w:highlight w:val="none"/>
        </w:rPr>
        <w:t>通过</w:t>
      </w:r>
      <w:r>
        <w:rPr>
          <w:rFonts w:hint="eastAsia" w:ascii="宋体" w:hAnsi="宋体"/>
          <w:snapToGrid w:val="0"/>
          <w:color w:val="auto"/>
          <w:kern w:val="0"/>
          <w:szCs w:val="21"/>
          <w:highlight w:val="none"/>
          <w:u w:val="none"/>
        </w:rPr>
        <w:t>重庆市电子招投标系统</w:t>
      </w:r>
      <w:r>
        <w:rPr>
          <w:rFonts w:hint="eastAsia" w:ascii="宋体" w:hAnsi="宋体"/>
          <w:snapToGrid w:val="0"/>
          <w:color w:val="auto"/>
          <w:kern w:val="0"/>
          <w:szCs w:val="21"/>
          <w:highlight w:val="none"/>
        </w:rPr>
        <w:t>对本项目招标文件提出疑问。</w:t>
      </w:r>
    </w:p>
    <w:p>
      <w:pPr>
        <w:tabs>
          <w:tab w:val="left" w:pos="2420"/>
          <w:tab w:val="left" w:pos="5445"/>
        </w:tabs>
        <w:autoSpaceDE w:val="0"/>
        <w:autoSpaceDN w:val="0"/>
        <w:adjustRightInd w:val="0"/>
        <w:snapToGrid w:val="0"/>
        <w:spacing w:line="450" w:lineRule="exact"/>
        <w:ind w:firstLine="420"/>
        <w:rPr>
          <w:rFonts w:ascii="宋体" w:hAnsi="宋体"/>
          <w:snapToGrid w:val="0"/>
          <w:color w:val="auto"/>
          <w:kern w:val="0"/>
          <w:szCs w:val="21"/>
          <w:highlight w:val="none"/>
        </w:rPr>
      </w:pPr>
      <w:r>
        <w:rPr>
          <w:rFonts w:hint="eastAsia" w:ascii="宋体" w:hAnsi="宋体"/>
          <w:snapToGrid w:val="0"/>
          <w:color w:val="auto"/>
          <w:kern w:val="0"/>
          <w:szCs w:val="21"/>
          <w:highlight w:val="none"/>
          <w:lang w:val="en-US" w:eastAsia="zh-CN"/>
        </w:rPr>
        <w:t>5</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3 招标人应</w:t>
      </w:r>
      <w:r>
        <w:rPr>
          <w:rFonts w:hint="eastAsia" w:ascii="宋体" w:hAnsi="宋体"/>
          <w:snapToGrid w:val="0"/>
          <w:color w:val="auto"/>
          <w:kern w:val="0"/>
          <w:szCs w:val="21"/>
          <w:highlight w:val="none"/>
          <w:lang w:val="en-US" w:eastAsia="zh-CN"/>
        </w:rPr>
        <w:t>在附件投标邀请书规定的时限内</w:t>
      </w:r>
      <w:r>
        <w:rPr>
          <w:rFonts w:hint="eastAsia" w:ascii="宋体" w:hAnsi="宋体"/>
          <w:snapToGrid w:val="0"/>
          <w:color w:val="auto"/>
          <w:kern w:val="0"/>
          <w:szCs w:val="21"/>
          <w:highlight w:val="none"/>
        </w:rPr>
        <w:t>通过</w:t>
      </w:r>
      <w:r>
        <w:rPr>
          <w:rFonts w:hint="eastAsia" w:ascii="宋体" w:hAnsi="宋体"/>
          <w:snapToGrid w:val="0"/>
          <w:color w:val="auto"/>
          <w:kern w:val="0"/>
          <w:szCs w:val="21"/>
          <w:highlight w:val="none"/>
          <w:u w:val="none"/>
        </w:rPr>
        <w:t>重庆市电子招投标系统</w:t>
      </w:r>
      <w:r>
        <w:rPr>
          <w:rFonts w:hint="eastAsia" w:ascii="宋体" w:hAnsi="宋体"/>
          <w:snapToGrid w:val="0"/>
          <w:color w:val="auto"/>
          <w:kern w:val="0"/>
          <w:szCs w:val="21"/>
          <w:highlight w:val="none"/>
        </w:rPr>
        <w:t>发布澄清</w:t>
      </w:r>
      <w:r>
        <w:rPr>
          <w:rFonts w:hint="eastAsia" w:ascii="宋体" w:hAnsi="宋体"/>
          <w:snapToGrid w:val="0"/>
          <w:color w:val="auto"/>
          <w:kern w:val="0"/>
          <w:szCs w:val="21"/>
          <w:highlight w:val="none"/>
          <w:lang w:val="en-US" w:eastAsia="zh-CN"/>
        </w:rPr>
        <w:t>或修改</w:t>
      </w:r>
      <w:r>
        <w:rPr>
          <w:rFonts w:hint="eastAsia" w:ascii="宋体" w:hAnsi="宋体"/>
          <w:snapToGrid w:val="0"/>
          <w:color w:val="auto"/>
          <w:kern w:val="0"/>
          <w:szCs w:val="21"/>
          <w:highlight w:val="none"/>
        </w:rPr>
        <w:t>。</w:t>
      </w:r>
    </w:p>
    <w:p>
      <w:pPr>
        <w:pStyle w:val="4"/>
        <w:spacing w:before="0" w:after="0" w:line="360" w:lineRule="auto"/>
        <w:rPr>
          <w:rFonts w:hint="eastAsia" w:ascii="宋体" w:hAnsi="宋体" w:cs="宋体"/>
          <w:bCs w:val="0"/>
          <w:snapToGrid w:val="0"/>
          <w:color w:val="auto"/>
          <w:highlight w:val="none"/>
        </w:rPr>
      </w:pPr>
      <w:bookmarkStart w:id="136" w:name="_Toc14326"/>
      <w:bookmarkStart w:id="137" w:name="_Toc509218704"/>
      <w:bookmarkStart w:id="138" w:name="_Toc430530428"/>
      <w:bookmarkStart w:id="139" w:name="_Toc12454"/>
      <w:r>
        <w:rPr>
          <w:rFonts w:hint="eastAsia" w:ascii="宋体" w:hAnsi="宋体" w:cs="宋体"/>
          <w:bCs w:val="0"/>
          <w:snapToGrid w:val="0"/>
          <w:color w:val="auto"/>
          <w:highlight w:val="none"/>
          <w:lang w:val="en-US" w:eastAsia="zh-CN"/>
        </w:rPr>
        <w:t>6</w:t>
      </w:r>
      <w:r>
        <w:rPr>
          <w:rFonts w:hint="eastAsia" w:ascii="宋体" w:hAnsi="宋体" w:cs="宋体"/>
          <w:bCs w:val="0"/>
          <w:snapToGrid w:val="0"/>
          <w:color w:val="auto"/>
          <w:highlight w:val="none"/>
        </w:rPr>
        <w:t>. 投标文件的递交</w:t>
      </w:r>
      <w:bookmarkEnd w:id="132"/>
      <w:bookmarkEnd w:id="133"/>
      <w:bookmarkEnd w:id="134"/>
      <w:bookmarkEnd w:id="135"/>
      <w:bookmarkEnd w:id="136"/>
      <w:bookmarkEnd w:id="137"/>
      <w:bookmarkEnd w:id="138"/>
      <w:bookmarkEnd w:id="139"/>
    </w:p>
    <w:p>
      <w:pPr>
        <w:tabs>
          <w:tab w:val="left" w:pos="1580"/>
          <w:tab w:val="left" w:pos="6000"/>
          <w:tab w:val="left" w:pos="6320"/>
          <w:tab w:val="left" w:pos="6887"/>
          <w:tab w:val="left" w:pos="7475"/>
        </w:tabs>
        <w:autoSpaceDE w:val="0"/>
        <w:autoSpaceDN w:val="0"/>
        <w:adjustRightInd w:val="0"/>
        <w:snapToGrid w:val="0"/>
        <w:spacing w:line="450" w:lineRule="exact"/>
        <w:ind w:firstLine="390" w:firstLineChars="186"/>
        <w:jc w:val="left"/>
        <w:rPr>
          <w:rFonts w:hint="eastAsia" w:ascii="宋体" w:hAnsi="宋体"/>
          <w:snapToGrid w:val="0"/>
          <w:color w:val="auto"/>
          <w:kern w:val="0"/>
          <w:szCs w:val="21"/>
          <w:highlight w:val="none"/>
        </w:rPr>
      </w:pPr>
      <w:bookmarkStart w:id="140" w:name="_Toc430530429"/>
      <w:bookmarkStart w:id="141" w:name="_Toc224103312"/>
      <w:bookmarkStart w:id="142" w:name="_Toc509218705"/>
      <w:bookmarkStart w:id="143" w:name="_Toc287620680"/>
      <w:bookmarkStart w:id="144" w:name="_Toc287607741"/>
      <w:bookmarkStart w:id="145" w:name="_Toc277082548"/>
      <w:r>
        <w:rPr>
          <w:rFonts w:hint="eastAsia" w:ascii="宋体" w:hAnsi="宋体"/>
          <w:snapToGrid w:val="0"/>
          <w:color w:val="auto"/>
          <w:kern w:val="0"/>
          <w:szCs w:val="21"/>
          <w:highlight w:val="none"/>
          <w:lang w:val="en-US" w:eastAsia="zh-CN"/>
        </w:rPr>
        <w:t>6</w:t>
      </w:r>
      <w:r>
        <w:rPr>
          <w:rFonts w:ascii="宋体" w:hAnsi="宋体"/>
          <w:snapToGrid w:val="0"/>
          <w:color w:val="auto"/>
          <w:kern w:val="0"/>
          <w:szCs w:val="21"/>
          <w:highlight w:val="none"/>
        </w:rPr>
        <w:t>.1  投标文件递交的截止时间（投标截止时间，下同）</w:t>
      </w:r>
      <w:r>
        <w:rPr>
          <w:rFonts w:hint="eastAsia" w:ascii="宋体" w:hAnsi="宋体"/>
          <w:snapToGrid w:val="0"/>
          <w:color w:val="auto"/>
          <w:kern w:val="0"/>
          <w:szCs w:val="21"/>
          <w:highlight w:val="none"/>
        </w:rPr>
        <w:t>详见附件</w:t>
      </w:r>
      <w:r>
        <w:rPr>
          <w:rFonts w:hint="eastAsia" w:ascii="宋体" w:hAnsi="宋体"/>
          <w:snapToGrid w:val="0"/>
          <w:color w:val="auto"/>
          <w:kern w:val="0"/>
          <w:szCs w:val="21"/>
          <w:highlight w:val="none"/>
          <w:lang w:val="en-US" w:eastAsia="zh-CN"/>
        </w:rPr>
        <w:t>投标邀请书</w:t>
      </w:r>
      <w:r>
        <w:rPr>
          <w:rFonts w:hint="eastAsia" w:ascii="宋体" w:hAnsi="宋体"/>
          <w:snapToGrid w:val="0"/>
          <w:color w:val="auto"/>
          <w:kern w:val="0"/>
          <w:szCs w:val="21"/>
          <w:highlight w:val="none"/>
        </w:rPr>
        <w:t>规定的投标截止时间</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投标人应当在投标截止时间前，通过互联网使用CA数字证书登录</w:t>
      </w:r>
      <w:r>
        <w:rPr>
          <w:rFonts w:hint="eastAsia" w:ascii="宋体" w:hAnsi="宋体"/>
          <w:snapToGrid w:val="0"/>
          <w:color w:val="auto"/>
          <w:kern w:val="0"/>
          <w:szCs w:val="21"/>
          <w:highlight w:val="none"/>
          <w:u w:val="none"/>
        </w:rPr>
        <w:t>重庆市电子招投标系统</w:t>
      </w:r>
      <w:r>
        <w:rPr>
          <w:rFonts w:hint="eastAsia" w:ascii="宋体" w:hAnsi="宋体"/>
          <w:snapToGrid w:val="0"/>
          <w:color w:val="auto"/>
          <w:kern w:val="0"/>
          <w:szCs w:val="21"/>
          <w:highlight w:val="none"/>
        </w:rPr>
        <w:t>，将加密的电子投标文件上传。</w:t>
      </w:r>
    </w:p>
    <w:p>
      <w:pPr>
        <w:tabs>
          <w:tab w:val="left" w:pos="1580"/>
          <w:tab w:val="left" w:pos="6000"/>
          <w:tab w:val="left" w:pos="6320"/>
          <w:tab w:val="left" w:pos="6887"/>
          <w:tab w:val="left" w:pos="7475"/>
        </w:tabs>
        <w:autoSpaceDE w:val="0"/>
        <w:autoSpaceDN w:val="0"/>
        <w:adjustRightInd w:val="0"/>
        <w:snapToGrid w:val="0"/>
        <w:spacing w:line="450" w:lineRule="exact"/>
        <w:ind w:firstLine="390" w:firstLineChars="186"/>
        <w:jc w:val="left"/>
        <w:rPr>
          <w:rFonts w:hint="eastAsia" w:ascii="宋体" w:hAnsi="宋体"/>
          <w:snapToGrid w:val="0"/>
          <w:color w:val="auto"/>
          <w:kern w:val="0"/>
          <w:szCs w:val="21"/>
          <w:highlight w:val="none"/>
        </w:rPr>
      </w:pPr>
      <w:r>
        <w:rPr>
          <w:rFonts w:hint="eastAsia" w:ascii="宋体" w:hAnsi="宋体"/>
          <w:snapToGrid w:val="0"/>
          <w:color w:val="auto"/>
          <w:kern w:val="0"/>
          <w:szCs w:val="21"/>
          <w:highlight w:val="none"/>
          <w:lang w:val="en-US" w:eastAsia="zh-CN"/>
        </w:rPr>
        <w:t>6</w:t>
      </w:r>
      <w:r>
        <w:rPr>
          <w:rFonts w:ascii="宋体" w:hAnsi="宋体"/>
          <w:snapToGrid w:val="0"/>
          <w:color w:val="auto"/>
          <w:kern w:val="0"/>
          <w:szCs w:val="21"/>
          <w:highlight w:val="none"/>
        </w:rPr>
        <w:t xml:space="preserve">.2  </w:t>
      </w:r>
      <w:r>
        <w:rPr>
          <w:rFonts w:hint="eastAsia" w:ascii="宋体" w:hAnsi="宋体"/>
          <w:snapToGrid w:val="0"/>
          <w:color w:val="auto"/>
          <w:kern w:val="0"/>
          <w:szCs w:val="21"/>
          <w:highlight w:val="none"/>
        </w:rPr>
        <w:t>未按要求加密的电子投标文件，将无法上传至</w:t>
      </w:r>
      <w:r>
        <w:rPr>
          <w:rFonts w:hint="eastAsia" w:ascii="宋体" w:hAnsi="宋体"/>
          <w:snapToGrid w:val="0"/>
          <w:color w:val="auto"/>
          <w:kern w:val="0"/>
          <w:szCs w:val="21"/>
          <w:highlight w:val="none"/>
          <w:u w:val="none"/>
        </w:rPr>
        <w:t>重庆市电子招投标系统</w:t>
      </w:r>
      <w:r>
        <w:rPr>
          <w:rFonts w:hint="eastAsia" w:ascii="宋体" w:hAnsi="宋体"/>
          <w:snapToGrid w:val="0"/>
          <w:color w:val="auto"/>
          <w:kern w:val="0"/>
          <w:szCs w:val="21"/>
          <w:highlight w:val="none"/>
        </w:rPr>
        <w:t>，逾期未完成上传投标文件的，视为撤回投标文件。</w:t>
      </w:r>
    </w:p>
    <w:p>
      <w:pPr>
        <w:pStyle w:val="4"/>
        <w:spacing w:before="0" w:after="0" w:line="360" w:lineRule="auto"/>
        <w:rPr>
          <w:rFonts w:hint="eastAsia" w:ascii="宋体" w:hAnsi="宋体" w:cs="宋体"/>
          <w:bCs w:val="0"/>
          <w:snapToGrid w:val="0"/>
          <w:color w:val="auto"/>
          <w:highlight w:val="none"/>
        </w:rPr>
      </w:pPr>
      <w:bookmarkStart w:id="146" w:name="_Toc12722"/>
      <w:bookmarkStart w:id="147" w:name="_Toc25082"/>
      <w:r>
        <w:rPr>
          <w:rFonts w:hint="eastAsia" w:ascii="宋体" w:hAnsi="宋体" w:cs="宋体"/>
          <w:bCs w:val="0"/>
          <w:snapToGrid w:val="0"/>
          <w:color w:val="auto"/>
          <w:highlight w:val="none"/>
          <w:lang w:val="en-US" w:eastAsia="zh-CN"/>
        </w:rPr>
        <w:t>7</w:t>
      </w:r>
      <w:r>
        <w:rPr>
          <w:rFonts w:hint="eastAsia" w:ascii="宋体" w:hAnsi="宋体" w:cs="宋体"/>
          <w:bCs w:val="0"/>
          <w:snapToGrid w:val="0"/>
          <w:color w:val="auto"/>
          <w:highlight w:val="none"/>
        </w:rPr>
        <w:t>. 确认</w:t>
      </w:r>
      <w:bookmarkEnd w:id="140"/>
      <w:bookmarkEnd w:id="141"/>
      <w:bookmarkEnd w:id="142"/>
      <w:bookmarkEnd w:id="143"/>
      <w:bookmarkEnd w:id="144"/>
      <w:bookmarkEnd w:id="145"/>
      <w:bookmarkEnd w:id="146"/>
      <w:bookmarkEnd w:id="147"/>
    </w:p>
    <w:p>
      <w:pPr>
        <w:tabs>
          <w:tab w:val="left" w:pos="6330"/>
        </w:tabs>
        <w:autoSpaceDE w:val="0"/>
        <w:autoSpaceDN w:val="0"/>
        <w:adjustRightInd w:val="0"/>
        <w:snapToGrid w:val="0"/>
        <w:spacing w:line="450" w:lineRule="exact"/>
        <w:ind w:firstLine="420" w:firstLineChars="200"/>
        <w:jc w:val="left"/>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本招标项目采用全流程电子招投标，被邀请投标人通过</w:t>
      </w:r>
      <w:r>
        <w:rPr>
          <w:rFonts w:hint="eastAsia" w:ascii="宋体" w:hAnsi="宋体"/>
          <w:snapToGrid w:val="0"/>
          <w:color w:val="auto"/>
          <w:kern w:val="0"/>
          <w:szCs w:val="21"/>
          <w:highlight w:val="none"/>
          <w:u w:val="none"/>
        </w:rPr>
        <w:t>重庆市电子招投标系统</w:t>
      </w:r>
      <w:r>
        <w:rPr>
          <w:rFonts w:hint="eastAsia" w:ascii="宋体" w:hAnsi="宋体"/>
          <w:snapToGrid w:val="0"/>
          <w:color w:val="auto"/>
          <w:kern w:val="0"/>
          <w:szCs w:val="21"/>
          <w:highlight w:val="none"/>
        </w:rPr>
        <w:t>确认。</w:t>
      </w:r>
    </w:p>
    <w:p>
      <w:pPr>
        <w:pStyle w:val="4"/>
        <w:spacing w:before="0" w:after="0" w:line="360" w:lineRule="auto"/>
        <w:rPr>
          <w:rFonts w:hint="eastAsia" w:ascii="宋体" w:hAnsi="宋体" w:cs="宋体"/>
          <w:bCs w:val="0"/>
          <w:snapToGrid w:val="0"/>
          <w:color w:val="auto"/>
          <w:highlight w:val="none"/>
        </w:rPr>
      </w:pPr>
      <w:bookmarkStart w:id="148" w:name="_Toc287620681"/>
      <w:bookmarkStart w:id="149" w:name="_Toc277082549"/>
      <w:bookmarkStart w:id="150" w:name="_Toc509218706"/>
      <w:bookmarkStart w:id="151" w:name="_Toc936"/>
      <w:bookmarkStart w:id="152" w:name="_Toc287607742"/>
      <w:bookmarkStart w:id="153" w:name="_Toc430530430"/>
      <w:bookmarkStart w:id="154" w:name="_Toc6984"/>
      <w:bookmarkStart w:id="155" w:name="_Toc224103313"/>
      <w:r>
        <w:rPr>
          <w:rFonts w:hint="eastAsia" w:ascii="宋体" w:hAnsi="宋体" w:cs="宋体"/>
          <w:bCs w:val="0"/>
          <w:snapToGrid w:val="0"/>
          <w:color w:val="auto"/>
          <w:highlight w:val="none"/>
          <w:lang w:val="en-US" w:eastAsia="zh-CN"/>
        </w:rPr>
        <w:t>8</w:t>
      </w:r>
      <w:r>
        <w:rPr>
          <w:rFonts w:hint="eastAsia" w:ascii="宋体" w:hAnsi="宋体" w:cs="宋体"/>
          <w:bCs w:val="0"/>
          <w:snapToGrid w:val="0"/>
          <w:color w:val="auto"/>
          <w:highlight w:val="none"/>
        </w:rPr>
        <w:t>. 联系方式</w:t>
      </w:r>
      <w:bookmarkEnd w:id="148"/>
      <w:bookmarkEnd w:id="149"/>
      <w:bookmarkEnd w:id="150"/>
      <w:bookmarkEnd w:id="151"/>
      <w:bookmarkEnd w:id="152"/>
      <w:bookmarkEnd w:id="153"/>
      <w:bookmarkEnd w:id="154"/>
      <w:bookmarkEnd w:id="155"/>
    </w:p>
    <w:p>
      <w:pPr>
        <w:tabs>
          <w:tab w:val="left" w:pos="5140"/>
          <w:tab w:val="left" w:pos="8520"/>
        </w:tabs>
        <w:autoSpaceDE w:val="0"/>
        <w:autoSpaceDN w:val="0"/>
        <w:adjustRightInd w:val="0"/>
        <w:snapToGrid w:val="0"/>
        <w:spacing w:line="360" w:lineRule="auto"/>
        <w:ind w:firstLine="420" w:firstLineChars="200"/>
        <w:jc w:val="left"/>
        <w:rPr>
          <w:rFonts w:ascii="宋体" w:hAnsi="宋体"/>
          <w:snapToGrid w:val="0"/>
          <w:color w:val="auto"/>
          <w:kern w:val="0"/>
          <w:szCs w:val="21"/>
          <w:highlight w:val="none"/>
        </w:rPr>
      </w:pPr>
      <w:r>
        <w:rPr>
          <w:rFonts w:ascii="宋体" w:hAnsi="宋体"/>
          <w:snapToGrid w:val="0"/>
          <w:color w:val="auto"/>
          <w:kern w:val="0"/>
          <w:szCs w:val="21"/>
          <w:highlight w:val="none"/>
        </w:rPr>
        <w:t>招 标 人：</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招标代理机构：</w:t>
      </w:r>
      <w:r>
        <w:rPr>
          <w:rFonts w:ascii="宋体" w:hAnsi="宋体"/>
          <w:snapToGrid w:val="0"/>
          <w:color w:val="auto"/>
          <w:kern w:val="0"/>
          <w:szCs w:val="21"/>
          <w:highlight w:val="none"/>
          <w:u w:val="single"/>
        </w:rPr>
        <w:t xml:space="preserve">                            </w:t>
      </w:r>
    </w:p>
    <w:p>
      <w:pPr>
        <w:tabs>
          <w:tab w:val="left" w:pos="5140"/>
          <w:tab w:val="left" w:pos="8420"/>
        </w:tabs>
        <w:autoSpaceDE w:val="0"/>
        <w:autoSpaceDN w:val="0"/>
        <w:adjustRightInd w:val="0"/>
        <w:snapToGrid w:val="0"/>
        <w:spacing w:line="360" w:lineRule="auto"/>
        <w:ind w:firstLine="420" w:firstLineChars="200"/>
        <w:jc w:val="left"/>
        <w:rPr>
          <w:rFonts w:ascii="宋体" w:hAnsi="宋体"/>
          <w:snapToGrid w:val="0"/>
          <w:color w:val="auto"/>
          <w:kern w:val="0"/>
          <w:szCs w:val="21"/>
          <w:highlight w:val="none"/>
        </w:rPr>
      </w:pPr>
      <w:r>
        <w:rPr>
          <w:rFonts w:ascii="宋体" w:hAnsi="宋体"/>
          <w:snapToGrid w:val="0"/>
          <w:color w:val="auto"/>
          <w:kern w:val="0"/>
          <w:szCs w:val="21"/>
          <w:highlight w:val="none"/>
        </w:rPr>
        <w:t>地    址：</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地    址：</w:t>
      </w:r>
      <w:r>
        <w:rPr>
          <w:rFonts w:ascii="宋体" w:hAnsi="宋体"/>
          <w:snapToGrid w:val="0"/>
          <w:color w:val="auto"/>
          <w:kern w:val="0"/>
          <w:position w:val="-3"/>
          <w:szCs w:val="21"/>
          <w:highlight w:val="none"/>
          <w:u w:val="single"/>
        </w:rPr>
        <w:t xml:space="preserve">                                </w:t>
      </w:r>
    </w:p>
    <w:p>
      <w:pPr>
        <w:tabs>
          <w:tab w:val="left" w:pos="5140"/>
          <w:tab w:val="left" w:pos="8420"/>
        </w:tabs>
        <w:autoSpaceDE w:val="0"/>
        <w:autoSpaceDN w:val="0"/>
        <w:adjustRightInd w:val="0"/>
        <w:snapToGrid w:val="0"/>
        <w:spacing w:line="360" w:lineRule="auto"/>
        <w:ind w:firstLine="420" w:firstLineChars="200"/>
        <w:jc w:val="left"/>
        <w:rPr>
          <w:rFonts w:ascii="宋体" w:hAnsi="宋体"/>
          <w:snapToGrid w:val="0"/>
          <w:color w:val="auto"/>
          <w:kern w:val="0"/>
          <w:szCs w:val="21"/>
          <w:highlight w:val="none"/>
        </w:rPr>
      </w:pPr>
      <w:r>
        <w:rPr>
          <w:rFonts w:ascii="宋体" w:hAnsi="宋体"/>
          <w:snapToGrid w:val="0"/>
          <w:color w:val="auto"/>
          <w:kern w:val="0"/>
          <w:position w:val="-3"/>
          <w:szCs w:val="21"/>
          <w:highlight w:val="none"/>
        </w:rPr>
        <w:t>邮    编：</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w:t>
      </w:r>
      <w:r>
        <w:rPr>
          <w:rFonts w:ascii="宋体" w:hAnsi="宋体"/>
          <w:snapToGrid w:val="0"/>
          <w:color w:val="auto"/>
          <w:kern w:val="0"/>
          <w:position w:val="-3"/>
          <w:szCs w:val="21"/>
          <w:highlight w:val="none"/>
        </w:rPr>
        <w:t>邮    编：</w:t>
      </w:r>
      <w:r>
        <w:rPr>
          <w:rFonts w:ascii="宋体" w:hAnsi="宋体"/>
          <w:snapToGrid w:val="0"/>
          <w:color w:val="auto"/>
          <w:kern w:val="0"/>
          <w:position w:val="-3"/>
          <w:szCs w:val="21"/>
          <w:highlight w:val="none"/>
          <w:u w:val="single"/>
        </w:rPr>
        <w:t xml:space="preserve">                                </w:t>
      </w:r>
    </w:p>
    <w:p>
      <w:pPr>
        <w:tabs>
          <w:tab w:val="left" w:pos="5140"/>
          <w:tab w:val="left" w:pos="8420"/>
        </w:tabs>
        <w:autoSpaceDE w:val="0"/>
        <w:autoSpaceDN w:val="0"/>
        <w:adjustRightInd w:val="0"/>
        <w:snapToGrid w:val="0"/>
        <w:spacing w:line="360" w:lineRule="auto"/>
        <w:ind w:firstLine="420" w:firstLineChars="200"/>
        <w:jc w:val="left"/>
        <w:rPr>
          <w:rFonts w:ascii="宋体" w:hAnsi="宋体"/>
          <w:snapToGrid w:val="0"/>
          <w:color w:val="auto"/>
          <w:kern w:val="0"/>
          <w:szCs w:val="21"/>
          <w:highlight w:val="none"/>
        </w:rPr>
      </w:pPr>
      <w:r>
        <w:rPr>
          <w:rFonts w:ascii="宋体" w:hAnsi="宋体"/>
          <w:snapToGrid w:val="0"/>
          <w:color w:val="auto"/>
          <w:kern w:val="0"/>
          <w:szCs w:val="21"/>
          <w:highlight w:val="none"/>
        </w:rPr>
        <w:t>联 系 人：</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联 系 人：</w:t>
      </w:r>
      <w:r>
        <w:rPr>
          <w:rFonts w:ascii="宋体" w:hAnsi="宋体"/>
          <w:snapToGrid w:val="0"/>
          <w:color w:val="auto"/>
          <w:kern w:val="0"/>
          <w:szCs w:val="21"/>
          <w:highlight w:val="none"/>
          <w:u w:val="single"/>
        </w:rPr>
        <w:t xml:space="preserve">                                </w:t>
      </w:r>
    </w:p>
    <w:p>
      <w:pPr>
        <w:tabs>
          <w:tab w:val="left" w:pos="5140"/>
          <w:tab w:val="left" w:pos="8420"/>
        </w:tabs>
        <w:autoSpaceDE w:val="0"/>
        <w:autoSpaceDN w:val="0"/>
        <w:adjustRightInd w:val="0"/>
        <w:snapToGrid w:val="0"/>
        <w:spacing w:line="360" w:lineRule="auto"/>
        <w:ind w:firstLine="420" w:firstLineChars="200"/>
        <w:jc w:val="left"/>
        <w:rPr>
          <w:rFonts w:ascii="宋体" w:hAnsi="宋体"/>
          <w:snapToGrid w:val="0"/>
          <w:color w:val="auto"/>
          <w:kern w:val="0"/>
          <w:szCs w:val="21"/>
          <w:highlight w:val="none"/>
        </w:rPr>
      </w:pPr>
      <w:r>
        <w:rPr>
          <w:rFonts w:ascii="宋体" w:hAnsi="宋体"/>
          <w:snapToGrid w:val="0"/>
          <w:color w:val="auto"/>
          <w:kern w:val="0"/>
          <w:szCs w:val="21"/>
          <w:highlight w:val="none"/>
        </w:rPr>
        <w:t>电    话：</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电    话：</w:t>
      </w:r>
      <w:r>
        <w:rPr>
          <w:rFonts w:ascii="宋体" w:hAnsi="宋体"/>
          <w:snapToGrid w:val="0"/>
          <w:color w:val="auto"/>
          <w:kern w:val="0"/>
          <w:szCs w:val="21"/>
          <w:highlight w:val="none"/>
          <w:u w:val="single"/>
        </w:rPr>
        <w:t xml:space="preserve">                                 </w:t>
      </w:r>
    </w:p>
    <w:p>
      <w:pPr>
        <w:tabs>
          <w:tab w:val="left" w:pos="5140"/>
          <w:tab w:val="left" w:pos="8420"/>
        </w:tabs>
        <w:autoSpaceDE w:val="0"/>
        <w:autoSpaceDN w:val="0"/>
        <w:adjustRightInd w:val="0"/>
        <w:snapToGrid w:val="0"/>
        <w:spacing w:line="360" w:lineRule="auto"/>
        <w:ind w:firstLine="420" w:firstLineChars="200"/>
        <w:jc w:val="left"/>
        <w:rPr>
          <w:rFonts w:ascii="宋体" w:hAnsi="宋体"/>
          <w:snapToGrid w:val="0"/>
          <w:color w:val="auto"/>
          <w:kern w:val="0"/>
          <w:szCs w:val="21"/>
          <w:highlight w:val="none"/>
          <w:u w:val="single"/>
        </w:rPr>
      </w:pPr>
      <w:r>
        <w:rPr>
          <w:rFonts w:ascii="宋体" w:hAnsi="宋体"/>
          <w:snapToGrid w:val="0"/>
          <w:color w:val="auto"/>
          <w:kern w:val="0"/>
          <w:szCs w:val="21"/>
          <w:highlight w:val="none"/>
        </w:rPr>
        <w:t>传    真：</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传    真：</w:t>
      </w:r>
      <w:r>
        <w:rPr>
          <w:rFonts w:ascii="宋体" w:hAnsi="宋体"/>
          <w:snapToGrid w:val="0"/>
          <w:color w:val="auto"/>
          <w:kern w:val="0"/>
          <w:szCs w:val="21"/>
          <w:highlight w:val="none"/>
          <w:u w:val="single"/>
        </w:rPr>
        <w:t xml:space="preserve">                                 </w:t>
      </w:r>
    </w:p>
    <w:p>
      <w:pPr>
        <w:tabs>
          <w:tab w:val="left" w:pos="5140"/>
          <w:tab w:val="left" w:pos="8420"/>
        </w:tabs>
        <w:autoSpaceDE w:val="0"/>
        <w:autoSpaceDN w:val="0"/>
        <w:adjustRightInd w:val="0"/>
        <w:snapToGrid w:val="0"/>
        <w:spacing w:line="360" w:lineRule="auto"/>
        <w:ind w:firstLine="420" w:firstLineChars="200"/>
        <w:jc w:val="left"/>
        <w:rPr>
          <w:rFonts w:ascii="宋体" w:hAnsi="宋体"/>
          <w:snapToGrid w:val="0"/>
          <w:color w:val="auto"/>
          <w:kern w:val="0"/>
          <w:szCs w:val="21"/>
          <w:highlight w:val="none"/>
        </w:rPr>
      </w:pPr>
      <w:r>
        <w:rPr>
          <w:rFonts w:ascii="宋体" w:hAnsi="宋体"/>
          <w:snapToGrid w:val="0"/>
          <w:color w:val="auto"/>
          <w:kern w:val="0"/>
          <w:szCs w:val="21"/>
          <w:highlight w:val="none"/>
        </w:rPr>
        <w:t>电子邮件：</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电子邮件：</w:t>
      </w:r>
      <w:r>
        <w:rPr>
          <w:rFonts w:ascii="宋体" w:hAnsi="宋体"/>
          <w:snapToGrid w:val="0"/>
          <w:color w:val="auto"/>
          <w:kern w:val="0"/>
          <w:szCs w:val="21"/>
          <w:highlight w:val="none"/>
          <w:u w:val="single"/>
        </w:rPr>
        <w:t xml:space="preserve">                                </w:t>
      </w:r>
    </w:p>
    <w:p>
      <w:pPr>
        <w:tabs>
          <w:tab w:val="left" w:pos="5140"/>
          <w:tab w:val="left" w:pos="8420"/>
        </w:tabs>
        <w:autoSpaceDE w:val="0"/>
        <w:autoSpaceDN w:val="0"/>
        <w:adjustRightInd w:val="0"/>
        <w:snapToGrid w:val="0"/>
        <w:spacing w:line="360" w:lineRule="auto"/>
        <w:ind w:firstLine="420" w:firstLineChars="200"/>
        <w:jc w:val="left"/>
        <w:rPr>
          <w:rFonts w:ascii="宋体" w:hAnsi="宋体"/>
          <w:snapToGrid w:val="0"/>
          <w:color w:val="auto"/>
          <w:kern w:val="0"/>
          <w:szCs w:val="21"/>
          <w:highlight w:val="none"/>
        </w:rPr>
      </w:pPr>
      <w:r>
        <w:rPr>
          <w:rFonts w:ascii="宋体" w:hAnsi="宋体"/>
          <w:snapToGrid w:val="0"/>
          <w:color w:val="auto"/>
          <w:kern w:val="0"/>
          <w:szCs w:val="21"/>
          <w:highlight w:val="none"/>
        </w:rPr>
        <w:t>开户银行：</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开户银行：</w:t>
      </w:r>
      <w:r>
        <w:rPr>
          <w:rFonts w:ascii="宋体" w:hAnsi="宋体"/>
          <w:snapToGrid w:val="0"/>
          <w:color w:val="auto"/>
          <w:kern w:val="0"/>
          <w:szCs w:val="21"/>
          <w:highlight w:val="none"/>
          <w:u w:val="single"/>
        </w:rPr>
        <w:t xml:space="preserve">                                </w:t>
      </w:r>
    </w:p>
    <w:p>
      <w:pPr>
        <w:tabs>
          <w:tab w:val="left" w:pos="5140"/>
          <w:tab w:val="left" w:pos="8420"/>
        </w:tabs>
        <w:autoSpaceDE w:val="0"/>
        <w:autoSpaceDN w:val="0"/>
        <w:adjustRightInd w:val="0"/>
        <w:snapToGrid w:val="0"/>
        <w:spacing w:line="360" w:lineRule="auto"/>
        <w:ind w:firstLine="420" w:firstLineChars="200"/>
        <w:jc w:val="left"/>
        <w:rPr>
          <w:rFonts w:ascii="宋体" w:hAnsi="宋体"/>
          <w:snapToGrid w:val="0"/>
          <w:color w:val="auto"/>
          <w:kern w:val="0"/>
          <w:szCs w:val="21"/>
          <w:highlight w:val="none"/>
          <w:u w:val="single"/>
        </w:rPr>
      </w:pPr>
      <w:r>
        <w:rPr>
          <w:rFonts w:ascii="宋体" w:hAnsi="宋体"/>
          <w:snapToGrid w:val="0"/>
          <w:color w:val="auto"/>
          <w:kern w:val="0"/>
          <w:szCs w:val="21"/>
          <w:highlight w:val="none"/>
        </w:rPr>
        <w:t>账    号：</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账    号：</w:t>
      </w:r>
      <w:r>
        <w:rPr>
          <w:rFonts w:ascii="宋体" w:hAnsi="宋体"/>
          <w:snapToGrid w:val="0"/>
          <w:color w:val="auto"/>
          <w:kern w:val="0"/>
          <w:szCs w:val="21"/>
          <w:highlight w:val="none"/>
          <w:u w:val="single"/>
        </w:rPr>
        <w:t xml:space="preserve">                                </w:t>
      </w:r>
    </w:p>
    <w:p>
      <w:pPr>
        <w:tabs>
          <w:tab w:val="left" w:pos="5140"/>
          <w:tab w:val="left" w:pos="8520"/>
        </w:tabs>
        <w:autoSpaceDE w:val="0"/>
        <w:autoSpaceDN w:val="0"/>
        <w:adjustRightInd w:val="0"/>
        <w:snapToGrid w:val="0"/>
        <w:spacing w:line="450" w:lineRule="exact"/>
        <w:ind w:firstLine="420" w:firstLineChars="200"/>
        <w:jc w:val="left"/>
        <w:rPr>
          <w:rFonts w:hint="eastAsia" w:ascii="宋体" w:hAnsi="宋体"/>
          <w:snapToGrid w:val="0"/>
          <w:kern w:val="0"/>
          <w:szCs w:val="21"/>
          <w:lang w:val="en-US" w:eastAsia="zh-CN"/>
        </w:rPr>
      </w:pPr>
    </w:p>
    <w:p>
      <w:pPr>
        <w:tabs>
          <w:tab w:val="left" w:pos="5140"/>
          <w:tab w:val="left" w:pos="8520"/>
        </w:tabs>
        <w:autoSpaceDE w:val="0"/>
        <w:autoSpaceDN w:val="0"/>
        <w:adjustRightInd w:val="0"/>
        <w:snapToGrid w:val="0"/>
        <w:spacing w:line="360" w:lineRule="auto"/>
        <w:ind w:firstLine="420" w:firstLineChars="200"/>
        <w:jc w:val="left"/>
        <w:rPr>
          <w:rFonts w:ascii="宋体" w:hAnsi="宋体"/>
          <w:snapToGrid w:val="0"/>
          <w:kern w:val="0"/>
          <w:szCs w:val="21"/>
        </w:rPr>
      </w:pPr>
      <w:r>
        <w:rPr>
          <w:rFonts w:hint="eastAsia" w:ascii="宋体" w:hAnsi="宋体"/>
          <w:snapToGrid w:val="0"/>
          <w:kern w:val="0"/>
          <w:szCs w:val="21"/>
          <w:lang w:val="en-US" w:eastAsia="zh-CN"/>
        </w:rPr>
        <w:t>监督部门</w:t>
      </w:r>
      <w:r>
        <w:rPr>
          <w:rFonts w:ascii="宋体" w:hAnsi="宋体"/>
          <w:snapToGrid w:val="0"/>
          <w:kern w:val="0"/>
          <w:szCs w:val="21"/>
        </w:rPr>
        <w:t>：</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360" w:lineRule="auto"/>
        <w:ind w:firstLine="420" w:firstLineChars="200"/>
        <w:jc w:val="left"/>
        <w:rPr>
          <w:rFonts w:ascii="宋体" w:hAnsi="宋体"/>
          <w:snapToGrid w:val="0"/>
          <w:color w:val="auto"/>
          <w:kern w:val="0"/>
          <w:szCs w:val="21"/>
          <w:highlight w:val="none"/>
          <w:u w:val="single"/>
        </w:rPr>
      </w:pPr>
      <w:r>
        <w:rPr>
          <w:rFonts w:hint="eastAsia" w:ascii="宋体" w:hAnsi="宋体"/>
          <w:snapToGrid w:val="0"/>
          <w:kern w:val="0"/>
          <w:szCs w:val="21"/>
          <w:lang w:val="en-US" w:eastAsia="zh-CN"/>
        </w:rPr>
        <w:t>电</w:t>
      </w:r>
      <w:r>
        <w:rPr>
          <w:rFonts w:ascii="宋体" w:hAnsi="宋体"/>
          <w:snapToGrid w:val="0"/>
          <w:kern w:val="0"/>
          <w:szCs w:val="21"/>
        </w:rPr>
        <w:t xml:space="preserve">    </w:t>
      </w:r>
      <w:r>
        <w:rPr>
          <w:rFonts w:hint="eastAsia" w:ascii="宋体" w:hAnsi="宋体"/>
          <w:snapToGrid w:val="0"/>
          <w:kern w:val="0"/>
          <w:szCs w:val="21"/>
          <w:lang w:val="en-US" w:eastAsia="zh-CN"/>
        </w:rPr>
        <w:t>话</w:t>
      </w:r>
      <w:r>
        <w:rPr>
          <w:rFonts w:ascii="宋体" w:hAnsi="宋体"/>
          <w:snapToGrid w:val="0"/>
          <w:kern w:val="0"/>
          <w:szCs w:val="21"/>
        </w:rPr>
        <w:t>：</w:t>
      </w:r>
      <w:r>
        <w:rPr>
          <w:rFonts w:ascii="宋体" w:hAnsi="宋体"/>
          <w:snapToGrid w:val="0"/>
          <w:kern w:val="0"/>
          <w:szCs w:val="21"/>
          <w:u w:val="single"/>
        </w:rPr>
        <w:t xml:space="preserve">                             </w:t>
      </w:r>
    </w:p>
    <w:p>
      <w:pPr>
        <w:autoSpaceDE w:val="0"/>
        <w:autoSpaceDN w:val="0"/>
        <w:adjustRightInd w:val="0"/>
        <w:snapToGrid w:val="0"/>
        <w:spacing w:line="360" w:lineRule="auto"/>
        <w:ind w:firstLine="3906" w:firstLineChars="1860"/>
        <w:jc w:val="right"/>
        <w:rPr>
          <w:rFonts w:hint="eastAsia" w:ascii="宋体" w:hAnsi="宋体"/>
          <w:snapToGrid w:val="0"/>
          <w:color w:val="auto"/>
          <w:kern w:val="0"/>
          <w:szCs w:val="21"/>
          <w:highlight w:val="none"/>
        </w:rPr>
      </w:pP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年</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日</w:t>
      </w:r>
      <w:r>
        <w:rPr>
          <w:rFonts w:hint="eastAsia" w:ascii="宋体" w:hAnsi="宋体"/>
          <w:snapToGrid w:val="0"/>
          <w:color w:val="auto"/>
          <w:kern w:val="0"/>
          <w:szCs w:val="21"/>
          <w:highlight w:val="none"/>
        </w:rPr>
        <w:t xml:space="preserve"> </w:t>
      </w:r>
    </w:p>
    <w:p>
      <w:pPr>
        <w:widowControl/>
        <w:jc w:val="center"/>
        <w:rPr>
          <w:rFonts w:hint="eastAsia" w:ascii="宋体" w:hAnsi="宋体" w:cs="宋体"/>
          <w:snapToGrid w:val="0"/>
          <w:color w:val="auto"/>
          <w:kern w:val="44"/>
          <w:sz w:val="44"/>
          <w:szCs w:val="44"/>
          <w:highlight w:val="none"/>
        </w:rPr>
      </w:pPr>
      <w:bookmarkStart w:id="156" w:name="_Toc509218707"/>
      <w:bookmarkStart w:id="157" w:name="_Toc277082550"/>
      <w:bookmarkStart w:id="158" w:name="_Toc430530431"/>
      <w:bookmarkStart w:id="159" w:name="_Toc27983231"/>
      <w:bookmarkStart w:id="160" w:name="_Toc287620682"/>
      <w:bookmarkStart w:id="161" w:name="_Toc224103314"/>
      <w:bookmarkStart w:id="162" w:name="_Toc287607743"/>
      <w:bookmarkStart w:id="163" w:name="_Toc287607744"/>
      <w:bookmarkStart w:id="164" w:name="_Toc287620683"/>
      <w:bookmarkStart w:id="165" w:name="_Toc430530432"/>
      <w:bookmarkStart w:id="166" w:name="_Toc224103315"/>
      <w:r>
        <w:rPr>
          <w:rFonts w:hint="eastAsia" w:ascii="宋体" w:hAnsi="宋体" w:cs="宋体"/>
          <w:snapToGrid w:val="0"/>
          <w:color w:val="auto"/>
          <w:kern w:val="44"/>
          <w:sz w:val="44"/>
          <w:szCs w:val="44"/>
          <w:highlight w:val="none"/>
        </w:rPr>
        <w:br w:type="page"/>
      </w:r>
      <w:r>
        <w:rPr>
          <w:rFonts w:hint="eastAsia" w:ascii="宋体" w:hAnsi="宋体" w:cs="宋体"/>
          <w:b/>
          <w:snapToGrid w:val="0"/>
          <w:color w:val="auto"/>
          <w:kern w:val="44"/>
          <w:sz w:val="44"/>
          <w:szCs w:val="44"/>
          <w:highlight w:val="none"/>
        </w:rPr>
        <w:t>第一章  投标邀请书（代资格预审通过通知书）</w:t>
      </w:r>
      <w:bookmarkEnd w:id="156"/>
      <w:bookmarkEnd w:id="157"/>
      <w:bookmarkEnd w:id="158"/>
      <w:bookmarkEnd w:id="159"/>
      <w:bookmarkEnd w:id="160"/>
      <w:bookmarkEnd w:id="161"/>
      <w:bookmarkEnd w:id="162"/>
    </w:p>
    <w:p>
      <w:pPr>
        <w:tabs>
          <w:tab w:val="left" w:pos="3370"/>
          <w:tab w:val="left" w:pos="5460"/>
        </w:tabs>
        <w:autoSpaceDE w:val="0"/>
        <w:autoSpaceDN w:val="0"/>
        <w:adjustRightInd w:val="0"/>
        <w:snapToGrid w:val="0"/>
        <w:spacing w:line="360" w:lineRule="auto"/>
        <w:jc w:val="center"/>
        <w:rPr>
          <w:rFonts w:hint="eastAsia" w:ascii="宋体" w:hAnsi="宋体"/>
          <w:snapToGrid w:val="0"/>
          <w:color w:val="auto"/>
          <w:kern w:val="0"/>
          <w:szCs w:val="21"/>
          <w:highlight w:val="none"/>
          <w:u w:val="single"/>
        </w:rPr>
      </w:pPr>
    </w:p>
    <w:p>
      <w:pPr>
        <w:tabs>
          <w:tab w:val="left" w:pos="3370"/>
          <w:tab w:val="left" w:pos="5460"/>
        </w:tabs>
        <w:autoSpaceDE w:val="0"/>
        <w:autoSpaceDN w:val="0"/>
        <w:adjustRightInd w:val="0"/>
        <w:snapToGrid w:val="0"/>
        <w:spacing w:line="360" w:lineRule="auto"/>
        <w:jc w:val="center"/>
        <w:rPr>
          <w:rFonts w:hint="eastAsia" w:ascii="宋体" w:hAnsi="宋体"/>
          <w:color w:val="auto"/>
          <w:w w:val="99"/>
          <w:kern w:val="0"/>
          <w:sz w:val="28"/>
          <w:szCs w:val="28"/>
          <w:highlight w:val="none"/>
        </w:rPr>
      </w:pPr>
      <w:r>
        <w:rPr>
          <w:rFonts w:hint="eastAsia" w:ascii="宋体" w:hAnsi="宋体"/>
          <w:snapToGrid w:val="0"/>
          <w:color w:val="auto"/>
          <w:kern w:val="0"/>
          <w:szCs w:val="21"/>
          <w:highlight w:val="none"/>
          <w:u w:val="single"/>
        </w:rPr>
        <w:t xml:space="preserve">                 </w:t>
      </w:r>
      <w:r>
        <w:rPr>
          <w:rFonts w:hint="eastAsia" w:ascii="宋体" w:hAnsi="宋体"/>
          <w:color w:val="auto"/>
          <w:sz w:val="28"/>
          <w:szCs w:val="28"/>
          <w:highlight w:val="none"/>
          <w:u w:val="single"/>
        </w:rPr>
        <w:t>（项目名称）</w:t>
      </w:r>
      <w:r>
        <w:rPr>
          <w:rFonts w:hint="eastAsia" w:ascii="宋体" w:hAnsi="宋体"/>
          <w:color w:val="auto"/>
          <w:w w:val="99"/>
          <w:kern w:val="0"/>
          <w:sz w:val="28"/>
          <w:szCs w:val="28"/>
          <w:highlight w:val="none"/>
        </w:rPr>
        <w:t>投标邀请书</w:t>
      </w:r>
    </w:p>
    <w:p>
      <w:pPr>
        <w:tabs>
          <w:tab w:val="left" w:pos="3370"/>
          <w:tab w:val="left" w:pos="5460"/>
        </w:tabs>
        <w:autoSpaceDE w:val="0"/>
        <w:autoSpaceDN w:val="0"/>
        <w:adjustRightInd w:val="0"/>
        <w:snapToGrid w:val="0"/>
        <w:spacing w:line="460" w:lineRule="exact"/>
        <w:jc w:val="left"/>
        <w:rPr>
          <w:rFonts w:ascii="宋体" w:hAnsi="宋体"/>
          <w:snapToGrid w:val="0"/>
          <w:color w:val="auto"/>
          <w:kern w:val="0"/>
          <w:szCs w:val="21"/>
          <w:highlight w:val="none"/>
        </w:rPr>
      </w:pP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（被邀请单位名称）</w:t>
      </w:r>
      <w:r>
        <w:rPr>
          <w:rFonts w:ascii="宋体" w:hAnsi="宋体"/>
          <w:snapToGrid w:val="0"/>
          <w:color w:val="auto"/>
          <w:kern w:val="0"/>
          <w:szCs w:val="21"/>
          <w:highlight w:val="none"/>
        </w:rPr>
        <w:t xml:space="preserve">： </w:t>
      </w:r>
    </w:p>
    <w:p>
      <w:pPr>
        <w:tabs>
          <w:tab w:val="left" w:pos="3370"/>
          <w:tab w:val="left" w:pos="5460"/>
        </w:tabs>
        <w:autoSpaceDE w:val="0"/>
        <w:autoSpaceDN w:val="0"/>
        <w:adjustRightInd w:val="0"/>
        <w:snapToGrid w:val="0"/>
        <w:spacing w:line="460" w:lineRule="exact"/>
        <w:ind w:firstLine="420" w:firstLineChars="200"/>
        <w:jc w:val="left"/>
        <w:rPr>
          <w:rFonts w:ascii="宋体" w:hAnsi="宋体"/>
          <w:snapToGrid w:val="0"/>
          <w:color w:val="auto"/>
          <w:kern w:val="0"/>
          <w:szCs w:val="21"/>
          <w:highlight w:val="none"/>
        </w:rPr>
      </w:pPr>
      <w:r>
        <w:rPr>
          <w:rFonts w:ascii="宋体" w:hAnsi="宋体"/>
          <w:snapToGrid w:val="0"/>
          <w:color w:val="auto"/>
          <w:kern w:val="0"/>
          <w:szCs w:val="21"/>
          <w:highlight w:val="none"/>
        </w:rPr>
        <w:t>你单位已通过资格预审，现邀请你单位按招标文件规定的内容，参加</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（项目名称）</w:t>
      </w:r>
      <w:r>
        <w:rPr>
          <w:rFonts w:ascii="宋体" w:hAnsi="宋体"/>
          <w:snapToGrid w:val="0"/>
          <w:color w:val="auto"/>
          <w:kern w:val="0"/>
          <w:szCs w:val="21"/>
          <w:highlight w:val="none"/>
        </w:rPr>
        <w:t>投标。</w:t>
      </w:r>
    </w:p>
    <w:p>
      <w:pPr>
        <w:tabs>
          <w:tab w:val="left" w:pos="2420"/>
          <w:tab w:val="left" w:pos="5445"/>
        </w:tabs>
        <w:autoSpaceDE w:val="0"/>
        <w:autoSpaceDN w:val="0"/>
        <w:adjustRightInd w:val="0"/>
        <w:snapToGrid w:val="0"/>
        <w:spacing w:line="460" w:lineRule="exact"/>
        <w:ind w:firstLine="420"/>
        <w:rPr>
          <w:rFonts w:ascii="宋体" w:hAnsi="宋体"/>
          <w:snapToGrid w:val="0"/>
          <w:color w:val="auto"/>
          <w:kern w:val="0"/>
          <w:szCs w:val="21"/>
          <w:highlight w:val="none"/>
        </w:rPr>
      </w:pPr>
      <w:r>
        <w:rPr>
          <w:rFonts w:hint="eastAsia" w:ascii="宋体" w:hAnsi="宋体"/>
          <w:snapToGrid w:val="0"/>
          <w:color w:val="auto"/>
          <w:kern w:val="0"/>
          <w:szCs w:val="21"/>
          <w:highlight w:val="none"/>
        </w:rPr>
        <w:t>本招标项目采用全流程电子招投标，招标人</w:t>
      </w:r>
      <w:r>
        <w:rPr>
          <w:rFonts w:ascii="宋体" w:hAnsi="宋体"/>
          <w:snapToGrid w:val="0"/>
          <w:color w:val="auto"/>
          <w:kern w:val="0"/>
          <w:szCs w:val="21"/>
          <w:highlight w:val="none"/>
        </w:rPr>
        <w:t>必须将招标文件</w:t>
      </w:r>
      <w:r>
        <w:rPr>
          <w:rFonts w:hint="eastAsia" w:ascii="宋体" w:hAnsi="宋体"/>
          <w:snapToGrid w:val="0"/>
          <w:color w:val="auto"/>
          <w:kern w:val="0"/>
          <w:szCs w:val="21"/>
          <w:highlight w:val="none"/>
        </w:rPr>
        <w:t>、</w:t>
      </w:r>
      <w:r>
        <w:rPr>
          <w:rFonts w:ascii="宋体" w:hAnsi="宋体"/>
          <w:snapToGrid w:val="0"/>
          <w:color w:val="auto"/>
          <w:kern w:val="0"/>
          <w:szCs w:val="21"/>
          <w:highlight w:val="none"/>
        </w:rPr>
        <w:t>工程量清单、图纸、澄清、修改、补充通知、最高限价通知等全部招标资料</w:t>
      </w:r>
      <w:r>
        <w:rPr>
          <w:rFonts w:hint="eastAsia" w:ascii="宋体" w:hAnsi="宋体"/>
          <w:snapToGrid w:val="0"/>
          <w:color w:val="auto"/>
          <w:kern w:val="0"/>
          <w:szCs w:val="21"/>
          <w:highlight w:val="none"/>
        </w:rPr>
        <w:t>通过</w:t>
      </w:r>
      <w:r>
        <w:rPr>
          <w:rFonts w:hint="eastAsia" w:ascii="宋体" w:hAnsi="宋体"/>
          <w:snapToGrid w:val="0"/>
          <w:color w:val="auto"/>
          <w:kern w:val="0"/>
          <w:szCs w:val="21"/>
          <w:highlight w:val="none"/>
          <w:u w:val="none"/>
        </w:rPr>
        <w:t>重庆市电子招投标系统</w:t>
      </w:r>
      <w:r>
        <w:rPr>
          <w:rFonts w:ascii="宋体" w:hAnsi="宋体"/>
          <w:snapToGrid w:val="0"/>
          <w:color w:val="auto"/>
          <w:kern w:val="0"/>
          <w:szCs w:val="21"/>
          <w:highlight w:val="none"/>
        </w:rPr>
        <w:t>送达所有资格预审通过的投标人。</w:t>
      </w:r>
    </w:p>
    <w:p>
      <w:pPr>
        <w:tabs>
          <w:tab w:val="left" w:pos="2320"/>
          <w:tab w:val="left" w:pos="5780"/>
          <w:tab w:val="left" w:pos="6420"/>
        </w:tabs>
        <w:autoSpaceDE w:val="0"/>
        <w:autoSpaceDN w:val="0"/>
        <w:adjustRightInd w:val="0"/>
        <w:snapToGrid w:val="0"/>
        <w:spacing w:line="460" w:lineRule="exact"/>
        <w:ind w:firstLine="420"/>
        <w:jc w:val="left"/>
        <w:rPr>
          <w:rFonts w:ascii="宋体" w:hAnsi="宋体"/>
          <w:snapToGrid w:val="0"/>
          <w:color w:val="auto"/>
          <w:kern w:val="0"/>
          <w:szCs w:val="21"/>
          <w:highlight w:val="none"/>
          <w:u w:val="single"/>
        </w:rPr>
      </w:pPr>
      <w:r>
        <w:rPr>
          <w:rFonts w:ascii="宋体" w:hAnsi="宋体"/>
          <w:snapToGrid w:val="0"/>
          <w:color w:val="auto"/>
          <w:kern w:val="0"/>
          <w:szCs w:val="21"/>
          <w:highlight w:val="none"/>
        </w:rPr>
        <w:t>投标文件递交的截止时间（投标截止时间，下同）</w:t>
      </w:r>
      <w:r>
        <w:rPr>
          <w:rFonts w:hint="eastAsia" w:ascii="宋体" w:hAnsi="宋体"/>
          <w:snapToGrid w:val="0"/>
          <w:color w:val="auto"/>
          <w:kern w:val="0"/>
          <w:szCs w:val="21"/>
          <w:highlight w:val="none"/>
        </w:rPr>
        <w:t>详见附件</w:t>
      </w:r>
      <w:r>
        <w:rPr>
          <w:rFonts w:hint="eastAsia" w:ascii="宋体" w:hAnsi="宋体"/>
          <w:snapToGrid w:val="0"/>
          <w:color w:val="auto"/>
          <w:kern w:val="0"/>
          <w:szCs w:val="21"/>
          <w:highlight w:val="none"/>
          <w:lang w:val="en-US" w:eastAsia="zh-CN"/>
        </w:rPr>
        <w:t>投标邀请书</w:t>
      </w:r>
      <w:r>
        <w:rPr>
          <w:rFonts w:hint="eastAsia" w:ascii="宋体" w:hAnsi="宋体"/>
          <w:snapToGrid w:val="0"/>
          <w:color w:val="auto"/>
          <w:kern w:val="0"/>
          <w:szCs w:val="21"/>
          <w:highlight w:val="none"/>
        </w:rPr>
        <w:t>规定的投标截止时间</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投标人应当在投标截止时间前，通过互联网使用CA数字证书登录</w:t>
      </w:r>
      <w:r>
        <w:rPr>
          <w:rFonts w:hint="eastAsia" w:ascii="宋体" w:hAnsi="宋体"/>
          <w:snapToGrid w:val="0"/>
          <w:color w:val="auto"/>
          <w:kern w:val="0"/>
          <w:szCs w:val="21"/>
          <w:highlight w:val="none"/>
          <w:u w:val="none"/>
        </w:rPr>
        <w:t>重庆市电子招投标系统</w:t>
      </w:r>
      <w:r>
        <w:rPr>
          <w:rFonts w:hint="eastAsia" w:ascii="宋体" w:hAnsi="宋体"/>
          <w:snapToGrid w:val="0"/>
          <w:color w:val="auto"/>
          <w:kern w:val="0"/>
          <w:szCs w:val="21"/>
          <w:highlight w:val="none"/>
        </w:rPr>
        <w:t>，将加密的电子投标文件上传。</w:t>
      </w:r>
    </w:p>
    <w:p>
      <w:pPr>
        <w:tabs>
          <w:tab w:val="left" w:pos="2320"/>
          <w:tab w:val="left" w:pos="5780"/>
          <w:tab w:val="left" w:pos="6420"/>
        </w:tabs>
        <w:autoSpaceDE w:val="0"/>
        <w:autoSpaceDN w:val="0"/>
        <w:adjustRightInd w:val="0"/>
        <w:snapToGrid w:val="0"/>
        <w:spacing w:line="460" w:lineRule="exact"/>
        <w:ind w:firstLine="420"/>
        <w:jc w:val="left"/>
        <w:rPr>
          <w:rFonts w:ascii="宋体" w:hAnsi="宋体"/>
          <w:snapToGrid w:val="0"/>
          <w:color w:val="auto"/>
          <w:kern w:val="0"/>
          <w:szCs w:val="21"/>
          <w:highlight w:val="none"/>
        </w:rPr>
      </w:pPr>
      <w:r>
        <w:rPr>
          <w:rFonts w:hint="eastAsia" w:ascii="宋体" w:hAnsi="宋体"/>
          <w:snapToGrid w:val="0"/>
          <w:color w:val="auto"/>
          <w:kern w:val="0"/>
          <w:szCs w:val="21"/>
          <w:highlight w:val="none"/>
        </w:rPr>
        <w:t>未按要求加密的电子投标文件，将无法上传至</w:t>
      </w:r>
      <w:r>
        <w:rPr>
          <w:rFonts w:hint="eastAsia" w:ascii="宋体" w:hAnsi="宋体"/>
          <w:snapToGrid w:val="0"/>
          <w:color w:val="auto"/>
          <w:kern w:val="0"/>
          <w:szCs w:val="21"/>
          <w:highlight w:val="none"/>
          <w:u w:val="none"/>
        </w:rPr>
        <w:t>重庆市电子招投标系统</w:t>
      </w:r>
      <w:r>
        <w:rPr>
          <w:rFonts w:hint="eastAsia" w:ascii="宋体" w:hAnsi="宋体"/>
          <w:snapToGrid w:val="0"/>
          <w:color w:val="auto"/>
          <w:kern w:val="0"/>
          <w:szCs w:val="21"/>
          <w:highlight w:val="none"/>
        </w:rPr>
        <w:t>，逾期未完成上传投标文件的，视为撤回投标文件。</w:t>
      </w:r>
    </w:p>
    <w:p>
      <w:pPr>
        <w:tabs>
          <w:tab w:val="left" w:pos="2320"/>
          <w:tab w:val="left" w:pos="5780"/>
          <w:tab w:val="left" w:pos="6420"/>
        </w:tabs>
        <w:autoSpaceDE w:val="0"/>
        <w:autoSpaceDN w:val="0"/>
        <w:adjustRightInd w:val="0"/>
        <w:snapToGrid w:val="0"/>
        <w:spacing w:line="460" w:lineRule="exact"/>
        <w:ind w:firstLine="420"/>
        <w:jc w:val="left"/>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本招标项目采用全流程电子招投标，被邀请投标人通过</w:t>
      </w:r>
      <w:r>
        <w:rPr>
          <w:rFonts w:hint="eastAsia" w:ascii="宋体" w:hAnsi="宋体"/>
          <w:snapToGrid w:val="0"/>
          <w:color w:val="auto"/>
          <w:kern w:val="0"/>
          <w:szCs w:val="21"/>
          <w:highlight w:val="none"/>
          <w:u w:val="none"/>
        </w:rPr>
        <w:t>重庆市电子招投标系统</w:t>
      </w:r>
      <w:r>
        <w:rPr>
          <w:rFonts w:hint="eastAsia" w:ascii="宋体" w:hAnsi="宋体"/>
          <w:snapToGrid w:val="0"/>
          <w:color w:val="auto"/>
          <w:kern w:val="0"/>
          <w:szCs w:val="21"/>
          <w:highlight w:val="none"/>
        </w:rPr>
        <w:t>确认。</w:t>
      </w:r>
    </w:p>
    <w:p>
      <w:pPr>
        <w:tabs>
          <w:tab w:val="left" w:pos="2320"/>
          <w:tab w:val="left" w:pos="5780"/>
          <w:tab w:val="left" w:pos="6420"/>
        </w:tabs>
        <w:autoSpaceDE w:val="0"/>
        <w:autoSpaceDN w:val="0"/>
        <w:adjustRightInd w:val="0"/>
        <w:snapToGrid w:val="0"/>
        <w:spacing w:line="360" w:lineRule="auto"/>
        <w:ind w:firstLine="420"/>
        <w:jc w:val="left"/>
        <w:rPr>
          <w:rFonts w:ascii="宋体" w:hAnsi="宋体"/>
          <w:snapToGrid w:val="0"/>
          <w:color w:val="auto"/>
          <w:kern w:val="0"/>
          <w:szCs w:val="21"/>
          <w:highlight w:val="none"/>
        </w:rPr>
      </w:pPr>
    </w:p>
    <w:p>
      <w:pPr>
        <w:tabs>
          <w:tab w:val="left" w:pos="5140"/>
          <w:tab w:val="left" w:pos="8420"/>
        </w:tabs>
        <w:autoSpaceDE w:val="0"/>
        <w:autoSpaceDN w:val="0"/>
        <w:adjustRightInd w:val="0"/>
        <w:snapToGrid w:val="0"/>
        <w:spacing w:line="390" w:lineRule="exact"/>
        <w:ind w:firstLine="420" w:firstLineChars="200"/>
        <w:jc w:val="left"/>
        <w:rPr>
          <w:rFonts w:ascii="宋体" w:hAnsi="宋体"/>
          <w:color w:val="auto"/>
          <w:kern w:val="0"/>
          <w:szCs w:val="21"/>
          <w:highlight w:val="none"/>
        </w:rPr>
      </w:pPr>
      <w:r>
        <w:rPr>
          <w:rFonts w:ascii="宋体" w:hAnsi="宋体"/>
          <w:color w:val="auto"/>
          <w:kern w:val="0"/>
          <w:szCs w:val="21"/>
          <w:highlight w:val="none"/>
        </w:rPr>
        <w:t>招</w:t>
      </w:r>
      <w:r>
        <w:rPr>
          <w:rFonts w:hint="eastAsia" w:ascii="宋体" w:hAnsi="宋体"/>
          <w:color w:val="auto"/>
          <w:kern w:val="0"/>
          <w:szCs w:val="21"/>
          <w:highlight w:val="none"/>
        </w:rPr>
        <w:t xml:space="preserve"> </w:t>
      </w:r>
      <w:r>
        <w:rPr>
          <w:rFonts w:ascii="宋体" w:hAnsi="宋体"/>
          <w:color w:val="auto"/>
          <w:kern w:val="0"/>
          <w:szCs w:val="21"/>
          <w:highlight w:val="none"/>
        </w:rPr>
        <w:t>标</w:t>
      </w:r>
      <w:r>
        <w:rPr>
          <w:rFonts w:hint="eastAsia" w:ascii="宋体" w:hAnsi="宋体"/>
          <w:color w:val="auto"/>
          <w:kern w:val="0"/>
          <w:szCs w:val="21"/>
          <w:highlight w:val="none"/>
        </w:rPr>
        <w:t xml:space="preserve"> </w:t>
      </w:r>
      <w:r>
        <w:rPr>
          <w:rFonts w:ascii="宋体" w:hAnsi="宋体"/>
          <w:color w:val="auto"/>
          <w:kern w:val="0"/>
          <w:szCs w:val="21"/>
          <w:highlight w:val="none"/>
        </w:rPr>
        <w:t>人：</w:t>
      </w:r>
      <w:r>
        <w:rPr>
          <w:rFonts w:hint="eastAsia" w:ascii="宋体" w:hAnsi="宋体" w:cs="MingLiU"/>
          <w:snapToGrid w:val="0"/>
          <w:color w:val="auto"/>
          <w:kern w:val="0"/>
          <w:szCs w:val="21"/>
          <w:highlight w:val="none"/>
          <w:u w:val="single"/>
        </w:rPr>
        <w:t xml:space="preserve">                             </w:t>
      </w:r>
      <w:r>
        <w:rPr>
          <w:rFonts w:hint="eastAsia" w:ascii="宋体" w:hAnsi="宋体" w:cs="MingLiU"/>
          <w:snapToGrid w:val="0"/>
          <w:color w:val="auto"/>
          <w:kern w:val="0"/>
          <w:szCs w:val="21"/>
          <w:highlight w:val="none"/>
        </w:rPr>
        <w:t xml:space="preserve">      </w:t>
      </w:r>
      <w:r>
        <w:rPr>
          <w:rFonts w:ascii="宋体" w:hAnsi="宋体"/>
          <w:color w:val="auto"/>
          <w:kern w:val="0"/>
          <w:szCs w:val="21"/>
          <w:highlight w:val="none"/>
        </w:rPr>
        <w:t>招标代理机构：</w:t>
      </w:r>
      <w:r>
        <w:rPr>
          <w:rFonts w:ascii="宋体" w:hAnsi="宋体"/>
          <w:color w:val="auto"/>
          <w:kern w:val="0"/>
          <w:position w:val="-3"/>
          <w:szCs w:val="21"/>
          <w:highlight w:val="none"/>
          <w:u w:val="single"/>
        </w:rPr>
        <w:t xml:space="preserve">              </w:t>
      </w:r>
      <w:r>
        <w:rPr>
          <w:rFonts w:hint="eastAsia" w:ascii="宋体" w:hAnsi="宋体"/>
          <w:color w:val="auto"/>
          <w:kern w:val="0"/>
          <w:position w:val="-3"/>
          <w:szCs w:val="21"/>
          <w:highlight w:val="none"/>
          <w:u w:val="single"/>
        </w:rPr>
        <w:t xml:space="preserve">              </w:t>
      </w:r>
    </w:p>
    <w:p>
      <w:pPr>
        <w:tabs>
          <w:tab w:val="left" w:pos="5140"/>
          <w:tab w:val="left" w:pos="8420"/>
        </w:tabs>
        <w:autoSpaceDE w:val="0"/>
        <w:autoSpaceDN w:val="0"/>
        <w:adjustRightInd w:val="0"/>
        <w:snapToGrid w:val="0"/>
        <w:spacing w:line="390" w:lineRule="exact"/>
        <w:ind w:firstLine="420" w:firstLineChars="200"/>
        <w:jc w:val="left"/>
        <w:rPr>
          <w:rFonts w:ascii="宋体" w:hAnsi="宋体"/>
          <w:color w:val="auto"/>
          <w:kern w:val="0"/>
          <w:szCs w:val="21"/>
          <w:highlight w:val="none"/>
        </w:rPr>
      </w:pPr>
      <w:r>
        <w:rPr>
          <w:rFonts w:ascii="宋体" w:hAnsi="宋体"/>
          <w:color w:val="auto"/>
          <w:kern w:val="0"/>
          <w:szCs w:val="21"/>
          <w:highlight w:val="none"/>
        </w:rPr>
        <w:t>地</w:t>
      </w:r>
      <w:r>
        <w:rPr>
          <w:rFonts w:hint="eastAsia" w:ascii="宋体" w:hAnsi="宋体"/>
          <w:color w:val="auto"/>
          <w:kern w:val="0"/>
          <w:szCs w:val="21"/>
          <w:highlight w:val="none"/>
        </w:rPr>
        <w:t xml:space="preserve">    </w:t>
      </w:r>
      <w:r>
        <w:rPr>
          <w:rFonts w:ascii="宋体" w:hAnsi="宋体"/>
          <w:color w:val="auto"/>
          <w:kern w:val="0"/>
          <w:szCs w:val="21"/>
          <w:highlight w:val="none"/>
        </w:rPr>
        <w:t>址：</w:t>
      </w:r>
      <w:r>
        <w:rPr>
          <w:rFonts w:hint="eastAsia" w:ascii="宋体" w:hAnsi="宋体" w:cs="MingLiU"/>
          <w:snapToGrid w:val="0"/>
          <w:color w:val="auto"/>
          <w:kern w:val="0"/>
          <w:szCs w:val="21"/>
          <w:highlight w:val="none"/>
          <w:u w:val="single"/>
        </w:rPr>
        <w:t xml:space="preserve">                             </w:t>
      </w:r>
      <w:r>
        <w:rPr>
          <w:rFonts w:hint="eastAsia" w:ascii="宋体" w:hAnsi="宋体" w:cs="MingLiU"/>
          <w:snapToGrid w:val="0"/>
          <w:color w:val="auto"/>
          <w:kern w:val="0"/>
          <w:szCs w:val="21"/>
          <w:highlight w:val="none"/>
        </w:rPr>
        <w:t xml:space="preserve">      </w:t>
      </w:r>
      <w:r>
        <w:rPr>
          <w:rFonts w:ascii="宋体" w:hAnsi="宋体"/>
          <w:color w:val="auto"/>
          <w:kern w:val="0"/>
          <w:szCs w:val="21"/>
          <w:highlight w:val="none"/>
        </w:rPr>
        <w:t>地</w:t>
      </w:r>
      <w:r>
        <w:rPr>
          <w:rFonts w:hint="eastAsia" w:ascii="宋体" w:hAnsi="宋体"/>
          <w:color w:val="auto"/>
          <w:kern w:val="0"/>
          <w:szCs w:val="21"/>
          <w:highlight w:val="none"/>
        </w:rPr>
        <w:t xml:space="preserve">    </w:t>
      </w:r>
      <w:r>
        <w:rPr>
          <w:rFonts w:ascii="宋体" w:hAnsi="宋体"/>
          <w:color w:val="auto"/>
          <w:kern w:val="0"/>
          <w:szCs w:val="21"/>
          <w:highlight w:val="none"/>
        </w:rPr>
        <w:t>址：</w:t>
      </w:r>
      <w:r>
        <w:rPr>
          <w:rFonts w:ascii="宋体" w:hAnsi="宋体"/>
          <w:color w:val="auto"/>
          <w:kern w:val="0"/>
          <w:position w:val="-3"/>
          <w:szCs w:val="21"/>
          <w:highlight w:val="none"/>
          <w:u w:val="single"/>
        </w:rPr>
        <w:t xml:space="preserve">              </w:t>
      </w:r>
      <w:r>
        <w:rPr>
          <w:rFonts w:hint="eastAsia" w:ascii="宋体" w:hAnsi="宋体"/>
          <w:color w:val="auto"/>
          <w:kern w:val="0"/>
          <w:position w:val="-3"/>
          <w:szCs w:val="21"/>
          <w:highlight w:val="none"/>
          <w:u w:val="single"/>
        </w:rPr>
        <w:t xml:space="preserve">                 </w:t>
      </w:r>
    </w:p>
    <w:p>
      <w:pPr>
        <w:tabs>
          <w:tab w:val="left" w:pos="5140"/>
          <w:tab w:val="left" w:pos="8420"/>
        </w:tabs>
        <w:autoSpaceDE w:val="0"/>
        <w:autoSpaceDN w:val="0"/>
        <w:adjustRightInd w:val="0"/>
        <w:snapToGrid w:val="0"/>
        <w:spacing w:line="390" w:lineRule="exact"/>
        <w:ind w:firstLine="420" w:firstLineChars="200"/>
        <w:jc w:val="left"/>
        <w:rPr>
          <w:rFonts w:ascii="宋体" w:hAnsi="宋体"/>
          <w:color w:val="auto"/>
          <w:kern w:val="0"/>
          <w:szCs w:val="21"/>
          <w:highlight w:val="none"/>
        </w:rPr>
      </w:pPr>
      <w:r>
        <w:rPr>
          <w:rFonts w:ascii="宋体" w:hAnsi="宋体"/>
          <w:color w:val="auto"/>
          <w:kern w:val="0"/>
          <w:position w:val="-3"/>
          <w:szCs w:val="21"/>
          <w:highlight w:val="none"/>
        </w:rPr>
        <w:t>邮</w:t>
      </w:r>
      <w:r>
        <w:rPr>
          <w:rFonts w:hint="eastAsia" w:ascii="宋体" w:hAnsi="宋体"/>
          <w:color w:val="auto"/>
          <w:kern w:val="0"/>
          <w:position w:val="-3"/>
          <w:szCs w:val="21"/>
          <w:highlight w:val="none"/>
        </w:rPr>
        <w:t xml:space="preserve">    </w:t>
      </w:r>
      <w:r>
        <w:rPr>
          <w:rFonts w:ascii="宋体" w:hAnsi="宋体"/>
          <w:color w:val="auto"/>
          <w:kern w:val="0"/>
          <w:position w:val="-3"/>
          <w:szCs w:val="21"/>
          <w:highlight w:val="none"/>
        </w:rPr>
        <w:t>编：</w:t>
      </w:r>
      <w:r>
        <w:rPr>
          <w:rFonts w:hint="eastAsia" w:ascii="宋体" w:hAnsi="宋体" w:cs="MingLiU"/>
          <w:snapToGrid w:val="0"/>
          <w:color w:val="auto"/>
          <w:kern w:val="0"/>
          <w:szCs w:val="21"/>
          <w:highlight w:val="none"/>
          <w:u w:val="single"/>
        </w:rPr>
        <w:t xml:space="preserve">                             </w:t>
      </w:r>
      <w:r>
        <w:rPr>
          <w:rFonts w:hint="eastAsia" w:ascii="宋体" w:hAnsi="宋体" w:cs="MingLiU"/>
          <w:snapToGrid w:val="0"/>
          <w:color w:val="auto"/>
          <w:kern w:val="0"/>
          <w:szCs w:val="21"/>
          <w:highlight w:val="none"/>
        </w:rPr>
        <w:t xml:space="preserve">      </w:t>
      </w:r>
      <w:r>
        <w:rPr>
          <w:rFonts w:ascii="宋体" w:hAnsi="宋体"/>
          <w:color w:val="auto"/>
          <w:kern w:val="0"/>
          <w:position w:val="-3"/>
          <w:szCs w:val="21"/>
          <w:highlight w:val="none"/>
        </w:rPr>
        <w:t>邮</w:t>
      </w:r>
      <w:r>
        <w:rPr>
          <w:rFonts w:hint="eastAsia" w:ascii="宋体" w:hAnsi="宋体"/>
          <w:color w:val="auto"/>
          <w:kern w:val="0"/>
          <w:position w:val="-3"/>
          <w:szCs w:val="21"/>
          <w:highlight w:val="none"/>
        </w:rPr>
        <w:t xml:space="preserve">    </w:t>
      </w:r>
      <w:r>
        <w:rPr>
          <w:rFonts w:ascii="宋体" w:hAnsi="宋体"/>
          <w:color w:val="auto"/>
          <w:kern w:val="0"/>
          <w:position w:val="-3"/>
          <w:szCs w:val="21"/>
          <w:highlight w:val="none"/>
        </w:rPr>
        <w:t>编：</w:t>
      </w:r>
      <w:r>
        <w:rPr>
          <w:rFonts w:ascii="宋体" w:hAnsi="宋体"/>
          <w:color w:val="auto"/>
          <w:kern w:val="0"/>
          <w:position w:val="-3"/>
          <w:szCs w:val="21"/>
          <w:highlight w:val="none"/>
          <w:u w:val="single"/>
        </w:rPr>
        <w:t xml:space="preserve">              </w:t>
      </w:r>
      <w:r>
        <w:rPr>
          <w:rFonts w:hint="eastAsia" w:ascii="宋体" w:hAnsi="宋体"/>
          <w:color w:val="auto"/>
          <w:kern w:val="0"/>
          <w:position w:val="-3"/>
          <w:szCs w:val="21"/>
          <w:highlight w:val="none"/>
          <w:u w:val="single"/>
        </w:rPr>
        <w:t xml:space="preserve">                 </w:t>
      </w:r>
    </w:p>
    <w:p>
      <w:pPr>
        <w:tabs>
          <w:tab w:val="left" w:pos="5140"/>
          <w:tab w:val="left" w:pos="8420"/>
        </w:tabs>
        <w:autoSpaceDE w:val="0"/>
        <w:autoSpaceDN w:val="0"/>
        <w:adjustRightInd w:val="0"/>
        <w:snapToGrid w:val="0"/>
        <w:spacing w:line="390" w:lineRule="exact"/>
        <w:ind w:firstLine="420" w:firstLineChars="200"/>
        <w:jc w:val="left"/>
        <w:rPr>
          <w:rFonts w:ascii="宋体" w:hAnsi="宋体"/>
          <w:color w:val="auto"/>
          <w:kern w:val="0"/>
          <w:szCs w:val="21"/>
          <w:highlight w:val="none"/>
        </w:rPr>
      </w:pPr>
      <w:r>
        <w:rPr>
          <w:rFonts w:ascii="宋体" w:hAnsi="宋体"/>
          <w:color w:val="auto"/>
          <w:kern w:val="0"/>
          <w:szCs w:val="21"/>
          <w:highlight w:val="none"/>
        </w:rPr>
        <w:t>联</w:t>
      </w:r>
      <w:r>
        <w:rPr>
          <w:rFonts w:hint="eastAsia" w:ascii="宋体" w:hAnsi="宋体"/>
          <w:color w:val="auto"/>
          <w:kern w:val="0"/>
          <w:szCs w:val="21"/>
          <w:highlight w:val="none"/>
        </w:rPr>
        <w:t xml:space="preserve"> </w:t>
      </w:r>
      <w:r>
        <w:rPr>
          <w:rFonts w:ascii="宋体" w:hAnsi="宋体"/>
          <w:color w:val="auto"/>
          <w:kern w:val="0"/>
          <w:szCs w:val="21"/>
          <w:highlight w:val="none"/>
        </w:rPr>
        <w:t>系</w:t>
      </w:r>
      <w:r>
        <w:rPr>
          <w:rFonts w:hint="eastAsia" w:ascii="宋体" w:hAnsi="宋体"/>
          <w:color w:val="auto"/>
          <w:kern w:val="0"/>
          <w:szCs w:val="21"/>
          <w:highlight w:val="none"/>
        </w:rPr>
        <w:t xml:space="preserve"> </w:t>
      </w:r>
      <w:r>
        <w:rPr>
          <w:rFonts w:ascii="宋体" w:hAnsi="宋体"/>
          <w:color w:val="auto"/>
          <w:kern w:val="0"/>
          <w:szCs w:val="21"/>
          <w:highlight w:val="none"/>
        </w:rPr>
        <w:t>人：</w:t>
      </w:r>
      <w:r>
        <w:rPr>
          <w:rFonts w:hint="eastAsia" w:ascii="宋体" w:hAnsi="宋体" w:cs="MingLiU"/>
          <w:snapToGrid w:val="0"/>
          <w:color w:val="auto"/>
          <w:kern w:val="0"/>
          <w:szCs w:val="21"/>
          <w:highlight w:val="none"/>
          <w:u w:val="single"/>
        </w:rPr>
        <w:t xml:space="preserve">                             </w:t>
      </w:r>
      <w:r>
        <w:rPr>
          <w:rFonts w:hint="eastAsia" w:ascii="宋体" w:hAnsi="宋体" w:cs="MingLiU"/>
          <w:snapToGrid w:val="0"/>
          <w:color w:val="auto"/>
          <w:kern w:val="0"/>
          <w:szCs w:val="21"/>
          <w:highlight w:val="none"/>
        </w:rPr>
        <w:t xml:space="preserve">      </w:t>
      </w:r>
      <w:r>
        <w:rPr>
          <w:rFonts w:ascii="宋体" w:hAnsi="宋体"/>
          <w:color w:val="auto"/>
          <w:kern w:val="0"/>
          <w:szCs w:val="21"/>
          <w:highlight w:val="none"/>
        </w:rPr>
        <w:t>联</w:t>
      </w:r>
      <w:r>
        <w:rPr>
          <w:rFonts w:hint="eastAsia" w:ascii="宋体" w:hAnsi="宋体"/>
          <w:color w:val="auto"/>
          <w:kern w:val="0"/>
          <w:szCs w:val="21"/>
          <w:highlight w:val="none"/>
        </w:rPr>
        <w:t xml:space="preserve"> </w:t>
      </w:r>
      <w:r>
        <w:rPr>
          <w:rFonts w:ascii="宋体" w:hAnsi="宋体"/>
          <w:color w:val="auto"/>
          <w:kern w:val="0"/>
          <w:szCs w:val="21"/>
          <w:highlight w:val="none"/>
        </w:rPr>
        <w:t>系</w:t>
      </w:r>
      <w:r>
        <w:rPr>
          <w:rFonts w:hint="eastAsia" w:ascii="宋体" w:hAnsi="宋体"/>
          <w:color w:val="auto"/>
          <w:kern w:val="0"/>
          <w:szCs w:val="21"/>
          <w:highlight w:val="none"/>
        </w:rPr>
        <w:t xml:space="preserve"> </w:t>
      </w:r>
      <w:r>
        <w:rPr>
          <w:rFonts w:ascii="宋体" w:hAnsi="宋体"/>
          <w:color w:val="auto"/>
          <w:kern w:val="0"/>
          <w:szCs w:val="21"/>
          <w:highlight w:val="none"/>
        </w:rPr>
        <w:t>人：</w:t>
      </w:r>
      <w:r>
        <w:rPr>
          <w:rFonts w:ascii="宋体" w:hAnsi="宋体"/>
          <w:color w:val="auto"/>
          <w:kern w:val="0"/>
          <w:position w:val="-3"/>
          <w:szCs w:val="21"/>
          <w:highlight w:val="none"/>
          <w:u w:val="single"/>
        </w:rPr>
        <w:t xml:space="preserve">              </w:t>
      </w:r>
      <w:r>
        <w:rPr>
          <w:rFonts w:hint="eastAsia" w:ascii="宋体" w:hAnsi="宋体"/>
          <w:color w:val="auto"/>
          <w:kern w:val="0"/>
          <w:position w:val="-3"/>
          <w:szCs w:val="21"/>
          <w:highlight w:val="none"/>
          <w:u w:val="single"/>
        </w:rPr>
        <w:t xml:space="preserve">                 </w:t>
      </w:r>
    </w:p>
    <w:p>
      <w:pPr>
        <w:tabs>
          <w:tab w:val="left" w:pos="5140"/>
          <w:tab w:val="left" w:pos="8420"/>
        </w:tabs>
        <w:autoSpaceDE w:val="0"/>
        <w:autoSpaceDN w:val="0"/>
        <w:adjustRightInd w:val="0"/>
        <w:snapToGrid w:val="0"/>
        <w:spacing w:line="390" w:lineRule="exact"/>
        <w:ind w:firstLine="420" w:firstLineChars="200"/>
        <w:jc w:val="left"/>
        <w:rPr>
          <w:rFonts w:ascii="宋体" w:hAnsi="宋体"/>
          <w:color w:val="auto"/>
          <w:kern w:val="0"/>
          <w:szCs w:val="21"/>
          <w:highlight w:val="none"/>
        </w:rPr>
      </w:pPr>
      <w:r>
        <w:rPr>
          <w:rFonts w:ascii="宋体" w:hAnsi="宋体"/>
          <w:color w:val="auto"/>
          <w:kern w:val="0"/>
          <w:szCs w:val="21"/>
          <w:highlight w:val="none"/>
        </w:rPr>
        <w:t>电</w:t>
      </w:r>
      <w:r>
        <w:rPr>
          <w:rFonts w:hint="eastAsia" w:ascii="宋体" w:hAnsi="宋体"/>
          <w:color w:val="auto"/>
          <w:kern w:val="0"/>
          <w:szCs w:val="21"/>
          <w:highlight w:val="none"/>
        </w:rPr>
        <w:t xml:space="preserve">    </w:t>
      </w:r>
      <w:r>
        <w:rPr>
          <w:rFonts w:ascii="宋体" w:hAnsi="宋体"/>
          <w:color w:val="auto"/>
          <w:kern w:val="0"/>
          <w:szCs w:val="21"/>
          <w:highlight w:val="none"/>
        </w:rPr>
        <w:t>话：</w:t>
      </w:r>
      <w:r>
        <w:rPr>
          <w:rFonts w:hint="eastAsia" w:ascii="宋体" w:hAnsi="宋体" w:cs="MingLiU"/>
          <w:snapToGrid w:val="0"/>
          <w:color w:val="auto"/>
          <w:kern w:val="0"/>
          <w:szCs w:val="21"/>
          <w:highlight w:val="none"/>
          <w:u w:val="single"/>
        </w:rPr>
        <w:t xml:space="preserve">                             </w:t>
      </w:r>
      <w:r>
        <w:rPr>
          <w:rFonts w:hint="eastAsia" w:ascii="宋体" w:hAnsi="宋体" w:cs="MingLiU"/>
          <w:snapToGrid w:val="0"/>
          <w:color w:val="auto"/>
          <w:kern w:val="0"/>
          <w:szCs w:val="21"/>
          <w:highlight w:val="none"/>
        </w:rPr>
        <w:t xml:space="preserve">      </w:t>
      </w:r>
      <w:r>
        <w:rPr>
          <w:rFonts w:ascii="宋体" w:hAnsi="宋体"/>
          <w:color w:val="auto"/>
          <w:kern w:val="0"/>
          <w:szCs w:val="21"/>
          <w:highlight w:val="none"/>
        </w:rPr>
        <w:t>电</w:t>
      </w:r>
      <w:r>
        <w:rPr>
          <w:rFonts w:hint="eastAsia" w:ascii="宋体" w:hAnsi="宋体"/>
          <w:color w:val="auto"/>
          <w:kern w:val="0"/>
          <w:szCs w:val="21"/>
          <w:highlight w:val="none"/>
        </w:rPr>
        <w:t xml:space="preserve">    </w:t>
      </w:r>
      <w:r>
        <w:rPr>
          <w:rFonts w:ascii="宋体" w:hAnsi="宋体"/>
          <w:color w:val="auto"/>
          <w:kern w:val="0"/>
          <w:szCs w:val="21"/>
          <w:highlight w:val="none"/>
        </w:rPr>
        <w:t>话：</w:t>
      </w:r>
      <w:r>
        <w:rPr>
          <w:rFonts w:ascii="宋体" w:hAnsi="宋体"/>
          <w:color w:val="auto"/>
          <w:kern w:val="0"/>
          <w:position w:val="-3"/>
          <w:szCs w:val="21"/>
          <w:highlight w:val="none"/>
          <w:u w:val="single"/>
        </w:rPr>
        <w:t xml:space="preserve">              </w:t>
      </w:r>
      <w:r>
        <w:rPr>
          <w:rFonts w:hint="eastAsia" w:ascii="宋体" w:hAnsi="宋体"/>
          <w:color w:val="auto"/>
          <w:kern w:val="0"/>
          <w:position w:val="-3"/>
          <w:szCs w:val="21"/>
          <w:highlight w:val="none"/>
          <w:u w:val="single"/>
        </w:rPr>
        <w:t xml:space="preserve">                 </w:t>
      </w:r>
    </w:p>
    <w:p>
      <w:pPr>
        <w:tabs>
          <w:tab w:val="left" w:pos="5140"/>
          <w:tab w:val="left" w:pos="8420"/>
        </w:tabs>
        <w:autoSpaceDE w:val="0"/>
        <w:autoSpaceDN w:val="0"/>
        <w:adjustRightInd w:val="0"/>
        <w:snapToGrid w:val="0"/>
        <w:spacing w:line="390" w:lineRule="exact"/>
        <w:ind w:firstLine="420" w:firstLineChars="200"/>
        <w:jc w:val="left"/>
        <w:rPr>
          <w:rFonts w:ascii="宋体" w:hAnsi="宋体"/>
          <w:color w:val="auto"/>
          <w:kern w:val="0"/>
          <w:szCs w:val="21"/>
          <w:highlight w:val="none"/>
          <w:u w:val="single"/>
        </w:rPr>
      </w:pPr>
      <w:r>
        <w:rPr>
          <w:rFonts w:ascii="宋体" w:hAnsi="宋体"/>
          <w:color w:val="auto"/>
          <w:kern w:val="0"/>
          <w:szCs w:val="21"/>
          <w:highlight w:val="none"/>
        </w:rPr>
        <w:t>传</w:t>
      </w:r>
      <w:r>
        <w:rPr>
          <w:rFonts w:hint="eastAsia" w:ascii="宋体" w:hAnsi="宋体"/>
          <w:color w:val="auto"/>
          <w:kern w:val="0"/>
          <w:szCs w:val="21"/>
          <w:highlight w:val="none"/>
        </w:rPr>
        <w:t xml:space="preserve">    </w:t>
      </w:r>
      <w:r>
        <w:rPr>
          <w:rFonts w:ascii="宋体" w:hAnsi="宋体"/>
          <w:color w:val="auto"/>
          <w:kern w:val="0"/>
          <w:szCs w:val="21"/>
          <w:highlight w:val="none"/>
        </w:rPr>
        <w:t>真：</w:t>
      </w:r>
      <w:r>
        <w:rPr>
          <w:rFonts w:hint="eastAsia" w:ascii="宋体" w:hAnsi="宋体" w:cs="MingLiU"/>
          <w:snapToGrid w:val="0"/>
          <w:color w:val="auto"/>
          <w:kern w:val="0"/>
          <w:szCs w:val="21"/>
          <w:highlight w:val="none"/>
          <w:u w:val="single"/>
        </w:rPr>
        <w:t xml:space="preserve">                             </w:t>
      </w:r>
      <w:r>
        <w:rPr>
          <w:rFonts w:hint="eastAsia" w:ascii="宋体" w:hAnsi="宋体" w:cs="MingLiU"/>
          <w:snapToGrid w:val="0"/>
          <w:color w:val="auto"/>
          <w:kern w:val="0"/>
          <w:szCs w:val="21"/>
          <w:highlight w:val="none"/>
        </w:rPr>
        <w:t xml:space="preserve">      </w:t>
      </w:r>
      <w:r>
        <w:rPr>
          <w:rFonts w:ascii="宋体" w:hAnsi="宋体"/>
          <w:color w:val="auto"/>
          <w:kern w:val="0"/>
          <w:szCs w:val="21"/>
          <w:highlight w:val="none"/>
        </w:rPr>
        <w:t>传</w:t>
      </w:r>
      <w:r>
        <w:rPr>
          <w:rFonts w:hint="eastAsia" w:ascii="宋体" w:hAnsi="宋体"/>
          <w:color w:val="auto"/>
          <w:kern w:val="0"/>
          <w:szCs w:val="21"/>
          <w:highlight w:val="none"/>
        </w:rPr>
        <w:t xml:space="preserve">    </w:t>
      </w:r>
      <w:r>
        <w:rPr>
          <w:rFonts w:ascii="宋体" w:hAnsi="宋体"/>
          <w:color w:val="auto"/>
          <w:kern w:val="0"/>
          <w:szCs w:val="21"/>
          <w:highlight w:val="none"/>
        </w:rPr>
        <w:t>真：</w:t>
      </w:r>
      <w:r>
        <w:rPr>
          <w:rFonts w:ascii="宋体" w:hAnsi="宋体"/>
          <w:color w:val="auto"/>
          <w:kern w:val="0"/>
          <w:position w:val="-3"/>
          <w:szCs w:val="21"/>
          <w:highlight w:val="none"/>
          <w:u w:val="single"/>
        </w:rPr>
        <w:t xml:space="preserve">              </w:t>
      </w:r>
      <w:r>
        <w:rPr>
          <w:rFonts w:hint="eastAsia" w:ascii="宋体" w:hAnsi="宋体"/>
          <w:color w:val="auto"/>
          <w:kern w:val="0"/>
          <w:position w:val="-3"/>
          <w:szCs w:val="21"/>
          <w:highlight w:val="none"/>
          <w:u w:val="single"/>
        </w:rPr>
        <w:t xml:space="preserve">                 </w:t>
      </w:r>
    </w:p>
    <w:p>
      <w:pPr>
        <w:tabs>
          <w:tab w:val="left" w:pos="5140"/>
          <w:tab w:val="left" w:pos="8420"/>
        </w:tabs>
        <w:autoSpaceDE w:val="0"/>
        <w:autoSpaceDN w:val="0"/>
        <w:adjustRightInd w:val="0"/>
        <w:snapToGrid w:val="0"/>
        <w:spacing w:line="390" w:lineRule="exact"/>
        <w:ind w:firstLine="420" w:firstLineChars="200"/>
        <w:jc w:val="left"/>
        <w:rPr>
          <w:rFonts w:ascii="宋体" w:hAnsi="宋体"/>
          <w:snapToGrid w:val="0"/>
          <w:color w:val="auto"/>
          <w:kern w:val="0"/>
          <w:szCs w:val="21"/>
          <w:highlight w:val="none"/>
        </w:rPr>
      </w:pPr>
      <w:r>
        <w:rPr>
          <w:rFonts w:ascii="宋体" w:hAnsi="宋体"/>
          <w:snapToGrid w:val="0"/>
          <w:color w:val="auto"/>
          <w:kern w:val="0"/>
          <w:szCs w:val="21"/>
          <w:highlight w:val="none"/>
        </w:rPr>
        <w:t>电子邮件：</w:t>
      </w:r>
      <w:r>
        <w:rPr>
          <w:rFonts w:hint="eastAsia" w:ascii="宋体" w:hAnsi="宋体" w:cs="MingLiU"/>
          <w:snapToGrid w:val="0"/>
          <w:color w:val="auto"/>
          <w:kern w:val="0"/>
          <w:szCs w:val="21"/>
          <w:highlight w:val="none"/>
          <w:u w:val="single"/>
        </w:rPr>
        <w:t xml:space="preserve">                             </w:t>
      </w:r>
      <w:r>
        <w:rPr>
          <w:rFonts w:hint="eastAsia" w:ascii="宋体" w:hAnsi="宋体" w:cs="MingLiU"/>
          <w:snapToGrid w:val="0"/>
          <w:color w:val="auto"/>
          <w:kern w:val="0"/>
          <w:szCs w:val="21"/>
          <w:highlight w:val="none"/>
        </w:rPr>
        <w:t xml:space="preserve">      </w:t>
      </w:r>
      <w:r>
        <w:rPr>
          <w:rFonts w:ascii="宋体" w:hAnsi="宋体"/>
          <w:snapToGrid w:val="0"/>
          <w:color w:val="auto"/>
          <w:kern w:val="0"/>
          <w:szCs w:val="21"/>
          <w:highlight w:val="none"/>
        </w:rPr>
        <w:t>电子邮件：</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tabs>
          <w:tab w:val="left" w:pos="5140"/>
          <w:tab w:val="left" w:pos="8420"/>
        </w:tabs>
        <w:autoSpaceDE w:val="0"/>
        <w:autoSpaceDN w:val="0"/>
        <w:adjustRightInd w:val="0"/>
        <w:snapToGrid w:val="0"/>
        <w:spacing w:line="390" w:lineRule="exact"/>
        <w:ind w:firstLine="420" w:firstLineChars="200"/>
        <w:jc w:val="left"/>
        <w:rPr>
          <w:rFonts w:ascii="宋体" w:hAnsi="宋体"/>
          <w:snapToGrid w:val="0"/>
          <w:color w:val="auto"/>
          <w:kern w:val="0"/>
          <w:szCs w:val="21"/>
          <w:highlight w:val="none"/>
        </w:rPr>
      </w:pPr>
      <w:r>
        <w:rPr>
          <w:rFonts w:ascii="宋体" w:hAnsi="宋体"/>
          <w:snapToGrid w:val="0"/>
          <w:color w:val="auto"/>
          <w:kern w:val="0"/>
          <w:szCs w:val="21"/>
          <w:highlight w:val="none"/>
        </w:rPr>
        <w:t>开户银行：</w:t>
      </w:r>
      <w:r>
        <w:rPr>
          <w:rFonts w:hint="eastAsia" w:ascii="宋体" w:hAnsi="宋体" w:cs="MingLiU"/>
          <w:snapToGrid w:val="0"/>
          <w:color w:val="auto"/>
          <w:kern w:val="0"/>
          <w:szCs w:val="21"/>
          <w:highlight w:val="none"/>
          <w:u w:val="single"/>
        </w:rPr>
        <w:t xml:space="preserve">                             </w:t>
      </w:r>
      <w:r>
        <w:rPr>
          <w:rFonts w:hint="eastAsia" w:ascii="宋体" w:hAnsi="宋体" w:cs="MingLiU"/>
          <w:snapToGrid w:val="0"/>
          <w:color w:val="auto"/>
          <w:kern w:val="0"/>
          <w:szCs w:val="21"/>
          <w:highlight w:val="none"/>
        </w:rPr>
        <w:t xml:space="preserve">      </w:t>
      </w:r>
      <w:r>
        <w:rPr>
          <w:rFonts w:ascii="宋体" w:hAnsi="宋体"/>
          <w:snapToGrid w:val="0"/>
          <w:color w:val="auto"/>
          <w:kern w:val="0"/>
          <w:szCs w:val="21"/>
          <w:highlight w:val="none"/>
        </w:rPr>
        <w:t>开户银行：</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tabs>
          <w:tab w:val="left" w:pos="5140"/>
          <w:tab w:val="left" w:pos="8420"/>
        </w:tabs>
        <w:autoSpaceDE w:val="0"/>
        <w:autoSpaceDN w:val="0"/>
        <w:adjustRightInd w:val="0"/>
        <w:snapToGrid w:val="0"/>
        <w:spacing w:line="390" w:lineRule="exact"/>
        <w:ind w:firstLine="420" w:firstLineChars="200"/>
        <w:jc w:val="left"/>
        <w:rPr>
          <w:rFonts w:ascii="宋体" w:hAnsi="宋体"/>
          <w:snapToGrid w:val="0"/>
          <w:color w:val="auto"/>
          <w:kern w:val="0"/>
          <w:szCs w:val="21"/>
          <w:highlight w:val="none"/>
          <w:u w:val="single"/>
        </w:rPr>
      </w:pPr>
      <w:r>
        <w:rPr>
          <w:rFonts w:ascii="宋体" w:hAnsi="宋体"/>
          <w:snapToGrid w:val="0"/>
          <w:color w:val="auto"/>
          <w:kern w:val="0"/>
          <w:szCs w:val="21"/>
          <w:highlight w:val="none"/>
        </w:rPr>
        <w:t>账    号：</w:t>
      </w:r>
      <w:r>
        <w:rPr>
          <w:rFonts w:hint="eastAsia" w:ascii="宋体" w:hAnsi="宋体" w:cs="MingLiU"/>
          <w:snapToGrid w:val="0"/>
          <w:color w:val="auto"/>
          <w:kern w:val="0"/>
          <w:szCs w:val="21"/>
          <w:highlight w:val="none"/>
          <w:u w:val="single"/>
        </w:rPr>
        <w:t xml:space="preserve">                             </w:t>
      </w:r>
      <w:r>
        <w:rPr>
          <w:rFonts w:hint="eastAsia" w:ascii="宋体" w:hAnsi="宋体" w:cs="MingLiU"/>
          <w:snapToGrid w:val="0"/>
          <w:color w:val="auto"/>
          <w:kern w:val="0"/>
          <w:szCs w:val="21"/>
          <w:highlight w:val="none"/>
        </w:rPr>
        <w:t xml:space="preserve">      </w:t>
      </w:r>
      <w:r>
        <w:rPr>
          <w:rFonts w:ascii="宋体" w:hAnsi="宋体"/>
          <w:snapToGrid w:val="0"/>
          <w:color w:val="auto"/>
          <w:kern w:val="0"/>
          <w:szCs w:val="21"/>
          <w:highlight w:val="none"/>
        </w:rPr>
        <w:t>账    号：</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tabs>
          <w:tab w:val="left" w:pos="5140"/>
          <w:tab w:val="left" w:pos="8520"/>
        </w:tabs>
        <w:autoSpaceDE w:val="0"/>
        <w:autoSpaceDN w:val="0"/>
        <w:adjustRightInd w:val="0"/>
        <w:snapToGrid w:val="0"/>
        <w:spacing w:line="390" w:lineRule="exact"/>
        <w:ind w:firstLine="420" w:firstLineChars="200"/>
        <w:jc w:val="left"/>
        <w:rPr>
          <w:rFonts w:hint="eastAsia" w:ascii="宋体" w:hAnsi="宋体"/>
          <w:snapToGrid w:val="0"/>
          <w:kern w:val="0"/>
          <w:szCs w:val="21"/>
          <w:lang w:val="en-US" w:eastAsia="zh-CN"/>
        </w:rPr>
      </w:pPr>
    </w:p>
    <w:p>
      <w:pPr>
        <w:tabs>
          <w:tab w:val="left" w:pos="5140"/>
          <w:tab w:val="left" w:pos="8520"/>
        </w:tabs>
        <w:autoSpaceDE w:val="0"/>
        <w:autoSpaceDN w:val="0"/>
        <w:adjustRightInd w:val="0"/>
        <w:snapToGrid w:val="0"/>
        <w:spacing w:line="390" w:lineRule="exact"/>
        <w:ind w:firstLine="420" w:firstLineChars="200"/>
        <w:jc w:val="left"/>
        <w:rPr>
          <w:rFonts w:ascii="宋体" w:hAnsi="宋体"/>
          <w:snapToGrid w:val="0"/>
          <w:kern w:val="0"/>
          <w:szCs w:val="21"/>
        </w:rPr>
      </w:pPr>
      <w:r>
        <w:rPr>
          <w:rFonts w:hint="eastAsia" w:ascii="宋体" w:hAnsi="宋体"/>
          <w:snapToGrid w:val="0"/>
          <w:kern w:val="0"/>
          <w:szCs w:val="21"/>
          <w:lang w:val="en-US" w:eastAsia="zh-CN"/>
        </w:rPr>
        <w:t>监督部门</w:t>
      </w:r>
      <w:r>
        <w:rPr>
          <w:rFonts w:ascii="宋体" w:hAnsi="宋体"/>
          <w:snapToGrid w:val="0"/>
          <w:kern w:val="0"/>
          <w:szCs w:val="21"/>
        </w:rPr>
        <w:t>：</w:t>
      </w:r>
      <w:r>
        <w:rPr>
          <w:rFonts w:ascii="宋体" w:hAnsi="宋体"/>
          <w:snapToGrid w:val="0"/>
          <w:kern w:val="0"/>
          <w:szCs w:val="21"/>
          <w:u w:val="single"/>
        </w:rPr>
        <w:t xml:space="preserve">                             </w:t>
      </w:r>
    </w:p>
    <w:p>
      <w:pPr>
        <w:pStyle w:val="2"/>
        <w:spacing w:line="390" w:lineRule="exact"/>
        <w:ind w:firstLine="420" w:firstLineChars="200"/>
        <w:rPr>
          <w:rFonts w:hint="eastAsia"/>
        </w:rPr>
      </w:pPr>
      <w:r>
        <w:rPr>
          <w:rFonts w:hint="eastAsia" w:ascii="宋体" w:hAnsi="宋体"/>
          <w:snapToGrid w:val="0"/>
          <w:kern w:val="0"/>
          <w:szCs w:val="21"/>
          <w:lang w:val="en-US" w:eastAsia="zh-CN"/>
        </w:rPr>
        <w:t>电</w:t>
      </w:r>
      <w:r>
        <w:rPr>
          <w:rFonts w:ascii="宋体" w:hAnsi="宋体"/>
          <w:snapToGrid w:val="0"/>
          <w:kern w:val="0"/>
          <w:szCs w:val="21"/>
        </w:rPr>
        <w:t xml:space="preserve">    </w:t>
      </w:r>
      <w:r>
        <w:rPr>
          <w:rFonts w:hint="eastAsia" w:ascii="宋体" w:hAnsi="宋体"/>
          <w:snapToGrid w:val="0"/>
          <w:kern w:val="0"/>
          <w:szCs w:val="21"/>
          <w:lang w:val="en-US" w:eastAsia="zh-CN"/>
        </w:rPr>
        <w:t>话</w:t>
      </w:r>
      <w:r>
        <w:rPr>
          <w:rFonts w:ascii="宋体" w:hAnsi="宋体"/>
          <w:snapToGrid w:val="0"/>
          <w:kern w:val="0"/>
          <w:szCs w:val="21"/>
        </w:rPr>
        <w:t>：</w:t>
      </w:r>
      <w:r>
        <w:rPr>
          <w:rFonts w:ascii="宋体" w:hAnsi="宋体"/>
          <w:snapToGrid w:val="0"/>
          <w:kern w:val="0"/>
          <w:szCs w:val="21"/>
          <w:u w:val="single"/>
        </w:rPr>
        <w:t xml:space="preserve">                             </w:t>
      </w:r>
    </w:p>
    <w:p>
      <w:pPr>
        <w:autoSpaceDE w:val="0"/>
        <w:autoSpaceDN w:val="0"/>
        <w:adjustRightInd w:val="0"/>
        <w:snapToGrid w:val="0"/>
        <w:spacing w:line="390" w:lineRule="exact"/>
        <w:jc w:val="right"/>
        <w:rPr>
          <w:rFonts w:hint="eastAsia" w:ascii="宋体" w:hAnsi="宋体"/>
          <w:snapToGrid w:val="0"/>
          <w:color w:val="auto"/>
          <w:kern w:val="0"/>
          <w:highlight w:val="none"/>
        </w:rPr>
      </w:pPr>
      <w:r>
        <w:rPr>
          <w:rFonts w:ascii="宋体" w:hAnsi="宋体"/>
          <w:snapToGrid w:val="0"/>
          <w:color w:val="auto"/>
          <w:kern w:val="0"/>
          <w:highlight w:val="none"/>
        </w:rPr>
        <w:t xml:space="preserve">                                            </w:t>
      </w:r>
      <w:r>
        <w:rPr>
          <w:rFonts w:ascii="宋体" w:hAnsi="宋体"/>
          <w:snapToGrid w:val="0"/>
          <w:color w:val="auto"/>
          <w:kern w:val="0"/>
          <w:highlight w:val="none"/>
          <w:u w:val="single"/>
        </w:rPr>
        <w:t xml:space="preserve"> </w:t>
      </w:r>
      <w:r>
        <w:rPr>
          <w:rFonts w:hint="eastAsia" w:ascii="宋体" w:hAnsi="宋体"/>
          <w:snapToGrid w:val="0"/>
          <w:color w:val="auto"/>
          <w:kern w:val="0"/>
          <w:highlight w:val="none"/>
          <w:u w:val="single"/>
        </w:rPr>
        <w:t xml:space="preserve">      </w:t>
      </w:r>
      <w:r>
        <w:rPr>
          <w:rFonts w:ascii="宋体" w:hAnsi="宋体"/>
          <w:snapToGrid w:val="0"/>
          <w:color w:val="auto"/>
          <w:kern w:val="0"/>
          <w:highlight w:val="none"/>
          <w:u w:val="single"/>
        </w:rPr>
        <w:t xml:space="preserve">  </w:t>
      </w:r>
      <w:r>
        <w:rPr>
          <w:rFonts w:ascii="宋体" w:hAnsi="宋体"/>
          <w:snapToGrid w:val="0"/>
          <w:color w:val="auto"/>
          <w:kern w:val="0"/>
          <w:highlight w:val="none"/>
        </w:rPr>
        <w:t>年</w:t>
      </w:r>
      <w:r>
        <w:rPr>
          <w:rFonts w:hint="eastAsia" w:ascii="宋体" w:hAnsi="宋体"/>
          <w:snapToGrid w:val="0"/>
          <w:color w:val="auto"/>
          <w:kern w:val="0"/>
          <w:highlight w:val="none"/>
          <w:u w:val="single"/>
        </w:rPr>
        <w:t xml:space="preserve">    </w:t>
      </w:r>
      <w:r>
        <w:rPr>
          <w:rFonts w:ascii="宋体" w:hAnsi="宋体"/>
          <w:snapToGrid w:val="0"/>
          <w:color w:val="auto"/>
          <w:kern w:val="0"/>
          <w:highlight w:val="none"/>
          <w:u w:val="single"/>
        </w:rPr>
        <w:t xml:space="preserve">  </w:t>
      </w:r>
      <w:r>
        <w:rPr>
          <w:rFonts w:ascii="宋体" w:hAnsi="宋体"/>
          <w:snapToGrid w:val="0"/>
          <w:color w:val="auto"/>
          <w:kern w:val="0"/>
          <w:highlight w:val="none"/>
        </w:rPr>
        <w:t>月</w:t>
      </w:r>
      <w:r>
        <w:rPr>
          <w:rFonts w:hint="eastAsia" w:ascii="宋体" w:hAnsi="宋体"/>
          <w:snapToGrid w:val="0"/>
          <w:color w:val="auto"/>
          <w:kern w:val="0"/>
          <w:highlight w:val="none"/>
          <w:u w:val="single"/>
        </w:rPr>
        <w:t xml:space="preserve">    </w:t>
      </w:r>
      <w:r>
        <w:rPr>
          <w:rFonts w:ascii="宋体" w:hAnsi="宋体"/>
          <w:snapToGrid w:val="0"/>
          <w:color w:val="auto"/>
          <w:kern w:val="0"/>
          <w:highlight w:val="none"/>
          <w:u w:val="single"/>
        </w:rPr>
        <w:t xml:space="preserve">  </w:t>
      </w:r>
      <w:r>
        <w:rPr>
          <w:rFonts w:ascii="宋体" w:hAnsi="宋体"/>
          <w:snapToGrid w:val="0"/>
          <w:color w:val="auto"/>
          <w:kern w:val="0"/>
          <w:highlight w:val="none"/>
        </w:rPr>
        <w:t>日</w:t>
      </w:r>
    </w:p>
    <w:p>
      <w:pPr>
        <w:autoSpaceDE w:val="0"/>
        <w:autoSpaceDN w:val="0"/>
        <w:adjustRightInd w:val="0"/>
        <w:snapToGrid w:val="0"/>
        <w:spacing w:before="340" w:after="330" w:line="200" w:lineRule="exact"/>
        <w:jc w:val="left"/>
        <w:rPr>
          <w:rFonts w:hint="eastAsia" w:ascii="宋体" w:hAnsi="宋体"/>
          <w:snapToGrid w:val="0"/>
          <w:color w:val="auto"/>
          <w:kern w:val="0"/>
          <w:highlight w:val="none"/>
        </w:rPr>
      </w:pPr>
    </w:p>
    <w:p>
      <w:pPr>
        <w:pStyle w:val="3"/>
        <w:spacing w:line="360" w:lineRule="auto"/>
        <w:ind w:firstLine="883"/>
        <w:jc w:val="center"/>
        <w:rPr>
          <w:rFonts w:hint="eastAsia" w:ascii="宋体" w:hAnsi="宋体"/>
          <w:bCs w:val="0"/>
          <w:snapToGrid w:val="0"/>
          <w:color w:val="auto"/>
          <w:kern w:val="0"/>
          <w:highlight w:val="none"/>
        </w:rPr>
      </w:pPr>
      <w:r>
        <w:rPr>
          <w:rFonts w:ascii="宋体" w:hAnsi="宋体"/>
          <w:snapToGrid w:val="0"/>
          <w:color w:val="auto"/>
          <w:kern w:val="0"/>
          <w:highlight w:val="none"/>
        </w:rPr>
        <w:br w:type="page"/>
      </w:r>
      <w:bookmarkStart w:id="167" w:name="_Toc24761"/>
      <w:bookmarkStart w:id="168" w:name="_Toc14830"/>
      <w:r>
        <w:rPr>
          <w:rFonts w:hint="eastAsia" w:ascii="宋体" w:hAnsi="宋体" w:cs="宋体"/>
          <w:bCs w:val="0"/>
          <w:snapToGrid w:val="0"/>
          <w:color w:val="auto"/>
          <w:highlight w:val="none"/>
        </w:rPr>
        <w:t>第二章  投标人须知</w:t>
      </w:r>
      <w:bookmarkEnd w:id="163"/>
      <w:bookmarkEnd w:id="164"/>
      <w:bookmarkEnd w:id="165"/>
      <w:bookmarkEnd w:id="166"/>
      <w:bookmarkEnd w:id="167"/>
      <w:bookmarkEnd w:id="168"/>
      <w:bookmarkStart w:id="169" w:name="_Toc277082551"/>
      <w:bookmarkStart w:id="170" w:name="_Toc224103316"/>
      <w:bookmarkStart w:id="171" w:name="_Toc287620684"/>
      <w:bookmarkStart w:id="172" w:name="_Toc287607745"/>
      <w:bookmarkStart w:id="173" w:name="_Toc430530433"/>
    </w:p>
    <w:p>
      <w:pPr>
        <w:pStyle w:val="4"/>
        <w:spacing w:before="100" w:after="100" w:line="360" w:lineRule="auto"/>
        <w:rPr>
          <w:rFonts w:hint="eastAsia" w:ascii="宋体" w:hAnsi="宋体" w:cs="宋体"/>
          <w:bCs w:val="0"/>
          <w:color w:val="auto"/>
          <w:sz w:val="28"/>
          <w:szCs w:val="28"/>
          <w:highlight w:val="none"/>
        </w:rPr>
      </w:pPr>
      <w:bookmarkStart w:id="174" w:name="_Toc24411"/>
      <w:bookmarkStart w:id="175" w:name="_Toc9973"/>
      <w:bookmarkStart w:id="176" w:name="_Toc509218708"/>
      <w:r>
        <w:rPr>
          <w:rFonts w:hint="eastAsia" w:ascii="宋体" w:hAnsi="宋体" w:cs="宋体"/>
          <w:bCs w:val="0"/>
          <w:color w:val="auto"/>
          <w:sz w:val="28"/>
          <w:szCs w:val="28"/>
          <w:highlight w:val="none"/>
        </w:rPr>
        <w:t>投标人须知前附表</w:t>
      </w:r>
      <w:bookmarkEnd w:id="169"/>
      <w:bookmarkEnd w:id="170"/>
      <w:bookmarkEnd w:id="171"/>
      <w:bookmarkEnd w:id="172"/>
      <w:bookmarkEnd w:id="173"/>
      <w:bookmarkEnd w:id="174"/>
      <w:bookmarkEnd w:id="175"/>
      <w:bookmarkEnd w:id="176"/>
    </w:p>
    <w:p>
      <w:pPr>
        <w:spacing w:line="360" w:lineRule="auto"/>
        <w:ind w:firstLine="420" w:firstLineChars="200"/>
        <w:rPr>
          <w:rFonts w:hint="eastAsia" w:ascii="宋体" w:hAnsi="宋体"/>
          <w:color w:val="auto"/>
          <w:szCs w:val="21"/>
          <w:highlight w:val="none"/>
        </w:rPr>
      </w:pPr>
      <w:r>
        <w:rPr>
          <w:rFonts w:ascii="宋体" w:hAnsi="宋体"/>
          <w:color w:val="auto"/>
          <w:szCs w:val="21"/>
          <w:highlight w:val="none"/>
        </w:rPr>
        <w:t>正文内容不允许修改。若投标人须知前附表与正文不一致的地方，以投标人须知前附表为准。</w:t>
      </w:r>
    </w:p>
    <w:tbl>
      <w:tblPr>
        <w:tblStyle w:val="30"/>
        <w:tblW w:w="946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5"/>
        <w:gridCol w:w="1615"/>
        <w:gridCol w:w="651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b/>
                <w:color w:val="auto"/>
                <w:kern w:val="0"/>
                <w:szCs w:val="21"/>
                <w:highlight w:val="none"/>
              </w:rPr>
            </w:pPr>
            <w:r>
              <w:rPr>
                <w:rFonts w:hint="eastAsia" w:ascii="宋体" w:hAnsi="宋体" w:cs="宋体"/>
                <w:b/>
                <w:color w:val="auto"/>
                <w:kern w:val="0"/>
                <w:szCs w:val="21"/>
                <w:highlight w:val="none"/>
              </w:rPr>
              <w:t>条 款 号</w:t>
            </w:r>
          </w:p>
        </w:tc>
        <w:tc>
          <w:tcPr>
            <w:tcW w:w="161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b/>
                <w:color w:val="auto"/>
                <w:kern w:val="0"/>
                <w:szCs w:val="21"/>
                <w:highlight w:val="none"/>
              </w:rPr>
            </w:pPr>
            <w:r>
              <w:rPr>
                <w:rFonts w:hint="eastAsia" w:ascii="宋体" w:hAnsi="宋体" w:cs="宋体"/>
                <w:b/>
                <w:color w:val="auto"/>
                <w:kern w:val="0"/>
                <w:szCs w:val="21"/>
                <w:highlight w:val="none"/>
              </w:rPr>
              <w:t>条款名称</w:t>
            </w:r>
          </w:p>
        </w:tc>
        <w:tc>
          <w:tcPr>
            <w:tcW w:w="6519"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b/>
                <w:color w:val="auto"/>
                <w:kern w:val="0"/>
                <w:szCs w:val="21"/>
                <w:highlight w:val="none"/>
              </w:rPr>
            </w:pPr>
            <w:r>
              <w:rPr>
                <w:rFonts w:hint="eastAsia" w:ascii="宋体" w:hAnsi="宋体" w:cs="宋体"/>
                <w:b/>
                <w:color w:val="auto"/>
                <w:kern w:val="0"/>
                <w:szCs w:val="21"/>
                <w:highlight w:val="none"/>
              </w:rPr>
              <w:t>编  列  内  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1.1.2</w:t>
            </w:r>
          </w:p>
        </w:tc>
        <w:tc>
          <w:tcPr>
            <w:tcW w:w="161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招标人</w:t>
            </w:r>
          </w:p>
        </w:tc>
        <w:tc>
          <w:tcPr>
            <w:tcW w:w="6519" w:type="dxa"/>
            <w:vAlign w:val="center"/>
          </w:tcPr>
          <w:p>
            <w:pPr>
              <w:keepNext w:val="0"/>
              <w:keepLines w:val="0"/>
              <w:pageBreakBefore w:val="0"/>
              <w:kinsoku/>
              <w:wordWrap/>
              <w:overflowPunct/>
              <w:topLinePunct w:val="0"/>
              <w:bidi w:val="0"/>
              <w:snapToGrid w:val="0"/>
              <w:spacing w:line="400" w:lineRule="exac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名称：</w:t>
            </w:r>
            <w:r>
              <w:rPr>
                <w:rFonts w:hint="eastAsia" w:asciiTheme="minorEastAsia" w:hAnsiTheme="minorEastAsia" w:eastAsiaTheme="minorEastAsia" w:cstheme="minorEastAsia"/>
                <w:color w:val="auto"/>
                <w:szCs w:val="21"/>
                <w:highlight w:val="none"/>
                <w:u w:val="single"/>
                <w:lang w:val="en-US" w:eastAsia="zh-CN"/>
              </w:rPr>
              <w:t xml:space="preserve">        </w:t>
            </w:r>
          </w:p>
          <w:p>
            <w:pPr>
              <w:keepNext w:val="0"/>
              <w:keepLines w:val="0"/>
              <w:pageBreakBefore w:val="0"/>
              <w:kinsoku/>
              <w:wordWrap/>
              <w:overflowPunct/>
              <w:topLinePunct w:val="0"/>
              <w:bidi w:val="0"/>
              <w:snapToGrid w:val="0"/>
              <w:spacing w:line="400" w:lineRule="exac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地址：</w:t>
            </w:r>
            <w:r>
              <w:rPr>
                <w:rFonts w:hint="eastAsia" w:asciiTheme="minorEastAsia" w:hAnsiTheme="minorEastAsia" w:eastAsiaTheme="minorEastAsia" w:cstheme="minorEastAsia"/>
                <w:color w:val="auto"/>
                <w:szCs w:val="21"/>
                <w:highlight w:val="none"/>
                <w:u w:val="single"/>
                <w:lang w:val="en-US" w:eastAsia="zh-CN"/>
              </w:rPr>
              <w:t xml:space="preserve">        </w:t>
            </w:r>
          </w:p>
          <w:p>
            <w:pPr>
              <w:keepNext w:val="0"/>
              <w:keepLines w:val="0"/>
              <w:pageBreakBefore w:val="0"/>
              <w:kinsoku/>
              <w:wordWrap/>
              <w:overflowPunct/>
              <w:topLinePunct w:val="0"/>
              <w:bidi w:val="0"/>
              <w:snapToGrid w:val="0"/>
              <w:spacing w:line="400" w:lineRule="exac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联系人：</w:t>
            </w:r>
            <w:r>
              <w:rPr>
                <w:rFonts w:hint="eastAsia" w:asciiTheme="minorEastAsia" w:hAnsiTheme="minorEastAsia" w:eastAsiaTheme="minorEastAsia" w:cstheme="minorEastAsia"/>
                <w:color w:val="auto"/>
                <w:szCs w:val="21"/>
                <w:highlight w:val="none"/>
                <w:u w:val="single"/>
                <w:lang w:val="en-US" w:eastAsia="zh-CN"/>
              </w:rPr>
              <w:t xml:space="preserve">        </w:t>
            </w:r>
          </w:p>
          <w:p>
            <w:pPr>
              <w:keepNext w:val="0"/>
              <w:keepLines w:val="0"/>
              <w:pageBreakBefore w:val="0"/>
              <w:kinsoku/>
              <w:wordWrap/>
              <w:overflowPunct/>
              <w:topLinePunct w:val="0"/>
              <w:bidi w:val="0"/>
              <w:snapToGrid w:val="0"/>
              <w:spacing w:line="400" w:lineRule="exac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电话：</w:t>
            </w:r>
            <w:r>
              <w:rPr>
                <w:rFonts w:hint="eastAsia" w:asciiTheme="minorEastAsia" w:hAnsiTheme="minorEastAsia" w:eastAsiaTheme="minorEastAsia" w:cstheme="minorEastAsia"/>
                <w:color w:val="auto"/>
                <w:szCs w:val="21"/>
                <w:highlight w:val="none"/>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1.1.3</w:t>
            </w:r>
          </w:p>
        </w:tc>
        <w:tc>
          <w:tcPr>
            <w:tcW w:w="161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招标代理机构</w:t>
            </w:r>
          </w:p>
        </w:tc>
        <w:tc>
          <w:tcPr>
            <w:tcW w:w="6519" w:type="dxa"/>
            <w:vAlign w:val="center"/>
          </w:tcPr>
          <w:p>
            <w:pPr>
              <w:keepNext w:val="0"/>
              <w:keepLines w:val="0"/>
              <w:pageBreakBefore w:val="0"/>
              <w:kinsoku/>
              <w:wordWrap/>
              <w:overflowPunct/>
              <w:topLinePunct w:val="0"/>
              <w:bidi w:val="0"/>
              <w:snapToGrid w:val="0"/>
              <w:spacing w:line="400" w:lineRule="exac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名称：</w:t>
            </w:r>
            <w:r>
              <w:rPr>
                <w:rFonts w:hint="eastAsia" w:asciiTheme="minorEastAsia" w:hAnsiTheme="minorEastAsia" w:eastAsiaTheme="minorEastAsia" w:cstheme="minorEastAsia"/>
                <w:color w:val="auto"/>
                <w:szCs w:val="21"/>
                <w:highlight w:val="none"/>
                <w:u w:val="single"/>
                <w:lang w:val="en-US" w:eastAsia="zh-CN"/>
              </w:rPr>
              <w:t xml:space="preserve">        </w:t>
            </w:r>
          </w:p>
          <w:p>
            <w:pPr>
              <w:keepNext w:val="0"/>
              <w:keepLines w:val="0"/>
              <w:pageBreakBefore w:val="0"/>
              <w:kinsoku/>
              <w:wordWrap/>
              <w:overflowPunct/>
              <w:topLinePunct w:val="0"/>
              <w:bidi w:val="0"/>
              <w:snapToGrid w:val="0"/>
              <w:spacing w:line="400" w:lineRule="exac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地址：</w:t>
            </w:r>
            <w:r>
              <w:rPr>
                <w:rFonts w:hint="eastAsia" w:asciiTheme="minorEastAsia" w:hAnsiTheme="minorEastAsia" w:eastAsiaTheme="minorEastAsia" w:cstheme="minorEastAsia"/>
                <w:color w:val="auto"/>
                <w:szCs w:val="21"/>
                <w:highlight w:val="none"/>
                <w:u w:val="single"/>
                <w:lang w:val="en-US" w:eastAsia="zh-CN"/>
              </w:rPr>
              <w:t xml:space="preserve">        </w:t>
            </w:r>
          </w:p>
          <w:p>
            <w:pPr>
              <w:keepNext w:val="0"/>
              <w:keepLines w:val="0"/>
              <w:pageBreakBefore w:val="0"/>
              <w:kinsoku/>
              <w:wordWrap/>
              <w:overflowPunct/>
              <w:topLinePunct w:val="0"/>
              <w:bidi w:val="0"/>
              <w:snapToGrid w:val="0"/>
              <w:spacing w:line="400" w:lineRule="exac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联系人：</w:t>
            </w:r>
            <w:r>
              <w:rPr>
                <w:rFonts w:hint="eastAsia" w:asciiTheme="minorEastAsia" w:hAnsiTheme="minorEastAsia" w:eastAsiaTheme="minorEastAsia" w:cstheme="minorEastAsia"/>
                <w:color w:val="auto"/>
                <w:szCs w:val="21"/>
                <w:highlight w:val="none"/>
                <w:u w:val="single"/>
                <w:lang w:val="en-US" w:eastAsia="zh-CN"/>
              </w:rPr>
              <w:t xml:space="preserve">        </w:t>
            </w:r>
          </w:p>
          <w:p>
            <w:pPr>
              <w:keepNext w:val="0"/>
              <w:keepLines w:val="0"/>
              <w:pageBreakBefore w:val="0"/>
              <w:kinsoku/>
              <w:wordWrap/>
              <w:overflowPunct/>
              <w:topLinePunct w:val="0"/>
              <w:bidi w:val="0"/>
              <w:snapToGrid w:val="0"/>
              <w:spacing w:line="400" w:lineRule="exac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电话：</w:t>
            </w:r>
            <w:r>
              <w:rPr>
                <w:rFonts w:hint="eastAsia" w:asciiTheme="minorEastAsia" w:hAnsiTheme="minorEastAsia" w:eastAsiaTheme="minorEastAsia" w:cstheme="minorEastAsia"/>
                <w:color w:val="auto"/>
                <w:szCs w:val="21"/>
                <w:highlight w:val="none"/>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1.1.4</w:t>
            </w:r>
          </w:p>
        </w:tc>
        <w:tc>
          <w:tcPr>
            <w:tcW w:w="1615" w:type="dxa"/>
            <w:vAlign w:val="center"/>
          </w:tcPr>
          <w:p>
            <w:pPr>
              <w:keepNext w:val="0"/>
              <w:keepLines w:val="0"/>
              <w:pageBreakBefore w:val="0"/>
              <w:widowControl/>
              <w:kinsoku/>
              <w:wordWrap/>
              <w:overflowPunct/>
              <w:topLinePunct w:val="0"/>
              <w:bidi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lang w:bidi="ar"/>
              </w:rPr>
              <w:t>招标项目名称</w:t>
            </w:r>
          </w:p>
        </w:tc>
        <w:tc>
          <w:tcPr>
            <w:tcW w:w="6519" w:type="dxa"/>
            <w:vAlign w:val="center"/>
          </w:tcPr>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cs="宋体"/>
                <w:color w:val="auto"/>
                <w:szCs w:val="21"/>
                <w:highlight w:val="none"/>
              </w:rPr>
            </w:pPr>
            <w:r>
              <w:rPr>
                <w:rFonts w:hint="eastAsia" w:asciiTheme="minorEastAsia" w:hAnsiTheme="minorEastAsia" w:eastAsiaTheme="minorEastAsia" w:cstheme="minorEastAsia"/>
                <w:color w:val="auto"/>
                <w:szCs w:val="21"/>
                <w:highlight w:val="none"/>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1.1.5</w:t>
            </w:r>
          </w:p>
        </w:tc>
        <w:tc>
          <w:tcPr>
            <w:tcW w:w="161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建设地点</w:t>
            </w:r>
          </w:p>
        </w:tc>
        <w:tc>
          <w:tcPr>
            <w:tcW w:w="6519" w:type="dxa"/>
            <w:vAlign w:val="center"/>
          </w:tcPr>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cs="宋体"/>
                <w:color w:val="auto"/>
                <w:szCs w:val="21"/>
                <w:highlight w:val="none"/>
              </w:rPr>
            </w:pPr>
            <w:r>
              <w:rPr>
                <w:rFonts w:hint="eastAsia" w:asciiTheme="minorEastAsia" w:hAnsiTheme="minorEastAsia" w:eastAsiaTheme="minorEastAsia" w:cstheme="minorEastAsia"/>
                <w:color w:val="auto"/>
                <w:szCs w:val="21"/>
                <w:highlight w:val="none"/>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1.1.6</w:t>
            </w:r>
          </w:p>
        </w:tc>
        <w:tc>
          <w:tcPr>
            <w:tcW w:w="161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项目相关单位</w:t>
            </w:r>
          </w:p>
        </w:tc>
        <w:tc>
          <w:tcPr>
            <w:tcW w:w="6519" w:type="dxa"/>
            <w:vAlign w:val="center"/>
          </w:tcPr>
          <w:p>
            <w:pPr>
              <w:pStyle w:val="39"/>
              <w:keepNext w:val="0"/>
              <w:keepLines w:val="0"/>
              <w:pageBreakBefore w:val="0"/>
              <w:kinsoku/>
              <w:wordWrap/>
              <w:overflowPunct/>
              <w:topLinePunct w:val="0"/>
              <w:bidi w:val="0"/>
              <w:spacing w:line="400" w:lineRule="exact"/>
              <w:textAlignment w:val="auto"/>
              <w:rPr>
                <w:rFonts w:hint="eastAsia" w:ascii="宋体" w:hAnsi="宋体" w:eastAsia="宋体" w:cs="宋体"/>
                <w:color w:val="auto"/>
                <w:sz w:val="21"/>
                <w:szCs w:val="21"/>
                <w:highlight w:val="none"/>
                <w:lang w:val="en-US" w:bidi="ar-SA"/>
              </w:rPr>
            </w:pPr>
            <w:r>
              <w:rPr>
                <w:rFonts w:hint="eastAsia" w:ascii="宋体" w:hAnsi="宋体" w:eastAsia="宋体" w:cs="宋体"/>
                <w:color w:val="auto"/>
                <w:sz w:val="21"/>
                <w:szCs w:val="21"/>
                <w:highlight w:val="none"/>
                <w:lang w:val="en-US" w:bidi="ar-SA"/>
              </w:rPr>
              <w:t>项目管理单位（如有）：</w:t>
            </w:r>
            <w:r>
              <w:rPr>
                <w:rFonts w:hint="eastAsia" w:asciiTheme="minorEastAsia" w:hAnsiTheme="minorEastAsia" w:eastAsiaTheme="minorEastAsia" w:cstheme="minorEastAsia"/>
                <w:color w:val="auto"/>
                <w:szCs w:val="21"/>
                <w:highlight w:val="none"/>
                <w:u w:val="single"/>
                <w:lang w:val="en-US" w:eastAsia="zh-CN"/>
              </w:rPr>
              <w:t xml:space="preserve">        </w:t>
            </w:r>
          </w:p>
          <w:p>
            <w:pPr>
              <w:pStyle w:val="39"/>
              <w:keepNext w:val="0"/>
              <w:keepLines w:val="0"/>
              <w:pageBreakBefore w:val="0"/>
              <w:kinsoku/>
              <w:wordWrap/>
              <w:overflowPunct/>
              <w:topLinePunct w:val="0"/>
              <w:bidi w:val="0"/>
              <w:spacing w:line="400" w:lineRule="exact"/>
              <w:textAlignment w:val="auto"/>
              <w:rPr>
                <w:rFonts w:hint="eastAsia" w:ascii="宋体" w:hAnsi="宋体" w:eastAsia="宋体" w:cs="宋体"/>
                <w:color w:val="auto"/>
                <w:sz w:val="21"/>
                <w:szCs w:val="21"/>
                <w:highlight w:val="none"/>
                <w:lang w:val="en-US" w:bidi="ar-SA"/>
              </w:rPr>
            </w:pPr>
            <w:r>
              <w:rPr>
                <w:rFonts w:hint="eastAsia" w:ascii="宋体" w:hAnsi="宋体" w:eastAsia="宋体" w:cs="宋体"/>
                <w:color w:val="auto"/>
                <w:sz w:val="21"/>
                <w:szCs w:val="21"/>
                <w:highlight w:val="none"/>
                <w:lang w:val="en-US" w:bidi="ar-SA"/>
              </w:rPr>
              <w:t>设计单位：</w:t>
            </w:r>
            <w:r>
              <w:rPr>
                <w:rFonts w:hint="eastAsia" w:asciiTheme="minorEastAsia" w:hAnsiTheme="minorEastAsia" w:eastAsiaTheme="minorEastAsia" w:cstheme="minorEastAsia"/>
                <w:color w:val="auto"/>
                <w:szCs w:val="21"/>
                <w:highlight w:val="none"/>
                <w:u w:val="single"/>
                <w:lang w:val="en-US" w:eastAsia="zh-CN"/>
              </w:rPr>
              <w:t xml:space="preserve">        </w:t>
            </w:r>
          </w:p>
          <w:p>
            <w:pPr>
              <w:pStyle w:val="39"/>
              <w:keepNext w:val="0"/>
              <w:keepLines w:val="0"/>
              <w:pageBreakBefore w:val="0"/>
              <w:kinsoku/>
              <w:wordWrap/>
              <w:overflowPunct/>
              <w:topLinePunct w:val="0"/>
              <w:bidi w:val="0"/>
              <w:spacing w:line="400" w:lineRule="exact"/>
              <w:textAlignment w:val="auto"/>
              <w:rPr>
                <w:rFonts w:hint="eastAsia" w:ascii="宋体" w:hAnsi="宋体" w:eastAsia="宋体" w:cs="宋体"/>
                <w:color w:val="auto"/>
                <w:sz w:val="21"/>
                <w:szCs w:val="21"/>
                <w:highlight w:val="none"/>
                <w:lang w:val="en-US" w:bidi="ar-SA"/>
              </w:rPr>
            </w:pPr>
            <w:r>
              <w:rPr>
                <w:rFonts w:hint="eastAsia" w:ascii="宋体" w:hAnsi="宋体" w:eastAsia="宋体" w:cs="宋体"/>
                <w:color w:val="auto"/>
                <w:sz w:val="21"/>
                <w:szCs w:val="21"/>
                <w:highlight w:val="none"/>
                <w:lang w:val="en-US" w:bidi="ar-SA"/>
              </w:rPr>
              <w:t>咨询服务单位：</w:t>
            </w:r>
            <w:r>
              <w:rPr>
                <w:rFonts w:hint="eastAsia" w:asciiTheme="minorEastAsia" w:hAnsiTheme="minorEastAsia" w:eastAsiaTheme="minorEastAsia" w:cstheme="minorEastAsia"/>
                <w:color w:val="auto"/>
                <w:szCs w:val="21"/>
                <w:highlight w:val="none"/>
                <w:u w:val="single"/>
                <w:lang w:val="en-US" w:eastAsia="zh-CN"/>
              </w:rPr>
              <w:t xml:space="preserve">        </w:t>
            </w:r>
          </w:p>
          <w:p>
            <w:pPr>
              <w:pStyle w:val="39"/>
              <w:keepNext w:val="0"/>
              <w:keepLines w:val="0"/>
              <w:pageBreakBefore w:val="0"/>
              <w:kinsoku/>
              <w:wordWrap/>
              <w:overflowPunct/>
              <w:topLinePunct w:val="0"/>
              <w:bidi w:val="0"/>
              <w:spacing w:line="400" w:lineRule="exact"/>
              <w:textAlignment w:val="auto"/>
              <w:rPr>
                <w:rFonts w:hint="eastAsia" w:ascii="宋体" w:hAnsi="宋体" w:eastAsia="宋体" w:cs="宋体"/>
                <w:color w:val="auto"/>
                <w:sz w:val="21"/>
                <w:szCs w:val="21"/>
                <w:highlight w:val="none"/>
                <w:lang w:val="en-US" w:bidi="ar-SA"/>
              </w:rPr>
            </w:pPr>
            <w:r>
              <w:rPr>
                <w:rFonts w:hint="eastAsia" w:ascii="宋体" w:hAnsi="宋体" w:eastAsia="宋体" w:cs="宋体"/>
                <w:color w:val="auto"/>
                <w:sz w:val="21"/>
                <w:szCs w:val="21"/>
                <w:highlight w:val="none"/>
              </w:rPr>
              <w:t>监理单位（如已确定）：</w:t>
            </w:r>
            <w:r>
              <w:rPr>
                <w:rFonts w:hint="eastAsia" w:asciiTheme="minorEastAsia" w:hAnsiTheme="minorEastAsia" w:eastAsiaTheme="minorEastAsia" w:cstheme="minorEastAsia"/>
                <w:color w:val="auto"/>
                <w:szCs w:val="21"/>
                <w:highlight w:val="none"/>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1.2.1</w:t>
            </w:r>
          </w:p>
        </w:tc>
        <w:tc>
          <w:tcPr>
            <w:tcW w:w="161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资金来源及比例</w:t>
            </w:r>
          </w:p>
        </w:tc>
        <w:tc>
          <w:tcPr>
            <w:tcW w:w="6519"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1.2.2</w:t>
            </w:r>
          </w:p>
        </w:tc>
        <w:tc>
          <w:tcPr>
            <w:tcW w:w="161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资金落实情况</w:t>
            </w:r>
          </w:p>
        </w:tc>
        <w:tc>
          <w:tcPr>
            <w:tcW w:w="6519"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已落实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1.3.1</w:t>
            </w:r>
          </w:p>
        </w:tc>
        <w:tc>
          <w:tcPr>
            <w:tcW w:w="161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招标范围</w:t>
            </w:r>
          </w:p>
        </w:tc>
        <w:tc>
          <w:tcPr>
            <w:tcW w:w="6519"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i/>
                <w:color w:val="auto"/>
                <w:szCs w:val="21"/>
                <w:highlight w:val="none"/>
              </w:rPr>
              <w:t>[提示：与招标公告保持一致。]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1.3.2</w:t>
            </w:r>
          </w:p>
        </w:tc>
        <w:tc>
          <w:tcPr>
            <w:tcW w:w="161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计划工期</w:t>
            </w:r>
          </w:p>
          <w:p>
            <w:pPr>
              <w:keepNext w:val="0"/>
              <w:keepLines w:val="0"/>
              <w:pageBreakBefore w:val="0"/>
              <w:kinsoku/>
              <w:wordWrap/>
              <w:overflowPunct/>
              <w:topLinePunct w:val="0"/>
              <w:bidi w:val="0"/>
              <w:snapToGrid w:val="0"/>
              <w:spacing w:line="400" w:lineRule="exact"/>
              <w:jc w:val="center"/>
              <w:textAlignment w:val="auto"/>
              <w:rPr>
                <w:rFonts w:hint="eastAsia"/>
                <w:color w:val="auto"/>
                <w:highlight w:val="none"/>
              </w:rPr>
            </w:pPr>
            <w:r>
              <w:rPr>
                <w:rFonts w:hint="eastAsia"/>
                <w:color w:val="auto"/>
                <w:highlight w:val="none"/>
              </w:rPr>
              <w:t>缺陷责任期</w:t>
            </w:r>
          </w:p>
        </w:tc>
        <w:tc>
          <w:tcPr>
            <w:tcW w:w="6519"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工期：</w:t>
            </w:r>
            <w:r>
              <w:rPr>
                <w:rFonts w:hint="eastAsia" w:ascii="宋体" w:hAnsi="宋体" w:cs="宋体"/>
                <w:color w:val="auto"/>
                <w:kern w:val="0"/>
                <w:szCs w:val="21"/>
                <w:highlight w:val="none"/>
                <w:u w:val="single"/>
              </w:rPr>
              <w:t xml:space="preserve">    日历天</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计划开工日期：</w:t>
            </w:r>
            <w:r>
              <w:rPr>
                <w:rFonts w:hint="eastAsia" w:ascii="宋体" w:hAnsi="宋体" w:cs="宋体"/>
                <w:color w:val="auto"/>
                <w:kern w:val="0"/>
                <w:szCs w:val="21"/>
                <w:highlight w:val="none"/>
                <w:u w:val="single"/>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计划交工日期：</w:t>
            </w:r>
            <w:r>
              <w:rPr>
                <w:rFonts w:hint="eastAsia" w:ascii="宋体" w:hAnsi="宋体" w:cs="宋体"/>
                <w:color w:val="auto"/>
                <w:kern w:val="0"/>
                <w:szCs w:val="21"/>
                <w:highlight w:val="none"/>
                <w:u w:val="single"/>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color w:val="auto"/>
                <w:kern w:val="0"/>
                <w:szCs w:val="21"/>
                <w:highlight w:val="none"/>
                <w:u w:val="single"/>
              </w:rPr>
            </w:pPr>
            <w:r>
              <w:rPr>
                <w:rFonts w:hint="eastAsia" w:ascii="宋体" w:hAnsi="宋体" w:cs="宋体"/>
                <w:color w:val="auto"/>
                <w:kern w:val="0"/>
                <w:szCs w:val="21"/>
                <w:highlight w:val="none"/>
              </w:rPr>
              <w:t>缺陷责任期：</w:t>
            </w:r>
            <w:r>
              <w:rPr>
                <w:rFonts w:hint="eastAsia" w:ascii="宋体" w:hAnsi="宋体" w:cs="宋体"/>
                <w:color w:val="auto"/>
                <w:kern w:val="0"/>
                <w:szCs w:val="21"/>
                <w:highlight w:val="none"/>
                <w:u w:val="single"/>
              </w:rPr>
              <w:t xml:space="preserve">      个月</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color w:val="auto"/>
                <w:kern w:val="0"/>
                <w:szCs w:val="21"/>
                <w:highlight w:val="none"/>
              </w:rPr>
            </w:pPr>
            <w:r>
              <w:rPr>
                <w:rFonts w:hint="eastAsia" w:ascii="宋体" w:hAnsi="宋体"/>
                <w:snapToGrid w:val="0"/>
                <w:color w:val="auto"/>
                <w:kern w:val="0"/>
                <w:szCs w:val="21"/>
                <w:highlight w:val="none"/>
              </w:rPr>
              <w:t>□</w:t>
            </w:r>
            <w:r>
              <w:rPr>
                <w:rFonts w:hint="eastAsia" w:ascii="宋体" w:hAnsi="宋体" w:cs="宋体"/>
                <w:snapToGrid w:val="0"/>
                <w:color w:val="auto"/>
                <w:kern w:val="0"/>
                <w:szCs w:val="21"/>
                <w:highlight w:val="none"/>
              </w:rPr>
              <w:t>节点工期要求：</w:t>
            </w:r>
            <w:r>
              <w:rPr>
                <w:rFonts w:hint="eastAsia" w:ascii="宋体" w:hAnsi="宋体" w:cs="宋体"/>
                <w:snapToGrid w:val="0"/>
                <w:color w:val="auto"/>
                <w:kern w:val="0"/>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1.3.3</w:t>
            </w:r>
          </w:p>
        </w:tc>
        <w:tc>
          <w:tcPr>
            <w:tcW w:w="161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质量要求</w:t>
            </w:r>
          </w:p>
        </w:tc>
        <w:tc>
          <w:tcPr>
            <w:tcW w:w="6519" w:type="dxa"/>
            <w:vAlign w:val="center"/>
          </w:tcPr>
          <w:p>
            <w:pPr>
              <w:keepNext w:val="0"/>
              <w:keepLines w:val="0"/>
              <w:pageBreakBefore w:val="0"/>
              <w:kinsoku/>
              <w:wordWrap/>
              <w:overflowPunct/>
              <w:topLinePunct w:val="0"/>
              <w:bidi w:val="0"/>
              <w:spacing w:line="400" w:lineRule="exact"/>
              <w:ind w:firstLine="420" w:firstLineChars="200"/>
              <w:textAlignment w:val="auto"/>
              <w:rPr>
                <w:rFonts w:hint="eastAsia"/>
                <w:color w:val="auto"/>
                <w:highlight w:val="none"/>
              </w:rPr>
            </w:pPr>
            <w:r>
              <w:rPr>
                <w:rFonts w:hint="eastAsia"/>
                <w:color w:val="auto"/>
                <w:highlight w:val="none"/>
              </w:rPr>
              <w:t>工程交工验收的质量评定：</w:t>
            </w:r>
            <w:r>
              <w:rPr>
                <w:rFonts w:hint="eastAsia"/>
                <w:color w:val="auto"/>
                <w:highlight w:val="none"/>
                <w:u w:val="single"/>
              </w:rPr>
              <w:t xml:space="preserve">        </w:t>
            </w:r>
          </w:p>
          <w:p>
            <w:pPr>
              <w:keepNext w:val="0"/>
              <w:keepLines w:val="0"/>
              <w:pageBreakBefore w:val="0"/>
              <w:kinsoku/>
              <w:wordWrap/>
              <w:overflowPunct/>
              <w:topLinePunct w:val="0"/>
              <w:bidi w:val="0"/>
              <w:spacing w:line="400" w:lineRule="exact"/>
              <w:ind w:firstLine="420" w:firstLineChars="200"/>
              <w:textAlignment w:val="auto"/>
              <w:rPr>
                <w:rFonts w:hint="eastAsia"/>
                <w:color w:val="auto"/>
                <w:highlight w:val="none"/>
              </w:rPr>
            </w:pPr>
            <w:r>
              <w:rPr>
                <w:rFonts w:hint="eastAsia"/>
                <w:color w:val="auto"/>
                <w:highlight w:val="none"/>
              </w:rPr>
              <w:t>工程竣工验收的质量评定：</w:t>
            </w:r>
            <w:r>
              <w:rPr>
                <w:rFonts w:hint="eastAsia"/>
                <w:color w:val="auto"/>
                <w:highlight w:val="none"/>
                <w:u w:val="single"/>
              </w:rPr>
              <w:t xml:space="preserve">        </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cs="宋体"/>
                <w:i/>
                <w:color w:val="auto"/>
                <w:szCs w:val="21"/>
                <w:highlight w:val="none"/>
              </w:rPr>
            </w:pPr>
            <w:r>
              <w:rPr>
                <w:rFonts w:hint="eastAsia"/>
                <w:i/>
                <w:color w:val="auto"/>
                <w:highlight w:val="none"/>
              </w:rPr>
              <w:t>[提示：根据工程实际情况确定合理的质量要求。]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szCs w:val="21"/>
                <w:highlight w:val="none"/>
              </w:rPr>
            </w:pPr>
            <w:r>
              <w:rPr>
                <w:rFonts w:hint="eastAsia" w:ascii="宋体" w:hAnsi="宋体" w:cs="宋体"/>
                <w:color w:val="auto"/>
                <w:szCs w:val="21"/>
                <w:highlight w:val="none"/>
              </w:rPr>
              <w:t>1.3.4</w:t>
            </w:r>
          </w:p>
        </w:tc>
        <w:tc>
          <w:tcPr>
            <w:tcW w:w="161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szCs w:val="21"/>
                <w:highlight w:val="none"/>
              </w:rPr>
            </w:pPr>
            <w:r>
              <w:rPr>
                <w:rFonts w:hint="eastAsia" w:ascii="宋体" w:hAnsi="宋体" w:cs="宋体"/>
                <w:color w:val="auto"/>
                <w:szCs w:val="21"/>
                <w:highlight w:val="none"/>
              </w:rPr>
              <w:t>安全目标</w:t>
            </w:r>
          </w:p>
        </w:tc>
        <w:tc>
          <w:tcPr>
            <w:tcW w:w="6519"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i/>
                <w:color w:val="auto"/>
                <w:szCs w:val="21"/>
                <w:highlight w:val="none"/>
              </w:rPr>
              <w:t>[提示：根据工程实际情况确定合理的安全目标。]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1.4.1</w:t>
            </w:r>
          </w:p>
        </w:tc>
        <w:tc>
          <w:tcPr>
            <w:tcW w:w="161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投标人资质条件、能力和信誉</w:t>
            </w:r>
          </w:p>
        </w:tc>
        <w:tc>
          <w:tcPr>
            <w:tcW w:w="6519"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i/>
                <w:color w:val="auto"/>
                <w:szCs w:val="21"/>
                <w:highlight w:val="none"/>
              </w:rPr>
            </w:pPr>
            <w:r>
              <w:rPr>
                <w:rFonts w:ascii="宋体" w:hAnsi="宋体"/>
                <w:i/>
                <w:color w:val="auto"/>
                <w:szCs w:val="21"/>
                <w:highlight w:val="none"/>
              </w:rPr>
              <w:t>[提示：适用于</w:t>
            </w:r>
            <w:r>
              <w:rPr>
                <w:rFonts w:hint="eastAsia" w:ascii="宋体" w:hAnsi="宋体"/>
                <w:i/>
                <w:color w:val="auto"/>
                <w:szCs w:val="21"/>
                <w:highlight w:val="none"/>
              </w:rPr>
              <w:t>未进行资格预审</w:t>
            </w:r>
            <w:r>
              <w:rPr>
                <w:rFonts w:ascii="宋体" w:hAnsi="宋体"/>
                <w:i/>
                <w:color w:val="auto"/>
                <w:szCs w:val="21"/>
                <w:highlight w:val="none"/>
              </w:rPr>
              <w:t>的项目，</w:t>
            </w:r>
            <w:r>
              <w:rPr>
                <w:rFonts w:hint="eastAsia" w:ascii="宋体" w:hAnsi="宋体"/>
                <w:i/>
                <w:color w:val="auto"/>
                <w:szCs w:val="21"/>
                <w:highlight w:val="none"/>
              </w:rPr>
              <w:t>第1、4、5、8项必须具备；</w:t>
            </w:r>
            <w:r>
              <w:rPr>
                <w:rFonts w:ascii="宋体" w:hAnsi="宋体"/>
                <w:i/>
                <w:color w:val="auto"/>
                <w:szCs w:val="21"/>
                <w:highlight w:val="none"/>
              </w:rPr>
              <w:t>第2</w:t>
            </w:r>
            <w:r>
              <w:rPr>
                <w:rFonts w:hint="eastAsia" w:ascii="宋体" w:hAnsi="宋体"/>
                <w:i/>
                <w:color w:val="auto"/>
                <w:szCs w:val="21"/>
                <w:highlight w:val="none"/>
              </w:rPr>
              <w:t>、3</w:t>
            </w:r>
            <w:r>
              <w:rPr>
                <w:rFonts w:ascii="宋体" w:hAnsi="宋体"/>
                <w:i/>
                <w:color w:val="auto"/>
                <w:szCs w:val="21"/>
                <w:highlight w:val="none"/>
              </w:rPr>
              <w:t>项由招标人根据项目情况选设</w:t>
            </w:r>
            <w:r>
              <w:rPr>
                <w:rFonts w:hint="eastAsia" w:ascii="宋体" w:hAnsi="宋体"/>
                <w:i/>
                <w:color w:val="auto"/>
                <w:szCs w:val="21"/>
                <w:highlight w:val="none"/>
              </w:rPr>
              <w:t>；对于特别复杂的特大桥梁和特长隧道主体工程以及其他有特殊要求的工程，招标人可增加 6、 7，对投标人的其他管理和技术人员（例如项目副经理、专业工程师等）以及主要机械设备和试验检测设备提出要求</w:t>
            </w:r>
            <w:r>
              <w:rPr>
                <w:rFonts w:hint="eastAsia" w:ascii="宋体" w:hAnsi="宋体"/>
                <w:i/>
                <w:color w:val="auto"/>
                <w:szCs w:val="21"/>
                <w:highlight w:val="none"/>
                <w:lang w:eastAsia="zh-CN"/>
              </w:rPr>
              <w:t>。</w:t>
            </w:r>
            <w:r>
              <w:rPr>
                <w:rFonts w:ascii="宋体" w:hAnsi="宋体"/>
                <w:i/>
                <w:color w:val="auto"/>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i/>
                <w:iCs/>
                <w:color w:val="auto"/>
                <w:highlight w:val="none"/>
              </w:rPr>
            </w:pPr>
            <w:r>
              <w:rPr>
                <w:rFonts w:ascii="宋体" w:hAnsi="宋体"/>
                <w:color w:val="auto"/>
                <w:highlight w:val="none"/>
              </w:rPr>
              <w:t>本工程施工招标实行资格后审，投标人应具备以下资格条件：</w:t>
            </w:r>
          </w:p>
          <w:p>
            <w:pPr>
              <w:keepNext w:val="0"/>
              <w:keepLines w:val="0"/>
              <w:pageBreakBefore w:val="0"/>
              <w:kinsoku/>
              <w:wordWrap/>
              <w:overflowPunct/>
              <w:topLinePunct w:val="0"/>
              <w:autoSpaceDE w:val="0"/>
              <w:autoSpaceDN w:val="0"/>
              <w:bidi w:val="0"/>
              <w:adjustRightInd w:val="0"/>
              <w:snapToGrid w:val="0"/>
              <w:spacing w:line="400" w:lineRule="exact"/>
              <w:ind w:firstLine="421" w:firstLineChars="200"/>
              <w:textAlignment w:val="auto"/>
              <w:rPr>
                <w:rFonts w:hint="eastAsia" w:ascii="宋体" w:hAnsi="宋体" w:cs="宋体"/>
                <w:b/>
                <w:color w:val="auto"/>
                <w:kern w:val="0"/>
                <w:szCs w:val="21"/>
                <w:highlight w:val="none"/>
                <w:lang w:bidi="ar"/>
              </w:rPr>
            </w:pPr>
            <w:r>
              <w:rPr>
                <w:rFonts w:hint="eastAsia" w:ascii="宋体" w:hAnsi="宋体" w:cs="宋体"/>
                <w:b/>
                <w:color w:val="auto"/>
                <w:kern w:val="0"/>
                <w:szCs w:val="21"/>
                <w:highlight w:val="none"/>
                <w:lang w:bidi="ar"/>
              </w:rPr>
              <w:t>1、资质条件、</w:t>
            </w:r>
            <w:r>
              <w:rPr>
                <w:rFonts w:hint="eastAsia" w:ascii="宋体" w:hAnsi="宋体" w:cs="宋体"/>
                <w:b/>
                <w:color w:val="auto"/>
                <w:kern w:val="0"/>
                <w:szCs w:val="21"/>
                <w:highlight w:val="none"/>
                <w:lang w:eastAsia="zh-CN" w:bidi="ar"/>
              </w:rPr>
              <w:t>独立法人资格</w:t>
            </w:r>
            <w:r>
              <w:rPr>
                <w:rFonts w:hint="eastAsia" w:ascii="宋体" w:hAnsi="宋体" w:cs="宋体"/>
                <w:b/>
                <w:color w:val="auto"/>
                <w:kern w:val="0"/>
                <w:szCs w:val="21"/>
                <w:highlight w:val="none"/>
                <w:lang w:bidi="ar"/>
              </w:rPr>
              <w:t>及安全生产条件</w:t>
            </w:r>
          </w:p>
          <w:p>
            <w:pPr>
              <w:pStyle w:val="2"/>
              <w:keepNext w:val="0"/>
              <w:keepLines w:val="0"/>
              <w:pageBreakBefore w:val="0"/>
              <w:kinsoku/>
              <w:wordWrap/>
              <w:overflowPunct/>
              <w:topLinePunct w:val="0"/>
              <w:bidi w:val="0"/>
              <w:spacing w:after="0" w:afterLines="0" w:line="400" w:lineRule="exact"/>
              <w:ind w:firstLine="420" w:firstLineChars="200"/>
              <w:textAlignment w:val="auto"/>
              <w:rPr>
                <w:rFonts w:hint="eastAsia"/>
                <w:i/>
                <w:color w:val="auto"/>
                <w:highlight w:val="none"/>
              </w:rPr>
            </w:pPr>
            <w:r>
              <w:rPr>
                <w:rFonts w:hint="eastAsia" w:ascii="宋体" w:hAnsi="宋体"/>
                <w:i/>
                <w:iCs/>
                <w:color w:val="auto"/>
                <w:highlight w:val="none"/>
              </w:rPr>
              <w:t>[提示：</w:t>
            </w:r>
            <w:r>
              <w:rPr>
                <w:rFonts w:hint="eastAsia"/>
                <w:i/>
                <w:color w:val="auto"/>
                <w:highlight w:val="none"/>
              </w:rPr>
              <w:t>资质</w:t>
            </w:r>
            <w:r>
              <w:rPr>
                <w:rFonts w:hint="eastAsia"/>
                <w:i/>
                <w:color w:val="auto"/>
                <w:highlight w:val="none"/>
                <w:lang w:val="en-US" w:eastAsia="zh-CN"/>
              </w:rPr>
              <w:t>的</w:t>
            </w:r>
            <w:r>
              <w:rPr>
                <w:rFonts w:hint="eastAsia"/>
                <w:i/>
                <w:color w:val="auto"/>
                <w:highlight w:val="none"/>
              </w:rPr>
              <w:t>设置按照</w:t>
            </w:r>
            <w:r>
              <w:rPr>
                <w:rFonts w:hint="eastAsia" w:ascii="宋体" w:hAnsi="宋体"/>
                <w:i/>
                <w:szCs w:val="21"/>
                <w:lang w:val="en-US" w:eastAsia="zh-CN"/>
              </w:rPr>
              <w:t>住房城乡建设行业主管部门相关规定执行</w:t>
            </w:r>
            <w:r>
              <w:rPr>
                <w:rFonts w:hint="eastAsia"/>
                <w:i/>
                <w:color w:val="auto"/>
                <w:highlight w:val="none"/>
              </w:rPr>
              <w:t>。</w:t>
            </w:r>
          </w:p>
          <w:p>
            <w:pPr>
              <w:pStyle w:val="2"/>
              <w:keepNext w:val="0"/>
              <w:keepLines w:val="0"/>
              <w:pageBreakBefore w:val="0"/>
              <w:kinsoku/>
              <w:wordWrap/>
              <w:overflowPunct/>
              <w:topLinePunct w:val="0"/>
              <w:bidi w:val="0"/>
              <w:spacing w:after="0" w:afterLines="0" w:line="400" w:lineRule="exact"/>
              <w:ind w:firstLine="420" w:firstLineChars="200"/>
              <w:textAlignment w:val="auto"/>
              <w:rPr>
                <w:rFonts w:ascii="宋体" w:hAnsi="宋体"/>
                <w:i/>
                <w:iCs/>
                <w:color w:val="auto"/>
                <w:highlight w:val="none"/>
              </w:rPr>
            </w:pPr>
            <w:r>
              <w:rPr>
                <w:rFonts w:hint="eastAsia" w:ascii="宋体" w:hAnsi="宋体"/>
                <w:i/>
                <w:iCs/>
                <w:color w:val="auto"/>
                <w:highlight w:val="none"/>
              </w:rPr>
              <w:t>施工总承包工程应设定施工总承包资质；设有专业承包资质的专业工程单独发包时，应由取得相应专业承包资质的企业承担，设有专业承包资质的两个及以上专业工程同时发包时，应当允许联合体投标；施工总承包工程中有施工总承包资质不能涵盖的工作内容的，应当允许联合体投标或分包。设置施工总承包资质的同时，不得再设置</w:t>
            </w:r>
            <w:r>
              <w:rPr>
                <w:rFonts w:hint="eastAsia" w:ascii="宋体" w:hAnsi="宋体"/>
                <w:i/>
                <w:color w:val="auto"/>
                <w:szCs w:val="21"/>
                <w:highlight w:val="none"/>
              </w:rPr>
              <w:t>施工总承包资质已</w:t>
            </w:r>
            <w:r>
              <w:rPr>
                <w:rFonts w:hint="eastAsia" w:ascii="宋体" w:hAnsi="宋体"/>
                <w:i/>
                <w:iCs/>
                <w:color w:val="auto"/>
                <w:highlight w:val="none"/>
              </w:rPr>
              <w:t>涵盖的任何专业承包资质。]</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color w:val="auto"/>
                <w:highlight w:val="none"/>
              </w:rPr>
            </w:pPr>
            <w:r>
              <w:rPr>
                <w:rFonts w:ascii="宋体" w:hAnsi="宋体"/>
                <w:color w:val="auto"/>
                <w:highlight w:val="none"/>
              </w:rPr>
              <w:t>（1）具备建设行政主管部门颁发的有效的</w:t>
            </w:r>
            <w:r>
              <w:rPr>
                <w:rFonts w:hint="eastAsia" w:ascii="宋体" w:hAnsi="宋体"/>
                <w:color w:val="auto"/>
                <w:highlight w:val="none"/>
                <w:u w:val="single"/>
              </w:rPr>
              <w:t xml:space="preserve">        </w:t>
            </w:r>
            <w:r>
              <w:rPr>
                <w:rFonts w:ascii="宋体" w:hAnsi="宋体"/>
                <w:color w:val="auto"/>
                <w:highlight w:val="none"/>
                <w:u w:val="single"/>
              </w:rPr>
              <w:t>及以上</w:t>
            </w:r>
            <w:r>
              <w:rPr>
                <w:rFonts w:hint="eastAsia" w:ascii="宋体" w:hAnsi="宋体"/>
                <w:color w:val="auto"/>
                <w:highlight w:val="none"/>
              </w:rPr>
              <w:t>资质</w:t>
            </w:r>
            <w:r>
              <w:rPr>
                <w:rFonts w:ascii="宋体" w:hAnsi="宋体"/>
                <w:color w:val="auto"/>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olor w:val="auto"/>
                <w:highlight w:val="none"/>
              </w:rPr>
            </w:pPr>
            <w:r>
              <w:rPr>
                <w:rFonts w:hint="eastAsia" w:ascii="宋体" w:hAnsi="宋体"/>
                <w:color w:val="auto"/>
                <w:highlight w:val="none"/>
              </w:rPr>
              <w:t>提供</w:t>
            </w:r>
            <w:r>
              <w:rPr>
                <w:rFonts w:hint="eastAsia" w:ascii="宋体" w:hAnsi="宋体"/>
                <w:color w:val="auto"/>
                <w:highlight w:val="none"/>
                <w:lang w:eastAsia="zh-CN"/>
              </w:rPr>
              <w:t>：</w:t>
            </w:r>
            <w:r>
              <w:rPr>
                <w:rFonts w:hint="eastAsia" w:ascii="宋体" w:hAnsi="宋体"/>
                <w:color w:val="auto"/>
                <w:highlight w:val="none"/>
              </w:rPr>
              <w:t>有效的资质证书。</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olor w:val="auto"/>
                <w:highlight w:val="none"/>
              </w:rPr>
            </w:pPr>
            <w:r>
              <w:rPr>
                <w:rFonts w:hint="eastAsia" w:ascii="宋体" w:hAnsi="宋体"/>
                <w:color w:val="auto"/>
                <w:highlight w:val="none"/>
              </w:rPr>
              <w:t>□联合体投标的，</w:t>
            </w:r>
            <w:r>
              <w:rPr>
                <w:rFonts w:hint="eastAsia" w:ascii="宋体" w:hAnsi="宋体"/>
                <w:lang w:val="en-US" w:eastAsia="zh-CN"/>
              </w:rPr>
              <w:t>须提供共同投标协议，并</w:t>
            </w:r>
            <w:r>
              <w:rPr>
                <w:rFonts w:hint="eastAsia" w:ascii="宋体" w:hAnsi="宋体"/>
              </w:rPr>
              <w:t>按</w:t>
            </w:r>
            <w:r>
              <w:rPr>
                <w:rFonts w:hint="eastAsia" w:ascii="宋体" w:hAnsi="宋体"/>
                <w:lang w:val="en-US" w:eastAsia="zh-CN"/>
              </w:rPr>
              <w:t>共同投标协议</w:t>
            </w:r>
            <w:r>
              <w:rPr>
                <w:rFonts w:hint="eastAsia" w:ascii="宋体" w:hAnsi="宋体"/>
              </w:rPr>
              <w:t>约定的分工提供</w:t>
            </w:r>
            <w:r>
              <w:rPr>
                <w:rFonts w:hint="eastAsia" w:ascii="宋体" w:hAnsi="宋体"/>
                <w:color w:val="auto"/>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color w:val="auto"/>
                <w:highlight w:val="none"/>
              </w:rPr>
            </w:pPr>
            <w:r>
              <w:rPr>
                <w:rFonts w:ascii="宋体" w:hAnsi="宋体"/>
                <w:color w:val="auto"/>
                <w:highlight w:val="none"/>
              </w:rPr>
              <w:t>（2）具备</w:t>
            </w:r>
            <w:r>
              <w:rPr>
                <w:rFonts w:hint="eastAsia" w:ascii="宋体" w:hAnsi="宋体"/>
                <w:szCs w:val="21"/>
                <w:lang w:val="en-US" w:eastAsia="zh-CN"/>
              </w:rPr>
              <w:t>独立法人资格</w:t>
            </w:r>
            <w:r>
              <w:rPr>
                <w:rFonts w:ascii="宋体" w:hAnsi="宋体"/>
                <w:color w:val="auto"/>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olor w:val="auto"/>
                <w:highlight w:val="none"/>
              </w:rPr>
            </w:pPr>
            <w:r>
              <w:rPr>
                <w:rFonts w:hint="eastAsia" w:ascii="宋体" w:hAnsi="宋体"/>
                <w:color w:val="auto"/>
                <w:highlight w:val="none"/>
              </w:rPr>
              <w:t>提供</w:t>
            </w:r>
            <w:r>
              <w:rPr>
                <w:rFonts w:hint="eastAsia" w:ascii="宋体" w:hAnsi="宋体"/>
                <w:color w:val="auto"/>
                <w:highlight w:val="none"/>
                <w:lang w:eastAsia="zh-CN"/>
              </w:rPr>
              <w:t>：</w:t>
            </w:r>
            <w:r>
              <w:rPr>
                <w:rFonts w:hint="eastAsia" w:ascii="宋体" w:hAnsi="宋体"/>
                <w:color w:val="auto"/>
                <w:highlight w:val="none"/>
              </w:rPr>
              <w:t>有效的营业执照。</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olor w:val="auto"/>
                <w:highlight w:val="none"/>
              </w:rPr>
            </w:pPr>
            <w:r>
              <w:rPr>
                <w:rFonts w:hint="eastAsia" w:ascii="宋体" w:hAnsi="宋体"/>
                <w:color w:val="auto"/>
                <w:highlight w:val="none"/>
              </w:rPr>
              <w:t>□联合体投标的，联合体各方均</w:t>
            </w:r>
            <w:r>
              <w:rPr>
                <w:rFonts w:hint="eastAsia" w:ascii="宋体" w:hAnsi="宋体"/>
                <w:lang w:val="en-US" w:eastAsia="zh-CN"/>
              </w:rPr>
              <w:t>须满足并</w:t>
            </w:r>
            <w:r>
              <w:rPr>
                <w:rFonts w:hint="eastAsia" w:ascii="宋体" w:hAnsi="宋体"/>
              </w:rPr>
              <w:t>提供</w:t>
            </w:r>
            <w:r>
              <w:rPr>
                <w:rFonts w:hint="eastAsia" w:ascii="宋体" w:hAnsi="宋体"/>
                <w:color w:val="auto"/>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olor w:val="auto"/>
                <w:highlight w:val="none"/>
              </w:rPr>
            </w:pPr>
            <w:r>
              <w:rPr>
                <w:rFonts w:hint="eastAsia" w:ascii="宋体" w:hAnsi="宋体"/>
                <w:color w:val="auto"/>
                <w:szCs w:val="21"/>
                <w:highlight w:val="none"/>
              </w:rPr>
              <w:t>注：不得将投标人营业执照记载的经营范围作为评审因素</w:t>
            </w:r>
            <w:r>
              <w:rPr>
                <w:rFonts w:hint="eastAsia" w:ascii="宋体" w:hAnsi="宋体"/>
                <w:color w:val="auto"/>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color w:val="auto"/>
                <w:highlight w:val="none"/>
              </w:rPr>
            </w:pPr>
            <w:r>
              <w:rPr>
                <w:rFonts w:hint="eastAsia" w:ascii="宋体" w:hAnsi="宋体"/>
                <w:color w:val="auto"/>
                <w:highlight w:val="none"/>
              </w:rPr>
              <w:t>（3）具备建设行政主管部门颁发的安全生产许可证</w:t>
            </w:r>
            <w:r>
              <w:rPr>
                <w:rFonts w:hint="eastAsia" w:ascii="宋体" w:hAnsi="宋体" w:cs="ATKPMP+ºÚÌå"/>
                <w:color w:val="auto"/>
                <w:spacing w:val="2"/>
                <w:szCs w:val="21"/>
                <w:highlight w:val="none"/>
                <w:lang w:eastAsia="zh-CN"/>
              </w:rPr>
              <w:t>，</w:t>
            </w:r>
            <w:r>
              <w:rPr>
                <w:rFonts w:hint="eastAsia" w:ascii="宋体" w:hAnsi="宋体" w:cs="ATKPMP+ºÚÌå"/>
                <w:color w:val="auto"/>
                <w:spacing w:val="2"/>
                <w:szCs w:val="21"/>
                <w:highlight w:val="none"/>
              </w:rPr>
              <w:t>企业主要负责人具备相应的由交通行政主管部门颁发的有效的安全生产考核合格证书</w:t>
            </w:r>
            <w:r>
              <w:rPr>
                <w:rFonts w:hint="eastAsia" w:ascii="宋体" w:hAnsi="宋体"/>
                <w:color w:val="auto"/>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8" w:firstLineChars="200"/>
              <w:textAlignment w:val="auto"/>
              <w:rPr>
                <w:rFonts w:hint="eastAsia" w:ascii="宋体" w:hAnsi="宋体" w:cs="ATKPMP+ºÚÌå"/>
                <w:color w:val="auto"/>
                <w:spacing w:val="2"/>
                <w:szCs w:val="21"/>
                <w:highlight w:val="none"/>
              </w:rPr>
            </w:pPr>
            <w:r>
              <w:rPr>
                <w:rFonts w:hint="eastAsia" w:ascii="宋体" w:hAnsi="宋体" w:cs="ATKPMP+ºÚÌå"/>
                <w:color w:val="auto"/>
                <w:spacing w:val="2"/>
                <w:szCs w:val="21"/>
                <w:highlight w:val="none"/>
              </w:rPr>
              <w:t>提供</w:t>
            </w:r>
            <w:r>
              <w:rPr>
                <w:rFonts w:hint="eastAsia" w:ascii="宋体" w:hAnsi="宋体" w:cs="ATKPMP+ºÚÌå"/>
                <w:color w:val="auto"/>
                <w:spacing w:val="2"/>
                <w:szCs w:val="21"/>
                <w:highlight w:val="none"/>
                <w:lang w:eastAsia="zh-CN"/>
              </w:rPr>
              <w:t>：</w:t>
            </w:r>
            <w:r>
              <w:rPr>
                <w:rFonts w:hint="eastAsia" w:ascii="宋体" w:hAnsi="宋体" w:cs="ATKPMP+ºÚÌå"/>
                <w:color w:val="auto"/>
                <w:spacing w:val="2"/>
                <w:szCs w:val="21"/>
                <w:highlight w:val="none"/>
              </w:rPr>
              <w:t>有效的安全生产许可证</w:t>
            </w:r>
            <w:r>
              <w:rPr>
                <w:rFonts w:ascii="宋体" w:hAnsi="宋体"/>
                <w:color w:val="auto"/>
                <w:szCs w:val="21"/>
                <w:highlight w:val="none"/>
              </w:rPr>
              <w:t>及安全生产考核合格证书</w:t>
            </w:r>
            <w:r>
              <w:rPr>
                <w:rFonts w:hint="eastAsia" w:ascii="宋体" w:hAnsi="宋体" w:cs="ATKPMP+ºÚÌå"/>
                <w:color w:val="auto"/>
                <w:spacing w:val="2"/>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olor w:val="auto"/>
                <w:highlight w:val="none"/>
              </w:rPr>
            </w:pPr>
            <w:r>
              <w:rPr>
                <w:rFonts w:hint="eastAsia" w:ascii="宋体" w:hAnsi="宋体"/>
                <w:color w:val="auto"/>
                <w:highlight w:val="none"/>
              </w:rPr>
              <w:t>□联合体投标的，</w:t>
            </w:r>
            <w:r>
              <w:rPr>
                <w:rFonts w:hint="eastAsia" w:ascii="宋体" w:hAnsi="宋体"/>
                <w:lang w:val="en-US" w:eastAsia="zh-CN"/>
              </w:rPr>
              <w:t>根据共同投标协议承担施工任务的</w:t>
            </w:r>
            <w:r>
              <w:rPr>
                <w:rFonts w:hint="eastAsia" w:ascii="宋体" w:hAnsi="宋体"/>
              </w:rPr>
              <w:t>联合体</w:t>
            </w:r>
            <w:r>
              <w:rPr>
                <w:rFonts w:hint="eastAsia" w:ascii="宋体" w:hAnsi="宋体"/>
                <w:lang w:val="en-US" w:eastAsia="zh-CN"/>
              </w:rPr>
              <w:t>成员</w:t>
            </w:r>
            <w:r>
              <w:rPr>
                <w:rFonts w:hint="eastAsia" w:ascii="宋体" w:hAnsi="宋体"/>
              </w:rPr>
              <w:t>均</w:t>
            </w:r>
            <w:r>
              <w:rPr>
                <w:rFonts w:hint="eastAsia" w:ascii="宋体" w:hAnsi="宋体"/>
                <w:lang w:val="en-US" w:eastAsia="zh-CN"/>
              </w:rPr>
              <w:t>须满足并提供</w:t>
            </w:r>
            <w:r>
              <w:rPr>
                <w:rFonts w:hint="eastAsia" w:ascii="宋体" w:hAnsi="宋体"/>
                <w:color w:val="auto"/>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1" w:firstLineChars="200"/>
              <w:textAlignment w:val="auto"/>
              <w:rPr>
                <w:rFonts w:ascii="宋体" w:hAnsi="宋体" w:cs="宋体"/>
                <w:b/>
                <w:color w:val="auto"/>
                <w:kern w:val="0"/>
                <w:szCs w:val="21"/>
                <w:highlight w:val="none"/>
                <w:lang w:bidi="ar"/>
              </w:rPr>
            </w:pPr>
            <w:r>
              <w:rPr>
                <w:rFonts w:hint="eastAsia" w:ascii="宋体" w:hAnsi="宋体"/>
                <w:b/>
                <w:color w:val="auto"/>
                <w:szCs w:val="21"/>
                <w:highlight w:val="none"/>
              </w:rPr>
              <w:t>□</w:t>
            </w:r>
            <w:r>
              <w:rPr>
                <w:rFonts w:hint="eastAsia" w:ascii="宋体" w:hAnsi="宋体" w:cs="宋体"/>
                <w:b/>
                <w:color w:val="auto"/>
                <w:kern w:val="0"/>
                <w:szCs w:val="21"/>
                <w:highlight w:val="none"/>
                <w:lang w:bidi="ar"/>
              </w:rPr>
              <w:t>2、财务要求</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kern w:val="0"/>
                <w:szCs w:val="21"/>
              </w:rPr>
            </w:pPr>
            <w:r>
              <w:rPr>
                <w:rFonts w:hint="eastAsia" w:ascii="宋体" w:hAnsi="宋体"/>
                <w:i/>
                <w:kern w:val="0"/>
                <w:szCs w:val="21"/>
              </w:rPr>
              <w:t>[提示：招标人</w:t>
            </w:r>
            <w:r>
              <w:rPr>
                <w:rFonts w:hint="eastAsia" w:ascii="宋体" w:hAnsi="宋体"/>
                <w:i/>
                <w:kern w:val="0"/>
                <w:szCs w:val="21"/>
                <w:lang w:val="en-US" w:eastAsia="zh-CN"/>
              </w:rPr>
              <w:t>可选择以下三种方式之一，</w:t>
            </w:r>
            <w:r>
              <w:rPr>
                <w:rFonts w:hint="eastAsia" w:ascii="宋体" w:hAnsi="宋体"/>
                <w:i/>
                <w:kern w:val="0"/>
                <w:szCs w:val="21"/>
              </w:rPr>
              <w:t>可</w:t>
            </w:r>
            <w:r>
              <w:rPr>
                <w:rFonts w:hint="eastAsia" w:ascii="宋体" w:hAnsi="宋体"/>
                <w:i/>
                <w:kern w:val="0"/>
                <w:szCs w:val="21"/>
                <w:lang w:val="en-US" w:eastAsia="zh-CN"/>
              </w:rPr>
              <w:t>设置近</w:t>
            </w:r>
            <w:r>
              <w:rPr>
                <w:rFonts w:hint="eastAsia" w:ascii="宋体" w:hAnsi="宋体"/>
                <w:i/>
                <w:kern w:val="0"/>
                <w:szCs w:val="21"/>
              </w:rPr>
              <w:t>1至3年的年度财务要求。]</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color w:val="auto"/>
                <w:kern w:val="0"/>
                <w:szCs w:val="21"/>
                <w:highlight w:val="none"/>
                <w:u w:val="single"/>
                <w:lang w:val="en-US" w:eastAsia="zh-CN"/>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kern w:val="0"/>
                <w:szCs w:val="21"/>
                <w:highlight w:val="none"/>
                <w:u w:val="none"/>
                <w:lang w:val="en-US" w:eastAsia="zh-CN"/>
              </w:rPr>
              <w:t>方式一</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年、</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年、</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年的</w:t>
            </w:r>
            <w:r>
              <w:rPr>
                <w:rFonts w:hint="eastAsia" w:asciiTheme="minorEastAsia" w:hAnsiTheme="minorEastAsia" w:eastAsiaTheme="minorEastAsia" w:cstheme="minorEastAsia"/>
                <w:color w:val="auto"/>
                <w:kern w:val="0"/>
                <w:szCs w:val="21"/>
                <w:highlight w:val="none"/>
                <w:lang w:eastAsia="zh-CN"/>
              </w:rPr>
              <w:t>各</w:t>
            </w:r>
            <w:r>
              <w:rPr>
                <w:rFonts w:hint="eastAsia" w:asciiTheme="minorEastAsia" w:hAnsiTheme="minorEastAsia" w:eastAsiaTheme="minorEastAsia" w:cstheme="minorEastAsia"/>
                <w:color w:val="auto"/>
                <w:kern w:val="0"/>
                <w:szCs w:val="21"/>
                <w:highlight w:val="none"/>
              </w:rPr>
              <w:t>年度财务状况不亏损。</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color w:val="auto"/>
                <w:kern w:val="0"/>
                <w:szCs w:val="21"/>
                <w:highlight w:val="none"/>
                <w:u w:val="single"/>
                <w:lang w:val="en-US" w:eastAsia="zh-CN"/>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kern w:val="0"/>
                <w:szCs w:val="21"/>
                <w:highlight w:val="none"/>
                <w:u w:val="none"/>
                <w:lang w:val="en-US" w:eastAsia="zh-CN"/>
              </w:rPr>
              <w:t>方式二</w:t>
            </w:r>
          </w:p>
          <w:p>
            <w:pPr>
              <w:keepNext w:val="0"/>
              <w:keepLines w:val="0"/>
              <w:pageBreakBefore w:val="0"/>
              <w:kinsoku/>
              <w:wordWrap/>
              <w:overflowPunct/>
              <w:topLinePunct w:val="0"/>
              <w:bidi w:val="0"/>
              <w:snapToGrid w:val="0"/>
              <w:spacing w:line="400" w:lineRule="exact"/>
              <w:ind w:left="0" w:leftChars="0" w:firstLine="420" w:firstLineChars="200"/>
              <w:textAlignment w:val="auto"/>
              <w:rPr>
                <w:rFonts w:hint="eastAsia" w:asciiTheme="minorEastAsia" w:hAnsiTheme="minorEastAsia" w:eastAsiaTheme="minorEastAsia" w:cstheme="minorEastAsia"/>
                <w:color w:val="auto"/>
                <w:kern w:val="0"/>
                <w:szCs w:val="21"/>
                <w:highlight w:val="none"/>
                <w:lang w:val="en-US" w:eastAsia="zh-CN"/>
              </w:rPr>
            </w:pP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年、</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年、</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年</w:t>
            </w:r>
            <w:r>
              <w:rPr>
                <w:rFonts w:hint="eastAsia" w:asciiTheme="minorEastAsia" w:hAnsiTheme="minorEastAsia" w:eastAsiaTheme="minorEastAsia" w:cstheme="minorEastAsia"/>
                <w:color w:val="auto"/>
                <w:kern w:val="0"/>
                <w:szCs w:val="21"/>
                <w:highlight w:val="none"/>
                <w:lang w:val="en-US" w:eastAsia="zh-CN"/>
              </w:rPr>
              <w:t>的年度财务状况累计不亏损。</w:t>
            </w:r>
          </w:p>
          <w:p>
            <w:pPr>
              <w:keepNext w:val="0"/>
              <w:keepLines w:val="0"/>
              <w:pageBreakBefore w:val="0"/>
              <w:kinsoku/>
              <w:wordWrap/>
              <w:overflowPunct/>
              <w:topLinePunct w:val="0"/>
              <w:bidi w:val="0"/>
              <w:snapToGrid w:val="0"/>
              <w:spacing w:line="400" w:lineRule="exact"/>
              <w:ind w:left="399" w:leftChars="190" w:firstLine="0" w:firstLineChars="0"/>
              <w:textAlignment w:val="auto"/>
              <w:rPr>
                <w:rFonts w:hint="eastAsia" w:asciiTheme="minorEastAsia" w:hAnsiTheme="minorEastAsia" w:eastAsiaTheme="minorEastAsia" w:cstheme="minorEastAsia"/>
                <w:color w:val="auto"/>
                <w:kern w:val="0"/>
                <w:szCs w:val="21"/>
                <w:highlight w:val="none"/>
                <w:lang w:eastAsia="zh-CN"/>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kern w:val="0"/>
                <w:szCs w:val="21"/>
                <w:highlight w:val="none"/>
                <w:lang w:eastAsia="zh-CN"/>
              </w:rPr>
              <w:t>方式</w:t>
            </w:r>
            <w:r>
              <w:rPr>
                <w:rFonts w:hint="eastAsia" w:asciiTheme="minorEastAsia" w:hAnsiTheme="minorEastAsia" w:eastAsiaTheme="minorEastAsia" w:cstheme="minorEastAsia"/>
                <w:color w:val="auto"/>
                <w:kern w:val="0"/>
                <w:szCs w:val="21"/>
                <w:highlight w:val="none"/>
                <w:lang w:val="en-US" w:eastAsia="zh-CN"/>
              </w:rPr>
              <w:t>三</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olor w:val="auto"/>
                <w:highlight w:val="none"/>
              </w:rPr>
            </w:pP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年、</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年、</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年</w:t>
            </w:r>
            <w:r>
              <w:rPr>
                <w:rFonts w:hint="eastAsia" w:asciiTheme="minorEastAsia" w:hAnsiTheme="minorEastAsia" w:eastAsiaTheme="minorEastAsia" w:cstheme="minorEastAsia"/>
                <w:color w:val="auto"/>
                <w:kern w:val="0"/>
                <w:szCs w:val="21"/>
                <w:highlight w:val="none"/>
                <w:lang w:eastAsia="zh-CN"/>
              </w:rPr>
              <w:t>的</w:t>
            </w:r>
            <w:r>
              <w:rPr>
                <w:rFonts w:hint="eastAsia" w:asciiTheme="minorEastAsia" w:hAnsiTheme="minorEastAsia" w:eastAsiaTheme="minorEastAsia" w:cstheme="minorEastAsia"/>
                <w:color w:val="auto"/>
                <w:kern w:val="0"/>
                <w:szCs w:val="21"/>
                <w:highlight w:val="none"/>
                <w:lang w:val="en-US" w:eastAsia="zh-CN"/>
              </w:rPr>
              <w:t>年度</w:t>
            </w:r>
            <w:r>
              <w:rPr>
                <w:rFonts w:hint="eastAsia" w:asciiTheme="minorEastAsia" w:hAnsiTheme="minorEastAsia" w:eastAsiaTheme="minorEastAsia" w:cstheme="minorEastAsia"/>
                <w:color w:val="auto"/>
                <w:kern w:val="0"/>
                <w:szCs w:val="21"/>
                <w:highlight w:val="none"/>
                <w:lang w:eastAsia="zh-CN"/>
              </w:rPr>
              <w:t>财务状况未出现连续亏损</w:t>
            </w:r>
            <w:r>
              <w:rPr>
                <w:rFonts w:hint="eastAsia" w:ascii="宋体" w:hAnsi="宋体"/>
                <w:color w:val="auto"/>
                <w:highlight w:val="none"/>
              </w:rPr>
              <w:t>。</w:t>
            </w:r>
          </w:p>
          <w:p>
            <w:pPr>
              <w:keepNext w:val="0"/>
              <w:keepLines w:val="0"/>
              <w:pageBreakBefore w:val="0"/>
              <w:kinsoku/>
              <w:wordWrap/>
              <w:overflowPunct/>
              <w:topLinePunct w:val="0"/>
              <w:bidi w:val="0"/>
              <w:spacing w:line="400" w:lineRule="exact"/>
              <w:ind w:firstLine="420" w:firstLineChars="200"/>
              <w:textAlignment w:val="auto"/>
              <w:rPr>
                <w:color w:val="auto"/>
                <w:highlight w:val="none"/>
              </w:rPr>
            </w:pPr>
            <w:r>
              <w:rPr>
                <w:rFonts w:hint="eastAsia"/>
                <w:color w:val="auto"/>
                <w:highlight w:val="none"/>
              </w:rPr>
              <w:t>提供</w:t>
            </w:r>
            <w:r>
              <w:rPr>
                <w:rFonts w:hint="eastAsia"/>
                <w:color w:val="auto"/>
                <w:highlight w:val="none"/>
                <w:lang w:eastAsia="zh-CN"/>
              </w:rPr>
              <w:t>：</w:t>
            </w:r>
            <w:r>
              <w:rPr>
                <w:rFonts w:hint="eastAsia"/>
                <w:color w:val="auto"/>
                <w:highlight w:val="none"/>
              </w:rPr>
              <w:t>会计师事务所或审计机构出具的合法有效的财务审计报告及财务报表，财务报表须至少包括现金流量表、资产负债表、利润表。</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□联合体投标的，联合体各方均</w:t>
            </w:r>
            <w:r>
              <w:rPr>
                <w:rFonts w:hint="eastAsia" w:ascii="宋体" w:hAnsi="宋体"/>
                <w:szCs w:val="21"/>
                <w:lang w:val="en-US" w:eastAsia="zh-CN"/>
              </w:rPr>
              <w:t>须</w:t>
            </w:r>
            <w:r>
              <w:rPr>
                <w:rFonts w:hint="eastAsia" w:ascii="宋体" w:hAnsi="宋体"/>
                <w:szCs w:val="21"/>
              </w:rPr>
              <w:t>满足</w:t>
            </w:r>
            <w:r>
              <w:rPr>
                <w:rFonts w:hint="eastAsia" w:ascii="宋体" w:hAnsi="宋体"/>
                <w:szCs w:val="21"/>
                <w:lang w:val="en-US" w:eastAsia="zh-CN"/>
              </w:rPr>
              <w:t>并提供</w:t>
            </w:r>
            <w:r>
              <w:rPr>
                <w:rFonts w:hint="eastAsia" w:ascii="宋体" w:hAnsi="宋体"/>
                <w:color w:val="auto"/>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1" w:firstLineChars="200"/>
              <w:textAlignment w:val="auto"/>
              <w:rPr>
                <w:rFonts w:ascii="宋体" w:hAnsi="宋体" w:cs="宋体"/>
                <w:b/>
                <w:color w:val="auto"/>
                <w:kern w:val="0"/>
                <w:szCs w:val="21"/>
                <w:highlight w:val="none"/>
                <w:lang w:bidi="ar"/>
              </w:rPr>
            </w:pPr>
            <w:r>
              <w:rPr>
                <w:rFonts w:hint="eastAsia" w:ascii="宋体" w:hAnsi="宋体"/>
                <w:b/>
                <w:color w:val="auto"/>
                <w:szCs w:val="21"/>
                <w:highlight w:val="none"/>
              </w:rPr>
              <w:t>□</w:t>
            </w:r>
            <w:r>
              <w:rPr>
                <w:rFonts w:hint="eastAsia" w:ascii="宋体" w:hAnsi="宋体" w:cs="宋体"/>
                <w:b/>
                <w:color w:val="auto"/>
                <w:kern w:val="0"/>
                <w:szCs w:val="21"/>
                <w:highlight w:val="none"/>
                <w:lang w:bidi="ar"/>
              </w:rPr>
              <w:t>3、业绩要求</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i/>
                <w:color w:val="auto"/>
                <w:szCs w:val="21"/>
                <w:highlight w:val="none"/>
              </w:rPr>
            </w:pPr>
            <w:r>
              <w:rPr>
                <w:rFonts w:hint="eastAsia" w:ascii="宋体" w:hAnsi="宋体"/>
                <w:i/>
                <w:szCs w:val="21"/>
                <w:highlight w:val="none"/>
                <w:lang w:val="en-US" w:eastAsia="zh-CN"/>
              </w:rPr>
              <w:t>[提示：设置的业绩指标不得超过本项目对应指标。]</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color w:val="auto"/>
                <w:szCs w:val="21"/>
                <w:highlight w:val="none"/>
                <w:u w:val="single"/>
              </w:rPr>
            </w:pPr>
            <w:r>
              <w:rPr>
                <w:rFonts w:hint="eastAsia" w:asciiTheme="minorEastAsia" w:hAnsiTheme="minorEastAsia" w:eastAsiaTheme="minorEastAsia" w:cstheme="minorEastAsia"/>
                <w:kern w:val="0"/>
                <w:sz w:val="21"/>
                <w:szCs w:val="21"/>
                <w:lang w:eastAsia="zh-CN"/>
              </w:rPr>
              <w:t>投标人</w:t>
            </w:r>
            <w:r>
              <w:rPr>
                <w:rFonts w:hint="eastAsia" w:asciiTheme="minorEastAsia" w:hAnsiTheme="minorEastAsia" w:eastAsiaTheme="minorEastAsia" w:cstheme="minorEastAsia"/>
                <w:snapToGrid/>
                <w:sz w:val="21"/>
                <w:szCs w:val="21"/>
                <w:u w:val="none"/>
                <w:lang w:val="en-US" w:eastAsia="zh-CN"/>
              </w:rPr>
              <w:t>自</w:t>
            </w:r>
            <w:r>
              <w:rPr>
                <w:rFonts w:hint="eastAsia" w:asciiTheme="minorEastAsia" w:hAnsiTheme="minorEastAsia" w:eastAsiaTheme="minorEastAsia" w:cstheme="minorEastAsia"/>
                <w:snapToGrid/>
                <w:sz w:val="21"/>
                <w:szCs w:val="21"/>
                <w:u w:val="single"/>
                <w:lang w:eastAsia="zh-CN"/>
              </w:rPr>
              <w:t xml:space="preserve">    </w:t>
            </w:r>
            <w:r>
              <w:rPr>
                <w:rFonts w:hint="eastAsia" w:asciiTheme="minorEastAsia" w:hAnsiTheme="minorEastAsia" w:eastAsiaTheme="minorEastAsia" w:cstheme="minorEastAsia"/>
                <w:snapToGrid/>
                <w:sz w:val="21"/>
                <w:szCs w:val="21"/>
                <w:u w:val="none"/>
                <w:lang w:eastAsia="zh-CN"/>
              </w:rPr>
              <w:t>年1月1日起</w:t>
            </w:r>
            <w:r>
              <w:rPr>
                <w:rFonts w:hint="eastAsia" w:asciiTheme="minorEastAsia" w:hAnsiTheme="minorEastAsia" w:eastAsiaTheme="minorEastAsia" w:cstheme="minorEastAsia"/>
                <w:i/>
                <w:iCs/>
                <w:snapToGrid/>
                <w:sz w:val="21"/>
                <w:szCs w:val="21"/>
                <w:u w:val="none"/>
                <w:lang w:val="en-US" w:eastAsia="zh-CN"/>
              </w:rPr>
              <w:t>[</w:t>
            </w:r>
            <w:r>
              <w:rPr>
                <w:rFonts w:hint="eastAsia" w:asciiTheme="minorEastAsia" w:hAnsiTheme="minorEastAsia" w:eastAsiaTheme="minorEastAsia" w:cstheme="minorEastAsia"/>
                <w:i/>
                <w:iCs/>
                <w:snapToGrid/>
                <w:sz w:val="21"/>
                <w:szCs w:val="21"/>
                <w:u w:val="none"/>
                <w:lang w:eastAsia="zh-CN"/>
              </w:rPr>
              <w:t>提示：指投标截止日前3年</w:t>
            </w:r>
            <w:r>
              <w:rPr>
                <w:rFonts w:hint="eastAsia" w:asciiTheme="minorEastAsia" w:hAnsiTheme="minorEastAsia" w:eastAsiaTheme="minorEastAsia" w:cstheme="minorEastAsia"/>
                <w:i/>
                <w:iCs/>
                <w:snapToGrid/>
                <w:sz w:val="21"/>
                <w:szCs w:val="21"/>
                <w:u w:val="none"/>
                <w:lang w:val="en-US" w:eastAsia="zh-CN"/>
              </w:rPr>
              <w:t>及以上</w:t>
            </w:r>
            <w:r>
              <w:rPr>
                <w:rFonts w:hint="eastAsia" w:asciiTheme="minorEastAsia" w:hAnsiTheme="minorEastAsia" w:eastAsiaTheme="minorEastAsia" w:cstheme="minorEastAsia"/>
                <w:i/>
                <w:iCs/>
                <w:snapToGrid/>
                <w:sz w:val="21"/>
                <w:szCs w:val="21"/>
                <w:u w:val="none"/>
                <w:lang w:eastAsia="zh-CN"/>
              </w:rPr>
              <w:t>，不包含投标截止日当年]</w:t>
            </w:r>
            <w:r>
              <w:rPr>
                <w:rFonts w:hint="eastAsia" w:ascii="宋体" w:hAnsi="宋体"/>
                <w:color w:val="auto"/>
                <w:szCs w:val="21"/>
                <w:highlight w:val="none"/>
              </w:rPr>
              <w:t>至投标截止日止（以交工时间为准）</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完成过</w:t>
            </w:r>
            <w:r>
              <w:rPr>
                <w:rFonts w:hint="eastAsia" w:ascii="宋体" w:hAnsi="宋体"/>
                <w:color w:val="auto"/>
                <w:szCs w:val="21"/>
                <w:highlight w:val="none"/>
              </w:rPr>
              <w:t>1个</w:t>
            </w:r>
            <w:r>
              <w:rPr>
                <w:rFonts w:hint="eastAsia" w:ascii="宋体" w:hAnsi="宋体"/>
                <w:szCs w:val="21"/>
                <w:u w:val="single"/>
                <w:lang w:eastAsia="zh-CN"/>
              </w:rPr>
              <w:t xml:space="preserve"> </w:t>
            </w:r>
            <w:r>
              <w:rPr>
                <w:rFonts w:hint="eastAsia" w:ascii="宋体" w:hAnsi="宋体"/>
                <w:szCs w:val="21"/>
                <w:u w:val="single"/>
                <w:lang w:val="en-US" w:eastAsia="zh-CN"/>
              </w:rPr>
              <w:t xml:space="preserve">       </w:t>
            </w:r>
            <w:r>
              <w:rPr>
                <w:rFonts w:hint="eastAsia" w:ascii="宋体" w:hAnsi="宋体"/>
                <w:szCs w:val="21"/>
                <w:u w:val="none"/>
                <w:lang w:val="en-US" w:eastAsia="zh-CN"/>
              </w:rPr>
              <w:t>施工</w:t>
            </w:r>
            <w:r>
              <w:rPr>
                <w:rFonts w:hint="eastAsia" w:ascii="宋体" w:hAnsi="宋体"/>
                <w:color w:val="auto"/>
                <w:szCs w:val="21"/>
                <w:highlight w:val="none"/>
              </w:rPr>
              <w:t>业绩。</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i/>
                <w:iCs/>
                <w:color w:val="auto"/>
                <w:highlight w:val="none"/>
              </w:rPr>
            </w:pPr>
            <w:bookmarkStart w:id="177" w:name="OLE_LINK1"/>
            <w:r>
              <w:rPr>
                <w:rFonts w:hint="eastAsia"/>
                <w:i/>
                <w:iCs/>
                <w:color w:val="auto"/>
                <w:highlight w:val="none"/>
              </w:rPr>
              <w:t>[提示：招标人可选择以下两种方式之一，可优先选择方式一。]</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color w:val="auto"/>
                <w:highlight w:val="none"/>
              </w:rPr>
            </w:pPr>
            <w:r>
              <w:rPr>
                <w:rFonts w:hint="eastAsia"/>
                <w:color w:val="auto"/>
                <w:highlight w:val="none"/>
              </w:rPr>
              <w:t>□方式一</w:t>
            </w:r>
          </w:p>
          <w:bookmarkEnd w:id="177"/>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color w:val="auto"/>
                <w:highlight w:val="none"/>
              </w:rPr>
            </w:pPr>
            <w:r>
              <w:rPr>
                <w:rFonts w:hint="eastAsia"/>
                <w:color w:val="auto"/>
                <w:highlight w:val="none"/>
              </w:rPr>
              <w:t>提供</w:t>
            </w:r>
            <w:r>
              <w:rPr>
                <w:rFonts w:hint="eastAsia"/>
                <w:color w:val="auto"/>
                <w:highlight w:val="none"/>
                <w:lang w:eastAsia="zh-CN"/>
              </w:rPr>
              <w:t>：</w:t>
            </w:r>
            <w:r>
              <w:rPr>
                <w:rFonts w:hint="eastAsia"/>
                <w:color w:val="auto"/>
                <w:highlight w:val="none"/>
                <w:lang w:val="en-US" w:eastAsia="zh-CN"/>
              </w:rPr>
              <w:t>该</w:t>
            </w:r>
            <w:r>
              <w:rPr>
                <w:rFonts w:hint="eastAsia"/>
                <w:color w:val="auto"/>
                <w:highlight w:val="none"/>
              </w:rPr>
              <w:t>业绩在交通运输部“全国公路建设市场监督管理系统”或项目所在地省级交通运输行政主管部门官方平台查询到的相关项目网页截图。网页截图能够完全反映业绩要求</w:t>
            </w:r>
            <w:r>
              <w:rPr>
                <w:rFonts w:hint="eastAsia"/>
                <w:color w:val="auto"/>
                <w:highlight w:val="none"/>
                <w:lang w:val="en-US" w:eastAsia="zh-CN"/>
              </w:rPr>
              <w:t>的指标</w:t>
            </w:r>
            <w:r>
              <w:rPr>
                <w:rFonts w:hint="eastAsia"/>
                <w:color w:val="auto"/>
                <w:highlight w:val="none"/>
              </w:rPr>
              <w:t>的，无须再提供其他业绩证明材料；若网页截图不能完全反映业绩要求</w:t>
            </w:r>
            <w:r>
              <w:rPr>
                <w:rFonts w:hint="eastAsia"/>
                <w:color w:val="auto"/>
                <w:highlight w:val="none"/>
                <w:lang w:val="en-US" w:eastAsia="zh-CN"/>
              </w:rPr>
              <w:t>的指标</w:t>
            </w:r>
            <w:r>
              <w:rPr>
                <w:rFonts w:hint="eastAsia"/>
                <w:color w:val="auto"/>
                <w:highlight w:val="none"/>
              </w:rPr>
              <w:t>的，可以补充提供合同协议书、工程交工（或竣工）验收合格的证明材料。</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ascii="宋体" w:hAnsi="宋体"/>
                <w:szCs w:val="21"/>
              </w:rPr>
            </w:pPr>
            <w:r>
              <w:rPr>
                <w:rFonts w:hint="eastAsia" w:ascii="宋体" w:hAnsi="宋体"/>
                <w:szCs w:val="21"/>
              </w:rPr>
              <w:t>□联合体投标的，按</w:t>
            </w:r>
            <w:r>
              <w:rPr>
                <w:rFonts w:hint="eastAsia" w:ascii="宋体" w:hAnsi="宋体"/>
                <w:lang w:val="en-US" w:eastAsia="zh-CN"/>
              </w:rPr>
              <w:t>共同投标协议</w:t>
            </w:r>
            <w:r>
              <w:rPr>
                <w:rFonts w:hint="eastAsia" w:ascii="宋体" w:hAnsi="宋体"/>
                <w:szCs w:val="21"/>
              </w:rPr>
              <w:t>约定的</w:t>
            </w:r>
            <w:r>
              <w:rPr>
                <w:rFonts w:hint="eastAsia" w:ascii="宋体" w:hAnsi="宋体"/>
                <w:szCs w:val="21"/>
                <w:highlight w:val="none"/>
              </w:rPr>
              <w:t>分工提供</w:t>
            </w:r>
            <w:r>
              <w:rPr>
                <w:rFonts w:hint="eastAsia" w:ascii="宋体" w:hAnsi="宋体"/>
                <w:szCs w:val="21"/>
              </w:rPr>
              <w:t>。</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color w:val="auto"/>
                <w:szCs w:val="21"/>
                <w:highlight w:val="none"/>
              </w:rPr>
            </w:pPr>
            <w:r>
              <w:rPr>
                <w:rFonts w:hint="eastAsia" w:ascii="宋体" w:hAnsi="宋体"/>
                <w:color w:val="auto"/>
                <w:szCs w:val="21"/>
                <w:highlight w:val="none"/>
              </w:rPr>
              <w:t>注：</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1</w:t>
            </w:r>
            <w:r>
              <w:rPr>
                <w:rFonts w:hint="eastAsia" w:ascii="宋体" w:hAnsi="宋体"/>
                <w:color w:val="auto"/>
                <w:szCs w:val="21"/>
                <w:highlight w:val="none"/>
                <w:lang w:eastAsia="zh-CN"/>
              </w:rPr>
              <w:t>）</w:t>
            </w:r>
            <w:r>
              <w:rPr>
                <w:rFonts w:hint="eastAsia" w:ascii="宋体" w:hAnsi="宋体"/>
                <w:color w:val="auto"/>
                <w:szCs w:val="21"/>
                <w:highlight w:val="none"/>
              </w:rPr>
              <w:t>当上述</w:t>
            </w:r>
            <w:r>
              <w:rPr>
                <w:rFonts w:hint="eastAsia" w:ascii="宋体" w:hAnsi="宋体"/>
                <w:color w:val="auto"/>
                <w:szCs w:val="21"/>
                <w:highlight w:val="none"/>
                <w:lang w:eastAsia="zh-CN"/>
              </w:rPr>
              <w:t>业绩证明材料</w:t>
            </w:r>
            <w:r>
              <w:rPr>
                <w:rFonts w:hint="eastAsia" w:ascii="宋体" w:hAnsi="宋体"/>
                <w:color w:val="auto"/>
                <w:szCs w:val="21"/>
                <w:highlight w:val="none"/>
              </w:rPr>
              <w:t>中针对同一指标存在不一致时，以相关项目网页截图为准。</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eastAsia="宋体"/>
                <w:color w:val="auto"/>
                <w:szCs w:val="21"/>
                <w:highlight w:val="none"/>
                <w:lang w:eastAsia="zh-CN"/>
              </w:rPr>
            </w:pPr>
            <w:r>
              <w:rPr>
                <w:rFonts w:hint="eastAsia" w:ascii="宋体" w:hAnsi="宋体"/>
                <w:szCs w:val="21"/>
              </w:rPr>
              <w:t>（2）投标人提供的业绩为联合体业绩的，其在该业绩中的工作分工应与本项目承担的工作一致</w:t>
            </w:r>
            <w:r>
              <w:rPr>
                <w:rFonts w:hint="eastAsia" w:ascii="宋体" w:hAnsi="宋体"/>
                <w:szCs w:val="21"/>
                <w:lang w:eastAsia="zh-CN"/>
              </w:rPr>
              <w:t>。</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color w:val="auto"/>
                <w:szCs w:val="21"/>
                <w:highlight w:val="none"/>
              </w:rPr>
            </w:pPr>
            <w:r>
              <w:rPr>
                <w:rFonts w:hint="eastAsia" w:ascii="宋体" w:hAnsi="宋体"/>
                <w:color w:val="auto"/>
                <w:szCs w:val="21"/>
                <w:highlight w:val="none"/>
              </w:rPr>
              <w:t>□方式二</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color w:val="auto"/>
                <w:szCs w:val="21"/>
                <w:highlight w:val="none"/>
              </w:rPr>
            </w:pPr>
            <w:r>
              <w:rPr>
                <w:rFonts w:hint="eastAsia" w:ascii="宋体" w:hAnsi="宋体"/>
                <w:color w:val="auto"/>
                <w:szCs w:val="21"/>
                <w:highlight w:val="none"/>
              </w:rPr>
              <w:t>提供</w:t>
            </w:r>
            <w:r>
              <w:rPr>
                <w:rFonts w:hint="eastAsia" w:ascii="宋体" w:hAnsi="宋体"/>
                <w:color w:val="auto"/>
                <w:szCs w:val="21"/>
                <w:highlight w:val="none"/>
                <w:lang w:eastAsia="zh-CN"/>
              </w:rPr>
              <w:t>：</w:t>
            </w:r>
            <w:r>
              <w:rPr>
                <w:rFonts w:hint="eastAsia" w:ascii="宋体" w:hAnsi="宋体"/>
                <w:color w:val="auto"/>
                <w:szCs w:val="21"/>
                <w:highlight w:val="none"/>
              </w:rPr>
              <w:t>该业绩的合同协议书和工程交工验收合格的证明材料。若提供的业绩证明材料不能体现</w:t>
            </w:r>
            <w:r>
              <w:rPr>
                <w:rFonts w:hint="eastAsia" w:ascii="宋体" w:hAnsi="宋体"/>
                <w:color w:val="auto"/>
                <w:szCs w:val="21"/>
                <w:highlight w:val="none"/>
                <w:lang w:val="en-US" w:eastAsia="zh-CN"/>
              </w:rPr>
              <w:t>上述业绩</w:t>
            </w:r>
            <w:r>
              <w:rPr>
                <w:rFonts w:hint="eastAsia" w:ascii="宋体" w:hAnsi="宋体"/>
                <w:color w:val="auto"/>
                <w:szCs w:val="21"/>
                <w:highlight w:val="none"/>
              </w:rPr>
              <w:t>指标的，应补充提供</w:t>
            </w:r>
            <w:r>
              <w:rPr>
                <w:rFonts w:hint="eastAsia" w:ascii="宋体" w:hAnsi="宋体"/>
                <w:szCs w:val="21"/>
                <w:highlight w:val="none"/>
                <w:u w:val="none"/>
                <w:lang w:eastAsia="zh-CN"/>
              </w:rPr>
              <w:t>业主证明</w:t>
            </w:r>
            <w:r>
              <w:rPr>
                <w:rFonts w:hint="eastAsia" w:ascii="宋体" w:hAnsi="宋体"/>
                <w:color w:val="auto"/>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ascii="宋体" w:hAnsi="宋体"/>
                <w:szCs w:val="21"/>
              </w:rPr>
            </w:pPr>
            <w:r>
              <w:rPr>
                <w:rFonts w:hint="eastAsia" w:ascii="宋体" w:hAnsi="宋体"/>
                <w:szCs w:val="21"/>
              </w:rPr>
              <w:t>□联合体投标的，按</w:t>
            </w:r>
            <w:r>
              <w:rPr>
                <w:rFonts w:hint="eastAsia" w:ascii="宋体" w:hAnsi="宋体"/>
                <w:lang w:val="en-US" w:eastAsia="zh-CN"/>
              </w:rPr>
              <w:t>共同投标协议</w:t>
            </w:r>
            <w:r>
              <w:rPr>
                <w:rFonts w:hint="eastAsia" w:ascii="宋体" w:hAnsi="宋体"/>
                <w:szCs w:val="21"/>
              </w:rPr>
              <w:t>约定的</w:t>
            </w:r>
            <w:r>
              <w:rPr>
                <w:rFonts w:hint="eastAsia" w:ascii="宋体" w:hAnsi="宋体"/>
                <w:szCs w:val="21"/>
                <w:highlight w:val="none"/>
              </w:rPr>
              <w:t>分工提供</w:t>
            </w:r>
            <w:r>
              <w:rPr>
                <w:rFonts w:hint="eastAsia" w:ascii="宋体" w:hAnsi="宋体"/>
                <w:szCs w:val="21"/>
              </w:rPr>
              <w:t>。</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color w:val="auto"/>
                <w:szCs w:val="21"/>
                <w:highlight w:val="none"/>
              </w:rPr>
            </w:pPr>
            <w:r>
              <w:rPr>
                <w:rFonts w:hint="eastAsia" w:ascii="宋体" w:hAnsi="宋体"/>
                <w:color w:val="auto"/>
                <w:szCs w:val="21"/>
                <w:highlight w:val="none"/>
              </w:rPr>
              <w:t>注：</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1</w:t>
            </w:r>
            <w:r>
              <w:rPr>
                <w:rFonts w:hint="eastAsia" w:ascii="宋体" w:hAnsi="宋体"/>
                <w:color w:val="auto"/>
                <w:szCs w:val="21"/>
                <w:highlight w:val="none"/>
                <w:lang w:eastAsia="zh-CN"/>
              </w:rPr>
              <w:t>）</w:t>
            </w:r>
            <w:r>
              <w:rPr>
                <w:rFonts w:hint="eastAsia" w:ascii="宋体" w:hAnsi="宋体"/>
                <w:color w:val="auto"/>
                <w:szCs w:val="21"/>
                <w:highlight w:val="none"/>
              </w:rPr>
              <w:t>当上述</w:t>
            </w:r>
            <w:r>
              <w:rPr>
                <w:rFonts w:hint="eastAsia" w:ascii="宋体" w:hAnsi="宋体"/>
                <w:color w:val="auto"/>
                <w:szCs w:val="21"/>
                <w:highlight w:val="none"/>
                <w:lang w:val="en-US" w:eastAsia="zh-CN"/>
              </w:rPr>
              <w:t>业绩证明材料</w:t>
            </w:r>
            <w:r>
              <w:rPr>
                <w:rFonts w:hint="eastAsia" w:ascii="宋体" w:hAnsi="宋体"/>
                <w:color w:val="auto"/>
                <w:szCs w:val="21"/>
                <w:highlight w:val="none"/>
              </w:rPr>
              <w:t>中针对同一指标存在不一致时，以工程交工验收合格的证明材料为准。</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eastAsia="宋体"/>
                <w:color w:val="auto"/>
                <w:szCs w:val="21"/>
                <w:highlight w:val="none"/>
                <w:lang w:eastAsia="zh-CN"/>
              </w:rPr>
            </w:pPr>
            <w:r>
              <w:rPr>
                <w:rFonts w:hint="eastAsia" w:ascii="宋体" w:hAnsi="宋体"/>
                <w:szCs w:val="21"/>
              </w:rPr>
              <w:t>（2）投标人提供的业绩为联合体业绩的，其在该业绩中的工作分工应与本项目承担的工作一致</w:t>
            </w:r>
            <w:r>
              <w:rPr>
                <w:rFonts w:hint="eastAsia" w:ascii="宋体" w:hAnsi="宋体"/>
                <w:szCs w:val="21"/>
                <w:lang w:eastAsia="zh-CN"/>
              </w:rPr>
              <w:t>。</w:t>
            </w:r>
          </w:p>
          <w:p>
            <w:pPr>
              <w:keepNext w:val="0"/>
              <w:keepLines w:val="0"/>
              <w:pageBreakBefore w:val="0"/>
              <w:kinsoku/>
              <w:wordWrap/>
              <w:overflowPunct/>
              <w:topLinePunct w:val="0"/>
              <w:autoSpaceDE w:val="0"/>
              <w:autoSpaceDN w:val="0"/>
              <w:bidi w:val="0"/>
              <w:adjustRightInd w:val="0"/>
              <w:snapToGrid w:val="0"/>
              <w:spacing w:line="400" w:lineRule="exact"/>
              <w:ind w:firstLine="421" w:firstLineChars="200"/>
              <w:textAlignment w:val="auto"/>
              <w:rPr>
                <w:rFonts w:ascii="宋体" w:hAnsi="宋体" w:cs="宋体"/>
                <w:b/>
                <w:color w:val="auto"/>
                <w:kern w:val="0"/>
                <w:szCs w:val="21"/>
                <w:highlight w:val="none"/>
                <w:lang w:bidi="ar"/>
              </w:rPr>
            </w:pPr>
            <w:r>
              <w:rPr>
                <w:rFonts w:hint="eastAsia" w:ascii="宋体" w:hAnsi="宋体" w:cs="宋体"/>
                <w:b/>
                <w:color w:val="auto"/>
                <w:kern w:val="0"/>
                <w:szCs w:val="21"/>
                <w:highlight w:val="none"/>
                <w:lang w:bidi="ar"/>
              </w:rPr>
              <w:t>4、投标截止日投标资格情况要求</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投标人不得存在下列情形之一：</w:t>
            </w:r>
          </w:p>
          <w:p>
            <w:pPr>
              <w:keepNext w:val="0"/>
              <w:keepLines w:val="0"/>
              <w:pageBreakBefore w:val="0"/>
              <w:kinsoku/>
              <w:wordWrap/>
              <w:overflowPunct/>
              <w:topLinePunct w:val="0"/>
              <w:bidi w:val="0"/>
              <w:snapToGrid w:val="0"/>
              <w:spacing w:line="400" w:lineRule="exact"/>
              <w:ind w:firstLine="420" w:firstLineChars="200"/>
              <w:jc w:val="left"/>
              <w:textAlignment w:val="auto"/>
              <w:rPr>
                <w:rFonts w:ascii="宋体" w:hAnsi="宋体"/>
                <w:color w:val="auto"/>
                <w:szCs w:val="21"/>
                <w:highlight w:val="none"/>
              </w:rPr>
            </w:pPr>
            <w:r>
              <w:rPr>
                <w:rFonts w:hint="eastAsia" w:ascii="宋体" w:hAnsi="宋体"/>
                <w:color w:val="auto"/>
                <w:szCs w:val="21"/>
                <w:highlight w:val="none"/>
              </w:rPr>
              <w:t>（1）被人民法院列入失信被执行人名单且在被执行期内；</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（2）被列入《重庆市工程建设领域招标投标信用管理暂行办法》规定的重点关注名单且记分达到12分且在记分有效期内；</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（3）被列入《重庆市工程建设领域招标投标信用管理暂行办法》规定的重庆市工程建设领域招标投标失信惩戒对象名单（以下称黑名单）且在记分有效期内；</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（4）被国家、重庆市（含市或任意区县）有关行政部门处以</w:t>
            </w:r>
            <w:r>
              <w:rPr>
                <w:rFonts w:hint="eastAsia" w:cs="Times New Roman"/>
                <w:color w:val="auto"/>
                <w:sz w:val="21"/>
                <w:szCs w:val="21"/>
                <w:highlight w:val="none"/>
                <w:lang w:eastAsia="zh-CN"/>
              </w:rPr>
              <w:t>暂停投标资格处罚或禁止从业处罚，且在处罚期限内</w:t>
            </w:r>
            <w:r>
              <w:rPr>
                <w:rFonts w:hint="eastAsia" w:ascii="宋体" w:hAnsi="宋体"/>
                <w:color w:val="auto"/>
                <w:szCs w:val="21"/>
                <w:highlight w:val="none"/>
              </w:rPr>
              <w:t>；</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（5）被责令停业，暂扣或吊销执照，或吊销资质证书；</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6</w:t>
            </w:r>
            <w:r>
              <w:rPr>
                <w:rFonts w:hint="eastAsia" w:ascii="宋体" w:hAnsi="宋体"/>
                <w:color w:val="auto"/>
                <w:szCs w:val="21"/>
                <w:highlight w:val="none"/>
              </w:rPr>
              <w:t>）进入清算程序，或被宣告破产，或其他丧失履约能力的情形；</w:t>
            </w:r>
          </w:p>
          <w:p>
            <w:pPr>
              <w:keepNext w:val="0"/>
              <w:keepLines w:val="0"/>
              <w:pageBreakBefore w:val="0"/>
              <w:kinsoku/>
              <w:wordWrap/>
              <w:overflowPunct/>
              <w:topLinePunct w:val="0"/>
              <w:bidi w:val="0"/>
              <w:spacing w:line="400" w:lineRule="exact"/>
              <w:ind w:firstLine="420" w:firstLineChars="200"/>
              <w:jc w:val="left"/>
              <w:textAlignment w:val="auto"/>
              <w:rPr>
                <w:rFonts w:hint="eastAsia"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7</w:t>
            </w:r>
            <w:r>
              <w:rPr>
                <w:rFonts w:hint="eastAsia" w:ascii="宋体" w:hAnsi="宋体"/>
                <w:color w:val="auto"/>
                <w:szCs w:val="21"/>
                <w:highlight w:val="none"/>
              </w:rPr>
              <w:t>）在国家企业信用信息公示系统中被列入严重违法失信企业名单；</w:t>
            </w:r>
          </w:p>
          <w:p>
            <w:pPr>
              <w:keepNext w:val="0"/>
              <w:keepLines w:val="0"/>
              <w:pageBreakBefore w:val="0"/>
              <w:kinsoku/>
              <w:wordWrap/>
              <w:overflowPunct/>
              <w:topLinePunct w:val="0"/>
              <w:bidi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8</w:t>
            </w:r>
            <w:r>
              <w:rPr>
                <w:rFonts w:hint="eastAsia" w:ascii="宋体" w:hAnsi="宋体"/>
                <w:color w:val="auto"/>
                <w:szCs w:val="21"/>
                <w:highlight w:val="none"/>
              </w:rPr>
              <w:t>）投标人或其法定代表人、拟委任的项目经理在近两年内有行贿犯罪行为的。</w:t>
            </w:r>
          </w:p>
          <w:p>
            <w:pPr>
              <w:keepNext w:val="0"/>
              <w:keepLines w:val="0"/>
              <w:pageBreakBefore w:val="0"/>
              <w:kinsoku/>
              <w:wordWrap/>
              <w:overflowPunct/>
              <w:topLinePunct w:val="0"/>
              <w:bidi w:val="0"/>
              <w:spacing w:line="400" w:lineRule="exact"/>
              <w:ind w:firstLine="420" w:firstLineChars="200"/>
              <w:textAlignment w:val="auto"/>
              <w:rPr>
                <w:rFonts w:hint="eastAsia"/>
                <w:color w:val="auto"/>
                <w:highlight w:val="none"/>
              </w:rPr>
            </w:pPr>
            <w:r>
              <w:rPr>
                <w:rFonts w:hint="eastAsia"/>
                <w:color w:val="auto"/>
                <w:highlight w:val="none"/>
              </w:rPr>
              <w:t>提供</w:t>
            </w:r>
            <w:r>
              <w:rPr>
                <w:rFonts w:hint="eastAsia"/>
                <w:color w:val="auto"/>
                <w:highlight w:val="none"/>
                <w:lang w:eastAsia="zh-CN"/>
              </w:rPr>
              <w:t>：</w:t>
            </w:r>
            <w:r>
              <w:rPr>
                <w:rFonts w:hint="eastAsia"/>
                <w:color w:val="auto"/>
                <w:highlight w:val="none"/>
              </w:rPr>
              <w:t>承诺</w:t>
            </w:r>
            <w:r>
              <w:rPr>
                <w:rFonts w:hint="eastAsia"/>
                <w:lang w:eastAsia="zh-CN"/>
              </w:rPr>
              <w:t>（</w:t>
            </w:r>
            <w:r>
              <w:rPr>
                <w:rFonts w:hint="eastAsia" w:asciiTheme="minorEastAsia" w:hAnsiTheme="minorEastAsia" w:eastAsiaTheme="minorEastAsia" w:cstheme="minorEastAsia"/>
                <w:color w:val="auto"/>
                <w:szCs w:val="21"/>
                <w:highlight w:val="none"/>
                <w:lang w:val="en-US" w:eastAsia="zh-CN"/>
              </w:rPr>
              <w:t>格式见第九章投标文件格式</w:t>
            </w:r>
            <w:r>
              <w:rPr>
                <w:rFonts w:hint="eastAsia"/>
                <w:lang w:eastAsia="zh-CN"/>
              </w:rPr>
              <w:t>）</w:t>
            </w:r>
            <w:r>
              <w:rPr>
                <w:rFonts w:hint="eastAsia"/>
                <w:color w:val="auto"/>
                <w:highlight w:val="none"/>
              </w:rPr>
              <w:t>。</w:t>
            </w:r>
          </w:p>
          <w:p>
            <w:pPr>
              <w:keepNext w:val="0"/>
              <w:keepLines w:val="0"/>
              <w:pageBreakBefore w:val="0"/>
              <w:kinsoku/>
              <w:wordWrap/>
              <w:overflowPunct/>
              <w:topLinePunct w:val="0"/>
              <w:bidi w:val="0"/>
              <w:spacing w:line="400" w:lineRule="exact"/>
              <w:ind w:firstLine="420" w:firstLineChars="200"/>
              <w:textAlignment w:val="auto"/>
              <w:rPr>
                <w:color w:val="auto"/>
                <w:highlight w:val="none"/>
              </w:rPr>
            </w:pPr>
            <w:r>
              <w:rPr>
                <w:rFonts w:hint="eastAsia"/>
                <w:color w:val="auto"/>
                <w:highlight w:val="none"/>
              </w:rPr>
              <w:t>□联合体投标的，联合体</w:t>
            </w:r>
            <w:r>
              <w:rPr>
                <w:rFonts w:hint="eastAsia"/>
                <w:color w:val="auto"/>
                <w:highlight w:val="none"/>
                <w:lang w:val="en-US" w:eastAsia="zh-CN"/>
              </w:rPr>
              <w:t>各方</w:t>
            </w:r>
            <w:r>
              <w:rPr>
                <w:rFonts w:hint="eastAsia"/>
                <w:color w:val="auto"/>
                <w:highlight w:val="none"/>
              </w:rPr>
              <w:t>均不得存在以上情形之一，由联合体牵头人代表联合体各成员进行承诺。</w:t>
            </w:r>
          </w:p>
          <w:p>
            <w:pPr>
              <w:keepNext w:val="0"/>
              <w:keepLines w:val="0"/>
              <w:pageBreakBefore w:val="0"/>
              <w:kinsoku/>
              <w:wordWrap/>
              <w:overflowPunct/>
              <w:topLinePunct w:val="0"/>
              <w:bidi w:val="0"/>
              <w:spacing w:line="400" w:lineRule="exact"/>
              <w:ind w:firstLine="420" w:firstLineChars="200"/>
              <w:textAlignment w:val="auto"/>
              <w:rPr>
                <w:rFonts w:hint="eastAsia" w:eastAsia="宋体"/>
                <w:color w:val="auto"/>
                <w:highlight w:val="none"/>
                <w:lang w:eastAsia="zh-CN"/>
              </w:rPr>
            </w:pPr>
            <w:r>
              <w:rPr>
                <w:rFonts w:hint="eastAsia" w:ascii="宋体" w:hAnsi="宋体" w:eastAsia="宋体" w:cs="宋体"/>
              </w:rPr>
              <w:t>注：上述第（2）、（3）款信用状况在开标环节进行查询，以开标环节信用状况查询结果为准。若投标人针对上述第（2）、（3）款的承诺内容与查询结果不符，由评标委员会作否决投标处理。联合体投标的，任一成员单位出现被限制投标的情形，该联合体将被否决投标</w:t>
            </w:r>
            <w:r>
              <w:rPr>
                <w:rFonts w:hint="eastAsia"/>
                <w:color w:val="auto"/>
                <w:highlight w:val="none"/>
                <w:lang w:eastAsia="zh-CN"/>
              </w:rPr>
              <w:t>。</w:t>
            </w:r>
          </w:p>
          <w:p>
            <w:pPr>
              <w:keepNext w:val="0"/>
              <w:keepLines w:val="0"/>
              <w:pageBreakBefore w:val="0"/>
              <w:kinsoku/>
              <w:wordWrap/>
              <w:overflowPunct/>
              <w:topLinePunct w:val="0"/>
              <w:autoSpaceDE w:val="0"/>
              <w:autoSpaceDN w:val="0"/>
              <w:bidi w:val="0"/>
              <w:adjustRightInd w:val="0"/>
              <w:snapToGrid w:val="0"/>
              <w:spacing w:line="400" w:lineRule="exact"/>
              <w:ind w:firstLine="421" w:firstLineChars="200"/>
              <w:textAlignment w:val="auto"/>
              <w:rPr>
                <w:rFonts w:ascii="宋体" w:hAnsi="宋体" w:cs="宋体"/>
                <w:b/>
                <w:color w:val="auto"/>
                <w:kern w:val="0"/>
                <w:szCs w:val="21"/>
                <w:highlight w:val="none"/>
                <w:lang w:bidi="ar"/>
              </w:rPr>
            </w:pPr>
            <w:r>
              <w:rPr>
                <w:rFonts w:hint="eastAsia" w:ascii="宋体" w:hAnsi="宋体" w:cs="宋体"/>
                <w:b/>
                <w:color w:val="auto"/>
                <w:kern w:val="0"/>
                <w:szCs w:val="21"/>
                <w:highlight w:val="none"/>
                <w:lang w:bidi="ar"/>
              </w:rPr>
              <w:t>5、项目经理和项目总工资格</w:t>
            </w:r>
          </w:p>
          <w:p>
            <w:pPr>
              <w:keepNext w:val="0"/>
              <w:keepLines w:val="0"/>
              <w:pageBreakBefore w:val="0"/>
              <w:kinsoku/>
              <w:wordWrap/>
              <w:overflowPunct/>
              <w:topLinePunct w:val="0"/>
              <w:bidi w:val="0"/>
              <w:spacing w:line="400" w:lineRule="exact"/>
              <w:ind w:firstLine="420" w:firstLineChars="200"/>
              <w:textAlignment w:val="auto"/>
              <w:rPr>
                <w:rFonts w:ascii="宋体" w:hAnsi="宋体"/>
                <w:bCs/>
                <w:snapToGrid w:val="0"/>
                <w:color w:val="auto"/>
                <w:highlight w:val="none"/>
              </w:rPr>
            </w:pPr>
            <w:r>
              <w:rPr>
                <w:rFonts w:hint="eastAsia" w:ascii="宋体" w:hAnsi="宋体" w:cs="宋体"/>
                <w:color w:val="auto"/>
                <w:szCs w:val="21"/>
                <w:highlight w:val="none"/>
              </w:rPr>
              <w:t>5.1</w:t>
            </w:r>
            <w:r>
              <w:rPr>
                <w:rFonts w:hint="eastAsia" w:ascii="宋体" w:hAnsi="宋体"/>
                <w:bCs/>
                <w:snapToGrid w:val="0"/>
                <w:color w:val="auto"/>
                <w:highlight w:val="none"/>
              </w:rPr>
              <w:t>项目经理：1 人。</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szCs w:val="21"/>
                <w:lang w:val="en-US" w:eastAsia="zh-CN"/>
              </w:rPr>
            </w:pPr>
            <w:r>
              <w:rPr>
                <w:rFonts w:hint="eastAsia" w:ascii="宋体" w:hAnsi="宋体" w:cs="宋体"/>
                <w:color w:val="auto"/>
                <w:szCs w:val="21"/>
                <w:highlight w:val="none"/>
              </w:rPr>
              <w:t>5.1.1</w:t>
            </w:r>
            <w:r>
              <w:rPr>
                <w:rFonts w:hint="eastAsia" w:ascii="宋体" w:hAnsi="宋体"/>
                <w:color w:val="auto"/>
                <w:szCs w:val="21"/>
                <w:highlight w:val="none"/>
              </w:rPr>
              <w:t>投标人拟派的</w:t>
            </w:r>
            <w:r>
              <w:rPr>
                <w:rFonts w:ascii="宋体" w:hAnsi="宋体"/>
                <w:color w:val="auto"/>
                <w:szCs w:val="21"/>
                <w:highlight w:val="none"/>
              </w:rPr>
              <w:t>项目经理</w:t>
            </w:r>
            <w:r>
              <w:rPr>
                <w:szCs w:val="21"/>
              </w:rPr>
              <w:t>须</w:t>
            </w:r>
            <w:r>
              <w:rPr>
                <w:rFonts w:hint="eastAsia"/>
                <w:szCs w:val="21"/>
                <w:lang w:val="en-US" w:eastAsia="zh-CN"/>
              </w:rPr>
              <w:t>是投标单位人员，</w:t>
            </w:r>
            <w:r>
              <w:rPr>
                <w:szCs w:val="21"/>
              </w:rPr>
              <w:t>应</w:t>
            </w:r>
            <w:r>
              <w:rPr>
                <w:rFonts w:hint="eastAsia"/>
                <w:szCs w:val="21"/>
                <w:lang w:val="en-US" w:eastAsia="zh-CN"/>
              </w:rPr>
              <w:t>具备</w:t>
            </w:r>
          </w:p>
          <w:p>
            <w:pPr>
              <w:keepNext w:val="0"/>
              <w:keepLines w:val="0"/>
              <w:pageBreakBefore w:val="0"/>
              <w:kinsoku/>
              <w:wordWrap/>
              <w:overflowPunct/>
              <w:topLinePunct w:val="0"/>
              <w:bidi w:val="0"/>
              <w:snapToGrid w:val="0"/>
              <w:spacing w:line="400" w:lineRule="exact"/>
              <w:ind w:firstLine="0" w:firstLineChars="0"/>
              <w:textAlignment w:val="auto"/>
              <w:rPr>
                <w:rFonts w:hint="eastAsia" w:ascii="宋体" w:hAnsi="宋体"/>
                <w:color w:val="auto"/>
                <w:szCs w:val="21"/>
                <w:highlight w:val="none"/>
                <w:u w:val="single"/>
              </w:rPr>
            </w:pPr>
            <w:r>
              <w:rPr>
                <w:rFonts w:hint="eastAsia"/>
                <w:szCs w:val="21"/>
                <w:u w:val="single"/>
              </w:rPr>
              <w:t xml:space="preserve">    </w:t>
            </w:r>
            <w:r>
              <w:rPr>
                <w:rFonts w:hint="eastAsia"/>
                <w:i/>
                <w:szCs w:val="21"/>
                <w:u w:val="single"/>
              </w:rPr>
              <w:t xml:space="preserve">  </w:t>
            </w:r>
            <w:r>
              <w:rPr>
                <w:rFonts w:hint="eastAsia"/>
                <w:szCs w:val="21"/>
              </w:rPr>
              <w:t>专业</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级及以上</w:t>
            </w:r>
            <w:r>
              <w:rPr>
                <w:szCs w:val="21"/>
              </w:rPr>
              <w:t>注册建造师执业</w:t>
            </w:r>
            <w:r>
              <w:rPr>
                <w:rFonts w:ascii="宋体" w:hAnsi="宋体"/>
                <w:szCs w:val="21"/>
              </w:rPr>
              <w:t>资格</w:t>
            </w:r>
            <w:r>
              <w:rPr>
                <w:rFonts w:hint="eastAsia" w:ascii="宋体" w:hAnsi="宋体"/>
                <w:szCs w:val="21"/>
                <w:lang w:val="en-US" w:eastAsia="zh-CN"/>
              </w:rPr>
              <w:t>并在投标单位注册</w:t>
            </w:r>
            <w:r>
              <w:rPr>
                <w:rFonts w:hint="eastAsia"/>
                <w:i/>
                <w:szCs w:val="21"/>
                <w:u w:val="none"/>
              </w:rPr>
              <w:t>[提示：按</w:t>
            </w:r>
            <w:r>
              <w:rPr>
                <w:rFonts w:hint="eastAsia"/>
                <w:i/>
                <w:szCs w:val="21"/>
                <w:u w:val="none"/>
                <w:lang w:val="en-US" w:eastAsia="zh-CN"/>
              </w:rPr>
              <w:t>照住房城乡建设行业主管部门相关规定执行</w:t>
            </w:r>
            <w:r>
              <w:rPr>
                <w:rFonts w:hint="eastAsia"/>
                <w:i/>
                <w:szCs w:val="21"/>
                <w:u w:val="none"/>
              </w:rPr>
              <w:t>。]</w:t>
            </w:r>
            <w:r>
              <w:rPr>
                <w:rFonts w:hint="eastAsia" w:ascii="宋体" w:hAnsi="宋体"/>
                <w:color w:val="auto"/>
                <w:szCs w:val="21"/>
                <w:highlight w:val="none"/>
              </w:rPr>
              <w:t>，并</w:t>
            </w:r>
            <w:r>
              <w:rPr>
                <w:rFonts w:hint="eastAsia" w:ascii="宋体" w:hAnsi="宋体" w:cs="宋体"/>
                <w:color w:val="auto"/>
                <w:szCs w:val="21"/>
                <w:highlight w:val="none"/>
                <w:lang w:val="en-US" w:eastAsia="zh-CN"/>
              </w:rPr>
              <w:t>具备</w:t>
            </w:r>
            <w:r>
              <w:rPr>
                <w:rFonts w:hint="eastAsia" w:ascii="宋体" w:hAnsi="宋体" w:cs="宋体"/>
                <w:color w:val="auto"/>
                <w:szCs w:val="21"/>
                <w:highlight w:val="none"/>
              </w:rPr>
              <w:t>省级及以上交通行政主管部门颁发的安全生产考核合格证书（B类）。</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5.1.2项目经理要求：投标人须承诺拟派项目经理按注册建造师的相关规定到岗履职和未被禁止参与投标。</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5.1.2.1到岗履职要求：承诺拟派项目经理中标后在本项目任职，签订合同时拟派的项目经理必须与投标文件中的项目经理一致，并满足办理施工许可手续的相关要求。不能按承诺到岗</w:t>
            </w:r>
            <w:r>
              <w:rPr>
                <w:rFonts w:hint="eastAsia" w:ascii="宋体" w:hAnsi="宋体"/>
                <w:color w:val="auto"/>
                <w:szCs w:val="21"/>
                <w:highlight w:val="none"/>
                <w:lang w:eastAsia="zh-CN"/>
              </w:rPr>
              <w:t>履职</w:t>
            </w:r>
            <w:r>
              <w:rPr>
                <w:rFonts w:hint="eastAsia" w:ascii="宋体" w:hAnsi="宋体"/>
                <w:color w:val="auto"/>
                <w:szCs w:val="21"/>
                <w:highlight w:val="none"/>
              </w:rPr>
              <w:t>的，</w:t>
            </w:r>
            <w:r>
              <w:rPr>
                <w:rFonts w:hint="eastAsia" w:ascii="宋体" w:hAnsi="宋体"/>
                <w:color w:val="auto"/>
                <w:szCs w:val="21"/>
                <w:highlight w:val="none"/>
                <w:lang w:eastAsia="zh-CN"/>
              </w:rPr>
              <w:t>招标人</w:t>
            </w:r>
            <w:r>
              <w:rPr>
                <w:rFonts w:hint="eastAsia" w:ascii="宋体" w:hAnsi="宋体"/>
                <w:color w:val="auto"/>
                <w:szCs w:val="21"/>
                <w:highlight w:val="none"/>
              </w:rPr>
              <w:t>按合同相关条款</w:t>
            </w:r>
            <w:r>
              <w:rPr>
                <w:rFonts w:hint="eastAsia" w:ascii="宋体" w:hAnsi="宋体"/>
                <w:color w:val="auto"/>
                <w:szCs w:val="21"/>
                <w:highlight w:val="none"/>
                <w:lang w:eastAsia="zh-CN"/>
              </w:rPr>
              <w:t>要求投标人承担责任</w:t>
            </w:r>
            <w:r>
              <w:rPr>
                <w:rFonts w:hint="eastAsia" w:ascii="宋体" w:hAnsi="宋体"/>
                <w:color w:val="auto"/>
                <w:szCs w:val="21"/>
                <w:highlight w:val="none"/>
              </w:rPr>
              <w:t>并上报行政主管部门，给招标人造成损失的，投标人依法承担赔偿责任</w:t>
            </w:r>
            <w:r>
              <w:rPr>
                <w:rFonts w:hint="eastAsia" w:ascii="宋体" w:hAnsi="宋体"/>
                <w:color w:val="auto"/>
                <w:szCs w:val="21"/>
                <w:highlight w:val="none"/>
                <w:lang w:eastAsia="zh-CN"/>
              </w:rPr>
              <w:t>或违约责任</w:t>
            </w:r>
            <w:r>
              <w:rPr>
                <w:rFonts w:hint="eastAsia" w:ascii="宋体" w:hAnsi="宋体"/>
                <w:color w:val="auto"/>
                <w:szCs w:val="21"/>
                <w:highlight w:val="none"/>
              </w:rPr>
              <w:t>。拟派项目经理中标后不得随意更换。</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5.1.2.2未被禁止参与投标要求：承诺拟派项目经理未被</w:t>
            </w:r>
            <w:r>
              <w:rPr>
                <w:rFonts w:hint="eastAsia" w:ascii="宋体" w:hAnsi="宋体"/>
                <w:color w:val="auto"/>
                <w:szCs w:val="21"/>
                <w:highlight w:val="none"/>
                <w:lang w:val="en-US" w:eastAsia="zh-CN"/>
              </w:rPr>
              <w:t>有关</w:t>
            </w:r>
            <w:r>
              <w:rPr>
                <w:rFonts w:hint="eastAsia" w:ascii="宋体" w:hAnsi="宋体"/>
                <w:color w:val="auto"/>
                <w:szCs w:val="21"/>
                <w:highlight w:val="none"/>
              </w:rPr>
              <w:t>部门</w:t>
            </w:r>
            <w:r>
              <w:rPr>
                <w:rFonts w:hint="eastAsia" w:cs="Times New Roman"/>
                <w:color w:val="auto"/>
                <w:sz w:val="21"/>
                <w:szCs w:val="21"/>
                <w:highlight w:val="none"/>
                <w:lang w:eastAsia="zh-CN"/>
              </w:rPr>
              <w:t>暂停投标资格或禁止从业</w:t>
            </w:r>
            <w:r>
              <w:rPr>
                <w:rFonts w:hint="eastAsia" w:ascii="宋体" w:hAnsi="宋体"/>
                <w:color w:val="auto"/>
                <w:szCs w:val="21"/>
                <w:highlight w:val="none"/>
              </w:rPr>
              <w:t>。若</w:t>
            </w:r>
            <w:r>
              <w:rPr>
                <w:rFonts w:hint="eastAsia" w:ascii="宋体" w:hAnsi="宋体"/>
                <w:color w:val="auto"/>
                <w:szCs w:val="21"/>
                <w:highlight w:val="none"/>
                <w:lang w:eastAsia="zh-CN"/>
              </w:rPr>
              <w:t>其</w:t>
            </w:r>
            <w:r>
              <w:rPr>
                <w:rFonts w:hint="eastAsia" w:ascii="宋体" w:hAnsi="宋体"/>
                <w:color w:val="auto"/>
                <w:szCs w:val="21"/>
                <w:highlight w:val="none"/>
              </w:rPr>
              <w:t>被暂停</w:t>
            </w:r>
            <w:r>
              <w:rPr>
                <w:rFonts w:hint="eastAsia" w:cs="Times New Roman"/>
                <w:color w:val="auto"/>
                <w:sz w:val="21"/>
                <w:szCs w:val="21"/>
                <w:highlight w:val="none"/>
                <w:lang w:eastAsia="zh-CN"/>
              </w:rPr>
              <w:t>投标资格或禁止从业</w:t>
            </w:r>
            <w:r>
              <w:rPr>
                <w:rFonts w:hint="eastAsia" w:ascii="宋体" w:hAnsi="宋体"/>
                <w:color w:val="auto"/>
                <w:szCs w:val="21"/>
                <w:highlight w:val="none"/>
              </w:rPr>
              <w:t>但仍参加投标，将被否决投标；已取得中标候选人资格或中标资格的，招标人有权取消</w:t>
            </w:r>
            <w:r>
              <w:rPr>
                <w:rFonts w:hint="eastAsia" w:ascii="宋体" w:hAnsi="宋体"/>
                <w:color w:val="auto"/>
                <w:szCs w:val="21"/>
                <w:highlight w:val="none"/>
                <w:lang w:eastAsia="zh-CN"/>
              </w:rPr>
              <w:t>投标人</w:t>
            </w:r>
            <w:r>
              <w:rPr>
                <w:rFonts w:hint="eastAsia" w:ascii="宋体" w:hAnsi="宋体"/>
                <w:color w:val="auto"/>
                <w:szCs w:val="21"/>
                <w:highlight w:val="none"/>
                <w:lang w:val="en-US" w:eastAsia="zh-CN"/>
              </w:rPr>
              <w:t>的</w:t>
            </w:r>
            <w:r>
              <w:rPr>
                <w:rFonts w:hint="eastAsia" w:ascii="宋体" w:hAnsi="宋体"/>
                <w:color w:val="auto"/>
                <w:szCs w:val="21"/>
                <w:highlight w:val="none"/>
              </w:rPr>
              <w:t>中标候选人资格或中标资格；给招标人造成损失的，投标人依法承担赔偿责任</w:t>
            </w:r>
            <w:r>
              <w:rPr>
                <w:rFonts w:hint="eastAsia" w:ascii="宋体" w:hAnsi="宋体"/>
                <w:color w:val="auto"/>
                <w:szCs w:val="21"/>
                <w:highlight w:val="none"/>
                <w:lang w:eastAsia="zh-CN"/>
              </w:rPr>
              <w:t>或违约责任</w:t>
            </w:r>
            <w:r>
              <w:rPr>
                <w:rFonts w:hint="eastAsia" w:ascii="宋体" w:hAnsi="宋体"/>
                <w:color w:val="auto"/>
                <w:szCs w:val="21"/>
                <w:highlight w:val="none"/>
              </w:rPr>
              <w:t>。</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000000"/>
              </w:rPr>
            </w:pPr>
            <w:r>
              <w:rPr>
                <w:rFonts w:hint="eastAsia" w:ascii="宋体" w:hAnsi="宋体"/>
                <w:color w:val="auto"/>
                <w:szCs w:val="21"/>
                <w:highlight w:val="none"/>
              </w:rPr>
              <w:t>5.1.2.3</w:t>
            </w:r>
            <w:r>
              <w:rPr>
                <w:rFonts w:ascii="宋体" w:hAnsi="宋体"/>
                <w:color w:val="000000"/>
              </w:rPr>
              <w:t>项目经理的其它要求：为保证</w:t>
            </w:r>
            <w:r>
              <w:rPr>
                <w:rFonts w:hint="eastAsia" w:ascii="宋体" w:hAnsi="宋体"/>
                <w:color w:val="000000"/>
                <w:lang w:val="en-US" w:eastAsia="zh-CN"/>
              </w:rPr>
              <w:t>投标人</w:t>
            </w:r>
            <w:r>
              <w:rPr>
                <w:rFonts w:ascii="宋体" w:hAnsi="宋体"/>
                <w:color w:val="000000"/>
              </w:rPr>
              <w:t>拟派的项目经理到本项目到岗履职，</w:t>
            </w:r>
            <w:r>
              <w:rPr>
                <w:rFonts w:hint="eastAsia" w:ascii="宋体" w:hAnsi="宋体"/>
                <w:color w:val="000000"/>
                <w:lang w:val="en-US" w:eastAsia="zh-CN"/>
              </w:rPr>
              <w:t>投标人</w:t>
            </w:r>
            <w:r>
              <w:rPr>
                <w:rFonts w:ascii="宋体" w:hAnsi="宋体"/>
                <w:color w:val="000000"/>
              </w:rPr>
              <w:t>还需承诺：</w:t>
            </w:r>
          </w:p>
          <w:p>
            <w:pPr>
              <w:keepNext w:val="0"/>
              <w:keepLines w:val="0"/>
              <w:pageBreakBefore w:val="0"/>
              <w:kinsoku/>
              <w:wordWrap/>
              <w:overflowPunct/>
              <w:topLinePunct w:val="0"/>
              <w:bidi w:val="0"/>
              <w:snapToGrid w:val="0"/>
              <w:spacing w:line="400" w:lineRule="exact"/>
              <w:ind w:firstLine="420" w:firstLineChars="200"/>
              <w:textAlignment w:val="auto"/>
              <w:rPr>
                <w:rFonts w:hint="default" w:ascii="宋体" w:hAnsi="宋体"/>
                <w:color w:val="000000"/>
              </w:rPr>
            </w:pPr>
            <w:r>
              <w:rPr>
                <w:rFonts w:ascii="宋体" w:hAnsi="宋体"/>
                <w:color w:val="000000"/>
              </w:rPr>
              <w:t>若</w:t>
            </w:r>
            <w:r>
              <w:rPr>
                <w:rFonts w:hint="eastAsia" w:ascii="宋体" w:hAnsi="宋体"/>
                <w:color w:val="000000"/>
                <w:lang w:val="en-US" w:eastAsia="zh-CN"/>
              </w:rPr>
              <w:t>投标人</w:t>
            </w:r>
            <w:r>
              <w:rPr>
                <w:rFonts w:ascii="宋体" w:hAnsi="宋体"/>
                <w:color w:val="000000"/>
              </w:rPr>
              <w:t>拟派本项目的项目经理有在其他项目任职的情形的（或有在其他项目中标或拟中标的情形的），应在收到中标通知书后</w:t>
            </w:r>
            <w:r>
              <w:rPr>
                <w:rFonts w:ascii="宋体" w:hAnsi="宋体"/>
                <w:color w:val="000000"/>
                <w:u w:val="single"/>
              </w:rPr>
              <w:t xml:space="preserve"> 14 </w:t>
            </w:r>
            <w:r>
              <w:rPr>
                <w:rFonts w:ascii="宋体" w:hAnsi="宋体"/>
                <w:color w:val="000000"/>
              </w:rPr>
              <w:t>日</w:t>
            </w:r>
            <w:r>
              <w:rPr>
                <w:rFonts w:hint="eastAsia" w:ascii="宋体" w:hAnsi="宋体"/>
                <w:i/>
                <w:iCs/>
                <w:color w:val="000000"/>
                <w:lang w:val="en-US" w:eastAsia="zh-CN"/>
              </w:rPr>
              <w:t>[提示：</w:t>
            </w:r>
            <w:r>
              <w:rPr>
                <w:rFonts w:ascii="宋体" w:hAnsi="宋体"/>
                <w:i/>
                <w:iCs/>
                <w:color w:val="000000"/>
              </w:rPr>
              <w:t>7～30日</w:t>
            </w:r>
            <w:r>
              <w:rPr>
                <w:rFonts w:hint="eastAsia" w:ascii="宋体" w:hAnsi="宋体"/>
                <w:i/>
                <w:iCs/>
                <w:color w:val="000000"/>
                <w:lang w:val="en-US" w:eastAsia="zh-CN"/>
              </w:rPr>
              <w:t>]</w:t>
            </w:r>
            <w:r>
              <w:rPr>
                <w:rFonts w:ascii="宋体" w:hAnsi="宋体"/>
                <w:color w:val="000000"/>
              </w:rPr>
              <w:t>内，办理完成放弃在其他项目任职的手续（或办理完成放弃在其他项目中标</w:t>
            </w:r>
            <w:r>
              <w:rPr>
                <w:rFonts w:hint="eastAsia" w:ascii="宋体" w:hAnsi="宋体"/>
                <w:color w:val="000000"/>
              </w:rPr>
              <w:t>或拟中标</w:t>
            </w:r>
            <w:r>
              <w:rPr>
                <w:rFonts w:ascii="宋体" w:hAnsi="宋体"/>
                <w:color w:val="000000"/>
              </w:rPr>
              <w:t>的手续），招标人在合同签订前有权对</w:t>
            </w:r>
            <w:r>
              <w:rPr>
                <w:rFonts w:hint="eastAsia" w:ascii="宋体" w:hAnsi="宋体"/>
                <w:color w:val="000000"/>
                <w:lang w:val="en-US" w:eastAsia="zh-CN"/>
              </w:rPr>
              <w:t>投标人</w:t>
            </w:r>
            <w:r>
              <w:rPr>
                <w:rFonts w:ascii="宋体" w:hAnsi="宋体"/>
                <w:color w:val="000000"/>
              </w:rPr>
              <w:t>拟派项目经理在其他项目的任职情形（或在其他项目的中标或拟中标情形）进行核查，若与</w:t>
            </w:r>
            <w:r>
              <w:rPr>
                <w:rFonts w:hint="eastAsia" w:ascii="宋体" w:hAnsi="宋体"/>
                <w:color w:val="000000"/>
                <w:lang w:val="en-US" w:eastAsia="zh-CN"/>
              </w:rPr>
              <w:t>投标人</w:t>
            </w:r>
            <w:r>
              <w:rPr>
                <w:rFonts w:ascii="宋体" w:hAnsi="宋体"/>
                <w:color w:val="000000"/>
              </w:rPr>
              <w:t>承诺内容不符或</w:t>
            </w:r>
            <w:r>
              <w:rPr>
                <w:rFonts w:hint="eastAsia" w:ascii="宋体" w:hAnsi="宋体"/>
                <w:color w:val="000000"/>
                <w:lang w:val="en-US" w:eastAsia="zh-CN"/>
              </w:rPr>
              <w:t>投标人</w:t>
            </w:r>
            <w:r>
              <w:rPr>
                <w:rFonts w:ascii="宋体" w:hAnsi="宋体"/>
                <w:color w:val="000000"/>
              </w:rPr>
              <w:t>未在上述时间内按照招标文件规定递交放弃在其他项目任职、中标或拟中标的相关资料，视为</w:t>
            </w:r>
            <w:r>
              <w:rPr>
                <w:rFonts w:hint="eastAsia" w:ascii="宋体" w:hAnsi="宋体"/>
                <w:color w:val="000000"/>
                <w:lang w:val="en-US" w:eastAsia="zh-CN"/>
              </w:rPr>
              <w:t>投标人</w:t>
            </w:r>
            <w:r>
              <w:rPr>
                <w:rFonts w:ascii="宋体" w:hAnsi="宋体"/>
                <w:color w:val="000000"/>
              </w:rPr>
              <w:t>放弃中标资格，招标人不退还其投标保证金。在合同签订时，</w:t>
            </w:r>
            <w:r>
              <w:rPr>
                <w:rFonts w:hint="eastAsia" w:ascii="宋体" w:hAnsi="宋体"/>
                <w:color w:val="000000"/>
                <w:lang w:val="en-US" w:eastAsia="zh-CN"/>
              </w:rPr>
              <w:t>投标人</w:t>
            </w:r>
            <w:r>
              <w:rPr>
                <w:rFonts w:ascii="宋体" w:hAnsi="宋体"/>
                <w:color w:val="000000"/>
              </w:rPr>
              <w:t>需确保拟派项目经理符合《建筑施工企业项目经理资质管理办法》规定的项目经理任职条件，否则视为</w:t>
            </w:r>
            <w:r>
              <w:rPr>
                <w:rFonts w:hint="eastAsia" w:ascii="宋体" w:hAnsi="宋体"/>
                <w:color w:val="000000"/>
                <w:lang w:val="en-US" w:eastAsia="zh-CN"/>
              </w:rPr>
              <w:t>投标人</w:t>
            </w:r>
            <w:r>
              <w:rPr>
                <w:rFonts w:ascii="宋体" w:hAnsi="宋体"/>
                <w:color w:val="000000"/>
              </w:rPr>
              <w:t>放弃中标资格，招标人不退还其投标保证金</w:t>
            </w:r>
            <w:r>
              <w:rPr>
                <w:rFonts w:hint="default" w:ascii="宋体" w:hAnsi="宋体"/>
                <w:color w:val="000000"/>
              </w:rPr>
              <w:t>。</w:t>
            </w:r>
          </w:p>
          <w:p>
            <w:pPr>
              <w:keepNext w:val="0"/>
              <w:keepLines w:val="0"/>
              <w:pageBreakBefore w:val="0"/>
              <w:kinsoku/>
              <w:wordWrap/>
              <w:overflowPunct/>
              <w:topLinePunct w:val="0"/>
              <w:bidi w:val="0"/>
              <w:snapToGrid w:val="0"/>
              <w:spacing w:line="400" w:lineRule="exact"/>
              <w:ind w:firstLine="420" w:firstLineChars="200"/>
              <w:textAlignment w:val="auto"/>
              <w:rPr>
                <w:rFonts w:hint="default" w:ascii="宋体" w:hAnsi="宋体"/>
                <w:color w:val="000000"/>
              </w:rPr>
            </w:pPr>
            <w:r>
              <w:rPr>
                <w:rFonts w:hint="default" w:ascii="宋体" w:hAnsi="宋体"/>
                <w:color w:val="000000"/>
              </w:rPr>
              <w:t>放弃在其他项目任职的需提供</w:t>
            </w:r>
            <w:r>
              <w:rPr>
                <w:rFonts w:hint="eastAsia" w:ascii="宋体" w:hAnsi="宋体"/>
                <w:color w:val="000000"/>
                <w:lang w:eastAsia="zh-CN"/>
              </w:rPr>
              <w:t>：</w:t>
            </w:r>
            <w:r>
              <w:rPr>
                <w:rFonts w:hint="default" w:ascii="宋体" w:hAnsi="宋体"/>
                <w:color w:val="000000"/>
              </w:rPr>
              <w:t>①</w:t>
            </w:r>
            <w:r>
              <w:rPr>
                <w:rFonts w:hint="eastAsia" w:ascii="宋体" w:hAnsi="宋体"/>
                <w:color w:val="000000"/>
                <w:lang w:val="en-US" w:eastAsia="zh-CN"/>
              </w:rPr>
              <w:t>经</w:t>
            </w:r>
            <w:r>
              <w:rPr>
                <w:rFonts w:hint="default" w:ascii="宋体" w:hAnsi="宋体"/>
                <w:color w:val="000000"/>
              </w:rPr>
              <w:t>业主或建设单位同意任职变更的文件；②负责项目监管的行业行政主管部门出具同意任职变更的证明材料。</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olor w:val="auto"/>
                <w:szCs w:val="21"/>
                <w:highlight w:val="none"/>
              </w:rPr>
            </w:pPr>
            <w:r>
              <w:rPr>
                <w:rFonts w:hint="default" w:ascii="宋体" w:hAnsi="宋体"/>
                <w:color w:val="000000"/>
              </w:rPr>
              <w:t>放弃在其他项目中标或拟中标的需提供</w:t>
            </w:r>
            <w:r>
              <w:rPr>
                <w:rFonts w:hint="eastAsia" w:ascii="宋体" w:hAnsi="宋体"/>
                <w:color w:val="000000"/>
                <w:lang w:eastAsia="zh-CN"/>
              </w:rPr>
              <w:t>：</w:t>
            </w:r>
            <w:r>
              <w:rPr>
                <w:rFonts w:hint="default" w:ascii="宋体" w:hAnsi="宋体"/>
                <w:color w:val="000000"/>
              </w:rPr>
              <w:t>①经中标或拟中标的其他项目建设单位同意的放弃中标函</w:t>
            </w:r>
            <w:r>
              <w:rPr>
                <w:rFonts w:hint="eastAsia" w:ascii="宋体" w:hAnsi="宋体"/>
                <w:color w:val="auto"/>
                <w:szCs w:val="21"/>
                <w:highlight w:val="none"/>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eastAsia="宋体"/>
                <w:color w:val="auto"/>
                <w:highlight w:val="none"/>
                <w:lang w:eastAsia="zh-CN"/>
              </w:rPr>
            </w:pPr>
            <w:r>
              <w:rPr>
                <w:rFonts w:hint="eastAsia"/>
                <w:color w:val="auto"/>
                <w:highlight w:val="none"/>
              </w:rPr>
              <w:t>提供</w:t>
            </w:r>
            <w:r>
              <w:rPr>
                <w:rFonts w:hint="eastAsia"/>
                <w:color w:val="auto"/>
                <w:highlight w:val="none"/>
                <w:lang w:eastAsia="zh-CN"/>
              </w:rPr>
              <w:t>：</w:t>
            </w:r>
            <w:r>
              <w:rPr>
                <w:rFonts w:hint="eastAsia"/>
                <w:color w:val="auto"/>
                <w:highlight w:val="none"/>
              </w:rPr>
              <w:t>拟派项目经理</w:t>
            </w:r>
            <w:r>
              <w:rPr>
                <w:rFonts w:hint="eastAsia"/>
                <w:color w:val="auto"/>
                <w:highlight w:val="none"/>
                <w:lang w:val="en-US" w:eastAsia="zh-CN"/>
              </w:rPr>
              <w:t>有效的</w:t>
            </w:r>
            <w:r>
              <w:rPr>
                <w:rFonts w:hint="eastAsia"/>
                <w:color w:val="auto"/>
                <w:highlight w:val="none"/>
              </w:rPr>
              <w:t>身份证、建造师注册证、安全生产考核合格证书（</w:t>
            </w:r>
            <w:r>
              <w:rPr>
                <w:rFonts w:hint="eastAsia" w:ascii="宋体" w:hAnsi="宋体"/>
                <w:color w:val="auto"/>
                <w:szCs w:val="21"/>
                <w:highlight w:val="none"/>
              </w:rPr>
              <w:t>B类</w:t>
            </w:r>
            <w:r>
              <w:rPr>
                <w:rFonts w:hint="eastAsia"/>
                <w:color w:val="auto"/>
                <w:highlight w:val="none"/>
              </w:rPr>
              <w:t>）、投标人为其交纳的养老保险证明材料</w:t>
            </w:r>
            <w:r>
              <w:rPr>
                <w:rFonts w:hint="eastAsia"/>
                <w:color w:val="auto"/>
                <w:highlight w:val="none"/>
                <w:lang w:eastAsia="zh-CN"/>
              </w:rPr>
              <w:t>、</w:t>
            </w:r>
            <w:r>
              <w:rPr>
                <w:rFonts w:hint="eastAsia"/>
                <w:color w:val="auto"/>
                <w:highlight w:val="none"/>
              </w:rPr>
              <w:t>承诺（格式见第九章投标文件格式）</w:t>
            </w:r>
            <w:r>
              <w:rPr>
                <w:rFonts w:hint="eastAsia"/>
                <w:color w:val="auto"/>
                <w:highlight w:val="none"/>
                <w:lang w:eastAsia="zh-CN"/>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color w:val="auto"/>
                <w:highlight w:val="none"/>
              </w:rPr>
            </w:pPr>
            <w:r>
              <w:rPr>
                <w:rFonts w:hint="eastAsia" w:ascii="宋体" w:hAnsi="宋体"/>
                <w:szCs w:val="21"/>
              </w:rPr>
              <w:t>□联合体投标的，由联合体牵头人提供。</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kern w:val="0"/>
                <w:szCs w:val="21"/>
              </w:rPr>
            </w:pPr>
            <w:r>
              <w:rPr>
                <w:rFonts w:hint="eastAsia" w:ascii="宋体" w:hAnsi="宋体"/>
                <w:kern w:val="0"/>
                <w:szCs w:val="21"/>
              </w:rPr>
              <w:t>注：</w:t>
            </w:r>
            <w:r>
              <w:rPr>
                <w:rFonts w:hint="eastAsia" w:ascii="宋体" w:hAnsi="宋体"/>
                <w:kern w:val="0"/>
                <w:szCs w:val="21"/>
                <w:lang w:eastAsia="zh-CN"/>
              </w:rPr>
              <w:t>（</w:t>
            </w:r>
            <w:r>
              <w:rPr>
                <w:rFonts w:hint="eastAsia" w:ascii="宋体" w:hAnsi="宋体"/>
                <w:kern w:val="0"/>
                <w:szCs w:val="21"/>
                <w:lang w:val="en-US" w:eastAsia="zh-CN"/>
              </w:rPr>
              <w:t>1</w:t>
            </w:r>
            <w:r>
              <w:rPr>
                <w:rFonts w:hint="eastAsia" w:ascii="宋体" w:hAnsi="宋体"/>
                <w:kern w:val="0"/>
                <w:szCs w:val="21"/>
                <w:lang w:eastAsia="zh-CN"/>
              </w:rPr>
              <w:t>）</w:t>
            </w:r>
            <w:r>
              <w:rPr>
                <w:rFonts w:hint="eastAsia" w:ascii="宋体" w:hAnsi="宋体"/>
                <w:kern w:val="0"/>
                <w:szCs w:val="21"/>
              </w:rPr>
              <w:t>提供拟派的项目经理为一级建造师或重庆市二级建造师注册人员的，必须提供建造师电子注册证书，且该建造师电子注册证书须由建造师本人在个人签名处手写本人签名。</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kern w:val="0"/>
                <w:szCs w:val="21"/>
              </w:rPr>
            </w:pPr>
            <w:r>
              <w:rPr>
                <w:rFonts w:hint="eastAsia" w:ascii="宋体" w:hAnsi="宋体"/>
                <w:kern w:val="0"/>
                <w:szCs w:val="21"/>
                <w:lang w:eastAsia="zh-CN"/>
              </w:rPr>
              <w:t>（</w:t>
            </w:r>
            <w:r>
              <w:rPr>
                <w:rFonts w:hint="eastAsia" w:ascii="宋体" w:hAnsi="宋体"/>
                <w:kern w:val="0"/>
                <w:szCs w:val="21"/>
                <w:lang w:val="en-US" w:eastAsia="zh-CN"/>
              </w:rPr>
              <w:t>2</w:t>
            </w:r>
            <w:r>
              <w:rPr>
                <w:rFonts w:hint="eastAsia" w:ascii="宋体" w:hAnsi="宋体"/>
                <w:kern w:val="0"/>
                <w:szCs w:val="21"/>
                <w:lang w:eastAsia="zh-CN"/>
              </w:rPr>
              <w:t>）</w:t>
            </w:r>
            <w:r>
              <w:rPr>
                <w:rFonts w:hint="eastAsia" w:ascii="宋体" w:hAnsi="宋体"/>
                <w:kern w:val="0"/>
                <w:szCs w:val="21"/>
              </w:rPr>
              <w:t>重庆市以外的省级住房城乡建设主管部门对二级建造师电子注册证书使用有明确规定的，从其规定。未规定使用电子注册证书的，可提供纸质证书扫描件。</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kern w:val="0"/>
                <w:szCs w:val="21"/>
              </w:rPr>
            </w:pPr>
            <w:r>
              <w:rPr>
                <w:rFonts w:hint="eastAsia" w:ascii="宋体" w:hAnsi="宋体"/>
                <w:kern w:val="0"/>
                <w:szCs w:val="21"/>
                <w:lang w:eastAsia="zh-CN"/>
              </w:rPr>
              <w:t>（</w:t>
            </w:r>
            <w:r>
              <w:rPr>
                <w:rFonts w:hint="eastAsia" w:ascii="宋体" w:hAnsi="宋体"/>
                <w:kern w:val="0"/>
                <w:szCs w:val="21"/>
                <w:lang w:val="en-US" w:eastAsia="zh-CN"/>
              </w:rPr>
              <w:t>3</w:t>
            </w:r>
            <w:r>
              <w:rPr>
                <w:rFonts w:hint="eastAsia" w:ascii="宋体" w:hAnsi="宋体"/>
                <w:kern w:val="0"/>
                <w:szCs w:val="21"/>
                <w:lang w:eastAsia="zh-CN"/>
              </w:rPr>
              <w:t>）</w:t>
            </w:r>
            <w:r>
              <w:rPr>
                <w:rFonts w:hint="eastAsia" w:ascii="宋体" w:hAnsi="宋体"/>
                <w:kern w:val="0"/>
                <w:szCs w:val="21"/>
              </w:rPr>
              <w:t>建造师电子注册证书本人手写签名与签名图像笔迹是否一致不作为否决投标的情形。</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□5.1.3项目经理业绩</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olor w:val="auto"/>
                <w:szCs w:val="21"/>
                <w:highlight w:val="none"/>
              </w:rPr>
            </w:pPr>
            <w:r>
              <w:rPr>
                <w:rFonts w:hint="eastAsia" w:ascii="宋体" w:hAnsi="宋体"/>
                <w:i/>
                <w:iCs/>
                <w:szCs w:val="21"/>
                <w:highlight w:val="none"/>
                <w:lang w:val="en-US" w:eastAsia="zh-CN"/>
              </w:rPr>
              <w:t>[提示：设置的人员业绩指标不得超过本项目对应指标。]</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color w:val="auto"/>
                <w:szCs w:val="21"/>
                <w:highlight w:val="none"/>
                <w:u w:val="single"/>
              </w:rPr>
            </w:pPr>
            <w:r>
              <w:rPr>
                <w:rFonts w:hint="eastAsia" w:asciiTheme="minorEastAsia" w:hAnsiTheme="minorEastAsia" w:eastAsiaTheme="minorEastAsia" w:cstheme="minorEastAsia"/>
                <w:kern w:val="0"/>
                <w:sz w:val="21"/>
                <w:szCs w:val="21"/>
                <w:lang w:eastAsia="zh-CN"/>
              </w:rPr>
              <w:t>投标人</w:t>
            </w:r>
            <w:r>
              <w:rPr>
                <w:rFonts w:hint="eastAsia" w:asciiTheme="minorEastAsia" w:hAnsiTheme="minorEastAsia" w:eastAsiaTheme="minorEastAsia" w:cstheme="minorEastAsia"/>
                <w:kern w:val="0"/>
                <w:sz w:val="21"/>
                <w:szCs w:val="21"/>
                <w:lang w:val="en-US" w:eastAsia="zh-CN"/>
              </w:rPr>
              <w:t>拟派的项目经理</w:t>
            </w:r>
            <w:r>
              <w:rPr>
                <w:rFonts w:hint="eastAsia" w:asciiTheme="minorEastAsia" w:hAnsiTheme="minorEastAsia" w:eastAsiaTheme="minorEastAsia" w:cstheme="minorEastAsia"/>
                <w:snapToGrid/>
                <w:sz w:val="21"/>
                <w:szCs w:val="21"/>
                <w:u w:val="none"/>
                <w:lang w:val="en-US" w:eastAsia="zh-CN"/>
              </w:rPr>
              <w:t>自</w:t>
            </w:r>
            <w:r>
              <w:rPr>
                <w:rFonts w:hint="eastAsia" w:asciiTheme="minorEastAsia" w:hAnsiTheme="minorEastAsia" w:eastAsiaTheme="minorEastAsia" w:cstheme="minorEastAsia"/>
                <w:snapToGrid/>
                <w:sz w:val="21"/>
                <w:szCs w:val="21"/>
                <w:u w:val="single"/>
                <w:lang w:eastAsia="zh-CN"/>
              </w:rPr>
              <w:t xml:space="preserve">    </w:t>
            </w:r>
            <w:r>
              <w:rPr>
                <w:rFonts w:hint="eastAsia" w:asciiTheme="minorEastAsia" w:hAnsiTheme="minorEastAsia" w:eastAsiaTheme="minorEastAsia" w:cstheme="minorEastAsia"/>
                <w:snapToGrid/>
                <w:sz w:val="21"/>
                <w:szCs w:val="21"/>
                <w:u w:val="none"/>
                <w:lang w:eastAsia="zh-CN"/>
              </w:rPr>
              <w:t>年1月1日起</w:t>
            </w:r>
            <w:r>
              <w:rPr>
                <w:rFonts w:hint="eastAsia" w:asciiTheme="minorEastAsia" w:hAnsiTheme="minorEastAsia" w:eastAsiaTheme="minorEastAsia" w:cstheme="minorEastAsia"/>
                <w:i/>
                <w:iCs/>
                <w:snapToGrid/>
                <w:sz w:val="21"/>
                <w:szCs w:val="21"/>
                <w:u w:val="none"/>
                <w:lang w:val="en-US" w:eastAsia="zh-CN"/>
              </w:rPr>
              <w:t>[</w:t>
            </w:r>
            <w:r>
              <w:rPr>
                <w:rFonts w:hint="eastAsia" w:asciiTheme="minorEastAsia" w:hAnsiTheme="minorEastAsia" w:eastAsiaTheme="minorEastAsia" w:cstheme="minorEastAsia"/>
                <w:i/>
                <w:iCs/>
                <w:snapToGrid/>
                <w:sz w:val="21"/>
                <w:szCs w:val="21"/>
                <w:u w:val="none"/>
                <w:lang w:eastAsia="zh-CN"/>
              </w:rPr>
              <w:t>提示：指投标截止日前3年</w:t>
            </w:r>
            <w:r>
              <w:rPr>
                <w:rFonts w:hint="eastAsia" w:asciiTheme="minorEastAsia" w:hAnsiTheme="minorEastAsia" w:eastAsiaTheme="minorEastAsia" w:cstheme="minorEastAsia"/>
                <w:i/>
                <w:iCs/>
                <w:snapToGrid/>
                <w:sz w:val="21"/>
                <w:szCs w:val="21"/>
                <w:u w:val="none"/>
                <w:lang w:val="en-US" w:eastAsia="zh-CN"/>
              </w:rPr>
              <w:t>及以上，</w:t>
            </w:r>
            <w:r>
              <w:rPr>
                <w:rFonts w:hint="eastAsia" w:asciiTheme="minorEastAsia" w:hAnsiTheme="minorEastAsia" w:eastAsiaTheme="minorEastAsia" w:cstheme="minorEastAsia"/>
                <w:i/>
                <w:iCs/>
                <w:snapToGrid/>
                <w:sz w:val="21"/>
                <w:szCs w:val="21"/>
                <w:u w:val="none"/>
                <w:lang w:eastAsia="zh-CN"/>
              </w:rPr>
              <w:t>不包含投标截止日当年</w:t>
            </w:r>
            <w:r>
              <w:rPr>
                <w:rFonts w:hint="eastAsia" w:asciiTheme="minorEastAsia" w:hAnsiTheme="minorEastAsia" w:eastAsiaTheme="minorEastAsia" w:cstheme="minorEastAsia"/>
                <w:i/>
                <w:iCs/>
                <w:snapToGrid/>
                <w:sz w:val="21"/>
                <w:szCs w:val="21"/>
                <w:u w:val="none"/>
                <w:lang w:val="en-US" w:eastAsia="zh-CN"/>
              </w:rPr>
              <w:t>]</w:t>
            </w:r>
            <w:r>
              <w:rPr>
                <w:rFonts w:hint="eastAsia" w:ascii="宋体" w:hAnsi="宋体" w:cs="宋体"/>
                <w:color w:val="auto"/>
                <w:kern w:val="0"/>
                <w:szCs w:val="21"/>
                <w:highlight w:val="none"/>
              </w:rPr>
              <w:t>至</w:t>
            </w:r>
            <w:r>
              <w:rPr>
                <w:rFonts w:hint="eastAsia" w:ascii="宋体" w:hAnsi="宋体"/>
                <w:color w:val="auto"/>
                <w:kern w:val="0"/>
                <w:szCs w:val="21"/>
                <w:highlight w:val="none"/>
              </w:rPr>
              <w:t>投标截止日止（</w:t>
            </w:r>
            <w:r>
              <w:rPr>
                <w:rFonts w:hint="eastAsia" w:ascii="宋体" w:hAnsi="宋体"/>
                <w:color w:val="auto"/>
                <w:szCs w:val="21"/>
                <w:highlight w:val="none"/>
              </w:rPr>
              <w:t>以交工时间为准）</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完成过</w:t>
            </w:r>
            <w:r>
              <w:rPr>
                <w:rFonts w:hint="eastAsia" w:ascii="宋体" w:hAnsi="宋体"/>
                <w:color w:val="auto"/>
                <w:szCs w:val="21"/>
                <w:highlight w:val="none"/>
              </w:rPr>
              <w:t>1个</w:t>
            </w:r>
            <w:r>
              <w:rPr>
                <w:rFonts w:hint="eastAsia" w:ascii="宋体" w:hAnsi="宋体"/>
                <w:szCs w:val="21"/>
                <w:u w:val="single"/>
                <w:lang w:eastAsia="zh-CN"/>
              </w:rPr>
              <w:t xml:space="preserve"> </w:t>
            </w:r>
            <w:r>
              <w:rPr>
                <w:rFonts w:hint="eastAsia" w:ascii="宋体" w:hAnsi="宋体"/>
                <w:szCs w:val="21"/>
                <w:u w:val="single"/>
                <w:lang w:val="en-US" w:eastAsia="zh-CN"/>
              </w:rPr>
              <w:t xml:space="preserve">       </w:t>
            </w:r>
            <w:r>
              <w:rPr>
                <w:rFonts w:hint="eastAsia" w:ascii="宋体" w:hAnsi="宋体"/>
                <w:szCs w:val="21"/>
                <w:u w:val="none"/>
                <w:lang w:val="en-US" w:eastAsia="zh-CN"/>
              </w:rPr>
              <w:t>施工</w:t>
            </w:r>
            <w:r>
              <w:rPr>
                <w:rFonts w:hint="eastAsia" w:ascii="宋体" w:hAnsi="宋体"/>
                <w:color w:val="auto"/>
                <w:szCs w:val="21"/>
                <w:highlight w:val="none"/>
              </w:rPr>
              <w:t>业绩</w:t>
            </w:r>
            <w:r>
              <w:rPr>
                <w:rFonts w:hint="eastAsia" w:ascii="宋体" w:hAnsi="宋体"/>
                <w:szCs w:val="21"/>
                <w:highlight w:val="none"/>
                <w:lang w:eastAsia="zh-CN"/>
              </w:rPr>
              <w:t>，</w:t>
            </w:r>
            <w:r>
              <w:rPr>
                <w:rFonts w:hint="eastAsia" w:ascii="宋体" w:hAnsi="宋体"/>
                <w:szCs w:val="21"/>
                <w:highlight w:val="none"/>
                <w:lang w:val="en-US" w:eastAsia="zh-CN"/>
              </w:rPr>
              <w:t>并在该业绩中担任</w:t>
            </w:r>
            <w:r>
              <w:rPr>
                <w:rFonts w:hint="eastAsia" w:ascii="宋体" w:hAnsi="宋体"/>
                <w:szCs w:val="21"/>
                <w:highlight w:val="none"/>
                <w:u w:val="single"/>
                <w:lang w:val="en-US" w:eastAsia="zh-CN"/>
              </w:rPr>
              <w:t>项目经理</w:t>
            </w:r>
            <w:r>
              <w:rPr>
                <w:rFonts w:hint="eastAsia" w:ascii="宋体" w:hAnsi="宋体"/>
                <w:color w:val="auto"/>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i/>
                <w:iCs/>
                <w:color w:val="auto"/>
                <w:highlight w:val="none"/>
              </w:rPr>
            </w:pPr>
            <w:r>
              <w:rPr>
                <w:rFonts w:hint="eastAsia"/>
                <w:i/>
                <w:iCs/>
                <w:color w:val="auto"/>
                <w:highlight w:val="none"/>
              </w:rPr>
              <w:t>[提示：招标人可选择以下两种方式之一，可优先选择方式一。]</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color w:val="auto"/>
                <w:highlight w:val="none"/>
              </w:rPr>
            </w:pPr>
            <w:r>
              <w:rPr>
                <w:rFonts w:hint="eastAsia"/>
                <w:color w:val="auto"/>
                <w:highlight w:val="none"/>
              </w:rPr>
              <w:t>□方式一</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color w:val="auto"/>
                <w:highlight w:val="none"/>
              </w:rPr>
            </w:pPr>
            <w:r>
              <w:rPr>
                <w:rFonts w:hint="eastAsia"/>
                <w:color w:val="auto"/>
                <w:highlight w:val="none"/>
              </w:rPr>
              <w:t>提供</w:t>
            </w:r>
            <w:r>
              <w:rPr>
                <w:rFonts w:hint="eastAsia"/>
                <w:color w:val="auto"/>
                <w:highlight w:val="none"/>
                <w:lang w:eastAsia="zh-CN"/>
              </w:rPr>
              <w:t>：</w:t>
            </w:r>
            <w:r>
              <w:rPr>
                <w:rFonts w:hint="eastAsia"/>
                <w:color w:val="auto"/>
                <w:highlight w:val="none"/>
              </w:rPr>
              <w:t>该业绩在交通运输部“全国公路建设市场监督管理系统”或项目所在地省级交通运输行政主管部门官方平台查询到的相关项目网页截图</w:t>
            </w:r>
            <w:r>
              <w:rPr>
                <w:rFonts w:hint="eastAsia"/>
                <w:color w:val="auto"/>
                <w:highlight w:val="none"/>
                <w:lang w:eastAsia="zh-CN"/>
              </w:rPr>
              <w:t>。</w:t>
            </w:r>
            <w:r>
              <w:rPr>
                <w:rFonts w:hint="eastAsia"/>
                <w:color w:val="auto"/>
                <w:highlight w:val="none"/>
              </w:rPr>
              <w:t>网页截图能够完全反映业绩</w:t>
            </w:r>
            <w:r>
              <w:rPr>
                <w:rFonts w:hint="eastAsia"/>
                <w:color w:val="auto"/>
                <w:highlight w:val="none"/>
                <w:lang w:val="en-US" w:eastAsia="zh-CN"/>
              </w:rPr>
              <w:t>要求的指标</w:t>
            </w:r>
            <w:r>
              <w:rPr>
                <w:rFonts w:hint="eastAsia"/>
                <w:color w:val="auto"/>
                <w:highlight w:val="none"/>
              </w:rPr>
              <w:t>的，无须再提供其他业绩证明材料；若网页截图不能完全反映业绩</w:t>
            </w:r>
            <w:r>
              <w:rPr>
                <w:rFonts w:hint="eastAsia"/>
                <w:color w:val="auto"/>
                <w:highlight w:val="none"/>
                <w:lang w:val="en-US" w:eastAsia="zh-CN"/>
              </w:rPr>
              <w:t>要求的指标</w:t>
            </w:r>
            <w:r>
              <w:rPr>
                <w:rFonts w:hint="eastAsia"/>
                <w:color w:val="auto"/>
                <w:highlight w:val="none"/>
              </w:rPr>
              <w:t>的，可以补充提供合同协议书、工程交工（或竣工）验收合格的证明材料。</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□联合体投标的，</w:t>
            </w:r>
            <w:r>
              <w:rPr>
                <w:rFonts w:hint="eastAsia" w:ascii="宋体" w:hAnsi="宋体"/>
                <w:szCs w:val="21"/>
              </w:rPr>
              <w:t>由联合体牵头人提供</w:t>
            </w:r>
            <w:r>
              <w:rPr>
                <w:rFonts w:hint="eastAsia" w:ascii="宋体" w:hAnsi="宋体"/>
                <w:color w:val="auto"/>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注：当上述</w:t>
            </w:r>
            <w:r>
              <w:rPr>
                <w:rFonts w:hint="eastAsia" w:ascii="宋体" w:hAnsi="宋体"/>
                <w:color w:val="auto"/>
                <w:szCs w:val="21"/>
                <w:highlight w:val="none"/>
                <w:lang w:eastAsia="zh-CN"/>
              </w:rPr>
              <w:t>业绩证明材料</w:t>
            </w:r>
            <w:r>
              <w:rPr>
                <w:rFonts w:hint="eastAsia" w:ascii="宋体" w:hAnsi="宋体"/>
                <w:color w:val="auto"/>
                <w:szCs w:val="21"/>
                <w:highlight w:val="none"/>
              </w:rPr>
              <w:t>中针对同一指标存在不一致时，以</w:t>
            </w:r>
            <w:r>
              <w:rPr>
                <w:rFonts w:hint="eastAsia"/>
                <w:color w:val="auto"/>
                <w:highlight w:val="none"/>
              </w:rPr>
              <w:t>相关项目网页截图</w:t>
            </w:r>
            <w:r>
              <w:rPr>
                <w:rFonts w:hint="eastAsia" w:ascii="宋体" w:hAnsi="宋体"/>
                <w:color w:val="auto"/>
                <w:szCs w:val="21"/>
                <w:highlight w:val="none"/>
              </w:rPr>
              <w:t>为准。</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color w:val="auto"/>
                <w:szCs w:val="21"/>
                <w:highlight w:val="none"/>
              </w:rPr>
            </w:pPr>
            <w:r>
              <w:rPr>
                <w:rFonts w:hint="eastAsia" w:ascii="宋体" w:hAnsi="宋体"/>
                <w:color w:val="auto"/>
                <w:szCs w:val="21"/>
                <w:highlight w:val="none"/>
              </w:rPr>
              <w:t>□方式二</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color w:val="auto"/>
                <w:szCs w:val="21"/>
                <w:highlight w:val="none"/>
              </w:rPr>
            </w:pPr>
            <w:r>
              <w:rPr>
                <w:rFonts w:hint="eastAsia" w:ascii="宋体" w:hAnsi="宋体"/>
                <w:color w:val="auto"/>
                <w:szCs w:val="21"/>
                <w:highlight w:val="none"/>
              </w:rPr>
              <w:t>提供</w:t>
            </w:r>
            <w:r>
              <w:rPr>
                <w:rFonts w:hint="eastAsia" w:ascii="宋体" w:hAnsi="宋体"/>
                <w:color w:val="auto"/>
                <w:szCs w:val="21"/>
                <w:highlight w:val="none"/>
                <w:lang w:eastAsia="zh-CN"/>
              </w:rPr>
              <w:t>：</w:t>
            </w:r>
            <w:r>
              <w:rPr>
                <w:rFonts w:hint="eastAsia" w:ascii="宋体" w:hAnsi="宋体"/>
                <w:color w:val="auto"/>
                <w:szCs w:val="21"/>
                <w:highlight w:val="none"/>
              </w:rPr>
              <w:t>该业绩的合同协议书和工程交工验收合格的证明材料。若提供的业绩证明材料不能体现</w:t>
            </w:r>
            <w:r>
              <w:rPr>
                <w:rFonts w:hint="eastAsia" w:ascii="宋体" w:hAnsi="宋体"/>
                <w:color w:val="auto"/>
                <w:szCs w:val="21"/>
                <w:highlight w:val="none"/>
                <w:lang w:val="en-US" w:eastAsia="zh-CN"/>
              </w:rPr>
              <w:t>上述业绩</w:t>
            </w:r>
            <w:r>
              <w:rPr>
                <w:rFonts w:hint="eastAsia" w:ascii="宋体" w:hAnsi="宋体"/>
                <w:color w:val="auto"/>
                <w:szCs w:val="21"/>
                <w:highlight w:val="none"/>
              </w:rPr>
              <w:t>指标的，应补充提供</w:t>
            </w:r>
            <w:r>
              <w:rPr>
                <w:rFonts w:hint="eastAsia" w:ascii="宋体" w:hAnsi="宋体"/>
                <w:szCs w:val="21"/>
                <w:highlight w:val="none"/>
                <w:u w:val="none"/>
                <w:lang w:eastAsia="zh-CN"/>
              </w:rPr>
              <w:t>业主证明</w:t>
            </w:r>
            <w:r>
              <w:rPr>
                <w:rFonts w:hint="eastAsia" w:ascii="宋体" w:hAnsi="宋体"/>
                <w:color w:val="auto"/>
                <w:szCs w:val="21"/>
                <w:highlight w:val="none"/>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□联合体投标的，</w:t>
            </w:r>
            <w:r>
              <w:rPr>
                <w:rFonts w:hint="eastAsia" w:ascii="宋体" w:hAnsi="宋体"/>
                <w:szCs w:val="21"/>
              </w:rPr>
              <w:t>由联合体牵头人提供</w:t>
            </w:r>
            <w:r>
              <w:rPr>
                <w:rFonts w:hint="eastAsia" w:ascii="宋体" w:hAnsi="宋体"/>
                <w:color w:val="auto"/>
                <w:szCs w:val="21"/>
                <w:highlight w:val="none"/>
              </w:rPr>
              <w:t>。</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注：当上述</w:t>
            </w:r>
            <w:r>
              <w:rPr>
                <w:rFonts w:hint="eastAsia" w:ascii="宋体" w:hAnsi="宋体"/>
                <w:color w:val="auto"/>
                <w:szCs w:val="21"/>
                <w:highlight w:val="none"/>
                <w:lang w:val="en-US" w:eastAsia="zh-CN"/>
              </w:rPr>
              <w:t>业绩证明材料</w:t>
            </w:r>
            <w:r>
              <w:rPr>
                <w:rFonts w:hint="eastAsia" w:ascii="宋体" w:hAnsi="宋体"/>
                <w:color w:val="auto"/>
                <w:szCs w:val="21"/>
                <w:highlight w:val="none"/>
              </w:rPr>
              <w:t>中针对同一指标存在不一致时，以工程交工验收合格的证明材料为准。</w:t>
            </w:r>
          </w:p>
          <w:p>
            <w:pPr>
              <w:keepNext w:val="0"/>
              <w:keepLines w:val="0"/>
              <w:pageBreakBefore w:val="0"/>
              <w:kinsoku/>
              <w:wordWrap/>
              <w:overflowPunct/>
              <w:topLinePunct w:val="0"/>
              <w:bidi w:val="0"/>
              <w:spacing w:line="400" w:lineRule="exact"/>
              <w:ind w:firstLine="420" w:firstLineChars="200"/>
              <w:textAlignment w:val="auto"/>
              <w:rPr>
                <w:rFonts w:ascii="宋体" w:hAnsi="宋体"/>
                <w:i/>
                <w:color w:val="auto"/>
                <w:szCs w:val="21"/>
                <w:highlight w:val="none"/>
              </w:rPr>
            </w:pPr>
            <w:r>
              <w:rPr>
                <w:rFonts w:hint="eastAsia" w:ascii="宋体" w:hAnsi="宋体"/>
                <w:bCs/>
                <w:snapToGrid w:val="0"/>
                <w:color w:val="auto"/>
                <w:highlight w:val="none"/>
              </w:rPr>
              <w:t>5.2项目总工：1人。</w:t>
            </w:r>
          </w:p>
          <w:p>
            <w:pPr>
              <w:autoSpaceDE w:val="0"/>
              <w:autoSpaceDN w:val="0"/>
              <w:adjustRightInd w:val="0"/>
              <w:snapToGrid w:val="0"/>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5.2.1投标人拟派的项目总工</w:t>
            </w:r>
            <w:r>
              <w:rPr>
                <w:szCs w:val="21"/>
              </w:rPr>
              <w:t>须</w:t>
            </w:r>
            <w:r>
              <w:rPr>
                <w:rFonts w:hint="eastAsia"/>
                <w:szCs w:val="21"/>
                <w:lang w:val="en-US" w:eastAsia="zh-CN"/>
              </w:rPr>
              <w:t>是投标单位人员，</w:t>
            </w:r>
            <w:r>
              <w:rPr>
                <w:rFonts w:ascii="宋体" w:hAnsi="宋体"/>
                <w:color w:val="auto"/>
                <w:szCs w:val="21"/>
                <w:highlight w:val="none"/>
              </w:rPr>
              <w:t>应</w:t>
            </w:r>
            <w:r>
              <w:rPr>
                <w:rFonts w:hint="eastAsia" w:ascii="宋体" w:hAnsi="宋体"/>
                <w:color w:val="auto"/>
                <w:szCs w:val="21"/>
                <w:highlight w:val="none"/>
                <w:lang w:val="en-US" w:eastAsia="zh-CN"/>
              </w:rPr>
              <w:t>具备</w:t>
            </w:r>
            <w:r>
              <w:rPr>
                <w:rFonts w:hint="eastAsia" w:ascii="宋体" w:hAnsi="宋体"/>
                <w:i/>
                <w:color w:val="auto"/>
                <w:szCs w:val="21"/>
                <w:highlight w:val="none"/>
                <w:u w:val="single"/>
              </w:rPr>
              <w:t xml:space="preserve">    </w:t>
            </w:r>
            <w:r>
              <w:rPr>
                <w:rFonts w:hint="eastAsia" w:ascii="宋体" w:hAnsi="宋体"/>
                <w:color w:val="auto"/>
                <w:szCs w:val="21"/>
                <w:highlight w:val="none"/>
              </w:rPr>
              <w:t>专业</w:t>
            </w:r>
          </w:p>
          <w:p>
            <w:pPr>
              <w:autoSpaceDE w:val="0"/>
              <w:autoSpaceDN w:val="0"/>
              <w:adjustRightInd w:val="0"/>
              <w:snapToGrid w:val="0"/>
              <w:spacing w:line="400" w:lineRule="exact"/>
              <w:ind w:firstLine="0" w:firstLineChars="0"/>
              <w:rPr>
                <w:rFonts w:ascii="宋体" w:hAnsi="宋体"/>
                <w:color w:val="auto"/>
                <w:szCs w:val="21"/>
                <w:highlight w:val="none"/>
                <w:u w:val="single"/>
              </w:rPr>
            </w:pPr>
            <w:r>
              <w:rPr>
                <w:rFonts w:hint="eastAsia" w:ascii="宋体" w:hAnsi="宋体"/>
                <w:color w:val="auto"/>
                <w:szCs w:val="21"/>
                <w:highlight w:val="none"/>
                <w:u w:val="single"/>
              </w:rPr>
              <w:t xml:space="preserve">    </w:t>
            </w:r>
            <w:r>
              <w:rPr>
                <w:rFonts w:ascii="宋体" w:hAnsi="宋体"/>
                <w:color w:val="auto"/>
                <w:szCs w:val="21"/>
                <w:highlight w:val="none"/>
                <w:u w:val="single"/>
              </w:rPr>
              <w:t>级及以</w:t>
            </w:r>
            <w:r>
              <w:rPr>
                <w:rFonts w:ascii="宋体" w:hAnsi="宋体"/>
                <w:color w:val="auto"/>
                <w:szCs w:val="21"/>
                <w:highlight w:val="none"/>
              </w:rPr>
              <w:t>上职称</w:t>
            </w:r>
            <w:r>
              <w:rPr>
                <w:rFonts w:hint="eastAsia" w:ascii="宋体" w:hAnsi="宋体"/>
                <w:color w:val="auto"/>
                <w:szCs w:val="21"/>
                <w:highlight w:val="none"/>
              </w:rPr>
              <w:t>，并</w:t>
            </w:r>
            <w:r>
              <w:rPr>
                <w:rFonts w:hint="eastAsia" w:ascii="宋体" w:hAnsi="宋体"/>
                <w:color w:val="auto"/>
                <w:szCs w:val="21"/>
                <w:highlight w:val="none"/>
                <w:lang w:val="en-US" w:eastAsia="zh-CN"/>
              </w:rPr>
              <w:t>具备</w:t>
            </w:r>
            <w:r>
              <w:rPr>
                <w:rFonts w:hint="eastAsia" w:ascii="宋体" w:hAnsi="宋体"/>
                <w:color w:val="auto"/>
                <w:szCs w:val="21"/>
                <w:highlight w:val="none"/>
              </w:rPr>
              <w:t>省级及以上交通行政主管部门颁发的安全生产考核合格证书（B类）。</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5.2.2项目总工要求：投标人须承诺拟派项目总工按相关规定到岗履职和未被禁止参与投标。</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5.2.2.1到岗履职要求：承诺拟派项目总工中标后</w:t>
            </w:r>
            <w:r>
              <w:rPr>
                <w:rFonts w:hint="eastAsia" w:ascii="宋体" w:hAnsi="宋体"/>
                <w:color w:val="auto"/>
                <w:szCs w:val="21"/>
                <w:highlight w:val="none"/>
                <w:lang w:val="en-US" w:eastAsia="zh-CN"/>
              </w:rPr>
              <w:t>只能</w:t>
            </w:r>
            <w:r>
              <w:rPr>
                <w:rFonts w:hint="eastAsia" w:ascii="宋体" w:hAnsi="宋体"/>
                <w:color w:val="auto"/>
                <w:szCs w:val="21"/>
                <w:highlight w:val="none"/>
              </w:rPr>
              <w:t>在本项目任职，签订合同时拟派的项目总工必须与投标文件中的项目总工一致，并满足办理施工许可手续的相关要求。不能按承诺到岗</w:t>
            </w:r>
            <w:r>
              <w:rPr>
                <w:rFonts w:hint="eastAsia" w:ascii="宋体" w:hAnsi="宋体"/>
                <w:color w:val="auto"/>
                <w:szCs w:val="21"/>
                <w:highlight w:val="none"/>
                <w:lang w:eastAsia="zh-CN"/>
              </w:rPr>
              <w:t>履职</w:t>
            </w:r>
            <w:r>
              <w:rPr>
                <w:rFonts w:hint="eastAsia" w:ascii="宋体" w:hAnsi="宋体"/>
                <w:color w:val="auto"/>
                <w:szCs w:val="21"/>
                <w:highlight w:val="none"/>
              </w:rPr>
              <w:t>的，</w:t>
            </w:r>
            <w:r>
              <w:rPr>
                <w:rFonts w:hint="eastAsia" w:ascii="宋体" w:hAnsi="宋体"/>
                <w:color w:val="auto"/>
                <w:szCs w:val="21"/>
                <w:highlight w:val="none"/>
                <w:lang w:eastAsia="zh-CN"/>
              </w:rPr>
              <w:t>招标人</w:t>
            </w:r>
            <w:r>
              <w:rPr>
                <w:rFonts w:hint="eastAsia" w:ascii="宋体" w:hAnsi="宋体"/>
                <w:color w:val="auto"/>
                <w:szCs w:val="21"/>
                <w:highlight w:val="none"/>
              </w:rPr>
              <w:t>按合同相关条款</w:t>
            </w:r>
            <w:r>
              <w:rPr>
                <w:rFonts w:hint="eastAsia" w:ascii="宋体" w:hAnsi="宋体"/>
                <w:color w:val="auto"/>
                <w:szCs w:val="21"/>
                <w:highlight w:val="none"/>
                <w:lang w:eastAsia="zh-CN"/>
              </w:rPr>
              <w:t>要求投标人承担责任</w:t>
            </w:r>
            <w:r>
              <w:rPr>
                <w:rFonts w:hint="eastAsia" w:ascii="宋体" w:hAnsi="宋体"/>
                <w:color w:val="auto"/>
                <w:szCs w:val="21"/>
                <w:highlight w:val="none"/>
              </w:rPr>
              <w:t>并上报行政主管部门，给招标人造成损失的，投标人依法承担赔偿责任</w:t>
            </w:r>
            <w:r>
              <w:rPr>
                <w:rFonts w:hint="eastAsia" w:ascii="宋体" w:hAnsi="宋体"/>
                <w:color w:val="auto"/>
                <w:szCs w:val="21"/>
                <w:highlight w:val="none"/>
                <w:lang w:eastAsia="zh-CN"/>
              </w:rPr>
              <w:t>或违约责任</w:t>
            </w:r>
            <w:r>
              <w:rPr>
                <w:rFonts w:hint="eastAsia" w:ascii="宋体" w:hAnsi="宋体"/>
                <w:color w:val="auto"/>
                <w:szCs w:val="21"/>
                <w:highlight w:val="none"/>
              </w:rPr>
              <w:t>。拟派项目总工中标后不得随意更换。</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5.2.2.2未被禁止参与投标要求：承诺拟派项目总工未被</w:t>
            </w:r>
            <w:r>
              <w:rPr>
                <w:rFonts w:hint="eastAsia" w:ascii="宋体" w:hAnsi="宋体"/>
                <w:color w:val="auto"/>
                <w:szCs w:val="21"/>
                <w:highlight w:val="none"/>
                <w:lang w:val="en-US" w:eastAsia="zh-CN"/>
              </w:rPr>
              <w:t>有关</w:t>
            </w:r>
            <w:r>
              <w:rPr>
                <w:rFonts w:hint="eastAsia" w:ascii="宋体" w:hAnsi="宋体"/>
                <w:color w:val="auto"/>
                <w:szCs w:val="21"/>
                <w:highlight w:val="none"/>
              </w:rPr>
              <w:t>部门</w:t>
            </w:r>
            <w:r>
              <w:rPr>
                <w:rFonts w:hint="eastAsia" w:cs="Times New Roman"/>
                <w:color w:val="auto"/>
                <w:sz w:val="21"/>
                <w:szCs w:val="21"/>
                <w:highlight w:val="none"/>
                <w:lang w:eastAsia="zh-CN"/>
              </w:rPr>
              <w:t>暂停投标资格或禁止从业</w:t>
            </w:r>
            <w:r>
              <w:rPr>
                <w:rFonts w:hint="eastAsia" w:ascii="宋体" w:hAnsi="宋体"/>
                <w:color w:val="auto"/>
                <w:szCs w:val="21"/>
                <w:highlight w:val="none"/>
              </w:rPr>
              <w:t>。若</w:t>
            </w:r>
            <w:r>
              <w:rPr>
                <w:rFonts w:hint="eastAsia" w:ascii="宋体" w:hAnsi="宋体"/>
                <w:color w:val="auto"/>
                <w:szCs w:val="21"/>
                <w:highlight w:val="none"/>
                <w:lang w:eastAsia="zh-CN"/>
              </w:rPr>
              <w:t>其</w:t>
            </w:r>
            <w:r>
              <w:rPr>
                <w:rFonts w:hint="eastAsia" w:ascii="宋体" w:hAnsi="宋体"/>
                <w:color w:val="auto"/>
                <w:szCs w:val="21"/>
                <w:highlight w:val="none"/>
              </w:rPr>
              <w:t>被暂停</w:t>
            </w:r>
            <w:r>
              <w:rPr>
                <w:rFonts w:hint="eastAsia" w:cs="Times New Roman"/>
                <w:color w:val="auto"/>
                <w:sz w:val="21"/>
                <w:szCs w:val="21"/>
                <w:highlight w:val="none"/>
                <w:lang w:eastAsia="zh-CN"/>
              </w:rPr>
              <w:t>投标资格或禁止从业</w:t>
            </w:r>
            <w:r>
              <w:rPr>
                <w:rFonts w:hint="eastAsia" w:ascii="宋体" w:hAnsi="宋体"/>
                <w:color w:val="auto"/>
                <w:szCs w:val="21"/>
                <w:highlight w:val="none"/>
              </w:rPr>
              <w:t>但仍参加投标，将被否决投标；已取得中标候选人资格或中标资格的，招标人有权取消</w:t>
            </w:r>
            <w:r>
              <w:rPr>
                <w:rFonts w:hint="eastAsia" w:ascii="宋体" w:hAnsi="宋体"/>
                <w:color w:val="auto"/>
                <w:szCs w:val="21"/>
                <w:highlight w:val="none"/>
                <w:lang w:eastAsia="zh-CN"/>
              </w:rPr>
              <w:t>投标人</w:t>
            </w:r>
            <w:r>
              <w:rPr>
                <w:rFonts w:hint="eastAsia" w:ascii="宋体" w:hAnsi="宋体"/>
                <w:color w:val="auto"/>
                <w:szCs w:val="21"/>
                <w:highlight w:val="none"/>
                <w:lang w:val="en-US" w:eastAsia="zh-CN"/>
              </w:rPr>
              <w:t>的</w:t>
            </w:r>
            <w:r>
              <w:rPr>
                <w:rFonts w:hint="eastAsia" w:ascii="宋体" w:hAnsi="宋体"/>
                <w:color w:val="auto"/>
                <w:szCs w:val="21"/>
                <w:highlight w:val="none"/>
              </w:rPr>
              <w:t>中标候选人资格或中标资格；给招标人造成损失的，投标人依法承担赔偿责任</w:t>
            </w:r>
            <w:r>
              <w:rPr>
                <w:rFonts w:hint="eastAsia" w:ascii="宋体" w:hAnsi="宋体"/>
                <w:color w:val="auto"/>
                <w:szCs w:val="21"/>
                <w:highlight w:val="none"/>
                <w:lang w:eastAsia="zh-CN"/>
              </w:rPr>
              <w:t>或违约责任</w:t>
            </w:r>
            <w:r>
              <w:rPr>
                <w:rFonts w:hint="eastAsia" w:ascii="宋体" w:hAnsi="宋体"/>
                <w:color w:val="auto"/>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color w:val="auto"/>
                <w:highlight w:val="none"/>
              </w:rPr>
            </w:pPr>
            <w:r>
              <w:rPr>
                <w:rFonts w:hint="eastAsia" w:ascii="宋体" w:hAnsi="宋体"/>
                <w:color w:val="auto"/>
                <w:szCs w:val="21"/>
                <w:highlight w:val="none"/>
              </w:rPr>
              <w:t>提供</w:t>
            </w:r>
            <w:r>
              <w:rPr>
                <w:rFonts w:hint="eastAsia" w:ascii="宋体" w:hAnsi="宋体"/>
                <w:color w:val="auto"/>
                <w:szCs w:val="21"/>
                <w:highlight w:val="none"/>
                <w:lang w:eastAsia="zh-CN"/>
              </w:rPr>
              <w:t>：</w:t>
            </w:r>
            <w:r>
              <w:rPr>
                <w:rFonts w:hint="eastAsia" w:ascii="宋体" w:hAnsi="宋体"/>
                <w:color w:val="auto"/>
                <w:szCs w:val="21"/>
                <w:highlight w:val="none"/>
              </w:rPr>
              <w:t>拟派项目总工</w:t>
            </w:r>
            <w:r>
              <w:rPr>
                <w:rFonts w:hint="eastAsia" w:ascii="宋体" w:hAnsi="宋体"/>
                <w:color w:val="auto"/>
                <w:szCs w:val="21"/>
                <w:highlight w:val="none"/>
                <w:lang w:val="en-US" w:eastAsia="zh-CN"/>
              </w:rPr>
              <w:t>有效的</w:t>
            </w:r>
            <w:r>
              <w:rPr>
                <w:rFonts w:hint="eastAsia" w:ascii="宋体" w:hAnsi="宋体"/>
                <w:color w:val="auto"/>
                <w:szCs w:val="21"/>
                <w:highlight w:val="none"/>
              </w:rPr>
              <w:t>身份证、职称证、安全生产考核合格证书（B类）</w:t>
            </w:r>
            <w:r>
              <w:rPr>
                <w:rFonts w:hint="eastAsia"/>
                <w:color w:val="auto"/>
                <w:highlight w:val="none"/>
              </w:rPr>
              <w:t>、投标人为其交纳的养老保险证明材料</w:t>
            </w:r>
            <w:r>
              <w:rPr>
                <w:rFonts w:hint="eastAsia"/>
                <w:color w:val="auto"/>
                <w:highlight w:val="none"/>
                <w:lang w:eastAsia="zh-CN"/>
              </w:rPr>
              <w:t>、</w:t>
            </w:r>
            <w:r>
              <w:rPr>
                <w:rFonts w:hint="eastAsia"/>
                <w:color w:val="auto"/>
                <w:highlight w:val="none"/>
              </w:rPr>
              <w:t>承诺（格式见第九章投标文件格式）。</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olor w:val="auto"/>
                <w:szCs w:val="21"/>
                <w:highlight w:val="none"/>
              </w:rPr>
            </w:pPr>
            <w:r>
              <w:rPr>
                <w:rFonts w:hint="eastAsia" w:ascii="宋体" w:hAnsi="宋体"/>
                <w:szCs w:val="21"/>
              </w:rPr>
              <w:t>□联合体投标的，由联合体牵头人提供。</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□5.2.3项目总工业绩</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olor w:val="auto"/>
                <w:szCs w:val="21"/>
                <w:highlight w:val="none"/>
              </w:rPr>
            </w:pPr>
            <w:r>
              <w:rPr>
                <w:rFonts w:hint="eastAsia" w:ascii="宋体" w:hAnsi="宋体"/>
                <w:i/>
                <w:iCs/>
                <w:szCs w:val="21"/>
                <w:highlight w:val="none"/>
                <w:lang w:val="en-US" w:eastAsia="zh-CN"/>
              </w:rPr>
              <w:t>[提示：设置的人员业绩指标不得超过本项目对应指标。]</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color w:val="auto"/>
                <w:szCs w:val="21"/>
                <w:highlight w:val="none"/>
                <w:u w:val="single"/>
              </w:rPr>
            </w:pPr>
            <w:r>
              <w:rPr>
                <w:rFonts w:hint="eastAsia" w:asciiTheme="minorEastAsia" w:hAnsiTheme="minorEastAsia" w:eastAsiaTheme="minorEastAsia" w:cstheme="minorEastAsia"/>
                <w:kern w:val="0"/>
                <w:sz w:val="21"/>
                <w:szCs w:val="21"/>
                <w:lang w:eastAsia="zh-CN"/>
              </w:rPr>
              <w:t>投标人</w:t>
            </w:r>
            <w:r>
              <w:rPr>
                <w:rFonts w:hint="eastAsia" w:asciiTheme="minorEastAsia" w:hAnsiTheme="minorEastAsia" w:eastAsiaTheme="minorEastAsia" w:cstheme="minorEastAsia"/>
                <w:kern w:val="0"/>
                <w:sz w:val="21"/>
                <w:szCs w:val="21"/>
                <w:lang w:val="en-US" w:eastAsia="zh-CN"/>
              </w:rPr>
              <w:t>拟派的项目总工</w:t>
            </w:r>
            <w:r>
              <w:rPr>
                <w:rFonts w:hint="eastAsia" w:asciiTheme="minorEastAsia" w:hAnsiTheme="minorEastAsia" w:eastAsiaTheme="minorEastAsia" w:cstheme="minorEastAsia"/>
                <w:snapToGrid/>
                <w:sz w:val="21"/>
                <w:szCs w:val="21"/>
                <w:u w:val="none"/>
                <w:lang w:val="en-US" w:eastAsia="zh-CN"/>
              </w:rPr>
              <w:t>自</w:t>
            </w:r>
            <w:r>
              <w:rPr>
                <w:rFonts w:hint="eastAsia" w:asciiTheme="minorEastAsia" w:hAnsiTheme="minorEastAsia" w:eastAsiaTheme="minorEastAsia" w:cstheme="minorEastAsia"/>
                <w:snapToGrid/>
                <w:sz w:val="21"/>
                <w:szCs w:val="21"/>
                <w:u w:val="single"/>
                <w:lang w:eastAsia="zh-CN"/>
              </w:rPr>
              <w:t xml:space="preserve">    </w:t>
            </w:r>
            <w:r>
              <w:rPr>
                <w:rFonts w:hint="eastAsia" w:asciiTheme="minorEastAsia" w:hAnsiTheme="minorEastAsia" w:eastAsiaTheme="minorEastAsia" w:cstheme="minorEastAsia"/>
                <w:snapToGrid/>
                <w:sz w:val="21"/>
                <w:szCs w:val="21"/>
                <w:u w:val="none"/>
                <w:lang w:eastAsia="zh-CN"/>
              </w:rPr>
              <w:t>年1月1日起</w:t>
            </w:r>
            <w:r>
              <w:rPr>
                <w:rFonts w:hint="eastAsia" w:asciiTheme="minorEastAsia" w:hAnsiTheme="minorEastAsia" w:eastAsiaTheme="minorEastAsia" w:cstheme="minorEastAsia"/>
                <w:i/>
                <w:iCs/>
                <w:snapToGrid/>
                <w:sz w:val="21"/>
                <w:szCs w:val="21"/>
                <w:u w:val="none"/>
                <w:lang w:val="en-US" w:eastAsia="zh-CN"/>
              </w:rPr>
              <w:t>[</w:t>
            </w:r>
            <w:r>
              <w:rPr>
                <w:rFonts w:hint="eastAsia" w:asciiTheme="minorEastAsia" w:hAnsiTheme="minorEastAsia" w:eastAsiaTheme="minorEastAsia" w:cstheme="minorEastAsia"/>
                <w:i/>
                <w:iCs/>
                <w:snapToGrid/>
                <w:sz w:val="21"/>
                <w:szCs w:val="21"/>
                <w:u w:val="none"/>
                <w:lang w:eastAsia="zh-CN"/>
              </w:rPr>
              <w:t>提示：指投标截止日前3年</w:t>
            </w:r>
            <w:r>
              <w:rPr>
                <w:rFonts w:hint="eastAsia" w:asciiTheme="minorEastAsia" w:hAnsiTheme="minorEastAsia" w:eastAsiaTheme="minorEastAsia" w:cstheme="minorEastAsia"/>
                <w:i/>
                <w:iCs/>
                <w:snapToGrid/>
                <w:sz w:val="21"/>
                <w:szCs w:val="21"/>
                <w:u w:val="none"/>
                <w:lang w:val="en-US" w:eastAsia="zh-CN"/>
              </w:rPr>
              <w:t>及以上，</w:t>
            </w:r>
            <w:r>
              <w:rPr>
                <w:rFonts w:hint="eastAsia" w:asciiTheme="minorEastAsia" w:hAnsiTheme="minorEastAsia" w:eastAsiaTheme="minorEastAsia" w:cstheme="minorEastAsia"/>
                <w:i/>
                <w:iCs/>
                <w:snapToGrid/>
                <w:sz w:val="21"/>
                <w:szCs w:val="21"/>
                <w:u w:val="none"/>
                <w:lang w:eastAsia="zh-CN"/>
              </w:rPr>
              <w:t>不包含投标截止日当年</w:t>
            </w:r>
            <w:r>
              <w:rPr>
                <w:rFonts w:hint="eastAsia" w:asciiTheme="minorEastAsia" w:hAnsiTheme="minorEastAsia" w:eastAsiaTheme="minorEastAsia" w:cstheme="minorEastAsia"/>
                <w:i/>
                <w:iCs/>
                <w:snapToGrid/>
                <w:sz w:val="21"/>
                <w:szCs w:val="21"/>
                <w:u w:val="none"/>
                <w:lang w:val="en-US" w:eastAsia="zh-CN"/>
              </w:rPr>
              <w:t>]</w:t>
            </w:r>
            <w:r>
              <w:rPr>
                <w:rFonts w:hint="eastAsia" w:ascii="宋体" w:hAnsi="宋体" w:cs="宋体"/>
                <w:color w:val="auto"/>
                <w:kern w:val="0"/>
                <w:szCs w:val="21"/>
                <w:highlight w:val="none"/>
              </w:rPr>
              <w:t>至</w:t>
            </w:r>
            <w:r>
              <w:rPr>
                <w:rFonts w:hint="eastAsia" w:ascii="宋体" w:hAnsi="宋体"/>
                <w:color w:val="auto"/>
                <w:kern w:val="0"/>
                <w:szCs w:val="21"/>
                <w:highlight w:val="none"/>
              </w:rPr>
              <w:t>投标截止日止（</w:t>
            </w:r>
            <w:r>
              <w:rPr>
                <w:rFonts w:hint="eastAsia" w:ascii="宋体" w:hAnsi="宋体"/>
                <w:color w:val="auto"/>
                <w:szCs w:val="21"/>
                <w:highlight w:val="none"/>
              </w:rPr>
              <w:t>以交工时间为准）</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完成过</w:t>
            </w:r>
            <w:r>
              <w:rPr>
                <w:rFonts w:hint="eastAsia" w:ascii="宋体" w:hAnsi="宋体"/>
                <w:color w:val="auto"/>
                <w:szCs w:val="21"/>
                <w:highlight w:val="none"/>
              </w:rPr>
              <w:t>1个</w:t>
            </w:r>
            <w:r>
              <w:rPr>
                <w:rFonts w:hint="eastAsia" w:ascii="宋体" w:hAnsi="宋体"/>
                <w:szCs w:val="21"/>
                <w:u w:val="single"/>
                <w:lang w:eastAsia="zh-CN"/>
              </w:rPr>
              <w:t xml:space="preserve"> </w:t>
            </w:r>
            <w:r>
              <w:rPr>
                <w:rFonts w:hint="eastAsia" w:ascii="宋体" w:hAnsi="宋体"/>
                <w:szCs w:val="21"/>
                <w:u w:val="single"/>
                <w:lang w:val="en-US" w:eastAsia="zh-CN"/>
              </w:rPr>
              <w:t xml:space="preserve">       </w:t>
            </w:r>
            <w:r>
              <w:rPr>
                <w:rFonts w:hint="eastAsia" w:ascii="宋体" w:hAnsi="宋体"/>
                <w:szCs w:val="21"/>
                <w:u w:val="none"/>
                <w:lang w:val="en-US" w:eastAsia="zh-CN"/>
              </w:rPr>
              <w:t>施工</w:t>
            </w:r>
            <w:r>
              <w:rPr>
                <w:rFonts w:hint="eastAsia" w:ascii="宋体" w:hAnsi="宋体"/>
                <w:color w:val="auto"/>
                <w:szCs w:val="21"/>
                <w:highlight w:val="none"/>
              </w:rPr>
              <w:t>业绩</w:t>
            </w:r>
            <w:r>
              <w:rPr>
                <w:rFonts w:hint="eastAsia" w:ascii="宋体" w:hAnsi="宋体"/>
                <w:szCs w:val="21"/>
                <w:highlight w:val="none"/>
                <w:lang w:eastAsia="zh-CN"/>
              </w:rPr>
              <w:t>，</w:t>
            </w:r>
            <w:r>
              <w:rPr>
                <w:rFonts w:hint="eastAsia" w:ascii="宋体" w:hAnsi="宋体"/>
                <w:szCs w:val="21"/>
                <w:highlight w:val="none"/>
                <w:lang w:val="en-US" w:eastAsia="zh-CN"/>
              </w:rPr>
              <w:t>并在该业绩中担任</w:t>
            </w:r>
            <w:r>
              <w:rPr>
                <w:rFonts w:hint="eastAsia" w:ascii="宋体" w:hAnsi="宋体"/>
                <w:szCs w:val="21"/>
                <w:highlight w:val="none"/>
                <w:u w:val="single"/>
                <w:lang w:val="en-US" w:eastAsia="zh-CN"/>
              </w:rPr>
              <w:t>项目总工</w:t>
            </w:r>
            <w:r>
              <w:rPr>
                <w:rFonts w:hint="eastAsia" w:ascii="宋体" w:hAnsi="宋体"/>
                <w:color w:val="auto"/>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i/>
                <w:iCs/>
                <w:color w:val="auto"/>
                <w:highlight w:val="none"/>
              </w:rPr>
            </w:pPr>
            <w:r>
              <w:rPr>
                <w:rFonts w:hint="eastAsia"/>
                <w:i/>
                <w:iCs/>
                <w:color w:val="auto"/>
                <w:highlight w:val="none"/>
              </w:rPr>
              <w:t>[提示：招标人可选择以下两种方式之一，可优先选择方式一。]</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color w:val="auto"/>
                <w:highlight w:val="none"/>
              </w:rPr>
            </w:pPr>
            <w:r>
              <w:rPr>
                <w:rFonts w:hint="eastAsia"/>
                <w:color w:val="auto"/>
                <w:highlight w:val="none"/>
              </w:rPr>
              <w:t>□方式一</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color w:val="auto"/>
                <w:highlight w:val="none"/>
              </w:rPr>
            </w:pPr>
            <w:r>
              <w:rPr>
                <w:rFonts w:hint="eastAsia" w:ascii="宋体" w:hAnsi="宋体"/>
                <w:color w:val="auto"/>
                <w:szCs w:val="21"/>
                <w:highlight w:val="none"/>
              </w:rPr>
              <w:t>提供</w:t>
            </w:r>
            <w:r>
              <w:rPr>
                <w:rFonts w:hint="eastAsia" w:ascii="宋体" w:hAnsi="宋体"/>
                <w:color w:val="auto"/>
                <w:szCs w:val="21"/>
                <w:highlight w:val="none"/>
                <w:lang w:eastAsia="zh-CN"/>
              </w:rPr>
              <w:t>：</w:t>
            </w:r>
            <w:r>
              <w:rPr>
                <w:rFonts w:hint="eastAsia"/>
                <w:color w:val="auto"/>
                <w:highlight w:val="none"/>
              </w:rPr>
              <w:t>该业绩在交通运输部“全国公路建设市场监督管理系统”或项目所在地省级交通运输行政主管部门官方平台查询到的相关项目网页截图</w:t>
            </w:r>
            <w:r>
              <w:rPr>
                <w:rFonts w:hint="eastAsia"/>
                <w:color w:val="auto"/>
                <w:highlight w:val="none"/>
                <w:lang w:eastAsia="zh-CN"/>
              </w:rPr>
              <w:t>。</w:t>
            </w:r>
            <w:r>
              <w:rPr>
                <w:rFonts w:hint="eastAsia"/>
                <w:color w:val="auto"/>
                <w:highlight w:val="none"/>
              </w:rPr>
              <w:t>网页截图能够完全反映业绩</w:t>
            </w:r>
            <w:r>
              <w:rPr>
                <w:rFonts w:hint="eastAsia"/>
                <w:color w:val="auto"/>
                <w:highlight w:val="none"/>
                <w:lang w:val="en-US" w:eastAsia="zh-CN"/>
              </w:rPr>
              <w:t>要求的指标</w:t>
            </w:r>
            <w:r>
              <w:rPr>
                <w:rFonts w:hint="eastAsia"/>
                <w:color w:val="auto"/>
                <w:highlight w:val="none"/>
              </w:rPr>
              <w:t>的，无须再提供其他业绩证明材料；若网页截图不能完全反映业绩</w:t>
            </w:r>
            <w:r>
              <w:rPr>
                <w:rFonts w:hint="eastAsia"/>
                <w:color w:val="auto"/>
                <w:highlight w:val="none"/>
                <w:lang w:val="en-US" w:eastAsia="zh-CN"/>
              </w:rPr>
              <w:t>要求的指标</w:t>
            </w:r>
            <w:r>
              <w:rPr>
                <w:rFonts w:hint="eastAsia"/>
                <w:color w:val="auto"/>
                <w:highlight w:val="none"/>
              </w:rPr>
              <w:t>的，可以补充提供合同协议书、工程交工（或竣工）验收合格的证明材料）。</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□联合体投标的，</w:t>
            </w:r>
            <w:r>
              <w:rPr>
                <w:rFonts w:hint="eastAsia" w:ascii="宋体" w:hAnsi="宋体"/>
                <w:szCs w:val="21"/>
              </w:rPr>
              <w:t>由联合体牵头人提供</w:t>
            </w:r>
            <w:r>
              <w:rPr>
                <w:rFonts w:hint="eastAsia" w:ascii="宋体" w:hAnsi="宋体"/>
                <w:color w:val="auto"/>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注：当上述</w:t>
            </w:r>
            <w:r>
              <w:rPr>
                <w:rFonts w:hint="eastAsia" w:ascii="宋体" w:hAnsi="宋体"/>
                <w:color w:val="auto"/>
                <w:szCs w:val="21"/>
                <w:highlight w:val="none"/>
                <w:lang w:eastAsia="zh-CN"/>
              </w:rPr>
              <w:t>业绩证明材料</w:t>
            </w:r>
            <w:r>
              <w:rPr>
                <w:rFonts w:hint="eastAsia" w:ascii="宋体" w:hAnsi="宋体"/>
                <w:color w:val="auto"/>
                <w:szCs w:val="21"/>
                <w:highlight w:val="none"/>
              </w:rPr>
              <w:t>中针对同一指标存在不一致时，以</w:t>
            </w:r>
            <w:r>
              <w:rPr>
                <w:rFonts w:hint="eastAsia"/>
                <w:color w:val="auto"/>
                <w:highlight w:val="none"/>
              </w:rPr>
              <w:t>相关项目网页截图</w:t>
            </w:r>
            <w:r>
              <w:rPr>
                <w:rFonts w:hint="eastAsia" w:ascii="宋体" w:hAnsi="宋体"/>
                <w:color w:val="auto"/>
                <w:szCs w:val="21"/>
                <w:highlight w:val="none"/>
              </w:rPr>
              <w:t>为准。</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color w:val="auto"/>
                <w:szCs w:val="21"/>
                <w:highlight w:val="none"/>
              </w:rPr>
            </w:pPr>
            <w:r>
              <w:rPr>
                <w:rFonts w:hint="eastAsia" w:ascii="宋体" w:hAnsi="宋体"/>
                <w:color w:val="auto"/>
                <w:szCs w:val="21"/>
                <w:highlight w:val="none"/>
              </w:rPr>
              <w:t>□方式二</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color w:val="auto"/>
                <w:szCs w:val="21"/>
                <w:highlight w:val="none"/>
              </w:rPr>
            </w:pPr>
            <w:r>
              <w:rPr>
                <w:rFonts w:hint="eastAsia" w:ascii="宋体" w:hAnsi="宋体"/>
                <w:color w:val="auto"/>
                <w:szCs w:val="21"/>
                <w:highlight w:val="none"/>
              </w:rPr>
              <w:t>提供</w:t>
            </w:r>
            <w:r>
              <w:rPr>
                <w:rFonts w:hint="eastAsia" w:ascii="宋体" w:hAnsi="宋体"/>
                <w:color w:val="auto"/>
                <w:szCs w:val="21"/>
                <w:highlight w:val="none"/>
                <w:lang w:eastAsia="zh-CN"/>
              </w:rPr>
              <w:t>：</w:t>
            </w:r>
            <w:r>
              <w:rPr>
                <w:rFonts w:hint="eastAsia" w:ascii="宋体" w:hAnsi="宋体"/>
                <w:color w:val="auto"/>
                <w:szCs w:val="21"/>
                <w:highlight w:val="none"/>
              </w:rPr>
              <w:t>该业绩的合同协议书和工程交工验收合格的证明材料。若提供的业绩证明材料不能体现</w:t>
            </w:r>
            <w:r>
              <w:rPr>
                <w:rFonts w:hint="eastAsia" w:ascii="宋体" w:hAnsi="宋体"/>
                <w:color w:val="auto"/>
                <w:szCs w:val="21"/>
                <w:highlight w:val="none"/>
                <w:lang w:val="en-US" w:eastAsia="zh-CN"/>
              </w:rPr>
              <w:t>上述业绩</w:t>
            </w:r>
            <w:r>
              <w:rPr>
                <w:rFonts w:hint="eastAsia" w:ascii="宋体" w:hAnsi="宋体"/>
                <w:color w:val="auto"/>
                <w:szCs w:val="21"/>
                <w:highlight w:val="none"/>
              </w:rPr>
              <w:t>指标的，应补充提供</w:t>
            </w:r>
            <w:r>
              <w:rPr>
                <w:rFonts w:hint="eastAsia" w:ascii="宋体" w:hAnsi="宋体"/>
                <w:szCs w:val="21"/>
                <w:highlight w:val="none"/>
                <w:u w:val="none"/>
                <w:lang w:eastAsia="zh-CN"/>
              </w:rPr>
              <w:t>业主证明</w:t>
            </w:r>
            <w:r>
              <w:rPr>
                <w:rFonts w:hint="eastAsia" w:ascii="宋体" w:hAnsi="宋体"/>
                <w:color w:val="auto"/>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□联合体投标的，</w:t>
            </w:r>
            <w:r>
              <w:rPr>
                <w:rFonts w:hint="eastAsia" w:ascii="宋体" w:hAnsi="宋体"/>
                <w:szCs w:val="21"/>
              </w:rPr>
              <w:t>由联合体牵头人提供</w:t>
            </w:r>
            <w:r>
              <w:rPr>
                <w:rFonts w:hint="eastAsia" w:ascii="宋体" w:hAnsi="宋体"/>
                <w:color w:val="auto"/>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color w:val="auto"/>
                <w:highlight w:val="none"/>
              </w:rPr>
            </w:pPr>
            <w:r>
              <w:rPr>
                <w:rFonts w:hint="eastAsia" w:ascii="宋体" w:hAnsi="宋体"/>
                <w:color w:val="auto"/>
                <w:szCs w:val="21"/>
                <w:highlight w:val="none"/>
              </w:rPr>
              <w:t>注：当上述资料中针对同一指标存在不一致时，以工程交工验收合格的证明材料为准。</w:t>
            </w:r>
          </w:p>
          <w:p>
            <w:pPr>
              <w:keepNext w:val="0"/>
              <w:keepLines w:val="0"/>
              <w:pageBreakBefore w:val="0"/>
              <w:kinsoku/>
              <w:wordWrap/>
              <w:overflowPunct/>
              <w:topLinePunct w:val="0"/>
              <w:autoSpaceDE w:val="0"/>
              <w:autoSpaceDN w:val="0"/>
              <w:bidi w:val="0"/>
              <w:adjustRightInd w:val="0"/>
              <w:snapToGrid w:val="0"/>
              <w:spacing w:line="400" w:lineRule="exact"/>
              <w:ind w:firstLine="421" w:firstLineChars="200"/>
              <w:textAlignment w:val="auto"/>
              <w:rPr>
                <w:rFonts w:ascii="宋体" w:hAnsi="宋体" w:cs="宋体"/>
                <w:b/>
                <w:color w:val="auto"/>
                <w:kern w:val="0"/>
                <w:szCs w:val="21"/>
                <w:highlight w:val="none"/>
                <w:lang w:bidi="ar"/>
              </w:rPr>
            </w:pPr>
            <w:r>
              <w:rPr>
                <w:rFonts w:hint="eastAsia" w:ascii="宋体" w:hAnsi="宋体"/>
                <w:b/>
                <w:color w:val="auto"/>
                <w:szCs w:val="21"/>
                <w:highlight w:val="none"/>
              </w:rPr>
              <w:t>□</w:t>
            </w:r>
            <w:r>
              <w:rPr>
                <w:rFonts w:hint="eastAsia" w:ascii="宋体" w:hAnsi="宋体" w:cs="宋体"/>
                <w:b/>
                <w:color w:val="auto"/>
                <w:kern w:val="0"/>
                <w:szCs w:val="21"/>
                <w:highlight w:val="none"/>
                <w:lang w:bidi="ar"/>
              </w:rPr>
              <w:t>6、其他管理和技术人员要求</w:t>
            </w:r>
          </w:p>
          <w:p>
            <w:pPr>
              <w:keepNext w:val="0"/>
              <w:keepLines w:val="0"/>
              <w:pageBreakBefore w:val="0"/>
              <w:kinsoku/>
              <w:wordWrap/>
              <w:overflowPunct/>
              <w:topLinePunct w:val="0"/>
              <w:autoSpaceDE w:val="0"/>
              <w:autoSpaceDN w:val="0"/>
              <w:bidi w:val="0"/>
              <w:adjustRightInd w:val="0"/>
              <w:spacing w:line="400" w:lineRule="exact"/>
              <w:ind w:firstLine="420" w:firstLineChars="200"/>
              <w:textAlignment w:val="auto"/>
              <w:rPr>
                <w:rFonts w:hint="eastAsia" w:ascii="宋体" w:hAnsi="宋体" w:cs="宋体"/>
                <w:i/>
                <w:iCs/>
                <w:color w:val="auto"/>
                <w:szCs w:val="21"/>
                <w:highlight w:val="none"/>
              </w:rPr>
            </w:pPr>
            <w:r>
              <w:rPr>
                <w:rFonts w:hint="eastAsia" w:ascii="宋体" w:hAnsi="宋体" w:cs="宋体"/>
                <w:i/>
                <w:iCs/>
                <w:color w:val="auto"/>
                <w:szCs w:val="21"/>
                <w:highlight w:val="none"/>
              </w:rPr>
              <w:t>[提示:招标人须按行业主管部门要求在该部分明确合同谈判阶段中标人拟提供的人员要求</w:t>
            </w:r>
            <w:r>
              <w:rPr>
                <w:rFonts w:hint="eastAsia" w:ascii="宋体" w:hAnsi="宋体" w:cs="宋体"/>
                <w:i/>
                <w:iCs/>
                <w:color w:val="auto"/>
                <w:szCs w:val="21"/>
                <w:highlight w:val="none"/>
                <w:lang w:eastAsia="zh-CN"/>
              </w:rPr>
              <w:t>。</w:t>
            </w:r>
            <w:r>
              <w:rPr>
                <w:rFonts w:hint="eastAsia" w:ascii="宋体" w:hAnsi="宋体" w:cs="宋体"/>
                <w:i/>
                <w:iCs/>
                <w:color w:val="auto"/>
                <w:szCs w:val="21"/>
                <w:highlight w:val="none"/>
              </w:rPr>
              <w:t>]</w:t>
            </w:r>
          </w:p>
          <w:p>
            <w:pPr>
              <w:keepNext w:val="0"/>
              <w:keepLines w:val="0"/>
              <w:pageBreakBefore w:val="0"/>
              <w:kinsoku/>
              <w:wordWrap/>
              <w:overflowPunct/>
              <w:topLinePunct w:val="0"/>
              <w:autoSpaceDE w:val="0"/>
              <w:autoSpaceDN w:val="0"/>
              <w:bidi w:val="0"/>
              <w:adjustRightInd w:val="0"/>
              <w:spacing w:line="400" w:lineRule="exact"/>
              <w:ind w:firstLine="420" w:firstLineChars="200"/>
              <w:textAlignment w:val="auto"/>
              <w:rPr>
                <w:rFonts w:hint="default" w:ascii="宋体" w:hAnsi="宋体" w:cs="宋体"/>
                <w:color w:val="auto"/>
                <w:szCs w:val="21"/>
                <w:highlight w:val="none"/>
                <w:u w:val="single"/>
              </w:rPr>
            </w:pPr>
            <w:r>
              <w:rPr>
                <w:rFonts w:hint="eastAsia" w:ascii="宋体" w:hAnsi="宋体" w:cs="宋体"/>
                <w:color w:val="auto"/>
                <w:szCs w:val="21"/>
                <w:highlight w:val="none"/>
              </w:rPr>
              <w:t>投标人须自行承诺合同谈判阶段按照招标人要求提供人员名单及相关证明材料。人员要求如下：</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none"/>
                <w:lang w:val="en-US" w:eastAsia="zh-CN"/>
              </w:rPr>
              <w:t>。</w:t>
            </w:r>
          </w:p>
          <w:p>
            <w:pPr>
              <w:keepNext w:val="0"/>
              <w:keepLines w:val="0"/>
              <w:pageBreakBefore w:val="0"/>
              <w:kinsoku/>
              <w:wordWrap/>
              <w:overflowPunct/>
              <w:topLinePunct w:val="0"/>
              <w:autoSpaceDE w:val="0"/>
              <w:autoSpaceDN w:val="0"/>
              <w:bidi w:val="0"/>
              <w:adjustRightInd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提供</w:t>
            </w:r>
            <w:r>
              <w:rPr>
                <w:rFonts w:hint="eastAsia" w:ascii="宋体" w:hAnsi="宋体" w:cs="宋体"/>
                <w:color w:val="auto"/>
                <w:szCs w:val="21"/>
                <w:highlight w:val="none"/>
                <w:lang w:eastAsia="zh-CN"/>
              </w:rPr>
              <w:t>：</w:t>
            </w:r>
            <w:r>
              <w:rPr>
                <w:rFonts w:hint="eastAsia" w:ascii="宋体" w:hAnsi="宋体" w:cs="宋体"/>
                <w:color w:val="auto"/>
                <w:szCs w:val="21"/>
                <w:highlight w:val="none"/>
              </w:rPr>
              <w:t>拟投入其他管理和技术人员承诺</w:t>
            </w:r>
            <w:r>
              <w:rPr>
                <w:rFonts w:hint="eastAsia"/>
                <w:color w:val="auto"/>
                <w:highlight w:val="none"/>
              </w:rPr>
              <w:t>（格式见第九章投标文件格式）</w:t>
            </w:r>
            <w:r>
              <w:rPr>
                <w:rFonts w:hint="eastAsia" w:ascii="宋体" w:hAnsi="宋体" w:cs="宋体"/>
                <w:color w:val="auto"/>
                <w:szCs w:val="21"/>
                <w:highlight w:val="none"/>
              </w:rPr>
              <w:t>。</w:t>
            </w:r>
          </w:p>
          <w:p>
            <w:pPr>
              <w:keepNext w:val="0"/>
              <w:keepLines w:val="0"/>
              <w:pageBreakBefore w:val="0"/>
              <w:kinsoku/>
              <w:wordWrap/>
              <w:overflowPunct/>
              <w:topLinePunct w:val="0"/>
              <w:autoSpaceDE w:val="0"/>
              <w:autoSpaceDN w:val="0"/>
              <w:bidi w:val="0"/>
              <w:adjustRightInd w:val="0"/>
              <w:spacing w:line="400" w:lineRule="exact"/>
              <w:ind w:firstLine="420" w:firstLineChars="200"/>
              <w:textAlignment w:val="auto"/>
              <w:rPr>
                <w:rFonts w:ascii="宋体" w:hAnsi="宋体" w:cs="宋体"/>
                <w:color w:val="auto"/>
                <w:szCs w:val="21"/>
                <w:highlight w:val="none"/>
              </w:rPr>
            </w:pPr>
            <w:r>
              <w:rPr>
                <w:rFonts w:hint="eastAsia" w:ascii="宋体" w:hAnsi="宋体"/>
                <w:kern w:val="0"/>
                <w:szCs w:val="21"/>
              </w:rPr>
              <w:t>□联合体投标的，</w:t>
            </w:r>
            <w:r>
              <w:rPr>
                <w:rFonts w:hint="eastAsia" w:asciiTheme="minorEastAsia" w:hAnsiTheme="minorEastAsia" w:eastAsiaTheme="minorEastAsia" w:cstheme="minorEastAsia"/>
                <w:color w:val="auto"/>
                <w:kern w:val="0"/>
                <w:szCs w:val="21"/>
                <w:highlight w:val="none"/>
              </w:rPr>
              <w:t>由联合体牵头人代表联合体各成员进行承诺</w:t>
            </w:r>
            <w:r>
              <w:rPr>
                <w:rFonts w:hint="eastAsia" w:ascii="宋体" w:hAnsi="宋体"/>
                <w:kern w:val="0"/>
                <w:szCs w:val="21"/>
                <w:lang w:val="en-US" w:eastAsia="zh-CN"/>
              </w:rPr>
              <w:t>。</w:t>
            </w:r>
          </w:p>
          <w:p>
            <w:pPr>
              <w:keepNext w:val="0"/>
              <w:keepLines w:val="0"/>
              <w:pageBreakBefore w:val="0"/>
              <w:kinsoku/>
              <w:wordWrap/>
              <w:overflowPunct/>
              <w:topLinePunct w:val="0"/>
              <w:bidi w:val="0"/>
              <w:spacing w:line="400" w:lineRule="exact"/>
              <w:ind w:firstLine="421" w:firstLineChars="200"/>
              <w:textAlignment w:val="auto"/>
              <w:rPr>
                <w:rFonts w:hint="eastAsia" w:ascii="宋体" w:hAnsi="宋体" w:cs="宋体"/>
                <w:b/>
                <w:color w:val="auto"/>
                <w:kern w:val="0"/>
                <w:szCs w:val="21"/>
                <w:highlight w:val="none"/>
                <w:lang w:bidi="ar"/>
              </w:rPr>
            </w:pPr>
            <w:r>
              <w:rPr>
                <w:rFonts w:hint="eastAsia" w:ascii="宋体" w:hAnsi="宋体"/>
                <w:b/>
                <w:color w:val="auto"/>
                <w:szCs w:val="21"/>
                <w:highlight w:val="none"/>
              </w:rPr>
              <w:t>□</w:t>
            </w:r>
            <w:r>
              <w:rPr>
                <w:rFonts w:hint="eastAsia" w:ascii="宋体" w:hAnsi="宋体" w:cs="宋体"/>
                <w:b/>
                <w:color w:val="auto"/>
                <w:kern w:val="0"/>
                <w:szCs w:val="21"/>
                <w:highlight w:val="none"/>
                <w:lang w:bidi="ar"/>
              </w:rPr>
              <w:t>7、主要机械设备和试验检测设备要求</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i/>
                <w:iCs/>
                <w:color w:val="auto"/>
                <w:szCs w:val="21"/>
                <w:highlight w:val="none"/>
              </w:rPr>
              <w:t>[提示:招标人须按行业主管部门要求在该部分明确合同谈判阶段中标人拟提供的设备要求</w:t>
            </w:r>
            <w:r>
              <w:rPr>
                <w:rFonts w:hint="eastAsia" w:ascii="宋体" w:hAnsi="宋体" w:cs="宋体"/>
                <w:i/>
                <w:iCs/>
                <w:color w:val="auto"/>
                <w:szCs w:val="21"/>
                <w:highlight w:val="none"/>
                <w:lang w:eastAsia="zh-CN"/>
              </w:rPr>
              <w:t>。</w:t>
            </w:r>
            <w:r>
              <w:rPr>
                <w:rFonts w:hint="eastAsia" w:ascii="宋体" w:hAnsi="宋体" w:cs="宋体"/>
                <w:i/>
                <w:iCs/>
                <w:color w:val="auto"/>
                <w:szCs w:val="21"/>
                <w:highlight w:val="none"/>
              </w:rPr>
              <w:t>]</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投标人须自行承诺合同谈判阶段按照招标人要求提供主要设备进场清单，并在合同履行阶段按清单投入主要设备。主要设备清单如下：</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none"/>
                <w:lang w:val="en-US" w:eastAsia="zh-CN"/>
              </w:rPr>
              <w:t>。</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提供</w:t>
            </w:r>
            <w:r>
              <w:rPr>
                <w:rFonts w:hint="eastAsia" w:ascii="宋体" w:hAnsi="宋体" w:cs="宋体"/>
                <w:color w:val="auto"/>
                <w:szCs w:val="21"/>
                <w:highlight w:val="none"/>
                <w:lang w:eastAsia="zh-CN"/>
              </w:rPr>
              <w:t>：</w:t>
            </w:r>
            <w:r>
              <w:rPr>
                <w:rFonts w:hint="eastAsia" w:ascii="宋体" w:hAnsi="宋体" w:cs="宋体"/>
                <w:color w:val="auto"/>
                <w:szCs w:val="21"/>
                <w:highlight w:val="none"/>
              </w:rPr>
              <w:t>拟投入主要机械设备和试验检测设备承诺</w:t>
            </w:r>
            <w:r>
              <w:rPr>
                <w:rFonts w:hint="eastAsia"/>
                <w:color w:val="auto"/>
                <w:highlight w:val="none"/>
              </w:rPr>
              <w:t>（格式见第九章投标文件格式）</w:t>
            </w:r>
            <w:r>
              <w:rPr>
                <w:rFonts w:hint="eastAsia" w:ascii="宋体" w:hAnsi="宋体" w:cs="宋体"/>
                <w:color w:val="auto"/>
                <w:szCs w:val="21"/>
                <w:highlight w:val="none"/>
              </w:rPr>
              <w:t>。</w:t>
            </w:r>
          </w:p>
          <w:p>
            <w:pPr>
              <w:keepNext w:val="0"/>
              <w:keepLines w:val="0"/>
              <w:pageBreakBefore w:val="0"/>
              <w:kinsoku/>
              <w:wordWrap/>
              <w:overflowPunct/>
              <w:topLinePunct w:val="0"/>
              <w:bidi w:val="0"/>
              <w:spacing w:line="400" w:lineRule="exact"/>
              <w:ind w:firstLine="420" w:firstLineChars="200"/>
              <w:textAlignment w:val="auto"/>
              <w:rPr>
                <w:rFonts w:ascii="宋体" w:hAnsi="宋体" w:cs="宋体"/>
                <w:color w:val="auto"/>
                <w:szCs w:val="21"/>
                <w:highlight w:val="none"/>
              </w:rPr>
            </w:pPr>
            <w:r>
              <w:rPr>
                <w:rFonts w:hint="eastAsia" w:ascii="宋体" w:hAnsi="宋体"/>
                <w:kern w:val="0"/>
                <w:szCs w:val="21"/>
              </w:rPr>
              <w:t>□联合体投标的，</w:t>
            </w:r>
            <w:r>
              <w:rPr>
                <w:rFonts w:hint="eastAsia" w:asciiTheme="minorEastAsia" w:hAnsiTheme="minorEastAsia" w:eastAsiaTheme="minorEastAsia" w:cstheme="minorEastAsia"/>
                <w:color w:val="auto"/>
                <w:kern w:val="0"/>
                <w:szCs w:val="21"/>
                <w:highlight w:val="none"/>
              </w:rPr>
              <w:t>由联合体牵头人代表联合体各成员进行承诺</w:t>
            </w:r>
            <w:r>
              <w:rPr>
                <w:rFonts w:hint="eastAsia" w:ascii="宋体" w:hAnsi="宋体"/>
                <w:kern w:val="0"/>
                <w:szCs w:val="21"/>
                <w:lang w:val="en-US" w:eastAsia="zh-CN"/>
              </w:rPr>
              <w:t>。</w:t>
            </w:r>
          </w:p>
          <w:p>
            <w:pPr>
              <w:keepNext w:val="0"/>
              <w:keepLines w:val="0"/>
              <w:pageBreakBefore w:val="0"/>
              <w:kinsoku/>
              <w:wordWrap/>
              <w:overflowPunct/>
              <w:topLinePunct w:val="0"/>
              <w:autoSpaceDE w:val="0"/>
              <w:autoSpaceDN w:val="0"/>
              <w:bidi w:val="0"/>
              <w:adjustRightInd w:val="0"/>
              <w:snapToGrid w:val="0"/>
              <w:spacing w:line="400" w:lineRule="exact"/>
              <w:ind w:firstLine="421" w:firstLineChars="200"/>
              <w:textAlignment w:val="auto"/>
              <w:rPr>
                <w:rFonts w:hint="eastAsia" w:ascii="宋体" w:hAnsi="宋体" w:cs="宋体"/>
                <w:b/>
                <w:color w:val="auto"/>
                <w:kern w:val="0"/>
                <w:szCs w:val="21"/>
                <w:highlight w:val="none"/>
                <w:lang w:val="en-US" w:eastAsia="zh-CN" w:bidi="ar"/>
              </w:rPr>
            </w:pPr>
            <w:r>
              <w:rPr>
                <w:rFonts w:hint="eastAsia" w:ascii="宋体" w:hAnsi="宋体" w:cs="宋体"/>
                <w:b/>
                <w:color w:val="auto"/>
                <w:kern w:val="0"/>
                <w:szCs w:val="21"/>
                <w:highlight w:val="none"/>
                <w:lang w:bidi="ar"/>
              </w:rPr>
              <w:t>8、</w:t>
            </w:r>
            <w:r>
              <w:rPr>
                <w:rFonts w:hint="eastAsia" w:ascii="宋体" w:hAnsi="宋体" w:cs="宋体"/>
                <w:b/>
                <w:color w:val="auto"/>
                <w:kern w:val="0"/>
                <w:szCs w:val="21"/>
                <w:highlight w:val="none"/>
                <w:lang w:val="en-US" w:eastAsia="zh-CN" w:bidi="ar"/>
              </w:rPr>
              <w:t>其他要求</w:t>
            </w:r>
          </w:p>
          <w:p>
            <w:pPr>
              <w:keepNext w:val="0"/>
              <w:keepLines w:val="0"/>
              <w:pageBreakBefore w:val="0"/>
              <w:kinsoku/>
              <w:wordWrap/>
              <w:overflowPunct/>
              <w:topLinePunct w:val="0"/>
              <w:autoSpaceDE w:val="0"/>
              <w:autoSpaceDN w:val="0"/>
              <w:bidi w:val="0"/>
              <w:adjustRightInd w:val="0"/>
              <w:snapToGrid w:val="0"/>
              <w:spacing w:line="400" w:lineRule="exact"/>
              <w:ind w:firstLine="421" w:firstLineChars="200"/>
              <w:textAlignment w:val="auto"/>
              <w:rPr>
                <w:rFonts w:ascii="宋体" w:hAnsi="宋体" w:cs="宋体"/>
                <w:b/>
                <w:color w:val="auto"/>
                <w:kern w:val="0"/>
                <w:szCs w:val="21"/>
                <w:highlight w:val="none"/>
                <w:lang w:bidi="ar"/>
              </w:rPr>
            </w:pPr>
            <w:r>
              <w:rPr>
                <w:rFonts w:hint="eastAsia" w:ascii="宋体" w:hAnsi="宋体"/>
                <w:b/>
                <w:bCs/>
                <w:kern w:val="0"/>
                <w:szCs w:val="21"/>
                <w:lang w:val="en-US" w:eastAsia="zh-CN"/>
              </w:rPr>
              <w:t>（1）法定代表人或</w:t>
            </w:r>
            <w:r>
              <w:rPr>
                <w:rFonts w:hint="eastAsia" w:ascii="宋体" w:hAnsi="宋体" w:cs="宋体"/>
                <w:b/>
                <w:color w:val="auto"/>
                <w:kern w:val="0"/>
                <w:szCs w:val="21"/>
                <w:highlight w:val="none"/>
                <w:lang w:bidi="ar"/>
              </w:rPr>
              <w:t>委托代理人：</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kern w:val="0"/>
                <w:szCs w:val="21"/>
                <w:highlight w:val="none"/>
                <w:lang w:val="en-US" w:eastAsia="zh-CN"/>
              </w:rPr>
            </w:pPr>
            <w:r>
              <w:rPr>
                <w:rFonts w:hint="eastAsia" w:ascii="宋体" w:hAnsi="宋体"/>
                <w:kern w:val="0"/>
                <w:szCs w:val="21"/>
                <w:highlight w:val="none"/>
                <w:lang w:val="en-US" w:eastAsia="zh-CN"/>
              </w:rPr>
              <w:t>法定代表人或</w:t>
            </w:r>
            <w:r>
              <w:rPr>
                <w:rFonts w:hint="eastAsia" w:ascii="宋体" w:hAnsi="宋体"/>
                <w:i w:val="0"/>
                <w:iCs/>
                <w:color w:val="auto"/>
                <w:kern w:val="0"/>
                <w:szCs w:val="21"/>
                <w:highlight w:val="none"/>
              </w:rPr>
              <w:t>委托代理人</w:t>
            </w:r>
            <w:r>
              <w:rPr>
                <w:rFonts w:hint="eastAsia" w:ascii="宋体" w:hAnsi="宋体"/>
                <w:i w:val="0"/>
                <w:iCs/>
                <w:color w:val="auto"/>
                <w:kern w:val="0"/>
                <w:szCs w:val="21"/>
                <w:highlight w:val="none"/>
                <w:lang w:val="en-US" w:eastAsia="zh-CN"/>
              </w:rPr>
              <w:t>代表</w:t>
            </w:r>
            <w:r>
              <w:rPr>
                <w:rFonts w:hint="eastAsia" w:ascii="宋体" w:hAnsi="宋体"/>
                <w:i w:val="0"/>
                <w:iCs/>
                <w:color w:val="auto"/>
                <w:kern w:val="0"/>
                <w:szCs w:val="21"/>
                <w:highlight w:val="none"/>
              </w:rPr>
              <w:t>投标人签署、澄清、说明、补正、递交、撤回、修改本项目投标文件、签订合同和处理有关事宜，其法律后果由投标人承担。</w:t>
            </w:r>
            <w:r>
              <w:rPr>
                <w:rFonts w:ascii="宋体" w:hAnsi="宋体"/>
                <w:kern w:val="0"/>
                <w:szCs w:val="21"/>
              </w:rPr>
              <w:t>委托代理人</w:t>
            </w:r>
            <w:r>
              <w:rPr>
                <w:rFonts w:hint="eastAsia" w:ascii="宋体" w:hAnsi="宋体"/>
                <w:kern w:val="0"/>
                <w:szCs w:val="21"/>
                <w:lang w:val="en-US" w:eastAsia="zh-CN"/>
              </w:rPr>
              <w:t>须是</w:t>
            </w:r>
            <w:r>
              <w:rPr>
                <w:rFonts w:ascii="宋体" w:hAnsi="宋体"/>
                <w:kern w:val="0"/>
                <w:szCs w:val="21"/>
              </w:rPr>
              <w:t>投标单位</w:t>
            </w:r>
            <w:r>
              <w:rPr>
                <w:rFonts w:hint="eastAsia" w:ascii="宋体" w:hAnsi="宋体"/>
                <w:kern w:val="0"/>
                <w:szCs w:val="21"/>
              </w:rPr>
              <w:t>人员</w:t>
            </w:r>
            <w:r>
              <w:rPr>
                <w:rFonts w:hint="eastAsia" w:ascii="宋体" w:hAnsi="宋体"/>
                <w:kern w:val="0"/>
                <w:szCs w:val="21"/>
                <w:lang w:eastAsia="zh-CN"/>
              </w:rPr>
              <w:t>。</w:t>
            </w:r>
          </w:p>
          <w:p>
            <w:pPr>
              <w:keepNext w:val="0"/>
              <w:keepLines w:val="0"/>
              <w:pageBreakBefore w:val="0"/>
              <w:kinsoku/>
              <w:wordWrap/>
              <w:overflowPunct/>
              <w:topLinePunct w:val="0"/>
              <w:bidi w:val="0"/>
              <w:spacing w:line="400" w:lineRule="exact"/>
              <w:ind w:firstLine="420" w:firstLineChars="200"/>
              <w:textAlignment w:val="auto"/>
              <w:rPr>
                <w:rFonts w:ascii="宋体" w:hAnsi="宋体" w:cs="宋体"/>
                <w:color w:val="auto"/>
                <w:szCs w:val="21"/>
                <w:highlight w:val="none"/>
              </w:rPr>
            </w:pPr>
            <w:r>
              <w:rPr>
                <w:rFonts w:hint="eastAsia" w:ascii="宋体" w:hAnsi="宋体"/>
                <w:kern w:val="0"/>
                <w:szCs w:val="21"/>
                <w:highlight w:val="none"/>
                <w:lang w:val="en-US" w:eastAsia="zh-CN"/>
              </w:rPr>
              <w:t>提供：</w:t>
            </w:r>
            <w:r>
              <w:rPr>
                <w:rFonts w:hint="eastAsia" w:ascii="宋体" w:hAnsi="宋体"/>
                <w:kern w:val="0"/>
                <w:szCs w:val="21"/>
                <w:highlight w:val="none"/>
              </w:rPr>
              <w:t>法定代表人身份证明</w:t>
            </w:r>
            <w:r>
              <w:rPr>
                <w:rFonts w:hint="eastAsia" w:ascii="宋体" w:hAnsi="宋体"/>
                <w:szCs w:val="21"/>
                <w:highlight w:val="none"/>
              </w:rPr>
              <w:t>（格式见第</w:t>
            </w:r>
            <w:r>
              <w:rPr>
                <w:rFonts w:hint="eastAsia" w:ascii="宋体" w:hAnsi="宋体"/>
                <w:szCs w:val="21"/>
                <w:highlight w:val="none"/>
                <w:lang w:val="en-US" w:eastAsia="zh-CN"/>
              </w:rPr>
              <w:t>九</w:t>
            </w:r>
            <w:r>
              <w:rPr>
                <w:rFonts w:hint="eastAsia" w:ascii="宋体" w:hAnsi="宋体"/>
                <w:szCs w:val="21"/>
                <w:highlight w:val="none"/>
              </w:rPr>
              <w:t>章投标文件格式）</w:t>
            </w:r>
            <w:r>
              <w:rPr>
                <w:rFonts w:hint="eastAsia" w:ascii="宋体" w:hAnsi="宋体"/>
                <w:kern w:val="0"/>
                <w:szCs w:val="21"/>
                <w:highlight w:val="none"/>
                <w:lang w:eastAsia="zh-CN"/>
              </w:rPr>
              <w:t>。</w:t>
            </w:r>
            <w:r>
              <w:rPr>
                <w:rFonts w:hint="eastAsia" w:ascii="宋体" w:hAnsi="宋体"/>
                <w:kern w:val="0"/>
                <w:szCs w:val="21"/>
                <w:highlight w:val="none"/>
                <w:lang w:val="en-US" w:eastAsia="zh-CN"/>
              </w:rPr>
              <w:t>法定代表人委托代理人投标的，还须提供</w:t>
            </w:r>
            <w:r>
              <w:rPr>
                <w:rFonts w:hint="eastAsia" w:ascii="宋体" w:hAnsi="宋体"/>
                <w:kern w:val="0"/>
                <w:szCs w:val="21"/>
                <w:highlight w:val="none"/>
              </w:rPr>
              <w:t>授权委托书</w:t>
            </w:r>
            <w:r>
              <w:rPr>
                <w:rFonts w:hint="eastAsia" w:ascii="宋体" w:hAnsi="宋体"/>
                <w:szCs w:val="21"/>
                <w:highlight w:val="none"/>
              </w:rPr>
              <w:t>（格式见第</w:t>
            </w:r>
            <w:r>
              <w:rPr>
                <w:rFonts w:hint="eastAsia" w:ascii="宋体" w:hAnsi="宋体"/>
                <w:szCs w:val="21"/>
                <w:highlight w:val="none"/>
                <w:lang w:val="en-US" w:eastAsia="zh-CN"/>
              </w:rPr>
              <w:t>九</w:t>
            </w:r>
            <w:r>
              <w:rPr>
                <w:rFonts w:hint="eastAsia" w:ascii="宋体" w:hAnsi="宋体"/>
                <w:szCs w:val="21"/>
                <w:highlight w:val="none"/>
              </w:rPr>
              <w:t>章投标文件格式）</w:t>
            </w:r>
            <w:r>
              <w:rPr>
                <w:rFonts w:hint="eastAsia" w:ascii="宋体" w:hAnsi="宋体"/>
                <w:kern w:val="0"/>
                <w:szCs w:val="21"/>
                <w:highlight w:val="none"/>
                <w:lang w:eastAsia="zh-CN"/>
              </w:rPr>
              <w:t>、</w:t>
            </w:r>
            <w:r>
              <w:rPr>
                <w:rFonts w:hint="eastAsia" w:ascii="宋体" w:hAnsi="宋体"/>
                <w:kern w:val="0"/>
                <w:szCs w:val="21"/>
                <w:highlight w:val="none"/>
              </w:rPr>
              <w:t>投标人为该</w:t>
            </w:r>
            <w:r>
              <w:rPr>
                <w:rFonts w:ascii="宋体" w:hAnsi="宋体"/>
                <w:kern w:val="0"/>
                <w:szCs w:val="21"/>
                <w:highlight w:val="none"/>
              </w:rPr>
              <w:t>委托代理人</w:t>
            </w:r>
            <w:r>
              <w:rPr>
                <w:rFonts w:hint="eastAsia" w:ascii="宋体" w:hAnsi="宋体"/>
                <w:kern w:val="0"/>
                <w:szCs w:val="21"/>
                <w:highlight w:val="none"/>
              </w:rPr>
              <w:t>缴纳的养老保险证明</w:t>
            </w:r>
            <w:r>
              <w:rPr>
                <w:rFonts w:hint="eastAsia" w:ascii="宋体" w:hAnsi="宋体" w:cs="宋体"/>
                <w:color w:val="auto"/>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olor w:val="auto"/>
                <w:highlight w:val="none"/>
              </w:rPr>
              <w:t>□联合体投标的，</w:t>
            </w:r>
            <w:r>
              <w:rPr>
                <w:rFonts w:hint="eastAsia" w:ascii="宋体" w:hAnsi="宋体" w:cs="宋体"/>
                <w:color w:val="auto"/>
                <w:szCs w:val="21"/>
                <w:highlight w:val="none"/>
              </w:rPr>
              <w:t>由联合体牵头人委派</w:t>
            </w:r>
            <w:r>
              <w:rPr>
                <w:rFonts w:hint="eastAsia" w:ascii="宋体" w:hAnsi="宋体"/>
                <w:kern w:val="0"/>
                <w:szCs w:val="21"/>
                <w:lang w:val="en-US" w:eastAsia="zh-CN"/>
              </w:rPr>
              <w:t>本单位人员作为委托</w:t>
            </w:r>
            <w:r>
              <w:rPr>
                <w:rFonts w:hint="eastAsia" w:ascii="宋体" w:hAnsi="宋体"/>
                <w:kern w:val="0"/>
                <w:szCs w:val="21"/>
              </w:rPr>
              <w:t>代理人</w:t>
            </w:r>
            <w:r>
              <w:rPr>
                <w:rFonts w:hint="eastAsia" w:ascii="宋体" w:hAnsi="宋体" w:cs="宋体"/>
                <w:color w:val="auto"/>
                <w:szCs w:val="21"/>
                <w:highlight w:val="none"/>
              </w:rPr>
              <w:t>。</w:t>
            </w:r>
          </w:p>
          <w:p>
            <w:pPr>
              <w:keepNext w:val="0"/>
              <w:keepLines w:val="0"/>
              <w:pageBreakBefore w:val="0"/>
              <w:tabs>
                <w:tab w:val="left" w:pos="3840"/>
                <w:tab w:val="left" w:pos="5300"/>
              </w:tabs>
              <w:kinsoku/>
              <w:wordWrap/>
              <w:overflowPunct/>
              <w:topLinePunct w:val="0"/>
              <w:autoSpaceDE w:val="0"/>
              <w:autoSpaceDN w:val="0"/>
              <w:bidi w:val="0"/>
              <w:adjustRightInd w:val="0"/>
              <w:snapToGrid w:val="0"/>
              <w:spacing w:line="400" w:lineRule="exact"/>
              <w:ind w:firstLine="421" w:firstLineChars="200"/>
              <w:jc w:val="left"/>
              <w:textAlignment w:val="auto"/>
              <w:rPr>
                <w:rFonts w:hint="eastAsia" w:ascii="宋体" w:hAnsi="宋体" w:eastAsia="宋体"/>
                <w:snapToGrid w:val="0"/>
                <w:kern w:val="0"/>
                <w:szCs w:val="21"/>
                <w:highlight w:val="none"/>
                <w:lang w:val="en-US" w:eastAsia="zh-CN"/>
              </w:rPr>
            </w:pPr>
            <w:r>
              <w:rPr>
                <w:rFonts w:hint="eastAsia" w:ascii="宋体" w:hAnsi="宋体"/>
                <w:b/>
                <w:bCs/>
                <w:snapToGrid w:val="0"/>
                <w:kern w:val="0"/>
                <w:szCs w:val="21"/>
                <w:highlight w:val="none"/>
              </w:rPr>
              <w:t>□</w:t>
            </w:r>
            <w:r>
              <w:rPr>
                <w:rFonts w:hint="eastAsia" w:ascii="宋体" w:hAnsi="宋体"/>
                <w:b/>
                <w:bCs/>
                <w:snapToGrid w:val="0"/>
                <w:kern w:val="0"/>
                <w:szCs w:val="21"/>
                <w:highlight w:val="none"/>
                <w:lang w:val="en-US" w:eastAsia="zh-CN"/>
              </w:rPr>
              <w:t>（2）</w:t>
            </w:r>
            <w:r>
              <w:rPr>
                <w:rFonts w:hint="eastAsia" w:ascii="宋体" w:hAnsi="宋体"/>
                <w:b/>
                <w:bCs/>
                <w:snapToGrid w:val="0"/>
                <w:kern w:val="0"/>
                <w:szCs w:val="21"/>
                <w:highlight w:val="none"/>
              </w:rPr>
              <w:t>专门面向中小企业预留的实施方式</w:t>
            </w:r>
            <w:r>
              <w:rPr>
                <w:rFonts w:hint="eastAsia" w:ascii="宋体" w:hAnsi="宋体"/>
                <w:snapToGrid w:val="0"/>
                <w:kern w:val="0"/>
                <w:szCs w:val="21"/>
                <w:highlight w:val="none"/>
              </w:rPr>
              <w:t>：</w:t>
            </w:r>
            <w:r>
              <w:rPr>
                <w:rFonts w:hint="eastAsia" w:ascii="宋体" w:hAnsi="宋体"/>
                <w:i/>
                <w:iCs/>
                <w:snapToGrid w:val="0"/>
                <w:kern w:val="0"/>
                <w:szCs w:val="21"/>
                <w:highlight w:val="none"/>
              </w:rPr>
              <w:t>[提示：招标人可选择以下三种方式之一</w:t>
            </w:r>
            <w:r>
              <w:rPr>
                <w:rFonts w:hint="eastAsia" w:ascii="宋体" w:hAnsi="宋体"/>
                <w:i/>
                <w:iCs/>
                <w:snapToGrid w:val="0"/>
                <w:kern w:val="0"/>
                <w:szCs w:val="21"/>
                <w:highlight w:val="none"/>
                <w:lang w:val="en-US" w:eastAsia="zh-CN"/>
              </w:rPr>
              <w:t>。</w:t>
            </w:r>
            <w:r>
              <w:rPr>
                <w:rFonts w:hint="eastAsia" w:ascii="宋体" w:hAnsi="宋体"/>
                <w:i/>
                <w:iCs/>
                <w:snapToGrid w:val="0"/>
                <w:kern w:val="0"/>
                <w:szCs w:val="21"/>
                <w:highlight w:val="none"/>
                <w:u w:val="none"/>
              </w:rPr>
              <w:t>2025年、2026年执行不低于40%的比例，之后年度执行不低于30%的比例</w:t>
            </w:r>
            <w:r>
              <w:rPr>
                <w:rFonts w:hint="eastAsia" w:ascii="宋体" w:hAnsi="宋体"/>
                <w:i/>
                <w:iCs/>
                <w:snapToGrid w:val="0"/>
                <w:kern w:val="0"/>
                <w:szCs w:val="21"/>
                <w:highlight w:val="none"/>
                <w:u w:val="none"/>
                <w:lang w:eastAsia="zh-CN"/>
              </w:rPr>
              <w:t>。</w:t>
            </w:r>
            <w:r>
              <w:rPr>
                <w:rFonts w:hint="eastAsia" w:ascii="宋体" w:hAnsi="宋体"/>
                <w:i/>
                <w:iCs/>
                <w:snapToGrid w:val="0"/>
                <w:kern w:val="0"/>
                <w:szCs w:val="21"/>
                <w:highlight w:val="none"/>
                <w:lang w:val="en-US" w:eastAsia="zh-CN"/>
              </w:rPr>
              <w:t>]</w:t>
            </w:r>
          </w:p>
          <w:p>
            <w:pPr>
              <w:keepNext w:val="0"/>
              <w:keepLines w:val="0"/>
              <w:pageBreakBefore w:val="0"/>
              <w:tabs>
                <w:tab w:val="left" w:pos="3840"/>
                <w:tab w:val="left" w:pos="5300"/>
              </w:tabs>
              <w:kinsoku/>
              <w:wordWrap/>
              <w:overflowPunct/>
              <w:topLinePunct w:val="0"/>
              <w:autoSpaceDE w:val="0"/>
              <w:autoSpaceDN w:val="0"/>
              <w:bidi w:val="0"/>
              <w:adjustRightInd w:val="0"/>
              <w:snapToGrid w:val="0"/>
              <w:spacing w:line="400" w:lineRule="exact"/>
              <w:ind w:firstLine="420" w:firstLineChars="200"/>
              <w:jc w:val="left"/>
              <w:textAlignment w:val="auto"/>
              <w:rPr>
                <w:rFonts w:hint="eastAsia" w:ascii="宋体" w:hAnsi="宋体"/>
                <w:snapToGrid w:val="0"/>
                <w:kern w:val="0"/>
                <w:szCs w:val="21"/>
                <w:highlight w:val="none"/>
                <w:lang w:eastAsia="zh-CN"/>
              </w:rPr>
            </w:pPr>
            <w:r>
              <w:rPr>
                <w:rFonts w:hint="eastAsia" w:ascii="宋体" w:hAnsi="宋体"/>
                <w:snapToGrid w:val="0"/>
                <w:kern w:val="0"/>
                <w:szCs w:val="21"/>
                <w:highlight w:val="none"/>
              </w:rPr>
              <w:t>□</w:t>
            </w:r>
            <w:r>
              <w:rPr>
                <w:rFonts w:hint="eastAsia" w:ascii="宋体" w:hAnsi="宋体"/>
                <w:snapToGrid w:val="0"/>
                <w:kern w:val="0"/>
                <w:szCs w:val="21"/>
                <w:highlight w:val="none"/>
                <w:lang w:val="en-US" w:eastAsia="zh-CN"/>
              </w:rPr>
              <w:t>方式一：</w:t>
            </w:r>
            <w:r>
              <w:rPr>
                <w:rFonts w:hint="eastAsia" w:ascii="宋体" w:hAnsi="宋体"/>
                <w:snapToGrid w:val="0"/>
                <w:kern w:val="0"/>
                <w:szCs w:val="21"/>
                <w:highlight w:val="none"/>
              </w:rPr>
              <w:t>本项目整体面向中小企业</w:t>
            </w:r>
            <w:r>
              <w:rPr>
                <w:rFonts w:hint="eastAsia" w:ascii="宋体" w:hAnsi="宋体"/>
                <w:snapToGrid w:val="0"/>
                <w:kern w:val="0"/>
                <w:szCs w:val="21"/>
                <w:highlight w:val="none"/>
                <w:lang w:eastAsia="zh-CN"/>
              </w:rPr>
              <w:t>。</w:t>
            </w:r>
          </w:p>
          <w:p>
            <w:pPr>
              <w:keepNext w:val="0"/>
              <w:keepLines w:val="0"/>
              <w:pageBreakBefore w:val="0"/>
              <w:tabs>
                <w:tab w:val="left" w:pos="3840"/>
                <w:tab w:val="left" w:pos="5300"/>
              </w:tabs>
              <w:kinsoku/>
              <w:wordWrap/>
              <w:overflowPunct/>
              <w:topLinePunct w:val="0"/>
              <w:autoSpaceDE w:val="0"/>
              <w:autoSpaceDN w:val="0"/>
              <w:bidi w:val="0"/>
              <w:adjustRightInd w:val="0"/>
              <w:snapToGrid w:val="0"/>
              <w:spacing w:line="400" w:lineRule="exact"/>
              <w:ind w:firstLine="420" w:firstLineChars="200"/>
              <w:jc w:val="left"/>
              <w:textAlignment w:val="auto"/>
              <w:rPr>
                <w:rFonts w:hint="eastAsia" w:ascii="宋体" w:hAnsi="宋体"/>
                <w:snapToGrid w:val="0"/>
                <w:kern w:val="0"/>
                <w:szCs w:val="21"/>
                <w:highlight w:val="none"/>
                <w:lang w:eastAsia="zh-CN"/>
              </w:rPr>
            </w:pPr>
            <w:r>
              <w:rPr>
                <w:rFonts w:hint="eastAsia" w:ascii="宋体" w:hAnsi="宋体"/>
                <w:snapToGrid w:val="0"/>
                <w:kern w:val="0"/>
                <w:szCs w:val="21"/>
                <w:highlight w:val="none"/>
                <w:lang w:val="en-US" w:eastAsia="zh-CN"/>
              </w:rPr>
              <w:t>提供：</w:t>
            </w:r>
            <w:r>
              <w:rPr>
                <w:rFonts w:hint="eastAsia" w:ascii="宋体" w:hAnsi="宋体"/>
                <w:snapToGrid w:val="0"/>
                <w:kern w:val="0"/>
                <w:szCs w:val="21"/>
                <w:highlight w:val="none"/>
              </w:rPr>
              <w:t>《</w:t>
            </w:r>
            <w:r>
              <w:rPr>
                <w:rFonts w:hint="eastAsia" w:ascii="宋体" w:hAnsi="宋体"/>
                <w:snapToGrid w:val="0"/>
                <w:kern w:val="0"/>
                <w:szCs w:val="21"/>
                <w:highlight w:val="none"/>
                <w:lang w:eastAsia="zh-CN"/>
              </w:rPr>
              <w:t>中小企业声明函</w:t>
            </w:r>
            <w:r>
              <w:rPr>
                <w:rFonts w:hint="eastAsia" w:ascii="宋体" w:hAnsi="宋体"/>
                <w:snapToGrid w:val="0"/>
                <w:kern w:val="0"/>
                <w:szCs w:val="21"/>
                <w:highlight w:val="none"/>
              </w:rPr>
              <w:t>》</w:t>
            </w:r>
            <w:r>
              <w:rPr>
                <w:rFonts w:hint="eastAsia" w:ascii="宋体" w:hAnsi="宋体"/>
                <w:snapToGrid w:val="0"/>
                <w:kern w:val="0"/>
                <w:szCs w:val="21"/>
                <w:highlight w:val="none"/>
                <w:lang w:eastAsia="zh-CN"/>
              </w:rPr>
              <w:t>（</w:t>
            </w:r>
            <w:r>
              <w:rPr>
                <w:rFonts w:hint="eastAsia" w:ascii="宋体" w:hAnsi="宋体"/>
                <w:szCs w:val="21"/>
                <w:highlight w:val="none"/>
              </w:rPr>
              <w:t>格式见第</w:t>
            </w:r>
            <w:r>
              <w:rPr>
                <w:rFonts w:hint="eastAsia" w:ascii="宋体" w:hAnsi="宋体"/>
                <w:szCs w:val="21"/>
                <w:highlight w:val="none"/>
                <w:lang w:val="en-US" w:eastAsia="zh-CN"/>
              </w:rPr>
              <w:t>九</w:t>
            </w:r>
            <w:r>
              <w:rPr>
                <w:rFonts w:hint="eastAsia" w:ascii="宋体" w:hAnsi="宋体"/>
                <w:szCs w:val="21"/>
                <w:highlight w:val="none"/>
              </w:rPr>
              <w:t>章投标文件格式）</w:t>
            </w:r>
            <w:r>
              <w:rPr>
                <w:rFonts w:hint="eastAsia" w:ascii="宋体" w:hAnsi="宋体"/>
                <w:snapToGrid w:val="0"/>
                <w:kern w:val="0"/>
                <w:szCs w:val="21"/>
                <w:highlight w:val="none"/>
                <w:lang w:eastAsia="zh-CN"/>
              </w:rPr>
              <w:t>。</w:t>
            </w:r>
          </w:p>
          <w:p>
            <w:pPr>
              <w:keepNext w:val="0"/>
              <w:keepLines w:val="0"/>
              <w:pageBreakBefore w:val="0"/>
              <w:tabs>
                <w:tab w:val="left" w:pos="3840"/>
                <w:tab w:val="left" w:pos="5300"/>
              </w:tabs>
              <w:kinsoku/>
              <w:wordWrap/>
              <w:overflowPunct/>
              <w:topLinePunct w:val="0"/>
              <w:autoSpaceDE w:val="0"/>
              <w:autoSpaceDN w:val="0"/>
              <w:bidi w:val="0"/>
              <w:adjustRightInd w:val="0"/>
              <w:snapToGrid w:val="0"/>
              <w:spacing w:line="400" w:lineRule="exact"/>
              <w:ind w:firstLine="420" w:firstLineChars="200"/>
              <w:jc w:val="left"/>
              <w:textAlignment w:val="auto"/>
              <w:rPr>
                <w:rFonts w:hint="eastAsia" w:ascii="宋体" w:hAnsi="宋体" w:eastAsia="宋体"/>
                <w:snapToGrid w:val="0"/>
                <w:kern w:val="0"/>
                <w:szCs w:val="21"/>
                <w:highlight w:val="none"/>
                <w:lang w:val="en-US" w:eastAsia="zh-CN"/>
              </w:rPr>
            </w:pPr>
            <w:r>
              <w:rPr>
                <w:rFonts w:hint="eastAsia" w:ascii="宋体" w:hAnsi="宋体"/>
                <w:snapToGrid w:val="0"/>
                <w:kern w:val="0"/>
                <w:szCs w:val="21"/>
                <w:highlight w:val="none"/>
                <w:lang w:eastAsia="zh-CN"/>
              </w:rPr>
              <w:t>□联合体投标的，由联合体</w:t>
            </w:r>
            <w:r>
              <w:rPr>
                <w:rFonts w:hint="eastAsia" w:ascii="宋体" w:hAnsi="宋体"/>
                <w:snapToGrid w:val="0"/>
                <w:kern w:val="0"/>
                <w:szCs w:val="21"/>
                <w:highlight w:val="none"/>
                <w:lang w:val="en-US" w:eastAsia="zh-CN"/>
              </w:rPr>
              <w:t>各成员分别</w:t>
            </w:r>
            <w:r>
              <w:rPr>
                <w:rFonts w:hint="eastAsia" w:ascii="宋体" w:hAnsi="宋体"/>
                <w:snapToGrid w:val="0"/>
                <w:kern w:val="0"/>
                <w:szCs w:val="21"/>
                <w:highlight w:val="none"/>
                <w:lang w:eastAsia="zh-CN"/>
              </w:rPr>
              <w:t>提供。</w:t>
            </w:r>
          </w:p>
          <w:p>
            <w:pPr>
              <w:keepNext w:val="0"/>
              <w:keepLines w:val="0"/>
              <w:pageBreakBefore w:val="0"/>
              <w:tabs>
                <w:tab w:val="left" w:pos="3840"/>
                <w:tab w:val="left" w:pos="5300"/>
              </w:tabs>
              <w:kinsoku/>
              <w:wordWrap/>
              <w:overflowPunct/>
              <w:topLinePunct w:val="0"/>
              <w:autoSpaceDE w:val="0"/>
              <w:autoSpaceDN w:val="0"/>
              <w:bidi w:val="0"/>
              <w:adjustRightInd w:val="0"/>
              <w:snapToGrid w:val="0"/>
              <w:spacing w:line="400" w:lineRule="exact"/>
              <w:ind w:firstLine="420" w:firstLineChars="200"/>
              <w:jc w:val="left"/>
              <w:textAlignment w:val="auto"/>
              <w:rPr>
                <w:rFonts w:hint="eastAsia" w:ascii="宋体" w:hAnsi="宋体"/>
                <w:snapToGrid w:val="0"/>
                <w:kern w:val="0"/>
                <w:szCs w:val="21"/>
                <w:highlight w:val="none"/>
                <w:lang w:val="en-US" w:eastAsia="zh-CN"/>
              </w:rPr>
            </w:pPr>
            <w:r>
              <w:rPr>
                <w:rFonts w:hint="eastAsia" w:ascii="宋体" w:hAnsi="宋体"/>
                <w:snapToGrid w:val="0"/>
                <w:kern w:val="0"/>
                <w:szCs w:val="21"/>
                <w:highlight w:val="none"/>
              </w:rPr>
              <w:t>□</w:t>
            </w:r>
            <w:r>
              <w:rPr>
                <w:rFonts w:hint="eastAsia" w:ascii="宋体" w:hAnsi="宋体"/>
                <w:snapToGrid w:val="0"/>
                <w:kern w:val="0"/>
                <w:szCs w:val="21"/>
                <w:highlight w:val="none"/>
                <w:lang w:val="en-US" w:eastAsia="zh-CN"/>
              </w:rPr>
              <w:t>方式二：</w:t>
            </w:r>
            <w:r>
              <w:rPr>
                <w:rFonts w:hint="eastAsia" w:ascii="宋体" w:hAnsi="宋体"/>
                <w:snapToGrid w:val="0"/>
                <w:kern w:val="0"/>
                <w:szCs w:val="21"/>
                <w:highlight w:val="none"/>
              </w:rPr>
              <w:t>本项目以联合体形式面向中小企业，以联合体形式参加本次投标的，联合体中中小企业承担的合同份额需达到</w:t>
            </w:r>
            <w:r>
              <w:rPr>
                <w:rFonts w:hint="eastAsia" w:ascii="宋体" w:hAnsi="宋体"/>
                <w:snapToGrid w:val="0"/>
                <w:kern w:val="0"/>
                <w:szCs w:val="21"/>
                <w:highlight w:val="none"/>
                <w:u w:val="single"/>
                <w:lang w:val="en-US" w:eastAsia="zh-CN"/>
              </w:rPr>
              <w:t xml:space="preserve">    %</w:t>
            </w:r>
            <w:r>
              <w:rPr>
                <w:rFonts w:hint="eastAsia" w:ascii="宋体" w:hAnsi="宋体"/>
                <w:snapToGrid w:val="0"/>
                <w:kern w:val="0"/>
                <w:szCs w:val="21"/>
                <w:highlight w:val="none"/>
              </w:rPr>
              <w:t>以上</w:t>
            </w:r>
            <w:r>
              <w:rPr>
                <w:rFonts w:hint="eastAsia" w:ascii="宋体" w:hAnsi="宋体"/>
                <w:snapToGrid w:val="0"/>
                <w:kern w:val="0"/>
                <w:szCs w:val="21"/>
                <w:highlight w:val="none"/>
                <w:lang w:val="en-US" w:eastAsia="zh-CN"/>
              </w:rPr>
              <w:t>。</w:t>
            </w:r>
          </w:p>
          <w:p>
            <w:pPr>
              <w:keepNext w:val="0"/>
              <w:keepLines w:val="0"/>
              <w:pageBreakBefore w:val="0"/>
              <w:tabs>
                <w:tab w:val="left" w:pos="3840"/>
                <w:tab w:val="left" w:pos="5300"/>
              </w:tabs>
              <w:kinsoku/>
              <w:wordWrap/>
              <w:overflowPunct/>
              <w:topLinePunct w:val="0"/>
              <w:autoSpaceDE w:val="0"/>
              <w:autoSpaceDN w:val="0"/>
              <w:bidi w:val="0"/>
              <w:adjustRightInd w:val="0"/>
              <w:snapToGrid w:val="0"/>
              <w:spacing w:line="400" w:lineRule="exact"/>
              <w:ind w:firstLine="420" w:firstLineChars="200"/>
              <w:jc w:val="left"/>
              <w:textAlignment w:val="auto"/>
              <w:rPr>
                <w:rFonts w:hint="eastAsia" w:ascii="宋体" w:hAnsi="宋体"/>
                <w:snapToGrid w:val="0"/>
                <w:kern w:val="0"/>
                <w:szCs w:val="21"/>
                <w:highlight w:val="none"/>
              </w:rPr>
            </w:pPr>
            <w:r>
              <w:rPr>
                <w:rFonts w:hint="eastAsia" w:ascii="宋体" w:hAnsi="宋体"/>
                <w:snapToGrid w:val="0"/>
                <w:kern w:val="0"/>
                <w:szCs w:val="21"/>
                <w:highlight w:val="none"/>
                <w:lang w:val="en-US" w:eastAsia="zh-CN"/>
              </w:rPr>
              <w:t>提供：</w:t>
            </w:r>
            <w:r>
              <w:rPr>
                <w:rFonts w:hint="eastAsia" w:ascii="宋体" w:hAnsi="宋体"/>
                <w:snapToGrid w:val="0"/>
                <w:kern w:val="0"/>
                <w:szCs w:val="21"/>
                <w:highlight w:val="none"/>
              </w:rPr>
              <w:t>联合体中的中小企业</w:t>
            </w:r>
            <w:r>
              <w:rPr>
                <w:rFonts w:hint="eastAsia" w:ascii="宋体" w:hAnsi="宋体"/>
                <w:snapToGrid w:val="0"/>
                <w:kern w:val="0"/>
                <w:szCs w:val="21"/>
                <w:highlight w:val="none"/>
                <w:lang w:val="en-US" w:eastAsia="zh-CN"/>
              </w:rPr>
              <w:t>出具的</w:t>
            </w:r>
            <w:r>
              <w:rPr>
                <w:rFonts w:hint="eastAsia" w:ascii="宋体" w:hAnsi="宋体"/>
                <w:snapToGrid w:val="0"/>
                <w:kern w:val="0"/>
                <w:szCs w:val="21"/>
                <w:highlight w:val="none"/>
              </w:rPr>
              <w:t>《</w:t>
            </w:r>
            <w:r>
              <w:rPr>
                <w:rFonts w:hint="eastAsia" w:ascii="宋体" w:hAnsi="宋体"/>
                <w:snapToGrid w:val="0"/>
                <w:kern w:val="0"/>
                <w:szCs w:val="21"/>
                <w:highlight w:val="none"/>
                <w:lang w:eastAsia="zh-CN"/>
              </w:rPr>
              <w:t>中小企业声明函</w:t>
            </w:r>
            <w:r>
              <w:rPr>
                <w:rFonts w:hint="eastAsia" w:ascii="宋体" w:hAnsi="宋体"/>
                <w:snapToGrid w:val="0"/>
                <w:kern w:val="0"/>
                <w:szCs w:val="21"/>
                <w:highlight w:val="none"/>
              </w:rPr>
              <w:t>》</w:t>
            </w:r>
            <w:r>
              <w:rPr>
                <w:rFonts w:hint="eastAsia" w:ascii="宋体" w:hAnsi="宋体"/>
                <w:snapToGrid w:val="0"/>
                <w:kern w:val="0"/>
                <w:szCs w:val="21"/>
                <w:highlight w:val="none"/>
                <w:lang w:eastAsia="zh-CN"/>
              </w:rPr>
              <w:t>，</w:t>
            </w:r>
            <w:r>
              <w:rPr>
                <w:rFonts w:hint="eastAsia" w:ascii="宋体" w:hAnsi="宋体"/>
                <w:snapToGrid w:val="0"/>
                <w:kern w:val="0"/>
                <w:szCs w:val="21"/>
                <w:highlight w:val="none"/>
                <w:lang w:val="en-US" w:eastAsia="zh-CN"/>
              </w:rPr>
              <w:t>以及联合体牵头人出具的</w:t>
            </w:r>
            <w:r>
              <w:rPr>
                <w:rFonts w:hint="eastAsia" w:ascii="宋体" w:hAnsi="宋体"/>
                <w:snapToGrid w:val="0"/>
                <w:kern w:val="0"/>
                <w:szCs w:val="21"/>
                <w:highlight w:val="none"/>
                <w:lang w:eastAsia="zh-CN"/>
              </w:rPr>
              <w:t>《</w:t>
            </w:r>
            <w:r>
              <w:rPr>
                <w:rFonts w:hint="eastAsia" w:ascii="宋体" w:hAnsi="宋体"/>
                <w:snapToGrid w:val="0"/>
                <w:kern w:val="0"/>
                <w:szCs w:val="21"/>
                <w:highlight w:val="none"/>
              </w:rPr>
              <w:t>中小企业承担合同份额承诺函</w:t>
            </w:r>
            <w:r>
              <w:rPr>
                <w:rFonts w:hint="eastAsia" w:ascii="宋体" w:hAnsi="宋体"/>
                <w:snapToGrid w:val="0"/>
                <w:kern w:val="0"/>
                <w:szCs w:val="21"/>
                <w:highlight w:val="none"/>
                <w:lang w:eastAsia="zh-CN"/>
              </w:rPr>
              <w:t>》（</w:t>
            </w:r>
            <w:r>
              <w:rPr>
                <w:rFonts w:hint="eastAsia" w:ascii="宋体" w:hAnsi="宋体"/>
                <w:szCs w:val="21"/>
                <w:highlight w:val="none"/>
              </w:rPr>
              <w:t>格式见第</w:t>
            </w:r>
            <w:r>
              <w:rPr>
                <w:rFonts w:hint="eastAsia" w:ascii="宋体" w:hAnsi="宋体"/>
                <w:szCs w:val="21"/>
                <w:highlight w:val="none"/>
                <w:lang w:val="en-US" w:eastAsia="zh-CN"/>
              </w:rPr>
              <w:t>九</w:t>
            </w:r>
            <w:r>
              <w:rPr>
                <w:rFonts w:hint="eastAsia" w:ascii="宋体" w:hAnsi="宋体"/>
                <w:szCs w:val="21"/>
                <w:highlight w:val="none"/>
              </w:rPr>
              <w:t>章投标文件格式）</w:t>
            </w:r>
            <w:r>
              <w:rPr>
                <w:rFonts w:hint="eastAsia" w:ascii="宋体" w:hAnsi="宋体"/>
                <w:snapToGrid w:val="0"/>
                <w:kern w:val="0"/>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snapToGrid w:val="0"/>
                <w:kern w:val="0"/>
                <w:szCs w:val="21"/>
                <w:highlight w:val="none"/>
                <w:lang w:val="en-US" w:eastAsia="zh-CN"/>
              </w:rPr>
            </w:pPr>
            <w:r>
              <w:rPr>
                <w:rFonts w:hint="eastAsia" w:ascii="宋体" w:hAnsi="宋体"/>
                <w:snapToGrid w:val="0"/>
                <w:kern w:val="0"/>
                <w:szCs w:val="21"/>
                <w:highlight w:val="none"/>
              </w:rPr>
              <w:t>□</w:t>
            </w:r>
            <w:r>
              <w:rPr>
                <w:rFonts w:hint="eastAsia" w:ascii="宋体" w:hAnsi="宋体"/>
                <w:snapToGrid w:val="0"/>
                <w:kern w:val="0"/>
                <w:szCs w:val="21"/>
                <w:highlight w:val="none"/>
                <w:lang w:val="en-US" w:eastAsia="zh-CN"/>
              </w:rPr>
              <w:t>方式三：</w:t>
            </w:r>
            <w:r>
              <w:rPr>
                <w:rFonts w:hint="eastAsia" w:ascii="宋体" w:hAnsi="宋体"/>
                <w:snapToGrid w:val="0"/>
                <w:kern w:val="0"/>
                <w:szCs w:val="21"/>
                <w:highlight w:val="none"/>
              </w:rPr>
              <w:t>本项目以合同分包形式面向中小企业</w:t>
            </w:r>
            <w:r>
              <w:rPr>
                <w:rFonts w:hint="eastAsia" w:ascii="宋体" w:hAnsi="宋体"/>
                <w:snapToGrid w:val="0"/>
                <w:kern w:val="0"/>
                <w:szCs w:val="21"/>
                <w:highlight w:val="none"/>
                <w:lang w:eastAsia="zh-CN"/>
              </w:rPr>
              <w:t>，</w:t>
            </w:r>
            <w:r>
              <w:rPr>
                <w:rFonts w:hint="eastAsia" w:ascii="宋体" w:hAnsi="宋体"/>
                <w:snapToGrid w:val="0"/>
                <w:kern w:val="0"/>
                <w:szCs w:val="21"/>
                <w:highlight w:val="none"/>
              </w:rPr>
              <w:t>分包给中小企业的合同份额需达到</w:t>
            </w:r>
            <w:r>
              <w:rPr>
                <w:rFonts w:hint="eastAsia" w:ascii="宋体" w:hAnsi="宋体"/>
                <w:snapToGrid w:val="0"/>
                <w:kern w:val="0"/>
                <w:szCs w:val="21"/>
                <w:highlight w:val="none"/>
                <w:u w:val="single"/>
                <w:lang w:val="en-US" w:eastAsia="zh-CN"/>
              </w:rPr>
              <w:t xml:space="preserve">    %</w:t>
            </w:r>
            <w:r>
              <w:rPr>
                <w:rFonts w:hint="eastAsia" w:ascii="宋体" w:hAnsi="宋体"/>
                <w:snapToGrid w:val="0"/>
                <w:kern w:val="0"/>
                <w:szCs w:val="21"/>
                <w:highlight w:val="none"/>
              </w:rPr>
              <w:t>以上</w:t>
            </w:r>
            <w:r>
              <w:rPr>
                <w:rFonts w:hint="eastAsia" w:ascii="宋体" w:hAnsi="宋体"/>
                <w:snapToGrid w:val="0"/>
                <w:kern w:val="0"/>
                <w:szCs w:val="21"/>
                <w:highlight w:val="none"/>
                <w:lang w:val="en-US" w:eastAsia="zh-CN"/>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snapToGrid w:val="0"/>
                <w:kern w:val="0"/>
                <w:szCs w:val="21"/>
                <w:highlight w:val="none"/>
                <w:lang w:val="en-US" w:eastAsia="zh-CN"/>
              </w:rPr>
            </w:pPr>
            <w:r>
              <w:rPr>
                <w:rFonts w:hint="eastAsia" w:ascii="宋体" w:hAnsi="宋体"/>
                <w:snapToGrid w:val="0"/>
                <w:kern w:val="0"/>
                <w:szCs w:val="21"/>
                <w:highlight w:val="none"/>
                <w:lang w:val="en-US" w:eastAsia="zh-CN"/>
              </w:rPr>
              <w:t>投标人不是中小企业的，应提供《分包承诺函》；投标人是中小企业的，应提供《中小企业声明函》</w:t>
            </w:r>
            <w:r>
              <w:rPr>
                <w:rFonts w:hint="eastAsia" w:ascii="宋体" w:hAnsi="宋体"/>
                <w:snapToGrid w:val="0"/>
                <w:kern w:val="0"/>
                <w:szCs w:val="21"/>
                <w:highlight w:val="none"/>
                <w:lang w:eastAsia="zh-CN"/>
              </w:rPr>
              <w:t>（</w:t>
            </w:r>
            <w:r>
              <w:rPr>
                <w:rFonts w:hint="eastAsia" w:ascii="宋体" w:hAnsi="宋体"/>
                <w:szCs w:val="21"/>
                <w:highlight w:val="none"/>
              </w:rPr>
              <w:t>格式见第</w:t>
            </w:r>
            <w:r>
              <w:rPr>
                <w:rFonts w:hint="eastAsia" w:ascii="宋体" w:hAnsi="宋体"/>
                <w:szCs w:val="21"/>
                <w:highlight w:val="none"/>
                <w:lang w:val="en-US" w:eastAsia="zh-CN"/>
              </w:rPr>
              <w:t>九</w:t>
            </w:r>
            <w:r>
              <w:rPr>
                <w:rFonts w:hint="eastAsia" w:ascii="宋体" w:hAnsi="宋体"/>
                <w:szCs w:val="21"/>
                <w:highlight w:val="none"/>
              </w:rPr>
              <w:t>章投标文件格式）</w:t>
            </w:r>
            <w:r>
              <w:rPr>
                <w:rFonts w:hint="eastAsia" w:ascii="宋体" w:hAnsi="宋体"/>
                <w:snapToGrid w:val="0"/>
                <w:kern w:val="0"/>
                <w:szCs w:val="21"/>
                <w:highlight w:val="none"/>
                <w:lang w:val="en-US" w:eastAsia="zh-CN"/>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snapToGrid w:val="0"/>
                <w:kern w:val="0"/>
                <w:szCs w:val="21"/>
                <w:highlight w:val="none"/>
                <w:lang w:val="en-US" w:eastAsia="zh-CN"/>
              </w:rPr>
            </w:pPr>
            <w:r>
              <w:rPr>
                <w:rFonts w:hint="eastAsia" w:ascii="宋体" w:hAnsi="宋体"/>
                <w:snapToGrid w:val="0"/>
                <w:kern w:val="0"/>
                <w:szCs w:val="21"/>
                <w:highlight w:val="none"/>
                <w:lang w:val="en-US" w:eastAsia="zh-CN"/>
              </w:rPr>
              <w:t>□联合体投标的，《分包承诺函》由联合体牵头人提供，《中小企业声明函》由联合体成员中的中小企业提供。</w:t>
            </w:r>
          </w:p>
          <w:p>
            <w:pPr>
              <w:keepNext w:val="0"/>
              <w:keepLines w:val="0"/>
              <w:pageBreakBefore w:val="0"/>
              <w:kinsoku/>
              <w:wordWrap/>
              <w:overflowPunct/>
              <w:topLinePunct w:val="0"/>
              <w:autoSpaceDE w:val="0"/>
              <w:autoSpaceDN w:val="0"/>
              <w:bidi w:val="0"/>
              <w:adjustRightInd w:val="0"/>
              <w:snapToGrid w:val="0"/>
              <w:spacing w:line="400" w:lineRule="exact"/>
              <w:ind w:firstLine="421" w:firstLineChars="200"/>
              <w:textAlignment w:val="auto"/>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（3）投标文件真实性：</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投标文件中的所有内容</w:t>
            </w:r>
            <w:r>
              <w:rPr>
                <w:rFonts w:hint="eastAsia" w:asciiTheme="minorEastAsia" w:hAnsiTheme="minorEastAsia" w:eastAsiaTheme="minorEastAsia" w:cstheme="minorEastAsia"/>
                <w:color w:val="auto"/>
                <w:kern w:val="0"/>
                <w:szCs w:val="21"/>
                <w:highlight w:val="none"/>
                <w:lang w:val="en-US" w:eastAsia="zh-CN"/>
              </w:rPr>
              <w:t>须</w:t>
            </w:r>
            <w:r>
              <w:rPr>
                <w:rFonts w:hint="eastAsia" w:asciiTheme="minorEastAsia" w:hAnsiTheme="minorEastAsia" w:eastAsiaTheme="minorEastAsia" w:cstheme="minorEastAsia"/>
                <w:color w:val="auto"/>
                <w:kern w:val="0"/>
                <w:szCs w:val="21"/>
                <w:highlight w:val="none"/>
              </w:rPr>
              <w:t>真实有效，不存在弄虚作假情形。</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提供</w:t>
            </w:r>
            <w:r>
              <w:rPr>
                <w:rFonts w:hint="eastAsia" w:asciiTheme="minorEastAsia" w:hAnsiTheme="minorEastAsia" w:eastAsiaTheme="minorEastAsia" w:cstheme="minorEastAsia"/>
                <w:color w:val="auto"/>
                <w:kern w:val="0"/>
                <w:szCs w:val="21"/>
                <w:highlight w:val="none"/>
                <w:lang w:eastAsia="zh-CN"/>
              </w:rPr>
              <w:t>：</w:t>
            </w:r>
            <w:r>
              <w:rPr>
                <w:rFonts w:hint="eastAsia" w:asciiTheme="minorEastAsia" w:hAnsiTheme="minorEastAsia" w:eastAsiaTheme="minorEastAsia" w:cstheme="minorEastAsia"/>
                <w:color w:val="auto"/>
                <w:kern w:val="0"/>
                <w:szCs w:val="21"/>
                <w:highlight w:val="none"/>
              </w:rPr>
              <w:t>承诺（</w:t>
            </w:r>
            <w:r>
              <w:rPr>
                <w:rFonts w:hint="eastAsia" w:asciiTheme="minorEastAsia" w:hAnsiTheme="minorEastAsia" w:eastAsiaTheme="minorEastAsia" w:cstheme="minorEastAsia"/>
                <w:color w:val="auto"/>
                <w:szCs w:val="21"/>
                <w:highlight w:val="none"/>
              </w:rPr>
              <w:t>格式见第</w:t>
            </w:r>
            <w:r>
              <w:rPr>
                <w:rFonts w:hint="eastAsia" w:asciiTheme="minorEastAsia" w:hAnsiTheme="minorEastAsia" w:eastAsiaTheme="minorEastAsia" w:cstheme="minorEastAsia"/>
                <w:color w:val="auto"/>
                <w:szCs w:val="21"/>
                <w:highlight w:val="none"/>
                <w:lang w:val="en-US" w:eastAsia="zh-CN"/>
              </w:rPr>
              <w:t>九</w:t>
            </w:r>
            <w:r>
              <w:rPr>
                <w:rFonts w:hint="eastAsia" w:asciiTheme="minorEastAsia" w:hAnsiTheme="minorEastAsia" w:eastAsiaTheme="minorEastAsia" w:cstheme="minorEastAsia"/>
                <w:color w:val="auto"/>
                <w:szCs w:val="21"/>
                <w:highlight w:val="none"/>
              </w:rPr>
              <w:t>章投标文件格式</w:t>
            </w:r>
            <w:r>
              <w:rPr>
                <w:rFonts w:hint="eastAsia" w:asciiTheme="minorEastAsia" w:hAnsiTheme="minorEastAsia" w:eastAsiaTheme="minorEastAsia" w:cstheme="minorEastAsia"/>
                <w:color w:val="auto"/>
                <w:kern w:val="0"/>
                <w:szCs w:val="21"/>
                <w:highlight w:val="none"/>
              </w:rPr>
              <w:t>）。</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Theme="minorEastAsia" w:hAnsiTheme="minorEastAsia" w:eastAsiaTheme="minorEastAsia" w:cstheme="minorEastAsia"/>
                <w:color w:val="auto"/>
                <w:kern w:val="0"/>
                <w:szCs w:val="21"/>
                <w:highlight w:val="none"/>
              </w:rPr>
              <w:t>□联合体投标的，由联合体牵头人代表联合体各成员进行承诺</w:t>
            </w:r>
            <w:r>
              <w:rPr>
                <w:rFonts w:hint="eastAsia" w:asciiTheme="minorEastAsia" w:hAnsiTheme="minorEastAsia" w:eastAsiaTheme="minorEastAsia" w:cstheme="minorEastAsia"/>
                <w:color w:val="auto"/>
                <w:kern w:val="0"/>
                <w:szCs w:val="21"/>
                <w:highlight w:val="none"/>
                <w:lang w:eastAsia="zh-CN"/>
              </w:rPr>
              <w:t>。</w:t>
            </w:r>
          </w:p>
          <w:p>
            <w:pPr>
              <w:keepNext w:val="0"/>
              <w:keepLines w:val="0"/>
              <w:pageBreakBefore w:val="0"/>
              <w:kinsoku/>
              <w:wordWrap/>
              <w:overflowPunct/>
              <w:topLinePunct w:val="0"/>
              <w:autoSpaceDE w:val="0"/>
              <w:autoSpaceDN w:val="0"/>
              <w:bidi w:val="0"/>
              <w:adjustRightInd w:val="0"/>
              <w:snapToGrid w:val="0"/>
              <w:spacing w:line="400" w:lineRule="exact"/>
              <w:ind w:firstLine="417" w:firstLineChars="198"/>
              <w:textAlignment w:val="auto"/>
              <w:rPr>
                <w:rFonts w:hint="eastAsia" w:ascii="宋体" w:hAnsi="宋体" w:cs="宋体"/>
                <w:b/>
                <w:color w:val="auto"/>
                <w:szCs w:val="21"/>
                <w:highlight w:val="none"/>
              </w:rPr>
            </w:pPr>
            <w:r>
              <w:rPr>
                <w:rFonts w:hint="eastAsia" w:ascii="宋体" w:hAnsi="宋体" w:cs="宋体"/>
                <w:b/>
                <w:color w:val="auto"/>
                <w:szCs w:val="21"/>
                <w:highlight w:val="none"/>
              </w:rPr>
              <w:t>特别说明：</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color w:val="auto"/>
                <w:kern w:val="0"/>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eastAsia="zh-CN"/>
              </w:rPr>
              <w:t>上述要求</w:t>
            </w:r>
            <w:r>
              <w:rPr>
                <w:rFonts w:hint="eastAsia" w:ascii="宋体" w:hAnsi="宋体" w:cs="宋体"/>
                <w:color w:val="auto"/>
                <w:szCs w:val="21"/>
                <w:highlight w:val="none"/>
              </w:rPr>
              <w:t>须</w:t>
            </w:r>
            <w:r>
              <w:rPr>
                <w:rFonts w:hint="eastAsia" w:ascii="宋体" w:hAnsi="宋体" w:cs="宋体"/>
                <w:color w:val="auto"/>
                <w:szCs w:val="21"/>
                <w:highlight w:val="none"/>
                <w:lang w:val="en-US" w:eastAsia="zh-CN"/>
              </w:rPr>
              <w:t>提供</w:t>
            </w:r>
            <w:r>
              <w:rPr>
                <w:rFonts w:hint="eastAsia" w:ascii="宋体" w:hAnsi="宋体" w:cs="宋体"/>
                <w:color w:val="auto"/>
                <w:szCs w:val="21"/>
                <w:highlight w:val="none"/>
              </w:rPr>
              <w:t>的相关证明材料均为扫描件</w:t>
            </w:r>
            <w:r>
              <w:rPr>
                <w:rFonts w:hint="eastAsia" w:ascii="宋体" w:hAnsi="宋体" w:cs="宋体"/>
                <w:color w:val="auto"/>
                <w:szCs w:val="21"/>
                <w:highlight w:val="none"/>
                <w:lang w:eastAsia="zh-CN"/>
              </w:rPr>
              <w:t>（原件或复印件的扫描件均可），</w:t>
            </w:r>
            <w:r>
              <w:rPr>
                <w:rFonts w:hint="eastAsia" w:ascii="宋体" w:hAnsi="宋体" w:cs="宋体"/>
                <w:color w:val="auto"/>
                <w:szCs w:val="21"/>
                <w:highlight w:val="none"/>
              </w:rPr>
              <w:t>扫描件须清晰可辨，</w:t>
            </w:r>
            <w:r>
              <w:rPr>
                <w:rFonts w:hint="eastAsia" w:ascii="宋体" w:hAnsi="宋体" w:cs="宋体"/>
                <w:color w:val="auto"/>
                <w:kern w:val="0"/>
                <w:szCs w:val="21"/>
                <w:highlight w:val="none"/>
              </w:rPr>
              <w:t>有一条不满足</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rPr>
              <w:t>则投标文件由评标委员会</w:t>
            </w:r>
            <w:r>
              <w:rPr>
                <w:rFonts w:hint="eastAsia" w:ascii="宋体" w:hAnsi="宋体" w:cs="宋体"/>
                <w:color w:val="auto"/>
                <w:szCs w:val="21"/>
                <w:highlight w:val="none"/>
              </w:rPr>
              <w:t>作否决投标处理</w:t>
            </w:r>
            <w:r>
              <w:rPr>
                <w:rFonts w:hint="eastAsia" w:ascii="宋体" w:hAnsi="宋体" w:cs="宋体"/>
                <w:color w:val="auto"/>
                <w:kern w:val="0"/>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（2A）</w:t>
            </w:r>
            <w:r>
              <w:rPr>
                <w:rFonts w:hint="eastAsia" w:ascii="宋体" w:hAnsi="宋体" w:cs="宋体"/>
                <w:color w:val="auto"/>
                <w:szCs w:val="21"/>
                <w:highlight w:val="none"/>
                <w:u w:val="none"/>
              </w:rPr>
              <w:t>招标人有权对投标人提供的资料进行核实，若发现弄虚作假，</w:t>
            </w:r>
            <w:r>
              <w:rPr>
                <w:rFonts w:hint="eastAsia" w:ascii="宋体" w:hAnsi="宋体" w:cs="宋体"/>
                <w:color w:val="auto"/>
                <w:szCs w:val="21"/>
                <w:highlight w:val="none"/>
                <w:u w:val="none"/>
                <w:lang w:val="en-US" w:eastAsia="zh-CN"/>
              </w:rPr>
              <w:t>按相关规定</w:t>
            </w:r>
            <w:r>
              <w:rPr>
                <w:rFonts w:hint="eastAsia" w:ascii="宋体" w:hAnsi="宋体" w:cs="宋体"/>
                <w:color w:val="auto"/>
                <w:szCs w:val="21"/>
                <w:highlight w:val="none"/>
                <w:u w:val="none"/>
              </w:rPr>
              <w:t>取消其中标资格，并按相关法律法规报招标投标监督部门，其投标保证金</w:t>
            </w:r>
            <w:r>
              <w:rPr>
                <w:rFonts w:hint="eastAsia" w:asciiTheme="minorEastAsia" w:hAnsiTheme="minorEastAsia" w:eastAsiaTheme="minorEastAsia" w:cstheme="minorEastAsia"/>
                <w:color w:val="auto"/>
                <w:szCs w:val="21"/>
                <w:highlight w:val="none"/>
                <w:u w:val="none"/>
                <w:lang w:val="en-US" w:eastAsia="zh-CN"/>
              </w:rPr>
              <w:t>以现金形式交纳的</w:t>
            </w:r>
            <w:r>
              <w:rPr>
                <w:rFonts w:hint="eastAsia" w:ascii="宋体" w:hAnsi="宋体" w:cs="宋体"/>
                <w:color w:val="auto"/>
                <w:szCs w:val="21"/>
                <w:highlight w:val="none"/>
                <w:u w:val="none"/>
              </w:rPr>
              <w:t>不予退还</w:t>
            </w:r>
            <w:r>
              <w:rPr>
                <w:rFonts w:hint="eastAsia" w:asciiTheme="minorEastAsia" w:hAnsiTheme="minorEastAsia" w:eastAsiaTheme="minorEastAsia" w:cstheme="minorEastAsia"/>
                <w:color w:val="auto"/>
                <w:szCs w:val="21"/>
                <w:highlight w:val="none"/>
                <w:u w:val="none"/>
                <w:lang w:eastAsia="zh-CN"/>
              </w:rPr>
              <w:t>，</w:t>
            </w:r>
            <w:r>
              <w:rPr>
                <w:rFonts w:hint="eastAsia" w:asciiTheme="minorEastAsia" w:hAnsiTheme="minorEastAsia" w:eastAsiaTheme="minorEastAsia" w:cstheme="minorEastAsia"/>
                <w:color w:val="auto"/>
                <w:szCs w:val="21"/>
                <w:highlight w:val="none"/>
                <w:u w:val="none"/>
              </w:rPr>
              <w:t>以保函形式交纳的由保函开立人支付保函担保的与投标保证金等额的款项</w:t>
            </w:r>
            <w:r>
              <w:rPr>
                <w:rFonts w:hint="eastAsia" w:ascii="宋体" w:hAnsi="宋体" w:cs="宋体"/>
                <w:color w:val="auto"/>
                <w:szCs w:val="21"/>
                <w:highlight w:val="none"/>
                <w:u w:val="none"/>
              </w:rPr>
              <w:t>，投标人承担因此造成的相关责任并赔偿相应损失</w:t>
            </w:r>
            <w:r>
              <w:rPr>
                <w:rFonts w:hint="eastAsia" w:ascii="宋体" w:hAnsi="宋体" w:cs="宋体"/>
                <w:color w:val="auto"/>
                <w:szCs w:val="21"/>
                <w:highlight w:val="none"/>
              </w:rPr>
              <w:t>。</w:t>
            </w:r>
          </w:p>
          <w:p>
            <w:pPr>
              <w:autoSpaceDE w:val="0"/>
              <w:autoSpaceDN w:val="0"/>
              <w:adjustRightInd w:val="0"/>
              <w:snapToGrid w:val="0"/>
              <w:spacing w:line="400" w:lineRule="exact"/>
              <w:ind w:firstLine="415" w:firstLineChars="198"/>
              <w:rPr>
                <w:rFonts w:hint="eastAsia" w:ascii="宋体" w:hAnsi="宋体" w:cs="宋体"/>
                <w:color w:val="auto"/>
                <w:kern w:val="0"/>
                <w:szCs w:val="21"/>
                <w:highlight w:val="none"/>
              </w:rPr>
            </w:pPr>
            <w:r>
              <w:rPr>
                <w:rFonts w:hint="eastAsia" w:ascii="宋体" w:hAnsi="宋体" w:cs="宋体"/>
                <w:i/>
                <w:color w:val="auto"/>
                <w:kern w:val="0"/>
                <w:szCs w:val="21"/>
                <w:highlight w:val="none"/>
              </w:rPr>
              <w:t>[提示：适用于未进行资格预审的项目。]</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2B）本工程已进行资格预审，投标人应是收到招标人发出投标邀请书的单位。投标人在编制投标文件时，如其涉及资格审查部分的有关情况发生变化，则应按本标段资格预审文件第三章“资格审查办法”详细评审标准，更新或补充其在申请资格预审时提供的资料。要求：</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①通过资格预审后，投标人发生合法重组等变更名称的，应提供相关部门的合法批件及企业法人营业执照和资质证书的副本变更记录。</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②投标人投标时的资格条件相比资格预审时应没有实质性下降，投标文件仍然满足资格预审中的强制性标准。</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cs="宋体"/>
                <w:i/>
                <w:color w:val="auto"/>
                <w:kern w:val="0"/>
                <w:szCs w:val="21"/>
                <w:highlight w:val="none"/>
              </w:rPr>
            </w:pPr>
            <w:r>
              <w:rPr>
                <w:rFonts w:hint="eastAsia" w:ascii="宋体" w:hAnsi="宋体" w:cs="宋体"/>
                <w:i/>
                <w:color w:val="auto"/>
                <w:kern w:val="0"/>
                <w:szCs w:val="21"/>
                <w:highlight w:val="none"/>
              </w:rPr>
              <w:t>[提示：适用于已进行资格预审的项目，没有变化的不提供。]</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cs="宋体"/>
                <w:bCs/>
                <w:color w:val="auto"/>
                <w:kern w:val="0"/>
                <w:szCs w:val="21"/>
                <w:highlight w:val="none"/>
              </w:rPr>
            </w:pPr>
            <w:r>
              <w:rPr>
                <w:rFonts w:hint="eastAsia" w:ascii="宋体" w:hAnsi="宋体" w:cs="宋体"/>
                <w:bCs/>
                <w:color w:val="auto"/>
                <w:kern w:val="0"/>
                <w:szCs w:val="21"/>
                <w:highlight w:val="none"/>
              </w:rPr>
              <w:t>（3）本招标文件中所要求的人员养老保险证明要求如下：</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cs="宋体"/>
                <w:bCs/>
                <w:color w:val="auto"/>
                <w:kern w:val="0"/>
                <w:szCs w:val="21"/>
                <w:highlight w:val="none"/>
              </w:rPr>
            </w:pPr>
            <w:r>
              <w:rPr>
                <w:rFonts w:hint="eastAsia" w:ascii="宋体" w:hAnsi="宋体" w:cs="宋体"/>
                <w:bCs/>
                <w:color w:val="auto"/>
                <w:kern w:val="0"/>
                <w:szCs w:val="21"/>
                <w:highlight w:val="none"/>
              </w:rPr>
              <w:t>①</w:t>
            </w:r>
            <w:r>
              <w:rPr>
                <w:rFonts w:hint="eastAsia" w:ascii="宋体" w:hAnsi="宋体" w:cs="宋体"/>
                <w:bCs/>
                <w:color w:val="auto"/>
                <w:kern w:val="0"/>
                <w:szCs w:val="21"/>
                <w:highlight w:val="none"/>
                <w:lang w:val="en-US" w:eastAsia="zh-CN"/>
              </w:rPr>
              <w:t>企业</w:t>
            </w:r>
            <w:r>
              <w:rPr>
                <w:rFonts w:hint="eastAsia" w:ascii="宋体" w:hAnsi="宋体" w:cs="宋体"/>
                <w:bCs/>
                <w:color w:val="auto"/>
                <w:kern w:val="0"/>
                <w:szCs w:val="21"/>
                <w:highlight w:val="none"/>
              </w:rPr>
              <w:t>提供养老保险证明，事业单位提供养老保险证明或行政主管部门在编证明。</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cs="宋体"/>
                <w:bCs/>
                <w:snapToGrid w:val="0"/>
                <w:color w:val="auto"/>
                <w:kern w:val="0"/>
                <w:szCs w:val="21"/>
                <w:highlight w:val="none"/>
              </w:rPr>
            </w:pPr>
            <w:r>
              <w:rPr>
                <w:rFonts w:hint="eastAsia" w:ascii="宋体" w:hAnsi="宋体" w:cs="宋体"/>
                <w:bCs/>
                <w:color w:val="auto"/>
                <w:kern w:val="0"/>
                <w:szCs w:val="21"/>
                <w:highlight w:val="none"/>
              </w:rPr>
              <w:t>②</w:t>
            </w:r>
            <w:r>
              <w:rPr>
                <w:rFonts w:hint="eastAsia" w:ascii="宋体" w:hAnsi="宋体" w:cs="宋体"/>
                <w:bCs/>
                <w:snapToGrid w:val="0"/>
                <w:color w:val="auto"/>
                <w:kern w:val="0"/>
                <w:szCs w:val="21"/>
                <w:highlight w:val="none"/>
                <w:lang w:val="en-US" w:eastAsia="zh-CN"/>
              </w:rPr>
              <w:t>拟派人员</w:t>
            </w:r>
            <w:r>
              <w:rPr>
                <w:rFonts w:hint="eastAsia" w:ascii="宋体" w:hAnsi="宋体" w:cs="宋体"/>
                <w:bCs/>
                <w:snapToGrid w:val="0"/>
                <w:color w:val="auto"/>
                <w:kern w:val="0"/>
                <w:szCs w:val="21"/>
                <w:highlight w:val="none"/>
              </w:rPr>
              <w:t>的</w:t>
            </w:r>
            <w:r>
              <w:rPr>
                <w:rFonts w:hint="eastAsia" w:ascii="宋体" w:hAnsi="宋体" w:cs="宋体"/>
                <w:bCs/>
                <w:snapToGrid w:val="0"/>
                <w:color w:val="auto"/>
                <w:kern w:val="0"/>
                <w:szCs w:val="21"/>
                <w:highlight w:val="none"/>
                <w:lang w:val="en-US" w:eastAsia="zh-CN"/>
              </w:rPr>
              <w:t>连续</w:t>
            </w:r>
            <w:r>
              <w:rPr>
                <w:rFonts w:hint="eastAsia" w:ascii="宋体" w:hAnsi="宋体" w:cs="宋体"/>
                <w:bCs/>
                <w:snapToGrid w:val="0"/>
                <w:color w:val="auto"/>
                <w:kern w:val="0"/>
                <w:szCs w:val="21"/>
                <w:highlight w:val="none"/>
              </w:rPr>
              <w:t>养老保险证明期限</w:t>
            </w:r>
            <w:r>
              <w:rPr>
                <w:rFonts w:hint="eastAsia" w:ascii="宋体" w:hAnsi="宋体" w:cs="宋体"/>
                <w:bCs/>
                <w:snapToGrid w:val="0"/>
                <w:color w:val="auto"/>
                <w:kern w:val="0"/>
                <w:szCs w:val="21"/>
                <w:highlight w:val="none"/>
                <w:lang w:val="en-US" w:eastAsia="zh-CN"/>
              </w:rPr>
              <w:t>须包含</w:t>
            </w:r>
            <w:r>
              <w:rPr>
                <w:rFonts w:hint="eastAsia" w:ascii="宋体" w:hAnsi="宋体" w:cs="宋体"/>
                <w:bCs/>
                <w:snapToGrid w:val="0"/>
                <w:color w:val="auto"/>
                <w:kern w:val="0"/>
                <w:szCs w:val="21"/>
                <w:highlight w:val="none"/>
                <w:u w:val="single"/>
              </w:rPr>
              <w:t xml:space="preserve">    </w:t>
            </w:r>
            <w:r>
              <w:rPr>
                <w:rFonts w:hint="eastAsia" w:ascii="宋体" w:hAnsi="宋体" w:cs="宋体"/>
                <w:bCs/>
                <w:snapToGrid w:val="0"/>
                <w:color w:val="auto"/>
                <w:kern w:val="0"/>
                <w:szCs w:val="21"/>
                <w:highlight w:val="none"/>
              </w:rPr>
              <w:t>年</w:t>
            </w:r>
            <w:r>
              <w:rPr>
                <w:rFonts w:hint="eastAsia" w:ascii="宋体" w:hAnsi="宋体" w:cs="宋体"/>
                <w:bCs/>
                <w:snapToGrid w:val="0"/>
                <w:color w:val="auto"/>
                <w:kern w:val="0"/>
                <w:szCs w:val="21"/>
                <w:highlight w:val="none"/>
                <w:u w:val="single"/>
              </w:rPr>
              <w:t xml:space="preserve">  </w:t>
            </w:r>
            <w:r>
              <w:rPr>
                <w:rFonts w:hint="eastAsia" w:ascii="宋体" w:hAnsi="宋体" w:cs="宋体"/>
                <w:bCs/>
                <w:snapToGrid w:val="0"/>
                <w:color w:val="auto"/>
                <w:kern w:val="0"/>
                <w:szCs w:val="21"/>
                <w:highlight w:val="none"/>
              </w:rPr>
              <w:t>月至</w:t>
            </w:r>
            <w:r>
              <w:rPr>
                <w:rFonts w:hint="eastAsia" w:ascii="宋体" w:hAnsi="宋体" w:cs="宋体"/>
                <w:bCs/>
                <w:snapToGrid w:val="0"/>
                <w:color w:val="auto"/>
                <w:kern w:val="0"/>
                <w:szCs w:val="21"/>
                <w:highlight w:val="none"/>
                <w:u w:val="single"/>
              </w:rPr>
              <w:t xml:space="preserve">    </w:t>
            </w:r>
            <w:r>
              <w:rPr>
                <w:rFonts w:hint="eastAsia" w:ascii="宋体" w:hAnsi="宋体" w:cs="宋体"/>
                <w:bCs/>
                <w:snapToGrid w:val="0"/>
                <w:color w:val="auto"/>
                <w:kern w:val="0"/>
                <w:szCs w:val="21"/>
                <w:highlight w:val="none"/>
              </w:rPr>
              <w:t>年</w:t>
            </w:r>
          </w:p>
          <w:p>
            <w:pPr>
              <w:keepNext w:val="0"/>
              <w:keepLines w:val="0"/>
              <w:pageBreakBefore w:val="0"/>
              <w:kinsoku/>
              <w:wordWrap/>
              <w:overflowPunct/>
              <w:topLinePunct w:val="0"/>
              <w:bidi w:val="0"/>
              <w:spacing w:line="400" w:lineRule="exact"/>
              <w:ind w:firstLine="0" w:firstLineChars="0"/>
              <w:textAlignment w:val="auto"/>
              <w:rPr>
                <w:rFonts w:hint="eastAsia" w:ascii="宋体" w:hAnsi="宋体" w:cs="宋体"/>
                <w:bCs/>
                <w:color w:val="auto"/>
                <w:szCs w:val="21"/>
                <w:highlight w:val="none"/>
              </w:rPr>
            </w:pPr>
            <w:r>
              <w:rPr>
                <w:rFonts w:hint="eastAsia" w:ascii="宋体" w:hAnsi="宋体" w:cs="宋体"/>
                <w:bCs/>
                <w:snapToGrid w:val="0"/>
                <w:color w:val="auto"/>
                <w:kern w:val="0"/>
                <w:szCs w:val="21"/>
                <w:highlight w:val="none"/>
                <w:u w:val="single"/>
              </w:rPr>
              <w:t xml:space="preserve">  </w:t>
            </w:r>
            <w:r>
              <w:rPr>
                <w:rFonts w:hint="eastAsia" w:ascii="宋体" w:hAnsi="宋体" w:cs="宋体"/>
                <w:bCs/>
                <w:snapToGrid w:val="0"/>
                <w:color w:val="auto"/>
                <w:kern w:val="0"/>
                <w:szCs w:val="21"/>
                <w:highlight w:val="none"/>
              </w:rPr>
              <w:t>月</w:t>
            </w:r>
            <w:r>
              <w:rPr>
                <w:rFonts w:hint="eastAsia" w:ascii="宋体" w:hAnsi="宋体" w:cs="宋体"/>
                <w:bCs/>
                <w:color w:val="auto"/>
                <w:szCs w:val="21"/>
                <w:highlight w:val="none"/>
              </w:rPr>
              <w:t>。提供的养老保险参保证明</w:t>
            </w:r>
            <w:r>
              <w:rPr>
                <w:rFonts w:hint="eastAsia" w:ascii="宋体" w:hAnsi="宋体"/>
                <w:bCs/>
                <w:color w:val="auto"/>
                <w:szCs w:val="21"/>
                <w:highlight w:val="none"/>
              </w:rPr>
              <w:t>须体现上述人员的姓名、身份证号（或社保号）、单位名称、</w:t>
            </w:r>
            <w:r>
              <w:rPr>
                <w:rFonts w:hint="eastAsia" w:ascii="宋体" w:hAnsi="宋体"/>
                <w:bCs/>
                <w:color w:val="auto"/>
                <w:szCs w:val="21"/>
                <w:highlight w:val="none"/>
                <w:lang w:eastAsia="zh-CN"/>
              </w:rPr>
              <w:t>在</w:t>
            </w:r>
            <w:r>
              <w:rPr>
                <w:rFonts w:hint="eastAsia" w:ascii="宋体" w:hAnsi="宋体"/>
                <w:bCs/>
                <w:color w:val="auto"/>
                <w:szCs w:val="21"/>
                <w:highlight w:val="none"/>
              </w:rPr>
              <w:t>本单位参保时间（或起始参保时间）</w:t>
            </w:r>
            <w:r>
              <w:rPr>
                <w:rFonts w:hint="eastAsia" w:ascii="宋体" w:hAnsi="宋体" w:cs="宋体"/>
                <w:bCs/>
                <w:color w:val="auto"/>
                <w:szCs w:val="21"/>
                <w:highlight w:val="none"/>
              </w:rPr>
              <w:t>，并带有社保部门公章或社保部门的有效电子印章。</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cs="宋体"/>
                <w:b/>
                <w:bCs/>
                <w:snapToGrid w:val="0"/>
                <w:color w:val="auto"/>
                <w:kern w:val="0"/>
                <w:szCs w:val="21"/>
                <w:highlight w:val="none"/>
              </w:rPr>
            </w:pPr>
            <w:r>
              <w:rPr>
                <w:rFonts w:hint="eastAsia" w:ascii="宋体" w:hAnsi="宋体" w:cs="宋体"/>
                <w:bCs/>
                <w:i/>
                <w:color w:val="auto"/>
                <w:szCs w:val="21"/>
                <w:highlight w:val="none"/>
              </w:rPr>
              <w:t>[提示：</w:t>
            </w:r>
            <w:r>
              <w:rPr>
                <w:rFonts w:hint="eastAsia" w:ascii="宋体" w:hAnsi="宋体" w:cs="宋体"/>
                <w:bCs/>
                <w:i/>
                <w:color w:val="auto"/>
                <w:szCs w:val="21"/>
                <w:highlight w:val="none"/>
                <w:lang w:val="en-US" w:eastAsia="zh-CN"/>
              </w:rPr>
              <w:t>拟派人员提供</w:t>
            </w:r>
            <w:r>
              <w:rPr>
                <w:rFonts w:hint="eastAsia" w:ascii="宋体" w:hAnsi="宋体" w:cs="宋体"/>
                <w:bCs/>
                <w:i/>
                <w:color w:val="auto"/>
                <w:szCs w:val="21"/>
                <w:highlight w:val="none"/>
              </w:rPr>
              <w:t>的养老保险时间段必须一致；从招标公告发布之日前一月起算，养老保险时间段</w:t>
            </w:r>
            <w:r>
              <w:rPr>
                <w:rFonts w:hint="eastAsia" w:ascii="宋体" w:hAnsi="宋体" w:cs="宋体"/>
                <w:bCs/>
                <w:i/>
                <w:color w:val="auto"/>
                <w:szCs w:val="21"/>
                <w:highlight w:val="none"/>
                <w:lang w:eastAsia="zh-CN"/>
              </w:rPr>
              <w:t>建议为</w:t>
            </w:r>
            <w:r>
              <w:rPr>
                <w:rFonts w:hint="eastAsia" w:ascii="宋体" w:hAnsi="宋体" w:cs="宋体"/>
                <w:bCs/>
                <w:i/>
                <w:color w:val="auto"/>
                <w:szCs w:val="21"/>
                <w:highlight w:val="none"/>
              </w:rPr>
              <w:t xml:space="preserve">6个月。]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1.4.2</w:t>
            </w:r>
          </w:p>
        </w:tc>
        <w:tc>
          <w:tcPr>
            <w:tcW w:w="161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是否接受联合体投标</w:t>
            </w:r>
          </w:p>
        </w:tc>
        <w:tc>
          <w:tcPr>
            <w:tcW w:w="6519"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□不接受</w:t>
            </w:r>
          </w:p>
          <w:p>
            <w:pPr>
              <w:keepNext w:val="0"/>
              <w:keepLines w:val="0"/>
              <w:pageBreakBefore w:val="0"/>
              <w:tabs>
                <w:tab w:val="left" w:pos="212"/>
              </w:tabs>
              <w:kinsoku/>
              <w:wordWrap/>
              <w:overflowPunct/>
              <w:topLinePunct w:val="0"/>
              <w:bidi w:val="0"/>
              <w:snapToGrid w:val="0"/>
              <w:spacing w:line="400" w:lineRule="exact"/>
              <w:ind w:firstLine="420" w:firstLineChars="200"/>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□接受，应满足下列要求：</w:t>
            </w:r>
          </w:p>
          <w:p>
            <w:pPr>
              <w:keepNext w:val="0"/>
              <w:keepLines w:val="0"/>
              <w:pageBreakBefore w:val="0"/>
              <w:tabs>
                <w:tab w:val="left" w:pos="212"/>
              </w:tabs>
              <w:kinsoku/>
              <w:wordWrap/>
              <w:overflowPunct/>
              <w:topLinePunct w:val="0"/>
              <w:bidi w:val="0"/>
              <w:snapToGrid w:val="0"/>
              <w:spacing w:line="400" w:lineRule="exact"/>
              <w:ind w:firstLine="420" w:firstLineChars="2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（1）联合体所有成员数量不得超过</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家；</w:t>
            </w:r>
          </w:p>
          <w:p>
            <w:pPr>
              <w:keepNext w:val="0"/>
              <w:keepLines w:val="0"/>
              <w:pageBreakBefore w:val="0"/>
              <w:tabs>
                <w:tab w:val="left" w:pos="212"/>
              </w:tabs>
              <w:kinsoku/>
              <w:wordWrap/>
              <w:overflowPunct/>
              <w:topLinePunct w:val="0"/>
              <w:bidi w:val="0"/>
              <w:snapToGrid w:val="0"/>
              <w:spacing w:line="400" w:lineRule="exact"/>
              <w:ind w:firstLine="420" w:firstLineChars="2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（2）联合体牵头人资质要求：</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1.4.3</w:t>
            </w:r>
          </w:p>
        </w:tc>
        <w:tc>
          <w:tcPr>
            <w:tcW w:w="161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投标人不得存在的其他关联情形</w:t>
            </w:r>
          </w:p>
        </w:tc>
        <w:tc>
          <w:tcPr>
            <w:tcW w:w="6519" w:type="dxa"/>
            <w:vAlign w:val="center"/>
          </w:tcPr>
          <w:p>
            <w:pPr>
              <w:keepNext w:val="0"/>
              <w:keepLines w:val="0"/>
              <w:pageBreakBefore w:val="0"/>
              <w:tabs>
                <w:tab w:val="left" w:pos="212"/>
              </w:tabs>
              <w:kinsoku/>
              <w:wordWrap/>
              <w:overflowPunct/>
              <w:topLinePunct w:val="0"/>
              <w:bidi w:val="0"/>
              <w:snapToGrid w:val="0"/>
              <w:spacing w:line="400" w:lineRule="exact"/>
              <w:ind w:firstLine="420" w:firstLineChars="200"/>
              <w:textAlignment w:val="auto"/>
              <w:rPr>
                <w:rFonts w:hint="eastAsia" w:ascii="宋体" w:hAnsi="宋体" w:cs="宋体"/>
                <w:color w:val="auto"/>
                <w:kern w:val="0"/>
                <w:szCs w:val="21"/>
                <w:highlight w:val="none"/>
              </w:rPr>
            </w:pPr>
            <w:r>
              <w:rPr>
                <w:rFonts w:hint="eastAsia" w:ascii="宋体" w:hAnsi="宋体" w:cs="宋体"/>
                <w:bCs/>
                <w:i/>
                <w:color w:val="auto"/>
                <w:szCs w:val="21"/>
                <w:highlight w:val="none"/>
              </w:rPr>
              <w:t>[提示：招标人可根据招标项目具体特点和实际需要自行填写，但不得以不合理的条件限制、排斥投标人]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1.11.1</w:t>
            </w:r>
          </w:p>
        </w:tc>
        <w:tc>
          <w:tcPr>
            <w:tcW w:w="161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分包</w:t>
            </w:r>
          </w:p>
        </w:tc>
        <w:tc>
          <w:tcPr>
            <w:tcW w:w="6519"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bCs/>
                <w:color w:val="auto"/>
                <w:szCs w:val="21"/>
                <w:highlight w:val="none"/>
              </w:rPr>
            </w:pPr>
            <w:r>
              <w:rPr>
                <w:rFonts w:hint="eastAsia" w:ascii="宋体" w:hAnsi="宋体" w:cs="宋体"/>
                <w:color w:val="auto"/>
                <w:kern w:val="0"/>
                <w:szCs w:val="21"/>
                <w:highlight w:val="none"/>
              </w:rPr>
              <w:t>□</w:t>
            </w:r>
            <w:r>
              <w:rPr>
                <w:rFonts w:hint="eastAsia" w:ascii="宋体" w:hAnsi="宋体" w:cs="宋体"/>
                <w:bCs/>
                <w:color w:val="auto"/>
                <w:szCs w:val="21"/>
                <w:highlight w:val="none"/>
              </w:rPr>
              <w:t>不允许</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bCs/>
                <w:color w:val="auto"/>
                <w:szCs w:val="21"/>
                <w:highlight w:val="none"/>
              </w:rPr>
            </w:pPr>
            <w:r>
              <w:rPr>
                <w:rFonts w:hint="eastAsia" w:ascii="宋体" w:hAnsi="宋体" w:cs="宋体"/>
                <w:color w:val="auto"/>
                <w:kern w:val="0"/>
                <w:szCs w:val="21"/>
                <w:highlight w:val="none"/>
              </w:rPr>
              <w:t>□</w:t>
            </w:r>
            <w:r>
              <w:rPr>
                <w:rFonts w:hint="eastAsia" w:ascii="宋体" w:hAnsi="宋体" w:cs="宋体"/>
                <w:bCs/>
                <w:color w:val="auto"/>
                <w:szCs w:val="21"/>
                <w:highlight w:val="none"/>
              </w:rPr>
              <w:t>允许，</w:t>
            </w:r>
            <w:r>
              <w:rPr>
                <w:rFonts w:hint="eastAsia" w:ascii="宋体" w:hAnsi="宋体" w:cs="宋体"/>
                <w:szCs w:val="21"/>
              </w:rPr>
              <w:t>分包内容要求</w:t>
            </w:r>
            <w:r>
              <w:rPr>
                <w:rFonts w:hint="eastAsia" w:ascii="宋体" w:hAnsi="宋体" w:cs="宋体"/>
                <w:bCs/>
                <w:color w:val="auto"/>
                <w:szCs w:val="21"/>
                <w:highlight w:val="none"/>
                <w:lang w:eastAsia="zh-CN"/>
              </w:rPr>
              <w:t>：</w:t>
            </w:r>
            <w:r>
              <w:rPr>
                <w:rFonts w:hint="eastAsia" w:ascii="宋体" w:hAnsi="宋体" w:cs="宋体"/>
                <w:bCs/>
                <w:color w:val="auto"/>
                <w:szCs w:val="21"/>
                <w:highlight w:val="none"/>
                <w:u w:val="single"/>
              </w:rPr>
              <w:t xml:space="preserve">      </w:t>
            </w:r>
          </w:p>
          <w:p>
            <w:pPr>
              <w:keepNext w:val="0"/>
              <w:keepLines w:val="0"/>
              <w:pageBreakBefore w:val="0"/>
              <w:kinsoku/>
              <w:wordWrap/>
              <w:overflowPunct/>
              <w:topLinePunct w:val="0"/>
              <w:bidi w:val="0"/>
              <w:snapToGrid w:val="0"/>
              <w:spacing w:line="400" w:lineRule="exact"/>
              <w:ind w:firstLine="1260" w:firstLineChars="600"/>
              <w:textAlignment w:val="auto"/>
              <w:rPr>
                <w:rFonts w:hint="eastAsia" w:ascii="宋体" w:hAnsi="宋体" w:cs="宋体"/>
                <w:bCs/>
                <w:color w:val="auto"/>
                <w:szCs w:val="21"/>
                <w:highlight w:val="none"/>
                <w:u w:val="single"/>
              </w:rPr>
            </w:pPr>
            <w:r>
              <w:rPr>
                <w:rFonts w:hint="eastAsia" w:ascii="宋体" w:hAnsi="宋体" w:cs="宋体"/>
                <w:szCs w:val="21"/>
              </w:rPr>
              <w:t>分包</w:t>
            </w:r>
            <w:r>
              <w:rPr>
                <w:rFonts w:hint="eastAsia" w:ascii="宋体" w:hAnsi="宋体" w:cs="宋体"/>
                <w:szCs w:val="21"/>
                <w:lang w:val="en-US" w:eastAsia="zh-CN"/>
              </w:rPr>
              <w:t>金额</w:t>
            </w:r>
            <w:r>
              <w:rPr>
                <w:rFonts w:hint="eastAsia" w:ascii="宋体" w:hAnsi="宋体" w:cs="宋体"/>
                <w:szCs w:val="21"/>
              </w:rPr>
              <w:t>要求</w:t>
            </w:r>
            <w:r>
              <w:rPr>
                <w:rFonts w:hint="eastAsia" w:ascii="宋体" w:hAnsi="宋体" w:cs="宋体"/>
                <w:bCs/>
                <w:color w:val="auto"/>
                <w:szCs w:val="21"/>
                <w:highlight w:val="none"/>
              </w:rPr>
              <w:t>：</w:t>
            </w:r>
            <w:r>
              <w:rPr>
                <w:rFonts w:hint="eastAsia" w:ascii="宋体" w:hAnsi="宋体" w:cs="宋体"/>
                <w:bCs/>
                <w:color w:val="auto"/>
                <w:szCs w:val="21"/>
                <w:highlight w:val="none"/>
                <w:u w:val="single"/>
              </w:rPr>
              <w:t xml:space="preserve">      </w:t>
            </w:r>
          </w:p>
          <w:p>
            <w:pPr>
              <w:keepNext w:val="0"/>
              <w:keepLines w:val="0"/>
              <w:pageBreakBefore w:val="0"/>
              <w:kinsoku/>
              <w:wordWrap/>
              <w:overflowPunct/>
              <w:topLinePunct w:val="0"/>
              <w:bidi w:val="0"/>
              <w:snapToGrid w:val="0"/>
              <w:spacing w:line="400" w:lineRule="exact"/>
              <w:ind w:firstLine="1260" w:firstLineChars="600"/>
              <w:textAlignment w:val="auto"/>
              <w:rPr>
                <w:rFonts w:hint="eastAsia" w:ascii="宋体" w:hAnsi="宋体" w:cs="宋体"/>
                <w:bCs/>
                <w:color w:val="auto"/>
                <w:szCs w:val="21"/>
                <w:highlight w:val="none"/>
                <w:u w:val="single"/>
              </w:rPr>
            </w:pPr>
            <w:r>
              <w:rPr>
                <w:rFonts w:hint="eastAsia" w:ascii="宋体" w:hAnsi="宋体" w:cs="宋体"/>
                <w:szCs w:val="21"/>
              </w:rPr>
              <w:t>接受分包的第三人资质要求</w:t>
            </w:r>
            <w:r>
              <w:rPr>
                <w:rFonts w:hint="eastAsia" w:ascii="宋体" w:hAnsi="宋体" w:cs="宋体"/>
                <w:bCs/>
                <w:color w:val="auto"/>
                <w:szCs w:val="21"/>
                <w:highlight w:val="none"/>
              </w:rPr>
              <w:t>：</w:t>
            </w:r>
            <w:r>
              <w:rPr>
                <w:rFonts w:hint="eastAsia" w:ascii="宋体" w:hAnsi="宋体" w:cs="宋体"/>
                <w:bCs/>
                <w:color w:val="auto"/>
                <w:szCs w:val="21"/>
                <w:highlight w:val="none"/>
                <w:u w:val="single"/>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bCs/>
                <w:color w:val="auto"/>
                <w:szCs w:val="21"/>
                <w:highlight w:val="none"/>
              </w:rPr>
            </w:pPr>
            <w:r>
              <w:rPr>
                <w:rFonts w:hint="eastAsia" w:ascii="宋体" w:hAnsi="宋体" w:cs="宋体"/>
                <w:bCs/>
                <w:color w:val="auto"/>
                <w:szCs w:val="21"/>
                <w:highlight w:val="none"/>
                <w:u w:val="none"/>
              </w:rPr>
              <w:t>注：分包应按照相关法律法规及规范性文件执行，不得违法分包。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2.1</w:t>
            </w:r>
          </w:p>
        </w:tc>
        <w:tc>
          <w:tcPr>
            <w:tcW w:w="161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构成招标文件的其他材料</w:t>
            </w:r>
          </w:p>
        </w:tc>
        <w:tc>
          <w:tcPr>
            <w:tcW w:w="6519"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kern w:val="0"/>
                <w:szCs w:val="21"/>
                <w:highlight w:val="none"/>
              </w:rPr>
              <w:t>招标人发出的澄清及修改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2.2.1</w:t>
            </w:r>
          </w:p>
        </w:tc>
        <w:tc>
          <w:tcPr>
            <w:tcW w:w="1615" w:type="dxa"/>
            <w:vAlign w:val="center"/>
          </w:tcPr>
          <w:p>
            <w:pPr>
              <w:keepNext w:val="0"/>
              <w:keepLines w:val="0"/>
              <w:pageBreakBefore w:val="0"/>
              <w:widowControl/>
              <w:kinsoku/>
              <w:wordWrap/>
              <w:overflowPunct/>
              <w:topLinePunct w:val="0"/>
              <w:bidi w:val="0"/>
              <w:spacing w:line="400" w:lineRule="exact"/>
              <w:jc w:val="center"/>
              <w:textAlignment w:val="auto"/>
              <w:rPr>
                <w:rFonts w:hint="eastAsia" w:ascii="宋体" w:hAnsi="宋体" w:cs="宋体"/>
                <w:color w:val="auto"/>
                <w:kern w:val="0"/>
                <w:szCs w:val="21"/>
                <w:highlight w:val="none"/>
              </w:rPr>
            </w:pPr>
            <w:r>
              <w:rPr>
                <w:rFonts w:ascii="宋体" w:hAnsi="宋体"/>
                <w:color w:val="auto"/>
                <w:kern w:val="0"/>
                <w:szCs w:val="21"/>
                <w:highlight w:val="none"/>
              </w:rPr>
              <w:t>投标人对招标文件提出</w:t>
            </w:r>
            <w:r>
              <w:rPr>
                <w:rFonts w:hint="eastAsia" w:ascii="宋体" w:hAnsi="宋体"/>
                <w:color w:val="auto"/>
                <w:kern w:val="0"/>
                <w:szCs w:val="21"/>
                <w:highlight w:val="none"/>
              </w:rPr>
              <w:t>疑问</w:t>
            </w:r>
            <w:r>
              <w:rPr>
                <w:rFonts w:ascii="宋体" w:hAnsi="宋体"/>
                <w:color w:val="auto"/>
                <w:kern w:val="0"/>
                <w:szCs w:val="21"/>
                <w:highlight w:val="none"/>
              </w:rPr>
              <w:t>的截止时间</w:t>
            </w:r>
          </w:p>
        </w:tc>
        <w:tc>
          <w:tcPr>
            <w:tcW w:w="6519"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kern w:val="0"/>
                <w:szCs w:val="21"/>
                <w:highlight w:val="none"/>
              </w:rPr>
              <w:t>投标人应仔细阅读招标文件及附件的所有内容，如有文字表述不清，图纸尺寸标注不明以及存在错、漏、缺、概念模糊和有可能出现歧义或理解上的偏差的内容等应在招标公告规定的时间前在本项目招标公告网页下方“我要提问”栏提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Merge w:val="restart"/>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2.2.2</w:t>
            </w:r>
          </w:p>
        </w:tc>
        <w:tc>
          <w:tcPr>
            <w:tcW w:w="1615" w:type="dxa"/>
            <w:vAlign w:val="center"/>
          </w:tcPr>
          <w:p>
            <w:pPr>
              <w:keepNext w:val="0"/>
              <w:keepLines w:val="0"/>
              <w:pageBreakBefore w:val="0"/>
              <w:widowControl/>
              <w:kinsoku/>
              <w:wordWrap/>
              <w:overflowPunct/>
              <w:topLinePunct w:val="0"/>
              <w:bidi w:val="0"/>
              <w:spacing w:line="400" w:lineRule="exact"/>
              <w:jc w:val="center"/>
              <w:textAlignment w:val="auto"/>
              <w:rPr>
                <w:rFonts w:hint="eastAsia" w:ascii="宋体" w:hAnsi="宋体" w:cs="宋体"/>
                <w:color w:val="auto"/>
                <w:kern w:val="0"/>
                <w:szCs w:val="21"/>
                <w:highlight w:val="none"/>
              </w:rPr>
            </w:pPr>
            <w:r>
              <w:rPr>
                <w:rFonts w:ascii="宋体" w:hAnsi="宋体"/>
                <w:color w:val="auto"/>
                <w:kern w:val="0"/>
                <w:szCs w:val="21"/>
                <w:highlight w:val="none"/>
              </w:rPr>
              <w:t>招标人对招标文件</w:t>
            </w:r>
            <w:r>
              <w:rPr>
                <w:rFonts w:hint="eastAsia" w:ascii="宋体" w:hAnsi="宋体"/>
                <w:color w:val="auto"/>
                <w:kern w:val="0"/>
                <w:szCs w:val="21"/>
                <w:highlight w:val="none"/>
              </w:rPr>
              <w:t>澄清</w:t>
            </w:r>
            <w:r>
              <w:rPr>
                <w:rFonts w:ascii="宋体" w:hAnsi="宋体"/>
                <w:color w:val="auto"/>
                <w:kern w:val="0"/>
                <w:szCs w:val="21"/>
                <w:highlight w:val="none"/>
              </w:rPr>
              <w:t>的截止时间</w:t>
            </w:r>
          </w:p>
        </w:tc>
        <w:tc>
          <w:tcPr>
            <w:tcW w:w="6519"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color w:val="auto"/>
                <w:kern w:val="0"/>
                <w:szCs w:val="21"/>
                <w:highlight w:val="none"/>
                <w:u w:val="single"/>
              </w:rPr>
            </w:pPr>
            <w:r>
              <w:rPr>
                <w:rFonts w:hint="eastAsia" w:ascii="宋体" w:hAnsi="宋体"/>
                <w:color w:val="auto"/>
                <w:szCs w:val="21"/>
                <w:highlight w:val="none"/>
              </w:rPr>
              <w:t>招标人应在招标公告规定的时间前</w:t>
            </w:r>
            <w:r>
              <w:rPr>
                <w:rFonts w:ascii="宋体" w:hAnsi="宋体"/>
                <w:color w:val="auto"/>
                <w:szCs w:val="21"/>
                <w:highlight w:val="none"/>
              </w:rPr>
              <w:t>，</w:t>
            </w:r>
            <w:r>
              <w:rPr>
                <w:rFonts w:ascii="宋体" w:hAnsi="宋体"/>
                <w:color w:val="auto"/>
                <w:kern w:val="0"/>
                <w:szCs w:val="21"/>
                <w:highlight w:val="none"/>
              </w:rPr>
              <w:t>在</w:t>
            </w:r>
            <w:r>
              <w:rPr>
                <w:rFonts w:hint="eastAsia" w:ascii="宋体" w:hAnsi="宋体"/>
                <w:color w:val="auto"/>
                <w:kern w:val="0"/>
                <w:szCs w:val="21"/>
                <w:highlight w:val="none"/>
                <w:u w:val="single"/>
              </w:rPr>
              <w:t>重庆市公共资源交易网</w:t>
            </w:r>
            <w:r>
              <w:rPr>
                <w:rFonts w:hint="eastAsia" w:ascii="宋体" w:hAnsi="宋体"/>
                <w:color w:val="auto"/>
                <w:kern w:val="0"/>
                <w:szCs w:val="21"/>
                <w:highlight w:val="none"/>
              </w:rPr>
              <w:t>发布澄清</w:t>
            </w:r>
            <w:r>
              <w:rPr>
                <w:rFonts w:ascii="宋体" w:hAnsi="宋体"/>
                <w:color w:val="auto"/>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Merge w:val="continue"/>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p>
        </w:tc>
        <w:tc>
          <w:tcPr>
            <w:tcW w:w="1615" w:type="dxa"/>
            <w:vAlign w:val="center"/>
          </w:tcPr>
          <w:p>
            <w:pPr>
              <w:keepNext w:val="0"/>
              <w:keepLines w:val="0"/>
              <w:pageBreakBefore w:val="0"/>
              <w:widowControl/>
              <w:kinsoku/>
              <w:wordWrap/>
              <w:overflowPunct/>
              <w:topLinePunct w:val="0"/>
              <w:bidi w:val="0"/>
              <w:spacing w:line="400" w:lineRule="exact"/>
              <w:jc w:val="center"/>
              <w:textAlignment w:val="auto"/>
              <w:rPr>
                <w:rFonts w:ascii="宋体" w:hAnsi="宋体"/>
                <w:color w:val="auto"/>
                <w:kern w:val="0"/>
                <w:szCs w:val="21"/>
                <w:highlight w:val="none"/>
              </w:rPr>
            </w:pPr>
            <w:r>
              <w:rPr>
                <w:rFonts w:hint="eastAsia" w:ascii="宋体" w:hAnsi="宋体"/>
                <w:color w:val="auto"/>
                <w:kern w:val="0"/>
                <w:szCs w:val="21"/>
                <w:highlight w:val="none"/>
              </w:rPr>
              <w:t>投标截止时间</w:t>
            </w:r>
          </w:p>
        </w:tc>
        <w:tc>
          <w:tcPr>
            <w:tcW w:w="6519"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szCs w:val="21"/>
                <w:highlight w:val="none"/>
                <w:u w:val="single"/>
              </w:rPr>
            </w:pPr>
            <w:r>
              <w:rPr>
                <w:rFonts w:hint="eastAsia" w:ascii="宋体" w:hAnsi="宋体"/>
                <w:color w:val="auto"/>
                <w:szCs w:val="21"/>
                <w:highlight w:val="none"/>
                <w:u w:val="none"/>
              </w:rPr>
              <w:t>详见招标公告规定的投标截止时间。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2.2.3</w:t>
            </w:r>
          </w:p>
        </w:tc>
        <w:tc>
          <w:tcPr>
            <w:tcW w:w="1615" w:type="dxa"/>
            <w:vAlign w:val="center"/>
          </w:tcPr>
          <w:p>
            <w:pPr>
              <w:keepNext w:val="0"/>
              <w:keepLines w:val="0"/>
              <w:pageBreakBefore w:val="0"/>
              <w:widowControl/>
              <w:kinsoku/>
              <w:wordWrap/>
              <w:overflowPunct/>
              <w:topLinePunct w:val="0"/>
              <w:bidi w:val="0"/>
              <w:spacing w:line="400" w:lineRule="exact"/>
              <w:jc w:val="center"/>
              <w:textAlignment w:val="auto"/>
              <w:rPr>
                <w:rFonts w:hint="eastAsia" w:ascii="宋体" w:hAnsi="宋体" w:cs="宋体"/>
                <w:color w:val="auto"/>
                <w:kern w:val="0"/>
                <w:szCs w:val="21"/>
                <w:highlight w:val="none"/>
              </w:rPr>
            </w:pPr>
            <w:r>
              <w:rPr>
                <w:rFonts w:ascii="宋体" w:hAnsi="宋体"/>
                <w:color w:val="auto"/>
                <w:kern w:val="0"/>
                <w:szCs w:val="21"/>
                <w:highlight w:val="none"/>
              </w:rPr>
              <w:t>招标人对招标文件进行</w:t>
            </w:r>
            <w:r>
              <w:rPr>
                <w:rFonts w:hint="eastAsia" w:ascii="宋体" w:hAnsi="宋体"/>
                <w:color w:val="auto"/>
                <w:kern w:val="0"/>
                <w:szCs w:val="21"/>
                <w:highlight w:val="none"/>
              </w:rPr>
              <w:t>修改</w:t>
            </w:r>
            <w:r>
              <w:rPr>
                <w:rFonts w:ascii="宋体" w:hAnsi="宋体"/>
                <w:color w:val="auto"/>
                <w:kern w:val="0"/>
                <w:szCs w:val="21"/>
                <w:highlight w:val="none"/>
              </w:rPr>
              <w:t>的时间</w:t>
            </w:r>
          </w:p>
        </w:tc>
        <w:tc>
          <w:tcPr>
            <w:tcW w:w="6519" w:type="dxa"/>
            <w:vAlign w:val="center"/>
          </w:tcPr>
          <w:p>
            <w:pPr>
              <w:keepNext w:val="0"/>
              <w:keepLines w:val="0"/>
              <w:pageBreakBefore w:val="0"/>
              <w:widowControl/>
              <w:kinsoku/>
              <w:wordWrap/>
              <w:overflowPunct/>
              <w:topLinePunct w:val="0"/>
              <w:bidi w:val="0"/>
              <w:spacing w:line="40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kern w:val="0"/>
                <w:szCs w:val="21"/>
                <w:highlight w:val="none"/>
                <w:lang w:bidi="ar"/>
              </w:rPr>
              <w:t>修改</w:t>
            </w:r>
            <w:r>
              <w:rPr>
                <w:rFonts w:ascii="宋体" w:hAnsi="宋体"/>
                <w:snapToGrid w:val="0"/>
                <w:color w:val="auto"/>
                <w:kern w:val="0"/>
                <w:szCs w:val="21"/>
                <w:highlight w:val="none"/>
              </w:rPr>
              <w:t>内容可能影响投标文件编制的，须在投标截止时间15日前发布，发布时间至投标截止时间不足15日的，须相应延后投标截止时间。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2.2.4</w:t>
            </w:r>
          </w:p>
        </w:tc>
        <w:tc>
          <w:tcPr>
            <w:tcW w:w="1615" w:type="dxa"/>
            <w:vAlign w:val="center"/>
          </w:tcPr>
          <w:p>
            <w:pPr>
              <w:keepNext w:val="0"/>
              <w:keepLines w:val="0"/>
              <w:pageBreakBefore w:val="0"/>
              <w:widowControl/>
              <w:kinsoku/>
              <w:wordWrap/>
              <w:overflowPunct/>
              <w:topLinePunct w:val="0"/>
              <w:bidi w:val="0"/>
              <w:spacing w:line="400" w:lineRule="exact"/>
              <w:jc w:val="center"/>
              <w:textAlignment w:val="auto"/>
              <w:rPr>
                <w:rFonts w:hint="eastAsia" w:ascii="宋体" w:hAnsi="宋体" w:cs="宋体"/>
                <w:color w:val="auto"/>
                <w:kern w:val="0"/>
                <w:szCs w:val="21"/>
                <w:highlight w:val="none"/>
                <w:lang w:bidi="ar"/>
              </w:rPr>
            </w:pPr>
            <w:r>
              <w:rPr>
                <w:rFonts w:ascii="宋体" w:hAnsi="宋体"/>
                <w:color w:val="auto"/>
                <w:kern w:val="0"/>
                <w:szCs w:val="21"/>
                <w:highlight w:val="none"/>
              </w:rPr>
              <w:t>投标人对招标文件及</w:t>
            </w:r>
            <w:r>
              <w:rPr>
                <w:rFonts w:hint="eastAsia" w:ascii="宋体" w:hAnsi="宋体"/>
                <w:color w:val="auto"/>
                <w:kern w:val="0"/>
                <w:szCs w:val="21"/>
                <w:highlight w:val="none"/>
              </w:rPr>
              <w:t>澄清修改</w:t>
            </w:r>
            <w:r>
              <w:rPr>
                <w:rFonts w:ascii="宋体" w:hAnsi="宋体"/>
                <w:color w:val="auto"/>
                <w:kern w:val="0"/>
                <w:szCs w:val="21"/>
                <w:highlight w:val="none"/>
              </w:rPr>
              <w:t>提出异议的截止时间</w:t>
            </w:r>
          </w:p>
        </w:tc>
        <w:tc>
          <w:tcPr>
            <w:tcW w:w="6519" w:type="dxa"/>
            <w:vAlign w:val="center"/>
          </w:tcPr>
          <w:p>
            <w:pPr>
              <w:keepNext w:val="0"/>
              <w:keepLines w:val="0"/>
              <w:pageBreakBefore w:val="0"/>
              <w:widowControl/>
              <w:kinsoku/>
              <w:wordWrap/>
              <w:overflowPunct/>
              <w:topLinePunct w:val="0"/>
              <w:bidi w:val="0"/>
              <w:spacing w:line="400" w:lineRule="exact"/>
              <w:ind w:firstLine="420" w:firstLineChars="200"/>
              <w:jc w:val="left"/>
              <w:textAlignment w:val="auto"/>
              <w:rPr>
                <w:rFonts w:hint="eastAsia" w:ascii="宋体" w:hAnsi="宋体" w:cs="宋体"/>
                <w:color w:val="auto"/>
                <w:kern w:val="0"/>
                <w:szCs w:val="21"/>
                <w:highlight w:val="none"/>
                <w:lang w:bidi="ar"/>
              </w:rPr>
            </w:pPr>
            <w:r>
              <w:rPr>
                <w:rFonts w:ascii="宋体" w:hAnsi="宋体"/>
                <w:snapToGrid w:val="0"/>
                <w:color w:val="auto"/>
                <w:kern w:val="0"/>
                <w:szCs w:val="21"/>
                <w:highlight w:val="none"/>
              </w:rPr>
              <w:t>投标人对招标文件和</w:t>
            </w:r>
            <w:r>
              <w:rPr>
                <w:rFonts w:hint="eastAsia" w:ascii="宋体" w:hAnsi="宋体"/>
                <w:snapToGrid w:val="0"/>
                <w:color w:val="auto"/>
                <w:kern w:val="0"/>
                <w:szCs w:val="21"/>
                <w:highlight w:val="none"/>
              </w:rPr>
              <w:t>澄清修改</w:t>
            </w:r>
            <w:r>
              <w:rPr>
                <w:rFonts w:ascii="宋体" w:hAnsi="宋体"/>
                <w:snapToGrid w:val="0"/>
                <w:color w:val="auto"/>
                <w:kern w:val="0"/>
                <w:szCs w:val="21"/>
                <w:highlight w:val="none"/>
              </w:rPr>
              <w:t>有异议的，应当在投标截止时间10日前，</w:t>
            </w:r>
            <w:r>
              <w:rPr>
                <w:rFonts w:hint="eastAsia" w:ascii="宋体" w:hAnsi="宋体"/>
                <w:snapToGrid w:val="0"/>
                <w:kern w:val="0"/>
                <w:szCs w:val="21"/>
              </w:rPr>
              <w:t>以书面形式</w:t>
            </w:r>
            <w:r>
              <w:rPr>
                <w:rFonts w:hint="eastAsia" w:ascii="宋体" w:hAnsi="宋体"/>
                <w:snapToGrid w:val="0"/>
                <w:kern w:val="0"/>
                <w:szCs w:val="21"/>
                <w:lang w:val="en-US" w:eastAsia="zh-CN"/>
              </w:rPr>
              <w:t>向</w:t>
            </w:r>
            <w:r>
              <w:rPr>
                <w:rFonts w:hint="eastAsia" w:ascii="宋体" w:hAnsi="宋体"/>
                <w:snapToGrid w:val="0"/>
                <w:kern w:val="0"/>
                <w:szCs w:val="21"/>
              </w:rPr>
              <w:t>招标人或招标代理机构</w:t>
            </w:r>
            <w:r>
              <w:rPr>
                <w:rFonts w:hint="eastAsia" w:ascii="宋体" w:hAnsi="宋体"/>
                <w:snapToGrid w:val="0"/>
                <w:kern w:val="0"/>
                <w:szCs w:val="21"/>
                <w:lang w:val="en-US" w:eastAsia="zh-CN"/>
              </w:rPr>
              <w:t>提出</w:t>
            </w:r>
            <w:r>
              <w:rPr>
                <w:rFonts w:ascii="宋体" w:hAnsi="宋体"/>
                <w:snapToGrid w:val="0"/>
                <w:color w:val="auto"/>
                <w:kern w:val="0"/>
                <w:szCs w:val="21"/>
                <w:highlight w:val="none"/>
              </w:rPr>
              <w:t>。招标人应当自收到异议之日起3日内做出答复，</w:t>
            </w:r>
            <w:r>
              <w:rPr>
                <w:rFonts w:hint="eastAsia" w:ascii="宋体" w:hAnsi="宋体"/>
                <w:snapToGrid w:val="0"/>
                <w:color w:val="auto"/>
                <w:kern w:val="0"/>
                <w:szCs w:val="21"/>
                <w:highlight w:val="none"/>
              </w:rPr>
              <w:t>答复内容可能影响投标文件编制的，将以修改的形式于投标截止时间15日前在</w:t>
            </w:r>
            <w:r>
              <w:rPr>
                <w:rFonts w:hint="eastAsia" w:ascii="宋体" w:hAnsi="宋体"/>
                <w:snapToGrid w:val="0"/>
                <w:color w:val="auto"/>
                <w:kern w:val="0"/>
                <w:szCs w:val="21"/>
                <w:highlight w:val="none"/>
                <w:u w:val="single"/>
              </w:rPr>
              <w:t>重庆市公共资源交易网</w:t>
            </w:r>
            <w:r>
              <w:rPr>
                <w:rFonts w:hint="eastAsia" w:ascii="宋体" w:hAnsi="宋体"/>
                <w:snapToGrid w:val="0"/>
                <w:color w:val="auto"/>
                <w:kern w:val="0"/>
                <w:szCs w:val="21"/>
                <w:highlight w:val="none"/>
              </w:rPr>
              <w:t>澄清修改区发布。发布时间至投标截止时间不足15日的，须相应延后投标截止时间。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3.1.1</w:t>
            </w:r>
          </w:p>
        </w:tc>
        <w:tc>
          <w:tcPr>
            <w:tcW w:w="1615" w:type="dxa"/>
            <w:vAlign w:val="center"/>
          </w:tcPr>
          <w:p>
            <w:pPr>
              <w:keepNext w:val="0"/>
              <w:keepLines w:val="0"/>
              <w:pageBreakBefore w:val="0"/>
              <w:widowControl/>
              <w:kinsoku/>
              <w:wordWrap/>
              <w:overflowPunct/>
              <w:topLinePunct w:val="0"/>
              <w:bidi w:val="0"/>
              <w:spacing w:line="400" w:lineRule="exact"/>
              <w:jc w:val="center"/>
              <w:textAlignment w:val="auto"/>
              <w:rPr>
                <w:rFonts w:hint="eastAsia" w:ascii="宋体" w:hAnsi="宋体" w:cs="宋体"/>
                <w:color w:val="auto"/>
                <w:kern w:val="0"/>
                <w:szCs w:val="21"/>
                <w:highlight w:val="none"/>
                <w:lang w:bidi="ar"/>
              </w:rPr>
            </w:pPr>
            <w:r>
              <w:rPr>
                <w:rFonts w:hint="eastAsia" w:ascii="宋体" w:hAnsi="宋体" w:cs="宋体"/>
                <w:color w:val="auto"/>
                <w:spacing w:val="-1"/>
                <w:szCs w:val="21"/>
                <w:highlight w:val="none"/>
              </w:rPr>
              <w:t>构成投标文件的其他资料</w:t>
            </w:r>
          </w:p>
        </w:tc>
        <w:tc>
          <w:tcPr>
            <w:tcW w:w="6519"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投标人的书面澄清、说明和补正（但不得改变投标文件的实质性内容）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Merge w:val="restart"/>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3.2.1</w:t>
            </w:r>
          </w:p>
        </w:tc>
        <w:tc>
          <w:tcPr>
            <w:tcW w:w="161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增值税税金的计算方法</w:t>
            </w:r>
          </w:p>
        </w:tc>
        <w:tc>
          <w:tcPr>
            <w:tcW w:w="6519"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□一般计税法</w:t>
            </w:r>
          </w:p>
          <w:p>
            <w:pPr>
              <w:pStyle w:val="2"/>
              <w:keepNext w:val="0"/>
              <w:keepLines w:val="0"/>
              <w:pageBreakBefore w:val="0"/>
              <w:kinsoku/>
              <w:wordWrap/>
              <w:overflowPunct/>
              <w:topLinePunct w:val="0"/>
              <w:bidi w:val="0"/>
              <w:spacing w:after="0" w:afterLines="0"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kern w:val="0"/>
                <w:szCs w:val="21"/>
                <w:highlight w:val="none"/>
              </w:rPr>
              <w:t>□简易计税法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Merge w:val="continue"/>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snapToGrid w:val="0"/>
                <w:color w:val="auto"/>
                <w:kern w:val="0"/>
                <w:szCs w:val="21"/>
                <w:highlight w:val="none"/>
              </w:rPr>
            </w:pPr>
          </w:p>
        </w:tc>
        <w:tc>
          <w:tcPr>
            <w:tcW w:w="161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szCs w:val="21"/>
                <w:highlight w:val="none"/>
              </w:rPr>
            </w:pPr>
            <w:r>
              <w:rPr>
                <w:rFonts w:hint="eastAsia" w:ascii="宋体" w:hAnsi="宋体" w:cs="宋体"/>
                <w:color w:val="auto"/>
                <w:szCs w:val="21"/>
                <w:highlight w:val="none"/>
              </w:rPr>
              <w:t>工程量清单的填写方式</w:t>
            </w:r>
          </w:p>
        </w:tc>
        <w:tc>
          <w:tcPr>
            <w:tcW w:w="6519" w:type="dxa"/>
            <w:vAlign w:val="center"/>
          </w:tcPr>
          <w:p>
            <w:pPr>
              <w:pStyle w:val="39"/>
              <w:keepNext w:val="0"/>
              <w:keepLines w:val="0"/>
              <w:pageBreakBefore w:val="0"/>
              <w:kinsoku/>
              <w:wordWrap/>
              <w:overflowPunct/>
              <w:topLinePunct w:val="0"/>
              <w:bidi w:val="0"/>
              <w:spacing w:line="400" w:lineRule="exact"/>
              <w:ind w:left="113" w:right="86" w:firstLine="420" w:firstLineChars="200"/>
              <w:textAlignment w:val="auto"/>
              <w:rPr>
                <w:rFonts w:hint="eastAsia"/>
                <w:color w:val="auto"/>
                <w:highlight w:val="none"/>
                <w:lang w:val="en-US"/>
              </w:rPr>
            </w:pPr>
            <w:r>
              <w:rPr>
                <w:rFonts w:hint="eastAsia" w:ascii="宋体" w:hAnsi="宋体" w:eastAsia="宋体" w:cs="宋体"/>
                <w:color w:val="auto"/>
                <w:kern w:val="2"/>
                <w:sz w:val="21"/>
                <w:szCs w:val="21"/>
                <w:highlight w:val="none"/>
                <w:lang w:val="en-US" w:bidi="ar-SA"/>
              </w:rPr>
              <w:t>投标人按照招标人提供的工程量固化清单电子文件填写工程量清单，下载网站：</w:t>
            </w:r>
            <w:r>
              <w:rPr>
                <w:rFonts w:hint="eastAsia" w:ascii="宋体" w:hAnsi="宋体" w:eastAsia="宋体" w:cs="宋体"/>
                <w:color w:val="auto"/>
                <w:kern w:val="2"/>
                <w:sz w:val="21"/>
                <w:szCs w:val="21"/>
                <w:highlight w:val="none"/>
                <w:u w:val="single"/>
                <w:lang w:val="en-US" w:bidi="ar-SA"/>
              </w:rPr>
              <w:t>重庆市公共资源交易网</w:t>
            </w:r>
            <w:r>
              <w:rPr>
                <w:rFonts w:hint="eastAsia" w:ascii="宋体" w:hAnsi="宋体" w:eastAsia="宋体" w:cs="宋体"/>
                <w:color w:val="auto"/>
                <w:kern w:val="2"/>
                <w:sz w:val="21"/>
                <w:szCs w:val="21"/>
                <w:highlight w:val="none"/>
                <w:lang w:val="en-US" w:bidi="ar-S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3.2.3</w:t>
            </w:r>
          </w:p>
        </w:tc>
        <w:tc>
          <w:tcPr>
            <w:tcW w:w="1615" w:type="dxa"/>
            <w:vAlign w:val="center"/>
          </w:tcPr>
          <w:p>
            <w:pPr>
              <w:keepNext w:val="0"/>
              <w:keepLines w:val="0"/>
              <w:pageBreakBefore w:val="0"/>
              <w:widowControl/>
              <w:kinsoku/>
              <w:wordWrap/>
              <w:overflowPunct/>
              <w:topLinePunct w:val="0"/>
              <w:bidi w:val="0"/>
              <w:spacing w:line="400" w:lineRule="exact"/>
              <w:jc w:val="center"/>
              <w:textAlignment w:val="auto"/>
              <w:rPr>
                <w:rFonts w:hint="eastAsia" w:ascii="宋体" w:hAnsi="宋体" w:cs="宋体"/>
                <w:color w:val="auto"/>
                <w:szCs w:val="21"/>
                <w:highlight w:val="none"/>
              </w:rPr>
            </w:pPr>
            <w:r>
              <w:rPr>
                <w:rFonts w:hint="eastAsia" w:ascii="宋体" w:hAnsi="宋体" w:cs="宋体"/>
                <w:color w:val="auto"/>
                <w:kern w:val="0"/>
                <w:szCs w:val="21"/>
                <w:highlight w:val="none"/>
                <w:lang w:bidi="ar"/>
              </w:rPr>
              <w:t>报价方式</w:t>
            </w:r>
          </w:p>
        </w:tc>
        <w:tc>
          <w:tcPr>
            <w:tcW w:w="6519" w:type="dxa"/>
            <w:vAlign w:val="center"/>
          </w:tcPr>
          <w:p>
            <w:pPr>
              <w:keepNext w:val="0"/>
              <w:keepLines w:val="0"/>
              <w:pageBreakBefore w:val="0"/>
              <w:widowControl/>
              <w:kinsoku/>
              <w:wordWrap/>
              <w:overflowPunct/>
              <w:topLinePunct w:val="0"/>
              <w:bidi w:val="0"/>
              <w:spacing w:line="40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kern w:val="0"/>
                <w:szCs w:val="21"/>
                <w:highlight w:val="none"/>
                <w:lang w:bidi="ar"/>
              </w:rPr>
              <w:t>□单价</w:t>
            </w:r>
          </w:p>
          <w:p>
            <w:pPr>
              <w:keepNext w:val="0"/>
              <w:keepLines w:val="0"/>
              <w:pageBreakBefore w:val="0"/>
              <w:widowControl/>
              <w:kinsoku/>
              <w:wordWrap/>
              <w:overflowPunct/>
              <w:topLinePunct w:val="0"/>
              <w:bidi w:val="0"/>
              <w:spacing w:line="400" w:lineRule="exact"/>
              <w:ind w:firstLine="420" w:firstLineChars="200"/>
              <w:jc w:val="left"/>
              <w:textAlignment w:val="auto"/>
              <w:rPr>
                <w:rFonts w:hint="eastAsia" w:ascii="宋体" w:hAnsi="宋体" w:cs="宋体"/>
                <w:b/>
                <w:color w:val="auto"/>
                <w:szCs w:val="21"/>
                <w:highlight w:val="none"/>
              </w:rPr>
            </w:pPr>
            <w:r>
              <w:rPr>
                <w:rFonts w:hint="eastAsia" w:ascii="宋体" w:hAnsi="宋体" w:cs="宋体"/>
                <w:color w:val="auto"/>
                <w:kern w:val="0"/>
                <w:szCs w:val="21"/>
                <w:highlight w:val="none"/>
                <w:lang w:bidi="ar"/>
              </w:rPr>
              <w:t>□总价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cs="宋体"/>
                <w:color w:val="auto"/>
                <w:highlight w:val="none"/>
              </w:rPr>
            </w:pPr>
            <w:r>
              <w:rPr>
                <w:rFonts w:hint="eastAsia" w:ascii="宋体" w:hAnsi="宋体" w:cs="宋体"/>
                <w:color w:val="auto"/>
                <w:highlight w:val="none"/>
              </w:rPr>
              <w:t>3.2.5</w:t>
            </w:r>
          </w:p>
        </w:tc>
        <w:tc>
          <w:tcPr>
            <w:tcW w:w="1615" w:type="dxa"/>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cs="宋体"/>
                <w:color w:val="auto"/>
                <w:highlight w:val="none"/>
              </w:rPr>
            </w:pPr>
            <w:r>
              <w:rPr>
                <w:rFonts w:hint="eastAsia" w:ascii="宋体" w:hAnsi="宋体" w:cs="宋体"/>
                <w:color w:val="auto"/>
                <w:highlight w:val="none"/>
              </w:rPr>
              <w:t>安全生产费</w:t>
            </w:r>
          </w:p>
        </w:tc>
        <w:tc>
          <w:tcPr>
            <w:tcW w:w="6519" w:type="dxa"/>
            <w:vAlign w:val="top"/>
          </w:tcPr>
          <w:p>
            <w:pPr>
              <w:pStyle w:val="39"/>
              <w:keepNext w:val="0"/>
              <w:keepLines w:val="0"/>
              <w:pageBreakBefore w:val="0"/>
              <w:kinsoku/>
              <w:wordWrap/>
              <w:overflowPunct/>
              <w:topLinePunct w:val="0"/>
              <w:bidi w:val="0"/>
              <w:spacing w:line="400" w:lineRule="exact"/>
              <w:ind w:left="113" w:right="86" w:firstLine="420" w:firstLineChars="200"/>
              <w:textAlignment w:val="auto"/>
              <w:rPr>
                <w:rFonts w:hint="eastAsia" w:ascii="宋体" w:hAnsi="宋体" w:eastAsia="宋体" w:cs="宋体"/>
                <w:color w:val="auto"/>
                <w:kern w:val="2"/>
                <w:sz w:val="21"/>
                <w:szCs w:val="21"/>
                <w:highlight w:val="none"/>
                <w:lang w:val="en-US" w:bidi="ar-SA"/>
              </w:rPr>
            </w:pPr>
            <w:r>
              <w:rPr>
                <w:rFonts w:hint="eastAsia" w:ascii="宋体" w:hAnsi="宋体" w:eastAsia="宋体" w:cs="宋体"/>
                <w:bCs/>
                <w:i/>
                <w:color w:val="auto"/>
                <w:kern w:val="2"/>
                <w:sz w:val="21"/>
                <w:szCs w:val="21"/>
                <w:highlight w:val="none"/>
                <w:lang w:val="en-US" w:bidi="ar-SA"/>
              </w:rPr>
              <w:t>[提示：招标人可根据招标项目具体特点和实际需要自行填写，但应当符合</w:t>
            </w:r>
            <w:r>
              <w:rPr>
                <w:rFonts w:hint="eastAsia" w:ascii="宋体" w:hAnsi="宋体" w:eastAsia="宋体" w:cs="宋体"/>
                <w:bCs/>
                <w:i/>
                <w:color w:val="auto"/>
                <w:kern w:val="2"/>
                <w:sz w:val="21"/>
                <w:szCs w:val="21"/>
                <w:highlight w:val="none"/>
                <w:u w:val="single"/>
                <w:lang w:val="en-US" w:bidi="ar-SA"/>
              </w:rPr>
              <w:t>《企业安全生产费用提取和使用管理办法》</w:t>
            </w:r>
            <w:r>
              <w:rPr>
                <w:rFonts w:hint="eastAsia" w:ascii="宋体" w:hAnsi="宋体" w:eastAsia="宋体" w:cs="宋体"/>
                <w:bCs/>
                <w:i/>
                <w:color w:val="auto"/>
                <w:kern w:val="2"/>
                <w:sz w:val="21"/>
                <w:szCs w:val="21"/>
                <w:highlight w:val="none"/>
                <w:lang w:val="en-US" w:bidi="ar-SA"/>
              </w:rPr>
              <w:t>等法规的相关要求。]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3.2.6</w:t>
            </w:r>
          </w:p>
        </w:tc>
        <w:tc>
          <w:tcPr>
            <w:tcW w:w="1615" w:type="dxa"/>
            <w:vAlign w:val="center"/>
          </w:tcPr>
          <w:p>
            <w:pPr>
              <w:keepNext w:val="0"/>
              <w:keepLines w:val="0"/>
              <w:pageBreakBefore w:val="0"/>
              <w:widowControl/>
              <w:kinsoku/>
              <w:wordWrap/>
              <w:overflowPunct/>
              <w:topLinePunct w:val="0"/>
              <w:bidi w:val="0"/>
              <w:spacing w:line="400" w:lineRule="exact"/>
              <w:jc w:val="center"/>
              <w:textAlignment w:val="auto"/>
              <w:rPr>
                <w:rFonts w:hint="eastAsia" w:ascii="宋体" w:hAnsi="宋体" w:cs="宋体"/>
                <w:color w:val="auto"/>
                <w:szCs w:val="21"/>
                <w:highlight w:val="none"/>
              </w:rPr>
            </w:pPr>
            <w:r>
              <w:rPr>
                <w:rFonts w:hint="eastAsia" w:ascii="宋体" w:hAnsi="宋体" w:cs="宋体"/>
                <w:color w:val="auto"/>
                <w:kern w:val="0"/>
                <w:szCs w:val="21"/>
                <w:highlight w:val="none"/>
                <w:lang w:bidi="ar"/>
              </w:rPr>
              <w:t>是否接受调价函</w:t>
            </w:r>
          </w:p>
        </w:tc>
        <w:tc>
          <w:tcPr>
            <w:tcW w:w="6519" w:type="dxa"/>
            <w:vAlign w:val="center"/>
          </w:tcPr>
          <w:p>
            <w:pPr>
              <w:keepNext w:val="0"/>
              <w:keepLines w:val="0"/>
              <w:pageBreakBefore w:val="0"/>
              <w:widowControl/>
              <w:kinsoku/>
              <w:wordWrap/>
              <w:overflowPunct/>
              <w:topLinePunct w:val="0"/>
              <w:bidi w:val="0"/>
              <w:spacing w:line="400" w:lineRule="exact"/>
              <w:ind w:firstLine="420" w:firstLineChars="200"/>
              <w:jc w:val="left"/>
              <w:textAlignment w:val="auto"/>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3.2.8</w:t>
            </w:r>
          </w:p>
        </w:tc>
        <w:tc>
          <w:tcPr>
            <w:tcW w:w="1615" w:type="dxa"/>
            <w:vAlign w:val="center"/>
          </w:tcPr>
          <w:p>
            <w:pPr>
              <w:keepNext w:val="0"/>
              <w:keepLines w:val="0"/>
              <w:pageBreakBefore w:val="0"/>
              <w:widowControl/>
              <w:kinsoku/>
              <w:wordWrap/>
              <w:overflowPunct/>
              <w:topLinePunct w:val="0"/>
              <w:bidi w:val="0"/>
              <w:spacing w:line="400" w:lineRule="exact"/>
              <w:jc w:val="center"/>
              <w:textAlignment w:val="auto"/>
              <w:rPr>
                <w:rFonts w:hint="eastAsia" w:ascii="宋体" w:hAnsi="宋体" w:cs="宋体"/>
                <w:b/>
                <w:color w:val="auto"/>
                <w:kern w:val="0"/>
                <w:szCs w:val="21"/>
                <w:highlight w:val="none"/>
              </w:rPr>
            </w:pPr>
            <w:r>
              <w:rPr>
                <w:rFonts w:hint="eastAsia" w:ascii="宋体" w:hAnsi="宋体" w:cs="宋体"/>
                <w:color w:val="auto"/>
                <w:kern w:val="0"/>
                <w:szCs w:val="21"/>
                <w:highlight w:val="none"/>
                <w:lang w:bidi="ar"/>
              </w:rPr>
              <w:t>最高投标限价</w:t>
            </w:r>
          </w:p>
        </w:tc>
        <w:tc>
          <w:tcPr>
            <w:tcW w:w="6519" w:type="dxa"/>
            <w:vAlign w:val="center"/>
          </w:tcPr>
          <w:p>
            <w:pPr>
              <w:keepNext w:val="0"/>
              <w:keepLines w:val="0"/>
              <w:pageBreakBefore w:val="0"/>
              <w:widowControl/>
              <w:kinsoku/>
              <w:wordWrap/>
              <w:overflowPunct/>
              <w:topLinePunct w:val="0"/>
              <w:bidi w:val="0"/>
              <w:spacing w:line="40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kern w:val="0"/>
                <w:szCs w:val="21"/>
                <w:highlight w:val="none"/>
                <w:lang w:bidi="ar"/>
              </w:rPr>
              <w:t>□无</w:t>
            </w:r>
          </w:p>
          <w:p>
            <w:pPr>
              <w:keepNext w:val="0"/>
              <w:keepLines w:val="0"/>
              <w:pageBreakBefore w:val="0"/>
              <w:widowControl/>
              <w:kinsoku/>
              <w:wordWrap/>
              <w:overflowPunct/>
              <w:topLinePunct w:val="0"/>
              <w:bidi w:val="0"/>
              <w:spacing w:line="400" w:lineRule="exact"/>
              <w:ind w:firstLine="420" w:firstLineChars="200"/>
              <w:jc w:val="left"/>
              <w:textAlignment w:val="auto"/>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□有，最高投标限价：</w:t>
            </w:r>
            <w:r>
              <w:rPr>
                <w:rFonts w:hint="eastAsia" w:ascii="宋体" w:hAnsi="宋体" w:cs="宋体"/>
                <w:color w:val="auto"/>
                <w:kern w:val="0"/>
                <w:szCs w:val="21"/>
                <w:highlight w:val="none"/>
                <w:u w:val="single"/>
                <w:lang w:bidi="ar"/>
              </w:rPr>
              <w:t xml:space="preserve">    </w:t>
            </w:r>
          </w:p>
          <w:p>
            <w:pPr>
              <w:keepNext w:val="0"/>
              <w:keepLines w:val="0"/>
              <w:pageBreakBefore w:val="0"/>
              <w:widowControl/>
              <w:kinsoku/>
              <w:wordWrap/>
              <w:overflowPunct/>
              <w:topLinePunct w:val="0"/>
              <w:bidi w:val="0"/>
              <w:spacing w:line="400" w:lineRule="exact"/>
              <w:ind w:firstLine="420" w:firstLineChars="200"/>
              <w:jc w:val="left"/>
              <w:textAlignment w:val="auto"/>
              <w:rPr>
                <w:rFonts w:hint="eastAsia" w:ascii="宋体" w:hAnsi="宋体" w:cs="宋体"/>
                <w:color w:val="auto"/>
                <w:kern w:val="0"/>
                <w:szCs w:val="21"/>
                <w:highlight w:val="none"/>
                <w:u w:val="single"/>
                <w:lang w:bidi="ar"/>
              </w:rPr>
            </w:pPr>
            <w:r>
              <w:rPr>
                <w:rFonts w:hint="eastAsia" w:ascii="宋体" w:hAnsi="宋体" w:cs="宋体"/>
                <w:color w:val="auto"/>
                <w:kern w:val="0"/>
                <w:szCs w:val="21"/>
                <w:highlight w:val="none"/>
                <w:lang w:bidi="ar"/>
              </w:rPr>
              <w:t>□其他要求：</w:t>
            </w:r>
            <w:r>
              <w:rPr>
                <w:rFonts w:hint="eastAsia" w:ascii="宋体" w:hAnsi="宋体" w:cs="宋体"/>
                <w:color w:val="auto"/>
                <w:kern w:val="0"/>
                <w:szCs w:val="21"/>
                <w:highlight w:val="none"/>
                <w:u w:val="single"/>
                <w:lang w:bidi="ar"/>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3.2.9</w:t>
            </w:r>
          </w:p>
        </w:tc>
        <w:tc>
          <w:tcPr>
            <w:tcW w:w="1615" w:type="dxa"/>
            <w:vAlign w:val="center"/>
          </w:tcPr>
          <w:p>
            <w:pPr>
              <w:keepNext w:val="0"/>
              <w:keepLines w:val="0"/>
              <w:pageBreakBefore w:val="0"/>
              <w:widowControl/>
              <w:kinsoku/>
              <w:wordWrap/>
              <w:overflowPunct/>
              <w:topLinePunct w:val="0"/>
              <w:bidi w:val="0"/>
              <w:spacing w:line="400" w:lineRule="exact"/>
              <w:jc w:val="center"/>
              <w:textAlignment w:val="auto"/>
              <w:rPr>
                <w:rFonts w:hint="eastAsia" w:ascii="宋体" w:hAnsi="宋体" w:cs="宋体"/>
                <w:b/>
                <w:color w:val="auto"/>
                <w:kern w:val="0"/>
                <w:szCs w:val="21"/>
                <w:highlight w:val="none"/>
              </w:rPr>
            </w:pPr>
            <w:r>
              <w:rPr>
                <w:rFonts w:hint="eastAsia" w:ascii="宋体" w:hAnsi="宋体" w:cs="宋体"/>
                <w:color w:val="auto"/>
                <w:kern w:val="0"/>
                <w:szCs w:val="21"/>
                <w:highlight w:val="none"/>
                <w:lang w:bidi="ar"/>
              </w:rPr>
              <w:t>投标报价的其他要求</w:t>
            </w:r>
          </w:p>
        </w:tc>
        <w:tc>
          <w:tcPr>
            <w:tcW w:w="6519" w:type="dxa"/>
            <w:vAlign w:val="center"/>
          </w:tcPr>
          <w:p>
            <w:pPr>
              <w:pStyle w:val="2"/>
              <w:spacing w:after="0" w:afterLines="0" w:line="400" w:lineRule="exact"/>
              <w:ind w:firstLine="420" w:firstLineChars="200"/>
              <w:rPr>
                <w:rFonts w:hint="eastAsia" w:ascii="宋体" w:hAnsi="宋体" w:cs="宋体"/>
                <w:color w:val="auto"/>
                <w:szCs w:val="21"/>
                <w:highlight w:val="none"/>
              </w:rPr>
            </w:pPr>
            <w:r>
              <w:rPr>
                <w:rFonts w:hint="eastAsia" w:ascii="宋体" w:hAnsi="宋体" w:cs="宋体"/>
                <w:color w:val="auto"/>
                <w:kern w:val="0"/>
                <w:szCs w:val="21"/>
                <w:highlight w:val="none"/>
                <w:lang w:bidi="ar"/>
              </w:rPr>
              <w:t>□</w:t>
            </w:r>
            <w:r>
              <w:rPr>
                <w:rFonts w:hint="eastAsia" w:ascii="宋体" w:hAnsi="宋体" w:cs="宋体"/>
                <w:color w:val="auto"/>
                <w:szCs w:val="21"/>
                <w:highlight w:val="none"/>
              </w:rPr>
              <w:t>无</w:t>
            </w:r>
          </w:p>
          <w:p>
            <w:pPr>
              <w:pStyle w:val="2"/>
              <w:keepNext w:val="0"/>
              <w:keepLines w:val="0"/>
              <w:pageBreakBefore w:val="0"/>
              <w:kinsoku/>
              <w:wordWrap/>
              <w:overflowPunct/>
              <w:topLinePunct w:val="0"/>
              <w:bidi w:val="0"/>
              <w:spacing w:after="0" w:afterLines="0"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kern w:val="0"/>
                <w:szCs w:val="21"/>
                <w:highlight w:val="none"/>
                <w:lang w:bidi="ar"/>
              </w:rPr>
              <w:t>□</w:t>
            </w:r>
            <w:r>
              <w:rPr>
                <w:rFonts w:hint="eastAsia" w:ascii="宋体" w:hAnsi="宋体" w:cs="宋体"/>
                <w:color w:val="auto"/>
                <w:szCs w:val="21"/>
                <w:highlight w:val="none"/>
              </w:rPr>
              <w:t>有，具体要求为：</w:t>
            </w:r>
          </w:p>
          <w:p>
            <w:pPr>
              <w:pStyle w:val="2"/>
              <w:keepNext w:val="0"/>
              <w:keepLines w:val="0"/>
              <w:pageBreakBefore w:val="0"/>
              <w:kinsoku/>
              <w:wordWrap/>
              <w:overflowPunct/>
              <w:topLinePunct w:val="0"/>
              <w:bidi w:val="0"/>
              <w:spacing w:after="0" w:afterLines="0"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1.</w:t>
            </w:r>
            <w:r>
              <w:rPr>
                <w:rFonts w:hint="eastAsia" w:ascii="宋体" w:hAnsi="宋体" w:cs="宋体"/>
                <w:color w:val="auto"/>
                <w:szCs w:val="21"/>
                <w:highlight w:val="none"/>
              </w:rPr>
              <w:t>招标人将公布投标总报价最高限价及各清单子目单价最高限价。投标人的投标总报价不应高于投标总报价最高限价，否则由评标委员会作否决投标处理；</w:t>
            </w:r>
          </w:p>
          <w:p>
            <w:pPr>
              <w:pStyle w:val="2"/>
              <w:keepNext w:val="0"/>
              <w:keepLines w:val="0"/>
              <w:pageBreakBefore w:val="0"/>
              <w:kinsoku/>
              <w:wordWrap/>
              <w:overflowPunct/>
              <w:topLinePunct w:val="0"/>
              <w:bidi w:val="0"/>
              <w:spacing w:after="0" w:afterLines="0"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投标人投标报价中的各清单子目单价不应高于各清单子目单价最高限价。招标人在合同签订前将对中标人“已标价工程量清单”进行复核，若出现差错则按以下原则进行处理（或结算）：</w:t>
            </w:r>
          </w:p>
          <w:p>
            <w:pPr>
              <w:pStyle w:val="2"/>
              <w:keepNext w:val="0"/>
              <w:keepLines w:val="0"/>
              <w:pageBreakBefore w:val="0"/>
              <w:kinsoku/>
              <w:wordWrap/>
              <w:overflowPunct/>
              <w:topLinePunct w:val="0"/>
              <w:bidi w:val="0"/>
              <w:spacing w:after="0" w:afterLines="0"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1）分部分项工程量清单报价汇总计算结果与投标函总报价不一致时，按就低不就高原则进行修正，即：汇总计算结果高于投标函总报价则以投标函总报价为准，按汇总计算结果与投标函总报价相比的降低幅度同比例修正分项报价和各清单子目单价； 汇总计算结果低于投标函总报价则以分部分项工程量清单报价汇总计算结果为准进行签约或结算；</w:t>
            </w:r>
          </w:p>
          <w:p>
            <w:pPr>
              <w:pStyle w:val="2"/>
              <w:keepNext w:val="0"/>
              <w:keepLines w:val="0"/>
              <w:pageBreakBefore w:val="0"/>
              <w:kinsoku/>
              <w:wordWrap/>
              <w:overflowPunct/>
              <w:topLinePunct w:val="0"/>
              <w:bidi w:val="0"/>
              <w:spacing w:after="0" w:afterLines="0"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（2）依据单价和数量计算结果与其合价不符的，按不利于投标人原则（就低不就高）对其单价和合价进行修正。</w:t>
            </w:r>
          </w:p>
          <w:p>
            <w:pPr>
              <w:pStyle w:val="2"/>
              <w:keepNext w:val="0"/>
              <w:keepLines w:val="0"/>
              <w:pageBreakBefore w:val="0"/>
              <w:kinsoku/>
              <w:wordWrap/>
              <w:overflowPunct/>
              <w:topLinePunct w:val="0"/>
              <w:bidi w:val="0"/>
              <w:spacing w:after="0" w:afterLines="0"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（3）单价报价超过工程量清单综合单价最高限价的，以工程量清单综合单价最高限价为基础，按照中标总报价与总价最高限价的下浮比例进行同比例下调修正其单价和合价。</w:t>
            </w:r>
          </w:p>
          <w:p>
            <w:pPr>
              <w:pStyle w:val="2"/>
              <w:keepNext w:val="0"/>
              <w:keepLines w:val="0"/>
              <w:pageBreakBefore w:val="0"/>
              <w:kinsoku/>
              <w:wordWrap/>
              <w:overflowPunct/>
              <w:topLinePunct w:val="0"/>
              <w:bidi w:val="0"/>
              <w:spacing w:after="0" w:afterLines="0"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4）工程量清单漏项的，按该项单价为0进行修正（即视为该项工作内容的报价已包括在其他项目报价内），超出招标人提供的工程量清单范围的清单项目报价不予认可，按该清单项目报价为0对其单价和合价进行修正。</w:t>
            </w:r>
          </w:p>
          <w:p>
            <w:pPr>
              <w:pStyle w:val="2"/>
              <w:keepNext w:val="0"/>
              <w:keepLines w:val="0"/>
              <w:pageBreakBefore w:val="0"/>
              <w:kinsoku/>
              <w:wordWrap/>
              <w:overflowPunct/>
              <w:topLinePunct w:val="0"/>
              <w:bidi w:val="0"/>
              <w:spacing w:after="0" w:afterLines="0"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提供</w:t>
            </w:r>
            <w:r>
              <w:rPr>
                <w:rFonts w:hint="eastAsia" w:ascii="宋体" w:hAnsi="宋体" w:cs="宋体"/>
                <w:color w:val="auto"/>
                <w:szCs w:val="21"/>
                <w:highlight w:val="none"/>
                <w:lang w:eastAsia="zh-CN"/>
              </w:rPr>
              <w:t>：</w:t>
            </w:r>
            <w:r>
              <w:rPr>
                <w:rFonts w:hint="eastAsia" w:ascii="宋体" w:hAnsi="宋体" w:cs="宋体"/>
                <w:color w:val="auto"/>
                <w:szCs w:val="21"/>
                <w:highlight w:val="none"/>
              </w:rPr>
              <w:t>承诺（格式详见第九章投标文件格式），并包括以下内容：</w:t>
            </w:r>
          </w:p>
          <w:p>
            <w:pPr>
              <w:pStyle w:val="2"/>
              <w:keepNext w:val="0"/>
              <w:keepLines w:val="0"/>
              <w:pageBreakBefore w:val="0"/>
              <w:kinsoku/>
              <w:wordWrap/>
              <w:overflowPunct/>
              <w:topLinePunct w:val="0"/>
              <w:bidi w:val="0"/>
              <w:spacing w:after="0" w:afterLines="0"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（1）按照第五章“工程量清单”、第八章“工程量清单计量规则”的规定进行报价。</w:t>
            </w:r>
          </w:p>
          <w:p>
            <w:pPr>
              <w:pStyle w:val="2"/>
              <w:keepNext w:val="0"/>
              <w:keepLines w:val="0"/>
              <w:pageBreakBefore w:val="0"/>
              <w:kinsoku/>
              <w:wordWrap/>
              <w:overflowPunct/>
              <w:topLinePunct w:val="0"/>
              <w:bidi w:val="0"/>
              <w:spacing w:after="0" w:afterLines="0"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（2）招标文件中规定工程量清单不允许修改的内容不得修改。</w:t>
            </w:r>
          </w:p>
          <w:p>
            <w:pPr>
              <w:pStyle w:val="2"/>
              <w:keepNext w:val="0"/>
              <w:keepLines w:val="0"/>
              <w:pageBreakBefore w:val="0"/>
              <w:kinsoku/>
              <w:wordWrap/>
              <w:overflowPunct/>
              <w:topLinePunct w:val="0"/>
              <w:bidi w:val="0"/>
              <w:spacing w:after="0" w:afterLines="0"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）若出现差错，按招标文件第二章投标人须知前附表第3.2.9项规定的原则进行处理（或结算）。</w:t>
            </w:r>
          </w:p>
          <w:p>
            <w:pPr>
              <w:pStyle w:val="2"/>
              <w:keepNext w:val="0"/>
              <w:keepLines w:val="0"/>
              <w:pageBreakBefore w:val="0"/>
              <w:kinsoku/>
              <w:wordWrap/>
              <w:overflowPunct/>
              <w:topLinePunct w:val="0"/>
              <w:bidi w:val="0"/>
              <w:spacing w:after="0" w:afterLines="0"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投标人未按上述要求提供承诺函的，由评标委员会作否决投标处理。</w:t>
            </w:r>
          </w:p>
          <w:p>
            <w:pPr>
              <w:pStyle w:val="2"/>
              <w:keepNext w:val="0"/>
              <w:keepLines w:val="0"/>
              <w:pageBreakBefore w:val="0"/>
              <w:kinsoku/>
              <w:wordWrap/>
              <w:overflowPunct/>
              <w:topLinePunct w:val="0"/>
              <w:bidi w:val="0"/>
              <w:snapToGrid/>
              <w:spacing w:after="0" w:afterLines="0" w:line="400" w:lineRule="exact"/>
              <w:ind w:firstLine="420" w:firstLineChars="200"/>
              <w:textAlignment w:val="auto"/>
              <w:rPr>
                <w:rFonts w:hint="eastAsia" w:ascii="宋体" w:hAnsi="宋体" w:cs="宋体"/>
                <w:i w:val="0"/>
                <w:iCs w:val="0"/>
                <w:szCs w:val="21"/>
                <w:u w:val="none"/>
                <w:lang w:val="en-US" w:eastAsia="zh-CN"/>
              </w:rPr>
            </w:pPr>
            <w:r>
              <w:rPr>
                <w:rFonts w:hint="eastAsia" w:ascii="宋体" w:hAnsi="宋体" w:cs="宋体"/>
                <w:szCs w:val="21"/>
                <w:lang w:val="en-US" w:eastAsia="zh-CN"/>
              </w:rPr>
              <w:t>□3.异常低价警戒线要求</w:t>
            </w:r>
            <w:r>
              <w:rPr>
                <w:rFonts w:hint="eastAsia" w:ascii="宋体" w:hAnsi="宋体" w:cs="宋体"/>
                <w:szCs w:val="21"/>
              </w:rPr>
              <w:t>：</w:t>
            </w:r>
            <w:r>
              <w:rPr>
                <w:rFonts w:hint="eastAsia" w:ascii="宋体" w:hAnsi="宋体" w:cs="宋体"/>
                <w:szCs w:val="21"/>
                <w:u w:val="none"/>
                <w:lang w:val="en-US" w:eastAsia="zh-CN"/>
              </w:rPr>
              <w:t>最高限价的</w:t>
            </w:r>
            <w:r>
              <w:rPr>
                <w:rFonts w:hint="eastAsia" w:ascii="宋体" w:hAnsi="宋体" w:cs="宋体"/>
                <w:szCs w:val="21"/>
                <w:u w:val="single"/>
                <w:lang w:val="en-US" w:eastAsia="zh-CN"/>
              </w:rPr>
              <w:t xml:space="preserve">    %</w:t>
            </w:r>
            <w:r>
              <w:rPr>
                <w:rFonts w:hint="eastAsia" w:ascii="宋体" w:hAnsi="宋体" w:cs="宋体"/>
                <w:i w:val="0"/>
                <w:iCs w:val="0"/>
                <w:szCs w:val="21"/>
                <w:u w:val="none"/>
                <w:lang w:val="en-US" w:eastAsia="zh-CN"/>
              </w:rPr>
              <w:t>。</w:t>
            </w:r>
            <w:r>
              <w:rPr>
                <w:rFonts w:hint="eastAsia" w:ascii="宋体" w:hAnsi="宋体" w:cs="宋体"/>
                <w:i/>
                <w:iCs/>
                <w:szCs w:val="21"/>
                <w:highlight w:val="none"/>
                <w:u w:val="none"/>
                <w:lang w:val="en-US" w:eastAsia="zh-CN"/>
              </w:rPr>
              <w:t>[提示：</w:t>
            </w:r>
            <w:r>
              <w:rPr>
                <w:rFonts w:hint="eastAsia" w:ascii="宋体" w:hAnsi="宋体" w:cs="宋体"/>
                <w:i/>
                <w:iCs/>
                <w:szCs w:val="21"/>
                <w:highlight w:val="none"/>
                <w:u w:val="none"/>
              </w:rPr>
              <w:t>采用经评审的最低投标价法的，应当设置异常低价警戒线。采用综合评估法的，可以设置异常低价警戒线</w:t>
            </w:r>
            <w:r>
              <w:rPr>
                <w:rFonts w:hint="eastAsia" w:ascii="宋体" w:hAnsi="宋体" w:cs="宋体"/>
                <w:i/>
                <w:iCs/>
                <w:szCs w:val="21"/>
                <w:highlight w:val="none"/>
                <w:u w:val="none"/>
                <w:lang w:eastAsia="zh-CN"/>
              </w:rPr>
              <w:t>。设置的异常低价警戒线应综合考虑项目的建设、使用、维护、拆除、更新等各环节支出成本以及</w:t>
            </w:r>
            <w:r>
              <w:rPr>
                <w:rFonts w:hint="eastAsia" w:ascii="宋体" w:hAnsi="宋体" w:cs="宋体"/>
                <w:i/>
                <w:iCs/>
                <w:szCs w:val="21"/>
                <w:highlight w:val="none"/>
                <w:u w:val="none"/>
                <w:lang w:val="en-US" w:eastAsia="zh-CN"/>
              </w:rPr>
              <w:t>社会</w:t>
            </w:r>
            <w:r>
              <w:rPr>
                <w:rFonts w:hint="eastAsia" w:ascii="宋体" w:hAnsi="宋体" w:cs="宋体"/>
                <w:i/>
                <w:iCs/>
                <w:szCs w:val="21"/>
                <w:highlight w:val="none"/>
                <w:u w:val="none"/>
                <w:lang w:eastAsia="zh-CN"/>
              </w:rPr>
              <w:t>平均成本。</w:t>
            </w:r>
            <w:r>
              <w:rPr>
                <w:rFonts w:hint="eastAsia" w:ascii="宋体" w:hAnsi="宋体" w:cs="宋体"/>
                <w:i/>
                <w:iCs/>
                <w:szCs w:val="21"/>
                <w:highlight w:val="none"/>
                <w:u w:val="none"/>
                <w:lang w:val="en-US" w:eastAsia="zh-CN"/>
              </w:rPr>
              <w:t>]</w:t>
            </w:r>
          </w:p>
          <w:p>
            <w:pPr>
              <w:pStyle w:val="2"/>
              <w:snapToGrid/>
              <w:spacing w:after="0" w:line="400" w:lineRule="exact"/>
              <w:ind w:firstLine="420" w:firstLineChars="200"/>
              <w:rPr>
                <w:rFonts w:hint="default" w:ascii="宋体" w:hAnsi="宋体" w:cs="宋体"/>
                <w:i w:val="0"/>
                <w:iCs w:val="0"/>
                <w:szCs w:val="21"/>
                <w:u w:val="single"/>
                <w:lang w:val="en-US" w:eastAsia="zh-CN"/>
              </w:rPr>
            </w:pPr>
            <w:r>
              <w:rPr>
                <w:rFonts w:hint="eastAsia" w:ascii="宋体" w:hAnsi="宋体" w:cs="宋体"/>
                <w:i w:val="0"/>
                <w:iCs w:val="0"/>
                <w:szCs w:val="21"/>
                <w:u w:val="none"/>
                <w:lang w:val="en-US" w:eastAsia="zh-CN"/>
              </w:rPr>
              <w:t>□</w:t>
            </w:r>
            <w:r>
              <w:rPr>
                <w:rFonts w:hint="eastAsia" w:ascii="宋体" w:hAnsi="宋体" w:cs="宋体"/>
                <w:i w:val="0"/>
                <w:iCs w:val="0"/>
                <w:szCs w:val="21"/>
                <w:u w:val="single"/>
                <w:lang w:val="en-US" w:eastAsia="zh-CN"/>
              </w:rPr>
              <w:t xml:space="preserve">        </w:t>
            </w:r>
            <w:r>
              <w:rPr>
                <w:rFonts w:hint="eastAsia" w:ascii="宋体" w:hAnsi="宋体" w:cs="宋体"/>
                <w:i/>
                <w:iCs/>
                <w:szCs w:val="21"/>
                <w:u w:val="none"/>
                <w:lang w:val="en-US" w:eastAsia="zh-CN"/>
              </w:rPr>
              <w:t>[提示：招标人对单项报价有异常低价警戒线要求的，可自行列举部分单项进行约定。]</w:t>
            </w:r>
          </w:p>
          <w:p>
            <w:pPr>
              <w:pStyle w:val="2"/>
              <w:keepNext w:val="0"/>
              <w:keepLines w:val="0"/>
              <w:pageBreakBefore w:val="0"/>
              <w:kinsoku/>
              <w:wordWrap/>
              <w:overflowPunct/>
              <w:topLinePunct w:val="0"/>
              <w:bidi w:val="0"/>
              <w:snapToGrid/>
              <w:spacing w:after="0" w:afterLines="0" w:line="400" w:lineRule="exact"/>
              <w:ind w:firstLine="420" w:firstLineChars="200"/>
              <w:textAlignment w:val="auto"/>
              <w:rPr>
                <w:rFonts w:hint="eastAsia" w:ascii="宋体" w:hAnsi="宋体" w:cs="宋体"/>
                <w:i w:val="0"/>
                <w:iCs w:val="0"/>
                <w:szCs w:val="21"/>
                <w:u w:val="none"/>
                <w:lang w:val="en-US" w:eastAsia="zh-CN"/>
              </w:rPr>
            </w:pPr>
            <w:r>
              <w:rPr>
                <w:rFonts w:hint="eastAsia" w:ascii="宋体" w:hAnsi="宋体" w:cs="宋体"/>
                <w:i w:val="0"/>
                <w:iCs w:val="0"/>
                <w:szCs w:val="21"/>
                <w:u w:val="none"/>
                <w:lang w:val="en-US" w:eastAsia="zh-CN"/>
              </w:rPr>
              <w:t>投标人投标总报价或者部分单项报价低于招标文件规定的对应的异常低价警戒线的，应提供报价合理性说明，</w:t>
            </w:r>
            <w:r>
              <w:rPr>
                <w:rFonts w:hint="eastAsia" w:ascii="宋体" w:hAnsi="宋体" w:cs="宋体"/>
                <w:szCs w:val="21"/>
              </w:rPr>
              <w:t>并提供必要的证明材料</w:t>
            </w:r>
            <w:r>
              <w:rPr>
                <w:rFonts w:hint="eastAsia" w:ascii="宋体" w:hAnsi="宋体" w:cs="宋体"/>
                <w:i w:val="0"/>
                <w:iCs w:val="0"/>
                <w:szCs w:val="21"/>
                <w:u w:val="none"/>
                <w:lang w:val="en-US" w:eastAsia="zh-CN"/>
              </w:rPr>
              <w:t>。投标人提供的说明不得降低或者改变原设计方案、技术工艺、施工标准，不得影响项目的质量、安全、工期、结算等正常履约。</w:t>
            </w:r>
          </w:p>
          <w:p>
            <w:pPr>
              <w:pStyle w:val="2"/>
              <w:keepNext w:val="0"/>
              <w:keepLines w:val="0"/>
              <w:pageBreakBefore w:val="0"/>
              <w:kinsoku/>
              <w:wordWrap/>
              <w:overflowPunct/>
              <w:topLinePunct w:val="0"/>
              <w:bidi w:val="0"/>
              <w:spacing w:after="0" w:afterLines="0" w:line="400" w:lineRule="exact"/>
              <w:ind w:firstLine="420" w:firstLineChars="200"/>
              <w:textAlignment w:val="auto"/>
              <w:rPr>
                <w:rFonts w:hint="default" w:ascii="宋体" w:hAnsi="宋体" w:eastAsia="宋体" w:cs="宋体"/>
                <w:color w:val="auto"/>
                <w:szCs w:val="21"/>
                <w:highlight w:val="none"/>
                <w:lang w:val="en-US" w:eastAsia="zh-CN"/>
              </w:rPr>
            </w:pPr>
            <w:r>
              <w:rPr>
                <w:rFonts w:hint="eastAsia" w:ascii="宋体" w:hAnsi="宋体" w:cs="宋体"/>
                <w:i w:val="0"/>
                <w:iCs w:val="0"/>
                <w:szCs w:val="21"/>
                <w:u w:val="none"/>
                <w:lang w:val="en-US" w:eastAsia="zh-CN"/>
              </w:rPr>
              <w:t>投标人投标总报价或者部分单项报价</w:t>
            </w:r>
            <w:r>
              <w:rPr>
                <w:rFonts w:hint="eastAsia" w:ascii="宋体" w:hAnsi="宋体" w:cs="宋体"/>
                <w:szCs w:val="21"/>
              </w:rPr>
              <w:t>低于招标文件</w:t>
            </w:r>
            <w:r>
              <w:rPr>
                <w:rFonts w:hint="eastAsia" w:ascii="宋体" w:hAnsi="宋体" w:cs="宋体"/>
                <w:i w:val="0"/>
                <w:iCs w:val="0"/>
                <w:szCs w:val="21"/>
                <w:u w:val="none"/>
                <w:lang w:val="en-US" w:eastAsia="zh-CN"/>
              </w:rPr>
              <w:t>规定的对应的异常低价警戒线的</w:t>
            </w:r>
            <w:r>
              <w:rPr>
                <w:rFonts w:hint="eastAsia" w:ascii="宋体" w:hAnsi="宋体" w:cs="宋体"/>
                <w:szCs w:val="21"/>
              </w:rPr>
              <w:t>，投标人未提供</w:t>
            </w:r>
            <w:r>
              <w:rPr>
                <w:rFonts w:hint="eastAsia" w:ascii="宋体" w:hAnsi="宋体" w:cs="宋体"/>
                <w:szCs w:val="21"/>
                <w:lang w:val="en-US" w:eastAsia="zh-CN"/>
              </w:rPr>
              <w:t>报价合理性</w:t>
            </w:r>
            <w:r>
              <w:rPr>
                <w:rFonts w:hint="eastAsia" w:ascii="宋体" w:hAnsi="宋体" w:cs="宋体"/>
                <w:szCs w:val="21"/>
              </w:rPr>
              <w:t>说明或者提供的说明不能证明其报价合理性的，</w:t>
            </w:r>
            <w:r>
              <w:rPr>
                <w:rFonts w:hint="eastAsia"/>
              </w:rPr>
              <w:t>由评标委员会作否决投标处理</w:t>
            </w:r>
            <w:r>
              <w:rPr>
                <w:rFonts w:hint="eastAsia" w:ascii="宋体" w:hAnsi="宋体" w:cs="宋体"/>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3.3.1</w:t>
            </w:r>
          </w:p>
        </w:tc>
        <w:tc>
          <w:tcPr>
            <w:tcW w:w="161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投标有效期</w:t>
            </w:r>
          </w:p>
        </w:tc>
        <w:tc>
          <w:tcPr>
            <w:tcW w:w="6519"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日历天（从提交投标文件截止日起计算）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3.4.1</w:t>
            </w:r>
          </w:p>
        </w:tc>
        <w:tc>
          <w:tcPr>
            <w:tcW w:w="1615" w:type="dxa"/>
            <w:vAlign w:val="center"/>
          </w:tcPr>
          <w:p>
            <w:pPr>
              <w:keepNext w:val="0"/>
              <w:keepLines w:val="0"/>
              <w:pageBreakBefore w:val="0"/>
              <w:widowControl/>
              <w:kinsoku/>
              <w:wordWrap/>
              <w:overflowPunct/>
              <w:topLinePunct w:val="0"/>
              <w:bidi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投标保证金</w:t>
            </w:r>
          </w:p>
        </w:tc>
        <w:tc>
          <w:tcPr>
            <w:tcW w:w="6519"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投标保证金的交纳方式：投标人可选择以下</w:t>
            </w:r>
            <w:r>
              <w:rPr>
                <w:rFonts w:hint="eastAsia"/>
                <w:color w:val="auto"/>
                <w:highlight w:val="none"/>
                <w:lang w:val="en-US" w:eastAsia="zh-CN"/>
              </w:rPr>
              <w:t>三</w:t>
            </w:r>
            <w:r>
              <w:rPr>
                <w:rFonts w:hint="eastAsia"/>
                <w:color w:val="auto"/>
                <w:highlight w:val="none"/>
              </w:rPr>
              <w:t>种方式之一。</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方式一</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color w:val="auto"/>
                <w:highlight w:val="none"/>
              </w:rPr>
              <w:t>一、</w:t>
            </w:r>
            <w:r>
              <w:rPr>
                <w:rFonts w:hint="eastAsia"/>
                <w:color w:val="auto"/>
                <w:highlight w:val="none"/>
              </w:rPr>
              <w:t>以电子投标保函形式交纳投标保证金</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color w:val="auto"/>
                <w:highlight w:val="none"/>
              </w:rPr>
            </w:pPr>
            <w:r>
              <w:rPr>
                <w:rFonts w:hint="eastAsia"/>
                <w:color w:val="auto"/>
                <w:highlight w:val="none"/>
              </w:rPr>
              <w:t xml:space="preserve">1. </w:t>
            </w:r>
            <w:r>
              <w:rPr>
                <w:rFonts w:hint="eastAsia"/>
                <w:color w:val="auto"/>
                <w:highlight w:val="none"/>
                <w:lang w:val="en-US" w:eastAsia="zh-CN"/>
              </w:rPr>
              <w:t>电子投标保函</w:t>
            </w:r>
            <w:r>
              <w:rPr>
                <w:rFonts w:hint="eastAsia"/>
                <w:color w:val="auto"/>
                <w:highlight w:val="none"/>
              </w:rPr>
              <w:t>交纳形式及要求：投标人在投标截止时间前通过重庆市公共资源交易金融服务平台</w:t>
            </w:r>
            <w:r>
              <w:rPr>
                <w:rFonts w:hint="eastAsia"/>
                <w:color w:val="auto"/>
                <w:highlight w:val="none"/>
                <w:lang w:val="en-US" w:eastAsia="zh-CN"/>
              </w:rPr>
              <w:t>电子投标保函系统</w:t>
            </w:r>
            <w:r>
              <w:rPr>
                <w:rFonts w:hint="eastAsia"/>
                <w:color w:val="auto"/>
                <w:highlight w:val="none"/>
              </w:rPr>
              <w:t>向金融机构申请开具电子投标保函，电子投标保函应至少体现如下内容：①担保项目必须为本项目；②受益人必须为本项目招标人；③保函担保金额必须满足本项目要求；④保函生效时间必须在投标截止时间前，有效期限必须至少包含整个投标有效期；⑤保函须不可撤销且见索即付。</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color w:val="auto"/>
                <w:highlight w:val="none"/>
              </w:rPr>
            </w:pPr>
            <w:r>
              <w:rPr>
                <w:rFonts w:hint="eastAsia"/>
                <w:color w:val="auto"/>
                <w:highlight w:val="none"/>
              </w:rPr>
              <w:t>若投标截止时间延期，则</w:t>
            </w:r>
            <w:r>
              <w:rPr>
                <w:rFonts w:hint="eastAsia"/>
                <w:color w:val="auto"/>
                <w:highlight w:val="none"/>
                <w:lang w:val="en-US" w:eastAsia="zh-CN"/>
              </w:rPr>
              <w:t>电子投标保函</w:t>
            </w:r>
            <w:r>
              <w:rPr>
                <w:rFonts w:hint="eastAsia"/>
                <w:color w:val="auto"/>
                <w:highlight w:val="none"/>
              </w:rPr>
              <w:t>提交的截止时间和投标截止时间</w:t>
            </w:r>
            <w:r>
              <w:rPr>
                <w:rFonts w:hint="eastAsia"/>
                <w:color w:val="auto"/>
                <w:highlight w:val="none"/>
                <w:lang w:val="en-US" w:eastAsia="zh-CN"/>
              </w:rPr>
              <w:t>应当</w:t>
            </w:r>
            <w:r>
              <w:rPr>
                <w:rFonts w:hint="eastAsia"/>
                <w:color w:val="auto"/>
                <w:highlight w:val="none"/>
              </w:rPr>
              <w:t>保持一致。</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ascii="宋体" w:hAnsi="宋体"/>
                <w:color w:val="auto"/>
                <w:kern w:val="0"/>
                <w:szCs w:val="21"/>
                <w:highlight w:val="none"/>
                <w:lang w:val="en-US" w:eastAsia="zh-CN"/>
              </w:rPr>
              <w:t>不满足上述要求的电子</w:t>
            </w:r>
            <w:r>
              <w:rPr>
                <w:rFonts w:ascii="宋体" w:hAnsi="宋体"/>
                <w:color w:val="auto"/>
                <w:kern w:val="0"/>
                <w:szCs w:val="21"/>
                <w:highlight w:val="none"/>
              </w:rPr>
              <w:t>投标保函</w:t>
            </w:r>
            <w:r>
              <w:rPr>
                <w:rFonts w:hint="eastAsia" w:ascii="宋体" w:hAnsi="宋体"/>
                <w:color w:val="auto"/>
                <w:kern w:val="0"/>
                <w:szCs w:val="21"/>
                <w:highlight w:val="none"/>
                <w:lang w:eastAsia="zh-CN"/>
              </w:rPr>
              <w:t>视为</w:t>
            </w:r>
            <w:r>
              <w:rPr>
                <w:rFonts w:ascii="宋体" w:hAnsi="宋体"/>
                <w:color w:val="auto"/>
                <w:kern w:val="0"/>
                <w:szCs w:val="21"/>
                <w:highlight w:val="none"/>
              </w:rPr>
              <w:t>无效。</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color w:val="auto"/>
                <w:highlight w:val="none"/>
              </w:rPr>
            </w:pPr>
            <w:r>
              <w:rPr>
                <w:color w:val="auto"/>
                <w:highlight w:val="none"/>
              </w:rPr>
              <w:t>2</w:t>
            </w:r>
            <w:r>
              <w:rPr>
                <w:rFonts w:hint="eastAsia"/>
                <w:color w:val="auto"/>
                <w:highlight w:val="none"/>
              </w:rPr>
              <w:t>. 以</w:t>
            </w:r>
            <w:r>
              <w:rPr>
                <w:rFonts w:hint="eastAsia"/>
                <w:color w:val="auto"/>
                <w:highlight w:val="none"/>
                <w:lang w:val="en-US" w:eastAsia="zh-CN"/>
              </w:rPr>
              <w:t>电子投标</w:t>
            </w:r>
            <w:r>
              <w:rPr>
                <w:rFonts w:hint="eastAsia"/>
                <w:color w:val="auto"/>
                <w:highlight w:val="none"/>
              </w:rPr>
              <w:t>保函形式担保的</w:t>
            </w:r>
            <w:r>
              <w:rPr>
                <w:color w:val="auto"/>
                <w:highlight w:val="none"/>
              </w:rPr>
              <w:t>投标保证金的金额：</w:t>
            </w:r>
            <w:r>
              <w:rPr>
                <w:color w:val="auto"/>
                <w:highlight w:val="none"/>
                <w:u w:val="single"/>
              </w:rPr>
              <w:t xml:space="preserve">    </w:t>
            </w:r>
            <w:r>
              <w:rPr>
                <w:color w:val="auto"/>
                <w:highlight w:val="none"/>
              </w:rPr>
              <w:t>万元整（人民币）</w:t>
            </w:r>
            <w:r>
              <w:rPr>
                <w:rFonts w:hint="eastAsia"/>
                <w:color w:val="auto"/>
                <w:highlight w:val="none"/>
              </w:rPr>
              <w:t>，重庆市工程建设领域招标投标守信激励对象名单（以下简称红名单）中的投标人</w:t>
            </w:r>
            <w:r>
              <w:rPr>
                <w:rFonts w:hint="eastAsia"/>
              </w:rPr>
              <w:t>按所属红名单类别享受优惠政策，其</w:t>
            </w:r>
            <w:r>
              <w:rPr>
                <w:rFonts w:hint="eastAsia"/>
                <w:color w:val="auto"/>
                <w:highlight w:val="none"/>
              </w:rPr>
              <w:t>投标保证金金额为应缴纳金额的</w:t>
            </w:r>
            <w:r>
              <w:rPr>
                <w:rFonts w:hint="eastAsia"/>
                <w:color w:val="auto"/>
                <w:highlight w:val="none"/>
                <w:u w:val="none"/>
              </w:rPr>
              <w:t>50%</w:t>
            </w:r>
            <w:r>
              <w:rPr>
                <w:rFonts w:hint="eastAsia"/>
              </w:rPr>
              <w:t>，其中非联合体投标的，须投标人所属红名单类别包含在招标范围内</w:t>
            </w:r>
            <w:r>
              <w:rPr>
                <w:rFonts w:hint="eastAsia"/>
                <w:color w:val="auto"/>
                <w:highlight w:val="none"/>
              </w:rPr>
              <w:t>；联合体投标的，须联合体牵头人在红名单中</w:t>
            </w:r>
            <w:r>
              <w:rPr>
                <w:rFonts w:hint="eastAsia"/>
              </w:rPr>
              <w:t>，并且按照</w:t>
            </w:r>
            <w:r>
              <w:rPr>
                <w:rFonts w:hint="eastAsia"/>
                <w:lang w:eastAsia="zh-CN"/>
              </w:rPr>
              <w:t>共同投标协议</w:t>
            </w:r>
            <w:r>
              <w:rPr>
                <w:rFonts w:hint="eastAsia"/>
              </w:rPr>
              <w:t>牵头人所属红名单类别包含在其工作范围内</w:t>
            </w:r>
            <w:r>
              <w:rPr>
                <w:rFonts w:hint="eastAsia"/>
                <w:color w:val="auto"/>
                <w:highlight w:val="none"/>
              </w:rPr>
              <w:t>。投标人是否属于红名单，以开标环节信用状况查询结果为准。</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i/>
                <w:iCs/>
                <w:color w:val="auto"/>
                <w:highlight w:val="none"/>
              </w:rPr>
              <w:t>[提示：投标保证金金额不超过该招标项目估算价或经批准的概算金额或最高限价的2%。]</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rPr>
            </w:pPr>
            <w:r>
              <w:rPr>
                <w:rFonts w:hint="eastAsia" w:ascii="宋体" w:hAnsi="宋体" w:cs="宋体"/>
              </w:rPr>
              <w:t>□对符合《关于印发中小企业划型标准规定的通知》</w:t>
            </w:r>
            <w:r>
              <w:rPr>
                <w:rFonts w:hint="eastAsia" w:ascii="宋体" w:hAnsi="宋体" w:cs="宋体"/>
                <w:lang w:eastAsia="zh-CN"/>
              </w:rPr>
              <w:t>（</w:t>
            </w:r>
            <w:r>
              <w:rPr>
                <w:rFonts w:hint="eastAsia" w:ascii="宋体" w:hAnsi="宋体" w:cs="宋体"/>
              </w:rPr>
              <w:t>工信部联企业〔2011〕300号</w:t>
            </w:r>
            <w:r>
              <w:rPr>
                <w:rFonts w:hint="eastAsia" w:ascii="宋体" w:hAnsi="宋体" w:cs="宋体"/>
                <w:lang w:eastAsia="zh-CN"/>
              </w:rPr>
              <w:t>）</w:t>
            </w:r>
            <w:r>
              <w:rPr>
                <w:rFonts w:hint="eastAsia" w:ascii="宋体" w:hAnsi="宋体" w:cs="宋体"/>
              </w:rPr>
              <w:t>规定的</w:t>
            </w:r>
            <w:r>
              <w:rPr>
                <w:rFonts w:hint="eastAsia" w:ascii="宋体" w:hAnsi="宋体" w:cs="宋体"/>
                <w:u w:val="single"/>
              </w:rPr>
              <w:t xml:space="preserve">            </w:t>
            </w:r>
            <w:r>
              <w:rPr>
                <w:rFonts w:hint="eastAsia" w:ascii="宋体" w:hAnsi="宋体" w:cs="宋体"/>
              </w:rPr>
              <w:t>行业的中小微企业投标人免除投标保证金；其中，以联合体形式参与投标的，联合体所有成员均为符合该行业标准的中小微企业的，该联合体方可免除投标保证金。</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rPr>
            </w:pPr>
            <w:r>
              <w:rPr>
                <w:rFonts w:hint="eastAsia" w:ascii="宋体" w:hAnsi="宋体" w:cs="宋体"/>
              </w:rPr>
              <w:t>□对符合《关于印发中小企业划型标准规定的通知》</w:t>
            </w:r>
            <w:r>
              <w:rPr>
                <w:rFonts w:hint="eastAsia" w:ascii="宋体" w:hAnsi="宋体" w:cs="宋体"/>
                <w:lang w:eastAsia="zh-CN"/>
              </w:rPr>
              <w:t>（</w:t>
            </w:r>
            <w:r>
              <w:rPr>
                <w:rFonts w:hint="eastAsia" w:ascii="宋体" w:hAnsi="宋体" w:cs="宋体"/>
              </w:rPr>
              <w:t>工信部联企业〔2011〕300号</w:t>
            </w:r>
            <w:r>
              <w:rPr>
                <w:rFonts w:hint="eastAsia" w:ascii="宋体" w:hAnsi="宋体" w:cs="宋体"/>
                <w:lang w:eastAsia="zh-CN"/>
              </w:rPr>
              <w:t>）</w:t>
            </w:r>
            <w:r>
              <w:rPr>
                <w:rFonts w:hint="eastAsia" w:ascii="宋体" w:hAnsi="宋体" w:cs="宋体"/>
              </w:rPr>
              <w:t>规定的</w:t>
            </w:r>
            <w:r>
              <w:rPr>
                <w:rFonts w:hint="eastAsia" w:ascii="宋体" w:hAnsi="宋体" w:cs="宋体"/>
                <w:u w:val="single"/>
              </w:rPr>
              <w:t xml:space="preserve">            </w:t>
            </w:r>
            <w:r>
              <w:rPr>
                <w:rFonts w:hint="eastAsia" w:ascii="宋体" w:hAnsi="宋体" w:cs="宋体"/>
              </w:rPr>
              <w:t>行业的中小微企业投标人免除投标保证金；其中，以联合体形式参与投标的，联合体任一成员符合该行业标准的中小微企业的，该联合体可免除投标保证金。</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rPr>
            </w:pPr>
            <w:r>
              <w:rPr>
                <w:rFonts w:hint="eastAsia" w:ascii="宋体" w:hAnsi="宋体" w:cs="宋体"/>
                <w:i/>
                <w:iCs/>
              </w:rPr>
              <w:t>[提示： 招标人可自行决定是否设置上述条款，若需要设置，则在上述选项中只可选择其中一项进行设置]</w:t>
            </w:r>
            <w:r>
              <w:rPr>
                <w:rFonts w:hint="eastAsia" w:ascii="宋体" w:hAnsi="宋体" w:cs="宋体"/>
              </w:rPr>
              <w:t>。</w:t>
            </w:r>
          </w:p>
          <w:p>
            <w:pPr>
              <w:keepNext w:val="0"/>
              <w:keepLines w:val="0"/>
              <w:pageBreakBefore w:val="0"/>
              <w:kinsoku/>
              <w:wordWrap/>
              <w:overflowPunct/>
              <w:topLinePunct w:val="0"/>
              <w:bidi w:val="0"/>
              <w:spacing w:line="400" w:lineRule="exact"/>
              <w:ind w:firstLine="420" w:firstLineChars="200"/>
              <w:textAlignment w:val="auto"/>
              <w:rPr>
                <w:color w:val="auto"/>
                <w:highlight w:val="none"/>
              </w:rPr>
            </w:pPr>
            <w:r>
              <w:rPr>
                <w:rFonts w:hint="eastAsia"/>
                <w:color w:val="auto"/>
                <w:highlight w:val="none"/>
              </w:rPr>
              <w:t xml:space="preserve">3. </w:t>
            </w:r>
            <w:r>
              <w:rPr>
                <w:rFonts w:hint="eastAsia"/>
                <w:color w:val="auto"/>
                <w:highlight w:val="none"/>
                <w:lang w:val="en-US" w:eastAsia="zh-CN"/>
              </w:rPr>
              <w:t>电子</w:t>
            </w:r>
            <w:r>
              <w:rPr>
                <w:rFonts w:hint="eastAsia"/>
                <w:color w:val="auto"/>
                <w:highlight w:val="none"/>
              </w:rPr>
              <w:t>投标保函</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以</w:t>
            </w:r>
            <w:r>
              <w:rPr>
                <w:rFonts w:hint="eastAsia"/>
                <w:color w:val="auto"/>
                <w:highlight w:val="none"/>
                <w:u w:val="single"/>
              </w:rPr>
              <w:t>重庆市公共资源交易中心</w:t>
            </w:r>
            <w:r>
              <w:rPr>
                <w:rFonts w:hint="eastAsia"/>
                <w:color w:val="auto"/>
                <w:highlight w:val="none"/>
              </w:rPr>
              <w:t>开标现场</w:t>
            </w:r>
            <w:r>
              <w:rPr>
                <w:rFonts w:hint="eastAsia"/>
                <w:color w:val="auto"/>
                <w:highlight w:val="none"/>
                <w:lang w:val="en-US" w:eastAsia="zh-CN"/>
              </w:rPr>
              <w:t>展示</w:t>
            </w:r>
            <w:r>
              <w:rPr>
                <w:rFonts w:hint="eastAsia"/>
                <w:color w:val="auto"/>
                <w:highlight w:val="none"/>
              </w:rPr>
              <w:t>的</w:t>
            </w:r>
            <w:r>
              <w:rPr>
                <w:rFonts w:hint="eastAsia"/>
                <w:color w:val="auto"/>
                <w:highlight w:val="none"/>
                <w:lang w:val="en-US" w:eastAsia="zh-CN"/>
              </w:rPr>
              <w:t>电子</w:t>
            </w:r>
            <w:r>
              <w:rPr>
                <w:rFonts w:hint="eastAsia"/>
                <w:color w:val="auto"/>
                <w:highlight w:val="none"/>
              </w:rPr>
              <w:t>投标保函交纳情况为准</w:t>
            </w:r>
            <w:r>
              <w:rPr>
                <w:rFonts w:hint="eastAsia"/>
                <w:color w:val="auto"/>
                <w:highlight w:val="none"/>
                <w:lang w:eastAsia="zh-CN"/>
              </w:rPr>
              <w:t>，</w:t>
            </w:r>
            <w:r>
              <w:rPr>
                <w:rFonts w:hint="eastAsia"/>
                <w:color w:val="auto"/>
                <w:highlight w:val="none"/>
                <w:lang w:val="en-US" w:eastAsia="zh-CN"/>
              </w:rPr>
              <w:t>投标人在投标时无须再提供电子投标保函的相关资料</w:t>
            </w:r>
            <w:r>
              <w:rPr>
                <w:rFonts w:hint="eastAsia"/>
                <w:color w:val="auto"/>
                <w:highlight w:val="none"/>
              </w:rPr>
              <w:t>。</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4.</w:t>
            </w:r>
            <w:r>
              <w:rPr>
                <w:color w:val="auto"/>
                <w:highlight w:val="none"/>
              </w:rPr>
              <w:t xml:space="preserve"> </w:t>
            </w:r>
            <w:r>
              <w:rPr>
                <w:rFonts w:hint="eastAsia"/>
                <w:color w:val="auto"/>
                <w:highlight w:val="none"/>
              </w:rPr>
              <w:t>若投标人为联合体，则由联合体牵头人提供</w:t>
            </w:r>
            <w:r>
              <w:rPr>
                <w:rFonts w:hint="eastAsia"/>
                <w:color w:val="auto"/>
                <w:highlight w:val="none"/>
                <w:lang w:val="en-US" w:eastAsia="zh-CN"/>
              </w:rPr>
              <w:t>电子</w:t>
            </w:r>
            <w:r>
              <w:rPr>
                <w:rFonts w:hint="eastAsia"/>
                <w:color w:val="auto"/>
                <w:highlight w:val="none"/>
              </w:rPr>
              <w:t>投标保函。</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color w:val="auto"/>
                <w:highlight w:val="none"/>
              </w:rPr>
              <w:t>二、</w:t>
            </w:r>
            <w:r>
              <w:rPr>
                <w:rFonts w:hint="eastAsia"/>
                <w:color w:val="auto"/>
                <w:highlight w:val="none"/>
                <w:lang w:val="en-US" w:eastAsia="zh-CN"/>
              </w:rPr>
              <w:t>电子</w:t>
            </w:r>
            <w:r>
              <w:rPr>
                <w:color w:val="auto"/>
                <w:highlight w:val="none"/>
              </w:rPr>
              <w:t>投标保函的</w:t>
            </w:r>
            <w:r>
              <w:rPr>
                <w:rFonts w:hint="eastAsia"/>
                <w:color w:val="auto"/>
                <w:highlight w:val="none"/>
              </w:rPr>
              <w:t>注销</w:t>
            </w:r>
          </w:p>
          <w:p>
            <w:pPr>
              <w:snapToGrid w:val="0"/>
              <w:spacing w:line="400" w:lineRule="exact"/>
              <w:ind w:firstLine="420" w:firstLineChars="200"/>
              <w:rPr>
                <w:rFonts w:hint="eastAsia" w:ascii="宋体" w:hAnsi="宋体" w:eastAsia="宋体" w:cs="宋体"/>
              </w:rPr>
            </w:pPr>
            <w:r>
              <w:rPr>
                <w:rFonts w:hint="eastAsia" w:ascii="宋体" w:hAnsi="宋体" w:eastAsia="宋体" w:cs="宋体"/>
                <w:color w:val="auto"/>
                <w:highlight w:val="none"/>
              </w:rPr>
              <w:t>招标人应当在法定时间内确定中标人。招标人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应当在中标通知书发出后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w:t>
            </w:r>
            <w:r>
              <w:rPr>
                <w:rFonts w:hint="eastAsia" w:ascii="宋体" w:hAnsi="宋体" w:eastAsia="宋体" w:cs="宋体"/>
                <w:color w:val="auto"/>
                <w:highlight w:val="none"/>
                <w:lang w:eastAsia="zh-CN"/>
              </w:rPr>
              <w:t>，向除中标人以外的投标人退还</w:t>
            </w:r>
            <w:r>
              <w:rPr>
                <w:rFonts w:hint="eastAsia" w:ascii="宋体" w:hAnsi="宋体" w:eastAsia="宋体" w:cs="宋体"/>
                <w:color w:val="auto"/>
                <w:highlight w:val="none"/>
              </w:rPr>
              <w:t>电子投标保函</w:t>
            </w:r>
            <w:r>
              <w:rPr>
                <w:rFonts w:hint="eastAsia" w:ascii="宋体" w:hAnsi="宋体" w:eastAsia="宋体" w:cs="宋体"/>
                <w:color w:val="auto"/>
                <w:highlight w:val="none"/>
                <w:lang w:eastAsia="zh-CN"/>
              </w:rPr>
              <w:t>，并书面通知</w:t>
            </w:r>
            <w:r>
              <w:rPr>
                <w:rFonts w:hint="eastAsia" w:ascii="宋体" w:hAnsi="宋体" w:eastAsia="宋体" w:cs="宋体"/>
                <w:color w:val="auto"/>
                <w:highlight w:val="none"/>
              </w:rPr>
              <w:t>保函出具机构</w:t>
            </w:r>
            <w:r>
              <w:rPr>
                <w:rFonts w:hint="eastAsia" w:ascii="宋体" w:hAnsi="宋体" w:eastAsia="宋体" w:cs="宋体"/>
                <w:color w:val="auto"/>
                <w:highlight w:val="none"/>
                <w:lang w:eastAsia="zh-CN"/>
              </w:rPr>
              <w:t>本项目准予</w:t>
            </w:r>
            <w:r>
              <w:rPr>
                <w:rFonts w:hint="eastAsia" w:ascii="宋体" w:hAnsi="宋体" w:eastAsia="宋体" w:cs="宋体"/>
                <w:color w:val="auto"/>
                <w:highlight w:val="none"/>
              </w:rPr>
              <w:t>注销电子投标保函。具体注销事宜由投标人与</w:t>
            </w:r>
            <w:r>
              <w:rPr>
                <w:rFonts w:hint="eastAsia" w:ascii="宋体" w:hAnsi="宋体" w:eastAsia="宋体" w:cs="宋体"/>
                <w:color w:val="auto"/>
                <w:highlight w:val="none"/>
                <w:lang w:eastAsia="zh-CN"/>
              </w:rPr>
              <w:t>保函出具机构</w:t>
            </w:r>
            <w:r>
              <w:rPr>
                <w:rFonts w:hint="eastAsia" w:ascii="宋体" w:hAnsi="宋体" w:eastAsia="宋体" w:cs="宋体"/>
                <w:color w:val="auto"/>
                <w:highlight w:val="none"/>
              </w:rPr>
              <w:t>协商</w:t>
            </w:r>
            <w:r>
              <w:rPr>
                <w:rFonts w:hint="eastAsia" w:ascii="宋体" w:hAnsi="宋体" w:eastAsia="宋体" w:cs="宋体"/>
              </w:rPr>
              <w:t>。</w:t>
            </w:r>
          </w:p>
          <w:p>
            <w:pPr>
              <w:keepNext w:val="0"/>
              <w:keepLines w:val="0"/>
              <w:pageBreakBefore w:val="0"/>
              <w:kinsoku/>
              <w:wordWrap/>
              <w:overflowPunct/>
              <w:topLinePunct w:val="0"/>
              <w:bidi w:val="0"/>
              <w:spacing w:line="400" w:lineRule="exact"/>
              <w:ind w:firstLine="420" w:firstLineChars="200"/>
              <w:textAlignment w:val="auto"/>
              <w:rPr>
                <w:color w:val="auto"/>
                <w:highlight w:val="none"/>
              </w:rPr>
            </w:pPr>
            <w:r>
              <w:rPr>
                <w:rFonts w:hint="eastAsia" w:ascii="宋体" w:hAnsi="宋体" w:eastAsia="宋体" w:cs="宋体"/>
                <w:color w:val="auto"/>
                <w:highlight w:val="none"/>
              </w:rPr>
              <w:t>招标人应当在法定时间内和中标人签订合同。招标人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w:t>
            </w:r>
            <w:r>
              <w:rPr>
                <w:rFonts w:hint="eastAsia" w:ascii="宋体" w:hAnsi="宋体" w:eastAsia="宋体" w:cs="宋体"/>
                <w:color w:val="auto"/>
                <w:highlight w:val="none"/>
                <w:lang w:eastAsia="zh-CN"/>
              </w:rPr>
              <w:t>招标人与中标人签订</w:t>
            </w:r>
            <w:r>
              <w:rPr>
                <w:rFonts w:hint="eastAsia" w:ascii="宋体" w:hAnsi="宋体" w:eastAsia="宋体" w:cs="宋体"/>
                <w:color w:val="auto"/>
                <w:highlight w:val="none"/>
              </w:rPr>
              <w:t>合同后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w:t>
            </w:r>
            <w:r>
              <w:rPr>
                <w:rFonts w:hint="eastAsia" w:ascii="宋体" w:hAnsi="宋体" w:eastAsia="宋体" w:cs="宋体"/>
                <w:color w:val="auto"/>
                <w:highlight w:val="none"/>
                <w:lang w:eastAsia="zh-CN"/>
              </w:rPr>
              <w:t>，向中标人退还</w:t>
            </w:r>
            <w:r>
              <w:rPr>
                <w:rFonts w:hint="eastAsia" w:ascii="宋体" w:hAnsi="宋体" w:eastAsia="宋体" w:cs="宋体"/>
                <w:color w:val="auto"/>
                <w:highlight w:val="none"/>
              </w:rPr>
              <w:t>电子投标保函</w:t>
            </w:r>
            <w:r>
              <w:rPr>
                <w:rFonts w:hint="eastAsia" w:ascii="宋体" w:hAnsi="宋体" w:eastAsia="宋体" w:cs="宋体"/>
                <w:color w:val="auto"/>
                <w:highlight w:val="none"/>
                <w:lang w:eastAsia="zh-CN"/>
              </w:rPr>
              <w:t>，并书面通知</w:t>
            </w:r>
            <w:r>
              <w:rPr>
                <w:rFonts w:hint="eastAsia" w:ascii="宋体" w:hAnsi="宋体" w:eastAsia="宋体" w:cs="宋体"/>
                <w:color w:val="auto"/>
                <w:highlight w:val="none"/>
              </w:rPr>
              <w:t>保函出具机构</w:t>
            </w:r>
            <w:r>
              <w:rPr>
                <w:rFonts w:hint="eastAsia" w:ascii="宋体" w:hAnsi="宋体" w:eastAsia="宋体" w:cs="宋体"/>
                <w:color w:val="auto"/>
                <w:highlight w:val="none"/>
                <w:lang w:eastAsia="zh-CN"/>
              </w:rPr>
              <w:t>本项目准予</w:t>
            </w:r>
            <w:r>
              <w:rPr>
                <w:rFonts w:hint="eastAsia" w:ascii="宋体" w:hAnsi="宋体" w:eastAsia="宋体" w:cs="宋体"/>
                <w:color w:val="auto"/>
                <w:highlight w:val="none"/>
              </w:rPr>
              <w:t>注销电子投标保函。具体注销事宜由投标人与</w:t>
            </w:r>
            <w:r>
              <w:rPr>
                <w:rFonts w:hint="eastAsia" w:ascii="宋体" w:hAnsi="宋体" w:eastAsia="宋体" w:cs="宋体"/>
                <w:color w:val="auto"/>
                <w:highlight w:val="none"/>
                <w:lang w:eastAsia="zh-CN"/>
              </w:rPr>
              <w:t>保函出具机构</w:t>
            </w:r>
            <w:r>
              <w:rPr>
                <w:rFonts w:hint="eastAsia" w:ascii="宋体" w:hAnsi="宋体" w:eastAsia="宋体" w:cs="宋体"/>
                <w:color w:val="auto"/>
                <w:highlight w:val="none"/>
              </w:rPr>
              <w:t>协商</w:t>
            </w:r>
            <w:r>
              <w:rPr>
                <w:rFonts w:hint="eastAsia"/>
                <w:color w:val="auto"/>
                <w:highlight w:val="none"/>
              </w:rPr>
              <w:t>。</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方式二</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一、以转账支票或电汇形式交纳投标保证金</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1</w:t>
            </w:r>
            <w:r>
              <w:rPr>
                <w:rFonts w:hint="eastAsia"/>
                <w:color w:val="auto"/>
                <w:highlight w:val="none"/>
                <w:lang w:val="en-US" w:eastAsia="zh-CN"/>
              </w:rPr>
              <w:t xml:space="preserve">. </w:t>
            </w:r>
            <w:r>
              <w:rPr>
                <w:rFonts w:hint="eastAsia"/>
                <w:color w:val="auto"/>
                <w:highlight w:val="none"/>
              </w:rPr>
              <w:t>投标保证金交款形式及要求：投标人从企业的基本账户（开户行）在投标截止时间前通过转账支票直接划付或以电汇方式直接划付至指定的投标保证金账户。若投标截止时间延期，则投标保证金提交的截止时间和投标截止时间</w:t>
            </w:r>
            <w:r>
              <w:rPr>
                <w:rFonts w:hint="eastAsia"/>
                <w:color w:val="auto"/>
                <w:highlight w:val="none"/>
                <w:lang w:val="en-US" w:eastAsia="zh-CN"/>
              </w:rPr>
              <w:t>应当</w:t>
            </w:r>
            <w:r>
              <w:rPr>
                <w:rFonts w:hint="eastAsia"/>
                <w:color w:val="auto"/>
                <w:highlight w:val="none"/>
              </w:rPr>
              <w:t>保持一致。</w:t>
            </w:r>
            <w:r>
              <w:rPr>
                <w:rFonts w:hint="eastAsia" w:ascii="宋体" w:hAnsi="宋体"/>
                <w:color w:val="auto"/>
                <w:kern w:val="0"/>
                <w:szCs w:val="21"/>
                <w:highlight w:val="none"/>
                <w:lang w:val="en-US" w:eastAsia="zh-CN"/>
              </w:rPr>
              <w:t>不满足上述要求的投标保证金视为</w:t>
            </w:r>
            <w:r>
              <w:rPr>
                <w:rFonts w:ascii="宋体" w:hAnsi="宋体"/>
                <w:color w:val="auto"/>
                <w:kern w:val="0"/>
                <w:szCs w:val="21"/>
                <w:highlight w:val="none"/>
              </w:rPr>
              <w:t>无效。</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投标人自行考虑汇入时间风险，如同城汇入、异地汇入、跨行汇入的时间要求。</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color w:val="auto"/>
                <w:highlight w:val="none"/>
              </w:rPr>
            </w:pPr>
            <w:r>
              <w:rPr>
                <w:rFonts w:hint="eastAsia"/>
                <w:color w:val="auto"/>
                <w:highlight w:val="none"/>
              </w:rPr>
              <w:t>2</w:t>
            </w:r>
            <w:r>
              <w:rPr>
                <w:rFonts w:hint="eastAsia"/>
                <w:color w:val="auto"/>
                <w:highlight w:val="none"/>
                <w:lang w:val="en-US" w:eastAsia="zh-CN"/>
              </w:rPr>
              <w:t xml:space="preserve">. </w:t>
            </w:r>
            <w:r>
              <w:rPr>
                <w:rFonts w:hint="eastAsia"/>
                <w:color w:val="auto"/>
                <w:highlight w:val="none"/>
              </w:rPr>
              <w:t>以转账支票或电汇形式提交投标保证金的金额：</w:t>
            </w:r>
            <w:r>
              <w:rPr>
                <w:rFonts w:hint="eastAsia"/>
                <w:color w:val="auto"/>
                <w:highlight w:val="none"/>
                <w:u w:val="single"/>
              </w:rPr>
              <w:t xml:space="preserve">    </w:t>
            </w:r>
            <w:r>
              <w:rPr>
                <w:rFonts w:hint="eastAsia"/>
                <w:color w:val="auto"/>
                <w:highlight w:val="none"/>
              </w:rPr>
              <w:t>万元整（人民币）</w:t>
            </w:r>
            <w:r>
              <w:rPr>
                <w:rFonts w:hint="eastAsia" w:ascii="宋体" w:hAnsi="宋体"/>
                <w:color w:val="auto"/>
                <w:kern w:val="0"/>
                <w:szCs w:val="21"/>
                <w:highlight w:val="none"/>
                <w:lang w:eastAsia="zh-CN"/>
              </w:rPr>
              <w:t>，</w:t>
            </w:r>
            <w:r>
              <w:rPr>
                <w:rFonts w:hint="eastAsia" w:ascii="宋体" w:hAnsi="宋体"/>
                <w:color w:val="auto"/>
                <w:kern w:val="0"/>
                <w:szCs w:val="21"/>
                <w:highlight w:val="none"/>
                <w:lang w:val="en-US" w:eastAsia="zh-CN"/>
              </w:rPr>
              <w:t>红名单</w:t>
            </w:r>
            <w:r>
              <w:rPr>
                <w:rFonts w:hint="eastAsia"/>
                <w:color w:val="auto"/>
                <w:highlight w:val="none"/>
              </w:rPr>
              <w:t>中的投标人</w:t>
            </w:r>
            <w:r>
              <w:rPr>
                <w:rFonts w:hint="eastAsia"/>
              </w:rPr>
              <w:t>按所属红名单类别享受优惠政策，其</w:t>
            </w:r>
            <w:r>
              <w:rPr>
                <w:rFonts w:hint="eastAsia"/>
                <w:color w:val="auto"/>
                <w:highlight w:val="none"/>
              </w:rPr>
              <w:t>投标保证金金额为应缴纳金额的</w:t>
            </w:r>
            <w:r>
              <w:rPr>
                <w:rFonts w:hint="eastAsia"/>
                <w:color w:val="auto"/>
                <w:highlight w:val="none"/>
                <w:u w:val="none"/>
              </w:rPr>
              <w:t>50%</w:t>
            </w:r>
            <w:r>
              <w:rPr>
                <w:rFonts w:hint="eastAsia"/>
              </w:rPr>
              <w:t>，其中非联合体投标的，须投标人所属红名单类别包含在招标范围内</w:t>
            </w:r>
            <w:r>
              <w:rPr>
                <w:rFonts w:hint="eastAsia"/>
                <w:color w:val="auto"/>
                <w:highlight w:val="none"/>
              </w:rPr>
              <w:t>；联合体投标的，须联合体牵头人在红名单中</w:t>
            </w:r>
            <w:r>
              <w:rPr>
                <w:rFonts w:hint="eastAsia"/>
              </w:rPr>
              <w:t>，并且按照</w:t>
            </w:r>
            <w:r>
              <w:rPr>
                <w:rFonts w:hint="eastAsia"/>
                <w:lang w:eastAsia="zh-CN"/>
              </w:rPr>
              <w:t>共同投标协议</w:t>
            </w:r>
            <w:r>
              <w:rPr>
                <w:rFonts w:hint="eastAsia"/>
              </w:rPr>
              <w:t>牵头人所属红名单类别包含在其工作范围内</w:t>
            </w:r>
            <w:r>
              <w:rPr>
                <w:rFonts w:hint="eastAsia"/>
                <w:color w:val="auto"/>
                <w:highlight w:val="none"/>
              </w:rPr>
              <w:t>。投标人是否属于红名单，以开标环节信用状况查询结果为准。</w:t>
            </w:r>
          </w:p>
          <w:p>
            <w:pPr>
              <w:keepNext w:val="0"/>
              <w:keepLines w:val="0"/>
              <w:pageBreakBefore w:val="0"/>
              <w:kinsoku/>
              <w:wordWrap/>
              <w:overflowPunct/>
              <w:topLinePunct w:val="0"/>
              <w:bidi w:val="0"/>
              <w:snapToGrid/>
              <w:spacing w:line="400" w:lineRule="exact"/>
              <w:ind w:firstLine="420" w:firstLineChars="200"/>
              <w:textAlignment w:val="auto"/>
              <w:rPr>
                <w:i/>
                <w:iCs/>
                <w:color w:val="auto"/>
                <w:highlight w:val="none"/>
              </w:rPr>
            </w:pPr>
            <w:r>
              <w:rPr>
                <w:rFonts w:hint="eastAsia"/>
                <w:i/>
                <w:iCs/>
                <w:color w:val="auto"/>
                <w:highlight w:val="none"/>
              </w:rPr>
              <w:t>[提示：投标保证金金额不超过该招标项目估算价或经批准的概算金额或最高限价的2%。]</w:t>
            </w:r>
            <w:bookmarkStart w:id="178" w:name="_Hlk45893164"/>
          </w:p>
          <w:bookmarkEnd w:id="178"/>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rPr>
            </w:pPr>
            <w:r>
              <w:rPr>
                <w:rFonts w:hint="eastAsia" w:ascii="宋体" w:hAnsi="宋体" w:cs="宋体"/>
              </w:rPr>
              <w:t>□对符合《关于印发中小企业划型标准规定的通知》</w:t>
            </w:r>
            <w:r>
              <w:rPr>
                <w:rFonts w:hint="eastAsia" w:ascii="宋体" w:hAnsi="宋体" w:cs="宋体"/>
                <w:lang w:eastAsia="zh-CN"/>
              </w:rPr>
              <w:t>（</w:t>
            </w:r>
            <w:r>
              <w:rPr>
                <w:rFonts w:hint="eastAsia" w:ascii="宋体" w:hAnsi="宋体" w:cs="宋体"/>
              </w:rPr>
              <w:t>工信部联企业〔2011〕300号</w:t>
            </w:r>
            <w:r>
              <w:rPr>
                <w:rFonts w:hint="eastAsia" w:ascii="宋体" w:hAnsi="宋体" w:cs="宋体"/>
                <w:lang w:eastAsia="zh-CN"/>
              </w:rPr>
              <w:t>）</w:t>
            </w:r>
            <w:r>
              <w:rPr>
                <w:rFonts w:hint="eastAsia" w:ascii="宋体" w:hAnsi="宋体" w:cs="宋体"/>
              </w:rPr>
              <w:t>规定的</w:t>
            </w:r>
            <w:r>
              <w:rPr>
                <w:rFonts w:hint="eastAsia" w:ascii="宋体" w:hAnsi="宋体" w:cs="宋体"/>
                <w:u w:val="single"/>
              </w:rPr>
              <w:t xml:space="preserve">            </w:t>
            </w:r>
            <w:r>
              <w:rPr>
                <w:rFonts w:hint="eastAsia" w:ascii="宋体" w:hAnsi="宋体" w:cs="宋体"/>
              </w:rPr>
              <w:t>行业的中小微企业投标人免除投标保证金；其中，以联合体形式参与投标的，联合体所有成员均为符合该行业标准的中小微企业的，该联合体方可免除投标保证金。</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rPr>
            </w:pPr>
            <w:r>
              <w:rPr>
                <w:rFonts w:hint="eastAsia" w:ascii="宋体" w:hAnsi="宋体" w:cs="宋体"/>
              </w:rPr>
              <w:t>□对符合《关于印发中小企业划型标准规定的通知》</w:t>
            </w:r>
            <w:r>
              <w:rPr>
                <w:rFonts w:hint="eastAsia" w:ascii="宋体" w:hAnsi="宋体" w:cs="宋体"/>
                <w:lang w:eastAsia="zh-CN"/>
              </w:rPr>
              <w:t>（</w:t>
            </w:r>
            <w:r>
              <w:rPr>
                <w:rFonts w:hint="eastAsia" w:ascii="宋体" w:hAnsi="宋体" w:cs="宋体"/>
              </w:rPr>
              <w:t>工信部联企业〔2011〕300号</w:t>
            </w:r>
            <w:r>
              <w:rPr>
                <w:rFonts w:hint="eastAsia" w:ascii="宋体" w:hAnsi="宋体" w:cs="宋体"/>
                <w:lang w:eastAsia="zh-CN"/>
              </w:rPr>
              <w:t>）</w:t>
            </w:r>
            <w:r>
              <w:rPr>
                <w:rFonts w:hint="eastAsia" w:ascii="宋体" w:hAnsi="宋体" w:cs="宋体"/>
              </w:rPr>
              <w:t>规定的</w:t>
            </w:r>
            <w:r>
              <w:rPr>
                <w:rFonts w:hint="eastAsia" w:ascii="宋体" w:hAnsi="宋体" w:cs="宋体"/>
                <w:u w:val="single"/>
              </w:rPr>
              <w:t xml:space="preserve">            </w:t>
            </w:r>
            <w:r>
              <w:rPr>
                <w:rFonts w:hint="eastAsia" w:ascii="宋体" w:hAnsi="宋体" w:cs="宋体"/>
              </w:rPr>
              <w:t>行业的中小微企业投标人免除投标保证金；其中，以联合体形式参与投标的，联合体任一成员符合该行业标准的中小微企业的，该联合体可免除投标保证金。</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rPr>
            </w:pPr>
            <w:r>
              <w:rPr>
                <w:rFonts w:hint="eastAsia" w:ascii="宋体" w:hAnsi="宋体" w:cs="宋体"/>
                <w:i/>
                <w:iCs/>
              </w:rPr>
              <w:t>[提示： 招标人可自行决定是否设置上述条款，若需要设置，则在上述选项中只可选择其中一项进行设置]</w:t>
            </w:r>
            <w:r>
              <w:rPr>
                <w:rFonts w:hint="eastAsia" w:ascii="宋体" w:hAnsi="宋体" w:cs="宋体"/>
              </w:rPr>
              <w:t>。</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3</w:t>
            </w:r>
            <w:r>
              <w:rPr>
                <w:rFonts w:hint="eastAsia"/>
                <w:color w:val="auto"/>
                <w:highlight w:val="none"/>
                <w:lang w:val="en-US" w:eastAsia="zh-CN"/>
              </w:rPr>
              <w:t xml:space="preserve">. </w:t>
            </w:r>
            <w:r>
              <w:rPr>
                <w:rFonts w:hint="eastAsia"/>
                <w:color w:val="auto"/>
                <w:highlight w:val="none"/>
              </w:rPr>
              <w:t>投标保证金账户及账号（任选其一）：</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详见</w:t>
            </w:r>
            <w:r>
              <w:rPr>
                <w:rFonts w:hint="eastAsia"/>
                <w:color w:val="auto"/>
                <w:highlight w:val="none"/>
                <w:u w:val="single"/>
              </w:rPr>
              <w:t>重庆市公共资源交易网</w:t>
            </w:r>
            <w:r>
              <w:rPr>
                <w:rFonts w:hint="eastAsia"/>
                <w:color w:val="auto"/>
                <w:highlight w:val="none"/>
              </w:rPr>
              <w:t>对应本项目招标公告信息栏中的保证金信息。</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投标保证金以</w:t>
            </w:r>
            <w:r>
              <w:rPr>
                <w:rFonts w:hint="eastAsia"/>
                <w:color w:val="auto"/>
                <w:highlight w:val="none"/>
                <w:u w:val="single"/>
              </w:rPr>
              <w:t>重庆市公共资源交易中心</w:t>
            </w:r>
            <w:r>
              <w:rPr>
                <w:rFonts w:hint="eastAsia"/>
                <w:color w:val="auto"/>
                <w:highlight w:val="none"/>
              </w:rPr>
              <w:t>开标现场</w:t>
            </w:r>
            <w:r>
              <w:rPr>
                <w:rFonts w:hint="eastAsia"/>
                <w:color w:val="auto"/>
                <w:highlight w:val="none"/>
                <w:lang w:val="en-US" w:eastAsia="zh-CN"/>
              </w:rPr>
              <w:t>展示</w:t>
            </w:r>
            <w:r>
              <w:rPr>
                <w:rFonts w:hint="eastAsia"/>
                <w:color w:val="auto"/>
                <w:highlight w:val="none"/>
              </w:rPr>
              <w:t>的保证金交纳情况为准。投标人须在投标文件资格审查部分</w:t>
            </w:r>
            <w:r>
              <w:rPr>
                <w:rFonts w:hint="eastAsia" w:ascii="宋体" w:hAnsi="宋体"/>
                <w:color w:val="auto"/>
                <w:kern w:val="0"/>
                <w:szCs w:val="21"/>
                <w:highlight w:val="none"/>
                <w:lang w:val="en-US" w:eastAsia="zh-CN"/>
              </w:rPr>
              <w:t>“其他资料”中</w:t>
            </w:r>
            <w:r>
              <w:rPr>
                <w:rFonts w:hint="eastAsia"/>
                <w:color w:val="auto"/>
                <w:highlight w:val="none"/>
              </w:rPr>
              <w:t>提供企业基本账户开户证明文件。</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color w:val="auto"/>
                <w:highlight w:val="none"/>
                <w:u w:val="single"/>
              </w:rPr>
            </w:pPr>
            <w:r>
              <w:rPr>
                <w:rFonts w:hint="eastAsia"/>
                <w:color w:val="auto"/>
                <w:highlight w:val="none"/>
              </w:rPr>
              <w:t>4</w:t>
            </w:r>
            <w:r>
              <w:rPr>
                <w:rFonts w:hint="eastAsia"/>
                <w:color w:val="auto"/>
                <w:highlight w:val="none"/>
                <w:lang w:val="en-US" w:eastAsia="zh-CN"/>
              </w:rPr>
              <w:t xml:space="preserve">. </w:t>
            </w:r>
            <w:r>
              <w:rPr>
                <w:rFonts w:hint="eastAsia"/>
                <w:color w:val="auto"/>
                <w:highlight w:val="none"/>
              </w:rPr>
              <w:t>投标人必须在付款凭证备注栏中注明是“</w:t>
            </w:r>
            <w:r>
              <w:rPr>
                <w:rFonts w:hint="eastAsia"/>
                <w:color w:val="auto"/>
                <w:highlight w:val="none"/>
                <w:u w:val="single"/>
              </w:rPr>
              <w:t xml:space="preserve">        </w:t>
            </w:r>
            <w:r>
              <w:rPr>
                <w:rFonts w:hint="eastAsia"/>
                <w:color w:val="auto"/>
                <w:highlight w:val="none"/>
              </w:rPr>
              <w:t>项目投标保证金”。项目名称可简写成：</w:t>
            </w:r>
            <w:r>
              <w:rPr>
                <w:rFonts w:hint="eastAsia"/>
                <w:color w:val="auto"/>
                <w:highlight w:val="none"/>
                <w:u w:val="single"/>
              </w:rPr>
              <w:t xml:space="preserve">        </w:t>
            </w:r>
            <w:r>
              <w:rPr>
                <w:rFonts w:hint="eastAsia"/>
                <w:color w:val="auto"/>
                <w:highlight w:val="none"/>
                <w:u w:val="none"/>
                <w:lang w:eastAsia="zh-CN"/>
              </w:rPr>
              <w:t>。</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5</w:t>
            </w:r>
            <w:r>
              <w:rPr>
                <w:rFonts w:hint="eastAsia"/>
                <w:color w:val="auto"/>
                <w:highlight w:val="none"/>
                <w:lang w:val="en-US" w:eastAsia="zh-CN"/>
              </w:rPr>
              <w:t xml:space="preserve">. </w:t>
            </w:r>
            <w:r>
              <w:rPr>
                <w:rFonts w:hint="eastAsia"/>
                <w:color w:val="auto"/>
                <w:highlight w:val="none"/>
              </w:rPr>
              <w:t>投标保证金有效期与投标有效期一致。</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u w:val="single"/>
              </w:rPr>
              <w:t>6</w:t>
            </w:r>
            <w:r>
              <w:rPr>
                <w:rFonts w:hint="eastAsia"/>
                <w:color w:val="auto"/>
                <w:highlight w:val="none"/>
                <w:u w:val="single"/>
                <w:lang w:val="en-US" w:eastAsia="zh-CN"/>
              </w:rPr>
              <w:t xml:space="preserve">. </w:t>
            </w:r>
            <w:r>
              <w:rPr>
                <w:rFonts w:hint="eastAsia"/>
                <w:color w:val="auto"/>
                <w:highlight w:val="none"/>
                <w:u w:val="single"/>
              </w:rPr>
              <w:t>根据重庆市公共资源交易中心《关于开展公共资源交易市场主体信息登记工作的公告》的要求，投标人在开标前</w:t>
            </w:r>
            <w:r>
              <w:rPr>
                <w:rFonts w:hint="eastAsia"/>
                <w:color w:val="auto"/>
                <w:highlight w:val="none"/>
                <w:u w:val="single"/>
                <w:lang w:val="en-US" w:eastAsia="zh-CN"/>
              </w:rPr>
              <w:t>需</w:t>
            </w:r>
            <w:r>
              <w:rPr>
                <w:rFonts w:hint="eastAsia"/>
                <w:color w:val="auto"/>
                <w:highlight w:val="none"/>
                <w:u w:val="single"/>
              </w:rPr>
              <w:t>在重庆市公共资源交易网办理市场主体信息登记手续。因故未能提前办理市场主体信息登记或更新的，评标过程中由评标委员会根据投标人在投标文件中提供的企业基本账户开户证明文件核实其投标保证金是否由基本账户转入，未从基本账户转入的，由评标委员会作否决投标处理。</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7</w:t>
            </w:r>
            <w:r>
              <w:rPr>
                <w:rFonts w:hint="eastAsia"/>
                <w:color w:val="auto"/>
                <w:highlight w:val="none"/>
                <w:lang w:val="en-US" w:eastAsia="zh-CN"/>
              </w:rPr>
              <w:t xml:space="preserve">. </w:t>
            </w:r>
            <w:r>
              <w:rPr>
                <w:rFonts w:hint="eastAsia"/>
                <w:color w:val="auto"/>
                <w:highlight w:val="none"/>
              </w:rPr>
              <w:t>若投标人为联合体，则由联合体牵头人提交投标保证金。</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二、投标保证金的退还</w:t>
            </w:r>
          </w:p>
          <w:p>
            <w:pPr>
              <w:snapToGrid w:val="0"/>
              <w:spacing w:line="400" w:lineRule="exact"/>
              <w:ind w:firstLine="420" w:firstLineChars="200"/>
              <w:rPr>
                <w:rFonts w:hint="eastAsia" w:ascii="宋体" w:hAnsi="宋体" w:eastAsia="宋体" w:cs="宋体"/>
              </w:rPr>
            </w:pPr>
            <w:r>
              <w:rPr>
                <w:rFonts w:hint="eastAsia" w:ascii="宋体" w:hAnsi="宋体" w:eastAsia="宋体" w:cs="宋体"/>
                <w:color w:val="auto"/>
                <w:highlight w:val="none"/>
              </w:rPr>
              <w:t>招标人应当在法定时间内确定中标人。招标人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应当在中标通知书发出后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向除中标人以外的投标人，退还投标保证金及银行同期活期存款利息</w:t>
            </w:r>
            <w:r>
              <w:rPr>
                <w:rFonts w:hint="eastAsia" w:ascii="宋体" w:hAnsi="宋体" w:eastAsia="宋体" w:cs="宋体"/>
              </w:rPr>
              <w:t>。</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ascii="宋体" w:hAnsi="宋体" w:eastAsia="宋体" w:cs="宋体"/>
                <w:color w:val="auto"/>
                <w:highlight w:val="none"/>
              </w:rPr>
              <w:t>招标人应当在法定时间内和中标人签订合同。招标人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w:t>
            </w:r>
            <w:r>
              <w:rPr>
                <w:rFonts w:hint="eastAsia" w:ascii="宋体" w:hAnsi="宋体" w:eastAsia="宋体" w:cs="宋体"/>
                <w:color w:val="auto"/>
                <w:highlight w:val="none"/>
                <w:lang w:eastAsia="zh-CN"/>
              </w:rPr>
              <w:t>招标人与中标人签订</w:t>
            </w:r>
            <w:r>
              <w:rPr>
                <w:rFonts w:hint="eastAsia" w:ascii="宋体" w:hAnsi="宋体" w:eastAsia="宋体" w:cs="宋体"/>
                <w:color w:val="auto"/>
                <w:highlight w:val="none"/>
              </w:rPr>
              <w:t>合同后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日内，向中标人退还投标保证金及银行同期活期存款利息</w:t>
            </w:r>
            <w:r>
              <w:rPr>
                <w:rFonts w:hint="eastAsia"/>
                <w:color w:val="auto"/>
                <w:highlight w:val="none"/>
              </w:rPr>
              <w:t>。</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color w:val="auto"/>
                <w:highlight w:val="none"/>
              </w:rPr>
            </w:pPr>
            <w:r>
              <w:rPr>
                <w:rFonts w:hint="eastAsia"/>
                <w:color w:val="auto"/>
                <w:highlight w:val="none"/>
              </w:rPr>
              <w:t>投标保证金专用账户由</w:t>
            </w:r>
            <w:r>
              <w:rPr>
                <w:rFonts w:hint="eastAsia"/>
                <w:color w:val="auto"/>
                <w:highlight w:val="none"/>
                <w:u w:val="single"/>
              </w:rPr>
              <w:t>重庆市公共资源交易中心</w:t>
            </w:r>
            <w:r>
              <w:rPr>
                <w:rFonts w:hint="eastAsia"/>
                <w:color w:val="auto"/>
                <w:highlight w:val="none"/>
                <w:lang w:eastAsia="zh-CN"/>
              </w:rPr>
              <w:t>指定</w:t>
            </w:r>
            <w:r>
              <w:rPr>
                <w:rFonts w:hint="eastAsia"/>
                <w:color w:val="auto"/>
                <w:highlight w:val="none"/>
              </w:rPr>
              <w:t>，关于保证金相关情况的问题请咨询</w:t>
            </w:r>
            <w:r>
              <w:rPr>
                <w:rFonts w:hint="eastAsia"/>
                <w:color w:val="auto"/>
                <w:highlight w:val="none"/>
                <w:u w:val="single"/>
              </w:rPr>
              <w:t>重庆市公共资源交易中心</w:t>
            </w:r>
            <w:r>
              <w:rPr>
                <w:rFonts w:hint="eastAsia"/>
                <w:color w:val="auto"/>
                <w:highlight w:val="none"/>
              </w:rPr>
              <w:t>，联系电话023-</w:t>
            </w:r>
            <w:r>
              <w:rPr>
                <w:rFonts w:hint="eastAsia"/>
                <w:color w:val="auto"/>
                <w:highlight w:val="none"/>
                <w:u w:val="single"/>
              </w:rPr>
              <w:t xml:space="preserve">     </w:t>
            </w:r>
            <w:r>
              <w:rPr>
                <w:rFonts w:hint="eastAsia"/>
                <w:color w:val="auto"/>
                <w:highlight w:val="none"/>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MingLiU"/>
                <w:b w:val="0"/>
                <w:bCs/>
                <w:color w:val="auto"/>
                <w:kern w:val="0"/>
                <w:szCs w:val="21"/>
                <w:highlight w:val="none"/>
              </w:rPr>
            </w:pP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s="MingLiU"/>
                <w:b w:val="0"/>
                <w:bCs/>
                <w:color w:val="auto"/>
                <w:kern w:val="0"/>
                <w:szCs w:val="21"/>
                <w:highlight w:val="none"/>
              </w:rPr>
            </w:pPr>
            <w:r>
              <w:rPr>
                <w:rFonts w:hint="eastAsia" w:ascii="宋体" w:hAnsi="宋体" w:cs="MingLiU"/>
                <w:b w:val="0"/>
                <w:bCs/>
                <w:color w:val="auto"/>
                <w:kern w:val="0"/>
                <w:szCs w:val="21"/>
                <w:highlight w:val="none"/>
              </w:rPr>
              <w:t>方式三</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ascii="宋体" w:hAnsi="宋体"/>
                <w:color w:val="auto"/>
                <w:kern w:val="0"/>
                <w:szCs w:val="21"/>
                <w:highlight w:val="none"/>
              </w:rPr>
              <w:t>一、</w:t>
            </w:r>
            <w:r>
              <w:rPr>
                <w:rFonts w:hint="eastAsia" w:ascii="宋体" w:hAnsi="宋体"/>
                <w:color w:val="auto"/>
                <w:kern w:val="0"/>
                <w:szCs w:val="21"/>
                <w:highlight w:val="none"/>
              </w:rPr>
              <w:t>以纸质投标保函形式交纳投标保证金</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ascii="宋体" w:hAnsi="宋体"/>
                <w:color w:val="auto"/>
                <w:kern w:val="0"/>
                <w:szCs w:val="21"/>
                <w:highlight w:val="none"/>
              </w:rPr>
              <w:t>1</w:t>
            </w:r>
            <w:r>
              <w:rPr>
                <w:rFonts w:hint="eastAsia" w:ascii="宋体" w:hAnsi="宋体"/>
                <w:color w:val="auto"/>
                <w:kern w:val="0"/>
                <w:szCs w:val="21"/>
                <w:highlight w:val="none"/>
              </w:rPr>
              <w:t xml:space="preserve">. </w:t>
            </w:r>
            <w:r>
              <w:rPr>
                <w:rFonts w:hint="eastAsia" w:ascii="宋体" w:hAnsi="宋体"/>
                <w:color w:val="auto"/>
                <w:kern w:val="0"/>
                <w:szCs w:val="21"/>
                <w:highlight w:val="none"/>
                <w:lang w:val="en-US" w:eastAsia="zh-CN"/>
              </w:rPr>
              <w:t>纸质投标保函</w:t>
            </w:r>
            <w:r>
              <w:rPr>
                <w:rFonts w:ascii="宋体" w:hAnsi="宋体"/>
                <w:color w:val="auto"/>
                <w:kern w:val="0"/>
                <w:szCs w:val="21"/>
                <w:highlight w:val="none"/>
              </w:rPr>
              <w:t>交纳形式及要求：</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ascii="宋体" w:hAnsi="宋体"/>
                <w:color w:val="auto"/>
                <w:kern w:val="0"/>
                <w:szCs w:val="21"/>
                <w:highlight w:val="none"/>
              </w:rPr>
              <w:t>（1）缴纳形式：</w:t>
            </w:r>
            <w:r>
              <w:rPr>
                <w:rFonts w:hint="eastAsia" w:ascii="宋体" w:hAnsi="宋体"/>
                <w:kern w:val="0"/>
                <w:szCs w:val="21"/>
                <w:lang w:val="en-US" w:eastAsia="zh-CN"/>
              </w:rPr>
              <w:t>纸质投标保函</w:t>
            </w:r>
            <w:r>
              <w:rPr>
                <w:rFonts w:hint="eastAsia" w:ascii="宋体" w:hAnsi="宋体"/>
                <w:kern w:val="0"/>
                <w:szCs w:val="21"/>
              </w:rPr>
              <w:t>包括银行保函</w:t>
            </w:r>
            <w:r>
              <w:rPr>
                <w:rFonts w:hint="eastAsia" w:ascii="宋体" w:hAnsi="宋体"/>
                <w:kern w:val="0"/>
                <w:szCs w:val="21"/>
                <w:lang w:eastAsia="zh-CN"/>
              </w:rPr>
              <w:t>、</w:t>
            </w:r>
            <w:r>
              <w:rPr>
                <w:rFonts w:hint="eastAsia" w:ascii="宋体" w:hAnsi="宋体"/>
                <w:kern w:val="0"/>
                <w:szCs w:val="21"/>
              </w:rPr>
              <w:t>保证保险和担保保函</w:t>
            </w:r>
            <w:r>
              <w:rPr>
                <w:rFonts w:hint="eastAsia" w:ascii="宋体" w:hAnsi="宋体"/>
                <w:kern w:val="0"/>
                <w:szCs w:val="21"/>
                <w:lang w:eastAsia="zh-CN"/>
              </w:rPr>
              <w:t>，</w:t>
            </w:r>
            <w:r>
              <w:rPr>
                <w:rFonts w:hint="eastAsia" w:ascii="宋体" w:hAnsi="宋体"/>
                <w:kern w:val="0"/>
                <w:szCs w:val="21"/>
                <w:lang w:val="en-US" w:eastAsia="zh-CN"/>
              </w:rPr>
              <w:t>其示范文本详见第九章投标文件格式。投标人提交的纸质投标保函应</w:t>
            </w:r>
            <w:r>
              <w:rPr>
                <w:rFonts w:hint="eastAsia" w:ascii="宋体" w:hAnsi="宋体"/>
                <w:kern w:val="0"/>
                <w:szCs w:val="21"/>
              </w:rPr>
              <w:t>严格执行</w:t>
            </w:r>
            <w:r>
              <w:rPr>
                <w:rFonts w:hint="eastAsia" w:ascii="宋体" w:hAnsi="宋体"/>
                <w:kern w:val="0"/>
                <w:szCs w:val="21"/>
                <w:lang w:val="en-US" w:eastAsia="zh-CN"/>
              </w:rPr>
              <w:t>其</w:t>
            </w:r>
            <w:r>
              <w:rPr>
                <w:rFonts w:hint="eastAsia" w:ascii="宋体" w:hAnsi="宋体"/>
                <w:kern w:val="0"/>
                <w:szCs w:val="21"/>
              </w:rPr>
              <w:t>示范文本</w:t>
            </w:r>
            <w:r>
              <w:rPr>
                <w:rFonts w:hint="eastAsia" w:ascii="宋体" w:hAnsi="宋体"/>
                <w:kern w:val="0"/>
                <w:szCs w:val="21"/>
                <w:lang w:eastAsia="zh-CN"/>
              </w:rPr>
              <w:t>，</w:t>
            </w:r>
            <w:r>
              <w:rPr>
                <w:rFonts w:hint="eastAsia" w:ascii="宋体" w:hAnsi="宋体"/>
                <w:kern w:val="0"/>
                <w:szCs w:val="21"/>
              </w:rPr>
              <w:t>不得对示范文本中的实质性内容进行修改</w:t>
            </w:r>
            <w:r>
              <w:rPr>
                <w:rFonts w:hint="eastAsia" w:ascii="宋体" w:hAnsi="宋体"/>
                <w:kern w:val="0"/>
                <w:szCs w:val="21"/>
                <w:lang w:eastAsia="zh-CN"/>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kern w:val="0"/>
                <w:szCs w:val="21"/>
                <w:lang w:val="en-US" w:eastAsia="zh-CN"/>
              </w:rPr>
            </w:pPr>
            <w:r>
              <w:rPr>
                <w:rFonts w:ascii="宋体" w:hAnsi="宋体"/>
                <w:color w:val="auto"/>
                <w:kern w:val="0"/>
                <w:szCs w:val="21"/>
                <w:highlight w:val="none"/>
              </w:rPr>
              <w:t>（2）具体要求：</w:t>
            </w:r>
            <w:r>
              <w:rPr>
                <w:rFonts w:hint="eastAsia" w:ascii="宋体" w:hAnsi="宋体"/>
                <w:kern w:val="0"/>
                <w:szCs w:val="21"/>
                <w:lang w:val="en-US" w:eastAsia="zh-CN"/>
              </w:rPr>
              <w:t>纸质投标</w:t>
            </w:r>
            <w:r>
              <w:rPr>
                <w:rFonts w:hint="eastAsia" w:ascii="宋体" w:hAnsi="宋体"/>
                <w:kern w:val="0"/>
                <w:szCs w:val="21"/>
              </w:rPr>
              <w:t>保函的开立人应当是具有相应资格的银行、保险机构、融资担保公司，其信用资质、履约能力、担保能力、赔付流程、安全保密等应符合工程保函业务条件</w:t>
            </w:r>
            <w:r>
              <w:rPr>
                <w:rFonts w:hint="eastAsia" w:ascii="宋体" w:hAnsi="宋体"/>
                <w:kern w:val="0"/>
                <w:szCs w:val="21"/>
                <w:lang w:eastAsia="zh-CN"/>
              </w:rPr>
              <w:t>。</w:t>
            </w:r>
            <w:r>
              <w:rPr>
                <w:rFonts w:hint="eastAsia" w:ascii="宋体" w:hAnsi="宋体"/>
                <w:kern w:val="0"/>
                <w:szCs w:val="21"/>
                <w:lang w:val="en-US" w:eastAsia="zh-CN"/>
              </w:rPr>
              <w:t>纸质投标</w:t>
            </w:r>
            <w:r>
              <w:rPr>
                <w:rFonts w:hint="eastAsia" w:ascii="宋体" w:hAnsi="宋体"/>
                <w:kern w:val="0"/>
                <w:szCs w:val="21"/>
                <w:lang w:eastAsia="zh-CN"/>
              </w:rPr>
              <w:t>保函应合法合规，符合招投标行政监督部门、行业主管部门和金融监管部门的相关规定，满足招标文件约定要求。</w:t>
            </w:r>
            <w:r>
              <w:rPr>
                <w:rFonts w:hint="eastAsia" w:ascii="宋体" w:hAnsi="宋体"/>
                <w:kern w:val="0"/>
                <w:szCs w:val="21"/>
                <w:lang w:val="en-US" w:eastAsia="zh-CN"/>
              </w:rPr>
              <w:t>投标人</w:t>
            </w:r>
            <w:r>
              <w:rPr>
                <w:rFonts w:hint="eastAsia" w:ascii="宋体" w:hAnsi="宋体"/>
                <w:kern w:val="0"/>
                <w:szCs w:val="21"/>
              </w:rPr>
              <w:t>应选择在渝依法设立总部或者设有分支机构的金融机构开具</w:t>
            </w:r>
            <w:r>
              <w:rPr>
                <w:rFonts w:hint="eastAsia" w:ascii="宋体" w:hAnsi="宋体"/>
                <w:kern w:val="0"/>
                <w:szCs w:val="21"/>
                <w:lang w:val="en-US" w:eastAsia="zh-CN"/>
              </w:rPr>
              <w:t>纸质投标</w:t>
            </w:r>
            <w:r>
              <w:rPr>
                <w:rFonts w:hint="eastAsia" w:ascii="宋体" w:hAnsi="宋体"/>
                <w:kern w:val="0"/>
                <w:szCs w:val="21"/>
              </w:rPr>
              <w:t>保函</w:t>
            </w:r>
            <w:r>
              <w:rPr>
                <w:rFonts w:hint="eastAsia" w:ascii="宋体" w:hAnsi="宋体"/>
                <w:kern w:val="0"/>
                <w:szCs w:val="21"/>
                <w:lang w:eastAsia="zh-CN"/>
              </w:rPr>
              <w:t>。</w:t>
            </w:r>
            <w:r>
              <w:rPr>
                <w:rFonts w:hint="eastAsia" w:ascii="宋体" w:hAnsi="宋体"/>
                <w:kern w:val="0"/>
                <w:szCs w:val="21"/>
                <w:lang w:val="en-US" w:eastAsia="zh-CN"/>
              </w:rPr>
              <w:t>投标人对所提交的纸质投标保函的真实性、合法性、有效性负责。</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ascii="宋体" w:hAnsi="宋体"/>
                <w:color w:val="auto"/>
                <w:kern w:val="0"/>
                <w:szCs w:val="21"/>
                <w:highlight w:val="none"/>
              </w:rPr>
              <w:t>投标人</w:t>
            </w:r>
            <w:r>
              <w:rPr>
                <w:rFonts w:hint="eastAsia" w:ascii="宋体" w:hAnsi="宋体"/>
                <w:color w:val="auto"/>
                <w:kern w:val="0"/>
                <w:szCs w:val="21"/>
                <w:highlight w:val="none"/>
              </w:rPr>
              <w:t>须在投标文件</w:t>
            </w:r>
            <w:r>
              <w:rPr>
                <w:rFonts w:hint="eastAsia" w:ascii="宋体" w:hAnsi="宋体"/>
                <w:color w:val="auto"/>
                <w:kern w:val="0"/>
                <w:szCs w:val="21"/>
                <w:highlight w:val="none"/>
                <w:lang w:val="en-US" w:eastAsia="zh-CN"/>
              </w:rPr>
              <w:t>资格审查部分“其他资料”中</w:t>
            </w:r>
            <w:r>
              <w:rPr>
                <w:rFonts w:ascii="宋体" w:hAnsi="宋体"/>
                <w:color w:val="auto"/>
                <w:kern w:val="0"/>
                <w:szCs w:val="21"/>
                <w:highlight w:val="none"/>
              </w:rPr>
              <w:t>提供</w:t>
            </w:r>
            <w:r>
              <w:rPr>
                <w:rFonts w:hint="eastAsia" w:ascii="宋体" w:hAnsi="宋体"/>
                <w:color w:val="auto"/>
                <w:kern w:val="0"/>
                <w:szCs w:val="21"/>
                <w:highlight w:val="none"/>
                <w:lang w:val="en-US" w:eastAsia="zh-CN"/>
              </w:rPr>
              <w:t>纸质</w:t>
            </w:r>
            <w:r>
              <w:rPr>
                <w:rFonts w:ascii="宋体" w:hAnsi="宋体"/>
                <w:color w:val="auto"/>
                <w:kern w:val="0"/>
                <w:szCs w:val="21"/>
                <w:highlight w:val="none"/>
              </w:rPr>
              <w:t>投标保函</w:t>
            </w:r>
            <w:r>
              <w:rPr>
                <w:rFonts w:hint="eastAsia" w:ascii="宋体" w:hAnsi="宋体"/>
                <w:color w:val="auto"/>
                <w:kern w:val="0"/>
                <w:szCs w:val="21"/>
                <w:highlight w:val="none"/>
                <w:lang w:val="en-US" w:eastAsia="zh-CN"/>
              </w:rPr>
              <w:t>扫描件</w:t>
            </w:r>
            <w:r>
              <w:rPr>
                <w:rFonts w:hint="eastAsia" w:ascii="宋体" w:hAnsi="宋体"/>
                <w:color w:val="auto"/>
                <w:kern w:val="0"/>
                <w:szCs w:val="21"/>
                <w:highlight w:val="none"/>
              </w:rPr>
              <w:t>，</w:t>
            </w:r>
            <w:r>
              <w:rPr>
                <w:rFonts w:hint="eastAsia" w:ascii="宋体" w:hAnsi="宋体"/>
                <w:color w:val="auto"/>
                <w:kern w:val="0"/>
                <w:szCs w:val="21"/>
                <w:highlight w:val="none"/>
                <w:lang w:val="en-US" w:eastAsia="zh-CN"/>
              </w:rPr>
              <w:t>纸质</w:t>
            </w:r>
            <w:r>
              <w:rPr>
                <w:rFonts w:ascii="宋体" w:hAnsi="宋体"/>
                <w:color w:val="auto"/>
                <w:kern w:val="0"/>
                <w:szCs w:val="21"/>
                <w:highlight w:val="none"/>
              </w:rPr>
              <w:t>投标保函</w:t>
            </w:r>
            <w:r>
              <w:rPr>
                <w:rFonts w:hint="eastAsia" w:ascii="宋体" w:hAnsi="宋体"/>
                <w:color w:val="auto"/>
                <w:kern w:val="0"/>
                <w:szCs w:val="21"/>
                <w:highlight w:val="none"/>
                <w:lang w:val="en-US" w:eastAsia="zh-CN"/>
              </w:rPr>
              <w:t>原件应当于投标截止时间前在开标现场</w:t>
            </w:r>
            <w:r>
              <w:rPr>
                <w:rFonts w:hint="eastAsia" w:ascii="宋体" w:hAnsi="宋体"/>
                <w:color w:val="auto"/>
                <w:kern w:val="0"/>
                <w:szCs w:val="21"/>
                <w:highlight w:val="none"/>
              </w:rPr>
              <w:t>递交招标人保管。</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color w:val="auto"/>
                <w:highlight w:val="none"/>
              </w:rPr>
            </w:pPr>
            <w:r>
              <w:rPr>
                <w:rFonts w:hint="eastAsia"/>
                <w:color w:val="auto"/>
                <w:highlight w:val="none"/>
              </w:rPr>
              <w:t>若投标截止时间延期，则</w:t>
            </w:r>
            <w:r>
              <w:rPr>
                <w:rFonts w:hint="eastAsia"/>
                <w:color w:val="auto"/>
                <w:highlight w:val="none"/>
                <w:lang w:val="en-US" w:eastAsia="zh-CN"/>
              </w:rPr>
              <w:t>纸质投标保函递</w:t>
            </w:r>
            <w:r>
              <w:rPr>
                <w:rFonts w:hint="eastAsia"/>
                <w:color w:val="auto"/>
                <w:highlight w:val="none"/>
              </w:rPr>
              <w:t>交的截止时间和投标截止时间保持一致。</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ascii="宋体" w:hAnsi="宋体"/>
                <w:color w:val="auto"/>
                <w:kern w:val="0"/>
                <w:szCs w:val="21"/>
                <w:highlight w:val="none"/>
                <w:lang w:val="en-US" w:eastAsia="zh-CN"/>
              </w:rPr>
              <w:t>不满足上述要求的纸质</w:t>
            </w:r>
            <w:r>
              <w:rPr>
                <w:rFonts w:ascii="宋体" w:hAnsi="宋体"/>
                <w:color w:val="auto"/>
                <w:kern w:val="0"/>
                <w:szCs w:val="21"/>
                <w:highlight w:val="none"/>
              </w:rPr>
              <w:t>投标保函</w:t>
            </w:r>
            <w:r>
              <w:rPr>
                <w:rFonts w:hint="eastAsia" w:ascii="宋体" w:hAnsi="宋体"/>
                <w:color w:val="auto"/>
                <w:kern w:val="0"/>
                <w:szCs w:val="21"/>
                <w:highlight w:val="none"/>
                <w:lang w:eastAsia="zh-CN"/>
              </w:rPr>
              <w:t>视为</w:t>
            </w:r>
            <w:r>
              <w:rPr>
                <w:rFonts w:ascii="宋体" w:hAnsi="宋体"/>
                <w:color w:val="auto"/>
                <w:kern w:val="0"/>
                <w:szCs w:val="21"/>
                <w:highlight w:val="none"/>
              </w:rPr>
              <w:t>无效。</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color w:val="auto"/>
                <w:highlight w:val="none"/>
              </w:rPr>
            </w:pPr>
            <w:r>
              <w:rPr>
                <w:rFonts w:ascii="宋体" w:hAnsi="宋体"/>
                <w:color w:val="auto"/>
                <w:kern w:val="0"/>
                <w:szCs w:val="21"/>
                <w:highlight w:val="none"/>
              </w:rPr>
              <w:t>2</w:t>
            </w:r>
            <w:r>
              <w:rPr>
                <w:rFonts w:hint="eastAsia" w:ascii="宋体" w:hAnsi="宋体"/>
                <w:color w:val="auto"/>
                <w:kern w:val="0"/>
                <w:szCs w:val="21"/>
                <w:highlight w:val="none"/>
              </w:rPr>
              <w:t xml:space="preserve">. </w:t>
            </w:r>
            <w:r>
              <w:rPr>
                <w:rFonts w:hint="eastAsia"/>
                <w:color w:val="auto"/>
                <w:highlight w:val="none"/>
              </w:rPr>
              <w:t>以</w:t>
            </w:r>
            <w:r>
              <w:rPr>
                <w:rFonts w:hint="eastAsia"/>
                <w:color w:val="auto"/>
                <w:highlight w:val="none"/>
                <w:lang w:val="en-US" w:eastAsia="zh-CN"/>
              </w:rPr>
              <w:t>纸质投标</w:t>
            </w:r>
            <w:r>
              <w:rPr>
                <w:rFonts w:hint="eastAsia"/>
                <w:color w:val="auto"/>
                <w:highlight w:val="none"/>
              </w:rPr>
              <w:t>保函形式担保的</w:t>
            </w:r>
            <w:r>
              <w:rPr>
                <w:color w:val="auto"/>
                <w:highlight w:val="none"/>
              </w:rPr>
              <w:t>投标保证金的金额</w:t>
            </w:r>
            <w:r>
              <w:rPr>
                <w:rFonts w:ascii="宋体" w:hAnsi="宋体"/>
                <w:color w:val="auto"/>
                <w:kern w:val="0"/>
                <w:szCs w:val="21"/>
                <w:highlight w:val="none"/>
              </w:rPr>
              <w:t>：</w:t>
            </w:r>
            <w:r>
              <w:rPr>
                <w:rFonts w:ascii="宋体" w:hAnsi="宋体"/>
                <w:color w:val="auto"/>
                <w:kern w:val="0"/>
                <w:szCs w:val="21"/>
                <w:highlight w:val="none"/>
                <w:u w:val="single"/>
              </w:rPr>
              <w:t xml:space="preserve">    </w:t>
            </w:r>
            <w:r>
              <w:rPr>
                <w:rFonts w:ascii="宋体" w:hAnsi="宋体"/>
                <w:color w:val="auto"/>
                <w:kern w:val="0"/>
                <w:szCs w:val="21"/>
                <w:highlight w:val="none"/>
              </w:rPr>
              <w:t>万元整（人民币）</w:t>
            </w:r>
            <w:r>
              <w:rPr>
                <w:rFonts w:hint="eastAsia" w:ascii="宋体" w:hAnsi="宋体"/>
                <w:color w:val="auto"/>
                <w:kern w:val="0"/>
                <w:szCs w:val="21"/>
                <w:highlight w:val="none"/>
                <w:lang w:eastAsia="zh-CN"/>
              </w:rPr>
              <w:t>，</w:t>
            </w:r>
            <w:r>
              <w:rPr>
                <w:rFonts w:hint="eastAsia" w:ascii="宋体" w:hAnsi="宋体"/>
                <w:color w:val="auto"/>
                <w:kern w:val="0"/>
                <w:szCs w:val="21"/>
                <w:highlight w:val="none"/>
                <w:lang w:val="en-US" w:eastAsia="zh-CN"/>
              </w:rPr>
              <w:t>红名单</w:t>
            </w:r>
            <w:r>
              <w:rPr>
                <w:rFonts w:hint="eastAsia"/>
                <w:color w:val="auto"/>
                <w:highlight w:val="none"/>
              </w:rPr>
              <w:t>中的投标人</w:t>
            </w:r>
            <w:r>
              <w:rPr>
                <w:rFonts w:hint="eastAsia" w:ascii="宋体" w:hAnsi="宋体"/>
                <w:iCs/>
                <w:kern w:val="0"/>
                <w:szCs w:val="21"/>
              </w:rPr>
              <w:t>按所属红名单类别享受优惠政策，其</w:t>
            </w:r>
            <w:r>
              <w:rPr>
                <w:rFonts w:hint="eastAsia"/>
                <w:color w:val="auto"/>
                <w:highlight w:val="none"/>
              </w:rPr>
              <w:t>投标保证金金额为应缴纳金额的</w:t>
            </w:r>
            <w:r>
              <w:rPr>
                <w:rFonts w:hint="eastAsia"/>
                <w:lang w:val="en-US" w:eastAsia="zh-CN"/>
              </w:rPr>
              <w:t>50%</w:t>
            </w:r>
            <w:r>
              <w:rPr>
                <w:rFonts w:hint="eastAsia" w:ascii="宋体" w:hAnsi="宋体"/>
                <w:kern w:val="0"/>
                <w:szCs w:val="21"/>
              </w:rPr>
              <w:t>，其中非联合体投标的，须投标人所属红名单类别包含在招标范围内</w:t>
            </w:r>
            <w:r>
              <w:rPr>
                <w:rFonts w:hint="eastAsia"/>
                <w:color w:val="auto"/>
                <w:highlight w:val="none"/>
              </w:rPr>
              <w:t>；联合体投标的，须联合体牵头人在红名单中</w:t>
            </w:r>
            <w:r>
              <w:rPr>
                <w:rFonts w:hint="eastAsia" w:ascii="宋体" w:hAnsi="宋体"/>
                <w:iCs/>
                <w:kern w:val="0"/>
                <w:szCs w:val="21"/>
              </w:rPr>
              <w:t>，并且按照</w:t>
            </w:r>
            <w:r>
              <w:rPr>
                <w:rFonts w:hint="eastAsia" w:ascii="宋体" w:hAnsi="宋体"/>
                <w:iCs/>
                <w:kern w:val="0"/>
                <w:szCs w:val="21"/>
                <w:lang w:eastAsia="zh-CN"/>
              </w:rPr>
              <w:t>共同投标协议</w:t>
            </w:r>
            <w:r>
              <w:rPr>
                <w:rFonts w:hint="eastAsia" w:ascii="宋体" w:hAnsi="宋体"/>
                <w:iCs/>
                <w:kern w:val="0"/>
                <w:szCs w:val="21"/>
              </w:rPr>
              <w:t>牵头人所属红名单类别包含在其工作范围内</w:t>
            </w:r>
            <w:r>
              <w:rPr>
                <w:rFonts w:hint="eastAsia"/>
                <w:color w:val="auto"/>
                <w:highlight w:val="none"/>
              </w:rPr>
              <w:t>。投标人是否属于红名单，以开标环节信用状况查询结果为准。</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i/>
                <w:color w:val="auto"/>
                <w:kern w:val="0"/>
                <w:szCs w:val="21"/>
                <w:highlight w:val="none"/>
              </w:rPr>
            </w:pPr>
            <w:r>
              <w:rPr>
                <w:rFonts w:hint="eastAsia"/>
                <w:i/>
                <w:iCs/>
                <w:color w:val="auto"/>
                <w:highlight w:val="none"/>
              </w:rPr>
              <w:t>[提示：投标保证金金额不超过该招标项目估算价或经批准的概算金额或最高限价的2%。]</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rPr>
            </w:pPr>
            <w:r>
              <w:rPr>
                <w:rFonts w:hint="eastAsia" w:ascii="宋体" w:hAnsi="宋体" w:cs="宋体"/>
              </w:rPr>
              <w:t>□对符合《关于印发中小企业划型标准规定的通知》</w:t>
            </w:r>
            <w:r>
              <w:rPr>
                <w:rFonts w:hint="eastAsia" w:ascii="宋体" w:hAnsi="宋体" w:cs="宋体"/>
                <w:lang w:eastAsia="zh-CN"/>
              </w:rPr>
              <w:t>（</w:t>
            </w:r>
            <w:r>
              <w:rPr>
                <w:rFonts w:hint="eastAsia" w:ascii="宋体" w:hAnsi="宋体" w:cs="宋体"/>
              </w:rPr>
              <w:t>工信部联企业〔2011〕300号</w:t>
            </w:r>
            <w:r>
              <w:rPr>
                <w:rFonts w:hint="eastAsia" w:ascii="宋体" w:hAnsi="宋体" w:cs="宋体"/>
                <w:lang w:eastAsia="zh-CN"/>
              </w:rPr>
              <w:t>）</w:t>
            </w:r>
            <w:r>
              <w:rPr>
                <w:rFonts w:hint="eastAsia" w:ascii="宋体" w:hAnsi="宋体" w:cs="宋体"/>
              </w:rPr>
              <w:t>规定的</w:t>
            </w:r>
            <w:r>
              <w:rPr>
                <w:rFonts w:hint="eastAsia" w:ascii="宋体" w:hAnsi="宋体" w:cs="宋体"/>
                <w:u w:val="single"/>
              </w:rPr>
              <w:t xml:space="preserve">            </w:t>
            </w:r>
            <w:r>
              <w:rPr>
                <w:rFonts w:hint="eastAsia" w:ascii="宋体" w:hAnsi="宋体" w:cs="宋体"/>
              </w:rPr>
              <w:t>行业的中小微企业投标人免除投标保证金；其中，以联合体形式参与投标的，联合体所有成员均为符合该行业标准的中小微企业的，该联合体方可免除投标保证金。</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rPr>
            </w:pPr>
            <w:r>
              <w:rPr>
                <w:rFonts w:hint="eastAsia" w:ascii="宋体" w:hAnsi="宋体" w:cs="宋体"/>
              </w:rPr>
              <w:t>□对符合《关于印发中小企业划型标准规定的通知》</w:t>
            </w:r>
            <w:r>
              <w:rPr>
                <w:rFonts w:hint="eastAsia" w:ascii="宋体" w:hAnsi="宋体" w:cs="宋体"/>
                <w:lang w:eastAsia="zh-CN"/>
              </w:rPr>
              <w:t>（</w:t>
            </w:r>
            <w:r>
              <w:rPr>
                <w:rFonts w:hint="eastAsia" w:ascii="宋体" w:hAnsi="宋体" w:cs="宋体"/>
              </w:rPr>
              <w:t>工信部联企业〔2011〕300号</w:t>
            </w:r>
            <w:r>
              <w:rPr>
                <w:rFonts w:hint="eastAsia" w:ascii="宋体" w:hAnsi="宋体" w:cs="宋体"/>
                <w:lang w:eastAsia="zh-CN"/>
              </w:rPr>
              <w:t>）</w:t>
            </w:r>
            <w:r>
              <w:rPr>
                <w:rFonts w:hint="eastAsia" w:ascii="宋体" w:hAnsi="宋体" w:cs="宋体"/>
              </w:rPr>
              <w:t>规定的</w:t>
            </w:r>
            <w:r>
              <w:rPr>
                <w:rFonts w:hint="eastAsia" w:ascii="宋体" w:hAnsi="宋体" w:cs="宋体"/>
                <w:u w:val="single"/>
              </w:rPr>
              <w:t xml:space="preserve">            </w:t>
            </w:r>
            <w:r>
              <w:rPr>
                <w:rFonts w:hint="eastAsia" w:ascii="宋体" w:hAnsi="宋体" w:cs="宋体"/>
              </w:rPr>
              <w:t>行业的中小微企业投标人免除投标保证金；其中，以联合体形式参与投标的，联合体任一成员符合该行业标准的中小微企业的，该联合体可免除投标保证金。</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rPr>
            </w:pPr>
            <w:r>
              <w:rPr>
                <w:rFonts w:hint="eastAsia" w:ascii="宋体" w:hAnsi="宋体" w:cs="宋体"/>
                <w:i/>
                <w:iCs/>
              </w:rPr>
              <w:t>[提示： 招标人可自行决定是否设置上述条款，若需要设置，则在上述选项中只可选择其中一项进行设置]</w:t>
            </w:r>
            <w:r>
              <w:rPr>
                <w:rFonts w:hint="eastAsia" w:ascii="宋体" w:hAnsi="宋体" w:cs="宋体"/>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olor w:val="auto"/>
                <w:kern w:val="0"/>
                <w:szCs w:val="21"/>
                <w:highlight w:val="none"/>
                <w:lang w:eastAsia="zh-CN"/>
              </w:rPr>
            </w:pPr>
            <w:r>
              <w:rPr>
                <w:rFonts w:hint="eastAsia" w:ascii="宋体" w:hAnsi="宋体"/>
                <w:color w:val="auto"/>
                <w:kern w:val="0"/>
                <w:szCs w:val="21"/>
                <w:highlight w:val="none"/>
                <w:lang w:val="en-US" w:eastAsia="zh-CN"/>
              </w:rPr>
              <w:t xml:space="preserve">3. </w:t>
            </w:r>
            <w:r>
              <w:rPr>
                <w:rFonts w:ascii="宋体" w:hAnsi="宋体"/>
                <w:color w:val="auto"/>
                <w:kern w:val="0"/>
                <w:szCs w:val="21"/>
                <w:highlight w:val="none"/>
              </w:rPr>
              <w:t>投标人</w:t>
            </w:r>
            <w:r>
              <w:rPr>
                <w:rFonts w:ascii="宋体" w:hAnsi="宋体"/>
                <w:strike w:val="0"/>
                <w:color w:val="auto"/>
                <w:kern w:val="0"/>
                <w:szCs w:val="21"/>
                <w:highlight w:val="none"/>
              </w:rPr>
              <w:t>须</w:t>
            </w:r>
            <w:r>
              <w:rPr>
                <w:rFonts w:hint="eastAsia"/>
              </w:rPr>
              <w:t>在</w:t>
            </w:r>
            <w:r>
              <w:rPr>
                <w:rFonts w:hint="eastAsia" w:ascii="宋体" w:hAnsi="宋体"/>
                <w:kern w:val="0"/>
                <w:szCs w:val="21"/>
              </w:rPr>
              <w:t>纸质投标保函</w:t>
            </w:r>
            <w:r>
              <w:rPr>
                <w:rFonts w:hint="eastAsia" w:ascii="宋体" w:hAnsi="宋体"/>
                <w:kern w:val="0"/>
                <w:szCs w:val="21"/>
                <w:lang w:val="en-US" w:eastAsia="zh-CN"/>
              </w:rPr>
              <w:t>中注明</w:t>
            </w:r>
            <w:r>
              <w:rPr>
                <w:rFonts w:hint="eastAsia" w:ascii="宋体" w:hAnsi="宋体"/>
                <w:kern w:val="0"/>
                <w:szCs w:val="21"/>
              </w:rPr>
              <w:t>在重庆市辖区范围内的核验</w:t>
            </w:r>
            <w:r>
              <w:rPr>
                <w:rFonts w:hint="eastAsia" w:ascii="宋体" w:hAnsi="宋体"/>
                <w:kern w:val="0"/>
                <w:szCs w:val="21"/>
                <w:lang w:val="en-US" w:eastAsia="zh-CN"/>
              </w:rPr>
              <w:t>地址和核验方式，并</w:t>
            </w:r>
            <w:r>
              <w:rPr>
                <w:rFonts w:hint="eastAsia" w:ascii="宋体" w:hAnsi="宋体"/>
                <w:strike w:val="0"/>
                <w:color w:val="auto"/>
                <w:kern w:val="0"/>
                <w:szCs w:val="21"/>
                <w:highlight w:val="none"/>
                <w:lang w:val="en-US" w:eastAsia="zh-CN"/>
              </w:rPr>
              <w:t>确保其递交的纸质</w:t>
            </w:r>
            <w:r>
              <w:rPr>
                <w:rFonts w:ascii="宋体" w:hAnsi="宋体"/>
                <w:strike w:val="0"/>
                <w:color w:val="auto"/>
                <w:kern w:val="0"/>
                <w:szCs w:val="21"/>
                <w:highlight w:val="none"/>
              </w:rPr>
              <w:t>投标保函能在</w:t>
            </w:r>
            <w:r>
              <w:rPr>
                <w:rFonts w:hint="eastAsia" w:ascii="宋体" w:hAnsi="宋体"/>
                <w:color w:val="auto"/>
                <w:kern w:val="0"/>
                <w:szCs w:val="21"/>
                <w:highlight w:val="none"/>
              </w:rPr>
              <w:t>开立人在渝的总部或者分支机构进行</w:t>
            </w:r>
            <w:r>
              <w:rPr>
                <w:rFonts w:hint="eastAsia" w:ascii="宋体" w:hAnsi="宋体"/>
                <w:strike w:val="0"/>
                <w:color w:val="auto"/>
                <w:kern w:val="0"/>
                <w:szCs w:val="21"/>
                <w:highlight w:val="none"/>
                <w:lang w:eastAsia="zh-CN"/>
              </w:rPr>
              <w:t>核验</w:t>
            </w:r>
            <w:r>
              <w:rPr>
                <w:rFonts w:hint="eastAsia" w:ascii="宋体" w:hAnsi="宋体"/>
                <w:color w:val="auto"/>
                <w:kern w:val="0"/>
                <w:szCs w:val="21"/>
                <w:highlight w:val="none"/>
                <w:lang w:eastAsia="zh-CN"/>
              </w:rPr>
              <w:t>。</w:t>
            </w:r>
          </w:p>
          <w:p>
            <w:pPr>
              <w:keepNext w:val="0"/>
              <w:keepLines w:val="0"/>
              <w:pageBreakBefore w:val="0"/>
              <w:kinsoku/>
              <w:wordWrap/>
              <w:overflowPunct/>
              <w:topLinePunct w:val="0"/>
              <w:bidi w:val="0"/>
              <w:snapToGrid w:val="0"/>
              <w:spacing w:line="400" w:lineRule="exact"/>
              <w:ind w:firstLine="420" w:firstLineChars="200"/>
              <w:textAlignment w:val="auto"/>
              <w:rPr>
                <w:rFonts w:hint="default" w:ascii="宋体" w:hAnsi="宋体"/>
                <w:color w:val="auto"/>
                <w:kern w:val="0"/>
                <w:szCs w:val="21"/>
                <w:highlight w:val="none"/>
                <w:lang w:val="en-US" w:eastAsia="zh-CN"/>
              </w:rPr>
            </w:pPr>
            <w:r>
              <w:rPr>
                <w:rFonts w:hint="eastAsia" w:ascii="宋体" w:hAnsi="宋体"/>
                <w:color w:val="auto"/>
                <w:kern w:val="0"/>
                <w:szCs w:val="21"/>
                <w:highlight w:val="none"/>
                <w:lang w:val="en-US" w:eastAsia="zh-CN"/>
              </w:rPr>
              <w:t>4. 投标人在开标现场递交的纸质投标保函原件应与投标文件中提供的纸质投标保函扫描件一致，否则由评标委员会作否决投标处理。</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olor w:val="auto"/>
                <w:kern w:val="0"/>
                <w:szCs w:val="21"/>
                <w:highlight w:val="none"/>
              </w:rPr>
            </w:pPr>
            <w:r>
              <w:rPr>
                <w:rFonts w:hint="eastAsia" w:ascii="宋体" w:hAnsi="宋体"/>
                <w:color w:val="auto"/>
                <w:kern w:val="0"/>
                <w:szCs w:val="21"/>
                <w:highlight w:val="none"/>
                <w:lang w:val="en-US" w:eastAsia="zh-CN"/>
              </w:rPr>
              <w:t xml:space="preserve">5. </w:t>
            </w:r>
            <w:r>
              <w:rPr>
                <w:rFonts w:hint="eastAsia" w:ascii="宋体" w:hAnsi="宋体"/>
                <w:color w:val="auto"/>
                <w:kern w:val="0"/>
                <w:szCs w:val="21"/>
                <w:highlight w:val="none"/>
              </w:rPr>
              <w:t>在</w:t>
            </w:r>
            <w:r>
              <w:rPr>
                <w:rFonts w:hint="eastAsia" w:ascii="宋体" w:hAnsi="宋体"/>
                <w:color w:val="auto"/>
                <w:kern w:val="0"/>
                <w:szCs w:val="21"/>
                <w:highlight w:val="none"/>
                <w:lang w:val="en-US" w:eastAsia="zh-CN"/>
              </w:rPr>
              <w:t>发出中标通知书前</w:t>
            </w:r>
            <w:r>
              <w:rPr>
                <w:rFonts w:hint="eastAsia" w:ascii="宋体" w:hAnsi="宋体"/>
                <w:color w:val="auto"/>
                <w:kern w:val="0"/>
                <w:szCs w:val="21"/>
                <w:highlight w:val="none"/>
              </w:rPr>
              <w:t>，</w:t>
            </w:r>
            <w:r>
              <w:rPr>
                <w:rFonts w:hint="eastAsia" w:ascii="宋体" w:hAnsi="宋体"/>
                <w:color w:val="auto"/>
                <w:kern w:val="0"/>
                <w:szCs w:val="21"/>
                <w:highlight w:val="none"/>
                <w:lang w:eastAsia="zh-CN"/>
              </w:rPr>
              <w:t>招标人</w:t>
            </w:r>
            <w:r>
              <w:rPr>
                <w:rFonts w:hint="eastAsia" w:ascii="宋体" w:hAnsi="宋体"/>
                <w:color w:val="auto"/>
                <w:kern w:val="0"/>
                <w:szCs w:val="21"/>
                <w:highlight w:val="none"/>
                <w:lang w:val="en-US" w:eastAsia="zh-CN"/>
              </w:rPr>
              <w:t>应当</w:t>
            </w:r>
            <w:r>
              <w:rPr>
                <w:rFonts w:hint="eastAsia" w:ascii="宋体" w:hAnsi="宋体"/>
                <w:color w:val="auto"/>
                <w:kern w:val="0"/>
                <w:szCs w:val="21"/>
                <w:highlight w:val="none"/>
                <w:lang w:eastAsia="zh-CN"/>
              </w:rPr>
              <w:t>对投标人（至少中标候选人或中标人）</w:t>
            </w:r>
            <w:r>
              <w:rPr>
                <w:rFonts w:hint="eastAsia" w:ascii="宋体" w:hAnsi="宋体"/>
                <w:color w:val="auto"/>
                <w:kern w:val="0"/>
                <w:szCs w:val="21"/>
                <w:highlight w:val="none"/>
                <w:lang w:val="en-US" w:eastAsia="zh-CN"/>
              </w:rPr>
              <w:t>递交</w:t>
            </w:r>
            <w:r>
              <w:rPr>
                <w:rFonts w:hint="eastAsia" w:ascii="宋体" w:hAnsi="宋体"/>
                <w:color w:val="auto"/>
                <w:kern w:val="0"/>
                <w:szCs w:val="21"/>
                <w:highlight w:val="none"/>
                <w:lang w:eastAsia="zh-CN"/>
              </w:rPr>
              <w:t>的纸质投标保函</w:t>
            </w:r>
            <w:r>
              <w:rPr>
                <w:rFonts w:hint="eastAsia" w:ascii="宋体" w:hAnsi="宋体"/>
                <w:kern w:val="0"/>
                <w:szCs w:val="21"/>
                <w:lang w:val="en-US" w:eastAsia="zh-CN"/>
              </w:rPr>
              <w:t>的真实性、合法性、有效性进行核验，对核验不合格或无法按纸质投标保函注明的核验地点、核验方式进行核验的，视为投标人未提交纸质投标保函</w:t>
            </w:r>
            <w:r>
              <w:rPr>
                <w:rFonts w:hint="eastAsia" w:ascii="宋体" w:hAnsi="宋体"/>
                <w:color w:val="auto"/>
                <w:kern w:val="0"/>
                <w:szCs w:val="21"/>
                <w:highlight w:val="none"/>
                <w:lang w:val="en-US" w:eastAsia="zh-CN"/>
              </w:rPr>
              <w:t>，对</w:t>
            </w:r>
            <w:r>
              <w:rPr>
                <w:rFonts w:hint="eastAsia" w:ascii="宋体" w:hAnsi="宋体"/>
                <w:color w:val="auto"/>
                <w:szCs w:val="21"/>
                <w:highlight w:val="none"/>
              </w:rPr>
              <w:t>已取得中标候选人资格或中标资格的</w:t>
            </w:r>
            <w:r>
              <w:rPr>
                <w:rFonts w:hint="eastAsia" w:ascii="宋体" w:hAnsi="宋体"/>
                <w:color w:val="auto"/>
                <w:szCs w:val="21"/>
                <w:highlight w:val="none"/>
                <w:lang w:val="en-US" w:eastAsia="zh-CN"/>
              </w:rPr>
              <w:t>投标人</w:t>
            </w:r>
            <w:r>
              <w:rPr>
                <w:rFonts w:hint="eastAsia" w:ascii="宋体" w:hAnsi="宋体"/>
                <w:color w:val="auto"/>
                <w:szCs w:val="21"/>
                <w:highlight w:val="none"/>
              </w:rPr>
              <w:t>，</w:t>
            </w:r>
            <w:r>
              <w:rPr>
                <w:rFonts w:hint="eastAsia" w:ascii="宋体" w:hAnsi="宋体"/>
                <w:color w:val="auto"/>
                <w:szCs w:val="21"/>
                <w:highlight w:val="none"/>
                <w:lang w:val="en-US" w:eastAsia="zh-CN"/>
              </w:rPr>
              <w:t>按相关规定</w:t>
            </w:r>
            <w:r>
              <w:rPr>
                <w:rFonts w:hint="eastAsia" w:ascii="宋体" w:hAnsi="宋体"/>
                <w:color w:val="auto"/>
                <w:szCs w:val="21"/>
                <w:highlight w:val="none"/>
              </w:rPr>
              <w:t>取消中标候选人资格或中标资格</w:t>
            </w:r>
            <w:r>
              <w:rPr>
                <w:rFonts w:hint="eastAsia" w:ascii="宋体" w:hAnsi="宋体"/>
                <w:color w:val="auto"/>
                <w:kern w:val="0"/>
                <w:szCs w:val="21"/>
                <w:highlight w:val="none"/>
                <w:lang w:eastAsia="zh-CN"/>
              </w:rPr>
              <w:t>，</w:t>
            </w:r>
            <w:r>
              <w:rPr>
                <w:rFonts w:hint="eastAsia" w:ascii="宋体" w:hAnsi="宋体"/>
                <w:color w:val="auto"/>
                <w:szCs w:val="21"/>
                <w:highlight w:val="none"/>
              </w:rPr>
              <w:t>给招标人造成损失的，投标人依法承担赔偿责任</w:t>
            </w:r>
            <w:r>
              <w:rPr>
                <w:rFonts w:hint="eastAsia" w:ascii="宋体" w:hAnsi="宋体"/>
                <w:color w:val="auto"/>
                <w:szCs w:val="21"/>
                <w:highlight w:val="none"/>
                <w:lang w:eastAsia="zh-CN"/>
              </w:rPr>
              <w:t>。</w:t>
            </w:r>
            <w:r>
              <w:rPr>
                <w:rFonts w:hint="eastAsia" w:ascii="宋体" w:hAnsi="宋体"/>
                <w:kern w:val="0"/>
                <w:szCs w:val="21"/>
                <w:lang w:val="en-US" w:eastAsia="zh-CN"/>
              </w:rPr>
              <w:t>投标人提交的纸质投标</w:t>
            </w:r>
            <w:r>
              <w:rPr>
                <w:rFonts w:hint="eastAsia" w:ascii="宋体" w:hAnsi="宋体"/>
                <w:szCs w:val="21"/>
              </w:rPr>
              <w:t>保函涉及弄虚作假或其他违法违规</w:t>
            </w:r>
            <w:r>
              <w:rPr>
                <w:rFonts w:hint="eastAsia" w:ascii="宋体" w:hAnsi="宋体"/>
                <w:szCs w:val="21"/>
                <w:lang w:val="en-US" w:eastAsia="zh-CN"/>
              </w:rPr>
              <w:t>情形</w:t>
            </w:r>
            <w:r>
              <w:rPr>
                <w:rFonts w:hint="eastAsia" w:ascii="宋体" w:hAnsi="宋体"/>
                <w:szCs w:val="21"/>
              </w:rPr>
              <w:t>的，移送相关部门处理</w:t>
            </w:r>
            <w:r>
              <w:rPr>
                <w:rFonts w:ascii="宋体" w:hAnsi="宋体"/>
                <w:color w:val="auto"/>
                <w:kern w:val="0"/>
                <w:szCs w:val="21"/>
                <w:highlight w:val="none"/>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olor w:val="auto"/>
                <w:kern w:val="0"/>
                <w:szCs w:val="21"/>
                <w:highlight w:val="none"/>
              </w:rPr>
            </w:pPr>
            <w:r>
              <w:rPr>
                <w:rFonts w:hint="eastAsia" w:ascii="宋体" w:hAnsi="宋体"/>
                <w:color w:val="auto"/>
                <w:kern w:val="0"/>
                <w:szCs w:val="21"/>
                <w:highlight w:val="none"/>
                <w:lang w:val="en-US" w:eastAsia="zh-CN"/>
              </w:rPr>
              <w:t>6</w:t>
            </w:r>
            <w:r>
              <w:rPr>
                <w:rFonts w:hint="eastAsia" w:ascii="宋体" w:hAnsi="宋体"/>
                <w:color w:val="auto"/>
                <w:kern w:val="0"/>
                <w:szCs w:val="21"/>
                <w:highlight w:val="none"/>
              </w:rPr>
              <w:t>.</w:t>
            </w:r>
            <w:r>
              <w:rPr>
                <w:rFonts w:hint="eastAsia" w:ascii="宋体" w:hAnsi="宋体"/>
                <w:color w:val="auto"/>
                <w:kern w:val="0"/>
                <w:szCs w:val="21"/>
                <w:highlight w:val="none"/>
                <w:lang w:val="en-US" w:eastAsia="zh-CN"/>
              </w:rPr>
              <w:t xml:space="preserve"> </w:t>
            </w:r>
            <w:r>
              <w:rPr>
                <w:rFonts w:hint="eastAsia" w:ascii="宋体" w:hAnsi="宋体"/>
                <w:color w:val="auto"/>
                <w:kern w:val="0"/>
                <w:szCs w:val="21"/>
                <w:highlight w:val="none"/>
              </w:rPr>
              <w:t>若投标人为联合体，则由联合体牵头人提供</w:t>
            </w:r>
            <w:r>
              <w:rPr>
                <w:rFonts w:hint="eastAsia" w:ascii="宋体" w:hAnsi="宋体"/>
                <w:color w:val="auto"/>
                <w:kern w:val="0"/>
                <w:szCs w:val="21"/>
                <w:highlight w:val="none"/>
                <w:lang w:val="en-US" w:eastAsia="zh-CN"/>
              </w:rPr>
              <w:t>纸质</w:t>
            </w:r>
            <w:r>
              <w:rPr>
                <w:rFonts w:hint="eastAsia" w:ascii="宋体" w:hAnsi="宋体"/>
                <w:color w:val="auto"/>
                <w:kern w:val="0"/>
                <w:szCs w:val="21"/>
                <w:highlight w:val="none"/>
              </w:rPr>
              <w:t>投标保函。</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ascii="宋体" w:hAnsi="宋体"/>
                <w:color w:val="auto"/>
                <w:kern w:val="0"/>
                <w:szCs w:val="21"/>
                <w:highlight w:val="none"/>
              </w:rPr>
              <w:t>二、</w:t>
            </w:r>
            <w:r>
              <w:rPr>
                <w:rFonts w:hint="eastAsia" w:ascii="宋体" w:hAnsi="宋体"/>
                <w:color w:val="auto"/>
                <w:kern w:val="0"/>
                <w:szCs w:val="21"/>
                <w:highlight w:val="none"/>
                <w:lang w:val="en-US" w:eastAsia="zh-CN"/>
              </w:rPr>
              <w:t>纸质</w:t>
            </w:r>
            <w:r>
              <w:rPr>
                <w:rFonts w:ascii="宋体" w:hAnsi="宋体"/>
                <w:color w:val="auto"/>
                <w:kern w:val="0"/>
                <w:szCs w:val="21"/>
                <w:highlight w:val="none"/>
              </w:rPr>
              <w:t>投标保函的</w:t>
            </w:r>
            <w:r>
              <w:rPr>
                <w:rFonts w:hint="eastAsia" w:ascii="宋体" w:hAnsi="宋体"/>
                <w:color w:val="auto"/>
                <w:kern w:val="0"/>
                <w:szCs w:val="21"/>
                <w:highlight w:val="none"/>
              </w:rPr>
              <w:t>退还、注销</w:t>
            </w:r>
          </w:p>
          <w:p>
            <w:pPr>
              <w:snapToGrid w:val="0"/>
              <w:spacing w:line="400" w:lineRule="exact"/>
              <w:ind w:firstLine="420" w:firstLineChars="200"/>
              <w:rPr>
                <w:rFonts w:hint="eastAsia" w:ascii="宋体" w:hAnsi="宋体" w:eastAsia="宋体" w:cs="宋体"/>
                <w:kern w:val="0"/>
                <w:szCs w:val="21"/>
              </w:rPr>
            </w:pPr>
            <w:r>
              <w:rPr>
                <w:rFonts w:hint="eastAsia" w:ascii="宋体" w:hAnsi="宋体" w:eastAsia="宋体" w:cs="宋体"/>
                <w:color w:val="auto"/>
                <w:highlight w:val="none"/>
              </w:rPr>
              <w:t>招标人应当在法定时间内确定中标人。招标人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应当在中标通知书发出后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向除中标人以外的其他投标人退还纸质投标保函正本</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并书面通知相关</w:t>
            </w:r>
            <w:r>
              <w:rPr>
                <w:rFonts w:hint="eastAsia" w:ascii="宋体" w:hAnsi="宋体" w:eastAsia="宋体" w:cs="宋体"/>
                <w:color w:val="auto"/>
                <w:highlight w:val="none"/>
                <w:lang w:val="en-US" w:eastAsia="zh-CN"/>
              </w:rPr>
              <w:t>金融机构</w:t>
            </w:r>
            <w:r>
              <w:rPr>
                <w:rFonts w:hint="eastAsia" w:ascii="宋体" w:hAnsi="宋体" w:eastAsia="宋体" w:cs="宋体"/>
                <w:color w:val="auto"/>
                <w:highlight w:val="none"/>
              </w:rPr>
              <w:t>本项目准予提前注销纸质投标保函。具体注销事宜由投标人与</w:t>
            </w:r>
            <w:r>
              <w:rPr>
                <w:rFonts w:hint="eastAsia" w:ascii="宋体" w:hAnsi="宋体" w:eastAsia="宋体" w:cs="宋体"/>
                <w:color w:val="auto"/>
                <w:highlight w:val="none"/>
                <w:lang w:val="en-US" w:eastAsia="zh-CN"/>
              </w:rPr>
              <w:t>金融机构</w:t>
            </w:r>
            <w:r>
              <w:rPr>
                <w:rFonts w:hint="eastAsia" w:ascii="宋体" w:hAnsi="宋体" w:eastAsia="宋体" w:cs="宋体"/>
                <w:color w:val="auto"/>
                <w:highlight w:val="none"/>
              </w:rPr>
              <w:t>协商。</w:t>
            </w:r>
          </w:p>
          <w:p>
            <w:pPr>
              <w:keepNext w:val="0"/>
              <w:keepLines w:val="0"/>
              <w:pageBreakBefore w:val="0"/>
              <w:kinsoku/>
              <w:wordWrap/>
              <w:overflowPunct/>
              <w:topLinePunct w:val="0"/>
              <w:bidi w:val="0"/>
              <w:snapToGrid w:val="0"/>
              <w:spacing w:line="400" w:lineRule="exact"/>
              <w:ind w:firstLine="420" w:firstLineChars="200"/>
              <w:jc w:val="left"/>
              <w:textAlignment w:val="auto"/>
              <w:rPr>
                <w:rFonts w:ascii="宋体" w:hAnsi="宋体"/>
                <w:color w:val="auto"/>
                <w:kern w:val="0"/>
                <w:szCs w:val="21"/>
                <w:highlight w:val="none"/>
              </w:rPr>
            </w:pPr>
            <w:r>
              <w:rPr>
                <w:rFonts w:hint="eastAsia" w:ascii="宋体" w:hAnsi="宋体" w:eastAsia="宋体" w:cs="宋体"/>
                <w:color w:val="auto"/>
                <w:highlight w:val="none"/>
              </w:rPr>
              <w:t>招标人应当在法定时间内和中标人签订合同。招标人或者招标投标交易场所运行服务机构应当在招标人与中标人签订合同后5日内，</w:t>
            </w:r>
            <w:r>
              <w:rPr>
                <w:rFonts w:hint="eastAsia" w:ascii="宋体" w:hAnsi="宋体" w:eastAsia="宋体" w:cs="宋体"/>
                <w:color w:val="auto"/>
                <w:highlight w:val="none"/>
                <w:lang w:eastAsia="zh-CN"/>
              </w:rPr>
              <w:t>向</w:t>
            </w:r>
            <w:r>
              <w:rPr>
                <w:rFonts w:hint="eastAsia" w:ascii="宋体" w:hAnsi="宋体" w:eastAsia="宋体" w:cs="宋体"/>
                <w:color w:val="auto"/>
                <w:highlight w:val="none"/>
              </w:rPr>
              <w:t>中标人退还纸质投标保函正本</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并书面通知相关</w:t>
            </w:r>
            <w:r>
              <w:rPr>
                <w:rFonts w:hint="eastAsia" w:ascii="宋体" w:hAnsi="宋体" w:eastAsia="宋体" w:cs="宋体"/>
                <w:color w:val="auto"/>
                <w:highlight w:val="none"/>
                <w:lang w:val="en-US" w:eastAsia="zh-CN"/>
              </w:rPr>
              <w:t>金融机构</w:t>
            </w:r>
            <w:r>
              <w:rPr>
                <w:rFonts w:hint="eastAsia" w:ascii="宋体" w:hAnsi="宋体" w:eastAsia="宋体" w:cs="宋体"/>
                <w:color w:val="auto"/>
                <w:highlight w:val="none"/>
              </w:rPr>
              <w:t>本项目准予提前注销纸质投标保函。具体注销事宜由投标人与</w:t>
            </w:r>
            <w:r>
              <w:rPr>
                <w:rFonts w:hint="eastAsia" w:ascii="宋体" w:hAnsi="宋体" w:eastAsia="宋体" w:cs="宋体"/>
                <w:color w:val="auto"/>
                <w:highlight w:val="none"/>
                <w:lang w:val="en-US" w:eastAsia="zh-CN"/>
              </w:rPr>
              <w:t>金融机构</w:t>
            </w:r>
            <w:r>
              <w:rPr>
                <w:rFonts w:hint="eastAsia" w:ascii="宋体" w:hAnsi="宋体" w:eastAsia="宋体" w:cs="宋体"/>
                <w:color w:val="auto"/>
                <w:highlight w:val="none"/>
              </w:rPr>
              <w:t>协商</w:t>
            </w:r>
            <w:r>
              <w:rPr>
                <w:rFonts w:ascii="宋体" w:hAnsi="宋体"/>
                <w:color w:val="auto"/>
                <w:kern w:val="0"/>
                <w:szCs w:val="21"/>
                <w:highlight w:val="none"/>
              </w:rPr>
              <w:t>。</w:t>
            </w:r>
          </w:p>
          <w:p>
            <w:pPr>
              <w:keepNext w:val="0"/>
              <w:keepLines w:val="0"/>
              <w:pageBreakBefore w:val="0"/>
              <w:kinsoku/>
              <w:wordWrap/>
              <w:overflowPunct/>
              <w:topLinePunct w:val="0"/>
              <w:bidi w:val="0"/>
              <w:snapToGrid w:val="0"/>
              <w:spacing w:line="400" w:lineRule="exact"/>
              <w:ind w:firstLine="420" w:firstLineChars="200"/>
              <w:jc w:val="left"/>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cs="宋体"/>
              </w:rPr>
            </w:pPr>
            <w:r>
              <w:rPr>
                <w:rFonts w:hint="eastAsia" w:ascii="宋体" w:hAnsi="宋体" w:cs="宋体"/>
              </w:rPr>
              <w:t>□说明：1.中小微企业投标人如需免除投标保证金，须在投标文件资格审查部分“其他资料”中提供《</w:t>
            </w:r>
            <w:r>
              <w:rPr>
                <w:rFonts w:hint="eastAsia" w:ascii="宋体" w:hAnsi="宋体" w:cs="宋体"/>
                <w:lang w:eastAsia="zh-CN"/>
              </w:rPr>
              <w:t>中小企业</w:t>
            </w:r>
            <w:r>
              <w:rPr>
                <w:rFonts w:hint="eastAsia" w:ascii="宋体" w:hAnsi="宋体" w:cs="宋体"/>
              </w:rPr>
              <w:t>声明函》（格式详见第</w:t>
            </w:r>
            <w:r>
              <w:rPr>
                <w:rFonts w:hint="eastAsia" w:ascii="宋体" w:hAnsi="宋体" w:cs="宋体"/>
                <w:lang w:val="en-US" w:eastAsia="zh-CN"/>
              </w:rPr>
              <w:t>九</w:t>
            </w:r>
            <w:r>
              <w:rPr>
                <w:rFonts w:hint="eastAsia" w:ascii="宋体" w:hAnsi="宋体" w:cs="宋体"/>
              </w:rPr>
              <w:t>章）。以联合体形式参与投标的，符合中小微企业认定标准的联合体成员单位需提供《</w:t>
            </w:r>
            <w:r>
              <w:rPr>
                <w:rFonts w:hint="eastAsia" w:ascii="宋体" w:hAnsi="宋体" w:cs="宋体"/>
                <w:lang w:eastAsia="zh-CN"/>
              </w:rPr>
              <w:t>中小企业</w:t>
            </w:r>
            <w:r>
              <w:rPr>
                <w:rFonts w:hint="eastAsia" w:ascii="宋体" w:hAnsi="宋体" w:cs="宋体"/>
              </w:rPr>
              <w:t>声明函》（格式详见第</w:t>
            </w:r>
            <w:r>
              <w:rPr>
                <w:rFonts w:hint="eastAsia" w:ascii="宋体" w:hAnsi="宋体" w:cs="宋体"/>
                <w:lang w:val="en-US" w:eastAsia="zh-CN"/>
              </w:rPr>
              <w:t>九</w:t>
            </w:r>
            <w:r>
              <w:rPr>
                <w:rFonts w:hint="eastAsia" w:ascii="宋体" w:hAnsi="宋体" w:cs="宋体"/>
              </w:rPr>
              <w:t>章）。</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color w:val="auto"/>
                <w:kern w:val="0"/>
                <w:szCs w:val="21"/>
                <w:highlight w:val="none"/>
              </w:rPr>
            </w:pPr>
            <w:r>
              <w:rPr>
                <w:rFonts w:hint="eastAsia" w:ascii="宋体" w:hAnsi="宋体" w:cs="宋体"/>
              </w:rPr>
              <w:t>2.提供了《</w:t>
            </w:r>
            <w:r>
              <w:rPr>
                <w:rFonts w:hint="eastAsia" w:ascii="宋体" w:hAnsi="宋体" w:cs="宋体"/>
                <w:lang w:eastAsia="zh-CN"/>
              </w:rPr>
              <w:t>中小企业</w:t>
            </w:r>
            <w:r>
              <w:rPr>
                <w:rFonts w:hint="eastAsia" w:ascii="宋体" w:hAnsi="宋体" w:cs="宋体"/>
              </w:rPr>
              <w:t>声明函》且未在规定时间内足额递交投标保证金的中标候选人，经查实不属于中小微企业的，将依照相关法律法规进行处理。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snapToGrid w:val="0"/>
                <w:color w:val="auto"/>
                <w:kern w:val="0"/>
                <w:szCs w:val="21"/>
                <w:highlight w:val="none"/>
              </w:rPr>
            </w:pPr>
            <w:r>
              <w:rPr>
                <w:rFonts w:hint="eastAsia" w:ascii="宋体" w:hAnsi="宋体" w:cs="宋体"/>
                <w:color w:val="auto"/>
                <w:highlight w:val="none"/>
              </w:rPr>
              <w:t>3.4.3</w:t>
            </w:r>
          </w:p>
        </w:tc>
        <w:tc>
          <w:tcPr>
            <w:tcW w:w="161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spacing w:val="-1"/>
                <w:szCs w:val="21"/>
                <w:highlight w:val="none"/>
              </w:rPr>
              <w:t>投标保证金的利息计算原则</w:t>
            </w:r>
          </w:p>
        </w:tc>
        <w:tc>
          <w:tcPr>
            <w:tcW w:w="6519" w:type="dxa"/>
            <w:vAlign w:val="center"/>
          </w:tcPr>
          <w:p>
            <w:pPr>
              <w:keepNext w:val="0"/>
              <w:keepLines w:val="0"/>
              <w:pageBreakBefore w:val="0"/>
              <w:widowControl/>
              <w:kinsoku/>
              <w:wordWrap/>
              <w:overflowPunct/>
              <w:topLinePunct w:val="0"/>
              <w:bidi w:val="0"/>
              <w:spacing w:line="40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按</w:t>
            </w:r>
            <w:r>
              <w:rPr>
                <w:rFonts w:hint="eastAsia" w:ascii="宋体" w:hAnsi="宋体" w:cs="宋体"/>
                <w:color w:val="auto"/>
                <w:kern w:val="0"/>
                <w:szCs w:val="21"/>
                <w:highlight w:val="none"/>
                <w:u w:val="single"/>
              </w:rPr>
              <w:t>重庆市公共资源交易中心</w:t>
            </w:r>
            <w:r>
              <w:rPr>
                <w:rFonts w:hint="eastAsia" w:ascii="宋体" w:hAnsi="宋体" w:cs="宋体"/>
                <w:color w:val="auto"/>
                <w:kern w:val="0"/>
                <w:szCs w:val="21"/>
                <w:highlight w:val="none"/>
              </w:rPr>
              <w:t>相关规定执行。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snapToGrid w:val="0"/>
                <w:color w:val="auto"/>
                <w:kern w:val="0"/>
                <w:szCs w:val="21"/>
                <w:highlight w:val="none"/>
              </w:rPr>
            </w:pPr>
            <w:r>
              <w:rPr>
                <w:rFonts w:hint="eastAsia" w:ascii="宋体" w:hAnsi="宋体" w:cs="宋体"/>
                <w:color w:val="auto"/>
                <w:highlight w:val="none"/>
              </w:rPr>
              <w:t>3.4.4</w:t>
            </w:r>
          </w:p>
        </w:tc>
        <w:tc>
          <w:tcPr>
            <w:tcW w:w="1615" w:type="dxa"/>
            <w:vAlign w:val="center"/>
          </w:tcPr>
          <w:p>
            <w:pPr>
              <w:keepNext w:val="0"/>
              <w:keepLines w:val="0"/>
              <w:pageBreakBefore w:val="0"/>
              <w:widowControl/>
              <w:kinsoku/>
              <w:wordWrap/>
              <w:overflowPunct/>
              <w:topLinePunct w:val="0"/>
              <w:bidi w:val="0"/>
              <w:spacing w:line="400" w:lineRule="exact"/>
              <w:jc w:val="center"/>
              <w:textAlignment w:val="auto"/>
              <w:rPr>
                <w:rFonts w:hint="eastAsia" w:ascii="宋体" w:hAnsi="宋体" w:cs="宋体"/>
                <w:color w:val="auto"/>
                <w:spacing w:val="-1"/>
                <w:szCs w:val="21"/>
                <w:highlight w:val="none"/>
              </w:rPr>
            </w:pPr>
            <w:r>
              <w:rPr>
                <w:rFonts w:hint="eastAsia" w:ascii="宋体" w:hAnsi="宋体" w:cs="宋体"/>
                <w:color w:val="auto"/>
                <w:kern w:val="0"/>
                <w:szCs w:val="21"/>
                <w:highlight w:val="none"/>
                <w:lang w:bidi="ar"/>
              </w:rPr>
              <w:t>其他可以不予退还投标保证金的情形</w:t>
            </w:r>
          </w:p>
        </w:tc>
        <w:tc>
          <w:tcPr>
            <w:tcW w:w="6519" w:type="dxa"/>
            <w:vAlign w:val="center"/>
          </w:tcPr>
          <w:p>
            <w:pPr>
              <w:keepNext w:val="0"/>
              <w:keepLines w:val="0"/>
              <w:pageBreakBefore w:val="0"/>
              <w:widowControl/>
              <w:kinsoku/>
              <w:wordWrap/>
              <w:overflowPunct/>
              <w:topLinePunct w:val="0"/>
              <w:bidi w:val="0"/>
              <w:spacing w:line="40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i/>
                <w:color w:val="auto"/>
                <w:szCs w:val="21"/>
                <w:highlight w:val="none"/>
              </w:rPr>
              <w:t>[提示：招标人根据实际需要自行填写]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3.5</w:t>
            </w:r>
          </w:p>
        </w:tc>
        <w:tc>
          <w:tcPr>
            <w:tcW w:w="1615" w:type="dxa"/>
            <w:vAlign w:val="center"/>
          </w:tcPr>
          <w:p>
            <w:pPr>
              <w:keepNext w:val="0"/>
              <w:keepLines w:val="0"/>
              <w:pageBreakBefore w:val="0"/>
              <w:widowControl/>
              <w:kinsoku/>
              <w:wordWrap/>
              <w:overflowPunct/>
              <w:topLinePunct w:val="0"/>
              <w:bidi w:val="0"/>
              <w:spacing w:line="400" w:lineRule="exact"/>
              <w:jc w:val="center"/>
              <w:textAlignment w:val="auto"/>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资格审查资料的特殊要求</w:t>
            </w:r>
          </w:p>
        </w:tc>
        <w:tc>
          <w:tcPr>
            <w:tcW w:w="6519" w:type="dxa"/>
            <w:vAlign w:val="center"/>
          </w:tcPr>
          <w:p>
            <w:pPr>
              <w:keepNext w:val="0"/>
              <w:keepLines w:val="0"/>
              <w:pageBreakBefore w:val="0"/>
              <w:widowControl/>
              <w:kinsoku/>
              <w:wordWrap/>
              <w:overflowPunct/>
              <w:topLinePunct w:val="0"/>
              <w:bidi w:val="0"/>
              <w:spacing w:line="40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kern w:val="0"/>
                <w:szCs w:val="21"/>
                <w:highlight w:val="none"/>
                <w:lang w:bidi="ar"/>
              </w:rPr>
              <w:t>□无</w:t>
            </w:r>
          </w:p>
          <w:p>
            <w:pPr>
              <w:keepNext w:val="0"/>
              <w:keepLines w:val="0"/>
              <w:pageBreakBefore w:val="0"/>
              <w:widowControl/>
              <w:kinsoku/>
              <w:wordWrap/>
              <w:overflowPunct/>
              <w:topLinePunct w:val="0"/>
              <w:bidi w:val="0"/>
              <w:spacing w:line="40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lang w:bidi="ar"/>
              </w:rPr>
              <w:t>□有，具体要求：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3.6.1</w:t>
            </w:r>
          </w:p>
        </w:tc>
        <w:tc>
          <w:tcPr>
            <w:tcW w:w="161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是否允许递交</w:t>
            </w: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备选投标方案</w:t>
            </w:r>
          </w:p>
        </w:tc>
        <w:tc>
          <w:tcPr>
            <w:tcW w:w="6519"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□不允许</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3.7.1</w:t>
            </w:r>
          </w:p>
        </w:tc>
        <w:tc>
          <w:tcPr>
            <w:tcW w:w="161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投标文件格式要求</w:t>
            </w:r>
          </w:p>
        </w:tc>
        <w:tc>
          <w:tcPr>
            <w:tcW w:w="6519"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编制投标文件时不得对第九章“投标文件格式”的相应要素作实质性修改，否则视为重大偏差，由评标委员会作否决投标处理。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3.7.3</w:t>
            </w:r>
          </w:p>
        </w:tc>
        <w:tc>
          <w:tcPr>
            <w:tcW w:w="161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lang w:eastAsia="zh-CN"/>
              </w:rPr>
              <w:t>签名</w:t>
            </w:r>
            <w:r>
              <w:rPr>
                <w:rFonts w:hint="eastAsia" w:ascii="宋体" w:hAnsi="宋体" w:cs="宋体"/>
                <w:color w:val="auto"/>
                <w:kern w:val="0"/>
                <w:szCs w:val="21"/>
                <w:highlight w:val="none"/>
              </w:rPr>
              <w:t>盖章要求</w:t>
            </w:r>
          </w:p>
        </w:tc>
        <w:tc>
          <w:tcPr>
            <w:tcW w:w="6519"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投标文件应使用专用的“新点投标文件制作软件（重庆版）”编制而成。第九章 投标文件格式要求法定代表人</w:t>
            </w:r>
            <w:r>
              <w:rPr>
                <w:rFonts w:hint="eastAsia" w:ascii="宋体" w:hAnsi="宋体" w:cs="宋体"/>
                <w:color w:val="auto"/>
                <w:szCs w:val="21"/>
                <w:highlight w:val="none"/>
                <w:lang w:eastAsia="zh-CN"/>
              </w:rPr>
              <w:t>（</w:t>
            </w:r>
            <w:r>
              <w:rPr>
                <w:rFonts w:hint="eastAsia" w:ascii="宋体" w:hAnsi="宋体" w:cs="宋体"/>
                <w:color w:val="auto"/>
                <w:szCs w:val="21"/>
                <w:highlight w:val="none"/>
              </w:rPr>
              <w:t>或其委托代理人</w:t>
            </w:r>
            <w:r>
              <w:rPr>
                <w:rFonts w:hint="eastAsia" w:ascii="宋体" w:hAnsi="宋体" w:cs="宋体"/>
                <w:color w:val="auto"/>
                <w:szCs w:val="21"/>
                <w:highlight w:val="none"/>
                <w:lang w:eastAsia="zh-CN"/>
              </w:rPr>
              <w:t>）签名</w:t>
            </w:r>
            <w:r>
              <w:rPr>
                <w:rFonts w:hint="eastAsia" w:ascii="宋体" w:hAnsi="宋体" w:cs="宋体"/>
                <w:color w:val="auto"/>
                <w:szCs w:val="21"/>
                <w:highlight w:val="none"/>
              </w:rPr>
              <w:t>（或盖章）的须齐全，</w:t>
            </w:r>
            <w:r>
              <w:rPr>
                <w:rFonts w:hint="eastAsia" w:asciiTheme="minorEastAsia" w:hAnsiTheme="minorEastAsia" w:eastAsiaTheme="minorEastAsia" w:cstheme="minorEastAsia"/>
                <w:color w:val="auto"/>
                <w:szCs w:val="21"/>
                <w:highlight w:val="none"/>
                <w:lang w:val="en-US" w:eastAsia="zh-CN"/>
              </w:rPr>
              <w:t>要求签名的，</w:t>
            </w:r>
            <w:r>
              <w:rPr>
                <w:rFonts w:hint="eastAsia" w:asciiTheme="minorEastAsia" w:hAnsiTheme="minorEastAsia" w:eastAsiaTheme="minorEastAsia" w:cstheme="minorEastAsia"/>
                <w:color w:val="auto"/>
                <w:szCs w:val="21"/>
                <w:highlight w:val="none"/>
              </w:rPr>
              <w:t>签名采用手写签名</w:t>
            </w:r>
            <w:r>
              <w:rPr>
                <w:rFonts w:hint="eastAsia" w:asciiTheme="minorEastAsia" w:hAnsiTheme="minorEastAsia" w:eastAsiaTheme="minorEastAsia" w:cstheme="minorEastAsia"/>
                <w:color w:val="auto"/>
                <w:szCs w:val="21"/>
                <w:highlight w:val="none"/>
                <w:lang w:val="en-US" w:eastAsia="zh-CN"/>
              </w:rPr>
              <w:t>或签章</w:t>
            </w:r>
            <w:r>
              <w:rPr>
                <w:rFonts w:hint="eastAsia" w:asciiTheme="minorEastAsia" w:hAnsiTheme="minorEastAsia" w:eastAsiaTheme="minorEastAsia" w:cstheme="minorEastAsia"/>
                <w:color w:val="auto"/>
                <w:szCs w:val="21"/>
                <w:highlight w:val="none"/>
              </w:rPr>
              <w:t>或加盖CA数字证书均可</w:t>
            </w:r>
            <w:r>
              <w:rPr>
                <w:rFonts w:hint="eastAsia" w:asciiTheme="minorEastAsia" w:hAnsiTheme="minorEastAsia" w:eastAsiaTheme="minorEastAsia" w:cstheme="minorEastAsia"/>
                <w:color w:val="auto"/>
                <w:szCs w:val="21"/>
                <w:highlight w:val="none"/>
                <w:lang w:eastAsia="zh-CN"/>
              </w:rPr>
              <w:t>，</w:t>
            </w:r>
            <w:r>
              <w:rPr>
                <w:rFonts w:hint="eastAsia" w:ascii="宋体" w:hAnsi="宋体" w:cs="宋体"/>
                <w:color w:val="auto"/>
                <w:szCs w:val="21"/>
                <w:highlight w:val="none"/>
              </w:rPr>
              <w:t>要求加盖单位法人章的，应使用 CA 数字证书加盖投标人的单位电子印章。</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若投标单位为联合体，则</w:t>
            </w:r>
            <w:r>
              <w:rPr>
                <w:rFonts w:hint="eastAsia" w:ascii="宋体" w:hAnsi="宋体" w:cs="宋体"/>
                <w:color w:val="auto"/>
                <w:szCs w:val="21"/>
                <w:highlight w:val="none"/>
                <w:lang w:eastAsia="zh-CN"/>
              </w:rPr>
              <w:t>共同投标协议</w:t>
            </w:r>
            <w:r>
              <w:rPr>
                <w:rFonts w:hint="eastAsia" w:ascii="宋体" w:hAnsi="宋体" w:cs="宋体"/>
                <w:color w:val="auto"/>
                <w:szCs w:val="21"/>
                <w:highlight w:val="none"/>
              </w:rPr>
              <w:t>中各联合体成员单位</w:t>
            </w:r>
            <w:r>
              <w:rPr>
                <w:rFonts w:hint="eastAsia" w:ascii="宋体" w:hAnsi="宋体" w:cs="宋体"/>
                <w:color w:val="auto"/>
                <w:szCs w:val="21"/>
                <w:highlight w:val="none"/>
                <w:lang w:eastAsia="zh-CN"/>
              </w:rPr>
              <w:t>签名</w:t>
            </w:r>
            <w:r>
              <w:rPr>
                <w:rFonts w:hint="eastAsia" w:ascii="宋体" w:hAnsi="宋体" w:cs="宋体"/>
                <w:color w:val="auto"/>
                <w:szCs w:val="21"/>
                <w:highlight w:val="none"/>
              </w:rPr>
              <w:t>（或盖章）须齐全，要求各联合体成员盖单位法人章的，各联合体成员盖章须齐全；</w:t>
            </w:r>
            <w:r>
              <w:rPr>
                <w:rFonts w:hint="eastAsia" w:ascii="宋体" w:hAnsi="宋体" w:cs="宋体"/>
                <w:color w:val="auto"/>
                <w:szCs w:val="21"/>
                <w:highlight w:val="none"/>
                <w:lang w:eastAsia="zh-CN"/>
              </w:rPr>
              <w:t>共同投标协议</w:t>
            </w:r>
            <w:r>
              <w:rPr>
                <w:rFonts w:hint="eastAsia" w:ascii="宋体" w:hAnsi="宋体" w:cs="宋体"/>
                <w:color w:val="auto"/>
                <w:szCs w:val="21"/>
                <w:highlight w:val="none"/>
              </w:rPr>
              <w:t>以外的投标文件格式中，要求法定代表人</w:t>
            </w:r>
            <w:r>
              <w:rPr>
                <w:rFonts w:hint="eastAsia" w:ascii="宋体" w:hAnsi="宋体" w:cs="宋体"/>
                <w:color w:val="auto"/>
                <w:szCs w:val="21"/>
                <w:highlight w:val="none"/>
                <w:lang w:eastAsia="zh-CN"/>
              </w:rPr>
              <w:t>（</w:t>
            </w:r>
            <w:r>
              <w:rPr>
                <w:rFonts w:hint="eastAsia" w:ascii="宋体" w:hAnsi="宋体" w:cs="宋体"/>
                <w:color w:val="auto"/>
                <w:szCs w:val="21"/>
                <w:highlight w:val="none"/>
              </w:rPr>
              <w:t>或其委托代理人</w:t>
            </w:r>
            <w:r>
              <w:rPr>
                <w:rFonts w:hint="eastAsia" w:ascii="宋体" w:hAnsi="宋体" w:cs="宋体"/>
                <w:color w:val="auto"/>
                <w:szCs w:val="21"/>
                <w:highlight w:val="none"/>
                <w:lang w:eastAsia="zh-CN"/>
              </w:rPr>
              <w:t>）签名</w:t>
            </w:r>
            <w:r>
              <w:rPr>
                <w:rFonts w:hint="eastAsia" w:ascii="宋体" w:hAnsi="宋体" w:cs="宋体"/>
                <w:color w:val="auto"/>
                <w:szCs w:val="21"/>
                <w:highlight w:val="none"/>
              </w:rPr>
              <w:t>（或盖章）的均由联合体牵头人法定代表人</w:t>
            </w:r>
            <w:r>
              <w:rPr>
                <w:rFonts w:hint="eastAsia" w:ascii="宋体" w:hAnsi="宋体" w:cs="宋体"/>
                <w:color w:val="auto"/>
                <w:szCs w:val="21"/>
                <w:highlight w:val="none"/>
                <w:lang w:eastAsia="zh-CN"/>
              </w:rPr>
              <w:t>（</w:t>
            </w:r>
            <w:r>
              <w:rPr>
                <w:rFonts w:hint="eastAsia" w:ascii="宋体" w:hAnsi="宋体" w:cs="宋体"/>
                <w:color w:val="auto"/>
                <w:szCs w:val="21"/>
                <w:highlight w:val="none"/>
              </w:rPr>
              <w:t>或其委托代理人</w:t>
            </w:r>
            <w:r>
              <w:rPr>
                <w:rFonts w:hint="eastAsia" w:ascii="宋体" w:hAnsi="宋体" w:cs="宋体"/>
                <w:color w:val="auto"/>
                <w:szCs w:val="21"/>
                <w:highlight w:val="none"/>
                <w:lang w:eastAsia="zh-CN"/>
              </w:rPr>
              <w:t>）签名</w:t>
            </w:r>
            <w:r>
              <w:rPr>
                <w:rFonts w:hint="eastAsia" w:ascii="宋体" w:hAnsi="宋体" w:cs="宋体"/>
                <w:color w:val="auto"/>
                <w:szCs w:val="21"/>
                <w:highlight w:val="none"/>
              </w:rPr>
              <w:t>（或盖章），要求投标人加盖单位法人章的，均由联合体牵头人使用 CA 数字证书加盖其单位电子印章。</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未按上述规定执行的，交由评标委员会作否决投标处理。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3.7.4</w:t>
            </w:r>
          </w:p>
        </w:tc>
        <w:tc>
          <w:tcPr>
            <w:tcW w:w="1615" w:type="dxa"/>
            <w:vAlign w:val="center"/>
          </w:tcPr>
          <w:p>
            <w:pPr>
              <w:keepNext w:val="0"/>
              <w:keepLines w:val="0"/>
              <w:pageBreakBefore w:val="0"/>
              <w:kinsoku/>
              <w:wordWrap/>
              <w:overflowPunct/>
              <w:topLinePunct w:val="0"/>
              <w:bidi w:val="0"/>
              <w:snapToGrid w:val="0"/>
              <w:spacing w:line="400" w:lineRule="exact"/>
              <w:textAlignment w:val="auto"/>
              <w:rPr>
                <w:rFonts w:hint="eastAsia" w:ascii="宋体" w:hAnsi="宋体" w:cs="宋体"/>
                <w:color w:val="auto"/>
                <w:spacing w:val="-6"/>
                <w:kern w:val="0"/>
                <w:szCs w:val="21"/>
                <w:highlight w:val="none"/>
              </w:rPr>
            </w:pPr>
            <w:r>
              <w:rPr>
                <w:rFonts w:hint="eastAsia" w:ascii="宋体" w:hAnsi="宋体" w:cs="宋体"/>
                <w:color w:val="auto"/>
                <w:spacing w:val="-6"/>
                <w:kern w:val="0"/>
                <w:szCs w:val="21"/>
                <w:highlight w:val="none"/>
              </w:rPr>
              <w:t>投标文件的份数</w:t>
            </w:r>
          </w:p>
        </w:tc>
        <w:tc>
          <w:tcPr>
            <w:tcW w:w="6519"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本工程采用全流程电子招标投标，投标人提供的投标文件为：加密电子投标文件（网上递交）一份。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3.7.5</w:t>
            </w:r>
          </w:p>
        </w:tc>
        <w:tc>
          <w:tcPr>
            <w:tcW w:w="161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编制要求</w:t>
            </w:r>
          </w:p>
        </w:tc>
        <w:tc>
          <w:tcPr>
            <w:tcW w:w="6519" w:type="dxa"/>
            <w:vAlign w:val="center"/>
          </w:tcPr>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i/>
                <w:color w:val="auto"/>
                <w:szCs w:val="21"/>
                <w:highlight w:val="none"/>
              </w:rPr>
            </w:pPr>
            <w:r>
              <w:rPr>
                <w:rFonts w:hint="eastAsia" w:ascii="宋体" w:hAnsi="宋体" w:cs="宋体"/>
                <w:i/>
                <w:color w:val="auto"/>
                <w:szCs w:val="21"/>
                <w:highlight w:val="none"/>
              </w:rPr>
              <w:t>[提示：适用于电子标暗标编制要求]</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具体要求：</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（1）投标函部分</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应按照第九章规定格式排版，</w:t>
            </w:r>
            <w:r>
              <w:rPr>
                <w:rFonts w:hint="eastAsia" w:asciiTheme="minorEastAsia" w:hAnsiTheme="minorEastAsia" w:eastAsiaTheme="minorEastAsia" w:cstheme="minorEastAsia"/>
                <w:color w:val="auto"/>
                <w:szCs w:val="21"/>
                <w:highlight w:val="none"/>
                <w:lang w:val="en-US" w:eastAsia="zh-CN"/>
              </w:rPr>
              <w:t>原则上</w:t>
            </w:r>
            <w:r>
              <w:rPr>
                <w:rFonts w:hint="eastAsia" w:ascii="宋体" w:hAnsi="宋体" w:cs="宋体"/>
                <w:color w:val="auto"/>
                <w:szCs w:val="21"/>
                <w:highlight w:val="none"/>
              </w:rPr>
              <w:t>应编制目录</w:t>
            </w:r>
            <w:r>
              <w:rPr>
                <w:rFonts w:hint="eastAsia" w:asciiTheme="minorEastAsia" w:hAnsiTheme="minorEastAsia" w:eastAsiaTheme="minorEastAsia" w:cstheme="minorEastAsia"/>
                <w:szCs w:val="21"/>
              </w:rPr>
              <w:t>，但不得将目录编制作为评审因素</w:t>
            </w:r>
            <w:r>
              <w:rPr>
                <w:rFonts w:hint="eastAsia" w:ascii="宋体" w:hAnsi="宋体" w:cs="宋体"/>
                <w:color w:val="auto"/>
                <w:szCs w:val="21"/>
                <w:highlight w:val="none"/>
              </w:rPr>
              <w:t>。</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（2）</w:t>
            </w:r>
            <w:r>
              <w:rPr>
                <w:rFonts w:hint="eastAsia" w:ascii="宋体" w:hAnsi="宋体" w:cs="宋体"/>
                <w:color w:val="auto"/>
                <w:szCs w:val="21"/>
                <w:highlight w:val="none"/>
                <w:lang w:eastAsia="zh-CN"/>
              </w:rPr>
              <w:t>报价部分</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应按照第九章规定格式排版，</w:t>
            </w:r>
            <w:r>
              <w:rPr>
                <w:rFonts w:hint="eastAsia" w:asciiTheme="minorEastAsia" w:hAnsiTheme="minorEastAsia" w:eastAsiaTheme="minorEastAsia" w:cstheme="minorEastAsia"/>
                <w:color w:val="auto"/>
                <w:szCs w:val="21"/>
                <w:highlight w:val="none"/>
                <w:lang w:val="en-US" w:eastAsia="zh-CN"/>
              </w:rPr>
              <w:t>原则上</w:t>
            </w:r>
            <w:r>
              <w:rPr>
                <w:rFonts w:hint="eastAsia" w:ascii="宋体" w:hAnsi="宋体" w:cs="宋体"/>
                <w:color w:val="auto"/>
                <w:szCs w:val="21"/>
                <w:highlight w:val="none"/>
              </w:rPr>
              <w:t>应编制目录</w:t>
            </w:r>
            <w:r>
              <w:rPr>
                <w:rFonts w:hint="eastAsia" w:asciiTheme="minorEastAsia" w:hAnsiTheme="minorEastAsia" w:eastAsiaTheme="minorEastAsia" w:cstheme="minorEastAsia"/>
                <w:szCs w:val="21"/>
              </w:rPr>
              <w:t>，但不得将目录编制作为评审因素</w:t>
            </w:r>
            <w:r>
              <w:rPr>
                <w:rFonts w:hint="eastAsia" w:ascii="宋体" w:hAnsi="宋体" w:cs="宋体"/>
                <w:color w:val="auto"/>
                <w:szCs w:val="21"/>
                <w:highlight w:val="none"/>
              </w:rPr>
              <w:t>。</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（3）商务部分</w:t>
            </w:r>
            <w:r>
              <w:rPr>
                <w:rFonts w:hint="eastAsia" w:ascii="宋体" w:hAnsi="宋体"/>
                <w:iCs/>
                <w:color w:val="auto"/>
                <w:szCs w:val="21"/>
                <w:highlight w:val="none"/>
              </w:rPr>
              <w:t>（如有）</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应按照第九章规定格式排版，</w:t>
            </w:r>
            <w:r>
              <w:rPr>
                <w:rFonts w:hint="eastAsia" w:asciiTheme="minorEastAsia" w:hAnsiTheme="minorEastAsia" w:eastAsiaTheme="minorEastAsia" w:cstheme="minorEastAsia"/>
                <w:color w:val="auto"/>
                <w:szCs w:val="21"/>
                <w:highlight w:val="none"/>
                <w:lang w:val="en-US" w:eastAsia="zh-CN"/>
              </w:rPr>
              <w:t>原则上</w:t>
            </w:r>
            <w:r>
              <w:rPr>
                <w:rFonts w:hint="eastAsia" w:ascii="宋体" w:hAnsi="宋体" w:cs="宋体"/>
                <w:color w:val="auto"/>
                <w:szCs w:val="21"/>
                <w:highlight w:val="none"/>
              </w:rPr>
              <w:t>应编制目录</w:t>
            </w:r>
            <w:r>
              <w:rPr>
                <w:rFonts w:hint="eastAsia" w:asciiTheme="minorEastAsia" w:hAnsiTheme="minorEastAsia" w:eastAsiaTheme="minorEastAsia" w:cstheme="minorEastAsia"/>
                <w:szCs w:val="21"/>
              </w:rPr>
              <w:t>，但不得将目录编制作为评审因素</w:t>
            </w:r>
            <w:r>
              <w:rPr>
                <w:rFonts w:hint="eastAsia" w:ascii="宋体" w:hAnsi="宋体" w:cs="宋体"/>
                <w:color w:val="auto"/>
                <w:szCs w:val="21"/>
                <w:highlight w:val="none"/>
              </w:rPr>
              <w:t>。</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（4）技术部分</w:t>
            </w:r>
            <w:r>
              <w:rPr>
                <w:rFonts w:hint="eastAsia" w:ascii="宋体" w:hAnsi="宋体"/>
                <w:iCs/>
                <w:color w:val="auto"/>
                <w:szCs w:val="21"/>
                <w:highlight w:val="none"/>
              </w:rPr>
              <w:t>（如有）</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电子投标文件技术暗标不设封面，整个《技术方案》均不得出现白页和倒页；不得出现与本工程无关的内容；不得显示与投标人企业有关的任何信息；《技术方案》</w:t>
            </w:r>
            <w:r>
              <w:rPr>
                <w:rFonts w:hint="eastAsia" w:ascii="宋体" w:hAnsi="宋体" w:cs="宋体"/>
                <w:color w:val="auto"/>
                <w:szCs w:val="21"/>
                <w:highlight w:val="none"/>
                <w:lang w:val="en-US" w:eastAsia="zh-CN"/>
              </w:rPr>
              <w:t>文本部分的文字</w:t>
            </w:r>
            <w:r>
              <w:rPr>
                <w:rFonts w:hint="eastAsia" w:ascii="宋体" w:hAnsi="宋体" w:cs="宋体"/>
                <w:color w:val="auto"/>
                <w:szCs w:val="21"/>
                <w:highlight w:val="none"/>
              </w:rPr>
              <w:t>采用四号仿宋字体</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文本部分采用A4页面</w:t>
            </w:r>
            <w:r>
              <w:rPr>
                <w:rFonts w:hint="eastAsia" w:ascii="宋体" w:hAnsi="宋体" w:cs="宋体"/>
                <w:color w:val="auto"/>
                <w:szCs w:val="21"/>
                <w:highlight w:val="none"/>
              </w:rPr>
              <w:t>；图表内的字体、字号大小不限</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图表部分采用A3或A4页面</w:t>
            </w:r>
            <w:r>
              <w:rPr>
                <w:rFonts w:hint="eastAsia" w:ascii="宋体" w:hAnsi="宋体" w:cs="宋体"/>
                <w:color w:val="auto"/>
                <w:szCs w:val="21"/>
                <w:highlight w:val="none"/>
              </w:rPr>
              <w:t>；文字、图表不得使用彩色和不得编制页码。违反上述任何一项，采用经评审的最低投标价法的其投标文件《技术方案》符合性评审不合格，由评标委员会作否决投标处理；采用综合评估法的其投标文件《技术方案》部分为零分。</w:t>
            </w:r>
          </w:p>
          <w:p>
            <w:pPr>
              <w:pStyle w:val="2"/>
              <w:keepNext w:val="0"/>
              <w:keepLines w:val="0"/>
              <w:pageBreakBefore w:val="0"/>
              <w:kinsoku/>
              <w:wordWrap/>
              <w:overflowPunct/>
              <w:topLinePunct w:val="0"/>
              <w:bidi w:val="0"/>
              <w:spacing w:after="0" w:afterLines="0" w:line="400" w:lineRule="exact"/>
              <w:ind w:firstLine="420" w:firstLineChars="200"/>
              <w:textAlignment w:val="auto"/>
              <w:rPr>
                <w:rFonts w:hint="eastAsia"/>
                <w:color w:val="auto"/>
                <w:highlight w:val="none"/>
              </w:rPr>
            </w:pPr>
            <w:r>
              <w:rPr>
                <w:rFonts w:hint="eastAsia"/>
                <w:color w:val="auto"/>
                <w:highlight w:val="none"/>
              </w:rPr>
              <w:t>（技术方案原则上不超过</w:t>
            </w:r>
            <w:r>
              <w:rPr>
                <w:rFonts w:hint="eastAsia"/>
                <w:color w:val="auto"/>
                <w:highlight w:val="none"/>
                <w:u w:val="single"/>
              </w:rPr>
              <w:t xml:space="preserve">    </w:t>
            </w:r>
            <w:r>
              <w:rPr>
                <w:rFonts w:hint="eastAsia"/>
                <w:color w:val="auto"/>
                <w:highlight w:val="none"/>
              </w:rPr>
              <w:t>页</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但不得将页数作为评审因素</w:t>
            </w:r>
            <w:r>
              <w:rPr>
                <w:rFonts w:hint="eastAsia"/>
                <w:color w:val="auto"/>
                <w:highlight w:val="none"/>
              </w:rPr>
              <w:t>。）</w:t>
            </w:r>
          </w:p>
          <w:p>
            <w:pPr>
              <w:pStyle w:val="2"/>
              <w:keepNext w:val="0"/>
              <w:keepLines w:val="0"/>
              <w:pageBreakBefore w:val="0"/>
              <w:kinsoku/>
              <w:wordWrap/>
              <w:overflowPunct/>
              <w:topLinePunct w:val="0"/>
              <w:bidi w:val="0"/>
              <w:spacing w:after="0" w:afterLines="0" w:line="400" w:lineRule="exact"/>
              <w:ind w:firstLine="420" w:firstLineChars="200"/>
              <w:textAlignment w:val="auto"/>
              <w:rPr>
                <w:rFonts w:hint="eastAsia"/>
                <w:color w:val="auto"/>
                <w:highlight w:val="none"/>
              </w:rPr>
            </w:pPr>
            <w:r>
              <w:rPr>
                <w:rFonts w:hint="eastAsia"/>
                <w:color w:val="auto"/>
                <w:highlight w:val="none"/>
              </w:rPr>
              <w:t>（5）资格审查部分</w:t>
            </w:r>
          </w:p>
          <w:p>
            <w:pPr>
              <w:pStyle w:val="2"/>
              <w:keepNext w:val="0"/>
              <w:keepLines w:val="0"/>
              <w:pageBreakBefore w:val="0"/>
              <w:kinsoku/>
              <w:wordWrap/>
              <w:overflowPunct/>
              <w:topLinePunct w:val="0"/>
              <w:bidi w:val="0"/>
              <w:spacing w:after="0" w:afterLines="0" w:line="400" w:lineRule="exact"/>
              <w:ind w:firstLine="420" w:firstLineChars="200"/>
              <w:textAlignment w:val="auto"/>
              <w:rPr>
                <w:rFonts w:hint="eastAsia"/>
                <w:color w:val="auto"/>
                <w:highlight w:val="none"/>
              </w:rPr>
            </w:pPr>
            <w:r>
              <w:rPr>
                <w:rFonts w:hint="eastAsia"/>
                <w:color w:val="auto"/>
                <w:highlight w:val="none"/>
              </w:rPr>
              <w:t>应按照第九章规定格式排版，</w:t>
            </w:r>
            <w:r>
              <w:rPr>
                <w:rFonts w:hint="eastAsia" w:asciiTheme="minorEastAsia" w:hAnsiTheme="minorEastAsia" w:eastAsiaTheme="minorEastAsia" w:cstheme="minorEastAsia"/>
                <w:color w:val="auto"/>
                <w:szCs w:val="21"/>
                <w:highlight w:val="none"/>
                <w:lang w:val="en-US" w:eastAsia="zh-CN"/>
              </w:rPr>
              <w:t>原则上</w:t>
            </w:r>
            <w:r>
              <w:rPr>
                <w:rFonts w:hint="eastAsia"/>
                <w:color w:val="auto"/>
                <w:highlight w:val="none"/>
              </w:rPr>
              <w:t>应编制目录</w:t>
            </w:r>
            <w:r>
              <w:rPr>
                <w:rFonts w:hint="eastAsia" w:asciiTheme="minorEastAsia" w:hAnsiTheme="minorEastAsia" w:eastAsiaTheme="minorEastAsia" w:cstheme="minorEastAsia"/>
                <w:szCs w:val="21"/>
              </w:rPr>
              <w:t>，但不得将目录编制作为评审因素</w:t>
            </w:r>
            <w:r>
              <w:rPr>
                <w:rFonts w:hint="eastAsia"/>
                <w:color w:val="auto"/>
                <w:highlight w:val="none"/>
              </w:rPr>
              <w:t>。</w:t>
            </w:r>
          </w:p>
          <w:p>
            <w:pPr>
              <w:pStyle w:val="2"/>
              <w:keepNext w:val="0"/>
              <w:keepLines w:val="0"/>
              <w:pageBreakBefore w:val="0"/>
              <w:kinsoku/>
              <w:wordWrap/>
              <w:overflowPunct/>
              <w:topLinePunct w:val="0"/>
              <w:bidi w:val="0"/>
              <w:spacing w:after="0" w:afterLines="0" w:line="400" w:lineRule="exact"/>
              <w:ind w:firstLine="420" w:firstLineChars="200"/>
              <w:textAlignment w:val="auto"/>
              <w:rPr>
                <w:rFonts w:hint="eastAsia"/>
                <w:color w:val="auto"/>
                <w:highlight w:val="none"/>
              </w:rPr>
            </w:pPr>
            <w:r>
              <w:rPr>
                <w:rFonts w:hint="eastAsia" w:ascii="宋体" w:hAnsi="宋体"/>
                <w:szCs w:val="21"/>
                <w:lang w:val="en-US" w:eastAsia="zh-CN"/>
              </w:rPr>
              <w:t>注：投标人应按照招标文件要求，在投标文件的对应部分提供相关资料（如在资格审查部分提供招标文件</w:t>
            </w:r>
            <w:r>
              <w:rPr>
                <w:rFonts w:hint="eastAsia" w:ascii="宋体" w:hAnsi="宋体"/>
                <w:szCs w:val="21"/>
              </w:rPr>
              <w:t>第二章投标人须知前附表第1.4.1项</w:t>
            </w:r>
            <w:r>
              <w:rPr>
                <w:rFonts w:hint="eastAsia" w:ascii="宋体" w:hAnsi="宋体"/>
                <w:szCs w:val="21"/>
                <w:lang w:val="en-US" w:eastAsia="zh-CN"/>
              </w:rPr>
              <w:t>和</w:t>
            </w:r>
            <w:r>
              <w:rPr>
                <w:rFonts w:hint="eastAsia" w:ascii="宋体" w:hAnsi="宋体"/>
                <w:szCs w:val="21"/>
              </w:rPr>
              <w:t>第3.4款要求提供的资料</w:t>
            </w:r>
            <w:r>
              <w:rPr>
                <w:rFonts w:hint="eastAsia" w:ascii="宋体" w:hAnsi="宋体"/>
                <w:szCs w:val="21"/>
                <w:lang w:val="en-US" w:eastAsia="zh-CN"/>
              </w:rPr>
              <w:t>，在商务部分提供招标文件第三章评标办法前附表中商务评审标准要求提供的资料），否则视为未提供。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3.7.5</w:t>
            </w:r>
          </w:p>
        </w:tc>
        <w:tc>
          <w:tcPr>
            <w:tcW w:w="161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编制要求</w:t>
            </w:r>
          </w:p>
        </w:tc>
        <w:tc>
          <w:tcPr>
            <w:tcW w:w="6519" w:type="dxa"/>
            <w:vAlign w:val="center"/>
          </w:tcPr>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i/>
                <w:color w:val="auto"/>
                <w:szCs w:val="21"/>
                <w:highlight w:val="none"/>
              </w:rPr>
            </w:pPr>
            <w:r>
              <w:rPr>
                <w:rFonts w:hint="eastAsia" w:ascii="宋体" w:hAnsi="宋体" w:cs="宋体"/>
                <w:i/>
                <w:color w:val="auto"/>
                <w:szCs w:val="21"/>
                <w:highlight w:val="none"/>
              </w:rPr>
              <w:t>[提示：适用于电子标明标编制要求]</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具体要求：</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（1）投标函部分</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应按照第九章规定格式排版，</w:t>
            </w:r>
            <w:r>
              <w:rPr>
                <w:rFonts w:hint="eastAsia" w:asciiTheme="minorEastAsia" w:hAnsiTheme="minorEastAsia" w:eastAsiaTheme="minorEastAsia" w:cstheme="minorEastAsia"/>
                <w:color w:val="auto"/>
                <w:szCs w:val="21"/>
                <w:highlight w:val="none"/>
                <w:lang w:val="en-US" w:eastAsia="zh-CN"/>
              </w:rPr>
              <w:t>原则上</w:t>
            </w:r>
            <w:r>
              <w:rPr>
                <w:rFonts w:hint="eastAsia" w:ascii="宋体" w:hAnsi="宋体" w:cs="宋体"/>
                <w:color w:val="auto"/>
                <w:szCs w:val="21"/>
                <w:highlight w:val="none"/>
              </w:rPr>
              <w:t>应编制目录</w:t>
            </w:r>
            <w:r>
              <w:rPr>
                <w:rFonts w:hint="eastAsia" w:asciiTheme="minorEastAsia" w:hAnsiTheme="minorEastAsia" w:eastAsiaTheme="minorEastAsia" w:cstheme="minorEastAsia"/>
                <w:szCs w:val="21"/>
              </w:rPr>
              <w:t>，但不得将目录编制作为评审因素</w:t>
            </w:r>
            <w:r>
              <w:rPr>
                <w:rFonts w:hint="eastAsia" w:ascii="宋体" w:hAnsi="宋体" w:cs="宋体"/>
                <w:color w:val="auto"/>
                <w:szCs w:val="21"/>
                <w:highlight w:val="none"/>
              </w:rPr>
              <w:t>。</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报价</w:t>
            </w:r>
            <w:r>
              <w:rPr>
                <w:rFonts w:hint="eastAsia" w:ascii="宋体" w:hAnsi="宋体" w:cs="宋体"/>
                <w:color w:val="auto"/>
                <w:szCs w:val="21"/>
                <w:highlight w:val="none"/>
              </w:rPr>
              <w:t>部分</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应按照第九章规定格式排版，</w:t>
            </w:r>
            <w:r>
              <w:rPr>
                <w:rFonts w:hint="eastAsia" w:asciiTheme="minorEastAsia" w:hAnsiTheme="minorEastAsia" w:eastAsiaTheme="minorEastAsia" w:cstheme="minorEastAsia"/>
                <w:color w:val="auto"/>
                <w:szCs w:val="21"/>
                <w:highlight w:val="none"/>
                <w:lang w:val="en-US" w:eastAsia="zh-CN"/>
              </w:rPr>
              <w:t>原则上</w:t>
            </w:r>
            <w:r>
              <w:rPr>
                <w:rFonts w:hint="eastAsia" w:ascii="宋体" w:hAnsi="宋体" w:cs="宋体"/>
                <w:color w:val="auto"/>
                <w:szCs w:val="21"/>
                <w:highlight w:val="none"/>
              </w:rPr>
              <w:t>应编制目录</w:t>
            </w:r>
            <w:r>
              <w:rPr>
                <w:rFonts w:hint="eastAsia" w:asciiTheme="minorEastAsia" w:hAnsiTheme="minorEastAsia" w:eastAsiaTheme="minorEastAsia" w:cstheme="minorEastAsia"/>
                <w:szCs w:val="21"/>
              </w:rPr>
              <w:t>，但不得将目录编制作为评审因素</w:t>
            </w:r>
            <w:r>
              <w:rPr>
                <w:rFonts w:hint="eastAsia" w:ascii="宋体" w:hAnsi="宋体" w:cs="宋体"/>
                <w:color w:val="auto"/>
                <w:szCs w:val="21"/>
                <w:highlight w:val="none"/>
              </w:rPr>
              <w:t>。</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（3）商务部分</w:t>
            </w:r>
            <w:r>
              <w:rPr>
                <w:rFonts w:hint="eastAsia" w:ascii="宋体" w:hAnsi="宋体"/>
                <w:iCs/>
                <w:color w:val="auto"/>
                <w:szCs w:val="21"/>
                <w:highlight w:val="none"/>
              </w:rPr>
              <w:t>（如有）</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应按照第九章规定格式排版，</w:t>
            </w:r>
            <w:r>
              <w:rPr>
                <w:rFonts w:hint="eastAsia" w:asciiTheme="minorEastAsia" w:hAnsiTheme="minorEastAsia" w:eastAsiaTheme="minorEastAsia" w:cstheme="minorEastAsia"/>
                <w:color w:val="auto"/>
                <w:szCs w:val="21"/>
                <w:highlight w:val="none"/>
                <w:lang w:val="en-US" w:eastAsia="zh-CN"/>
              </w:rPr>
              <w:t>原则上</w:t>
            </w:r>
            <w:r>
              <w:rPr>
                <w:rFonts w:hint="eastAsia" w:ascii="宋体" w:hAnsi="宋体" w:cs="宋体"/>
                <w:color w:val="auto"/>
                <w:szCs w:val="21"/>
                <w:highlight w:val="none"/>
              </w:rPr>
              <w:t>应编制目录</w:t>
            </w:r>
            <w:r>
              <w:rPr>
                <w:rFonts w:hint="eastAsia" w:asciiTheme="minorEastAsia" w:hAnsiTheme="minorEastAsia" w:eastAsiaTheme="minorEastAsia" w:cstheme="minorEastAsia"/>
                <w:szCs w:val="21"/>
              </w:rPr>
              <w:t>，但不得将目录编制作为评审因素</w:t>
            </w:r>
            <w:r>
              <w:rPr>
                <w:rFonts w:hint="eastAsia" w:ascii="宋体" w:hAnsi="宋体" w:cs="宋体"/>
                <w:color w:val="auto"/>
                <w:szCs w:val="21"/>
                <w:highlight w:val="none"/>
              </w:rPr>
              <w:t>。</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（4）技术部分</w:t>
            </w:r>
            <w:r>
              <w:rPr>
                <w:rFonts w:hint="eastAsia" w:ascii="宋体" w:hAnsi="宋体"/>
                <w:iCs/>
                <w:color w:val="auto"/>
                <w:szCs w:val="21"/>
                <w:highlight w:val="none"/>
              </w:rPr>
              <w:t>（如有）</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电子投标文件技术明标不设封面，应按照第九章规定格式排版，</w:t>
            </w:r>
            <w:r>
              <w:rPr>
                <w:rFonts w:hint="eastAsia" w:asciiTheme="minorEastAsia" w:hAnsiTheme="minorEastAsia" w:eastAsiaTheme="minorEastAsia" w:cstheme="minorEastAsia"/>
                <w:color w:val="auto"/>
                <w:szCs w:val="21"/>
                <w:highlight w:val="none"/>
                <w:lang w:val="en-US" w:eastAsia="zh-CN"/>
              </w:rPr>
              <w:t>原则上</w:t>
            </w:r>
            <w:r>
              <w:rPr>
                <w:rFonts w:hint="eastAsia" w:ascii="宋体" w:hAnsi="宋体" w:cs="宋体"/>
                <w:color w:val="auto"/>
                <w:szCs w:val="21"/>
                <w:highlight w:val="none"/>
              </w:rPr>
              <w:t>应编制目录</w:t>
            </w:r>
            <w:r>
              <w:rPr>
                <w:rFonts w:hint="eastAsia" w:asciiTheme="minorEastAsia" w:hAnsiTheme="minorEastAsia" w:eastAsiaTheme="minorEastAsia" w:cstheme="minorEastAsia"/>
                <w:szCs w:val="21"/>
              </w:rPr>
              <w:t>，但不得将</w:t>
            </w:r>
            <w:r>
              <w:rPr>
                <w:rFonts w:hint="eastAsia" w:asciiTheme="minorEastAsia" w:hAnsiTheme="minorEastAsia" w:eastAsiaTheme="minorEastAsia" w:cstheme="minorEastAsia"/>
                <w:szCs w:val="21"/>
                <w:lang w:val="en-US" w:eastAsia="zh-CN"/>
              </w:rPr>
              <w:t>封面设置、</w:t>
            </w:r>
            <w:r>
              <w:rPr>
                <w:rFonts w:hint="eastAsia" w:asciiTheme="minorEastAsia" w:hAnsiTheme="minorEastAsia" w:eastAsiaTheme="minorEastAsia" w:cstheme="minorEastAsia"/>
                <w:szCs w:val="21"/>
              </w:rPr>
              <w:t>目录编制作为评审因素</w:t>
            </w:r>
            <w:r>
              <w:rPr>
                <w:rFonts w:hint="eastAsia" w:ascii="宋体" w:hAnsi="宋体" w:cs="宋体"/>
                <w:color w:val="auto"/>
                <w:szCs w:val="21"/>
                <w:highlight w:val="none"/>
              </w:rPr>
              <w:t>。</w:t>
            </w:r>
            <w:r>
              <w:rPr>
                <w:rFonts w:hint="eastAsia" w:ascii="宋体" w:hAnsi="宋体"/>
                <w:szCs w:val="21"/>
                <w:lang w:val="en-US" w:eastAsia="zh-CN"/>
              </w:rPr>
              <w:t>注：技术部分采用明标评审时，不因形式问题（包括但不限于封面、页码、目录、字体、格式等）而被否决投标。</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（技术方案原则上不超过</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页</w:t>
            </w:r>
            <w:r>
              <w:rPr>
                <w:rFonts w:hint="eastAsia" w:asciiTheme="minorEastAsia" w:hAnsiTheme="minorEastAsia" w:eastAsiaTheme="minorEastAsia" w:cstheme="minorEastAsia"/>
                <w:szCs w:val="21"/>
              </w:rPr>
              <w:t>，但不得将页数作为评审因素</w:t>
            </w:r>
            <w:r>
              <w:rPr>
                <w:rFonts w:hint="eastAsia" w:ascii="宋体" w:hAnsi="宋体" w:cs="宋体"/>
                <w:color w:val="auto"/>
                <w:szCs w:val="21"/>
                <w:highlight w:val="none"/>
              </w:rPr>
              <w:t>。）</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color w:val="auto"/>
                <w:highlight w:val="none"/>
              </w:rPr>
            </w:pPr>
            <w:r>
              <w:rPr>
                <w:rFonts w:hint="eastAsia"/>
                <w:color w:val="auto"/>
                <w:highlight w:val="none"/>
              </w:rPr>
              <w:t>（5）资格审查部分</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color w:val="auto"/>
                <w:highlight w:val="none"/>
              </w:rPr>
            </w:pPr>
            <w:r>
              <w:rPr>
                <w:rFonts w:hint="eastAsia"/>
                <w:color w:val="auto"/>
                <w:highlight w:val="none"/>
              </w:rPr>
              <w:t>应按照第九章规定格式排版，</w:t>
            </w:r>
            <w:r>
              <w:rPr>
                <w:rFonts w:hint="eastAsia" w:asciiTheme="minorEastAsia" w:hAnsiTheme="minorEastAsia" w:eastAsiaTheme="minorEastAsia" w:cstheme="minorEastAsia"/>
                <w:color w:val="auto"/>
                <w:szCs w:val="21"/>
                <w:highlight w:val="none"/>
                <w:lang w:val="en-US" w:eastAsia="zh-CN"/>
              </w:rPr>
              <w:t>原则上</w:t>
            </w:r>
            <w:r>
              <w:rPr>
                <w:rFonts w:hint="eastAsia"/>
                <w:color w:val="auto"/>
                <w:highlight w:val="none"/>
              </w:rPr>
              <w:t>应编制目录</w:t>
            </w:r>
            <w:r>
              <w:rPr>
                <w:rFonts w:hint="eastAsia" w:asciiTheme="minorEastAsia" w:hAnsiTheme="minorEastAsia" w:eastAsiaTheme="minorEastAsia" w:cstheme="minorEastAsia"/>
                <w:szCs w:val="21"/>
              </w:rPr>
              <w:t>，但不得将目录编制作为评审因素</w:t>
            </w:r>
            <w:r>
              <w:rPr>
                <w:rFonts w:hint="eastAsia"/>
                <w:color w:val="auto"/>
                <w:highlight w:val="none"/>
              </w:rPr>
              <w:t>。</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szCs w:val="21"/>
                <w:lang w:val="en-US" w:eastAsia="zh-CN"/>
              </w:rPr>
              <w:t>注：投标人应按照招标文件要求，在投标文件的对应部分提供相关资料（如在资格审查部分提供招标文件</w:t>
            </w:r>
            <w:r>
              <w:rPr>
                <w:rFonts w:hint="eastAsia" w:ascii="宋体" w:hAnsi="宋体"/>
                <w:szCs w:val="21"/>
              </w:rPr>
              <w:t>第二章投标人须知前附表第1.4.1项</w:t>
            </w:r>
            <w:r>
              <w:rPr>
                <w:rFonts w:hint="eastAsia" w:ascii="宋体" w:hAnsi="宋体"/>
                <w:szCs w:val="21"/>
                <w:lang w:val="en-US" w:eastAsia="zh-CN"/>
              </w:rPr>
              <w:t>和</w:t>
            </w:r>
            <w:r>
              <w:rPr>
                <w:rFonts w:hint="eastAsia" w:ascii="宋体" w:hAnsi="宋体"/>
                <w:szCs w:val="21"/>
              </w:rPr>
              <w:t>第3.4款要求提供的资料</w:t>
            </w:r>
            <w:r>
              <w:rPr>
                <w:rFonts w:hint="eastAsia" w:ascii="宋体" w:hAnsi="宋体"/>
                <w:szCs w:val="21"/>
                <w:lang w:val="en-US" w:eastAsia="zh-CN"/>
              </w:rPr>
              <w:t>，在商务部分提供招标文件第三章评标办法前附表中商务评审标准要求提供的资料），否则视为未提供。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4.1.1</w:t>
            </w:r>
          </w:p>
        </w:tc>
        <w:tc>
          <w:tcPr>
            <w:tcW w:w="161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ascii="宋体" w:hAnsi="宋体"/>
                <w:color w:val="auto"/>
                <w:spacing w:val="-6"/>
                <w:kern w:val="0"/>
                <w:szCs w:val="21"/>
                <w:highlight w:val="none"/>
              </w:rPr>
              <w:t>投标文件的密封</w:t>
            </w:r>
          </w:p>
        </w:tc>
        <w:tc>
          <w:tcPr>
            <w:tcW w:w="6519" w:type="dxa"/>
            <w:vAlign w:val="center"/>
          </w:tcPr>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电子投标文件的加密</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加密的电子投标文件应按照本章第4.1.3项要求制作并加密，未按要求加密的电子投标文件，将无法上传至</w:t>
            </w:r>
            <w:r>
              <w:rPr>
                <w:rFonts w:hint="eastAsia" w:ascii="宋体" w:hAnsi="宋体" w:cs="宋体"/>
                <w:color w:val="auto"/>
                <w:szCs w:val="21"/>
                <w:highlight w:val="none"/>
                <w:u w:val="none"/>
              </w:rPr>
              <w:t>重庆市电子招投标系统</w:t>
            </w:r>
            <w:r>
              <w:rPr>
                <w:rFonts w:hint="eastAsia" w:ascii="宋体" w:hAnsi="宋体" w:cs="宋体"/>
                <w:color w:val="auto"/>
                <w:szCs w:val="21"/>
                <w:highlight w:val="none"/>
              </w:rPr>
              <w:t>，逾期未完成上传投标文件的，视为撤回投标文件。</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投标人如需递交不加密电子投标文件，应用“投标文件”袋单独封装，并在封口处加盖投标人单位法人章，同时“投标文件”袋应按本表第4.1.2项的规定写明相应内容。“投标文件”袋未按要求密封的，招标人或代理机构</w:t>
            </w:r>
            <w:r>
              <w:rPr>
                <w:rFonts w:hint="eastAsia" w:ascii="宋体" w:hAnsi="宋体" w:cs="宋体"/>
                <w:color w:val="auto"/>
                <w:szCs w:val="21"/>
                <w:highlight w:val="none"/>
                <w:lang w:val="en-US" w:eastAsia="zh-CN"/>
              </w:rPr>
              <w:t>应当</w:t>
            </w:r>
            <w:r>
              <w:rPr>
                <w:rFonts w:hint="eastAsia" w:ascii="宋体" w:hAnsi="宋体" w:cs="宋体"/>
                <w:color w:val="auto"/>
                <w:szCs w:val="21"/>
                <w:highlight w:val="none"/>
              </w:rPr>
              <w:t>拒收。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4.1.2</w:t>
            </w:r>
          </w:p>
        </w:tc>
        <w:tc>
          <w:tcPr>
            <w:tcW w:w="161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封套上写明</w:t>
            </w:r>
          </w:p>
        </w:tc>
        <w:tc>
          <w:tcPr>
            <w:tcW w:w="6519"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应在</w:t>
            </w:r>
            <w:r>
              <w:rPr>
                <w:rFonts w:hint="eastAsia" w:ascii="宋体" w:hAnsi="宋体" w:cs="宋体"/>
                <w:color w:val="auto"/>
                <w:szCs w:val="21"/>
                <w:highlight w:val="none"/>
              </w:rPr>
              <w:t xml:space="preserve"> </w:t>
            </w:r>
            <w:r>
              <w:rPr>
                <w:rFonts w:hint="eastAsia" w:ascii="宋体" w:hAnsi="宋体" w:cs="宋体"/>
                <w:color w:val="auto"/>
                <w:kern w:val="0"/>
                <w:szCs w:val="21"/>
                <w:highlight w:val="none"/>
              </w:rPr>
              <w:t>“投标文件”袋封套上写明如下内容：</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color w:val="auto"/>
                <w:kern w:val="0"/>
                <w:szCs w:val="21"/>
                <w:highlight w:val="none"/>
                <w:u w:val="single"/>
              </w:rPr>
            </w:pPr>
            <w:r>
              <w:rPr>
                <w:rFonts w:hint="eastAsia" w:ascii="宋体" w:hAnsi="宋体" w:cs="宋体"/>
                <w:color w:val="auto"/>
                <w:kern w:val="0"/>
                <w:szCs w:val="21"/>
                <w:highlight w:val="none"/>
              </w:rPr>
              <w:t>招标人名称：</w:t>
            </w:r>
            <w:r>
              <w:rPr>
                <w:rFonts w:hint="eastAsia" w:ascii="宋体" w:hAnsi="宋体" w:cs="宋体"/>
                <w:color w:val="auto"/>
                <w:kern w:val="0"/>
                <w:szCs w:val="21"/>
                <w:highlight w:val="none"/>
                <w:u w:val="single"/>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color w:val="auto"/>
                <w:kern w:val="0"/>
                <w:szCs w:val="21"/>
                <w:highlight w:val="none"/>
                <w:u w:val="single"/>
              </w:rPr>
            </w:pPr>
            <w:r>
              <w:rPr>
                <w:rFonts w:hint="eastAsia" w:ascii="宋体" w:hAnsi="宋体" w:cs="宋体"/>
                <w:color w:val="auto"/>
                <w:kern w:val="0"/>
                <w:szCs w:val="21"/>
                <w:highlight w:val="none"/>
              </w:rPr>
              <w:t>投标人名称：</w:t>
            </w:r>
            <w:r>
              <w:rPr>
                <w:rFonts w:hint="eastAsia" w:ascii="宋体" w:hAnsi="宋体" w:cs="宋体"/>
                <w:color w:val="auto"/>
                <w:kern w:val="0"/>
                <w:szCs w:val="21"/>
                <w:highlight w:val="none"/>
                <w:u w:val="single"/>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u w:val="single"/>
              </w:rPr>
              <w:t xml:space="preserve">                （项目名称）</w:t>
            </w:r>
            <w:r>
              <w:rPr>
                <w:rFonts w:hint="eastAsia" w:ascii="宋体" w:hAnsi="宋体" w:cs="宋体"/>
                <w:color w:val="auto"/>
                <w:kern w:val="0"/>
                <w:szCs w:val="21"/>
                <w:highlight w:val="none"/>
              </w:rPr>
              <w:t>投标文件</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kern w:val="0"/>
                <w:szCs w:val="21"/>
                <w:highlight w:val="none"/>
              </w:rPr>
              <w:t>在</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年</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月</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日</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时</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分前不得开启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4.2.2</w:t>
            </w:r>
          </w:p>
        </w:tc>
        <w:tc>
          <w:tcPr>
            <w:tcW w:w="161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snapToGrid w:val="0"/>
                <w:color w:val="auto"/>
                <w:kern w:val="0"/>
                <w:szCs w:val="21"/>
                <w:highlight w:val="none"/>
              </w:rPr>
              <w:t>投标人递交投标文件的地点</w:t>
            </w:r>
          </w:p>
        </w:tc>
        <w:tc>
          <w:tcPr>
            <w:tcW w:w="6519"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投标人应当在投标截止时间前，通过互联网使用CA数字证书登录</w:t>
            </w:r>
            <w:r>
              <w:rPr>
                <w:rFonts w:hint="eastAsia" w:ascii="宋体" w:hAnsi="宋体" w:cs="宋体"/>
                <w:bCs/>
                <w:color w:val="auto"/>
                <w:szCs w:val="21"/>
                <w:highlight w:val="none"/>
                <w:u w:val="none"/>
              </w:rPr>
              <w:t>重庆市电子招投标系统</w:t>
            </w:r>
            <w:r>
              <w:rPr>
                <w:rFonts w:hint="eastAsia" w:ascii="宋体" w:hAnsi="宋体" w:cs="宋体"/>
                <w:bCs/>
                <w:color w:val="auto"/>
                <w:szCs w:val="21"/>
                <w:highlight w:val="none"/>
              </w:rPr>
              <w:t>，将加密的电子投标文件上传。</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bCs/>
                <w:color w:val="auto"/>
                <w:szCs w:val="21"/>
                <w:highlight w:val="none"/>
              </w:rPr>
              <w:t>特别注意：投标人如需现场递交不加密电子投标文件（光盘备份）等备用资料，则须在投标截止时间前递交，递交地点为</w:t>
            </w:r>
            <w:r>
              <w:rPr>
                <w:rFonts w:hint="eastAsia" w:ascii="宋体" w:hAnsi="宋体" w:cs="宋体"/>
                <w:bCs/>
                <w:color w:val="auto"/>
                <w:szCs w:val="21"/>
                <w:highlight w:val="none"/>
                <w:u w:val="single"/>
              </w:rPr>
              <w:t>重庆市公共资源交易中心</w:t>
            </w:r>
            <w:r>
              <w:rPr>
                <w:rFonts w:hint="eastAsia" w:ascii="宋体" w:hAnsi="宋体" w:cs="宋体"/>
                <w:bCs/>
                <w:color w:val="auto"/>
                <w:szCs w:val="21"/>
                <w:highlight w:val="none"/>
              </w:rPr>
              <w:t>开标区（具体请登陆</w:t>
            </w:r>
            <w:r>
              <w:rPr>
                <w:rFonts w:hint="eastAsia" w:ascii="宋体" w:hAnsi="宋体" w:cs="宋体"/>
                <w:bCs/>
                <w:color w:val="auto"/>
                <w:szCs w:val="21"/>
                <w:highlight w:val="none"/>
                <w:u w:val="single"/>
              </w:rPr>
              <w:t>重庆市公共资源交易网</w:t>
            </w:r>
            <w:r>
              <w:rPr>
                <w:rFonts w:hint="eastAsia" w:ascii="宋体" w:hAnsi="宋体" w:cs="宋体"/>
                <w:bCs/>
                <w:color w:val="auto"/>
                <w:szCs w:val="21"/>
                <w:highlight w:val="none"/>
              </w:rPr>
              <w:t>查询或递交文件当日见交易中心大厅电子显示屏）。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4.2.3</w:t>
            </w:r>
          </w:p>
        </w:tc>
        <w:tc>
          <w:tcPr>
            <w:tcW w:w="161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是否退还投标文件</w:t>
            </w:r>
          </w:p>
        </w:tc>
        <w:tc>
          <w:tcPr>
            <w:tcW w:w="6519"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5.1.1</w:t>
            </w:r>
          </w:p>
        </w:tc>
        <w:tc>
          <w:tcPr>
            <w:tcW w:w="161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开标时间和</w:t>
            </w: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地点</w:t>
            </w:r>
          </w:p>
        </w:tc>
        <w:tc>
          <w:tcPr>
            <w:tcW w:w="6519"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开标时间：同投标截止时间</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bCs/>
                <w:color w:val="auto"/>
                <w:szCs w:val="21"/>
                <w:highlight w:val="none"/>
              </w:rPr>
            </w:pPr>
            <w:r>
              <w:rPr>
                <w:rFonts w:hint="eastAsia" w:ascii="宋体" w:hAnsi="宋体" w:cs="宋体"/>
                <w:color w:val="auto"/>
                <w:kern w:val="0"/>
                <w:szCs w:val="21"/>
                <w:highlight w:val="none"/>
              </w:rPr>
              <w:t>开标地点：</w:t>
            </w:r>
            <w:r>
              <w:rPr>
                <w:rFonts w:hint="eastAsia" w:ascii="宋体" w:hAnsi="宋体" w:cs="宋体"/>
                <w:bCs/>
                <w:color w:val="auto"/>
                <w:szCs w:val="21"/>
                <w:highlight w:val="none"/>
                <w:u w:val="single"/>
              </w:rPr>
              <w:t>重庆市公共资源交易中心</w:t>
            </w:r>
            <w:r>
              <w:rPr>
                <w:rFonts w:hint="eastAsia" w:ascii="宋体" w:hAnsi="宋体" w:cs="宋体"/>
                <w:bCs/>
                <w:color w:val="auto"/>
                <w:szCs w:val="21"/>
                <w:highlight w:val="none"/>
              </w:rPr>
              <w:t>开标室（具体请登陆</w:t>
            </w:r>
            <w:r>
              <w:rPr>
                <w:rFonts w:hint="eastAsia" w:ascii="宋体" w:hAnsi="宋体" w:cs="宋体"/>
                <w:bCs/>
                <w:color w:val="auto"/>
                <w:szCs w:val="21"/>
                <w:highlight w:val="none"/>
                <w:u w:val="single"/>
              </w:rPr>
              <w:t>重庆市公共资源交易网</w:t>
            </w:r>
            <w:r>
              <w:rPr>
                <w:rFonts w:hint="eastAsia" w:ascii="宋体" w:hAnsi="宋体" w:cs="宋体"/>
                <w:bCs/>
                <w:color w:val="auto"/>
                <w:szCs w:val="21"/>
                <w:highlight w:val="none"/>
              </w:rPr>
              <w:t>查询或递交文件当日见交易中心大厅电子显示屏）。</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特别注意：</w:t>
            </w:r>
            <w:r>
              <w:rPr>
                <w:rFonts w:hint="eastAsia" w:ascii="宋体" w:hAnsi="宋体" w:cs="宋体"/>
                <w:bCs/>
                <w:color w:val="auto"/>
                <w:szCs w:val="21"/>
                <w:highlight w:val="none"/>
                <w:lang w:val="en-US" w:eastAsia="zh-CN"/>
              </w:rPr>
              <w:t>1、</w:t>
            </w:r>
            <w:r>
              <w:rPr>
                <w:rFonts w:hint="eastAsia" w:ascii="宋体" w:hAnsi="宋体" w:cs="宋体"/>
                <w:bCs/>
                <w:color w:val="auto"/>
                <w:szCs w:val="21"/>
                <w:highlight w:val="none"/>
              </w:rPr>
              <w:t>解密投标文件需使用加密电子投标文件的CA数字证书。投标人代表可携带该CA数字证书到开标现场完成投标文件解密工作，或通过互联网使用该CA数字证书登录</w:t>
            </w:r>
            <w:r>
              <w:rPr>
                <w:rFonts w:hint="eastAsia" w:ascii="宋体" w:hAnsi="宋体" w:cs="宋体"/>
                <w:bCs/>
                <w:color w:val="auto"/>
                <w:szCs w:val="21"/>
                <w:highlight w:val="none"/>
                <w:u w:val="none"/>
              </w:rPr>
              <w:t>重庆市电子招投标系统</w:t>
            </w:r>
            <w:r>
              <w:rPr>
                <w:rFonts w:hint="eastAsia" w:ascii="宋体" w:hAnsi="宋体" w:cs="宋体"/>
                <w:bCs/>
                <w:color w:val="auto"/>
                <w:szCs w:val="21"/>
                <w:highlight w:val="none"/>
              </w:rPr>
              <w:t>，采用远程解密的方式在投标须知前附表规定的时间内完成投标文件解密工作。</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color w:val="auto"/>
                <w:kern w:val="0"/>
                <w:szCs w:val="21"/>
                <w:highlight w:val="none"/>
                <w:u w:val="single"/>
              </w:rPr>
            </w:pPr>
            <w:r>
              <w:rPr>
                <w:rFonts w:hint="eastAsia" w:asciiTheme="minorEastAsia" w:hAnsiTheme="minorEastAsia" w:eastAsiaTheme="minorEastAsia" w:cstheme="minorEastAsia"/>
                <w:bCs/>
                <w:color w:val="auto"/>
                <w:szCs w:val="21"/>
                <w:highlight w:val="none"/>
              </w:rPr>
              <w:t>2</w:t>
            </w:r>
            <w:r>
              <w:rPr>
                <w:rFonts w:hint="eastAsia" w:asciiTheme="minorEastAsia" w:hAnsiTheme="minorEastAsia" w:eastAsiaTheme="minorEastAsia" w:cstheme="minorEastAsia"/>
                <w:bCs/>
                <w:color w:val="auto"/>
                <w:szCs w:val="21"/>
                <w:highlight w:val="none"/>
                <w:lang w:eastAsia="zh-CN"/>
              </w:rPr>
              <w:t>、</w:t>
            </w:r>
            <w:r>
              <w:rPr>
                <w:rFonts w:hint="eastAsia" w:asciiTheme="minorEastAsia" w:hAnsiTheme="minorEastAsia" w:eastAsiaTheme="minorEastAsia" w:cstheme="minorEastAsia"/>
                <w:bCs/>
                <w:color w:val="auto"/>
                <w:szCs w:val="21"/>
                <w:highlight w:val="none"/>
              </w:rPr>
              <w:t>本项目开标</w:t>
            </w:r>
            <w:r>
              <w:rPr>
                <w:rFonts w:hint="eastAsia" w:asciiTheme="minorEastAsia" w:hAnsiTheme="minorEastAsia" w:eastAsiaTheme="minorEastAsia" w:cstheme="minorEastAsia"/>
                <w:bCs/>
                <w:color w:val="auto"/>
                <w:szCs w:val="21"/>
                <w:highlight w:val="none"/>
                <w:lang w:val="en-US" w:eastAsia="zh-CN"/>
              </w:rPr>
              <w:t>采用</w:t>
            </w:r>
            <w:r>
              <w:rPr>
                <w:rFonts w:hint="eastAsia" w:asciiTheme="minorEastAsia" w:hAnsiTheme="minorEastAsia" w:eastAsiaTheme="minorEastAsia" w:cstheme="minorEastAsia"/>
                <w:bCs/>
                <w:color w:val="auto"/>
                <w:szCs w:val="21"/>
                <w:highlight w:val="none"/>
              </w:rPr>
              <w:t>“重庆市工程建设项目不见面开标系统”</w:t>
            </w:r>
            <w:r>
              <w:rPr>
                <w:rFonts w:hint="eastAsia" w:asciiTheme="minorEastAsia" w:hAnsiTheme="minorEastAsia" w:eastAsiaTheme="minorEastAsia" w:cstheme="minorEastAsia"/>
                <w:bCs/>
                <w:color w:val="auto"/>
                <w:szCs w:val="21"/>
                <w:highlight w:val="none"/>
                <w:lang w:eastAsia="zh-CN"/>
              </w:rPr>
              <w:t>（</w:t>
            </w:r>
            <w:r>
              <w:rPr>
                <w:rFonts w:hint="eastAsia" w:asciiTheme="minorEastAsia" w:hAnsiTheme="minorEastAsia" w:eastAsiaTheme="minorEastAsia" w:cstheme="minorEastAsia"/>
                <w:bCs/>
                <w:color w:val="auto"/>
                <w:szCs w:val="21"/>
                <w:highlight w:val="none"/>
                <w:lang w:val="en-US" w:eastAsia="zh-CN"/>
              </w:rPr>
              <w:t>以下简称：</w:t>
            </w:r>
            <w:r>
              <w:rPr>
                <w:rFonts w:hint="eastAsia" w:asciiTheme="minorEastAsia" w:hAnsiTheme="minorEastAsia" w:eastAsiaTheme="minorEastAsia" w:cstheme="minorEastAsia"/>
                <w:bCs/>
                <w:color w:val="auto"/>
                <w:szCs w:val="21"/>
                <w:highlight w:val="none"/>
              </w:rPr>
              <w:t>不见面开标系统</w:t>
            </w:r>
            <w:r>
              <w:rPr>
                <w:rFonts w:hint="eastAsia" w:asciiTheme="minorEastAsia" w:hAnsiTheme="minorEastAsia" w:eastAsiaTheme="minorEastAsia" w:cstheme="minorEastAsia"/>
                <w:bCs/>
                <w:color w:val="auto"/>
                <w:szCs w:val="21"/>
                <w:highlight w:val="none"/>
                <w:lang w:eastAsia="zh-CN"/>
              </w:rPr>
              <w:t>）</w:t>
            </w:r>
            <w:r>
              <w:rPr>
                <w:rFonts w:hint="eastAsia" w:asciiTheme="minorEastAsia" w:hAnsiTheme="minorEastAsia" w:eastAsiaTheme="minorEastAsia" w:cstheme="minorEastAsia"/>
                <w:bCs/>
                <w:color w:val="auto"/>
                <w:szCs w:val="21"/>
                <w:highlight w:val="none"/>
              </w:rPr>
              <w:t>。不出席现场开标的投标人也可登录不见面开标系统参与全过程开标活动。开标活动信息以</w:t>
            </w:r>
            <w:r>
              <w:rPr>
                <w:rFonts w:hint="eastAsia" w:asciiTheme="minorEastAsia" w:hAnsiTheme="minorEastAsia" w:eastAsiaTheme="minorEastAsia" w:cstheme="minorEastAsia"/>
                <w:bCs/>
                <w:color w:val="auto"/>
                <w:szCs w:val="21"/>
                <w:highlight w:val="none"/>
                <w:lang w:val="en-US" w:eastAsia="zh-CN"/>
              </w:rPr>
              <w:t>开标现场或</w:t>
            </w:r>
            <w:r>
              <w:rPr>
                <w:rFonts w:hint="eastAsia" w:asciiTheme="minorEastAsia" w:hAnsiTheme="minorEastAsia" w:eastAsiaTheme="minorEastAsia" w:cstheme="minorEastAsia"/>
                <w:bCs/>
                <w:color w:val="auto"/>
                <w:szCs w:val="21"/>
                <w:highlight w:val="none"/>
              </w:rPr>
              <w:t>不见面开标系统收到并展示的信息为准。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5.1.2</w:t>
            </w:r>
          </w:p>
        </w:tc>
        <w:tc>
          <w:tcPr>
            <w:tcW w:w="161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解密时间</w:t>
            </w:r>
          </w:p>
        </w:tc>
        <w:tc>
          <w:tcPr>
            <w:tcW w:w="6519"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olor w:val="auto"/>
                <w:kern w:val="0"/>
                <w:szCs w:val="21"/>
                <w:highlight w:val="none"/>
                <w:lang w:eastAsia="zh-CN"/>
              </w:rPr>
            </w:pPr>
            <w:r>
              <w:rPr>
                <w:rFonts w:hint="eastAsia" w:ascii="宋体" w:hAnsi="宋体"/>
                <w:color w:val="auto"/>
                <w:kern w:val="0"/>
                <w:szCs w:val="21"/>
                <w:highlight w:val="none"/>
              </w:rPr>
              <w:t>解密时长为 30 分钟</w:t>
            </w:r>
            <w:r>
              <w:rPr>
                <w:rFonts w:hint="eastAsia" w:ascii="宋体" w:hAnsi="宋体"/>
                <w:color w:val="auto"/>
                <w:kern w:val="0"/>
                <w:szCs w:val="21"/>
                <w:highlight w:val="none"/>
                <w:lang w:eastAsia="zh-CN"/>
              </w:rPr>
              <w:t>。</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bCs/>
                <w:color w:val="auto"/>
                <w:szCs w:val="21"/>
                <w:highlight w:val="none"/>
              </w:rPr>
            </w:pPr>
            <w:r>
              <w:rPr>
                <w:rFonts w:hint="eastAsia" w:ascii="宋体" w:hAnsi="宋体"/>
                <w:color w:val="auto"/>
                <w:kern w:val="0"/>
                <w:szCs w:val="21"/>
                <w:highlight w:val="none"/>
              </w:rPr>
              <w:t>特别注意：因电子招标投标系统原因影响解密时间的，招标人可根据现场实际情况</w:t>
            </w:r>
            <w:r>
              <w:rPr>
                <w:rFonts w:hint="eastAsia" w:ascii="宋体" w:hAnsi="宋体"/>
                <w:bCs/>
                <w:color w:val="auto"/>
                <w:kern w:val="0"/>
                <w:szCs w:val="21"/>
                <w:highlight w:val="none"/>
              </w:rPr>
              <w:t>延长解密时间；</w:t>
            </w:r>
            <w:r>
              <w:rPr>
                <w:rFonts w:hint="eastAsia" w:ascii="宋体" w:hAnsi="宋体"/>
                <w:color w:val="auto"/>
                <w:kern w:val="0"/>
                <w:szCs w:val="21"/>
                <w:highlight w:val="none"/>
              </w:rPr>
              <w:t>因投标人原因未完成解密工作的，视为撤销其投标文件</w:t>
            </w:r>
            <w:r>
              <w:rPr>
                <w:rFonts w:hint="eastAsia" w:ascii="宋体" w:hAnsi="宋体"/>
                <w:color w:val="auto"/>
                <w:kern w:val="0"/>
                <w:szCs w:val="21"/>
                <w:highlight w:val="none"/>
                <w:u w:val="none"/>
              </w:rPr>
              <w:t>，</w:t>
            </w:r>
            <w:r>
              <w:rPr>
                <w:rFonts w:hint="eastAsia" w:ascii="宋体" w:hAnsi="宋体"/>
                <w:color w:val="auto"/>
                <w:kern w:val="0"/>
                <w:szCs w:val="21"/>
                <w:highlight w:val="none"/>
              </w:rPr>
              <w:t>其投标保证金</w:t>
            </w:r>
            <w:r>
              <w:rPr>
                <w:rFonts w:hint="eastAsia" w:asciiTheme="minorEastAsia" w:hAnsiTheme="minorEastAsia" w:eastAsiaTheme="minorEastAsia" w:cstheme="minorEastAsia"/>
                <w:color w:val="auto"/>
                <w:kern w:val="0"/>
                <w:szCs w:val="21"/>
                <w:highlight w:val="none"/>
              </w:rPr>
              <w:t>以现金形式交纳的</w:t>
            </w:r>
            <w:r>
              <w:rPr>
                <w:rFonts w:hint="eastAsia" w:ascii="宋体" w:hAnsi="宋体"/>
                <w:color w:val="auto"/>
                <w:kern w:val="0"/>
                <w:szCs w:val="21"/>
                <w:highlight w:val="none"/>
              </w:rPr>
              <w:t>不予退还</w:t>
            </w:r>
            <w:r>
              <w:rPr>
                <w:rFonts w:hint="eastAsia" w:asciiTheme="minorEastAsia" w:hAnsiTheme="minorEastAsia" w:eastAsiaTheme="minorEastAsia" w:cstheme="minorEastAsia"/>
                <w:color w:val="auto"/>
                <w:kern w:val="0"/>
                <w:szCs w:val="21"/>
                <w:highlight w:val="none"/>
                <w:lang w:eastAsia="zh-CN"/>
              </w:rPr>
              <w:t>，</w:t>
            </w:r>
            <w:r>
              <w:rPr>
                <w:rFonts w:hint="eastAsia" w:asciiTheme="minorEastAsia" w:hAnsiTheme="minorEastAsia" w:eastAsiaTheme="minorEastAsia" w:cstheme="minorEastAsia"/>
                <w:color w:val="auto"/>
                <w:kern w:val="0"/>
                <w:szCs w:val="21"/>
                <w:highlight w:val="none"/>
              </w:rPr>
              <w:t>以保函形式交纳的由保函开立人支付保函担保的与投标保证金等额的款项</w:t>
            </w:r>
            <w:r>
              <w:rPr>
                <w:rFonts w:hint="eastAsia" w:ascii="宋体" w:hAnsi="宋体"/>
                <w:color w:val="auto"/>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szCs w:val="21"/>
                <w:highlight w:val="none"/>
              </w:rPr>
            </w:pPr>
            <w:r>
              <w:rPr>
                <w:rFonts w:hint="eastAsia" w:ascii="宋体" w:hAnsi="宋体" w:cs="宋体"/>
                <w:color w:val="auto"/>
                <w:szCs w:val="21"/>
                <w:highlight w:val="none"/>
              </w:rPr>
              <w:t>5.2</w:t>
            </w:r>
          </w:p>
        </w:tc>
        <w:tc>
          <w:tcPr>
            <w:tcW w:w="161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szCs w:val="21"/>
                <w:highlight w:val="none"/>
              </w:rPr>
            </w:pPr>
            <w:r>
              <w:rPr>
                <w:rFonts w:hint="eastAsia" w:ascii="宋体" w:hAnsi="宋体" w:cs="宋体"/>
                <w:color w:val="auto"/>
                <w:szCs w:val="21"/>
                <w:highlight w:val="none"/>
              </w:rPr>
              <w:t>开标程序</w:t>
            </w:r>
          </w:p>
        </w:tc>
        <w:tc>
          <w:tcPr>
            <w:tcW w:w="6519"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szCs w:val="21"/>
              </w:rPr>
            </w:pPr>
            <w:r>
              <w:rPr>
                <w:rFonts w:hint="eastAsia" w:ascii="宋体" w:hAnsi="宋体"/>
                <w:szCs w:val="21"/>
              </w:rPr>
              <w:t>主持人按下列程序进行开标：</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szCs w:val="21"/>
              </w:rPr>
            </w:pPr>
            <w:r>
              <w:rPr>
                <w:rFonts w:hint="eastAsia" w:ascii="宋体" w:hAnsi="宋体"/>
                <w:szCs w:val="21"/>
              </w:rPr>
              <w:t>1. 开标时间（应与投标截止时间一致），交易系统自动提取所有在投标截止时间前成功递交的投标文件，系统自动展示投标人数量是否大于（等于）3家，经招标人或代理机构确认达到法定开标条件的，系统进入开标环节。</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szCs w:val="21"/>
              </w:rPr>
            </w:pPr>
            <w:r>
              <w:rPr>
                <w:rFonts w:hint="eastAsia" w:ascii="宋体" w:hAnsi="宋体"/>
                <w:szCs w:val="21"/>
              </w:rPr>
              <w:t>2. 投标文件提取完成，经招标人或代理机构确认开始解密环节，系统提示投标人在招标文件规定的时间内自行解密其经加密的电子投标文件。</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szCs w:val="21"/>
              </w:rPr>
            </w:pPr>
            <w:r>
              <w:rPr>
                <w:rFonts w:hint="eastAsia" w:ascii="宋体" w:hAnsi="宋体"/>
                <w:szCs w:val="21"/>
              </w:rPr>
              <w:t>在规定的时间内投标人未成功解密投标文件的处理方式：①对因故不能解密的，经投标人申请，可以采取导入由相应投标人提供的不加密的电子投标文件（光盘备份）作为补救措施；②对因电子招投标系统原因造成的未解密情况，投标人又未提供不加密的电子投标文件（光盘备份）作为补救措施的，视为投标人撤回投标文件；③对因投标人原因造成的未解密情况，视为投标人撤销投标文件。</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szCs w:val="21"/>
              </w:rPr>
            </w:pPr>
            <w:r>
              <w:rPr>
                <w:rFonts w:hint="eastAsia" w:ascii="宋体" w:hAnsi="宋体"/>
                <w:szCs w:val="21"/>
              </w:rPr>
              <w:t>3. 解密全部完成或招标文件规定的解密时间截止后，经招标人或代理机构确认，进入唱标环节。交易系统展示最终解密结果，主持人公布所有投标人名称和成功解密投标人名单，并备注投标人未成功解密投标文件的原因（若有）。</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szCs w:val="21"/>
              </w:rPr>
            </w:pPr>
            <w:r>
              <w:rPr>
                <w:rFonts w:hint="eastAsia" w:ascii="宋体" w:hAnsi="宋体"/>
                <w:szCs w:val="21"/>
              </w:rPr>
              <w:t>4. 汇总投标保证金交纳情况</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szCs w:val="21"/>
              </w:rPr>
            </w:pPr>
            <w:r>
              <w:rPr>
                <w:rFonts w:hint="eastAsia" w:ascii="宋体" w:hAnsi="宋体"/>
                <w:szCs w:val="21"/>
              </w:rPr>
              <w:t>4.1 展示以电子投标保函方式递交投标保证金的情况，展示内容应至少包含投标人名称、金额、投标保函提交时间、保函有效期及是否具有不可撤销且见索即付属性等。电子投标保函应在投标截止时间前提交至指定系统，异常情况在开标记录表“异常情况”栏中记录并交由评标委员会评审。</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szCs w:val="21"/>
              </w:rPr>
            </w:pPr>
            <w:r>
              <w:rPr>
                <w:rFonts w:hint="eastAsia" w:ascii="宋体" w:hAnsi="宋体"/>
                <w:szCs w:val="21"/>
              </w:rPr>
              <w:t>4.2 展示以电子转账方式递交投标保证金的情况，展示内容应至少包含投标人名称、金额、投标保证金打入指定账户的时间等，异常情况在开标记录表“异常情况”栏中记录并交由评标委员会评审。</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szCs w:val="21"/>
              </w:rPr>
            </w:pPr>
            <w:r>
              <w:rPr>
                <w:rFonts w:hint="eastAsia" w:ascii="宋体" w:hAnsi="宋体"/>
                <w:szCs w:val="21"/>
              </w:rPr>
              <w:t>4.3 展示以纸质投标保函方式递交投标保证金的情况，并记录在“纸质投标保函递交情况一览表”中，异常情况在开标记录表“异常情况”栏中记录。</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szCs w:val="21"/>
              </w:rPr>
            </w:pPr>
            <w:r>
              <w:rPr>
                <w:rFonts w:hint="eastAsia" w:ascii="宋体" w:hAnsi="宋体"/>
                <w:szCs w:val="21"/>
              </w:rPr>
              <w:t>4.4 打印所有投标人的投标保证金交纳</w:t>
            </w:r>
            <w:r>
              <w:rPr>
                <w:rFonts w:hint="eastAsia" w:ascii="宋体" w:hAnsi="宋体"/>
                <w:szCs w:val="21"/>
                <w:lang w:val="en-US" w:eastAsia="zh-CN"/>
              </w:rPr>
              <w:t>情况</w:t>
            </w:r>
            <w:r>
              <w:rPr>
                <w:rFonts w:hint="eastAsia" w:ascii="宋体" w:hAnsi="宋体"/>
                <w:szCs w:val="21"/>
              </w:rPr>
              <w:t>，并由招标人代表、监标人、记录人</w:t>
            </w:r>
            <w:r>
              <w:rPr>
                <w:rFonts w:hint="eastAsia" w:ascii="宋体" w:hAnsi="宋体"/>
                <w:szCs w:val="21"/>
                <w:lang w:eastAsia="zh-CN"/>
              </w:rPr>
              <w:t>签名</w:t>
            </w:r>
            <w:r>
              <w:rPr>
                <w:rFonts w:hint="eastAsia" w:ascii="宋体" w:hAnsi="宋体"/>
                <w:szCs w:val="21"/>
              </w:rPr>
              <w:t>确认。</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szCs w:val="21"/>
              </w:rPr>
            </w:pPr>
            <w:r>
              <w:rPr>
                <w:rFonts w:hint="eastAsia" w:ascii="宋体" w:hAnsi="宋体"/>
                <w:szCs w:val="21"/>
              </w:rPr>
              <w:t>5. 公布最高限价</w:t>
            </w:r>
            <w:r>
              <w:rPr>
                <w:rFonts w:hint="eastAsia" w:asciiTheme="minorEastAsia" w:hAnsiTheme="minorEastAsia" w:eastAsiaTheme="minorEastAsia" w:cstheme="minorEastAsia"/>
                <w:szCs w:val="21"/>
                <w:lang w:eastAsia="zh-CN"/>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szCs w:val="21"/>
              </w:rPr>
            </w:pPr>
            <w:r>
              <w:rPr>
                <w:rFonts w:hint="eastAsia" w:ascii="宋体" w:hAnsi="宋体"/>
                <w:szCs w:val="21"/>
              </w:rPr>
              <w:t>6. 公布投标人名称、投标报价、质量目标、工期及其他内容。</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szCs w:val="21"/>
              </w:rPr>
            </w:pPr>
            <w:r>
              <w:rPr>
                <w:rFonts w:hint="eastAsia" w:ascii="宋体" w:hAnsi="宋体"/>
                <w:szCs w:val="21"/>
              </w:rPr>
              <w:t>□7. 对采用综合评估法的项目，需要抽取</w:t>
            </w:r>
            <w:r>
              <w:rPr>
                <w:rFonts w:hint="eastAsia" w:ascii="宋体" w:hAnsi="宋体"/>
                <w:szCs w:val="21"/>
                <w:lang w:val="en-US" w:eastAsia="zh-CN"/>
              </w:rPr>
              <w:t>下浮系数N</w:t>
            </w:r>
            <w:r>
              <w:rPr>
                <w:rFonts w:hint="eastAsia" w:ascii="宋体" w:hAnsi="宋体"/>
                <w:szCs w:val="21"/>
              </w:rPr>
              <w:t>的，在开标现场完成抽取，抽取结果记入开标记录表。相关系数抽取方式如下：</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szCs w:val="21"/>
              </w:rPr>
            </w:pPr>
            <w:r>
              <w:rPr>
                <w:rFonts w:hint="eastAsia" w:ascii="宋体" w:hAnsi="宋体"/>
                <w:szCs w:val="21"/>
              </w:rPr>
              <w:t>①</w:t>
            </w:r>
            <w:r>
              <w:rPr>
                <w:rFonts w:hint="eastAsia" w:ascii="宋体" w:hAnsi="宋体"/>
                <w:szCs w:val="21"/>
                <w:u w:val="single"/>
              </w:rPr>
              <w:t xml:space="preserve">                         </w:t>
            </w:r>
            <w:r>
              <w:rPr>
                <w:rFonts w:hint="eastAsia" w:ascii="宋体" w:hAnsi="宋体"/>
                <w:szCs w:val="21"/>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szCs w:val="21"/>
              </w:rPr>
            </w:pPr>
            <w:r>
              <w:rPr>
                <w:rFonts w:hint="eastAsia" w:ascii="宋体" w:hAnsi="宋体"/>
                <w:szCs w:val="21"/>
              </w:rPr>
              <w:t>②</w:t>
            </w:r>
            <w:r>
              <w:rPr>
                <w:rFonts w:hint="eastAsia" w:ascii="宋体" w:hAnsi="宋体"/>
                <w:szCs w:val="21"/>
                <w:u w:val="single"/>
              </w:rPr>
              <w:t xml:space="preserve">                         </w:t>
            </w:r>
            <w:r>
              <w:rPr>
                <w:rFonts w:hint="eastAsia" w:ascii="宋体" w:hAnsi="宋体"/>
                <w:szCs w:val="21"/>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szCs w:val="21"/>
              </w:rPr>
            </w:pPr>
            <w:r>
              <w:rPr>
                <w:rFonts w:hint="eastAsia" w:ascii="宋体" w:hAnsi="宋体"/>
                <w:szCs w:val="21"/>
              </w:rPr>
              <w:t>③……</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hint="eastAsia" w:ascii="宋体" w:hAnsi="宋体"/>
                <w:szCs w:val="21"/>
              </w:rPr>
            </w:pPr>
            <w:r>
              <w:rPr>
                <w:rFonts w:hint="eastAsia" w:ascii="宋体" w:hAnsi="宋体"/>
                <w:szCs w:val="21"/>
              </w:rPr>
              <w:t>8.在重庆市工程建设领域招标投标信用平台上查询、公布所有投标人（含联合体成员单位）信用状况（若遇特殊情况，可在开标现场或开标当日，采用人工方式在“重庆市公共资源交易监督网”的“信用信息”栏目查询、核实），汇总并打印所有投标人的信用查询结果，并由招标人代表、监标人、记录人签名确认。</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szCs w:val="21"/>
              </w:rPr>
            </w:pPr>
            <w:r>
              <w:rPr>
                <w:rFonts w:hint="eastAsia" w:ascii="宋体" w:hAnsi="宋体"/>
                <w:szCs w:val="21"/>
              </w:rPr>
              <w:t>9.投标人对开标有异议的，应当场或在线（不见面开标适用）提出，由招标人或代理机构当场或在线（不见面开标适用）答复，并记录到开标记录表中。异议处理完毕后，汇总开标情况，打印开标记录表。</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szCs w:val="21"/>
              </w:rPr>
            </w:pPr>
            <w:r>
              <w:rPr>
                <w:rFonts w:hint="eastAsia" w:ascii="宋体" w:hAnsi="宋体"/>
                <w:szCs w:val="21"/>
              </w:rPr>
              <w:t>10. 投标人代表、招标人代表、监标人、主持人、记录人等有关人员在开标记录上</w:t>
            </w:r>
            <w:r>
              <w:rPr>
                <w:rFonts w:hint="eastAsia" w:ascii="宋体" w:hAnsi="宋体"/>
                <w:szCs w:val="21"/>
                <w:lang w:eastAsia="zh-CN"/>
              </w:rPr>
              <w:t>签名</w:t>
            </w:r>
            <w:r>
              <w:rPr>
                <w:rFonts w:hint="eastAsia" w:ascii="宋体" w:hAnsi="宋体"/>
                <w:szCs w:val="21"/>
              </w:rPr>
              <w:t>确认。因其他原因未能</w:t>
            </w:r>
            <w:r>
              <w:rPr>
                <w:rFonts w:hint="eastAsia" w:ascii="宋体" w:hAnsi="宋体"/>
                <w:szCs w:val="21"/>
                <w:lang w:eastAsia="zh-CN"/>
              </w:rPr>
              <w:t>签名</w:t>
            </w:r>
            <w:r>
              <w:rPr>
                <w:rFonts w:hint="eastAsia" w:ascii="宋体" w:hAnsi="宋体"/>
                <w:szCs w:val="21"/>
              </w:rPr>
              <w:t>的，视为默认开标结果。</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szCs w:val="21"/>
              </w:rPr>
            </w:pPr>
            <w:r>
              <w:rPr>
                <w:rFonts w:hint="eastAsia" w:ascii="宋体" w:hAnsi="宋体"/>
                <w:szCs w:val="21"/>
              </w:rPr>
              <w:t>纸质投标保函原件、投标保证金缴纳情况表、开标记录表、投标人信用情况汇总表一并交由评标委员会评审。</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szCs w:val="21"/>
              </w:rPr>
              <w:t>11.主持人宣布开标结束。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6.1.1</w:t>
            </w:r>
          </w:p>
        </w:tc>
        <w:tc>
          <w:tcPr>
            <w:tcW w:w="161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评标委员会的组建</w:t>
            </w:r>
          </w:p>
        </w:tc>
        <w:tc>
          <w:tcPr>
            <w:tcW w:w="6519" w:type="dxa"/>
            <w:vAlign w:val="center"/>
          </w:tcPr>
          <w:p>
            <w:pPr>
              <w:keepNext w:val="0"/>
              <w:keepLines w:val="0"/>
              <w:pageBreakBefore w:val="0"/>
              <w:kinsoku/>
              <w:wordWrap/>
              <w:overflowPunct/>
              <w:topLinePunct w:val="0"/>
              <w:bidi w:val="0"/>
              <w:snapToGrid w:val="0"/>
              <w:spacing w:line="400" w:lineRule="exact"/>
              <w:ind w:firstLine="436" w:firstLineChars="200"/>
              <w:textAlignment w:val="auto"/>
              <w:rPr>
                <w:rFonts w:hint="eastAsia" w:ascii="宋体" w:hAnsi="宋体" w:cs="宋体"/>
                <w:color w:val="auto"/>
                <w:kern w:val="0"/>
                <w:szCs w:val="21"/>
                <w:highlight w:val="none"/>
              </w:rPr>
            </w:pPr>
            <w:r>
              <w:rPr>
                <w:rFonts w:hint="eastAsia" w:ascii="宋体" w:hAnsi="宋体" w:cs="宋体"/>
                <w:color w:val="auto"/>
                <w:spacing w:val="4"/>
                <w:kern w:val="0"/>
                <w:szCs w:val="21"/>
                <w:highlight w:val="none"/>
              </w:rPr>
              <w:t>由招标人按法律法规及相关规定依法组建评标委员会</w:t>
            </w:r>
            <w:r>
              <w:rPr>
                <w:rFonts w:hint="eastAsia" w:ascii="宋体" w:hAnsi="宋体" w:cs="宋体"/>
                <w:color w:val="auto"/>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6.3.2</w:t>
            </w:r>
          </w:p>
        </w:tc>
        <w:tc>
          <w:tcPr>
            <w:tcW w:w="1615" w:type="dxa"/>
            <w:vAlign w:val="center"/>
          </w:tcPr>
          <w:p>
            <w:pPr>
              <w:keepNext w:val="0"/>
              <w:keepLines w:val="0"/>
              <w:pageBreakBefore w:val="0"/>
              <w:widowControl/>
              <w:kinsoku/>
              <w:wordWrap/>
              <w:overflowPunct/>
              <w:topLinePunct w:val="0"/>
              <w:bidi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lang w:bidi="ar"/>
              </w:rPr>
              <w:t>评标委员会推荐中标候选人的</w:t>
            </w:r>
            <w:r>
              <w:rPr>
                <w:rFonts w:hint="eastAsia" w:ascii="宋体" w:hAnsi="宋体" w:cs="宋体"/>
                <w:color w:val="auto"/>
                <w:kern w:val="0"/>
                <w:szCs w:val="21"/>
                <w:highlight w:val="none"/>
              </w:rPr>
              <w:t>人数</w:t>
            </w:r>
          </w:p>
        </w:tc>
        <w:tc>
          <w:tcPr>
            <w:tcW w:w="6519" w:type="dxa"/>
            <w:vAlign w:val="center"/>
          </w:tcPr>
          <w:p>
            <w:pPr>
              <w:keepNext w:val="0"/>
              <w:keepLines w:val="0"/>
              <w:pageBreakBefore w:val="0"/>
              <w:kinsoku/>
              <w:wordWrap/>
              <w:overflowPunct/>
              <w:topLinePunct w:val="0"/>
              <w:bidi w:val="0"/>
              <w:snapToGrid w:val="0"/>
              <w:spacing w:line="400" w:lineRule="exact"/>
              <w:ind w:firstLine="436" w:firstLineChars="200"/>
              <w:textAlignment w:val="auto"/>
              <w:rPr>
                <w:rFonts w:hint="eastAsia" w:ascii="宋体" w:hAnsi="宋体" w:cs="宋体"/>
                <w:color w:val="auto"/>
                <w:spacing w:val="4"/>
                <w:kern w:val="0"/>
                <w:szCs w:val="21"/>
                <w:highlight w:val="none"/>
              </w:rPr>
            </w:pPr>
            <w:r>
              <w:rPr>
                <w:rFonts w:hint="eastAsia" w:ascii="宋体" w:hAnsi="宋体" w:cs="宋体"/>
                <w:color w:val="auto"/>
                <w:spacing w:val="4"/>
                <w:kern w:val="0"/>
                <w:szCs w:val="21"/>
                <w:highlight w:val="none"/>
              </w:rPr>
              <w:t>1至3名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7.1</w:t>
            </w:r>
          </w:p>
        </w:tc>
        <w:tc>
          <w:tcPr>
            <w:tcW w:w="1615" w:type="dxa"/>
            <w:vAlign w:val="center"/>
          </w:tcPr>
          <w:p>
            <w:pPr>
              <w:keepNext w:val="0"/>
              <w:keepLines w:val="0"/>
              <w:pageBreakBefore w:val="0"/>
              <w:widowControl/>
              <w:kinsoku/>
              <w:wordWrap/>
              <w:overflowPunct/>
              <w:topLinePunct w:val="0"/>
              <w:bidi w:val="0"/>
              <w:spacing w:line="400" w:lineRule="exact"/>
              <w:jc w:val="center"/>
              <w:textAlignment w:val="auto"/>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中标候选人公示</w:t>
            </w:r>
          </w:p>
        </w:tc>
        <w:tc>
          <w:tcPr>
            <w:tcW w:w="6519"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color w:val="auto"/>
                <w:spacing w:val="4"/>
                <w:kern w:val="0"/>
                <w:szCs w:val="21"/>
                <w:highlight w:val="none"/>
              </w:rPr>
            </w:pPr>
            <w:r>
              <w:rPr>
                <w:rFonts w:hint="eastAsia" w:ascii="宋体" w:hAnsi="宋体" w:cs="宋体"/>
                <w:color w:val="auto"/>
                <w:szCs w:val="21"/>
                <w:highlight w:val="none"/>
              </w:rPr>
              <w:t>招标人在收到评标报告后3日内将评标结果在</w:t>
            </w:r>
            <w:r>
              <w:rPr>
                <w:rFonts w:hint="eastAsia" w:ascii="宋体" w:hAnsi="宋体" w:cs="宋体"/>
                <w:color w:val="auto"/>
                <w:szCs w:val="21"/>
                <w:highlight w:val="none"/>
                <w:u w:val="single"/>
              </w:rPr>
              <w:t xml:space="preserve">    （相应网站）  </w:t>
            </w:r>
            <w:r>
              <w:rPr>
                <w:rFonts w:hint="eastAsia" w:ascii="宋体" w:hAnsi="宋体" w:cs="宋体"/>
                <w:color w:val="auto"/>
                <w:szCs w:val="21"/>
                <w:highlight w:val="none"/>
              </w:rPr>
              <w:t>上进行公示，公示期</w:t>
            </w:r>
            <w:r>
              <w:rPr>
                <w:rFonts w:hint="eastAsia" w:ascii="宋体" w:hAnsi="宋体" w:cs="宋体"/>
                <w:color w:val="auto"/>
                <w:szCs w:val="21"/>
                <w:highlight w:val="none"/>
                <w:lang w:eastAsia="zh-CN"/>
              </w:rPr>
              <w:t>不少于</w:t>
            </w:r>
            <w:r>
              <w:rPr>
                <w:rFonts w:hint="eastAsia" w:ascii="宋体" w:hAnsi="宋体" w:cs="宋体"/>
                <w:color w:val="auto"/>
                <w:szCs w:val="21"/>
                <w:highlight w:val="none"/>
              </w:rPr>
              <w:t>3日。为深化信息公开，接受社会监督，本项目将按照《招标公告和公示信息发布管理办法》（国家发改委令第10号）的要求，公示内容包括中标候选人名称、排序、投标报价、质量、工期；中标候选人资质、投标业绩名称</w:t>
            </w:r>
            <w:r>
              <w:rPr>
                <w:rFonts w:hint="eastAsia" w:ascii="宋体" w:hAnsi="宋体" w:cs="宋体"/>
                <w:color w:val="auto"/>
                <w:szCs w:val="21"/>
                <w:highlight w:val="none"/>
                <w:lang w:eastAsia="zh-CN"/>
              </w:rPr>
              <w:t>（如有）</w:t>
            </w:r>
            <w:r>
              <w:rPr>
                <w:rFonts w:hint="eastAsia" w:ascii="宋体" w:hAnsi="宋体" w:cs="宋体"/>
                <w:color w:val="auto"/>
                <w:szCs w:val="21"/>
                <w:highlight w:val="none"/>
              </w:rPr>
              <w:t>，中标候选人项目经理、项目总工的姓名及其相关证书名称和编号、投标业绩名称</w:t>
            </w:r>
            <w:r>
              <w:rPr>
                <w:rFonts w:hint="eastAsia" w:ascii="宋体" w:hAnsi="宋体" w:cs="宋体"/>
                <w:color w:val="auto"/>
                <w:szCs w:val="21"/>
                <w:highlight w:val="none"/>
                <w:lang w:eastAsia="zh-CN"/>
              </w:rPr>
              <w:t>（如有）</w:t>
            </w:r>
            <w:r>
              <w:rPr>
                <w:rFonts w:hint="eastAsia" w:ascii="宋体" w:hAnsi="宋体" w:cs="宋体"/>
                <w:color w:val="auto"/>
                <w:szCs w:val="21"/>
                <w:highlight w:val="none"/>
              </w:rPr>
              <w:t>；</w:t>
            </w:r>
            <w:r>
              <w:rPr>
                <w:rFonts w:hint="eastAsia" w:ascii="宋体" w:hAnsi="宋体"/>
                <w:kern w:val="0"/>
                <w:szCs w:val="21"/>
              </w:rPr>
              <w:t>□</w:t>
            </w:r>
            <w:r>
              <w:rPr>
                <w:rFonts w:hint="eastAsia" w:ascii="宋体" w:hAnsi="宋体" w:cs="宋体"/>
                <w:szCs w:val="21"/>
              </w:rPr>
              <w:t>未递交投标保证金且提交了《</w:t>
            </w:r>
            <w:r>
              <w:rPr>
                <w:rFonts w:hint="eastAsia" w:ascii="宋体" w:hAnsi="宋体" w:cs="宋体"/>
                <w:szCs w:val="21"/>
                <w:lang w:eastAsia="zh-CN"/>
              </w:rPr>
              <w:t>中小企业</w:t>
            </w:r>
            <w:r>
              <w:rPr>
                <w:rFonts w:hint="eastAsia" w:ascii="宋体" w:hAnsi="宋体" w:cs="宋体"/>
                <w:szCs w:val="21"/>
              </w:rPr>
              <w:t>声明函》的中标候选人名单</w:t>
            </w:r>
            <w:r>
              <w:rPr>
                <w:rFonts w:hint="eastAsia" w:ascii="宋体" w:hAnsi="宋体" w:cs="宋体"/>
                <w:szCs w:val="21"/>
                <w:lang w:eastAsia="zh-CN"/>
              </w:rPr>
              <w:t>；</w:t>
            </w:r>
            <w:r>
              <w:rPr>
                <w:rFonts w:hint="eastAsia" w:ascii="宋体" w:hAnsi="宋体"/>
                <w:kern w:val="0"/>
                <w:szCs w:val="21"/>
              </w:rPr>
              <w:t>□</w:t>
            </w:r>
            <w:r>
              <w:rPr>
                <w:rFonts w:hint="eastAsia" w:ascii="宋体" w:hAnsi="宋体"/>
                <w:kern w:val="0"/>
                <w:szCs w:val="21"/>
                <w:lang w:val="en-US" w:eastAsia="zh-CN"/>
              </w:rPr>
              <w:t>中标候选人</w:t>
            </w:r>
            <w:r>
              <w:rPr>
                <w:rFonts w:hint="eastAsia" w:ascii="宋体" w:hAnsi="宋体" w:cs="宋体"/>
                <w:szCs w:val="21"/>
              </w:rPr>
              <w:t>提交</w:t>
            </w:r>
            <w:r>
              <w:rPr>
                <w:rFonts w:hint="eastAsia" w:ascii="宋体" w:hAnsi="宋体" w:cs="宋体"/>
                <w:szCs w:val="21"/>
                <w:lang w:val="en-US" w:eastAsia="zh-CN"/>
              </w:rPr>
              <w:t>的</w:t>
            </w:r>
            <w:r>
              <w:rPr>
                <w:rFonts w:hint="eastAsia" w:ascii="宋体" w:hAnsi="宋体" w:cs="宋体"/>
                <w:szCs w:val="21"/>
              </w:rPr>
              <w:t>《中小企业声明函》（属于政府采购工程时适用）；</w:t>
            </w:r>
            <w:r>
              <w:rPr>
                <w:rFonts w:hint="eastAsia" w:ascii="宋体" w:hAnsi="宋体" w:cs="宋体"/>
                <w:color w:val="auto"/>
                <w:szCs w:val="21"/>
                <w:highlight w:val="none"/>
              </w:rPr>
              <w:t>否决投标情况及理由；</w:t>
            </w:r>
            <w:r>
              <w:rPr>
                <w:rFonts w:hint="eastAsia" w:ascii="宋体" w:hAnsi="宋体" w:cs="宋体"/>
                <w:szCs w:val="21"/>
                <w:highlight w:val="none"/>
              </w:rPr>
              <w:t>投标人撤销投标文件或者部分投标被否决导致有效投标人不足三个的竞争性论证结果</w:t>
            </w:r>
            <w:r>
              <w:rPr>
                <w:rFonts w:hint="eastAsia" w:ascii="宋体" w:hAnsi="宋体" w:cs="宋体"/>
                <w:szCs w:val="21"/>
                <w:highlight w:val="none"/>
                <w:lang w:eastAsia="zh-CN"/>
              </w:rPr>
              <w:t>（</w:t>
            </w:r>
            <w:r>
              <w:rPr>
                <w:rFonts w:hint="eastAsia" w:ascii="宋体" w:hAnsi="宋体" w:cs="宋体"/>
                <w:szCs w:val="21"/>
                <w:highlight w:val="none"/>
                <w:lang w:val="en-US" w:eastAsia="zh-CN"/>
              </w:rPr>
              <w:t>如有</w:t>
            </w:r>
            <w:r>
              <w:rPr>
                <w:rFonts w:hint="eastAsia" w:ascii="宋体" w:hAnsi="宋体" w:cs="宋体"/>
                <w:szCs w:val="21"/>
                <w:highlight w:val="none"/>
                <w:lang w:eastAsia="zh-CN"/>
              </w:rPr>
              <w:t>）；</w:t>
            </w:r>
            <w:r>
              <w:rPr>
                <w:rFonts w:hint="eastAsia" w:ascii="宋体" w:hAnsi="宋体" w:cs="宋体"/>
                <w:color w:val="auto"/>
                <w:szCs w:val="21"/>
                <w:highlight w:val="none"/>
              </w:rPr>
              <w:t>提出异议、投诉的渠道和方式。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7.4</w:t>
            </w:r>
          </w:p>
        </w:tc>
        <w:tc>
          <w:tcPr>
            <w:tcW w:w="161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是否授权评标委员会确定中标人</w:t>
            </w:r>
          </w:p>
        </w:tc>
        <w:tc>
          <w:tcPr>
            <w:tcW w:w="6519"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□是</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□A否，推荐经评审合格的报价由低到高排名前</w:t>
            </w:r>
            <w:r>
              <w:rPr>
                <w:rFonts w:hint="eastAsia" w:ascii="宋体" w:hAnsi="宋体" w:cs="宋体"/>
                <w:color w:val="auto"/>
                <w:kern w:val="0"/>
                <w:szCs w:val="21"/>
                <w:highlight w:val="none"/>
                <w:lang w:val="en-US" w:eastAsia="zh-CN"/>
              </w:rPr>
              <w:t>3</w:t>
            </w:r>
            <w:r>
              <w:rPr>
                <w:rFonts w:hint="eastAsia" w:ascii="宋体" w:hAnsi="宋体" w:cs="宋体"/>
                <w:color w:val="auto"/>
                <w:kern w:val="0"/>
                <w:szCs w:val="21"/>
                <w:highlight w:val="none"/>
              </w:rPr>
              <w:t>名为中标候选人</w:t>
            </w:r>
            <w:r>
              <w:rPr>
                <w:rFonts w:hint="eastAsia" w:ascii="宋体" w:hAnsi="宋体"/>
                <w:kern w:val="0"/>
                <w:szCs w:val="21"/>
              </w:rPr>
              <w:t>，若有效投标人少于</w:t>
            </w:r>
            <w:r>
              <w:rPr>
                <w:rFonts w:hint="eastAsia" w:ascii="宋体" w:hAnsi="宋体"/>
                <w:kern w:val="0"/>
                <w:szCs w:val="21"/>
                <w:u w:val="single"/>
              </w:rPr>
              <w:t>3</w:t>
            </w:r>
            <w:r>
              <w:rPr>
                <w:rFonts w:hint="eastAsia" w:ascii="宋体" w:hAnsi="宋体"/>
                <w:kern w:val="0"/>
                <w:szCs w:val="21"/>
              </w:rPr>
              <w:t>个的则按实际数量推荐</w:t>
            </w:r>
            <w:r>
              <w:rPr>
                <w:rFonts w:hint="eastAsia" w:ascii="宋体" w:hAnsi="宋体" w:cs="宋体"/>
                <w:color w:val="auto"/>
                <w:kern w:val="0"/>
                <w:szCs w:val="21"/>
                <w:highlight w:val="none"/>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i/>
                <w:color w:val="auto"/>
                <w:kern w:val="0"/>
                <w:szCs w:val="21"/>
                <w:highlight w:val="none"/>
              </w:rPr>
            </w:pPr>
            <w:r>
              <w:rPr>
                <w:rFonts w:hint="eastAsia" w:ascii="宋体" w:hAnsi="宋体" w:cs="宋体"/>
                <w:i/>
                <w:color w:val="auto"/>
                <w:kern w:val="0"/>
                <w:szCs w:val="21"/>
                <w:highlight w:val="none"/>
              </w:rPr>
              <w:t>[提示：经评审的最低投标价法适用]</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□B否，推荐经评审综合得分由高到低排名前</w:t>
            </w:r>
            <w:r>
              <w:rPr>
                <w:rFonts w:hint="eastAsia" w:ascii="宋体" w:hAnsi="宋体" w:cs="宋体"/>
                <w:color w:val="auto"/>
                <w:kern w:val="0"/>
                <w:szCs w:val="21"/>
                <w:highlight w:val="none"/>
                <w:lang w:val="en-US" w:eastAsia="zh-CN"/>
              </w:rPr>
              <w:t>3</w:t>
            </w:r>
            <w:r>
              <w:rPr>
                <w:rFonts w:hint="eastAsia" w:ascii="宋体" w:hAnsi="宋体" w:cs="宋体"/>
                <w:color w:val="auto"/>
                <w:kern w:val="0"/>
                <w:szCs w:val="21"/>
                <w:highlight w:val="none"/>
              </w:rPr>
              <w:t>名为中标候选人</w:t>
            </w:r>
            <w:r>
              <w:rPr>
                <w:rFonts w:hint="eastAsia" w:ascii="宋体" w:hAnsi="宋体"/>
                <w:kern w:val="0"/>
                <w:szCs w:val="21"/>
              </w:rPr>
              <w:t>，若有效投标人少于</w:t>
            </w:r>
            <w:r>
              <w:rPr>
                <w:rFonts w:hint="eastAsia" w:ascii="宋体" w:hAnsi="宋体"/>
                <w:kern w:val="0"/>
                <w:szCs w:val="21"/>
                <w:u w:val="single"/>
              </w:rPr>
              <w:t>3</w:t>
            </w:r>
            <w:r>
              <w:rPr>
                <w:rFonts w:hint="eastAsia" w:ascii="宋体" w:hAnsi="宋体"/>
                <w:kern w:val="0"/>
                <w:szCs w:val="21"/>
              </w:rPr>
              <w:t>个的则按实际数量推荐</w:t>
            </w:r>
            <w:r>
              <w:rPr>
                <w:rFonts w:hint="eastAsia" w:ascii="宋体" w:hAnsi="宋体" w:cs="宋体"/>
                <w:color w:val="auto"/>
                <w:kern w:val="0"/>
                <w:szCs w:val="21"/>
                <w:highlight w:val="none"/>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color w:val="auto"/>
                <w:kern w:val="0"/>
                <w:szCs w:val="21"/>
                <w:highlight w:val="none"/>
              </w:rPr>
            </w:pPr>
            <w:r>
              <w:rPr>
                <w:rFonts w:hint="eastAsia" w:ascii="宋体" w:hAnsi="宋体" w:cs="宋体"/>
                <w:i/>
                <w:color w:val="auto"/>
                <w:kern w:val="0"/>
                <w:szCs w:val="21"/>
                <w:highlight w:val="none"/>
              </w:rPr>
              <w:t xml:space="preserve">[提示：综合评估法适用]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7.5</w:t>
            </w:r>
          </w:p>
        </w:tc>
        <w:tc>
          <w:tcPr>
            <w:tcW w:w="1615" w:type="dxa"/>
            <w:vAlign w:val="center"/>
          </w:tcPr>
          <w:p>
            <w:pPr>
              <w:keepNext w:val="0"/>
              <w:keepLines w:val="0"/>
              <w:pageBreakBefore w:val="0"/>
              <w:widowControl/>
              <w:kinsoku/>
              <w:wordWrap/>
              <w:overflowPunct/>
              <w:topLinePunct w:val="0"/>
              <w:bidi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lang w:bidi="ar"/>
              </w:rPr>
              <w:t>中标通知书和中标结果通知发出的形式</w:t>
            </w:r>
          </w:p>
        </w:tc>
        <w:tc>
          <w:tcPr>
            <w:tcW w:w="6519"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以书面的形式发出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7.6</w:t>
            </w:r>
          </w:p>
        </w:tc>
        <w:tc>
          <w:tcPr>
            <w:tcW w:w="1615" w:type="dxa"/>
            <w:vAlign w:val="center"/>
          </w:tcPr>
          <w:p>
            <w:pPr>
              <w:keepNext w:val="0"/>
              <w:keepLines w:val="0"/>
              <w:pageBreakBefore w:val="0"/>
              <w:widowControl/>
              <w:kinsoku/>
              <w:wordWrap/>
              <w:overflowPunct/>
              <w:topLinePunct w:val="0"/>
              <w:bidi w:val="0"/>
              <w:spacing w:line="400" w:lineRule="exact"/>
              <w:jc w:val="center"/>
              <w:textAlignment w:val="auto"/>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中标结果公告媒介及期限</w:t>
            </w:r>
          </w:p>
        </w:tc>
        <w:tc>
          <w:tcPr>
            <w:tcW w:w="6519" w:type="dxa"/>
            <w:vAlign w:val="center"/>
          </w:tcPr>
          <w:p>
            <w:pPr>
              <w:keepNext w:val="0"/>
              <w:keepLines w:val="0"/>
              <w:pageBreakBefore w:val="0"/>
              <w:widowControl/>
              <w:kinsoku/>
              <w:wordWrap/>
              <w:overflowPunct/>
              <w:topLinePunct w:val="0"/>
              <w:bidi w:val="0"/>
              <w:spacing w:line="40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szCs w:val="21"/>
              </w:rPr>
              <w:t>招标人自中标通知书发出之日起三日内，在招标公告发布媒介上公告招标人及法定代表人名称，招标代理机构及法定代表人名称，中标人及法定代表人名称、中标价格等中标结果，评标委员会组建方式、成员名单、评标意见等信息</w:t>
            </w:r>
            <w:r>
              <w:rPr>
                <w:rFonts w:hint="eastAsia" w:ascii="宋体" w:hAnsi="宋体" w:cs="宋体"/>
                <w:szCs w:val="21"/>
                <w:lang w:eastAsia="zh-CN"/>
              </w:rPr>
              <w:t>。</w:t>
            </w:r>
            <w:r>
              <w:rPr>
                <w:rFonts w:hint="eastAsia" w:ascii="宋体" w:hAnsi="宋体" w:cs="宋体"/>
                <w:color w:val="auto"/>
                <w:kern w:val="0"/>
                <w:szCs w:val="21"/>
                <w:highlight w:val="none"/>
                <w:lang w:bidi="ar"/>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7.7.1</w:t>
            </w:r>
          </w:p>
        </w:tc>
        <w:tc>
          <w:tcPr>
            <w:tcW w:w="161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履约保证金</w:t>
            </w:r>
          </w:p>
        </w:tc>
        <w:tc>
          <w:tcPr>
            <w:tcW w:w="6519"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1、中标人是否提供履约担保：</w:t>
            </w:r>
            <w:r>
              <w:rPr>
                <w:rFonts w:hint="eastAsia" w:ascii="宋体" w:hAnsi="宋体" w:cs="宋体"/>
                <w:color w:val="auto"/>
                <w:kern w:val="0"/>
                <w:szCs w:val="21"/>
                <w:highlight w:val="none"/>
                <w:u w:val="single"/>
              </w:rPr>
              <w:t>提供</w:t>
            </w:r>
            <w:r>
              <w:rPr>
                <w:rFonts w:hint="eastAsia" w:ascii="宋体" w:hAnsi="宋体" w:cs="宋体"/>
                <w:color w:val="auto"/>
                <w:kern w:val="0"/>
                <w:szCs w:val="21"/>
                <w:highlight w:val="none"/>
              </w:rPr>
              <w:t>。</w:t>
            </w:r>
            <w:r>
              <w:rPr>
                <w:rFonts w:hint="eastAsia" w:ascii="宋体" w:hAnsi="宋体"/>
                <w:i/>
                <w:color w:val="auto"/>
                <w:kern w:val="0"/>
                <w:szCs w:val="21"/>
                <w:highlight w:val="none"/>
              </w:rPr>
              <w:t>[提示：招标人要求中标人提供履约担保的，应向中标人提供相应的支付担保。]</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color w:val="auto"/>
                <w:kern w:val="0"/>
                <w:szCs w:val="21"/>
                <w:highlight w:val="none"/>
              </w:rPr>
            </w:pPr>
            <w:r>
              <w:rPr>
                <w:rFonts w:hint="eastAsia"/>
                <w:color w:val="auto"/>
                <w:highlight w:val="none"/>
              </w:rPr>
              <w:t>□联合体投标的</w:t>
            </w:r>
            <w:r>
              <w:rPr>
                <w:rFonts w:hint="eastAsia" w:ascii="宋体" w:hAnsi="宋体" w:cs="宋体"/>
                <w:color w:val="auto"/>
                <w:kern w:val="0"/>
                <w:szCs w:val="21"/>
                <w:highlight w:val="none"/>
              </w:rPr>
              <w:t>，由联合体牵头人或按照</w:t>
            </w:r>
            <w:r>
              <w:rPr>
                <w:rFonts w:hint="eastAsia" w:ascii="宋体" w:hAnsi="宋体" w:cs="宋体"/>
                <w:color w:val="auto"/>
                <w:kern w:val="0"/>
                <w:szCs w:val="21"/>
                <w:highlight w:val="none"/>
                <w:lang w:eastAsia="zh-CN"/>
              </w:rPr>
              <w:t>共同投标协议</w:t>
            </w:r>
            <w:r>
              <w:rPr>
                <w:rFonts w:hint="eastAsia" w:ascii="宋体" w:hAnsi="宋体" w:cs="宋体"/>
                <w:color w:val="auto"/>
                <w:kern w:val="0"/>
                <w:szCs w:val="21"/>
                <w:highlight w:val="none"/>
              </w:rPr>
              <w:t>的约定提交履约担保。</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2、中标人提供履约担保的形式、金额及期限：</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kern w:val="0"/>
                <w:szCs w:val="21"/>
                <w:lang w:val="en-US" w:eastAsia="zh-CN"/>
              </w:rPr>
            </w:pPr>
            <w:r>
              <w:rPr>
                <w:rFonts w:hint="eastAsia" w:ascii="宋体" w:hAnsi="宋体" w:cs="宋体"/>
                <w:color w:val="auto"/>
                <w:kern w:val="0"/>
                <w:szCs w:val="21"/>
                <w:highlight w:val="none"/>
              </w:rPr>
              <w:t>（1）履约担保的形式：</w:t>
            </w:r>
            <w:r>
              <w:rPr>
                <w:rFonts w:hint="eastAsia" w:ascii="宋体" w:hAnsi="宋体" w:cs="宋体"/>
                <w:color w:val="auto"/>
                <w:kern w:val="0"/>
                <w:szCs w:val="21"/>
                <w:highlight w:val="none"/>
                <w:u w:val="none"/>
              </w:rPr>
              <w:t>现金或</w:t>
            </w:r>
            <w:r>
              <w:rPr>
                <w:rFonts w:hint="eastAsia" w:ascii="宋体" w:hAnsi="宋体" w:cs="宋体"/>
                <w:color w:val="auto"/>
                <w:kern w:val="0"/>
                <w:szCs w:val="21"/>
                <w:highlight w:val="none"/>
                <w:u w:val="none"/>
                <w:lang w:val="en-US" w:eastAsia="zh-CN"/>
              </w:rPr>
              <w:t>履约</w:t>
            </w:r>
            <w:r>
              <w:rPr>
                <w:rFonts w:hint="eastAsia" w:ascii="宋体" w:hAnsi="宋体" w:cs="宋体"/>
                <w:color w:val="auto"/>
                <w:kern w:val="0"/>
                <w:szCs w:val="21"/>
                <w:highlight w:val="none"/>
                <w:u w:val="none"/>
              </w:rPr>
              <w:t>保函或现金+</w:t>
            </w:r>
            <w:r>
              <w:rPr>
                <w:rFonts w:hint="eastAsia" w:ascii="宋体" w:hAnsi="宋体" w:cs="宋体"/>
                <w:color w:val="auto"/>
                <w:kern w:val="0"/>
                <w:szCs w:val="21"/>
                <w:highlight w:val="none"/>
                <w:u w:val="none"/>
                <w:lang w:val="en-US" w:eastAsia="zh-CN"/>
              </w:rPr>
              <w:t>履约</w:t>
            </w:r>
            <w:r>
              <w:rPr>
                <w:rFonts w:hint="eastAsia" w:ascii="宋体" w:hAnsi="宋体" w:cs="宋体"/>
                <w:color w:val="auto"/>
                <w:kern w:val="0"/>
                <w:szCs w:val="21"/>
                <w:highlight w:val="none"/>
                <w:u w:val="none"/>
              </w:rPr>
              <w:t>保函的组合</w:t>
            </w:r>
            <w:r>
              <w:rPr>
                <w:rFonts w:hint="eastAsia" w:ascii="宋体" w:hAnsi="宋体"/>
                <w:kern w:val="0"/>
                <w:szCs w:val="21"/>
                <w:lang w:eastAsia="zh-CN"/>
              </w:rPr>
              <w:t>，履约</w:t>
            </w:r>
            <w:r>
              <w:rPr>
                <w:rFonts w:hint="eastAsia" w:ascii="宋体" w:hAnsi="宋体"/>
                <w:kern w:val="0"/>
                <w:szCs w:val="21"/>
              </w:rPr>
              <w:t>保函包括银行保函、保证保险和担保保函</w:t>
            </w:r>
            <w:r>
              <w:rPr>
                <w:rFonts w:hint="eastAsia" w:ascii="宋体" w:hAnsi="宋体"/>
                <w:kern w:val="0"/>
                <w:szCs w:val="21"/>
                <w:lang w:eastAsia="zh-CN"/>
              </w:rPr>
              <w:t>，</w:t>
            </w:r>
            <w:r>
              <w:rPr>
                <w:rFonts w:hint="eastAsia" w:ascii="宋体" w:hAnsi="宋体"/>
                <w:kern w:val="0"/>
                <w:szCs w:val="21"/>
                <w:lang w:val="en-US" w:eastAsia="zh-CN"/>
              </w:rPr>
              <w:t>其示范文本详见第四章合同条款及格式附件</w:t>
            </w:r>
            <w:r>
              <w:rPr>
                <w:rFonts w:hint="eastAsia" w:ascii="宋体" w:hAnsi="宋体"/>
                <w:kern w:val="0"/>
                <w:szCs w:val="21"/>
                <w:lang w:eastAsia="zh-CN"/>
              </w:rPr>
              <w:t>。</w:t>
            </w:r>
            <w:r>
              <w:rPr>
                <w:rFonts w:hint="eastAsia" w:ascii="宋体" w:hAnsi="宋体"/>
                <w:kern w:val="0"/>
                <w:szCs w:val="21"/>
                <w:lang w:val="en-US" w:eastAsia="zh-CN"/>
              </w:rPr>
              <w:t>中标人提交的履约保函应</w:t>
            </w:r>
            <w:r>
              <w:rPr>
                <w:rFonts w:hint="eastAsia" w:ascii="宋体" w:hAnsi="宋体"/>
                <w:kern w:val="0"/>
                <w:szCs w:val="21"/>
              </w:rPr>
              <w:t>严格执行</w:t>
            </w:r>
            <w:r>
              <w:rPr>
                <w:rFonts w:hint="eastAsia" w:ascii="宋体" w:hAnsi="宋体"/>
                <w:kern w:val="0"/>
                <w:szCs w:val="21"/>
                <w:lang w:val="en-US" w:eastAsia="zh-CN"/>
              </w:rPr>
              <w:t>其</w:t>
            </w:r>
            <w:r>
              <w:rPr>
                <w:rFonts w:hint="eastAsia" w:ascii="宋体" w:hAnsi="宋体"/>
                <w:kern w:val="0"/>
                <w:szCs w:val="21"/>
              </w:rPr>
              <w:t>示范文本，不得对示范文本中的实质性内容进行修改</w:t>
            </w:r>
            <w:r>
              <w:rPr>
                <w:rFonts w:hint="eastAsia" w:ascii="宋体" w:hAnsi="宋体"/>
                <w:szCs w:val="21"/>
                <w:lang w:val="en-US" w:eastAsia="zh-CN"/>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color w:val="auto"/>
                <w:kern w:val="0"/>
                <w:szCs w:val="21"/>
                <w:highlight w:val="none"/>
                <w:u w:val="single"/>
              </w:rPr>
            </w:pPr>
            <w:r>
              <w:rPr>
                <w:rFonts w:hint="eastAsia" w:ascii="宋体" w:hAnsi="宋体"/>
                <w:kern w:val="0"/>
                <w:szCs w:val="21"/>
                <w:lang w:val="en-US" w:eastAsia="zh-CN"/>
              </w:rPr>
              <w:t>（2）具体要求：履约保函</w:t>
            </w:r>
            <w:r>
              <w:rPr>
                <w:rFonts w:hint="eastAsia" w:ascii="宋体" w:hAnsi="宋体"/>
                <w:kern w:val="0"/>
                <w:szCs w:val="21"/>
              </w:rPr>
              <w:t>的开立人应当是具有相应资格的银行、保险机构、融资担保公司，其信用资质、履约能力、担保能力、赔付流程、安全保密等应符合</w:t>
            </w:r>
            <w:r>
              <w:rPr>
                <w:rFonts w:hint="eastAsia" w:ascii="宋体" w:hAnsi="宋体"/>
                <w:kern w:val="0"/>
                <w:szCs w:val="21"/>
                <w:lang w:eastAsia="zh-CN"/>
              </w:rPr>
              <w:t>履约</w:t>
            </w:r>
            <w:r>
              <w:rPr>
                <w:rFonts w:hint="eastAsia" w:ascii="宋体" w:hAnsi="宋体"/>
                <w:kern w:val="0"/>
                <w:szCs w:val="21"/>
              </w:rPr>
              <w:t>保函业务条件</w:t>
            </w:r>
            <w:r>
              <w:rPr>
                <w:rFonts w:hint="eastAsia" w:ascii="宋体" w:hAnsi="宋体"/>
                <w:kern w:val="0"/>
                <w:szCs w:val="21"/>
                <w:lang w:eastAsia="zh-CN"/>
              </w:rPr>
              <w:t>。</w:t>
            </w:r>
            <w:r>
              <w:rPr>
                <w:rFonts w:hint="eastAsia" w:ascii="宋体" w:hAnsi="宋体"/>
                <w:kern w:val="0"/>
                <w:szCs w:val="21"/>
                <w:lang w:val="en-US" w:eastAsia="zh-CN"/>
              </w:rPr>
              <w:t>履约保函</w:t>
            </w:r>
            <w:r>
              <w:rPr>
                <w:rFonts w:hint="eastAsia" w:ascii="宋体" w:hAnsi="宋体"/>
                <w:kern w:val="0"/>
                <w:szCs w:val="21"/>
                <w:lang w:eastAsia="zh-CN"/>
              </w:rPr>
              <w:t>应合法合规，符合招投标行政监督部门、行业主管部门和金融监管部门的相关规定，满足招标文件约定要求。</w:t>
            </w:r>
            <w:r>
              <w:rPr>
                <w:rFonts w:hint="eastAsia" w:ascii="宋体" w:hAnsi="宋体"/>
                <w:kern w:val="0"/>
                <w:szCs w:val="21"/>
                <w:lang w:val="en-US" w:eastAsia="zh-CN"/>
              </w:rPr>
              <w:t>中标人</w:t>
            </w:r>
            <w:r>
              <w:rPr>
                <w:rFonts w:hint="eastAsia" w:ascii="宋体" w:hAnsi="宋体"/>
                <w:kern w:val="0"/>
                <w:szCs w:val="21"/>
              </w:rPr>
              <w:t>应选择在渝依法设立总部或者设有分支机构的金融机构开具</w:t>
            </w:r>
            <w:r>
              <w:rPr>
                <w:rFonts w:hint="eastAsia" w:ascii="宋体" w:hAnsi="宋体"/>
                <w:kern w:val="0"/>
                <w:szCs w:val="21"/>
                <w:lang w:val="en-US" w:eastAsia="zh-CN"/>
              </w:rPr>
              <w:t>履约保函（包括纸质保函或电子保函）</w:t>
            </w:r>
            <w:r>
              <w:rPr>
                <w:rFonts w:hint="eastAsia" w:ascii="宋体" w:hAnsi="宋体"/>
                <w:kern w:val="0"/>
                <w:szCs w:val="21"/>
                <w:lang w:eastAsia="zh-CN"/>
              </w:rPr>
              <w:t>。</w:t>
            </w:r>
            <w:r>
              <w:rPr>
                <w:rFonts w:hint="eastAsia" w:ascii="宋体" w:hAnsi="宋体"/>
                <w:kern w:val="0"/>
                <w:szCs w:val="21"/>
                <w:lang w:val="en-US" w:eastAsia="zh-CN"/>
              </w:rPr>
              <w:t>履约保函为纸质保函的，中标人应提供该纸质保函在</w:t>
            </w:r>
            <w:r>
              <w:rPr>
                <w:rFonts w:hint="eastAsia" w:ascii="宋体" w:hAnsi="宋体"/>
                <w:kern w:val="0"/>
                <w:szCs w:val="21"/>
              </w:rPr>
              <w:t>重庆市辖区范围内的核验地址和核验方式，并确保该纸质保函能在开立人在渝的总部或者分支机构进行核验</w:t>
            </w:r>
            <w:r>
              <w:rPr>
                <w:rFonts w:hint="eastAsia" w:ascii="宋体" w:hAnsi="宋体"/>
                <w:kern w:val="0"/>
                <w:szCs w:val="21"/>
                <w:lang w:eastAsia="zh-CN"/>
              </w:rPr>
              <w:t>。</w:t>
            </w:r>
            <w:r>
              <w:rPr>
                <w:rFonts w:hint="eastAsia" w:ascii="宋体" w:hAnsi="宋体"/>
                <w:kern w:val="0"/>
                <w:szCs w:val="21"/>
                <w:lang w:val="en-US" w:eastAsia="zh-CN"/>
              </w:rPr>
              <w:t>中标人对所提交的履约保函的真实性、合法性、有效性负责。</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kern w:val="0"/>
                <w:szCs w:val="21"/>
              </w:rPr>
            </w:pPr>
            <w:r>
              <w:rPr>
                <w:rFonts w:hint="eastAsia" w:ascii="宋体" w:hAnsi="宋体" w:cs="宋体"/>
                <w:color w:val="auto"/>
                <w:kern w:val="0"/>
                <w:szCs w:val="21"/>
                <w:highlight w:val="none"/>
              </w:rPr>
              <w:t>（</w:t>
            </w:r>
            <w:r>
              <w:rPr>
                <w:rFonts w:hint="eastAsia" w:ascii="宋体" w:hAnsi="宋体" w:cs="宋体"/>
                <w:color w:val="auto"/>
                <w:kern w:val="0"/>
                <w:szCs w:val="21"/>
                <w:highlight w:val="none"/>
                <w:lang w:val="en-US" w:eastAsia="zh-CN"/>
              </w:rPr>
              <w:t>3</w:t>
            </w:r>
            <w:r>
              <w:rPr>
                <w:rFonts w:hint="eastAsia" w:ascii="宋体" w:hAnsi="宋体" w:cs="宋体"/>
                <w:color w:val="auto"/>
                <w:kern w:val="0"/>
                <w:szCs w:val="21"/>
                <w:highlight w:val="none"/>
              </w:rPr>
              <w:t>）</w:t>
            </w:r>
            <w:r>
              <w:rPr>
                <w:rFonts w:hint="eastAsia" w:ascii="宋体" w:hAnsi="宋体"/>
                <w:kern w:val="0"/>
                <w:szCs w:val="21"/>
              </w:rPr>
              <w:t>履约担保的金额：</w:t>
            </w:r>
            <w:r>
              <w:rPr>
                <w:rFonts w:hint="eastAsia" w:ascii="宋体" w:hAnsi="宋体"/>
                <w:kern w:val="0"/>
                <w:szCs w:val="21"/>
                <w:u w:val="single"/>
              </w:rPr>
              <w:t xml:space="preserve">                  </w:t>
            </w:r>
            <w:r>
              <w:rPr>
                <w:rFonts w:hint="eastAsia" w:ascii="宋体" w:hAnsi="宋体"/>
                <w:kern w:val="0"/>
                <w:szCs w:val="21"/>
              </w:rPr>
              <w:t>。</w:t>
            </w:r>
            <w:r>
              <w:rPr>
                <w:rFonts w:hint="eastAsia" w:ascii="宋体" w:hAnsi="宋体"/>
                <w:i/>
                <w:iCs/>
                <w:kern w:val="0"/>
                <w:szCs w:val="21"/>
              </w:rPr>
              <w:t>[提示：不超过中标合同金额的10%。]</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kern w:val="0"/>
                <w:szCs w:val="21"/>
              </w:rPr>
            </w:pPr>
            <w:r>
              <w:rPr>
                <w:rFonts w:hint="eastAsia" w:ascii="宋体" w:hAnsi="宋体"/>
                <w:kern w:val="0"/>
                <w:szCs w:val="21"/>
              </w:rPr>
              <w:t>①红名单优惠：红名单中的中标人履约担保金额为应缴纳金额的</w:t>
            </w:r>
          </w:p>
          <w:p>
            <w:pPr>
              <w:keepNext w:val="0"/>
              <w:keepLines w:val="0"/>
              <w:pageBreakBefore w:val="0"/>
              <w:kinsoku/>
              <w:wordWrap/>
              <w:overflowPunct/>
              <w:topLinePunct w:val="0"/>
              <w:bidi w:val="0"/>
              <w:snapToGrid w:val="0"/>
              <w:spacing w:line="400" w:lineRule="exact"/>
              <w:ind w:firstLine="0" w:firstLineChars="0"/>
              <w:textAlignment w:val="auto"/>
              <w:rPr>
                <w:rFonts w:hint="eastAsia" w:ascii="宋体" w:hAnsi="宋体"/>
                <w:kern w:val="0"/>
                <w:szCs w:val="21"/>
                <w:lang w:eastAsia="zh-CN"/>
              </w:rPr>
            </w:pPr>
            <w:r>
              <w:rPr>
                <w:rFonts w:hint="eastAsia"/>
                <w:u w:val="single"/>
              </w:rPr>
              <w:t xml:space="preserve">      </w:t>
            </w:r>
            <w:r>
              <w:rPr>
                <w:rFonts w:hint="eastAsia"/>
              </w:rPr>
              <w:t>（50%～80%）</w:t>
            </w:r>
            <w:r>
              <w:rPr>
                <w:rFonts w:hint="eastAsia" w:ascii="宋体" w:hAnsi="宋体"/>
                <w:kern w:val="0"/>
                <w:szCs w:val="21"/>
                <w:lang w:eastAsia="zh-CN"/>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kern w:val="0"/>
                <w:szCs w:val="21"/>
              </w:rPr>
            </w:pPr>
            <w:r>
              <w:rPr>
                <w:rFonts w:hint="eastAsia" w:ascii="宋体" w:hAnsi="宋体"/>
                <w:kern w:val="0"/>
                <w:szCs w:val="21"/>
              </w:rPr>
              <w:t>②红名单认定标准：</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kern w:val="0"/>
                <w:szCs w:val="21"/>
              </w:rPr>
            </w:pPr>
            <w:r>
              <w:rPr>
                <w:rFonts w:hint="eastAsia" w:ascii="宋体" w:hAnsi="宋体"/>
                <w:kern w:val="0"/>
                <w:szCs w:val="21"/>
              </w:rPr>
              <w:t>□方式一：非联合体中标的，须中标人所属红名单类别包含在招标范围内；联合体中标的，须联合体牵头人在红名单中，并且按照</w:t>
            </w:r>
            <w:r>
              <w:rPr>
                <w:rFonts w:hint="eastAsia" w:ascii="宋体" w:hAnsi="宋体"/>
                <w:kern w:val="0"/>
                <w:szCs w:val="21"/>
                <w:lang w:eastAsia="zh-CN"/>
              </w:rPr>
              <w:t>共同投标协议</w:t>
            </w:r>
            <w:r>
              <w:rPr>
                <w:rFonts w:hint="eastAsia" w:ascii="宋体" w:hAnsi="宋体"/>
                <w:kern w:val="0"/>
                <w:szCs w:val="21"/>
              </w:rPr>
              <w:t>牵头人所属红名单类别包含在其工作范围内。中标人是否属于红名单，以</w:t>
            </w:r>
            <w:r>
              <w:rPr>
                <w:rFonts w:hint="eastAsia" w:ascii="宋体" w:hAnsi="宋体"/>
                <w:kern w:val="0"/>
                <w:szCs w:val="21"/>
                <w:u w:val="single"/>
              </w:rPr>
              <w:t xml:space="preserve">    </w:t>
            </w:r>
            <w:r>
              <w:rPr>
                <w:rFonts w:hint="eastAsia" w:ascii="宋体" w:hAnsi="宋体"/>
                <w:kern w:val="0"/>
                <w:szCs w:val="21"/>
              </w:rPr>
              <w:t>为准。</w:t>
            </w:r>
            <w:r>
              <w:rPr>
                <w:rFonts w:hint="eastAsia" w:ascii="宋体" w:hAnsi="宋体"/>
                <w:i/>
                <w:iCs/>
                <w:kern w:val="0"/>
                <w:szCs w:val="21"/>
              </w:rPr>
              <w:t>[提示：以开标环节信用状况查询结果为准或者以中标通知书落款时间当日信用状况查询结果为准或者由招标人自行明确其他方式。]</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i/>
                <w:color w:val="auto"/>
                <w:kern w:val="0"/>
                <w:szCs w:val="21"/>
                <w:highlight w:val="none"/>
              </w:rPr>
            </w:pPr>
            <w:r>
              <w:rPr>
                <w:rFonts w:hint="eastAsia" w:ascii="宋体" w:hAnsi="宋体"/>
                <w:i w:val="0"/>
                <w:iCs w:val="0"/>
                <w:kern w:val="0"/>
                <w:szCs w:val="21"/>
              </w:rPr>
              <w:t>□方式二：</w:t>
            </w:r>
            <w:r>
              <w:rPr>
                <w:rFonts w:hint="eastAsia" w:ascii="宋体" w:hAnsi="宋体"/>
                <w:i w:val="0"/>
                <w:iCs w:val="0"/>
                <w:kern w:val="0"/>
                <w:szCs w:val="21"/>
                <w:u w:val="single"/>
              </w:rPr>
              <w:t xml:space="preserve">     </w:t>
            </w:r>
            <w:r>
              <w:rPr>
                <w:rFonts w:hint="eastAsia" w:ascii="宋体" w:hAnsi="宋体"/>
                <w:i/>
                <w:iCs/>
                <w:kern w:val="0"/>
                <w:szCs w:val="21"/>
              </w:rPr>
              <w:t>[提示：由招标人自行明确认定标准]</w:t>
            </w:r>
            <w:r>
              <w:rPr>
                <w:rFonts w:hint="eastAsia" w:ascii="宋体" w:hAnsi="宋体"/>
                <w:i w:val="0"/>
                <w:iCs w:val="0"/>
                <w:kern w:val="0"/>
                <w:szCs w:val="21"/>
              </w:rPr>
              <w:t>。中标人是否属于红名单，以</w:t>
            </w:r>
            <w:r>
              <w:rPr>
                <w:rFonts w:hint="eastAsia" w:ascii="宋体" w:hAnsi="宋体"/>
                <w:i w:val="0"/>
                <w:iCs w:val="0"/>
                <w:kern w:val="0"/>
                <w:szCs w:val="21"/>
                <w:u w:val="single"/>
              </w:rPr>
              <w:t xml:space="preserve">    </w:t>
            </w:r>
            <w:r>
              <w:rPr>
                <w:rFonts w:hint="eastAsia" w:ascii="宋体" w:hAnsi="宋体"/>
                <w:i w:val="0"/>
                <w:iCs w:val="0"/>
                <w:kern w:val="0"/>
                <w:szCs w:val="21"/>
              </w:rPr>
              <w:t>为准。</w:t>
            </w:r>
            <w:r>
              <w:rPr>
                <w:rFonts w:hint="eastAsia" w:ascii="宋体" w:hAnsi="宋体"/>
                <w:i/>
                <w:iCs/>
                <w:kern w:val="0"/>
                <w:szCs w:val="21"/>
              </w:rPr>
              <w:t>[提示：以开标环节信用状况查询结果为准或者以中标通知书落款时间当日信用状况查询结果为准或者由招标人自行明确其他方式。</w:t>
            </w:r>
            <w:r>
              <w:rPr>
                <w:rFonts w:hint="eastAsia" w:ascii="宋体" w:hAnsi="宋体"/>
                <w:i/>
                <w:iCs/>
                <w:color w:val="auto"/>
                <w:kern w:val="0"/>
                <w:szCs w:val="21"/>
                <w:highlight w:val="none"/>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w:t>
            </w:r>
            <w:r>
              <w:rPr>
                <w:rFonts w:hint="eastAsia" w:ascii="宋体" w:hAnsi="宋体" w:cs="宋体"/>
                <w:color w:val="auto"/>
                <w:kern w:val="0"/>
                <w:szCs w:val="21"/>
                <w:highlight w:val="none"/>
                <w:lang w:val="en-US" w:eastAsia="zh-CN"/>
              </w:rPr>
              <w:t>4</w:t>
            </w:r>
            <w:r>
              <w:rPr>
                <w:rFonts w:hint="eastAsia" w:ascii="宋体" w:hAnsi="宋体" w:cs="宋体"/>
                <w:color w:val="auto"/>
                <w:kern w:val="0"/>
                <w:szCs w:val="21"/>
                <w:highlight w:val="none"/>
              </w:rPr>
              <w:t>）履约担保的提交时间：见专用合同条款。</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w:t>
            </w:r>
            <w:r>
              <w:rPr>
                <w:rFonts w:hint="eastAsia" w:ascii="宋体" w:hAnsi="宋体" w:cs="宋体"/>
                <w:color w:val="auto"/>
                <w:kern w:val="0"/>
                <w:szCs w:val="21"/>
                <w:highlight w:val="none"/>
                <w:lang w:val="en-US" w:eastAsia="zh-CN"/>
              </w:rPr>
              <w:t>5</w:t>
            </w:r>
            <w:r>
              <w:rPr>
                <w:rFonts w:hint="eastAsia" w:ascii="宋体" w:hAnsi="宋体" w:cs="宋体"/>
                <w:color w:val="auto"/>
                <w:kern w:val="0"/>
                <w:szCs w:val="21"/>
                <w:highlight w:val="none"/>
              </w:rPr>
              <w:t>）履约担保的期限：见专用合同条款。</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w:t>
            </w:r>
            <w:r>
              <w:rPr>
                <w:rFonts w:hint="eastAsia" w:ascii="宋体" w:hAnsi="宋体" w:cs="宋体"/>
                <w:color w:val="auto"/>
                <w:kern w:val="0"/>
                <w:szCs w:val="21"/>
                <w:highlight w:val="none"/>
                <w:lang w:val="en-US" w:eastAsia="zh-CN"/>
              </w:rPr>
              <w:t>6</w:t>
            </w:r>
            <w:r>
              <w:rPr>
                <w:rFonts w:hint="eastAsia" w:ascii="宋体" w:hAnsi="宋体" w:cs="宋体"/>
                <w:color w:val="auto"/>
                <w:kern w:val="0"/>
                <w:szCs w:val="21"/>
                <w:highlight w:val="none"/>
              </w:rPr>
              <w:t>）履约担保的退还时间：见专用合同条款。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7.8.1</w:t>
            </w:r>
          </w:p>
        </w:tc>
        <w:tc>
          <w:tcPr>
            <w:tcW w:w="161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签订合同</w:t>
            </w:r>
          </w:p>
        </w:tc>
        <w:tc>
          <w:tcPr>
            <w:tcW w:w="6519"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依法必须进行招标的项目，中标</w:t>
            </w:r>
            <w:r>
              <w:rPr>
                <w:rFonts w:hint="eastAsia" w:ascii="宋体" w:hAnsi="宋体" w:cs="宋体"/>
                <w:color w:val="auto"/>
                <w:kern w:val="0"/>
                <w:szCs w:val="21"/>
                <w:highlight w:val="none"/>
                <w:lang w:val="en-US" w:eastAsia="zh-CN"/>
              </w:rPr>
              <w:t>候选</w:t>
            </w:r>
            <w:r>
              <w:rPr>
                <w:rFonts w:hint="eastAsia" w:ascii="宋体" w:hAnsi="宋体" w:cs="宋体"/>
                <w:color w:val="auto"/>
                <w:kern w:val="0"/>
                <w:szCs w:val="21"/>
                <w:highlight w:val="none"/>
              </w:rPr>
              <w:t>人有《</w:t>
            </w:r>
            <w:r>
              <w:rPr>
                <w:rFonts w:hint="eastAsia" w:asciiTheme="minorEastAsia" w:hAnsiTheme="minorEastAsia" w:eastAsiaTheme="minorEastAsia" w:cstheme="minorEastAsia"/>
                <w:color w:val="auto"/>
                <w:kern w:val="0"/>
                <w:szCs w:val="21"/>
                <w:highlight w:val="none"/>
              </w:rPr>
              <w:t>中华人民共和国</w:t>
            </w:r>
            <w:r>
              <w:rPr>
                <w:rFonts w:hint="eastAsia" w:ascii="宋体" w:hAnsi="宋体" w:cs="宋体"/>
                <w:color w:val="auto"/>
                <w:kern w:val="0"/>
                <w:szCs w:val="21"/>
                <w:highlight w:val="none"/>
              </w:rPr>
              <w:t>招标投标法实施条例》第七十四条规定行为的，视为特别严重信用不良行为且情节特别严重，按信用记分上限一次性记12分，纳入黑名单管理；中标人有《</w:t>
            </w:r>
            <w:r>
              <w:rPr>
                <w:rFonts w:hint="eastAsia" w:asciiTheme="minorEastAsia" w:hAnsiTheme="minorEastAsia" w:eastAsiaTheme="minorEastAsia" w:cstheme="minorEastAsia"/>
                <w:color w:val="auto"/>
                <w:kern w:val="0"/>
                <w:szCs w:val="21"/>
                <w:highlight w:val="none"/>
              </w:rPr>
              <w:t>中华人民共和国</w:t>
            </w:r>
            <w:r>
              <w:rPr>
                <w:rFonts w:hint="eastAsia" w:ascii="宋体" w:hAnsi="宋体" w:cs="宋体"/>
                <w:color w:val="auto"/>
                <w:kern w:val="0"/>
                <w:szCs w:val="21"/>
                <w:highlight w:val="none"/>
              </w:rPr>
              <w:t>招标投标法实施条例》第七十四条规定行为的，按中标项目金额10‰罚款上限予以行政处罚，按信用记分上限一次性并处记12分，纳入黑名单管理。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9</w:t>
            </w:r>
          </w:p>
        </w:tc>
        <w:tc>
          <w:tcPr>
            <w:tcW w:w="1615" w:type="dxa"/>
            <w:vAlign w:val="center"/>
          </w:tcPr>
          <w:p>
            <w:pPr>
              <w:keepNext w:val="0"/>
              <w:keepLines w:val="0"/>
              <w:pageBreakBefore w:val="0"/>
              <w:widowControl/>
              <w:kinsoku/>
              <w:wordWrap/>
              <w:overflowPunct/>
              <w:topLinePunct w:val="0"/>
              <w:bidi w:val="0"/>
              <w:spacing w:line="400" w:lineRule="exact"/>
              <w:jc w:val="center"/>
              <w:textAlignment w:val="auto"/>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是否采用电子招标投标</w:t>
            </w:r>
          </w:p>
        </w:tc>
        <w:tc>
          <w:tcPr>
            <w:tcW w:w="6519" w:type="dxa"/>
            <w:vAlign w:val="center"/>
          </w:tcPr>
          <w:p>
            <w:pPr>
              <w:keepNext w:val="0"/>
              <w:keepLines w:val="0"/>
              <w:pageBreakBefore w:val="0"/>
              <w:widowControl/>
              <w:kinsoku/>
              <w:wordWrap/>
              <w:overflowPunct/>
              <w:topLinePunct w:val="0"/>
              <w:bidi w:val="0"/>
              <w:spacing w:line="40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采用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10</w:t>
            </w:r>
          </w:p>
        </w:tc>
        <w:tc>
          <w:tcPr>
            <w:tcW w:w="8134" w:type="dxa"/>
            <w:gridSpan w:val="2"/>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需要补充的其他内容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10.1</w:t>
            </w:r>
          </w:p>
        </w:tc>
        <w:tc>
          <w:tcPr>
            <w:tcW w:w="161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支付担保</w:t>
            </w:r>
          </w:p>
        </w:tc>
        <w:tc>
          <w:tcPr>
            <w:tcW w:w="6519"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招标人应按第四章合同专用条款约定向中标人提供相应的支付担保。</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招标人将在中标人提供履约担保后，签订合同协议书之前向中标人提交支付担保。</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10.</w:t>
            </w:r>
            <w:r>
              <w:rPr>
                <w:rFonts w:hint="eastAsia" w:ascii="宋体" w:hAnsi="宋体" w:cs="宋体"/>
                <w:color w:val="auto"/>
                <w:kern w:val="0"/>
                <w:szCs w:val="21"/>
                <w:highlight w:val="none"/>
                <w:lang w:val="en-US" w:eastAsia="zh-CN"/>
              </w:rPr>
              <w:t>2</w:t>
            </w:r>
          </w:p>
        </w:tc>
        <w:tc>
          <w:tcPr>
            <w:tcW w:w="161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异议、投诉处理</w:t>
            </w:r>
          </w:p>
        </w:tc>
        <w:tc>
          <w:tcPr>
            <w:tcW w:w="6519" w:type="dxa"/>
            <w:vAlign w:val="center"/>
          </w:tcPr>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 投标人或者其他利害关系人就本项目的招标文件（含澄清修改）、开标情况、评标结果等事项提出投诉的，应当先向招标人提出异议；招标人应当在规定时间内答复；对招标人的答复不满意，可向行政监督部门投诉。</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提出异议或投诉时应当包括下列内容：</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（1）异议</w:t>
            </w:r>
            <w:r>
              <w:rPr>
                <w:rFonts w:hint="eastAsia" w:ascii="宋体" w:hAnsi="宋体" w:cs="宋体"/>
                <w:color w:val="auto"/>
                <w:kern w:val="0"/>
                <w:szCs w:val="21"/>
                <w:highlight w:val="none"/>
                <w:lang w:val="en-US" w:eastAsia="zh-CN"/>
              </w:rPr>
              <w:t>人</w:t>
            </w:r>
            <w:r>
              <w:rPr>
                <w:rFonts w:hint="eastAsia" w:ascii="宋体" w:hAnsi="宋体" w:cs="宋体"/>
                <w:color w:val="auto"/>
                <w:kern w:val="0"/>
                <w:szCs w:val="21"/>
                <w:highlight w:val="none"/>
              </w:rPr>
              <w:t>或投诉人的</w:t>
            </w:r>
            <w:r>
              <w:rPr>
                <w:rFonts w:hint="eastAsia" w:ascii="宋体" w:hAnsi="宋体" w:cs="宋体"/>
                <w:color w:val="auto"/>
                <w:kern w:val="0"/>
                <w:szCs w:val="21"/>
                <w:highlight w:val="none"/>
                <w:lang w:eastAsia="zh-CN"/>
              </w:rPr>
              <w:t>姓名</w:t>
            </w:r>
            <w:r>
              <w:rPr>
                <w:rFonts w:hint="eastAsia" w:ascii="宋体" w:hAnsi="宋体" w:cs="宋体"/>
                <w:color w:val="auto"/>
                <w:kern w:val="0"/>
                <w:szCs w:val="21"/>
                <w:highlight w:val="none"/>
                <w:lang w:val="en-US" w:eastAsia="zh-CN"/>
              </w:rPr>
              <w:t>/</w:t>
            </w:r>
            <w:r>
              <w:rPr>
                <w:rFonts w:hint="eastAsia" w:ascii="宋体" w:hAnsi="宋体" w:cs="宋体"/>
                <w:color w:val="auto"/>
                <w:kern w:val="0"/>
                <w:szCs w:val="21"/>
                <w:highlight w:val="none"/>
              </w:rPr>
              <w:t>名称、地址及有效联系方式；</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（2）被异议</w:t>
            </w:r>
            <w:r>
              <w:rPr>
                <w:rFonts w:hint="eastAsia" w:ascii="宋体" w:hAnsi="宋体" w:cs="宋体"/>
                <w:color w:val="auto"/>
                <w:kern w:val="0"/>
                <w:szCs w:val="21"/>
                <w:highlight w:val="none"/>
                <w:lang w:val="en-US" w:eastAsia="zh-CN"/>
              </w:rPr>
              <w:t>人</w:t>
            </w:r>
            <w:r>
              <w:rPr>
                <w:rFonts w:hint="eastAsia" w:ascii="宋体" w:hAnsi="宋体" w:cs="宋体"/>
                <w:color w:val="auto"/>
                <w:kern w:val="0"/>
                <w:szCs w:val="21"/>
                <w:highlight w:val="none"/>
              </w:rPr>
              <w:t>或</w:t>
            </w:r>
            <w:r>
              <w:rPr>
                <w:rFonts w:hint="eastAsia" w:ascii="宋体" w:hAnsi="宋体" w:cs="宋体"/>
                <w:color w:val="auto"/>
                <w:kern w:val="0"/>
                <w:szCs w:val="21"/>
                <w:highlight w:val="none"/>
                <w:lang w:val="en-US" w:eastAsia="zh-CN"/>
              </w:rPr>
              <w:t>被</w:t>
            </w:r>
            <w:r>
              <w:rPr>
                <w:rFonts w:hint="eastAsia" w:ascii="宋体" w:hAnsi="宋体" w:cs="宋体"/>
                <w:color w:val="auto"/>
                <w:kern w:val="0"/>
                <w:szCs w:val="21"/>
                <w:highlight w:val="none"/>
              </w:rPr>
              <w:t>投诉人的名称、地址及有效联系方式；</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（3）异议或投诉事项的基本事实；</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（4）请求及主张；</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（5）涉及事项的证据、证明材料。</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cs="宋体"/>
                <w:color w:val="auto"/>
                <w:kern w:val="0"/>
                <w:szCs w:val="21"/>
                <w:highlight w:val="none"/>
              </w:rPr>
            </w:pPr>
            <w:r>
              <w:rPr>
                <w:rFonts w:hint="eastAsia" w:ascii="宋体" w:hAnsi="宋体"/>
                <w:color w:val="auto"/>
                <w:kern w:val="0"/>
                <w:szCs w:val="21"/>
                <w:highlight w:val="none"/>
              </w:rPr>
              <w:t>异议人或投诉人是法人的，异议书或投诉书必须由其法定代表人或者委托代理人</w:t>
            </w:r>
            <w:r>
              <w:rPr>
                <w:rFonts w:hint="eastAsia" w:ascii="宋体" w:hAnsi="宋体"/>
                <w:color w:val="auto"/>
                <w:kern w:val="0"/>
                <w:szCs w:val="21"/>
                <w:highlight w:val="none"/>
                <w:lang w:val="en-US" w:eastAsia="zh-CN"/>
              </w:rPr>
              <w:t>签名</w:t>
            </w:r>
            <w:r>
              <w:rPr>
                <w:rFonts w:hint="eastAsia" w:ascii="宋体" w:hAnsi="宋体"/>
                <w:color w:val="auto"/>
                <w:kern w:val="0"/>
                <w:szCs w:val="21"/>
                <w:highlight w:val="none"/>
              </w:rPr>
              <w:t>并加盖单位</w:t>
            </w:r>
            <w:r>
              <w:rPr>
                <w:rFonts w:hint="eastAsia" w:ascii="宋体" w:hAnsi="宋体"/>
                <w:color w:val="auto"/>
                <w:kern w:val="0"/>
                <w:szCs w:val="21"/>
                <w:highlight w:val="none"/>
                <w:lang w:val="en-US" w:eastAsia="zh-CN"/>
              </w:rPr>
              <w:t>法人</w:t>
            </w:r>
            <w:r>
              <w:rPr>
                <w:rFonts w:hint="eastAsia" w:ascii="宋体" w:hAnsi="宋体"/>
                <w:color w:val="auto"/>
                <w:kern w:val="0"/>
                <w:szCs w:val="21"/>
                <w:highlight w:val="none"/>
              </w:rPr>
              <w:t>章；异议人或投诉人是其他组织或者自然人的，异议书或投诉书必须由其主要负责人</w:t>
            </w:r>
            <w:r>
              <w:rPr>
                <w:rFonts w:hint="eastAsia" w:ascii="宋体" w:hAnsi="宋体"/>
                <w:color w:val="auto"/>
                <w:kern w:val="0"/>
                <w:szCs w:val="21"/>
                <w:highlight w:val="none"/>
                <w:lang w:val="en-US" w:eastAsia="zh-CN"/>
              </w:rPr>
              <w:t>签名</w:t>
            </w:r>
            <w:r>
              <w:rPr>
                <w:rFonts w:hint="eastAsia" w:ascii="宋体" w:hAnsi="宋体"/>
                <w:color w:val="auto"/>
                <w:kern w:val="0"/>
                <w:szCs w:val="21"/>
                <w:highlight w:val="none"/>
              </w:rPr>
              <w:t>或者异议人（或投诉人）本人</w:t>
            </w:r>
            <w:r>
              <w:rPr>
                <w:rFonts w:hint="eastAsia" w:ascii="宋体" w:hAnsi="宋体"/>
                <w:color w:val="auto"/>
                <w:kern w:val="0"/>
                <w:szCs w:val="21"/>
                <w:highlight w:val="none"/>
                <w:lang w:val="en-US" w:eastAsia="zh-CN"/>
              </w:rPr>
              <w:t>签名</w:t>
            </w:r>
            <w:r>
              <w:rPr>
                <w:rFonts w:hint="eastAsia" w:ascii="宋体" w:hAnsi="宋体"/>
                <w:color w:val="auto"/>
                <w:kern w:val="0"/>
                <w:szCs w:val="21"/>
                <w:highlight w:val="none"/>
              </w:rPr>
              <w:t>，并附有效身份证明</w:t>
            </w:r>
            <w:r>
              <w:rPr>
                <w:rFonts w:hint="eastAsia" w:ascii="宋体" w:hAnsi="宋体" w:cs="宋体"/>
                <w:color w:val="auto"/>
                <w:kern w:val="0"/>
                <w:szCs w:val="21"/>
                <w:highlight w:val="none"/>
              </w:rPr>
              <w:t>。如有关材料是外文，应当同时提供中文译本。</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2. 行政监督部门依照</w:t>
            </w:r>
            <w:r>
              <w:rPr>
                <w:rFonts w:hint="eastAsia" w:ascii="宋体" w:hAnsi="宋体" w:cs="宋体"/>
                <w:color w:val="auto"/>
                <w:kern w:val="0"/>
                <w:szCs w:val="21"/>
                <w:highlight w:val="none"/>
                <w:lang w:val="en-US" w:eastAsia="zh-CN"/>
              </w:rPr>
              <w:t>相关</w:t>
            </w:r>
            <w:r>
              <w:rPr>
                <w:rFonts w:hint="eastAsia" w:ascii="宋体" w:hAnsi="宋体" w:cs="宋体"/>
                <w:color w:val="auto"/>
                <w:kern w:val="0"/>
                <w:szCs w:val="21"/>
                <w:highlight w:val="none"/>
              </w:rPr>
              <w:t>法律法规文件处理投诉。</w:t>
            </w:r>
          </w:p>
          <w:p>
            <w:pPr>
              <w:keepNext w:val="0"/>
              <w:keepLines w:val="0"/>
              <w:pageBreakBefore w:val="0"/>
              <w:widowControl/>
              <w:kinsoku/>
              <w:wordWrap/>
              <w:overflowPunct/>
              <w:topLinePunct w:val="0"/>
              <w:bidi w:val="0"/>
              <w:spacing w:line="400" w:lineRule="exact"/>
              <w:ind w:firstLine="420" w:firstLineChars="200"/>
              <w:textAlignment w:val="auto"/>
              <w:rPr>
                <w:rFonts w:ascii="宋体" w:hAnsi="宋体"/>
                <w:color w:val="auto"/>
                <w:kern w:val="0"/>
                <w:szCs w:val="21"/>
                <w:highlight w:val="none"/>
              </w:rPr>
            </w:pPr>
            <w:r>
              <w:rPr>
                <w:rFonts w:hint="eastAsia" w:ascii="宋体" w:hAnsi="宋体" w:cs="宋体"/>
                <w:color w:val="auto"/>
                <w:kern w:val="0"/>
                <w:szCs w:val="21"/>
                <w:highlight w:val="none"/>
              </w:rPr>
              <w:t>3. 根据《重庆市工程建设领域招标投标信用管理暂行办法》的规定，投标人捏造事实、伪造材料，或者以非法手段获取证明材料进行质疑或者投诉的，将被列入黑名单管理；给他人造成损失的，依法承担</w:t>
            </w:r>
            <w:r>
              <w:rPr>
                <w:rFonts w:ascii="宋体" w:hAnsi="宋体"/>
                <w:color w:val="auto"/>
                <w:kern w:val="0"/>
                <w:szCs w:val="21"/>
                <w:highlight w:val="none"/>
              </w:rPr>
              <w:t>赔偿责任。</w:t>
            </w:r>
          </w:p>
          <w:p>
            <w:pPr>
              <w:keepNext w:val="0"/>
              <w:keepLines w:val="0"/>
              <w:pageBreakBefore w:val="0"/>
              <w:widowControl/>
              <w:kinsoku/>
              <w:wordWrap/>
              <w:overflowPunct/>
              <w:topLinePunct w:val="0"/>
              <w:bidi w:val="0"/>
              <w:spacing w:line="400" w:lineRule="exact"/>
              <w:ind w:firstLine="420" w:firstLineChars="200"/>
              <w:textAlignment w:val="auto"/>
              <w:rPr>
                <w:rFonts w:ascii="宋体" w:hAnsi="宋体"/>
                <w:color w:val="auto"/>
                <w:kern w:val="0"/>
                <w:szCs w:val="21"/>
                <w:highlight w:val="none"/>
              </w:rPr>
            </w:pPr>
            <w:r>
              <w:rPr>
                <w:rFonts w:hint="eastAsia" w:ascii="宋体" w:hAnsi="宋体"/>
                <w:color w:val="auto"/>
                <w:kern w:val="0"/>
                <w:szCs w:val="21"/>
                <w:highlight w:val="none"/>
              </w:rPr>
              <w:t>4</w:t>
            </w:r>
            <w:r>
              <w:rPr>
                <w:rFonts w:ascii="宋体" w:hAnsi="宋体"/>
                <w:color w:val="auto"/>
                <w:kern w:val="0"/>
                <w:szCs w:val="21"/>
                <w:highlight w:val="none"/>
              </w:rPr>
              <w:t xml:space="preserve">. </w:t>
            </w:r>
            <w:r>
              <w:rPr>
                <w:rFonts w:hint="eastAsia" w:ascii="宋体" w:hAnsi="宋体"/>
                <w:color w:val="auto"/>
                <w:kern w:val="0"/>
                <w:szCs w:val="21"/>
                <w:highlight w:val="none"/>
              </w:rPr>
              <w:t>异议受理单位：</w:t>
            </w:r>
            <w:r>
              <w:rPr>
                <w:rFonts w:hint="eastAsia" w:asciiTheme="minorEastAsia" w:hAnsiTheme="minorEastAsia" w:eastAsiaTheme="minorEastAsia" w:cstheme="minorEastAsia"/>
                <w:color w:val="auto"/>
                <w:kern w:val="0"/>
                <w:szCs w:val="21"/>
                <w:highlight w:val="none"/>
                <w:u w:val="single"/>
                <w:lang w:val="en-US" w:eastAsia="zh-CN"/>
              </w:rPr>
              <w:t xml:space="preserve">        </w:t>
            </w:r>
          </w:p>
          <w:p>
            <w:pPr>
              <w:keepNext w:val="0"/>
              <w:keepLines w:val="0"/>
              <w:pageBreakBefore w:val="0"/>
              <w:widowControl/>
              <w:kinsoku/>
              <w:wordWrap/>
              <w:overflowPunct/>
              <w:topLinePunct w:val="0"/>
              <w:bidi w:val="0"/>
              <w:spacing w:line="400" w:lineRule="exact"/>
              <w:ind w:firstLine="420" w:firstLineChars="200"/>
              <w:textAlignment w:val="auto"/>
              <w:rPr>
                <w:rFonts w:ascii="宋体" w:hAnsi="宋体"/>
                <w:color w:val="auto"/>
                <w:kern w:val="0"/>
                <w:szCs w:val="21"/>
                <w:highlight w:val="none"/>
              </w:rPr>
            </w:pPr>
            <w:r>
              <w:rPr>
                <w:rFonts w:hint="eastAsia" w:ascii="宋体" w:hAnsi="宋体"/>
                <w:color w:val="auto"/>
                <w:kern w:val="0"/>
                <w:szCs w:val="21"/>
                <w:highlight w:val="none"/>
              </w:rPr>
              <w:t>联系电话：</w:t>
            </w:r>
            <w:r>
              <w:rPr>
                <w:rFonts w:hint="eastAsia" w:asciiTheme="minorEastAsia" w:hAnsiTheme="minorEastAsia" w:eastAsiaTheme="minorEastAsia" w:cstheme="minorEastAsia"/>
                <w:color w:val="auto"/>
                <w:kern w:val="0"/>
                <w:szCs w:val="21"/>
                <w:highlight w:val="none"/>
                <w:u w:val="single"/>
                <w:lang w:val="en-US" w:eastAsia="zh-CN"/>
              </w:rPr>
              <w:t xml:space="preserve">        </w:t>
            </w:r>
          </w:p>
          <w:p>
            <w:pPr>
              <w:keepNext w:val="0"/>
              <w:keepLines w:val="0"/>
              <w:pageBreakBefore w:val="0"/>
              <w:widowControl/>
              <w:kinsoku/>
              <w:wordWrap/>
              <w:overflowPunct/>
              <w:topLinePunct w:val="0"/>
              <w:bidi w:val="0"/>
              <w:spacing w:line="400" w:lineRule="exact"/>
              <w:ind w:firstLine="420" w:firstLineChars="200"/>
              <w:textAlignment w:val="auto"/>
              <w:rPr>
                <w:rFonts w:ascii="宋体" w:hAnsi="宋体"/>
                <w:color w:val="auto"/>
                <w:kern w:val="0"/>
                <w:szCs w:val="21"/>
                <w:highlight w:val="none"/>
              </w:rPr>
            </w:pPr>
            <w:r>
              <w:rPr>
                <w:rFonts w:hint="eastAsia" w:ascii="宋体" w:hAnsi="宋体"/>
                <w:color w:val="auto"/>
                <w:kern w:val="0"/>
                <w:szCs w:val="21"/>
                <w:highlight w:val="none"/>
              </w:rPr>
              <w:t>投诉受理部门：</w:t>
            </w:r>
            <w:r>
              <w:rPr>
                <w:rFonts w:hint="eastAsia" w:asciiTheme="minorEastAsia" w:hAnsiTheme="minorEastAsia" w:eastAsiaTheme="minorEastAsia" w:cstheme="minorEastAsia"/>
                <w:color w:val="auto"/>
                <w:kern w:val="0"/>
                <w:szCs w:val="21"/>
                <w:highlight w:val="none"/>
                <w:u w:val="single"/>
                <w:lang w:val="en-US" w:eastAsia="zh-CN"/>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color w:val="auto"/>
                <w:kern w:val="0"/>
                <w:szCs w:val="21"/>
                <w:highlight w:val="none"/>
              </w:rPr>
            </w:pPr>
            <w:r>
              <w:rPr>
                <w:rFonts w:hint="eastAsia" w:ascii="宋体" w:hAnsi="宋体"/>
                <w:color w:val="auto"/>
                <w:kern w:val="0"/>
                <w:szCs w:val="21"/>
                <w:highlight w:val="none"/>
              </w:rPr>
              <w:t>联系电话：</w:t>
            </w:r>
            <w:r>
              <w:rPr>
                <w:rFonts w:hint="eastAsia" w:asciiTheme="minorEastAsia" w:hAnsiTheme="minorEastAsia" w:eastAsiaTheme="minorEastAsia" w:cstheme="minorEastAsia"/>
                <w:color w:val="auto"/>
                <w:kern w:val="0"/>
                <w:szCs w:val="21"/>
                <w:highlight w:val="none"/>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10.</w:t>
            </w:r>
            <w:r>
              <w:rPr>
                <w:rFonts w:hint="eastAsia" w:ascii="宋体" w:hAnsi="宋体" w:cs="宋体"/>
                <w:color w:val="auto"/>
                <w:kern w:val="0"/>
                <w:szCs w:val="21"/>
                <w:highlight w:val="none"/>
                <w:lang w:val="en-US" w:eastAsia="zh-CN"/>
              </w:rPr>
              <w:t>3</w:t>
            </w:r>
          </w:p>
        </w:tc>
        <w:tc>
          <w:tcPr>
            <w:tcW w:w="161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工程量清单</w:t>
            </w: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编制说明</w:t>
            </w:r>
          </w:p>
        </w:tc>
        <w:tc>
          <w:tcPr>
            <w:tcW w:w="6519" w:type="dxa"/>
            <w:vAlign w:val="center"/>
          </w:tcPr>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cs="宋体"/>
                <w:color w:val="auto"/>
                <w:kern w:val="0"/>
                <w:szCs w:val="21"/>
                <w:highlight w:val="none"/>
              </w:rPr>
            </w:pPr>
            <w:r>
              <w:rPr>
                <w:rFonts w:hint="eastAsia" w:ascii="宋体" w:hAnsi="宋体" w:cs="宋体"/>
                <w:i/>
                <w:color w:val="auto"/>
                <w:kern w:val="0"/>
                <w:szCs w:val="21"/>
                <w:highlight w:val="none"/>
              </w:rPr>
              <w:t>[提示：由招标人根据项目实际情况，自行编制。若内容过多，可将此项内容放置在招标文件第五章工程量清单中，工程量清单编制说明中不得有违背相关法律法规及规范性文件规定的内容，若有涉及否决投标的规定必须集中在后文“否决投标情况一览表”中，否则以“否决投标情况一览表”为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10.</w:t>
            </w:r>
            <w:r>
              <w:rPr>
                <w:rFonts w:hint="eastAsia" w:ascii="宋体" w:hAnsi="宋体" w:cs="宋体"/>
                <w:color w:val="auto"/>
                <w:kern w:val="0"/>
                <w:szCs w:val="21"/>
                <w:highlight w:val="none"/>
                <w:lang w:val="en-US" w:eastAsia="zh-CN"/>
              </w:rPr>
              <w:t>4</w:t>
            </w:r>
          </w:p>
        </w:tc>
        <w:tc>
          <w:tcPr>
            <w:tcW w:w="161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建筑领域实施农民工工资专用账户相关要求</w:t>
            </w:r>
          </w:p>
        </w:tc>
        <w:tc>
          <w:tcPr>
            <w:tcW w:w="6519" w:type="dxa"/>
            <w:vAlign w:val="center"/>
          </w:tcPr>
          <w:p>
            <w:pPr>
              <w:keepNext w:val="0"/>
              <w:keepLines w:val="0"/>
              <w:pageBreakBefore w:val="0"/>
              <w:widowControl/>
              <w:kinsoku/>
              <w:wordWrap/>
              <w:overflowPunct/>
              <w:topLinePunct w:val="0"/>
              <w:bidi w:val="0"/>
              <w:spacing w:line="400" w:lineRule="exact"/>
              <w:ind w:firstLine="420" w:firstLineChars="200"/>
              <w:textAlignment w:val="auto"/>
              <w:rPr>
                <w:rFonts w:ascii="宋体" w:hAnsi="宋体"/>
                <w:color w:val="auto"/>
                <w:kern w:val="0"/>
                <w:szCs w:val="21"/>
                <w:highlight w:val="none"/>
              </w:rPr>
            </w:pPr>
            <w:r>
              <w:rPr>
                <w:rFonts w:hint="eastAsia" w:ascii="宋体" w:hAnsi="宋体"/>
                <w:color w:val="auto"/>
                <w:kern w:val="0"/>
                <w:szCs w:val="21"/>
                <w:highlight w:val="none"/>
              </w:rPr>
              <w:t>本项目在</w:t>
            </w:r>
            <w:r>
              <w:rPr>
                <w:rFonts w:ascii="宋体" w:hAnsi="宋体"/>
                <w:color w:val="auto"/>
                <w:kern w:val="0"/>
                <w:szCs w:val="21"/>
                <w:highlight w:val="none"/>
              </w:rPr>
              <w:t>实施过程中</w:t>
            </w:r>
            <w:r>
              <w:rPr>
                <w:rFonts w:hint="eastAsia" w:ascii="宋体" w:hAnsi="宋体"/>
                <w:color w:val="auto"/>
                <w:kern w:val="0"/>
                <w:szCs w:val="21"/>
                <w:highlight w:val="none"/>
              </w:rPr>
              <w:t>，中标人</w:t>
            </w:r>
            <w:r>
              <w:rPr>
                <w:rFonts w:ascii="宋体" w:hAnsi="宋体"/>
                <w:color w:val="auto"/>
                <w:kern w:val="0"/>
                <w:szCs w:val="21"/>
                <w:highlight w:val="none"/>
              </w:rPr>
              <w:t>必须执行</w:t>
            </w:r>
            <w:r>
              <w:rPr>
                <w:rFonts w:hint="eastAsia" w:ascii="宋体" w:hAnsi="宋体"/>
                <w:color w:val="auto"/>
                <w:kern w:val="0"/>
                <w:szCs w:val="21"/>
                <w:highlight w:val="none"/>
                <w:u w:val="single"/>
              </w:rPr>
              <w:t>《保障农民工工资支付条例》（中华人民共和国国务院令第724号）</w:t>
            </w:r>
            <w:r>
              <w:rPr>
                <w:rFonts w:hint="eastAsia" w:ascii="宋体" w:hAnsi="宋体"/>
                <w:kern w:val="0"/>
                <w:szCs w:val="21"/>
                <w:highlight w:val="none"/>
                <w:u w:val="single"/>
                <w:lang w:val="en-US" w:eastAsia="zh-CN"/>
              </w:rPr>
              <w:t>及国家</w:t>
            </w:r>
            <w:r>
              <w:rPr>
                <w:rFonts w:ascii="宋体" w:hAnsi="宋体"/>
                <w:szCs w:val="21"/>
                <w:highlight w:val="none"/>
                <w:u w:val="single"/>
              </w:rPr>
              <w:t>和重庆市现行有关</w:t>
            </w:r>
            <w:r>
              <w:rPr>
                <w:rFonts w:ascii="宋体" w:hAnsi="宋体"/>
                <w:kern w:val="0"/>
                <w:szCs w:val="21"/>
                <w:highlight w:val="none"/>
              </w:rPr>
              <w:t>农民工工资</w:t>
            </w:r>
            <w:r>
              <w:rPr>
                <w:rFonts w:hint="eastAsia" w:ascii="宋体" w:hAnsi="宋体"/>
                <w:kern w:val="0"/>
                <w:szCs w:val="21"/>
                <w:highlight w:val="none"/>
                <w:lang w:val="en-US" w:eastAsia="zh-CN"/>
              </w:rPr>
              <w:t>支付规定</w:t>
            </w:r>
            <w:r>
              <w:rPr>
                <w:rFonts w:hint="eastAsia" w:ascii="宋体" w:hAnsi="宋体"/>
                <w:kern w:val="0"/>
                <w:szCs w:val="21"/>
                <w:highlight w:val="none"/>
              </w:rPr>
              <w:t>，明确农民工工资保证金、实名制、专用账户、银行代发等保障农民工工资支付内容以及违约责任</w:t>
            </w:r>
            <w:r>
              <w:rPr>
                <w:rFonts w:hint="eastAsia" w:ascii="宋体" w:hAnsi="宋体"/>
                <w:kern w:val="0"/>
                <w:szCs w:val="21"/>
              </w:rPr>
              <w:t>，填报相应的网络管理系统</w:t>
            </w:r>
            <w:r>
              <w:rPr>
                <w:rFonts w:hint="eastAsia" w:ascii="宋体" w:hAnsi="宋体"/>
                <w:color w:val="auto"/>
                <w:kern w:val="0"/>
                <w:szCs w:val="21"/>
                <w:highlight w:val="none"/>
              </w:rPr>
              <w:t>。</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cs="宋体"/>
                <w:i/>
                <w:color w:val="auto"/>
                <w:kern w:val="0"/>
                <w:szCs w:val="21"/>
                <w:highlight w:val="none"/>
              </w:rPr>
            </w:pPr>
            <w:r>
              <w:rPr>
                <w:rFonts w:hint="eastAsia" w:ascii="宋体" w:hAnsi="宋体"/>
                <w:color w:val="auto"/>
                <w:kern w:val="0"/>
                <w:szCs w:val="21"/>
                <w:highlight w:val="none"/>
              </w:rPr>
              <w:t>投标人中标后，在与发包人签订的合同中，必须明确在重庆市的农民工工资专用账户信息、人工费（工资款）支付比例；在项目开工后，为农民工办理平安卡和工资卡，委托银行通过农民工工资专用账户直接将农民工工资发放至工资卡，并按照有关规定在“工资专户管理网络系统”中填报相关信息</w:t>
            </w:r>
            <w:r>
              <w:rPr>
                <w:rFonts w:ascii="宋体" w:hAnsi="宋体"/>
                <w:color w:val="auto"/>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10.</w:t>
            </w:r>
            <w:r>
              <w:rPr>
                <w:rFonts w:hint="eastAsia" w:ascii="宋体" w:hAnsi="宋体" w:cs="宋体"/>
                <w:color w:val="auto"/>
                <w:kern w:val="0"/>
                <w:szCs w:val="21"/>
                <w:highlight w:val="none"/>
                <w:lang w:val="en-US" w:eastAsia="zh-CN"/>
              </w:rPr>
              <w:t>5</w:t>
            </w:r>
          </w:p>
        </w:tc>
        <w:tc>
          <w:tcPr>
            <w:tcW w:w="161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关于对招标文件及投标争议的解释</w:t>
            </w:r>
          </w:p>
        </w:tc>
        <w:tc>
          <w:tcPr>
            <w:tcW w:w="6519"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color w:val="auto"/>
                <w:kern w:val="0"/>
                <w:szCs w:val="21"/>
                <w:highlight w:val="none"/>
              </w:rPr>
            </w:pPr>
            <w:r>
              <w:rPr>
                <w:rFonts w:hint="eastAsia" w:ascii="宋体" w:hAnsi="宋体"/>
                <w:kern w:val="0"/>
                <w:szCs w:val="21"/>
              </w:rPr>
              <w:t>对资格预审文件或者招标文件中的条款理解有争议的，应当作出不利于招标人的解释；对投标文件理解有争议的，应当作出不利于投标人的解释。但是，违背国家利益、社会公共利益的除外</w:t>
            </w:r>
            <w:r>
              <w:rPr>
                <w:rFonts w:hint="eastAsia" w:ascii="宋体" w:hAnsi="宋体" w:cs="宋体"/>
                <w:color w:val="auto"/>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10.</w:t>
            </w:r>
            <w:r>
              <w:rPr>
                <w:rFonts w:hint="eastAsia" w:ascii="宋体" w:hAnsi="宋体" w:cs="宋体"/>
                <w:color w:val="auto"/>
                <w:kern w:val="0"/>
                <w:szCs w:val="21"/>
                <w:highlight w:val="none"/>
                <w:lang w:val="en-US" w:eastAsia="zh-CN"/>
              </w:rPr>
              <w:t>6</w:t>
            </w:r>
          </w:p>
        </w:tc>
        <w:tc>
          <w:tcPr>
            <w:tcW w:w="161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投标人注意事项</w:t>
            </w:r>
          </w:p>
        </w:tc>
        <w:tc>
          <w:tcPr>
            <w:tcW w:w="6519"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 本次投标采用全流程电子开评标模式，第一次参与投标的单位务必在</w:t>
            </w:r>
            <w:r>
              <w:rPr>
                <w:rFonts w:hint="eastAsia" w:ascii="宋体" w:hAnsi="宋体" w:cs="宋体"/>
                <w:color w:val="auto"/>
                <w:kern w:val="0"/>
                <w:szCs w:val="21"/>
                <w:highlight w:val="none"/>
                <w:u w:val="single"/>
              </w:rPr>
              <w:t>重庆市公共资源交易网</w:t>
            </w:r>
            <w:r>
              <w:rPr>
                <w:rFonts w:hint="eastAsia" w:ascii="宋体" w:hAnsi="宋体" w:cs="宋体"/>
                <w:color w:val="auto"/>
                <w:kern w:val="0"/>
                <w:szCs w:val="21"/>
                <w:highlight w:val="none"/>
              </w:rPr>
              <w:t>完成市场主体信息登记以及 CA 数字证书办理，并且下载新点投标文件制作软件（重庆版）制作投标文件。</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2. 制作投标文件需要使用CA 数字证书加密，并且加盖电子印章，CA 数字证书购买及办理方式请参见</w:t>
            </w:r>
            <w:r>
              <w:rPr>
                <w:rFonts w:hint="eastAsia" w:ascii="宋体" w:hAnsi="宋体" w:cs="宋体"/>
                <w:color w:val="auto"/>
                <w:kern w:val="0"/>
                <w:szCs w:val="21"/>
                <w:highlight w:val="none"/>
                <w:u w:val="single"/>
              </w:rPr>
              <w:t>重庆市公共资源交易网</w:t>
            </w:r>
            <w:r>
              <w:rPr>
                <w:rFonts w:hint="eastAsia" w:ascii="宋体" w:hAnsi="宋体" w:cs="宋体"/>
                <w:color w:val="auto"/>
                <w:kern w:val="0"/>
                <w:szCs w:val="21"/>
                <w:highlight w:val="none"/>
              </w:rPr>
              <w:t>导航栏“主体信息”页面中“市场主体信息登记”“CA数字证书办理”。</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3.投标人应当在投标截止时间前，通过互联网使用CA数字证书登录</w:t>
            </w:r>
            <w:r>
              <w:rPr>
                <w:rFonts w:hint="eastAsia" w:ascii="宋体" w:hAnsi="宋体" w:cs="宋体"/>
                <w:color w:val="auto"/>
                <w:kern w:val="0"/>
                <w:szCs w:val="21"/>
                <w:highlight w:val="none"/>
                <w:u w:val="none"/>
              </w:rPr>
              <w:t>重庆市电子招投标系统</w:t>
            </w:r>
            <w:r>
              <w:rPr>
                <w:rFonts w:hint="eastAsia" w:ascii="宋体" w:hAnsi="宋体" w:cs="宋体"/>
                <w:color w:val="auto"/>
                <w:kern w:val="0"/>
                <w:szCs w:val="21"/>
                <w:highlight w:val="none"/>
              </w:rPr>
              <w:t>，将加密的电子投标文件上传，未按规定加密将无法上传。投标人应充分考虑上传文件时的不可预见因素，逾期未完成上传投标文件的，视为撤回投标文件。</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color w:val="auto"/>
                <w:kern w:val="0"/>
                <w:szCs w:val="21"/>
                <w:highlight w:val="none"/>
              </w:rPr>
            </w:pPr>
            <w:r>
              <w:rPr>
                <w:rFonts w:hint="eastAsia" w:ascii="宋体" w:hAnsi="宋体"/>
                <w:color w:val="auto"/>
                <w:kern w:val="0"/>
                <w:szCs w:val="21"/>
                <w:highlight w:val="none"/>
              </w:rPr>
              <w:t>4.</w:t>
            </w:r>
            <w:r>
              <w:rPr>
                <w:rFonts w:hint="eastAsia" w:asciiTheme="minorEastAsia" w:hAnsiTheme="minorEastAsia" w:eastAsiaTheme="minorEastAsia" w:cstheme="minorEastAsia"/>
                <w:color w:val="auto"/>
                <w:kern w:val="0"/>
                <w:szCs w:val="21"/>
                <w:highlight w:val="none"/>
              </w:rPr>
              <w:t>开标活动由招标人主持，邀请所有投标人参加。投标人未在开标现场提出异议，或者不见面开标系统未收到投标人异议的（采用不见面开标方式时适用），视为投标人默认开标结果。</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olor w:val="auto"/>
                <w:kern w:val="0"/>
                <w:szCs w:val="21"/>
                <w:highlight w:val="none"/>
              </w:rPr>
            </w:pPr>
            <w:r>
              <w:rPr>
                <w:rFonts w:hint="eastAsia" w:asciiTheme="minorEastAsia" w:hAnsiTheme="minorEastAsia" w:eastAsiaTheme="minorEastAsia" w:cstheme="minorEastAsia"/>
                <w:color w:val="auto"/>
                <w:kern w:val="0"/>
                <w:szCs w:val="21"/>
                <w:highlight w:val="none"/>
                <w:lang w:val="en-US" w:eastAsia="zh-CN"/>
              </w:rPr>
              <w:t>5.</w:t>
            </w:r>
            <w:r>
              <w:rPr>
                <w:rFonts w:hint="eastAsia" w:ascii="宋体" w:hAnsi="宋体"/>
                <w:color w:val="auto"/>
                <w:kern w:val="0"/>
                <w:szCs w:val="21"/>
                <w:highlight w:val="none"/>
              </w:rPr>
              <w:t>投标人应按时解密，在评标结束前应在线或在现场关注项目进展情况，确保通讯联系正常</w:t>
            </w:r>
            <w:r>
              <w:rPr>
                <w:rFonts w:hint="eastAsia" w:ascii="宋体" w:hAnsi="宋体"/>
                <w:color w:val="auto"/>
                <w:kern w:val="0"/>
                <w:szCs w:val="21"/>
                <w:highlight w:val="none"/>
                <w:lang w:eastAsia="zh-CN"/>
              </w:rPr>
              <w:t>。</w:t>
            </w:r>
            <w:r>
              <w:rPr>
                <w:rFonts w:hint="eastAsia" w:ascii="宋体" w:hAnsi="宋体"/>
                <w:color w:val="auto"/>
                <w:kern w:val="0"/>
                <w:szCs w:val="21"/>
                <w:highlight w:val="none"/>
              </w:rPr>
              <w:t>如评标委员会要求投标人澄清的，投标人应确保及时回复，否则视为拒绝按评标委员会要求澄清、说明或补正。</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kern w:val="0"/>
                <w:szCs w:val="21"/>
                <w:lang w:val="en-US" w:eastAsia="zh-CN"/>
              </w:rPr>
            </w:pPr>
            <w:r>
              <w:rPr>
                <w:rFonts w:hint="eastAsia" w:ascii="宋体" w:hAnsi="宋体"/>
                <w:kern w:val="0"/>
                <w:szCs w:val="21"/>
                <w:lang w:val="en-US" w:eastAsia="zh-CN"/>
              </w:rPr>
              <w:t>6.电子投标文件编制要求</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ascii="宋体" w:hAnsi="宋体"/>
                <w:szCs w:val="21"/>
              </w:rPr>
            </w:pPr>
            <w:r>
              <w:rPr>
                <w:rFonts w:hint="eastAsia" w:ascii="宋体" w:hAnsi="宋体"/>
                <w:szCs w:val="21"/>
              </w:rPr>
              <w:t>（1）电子投标文件由投标人使用专用的“新点投标文件制作软件（重庆版）”制作生成。</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ascii="宋体" w:hAnsi="宋体"/>
                <w:szCs w:val="21"/>
              </w:rPr>
            </w:pPr>
            <w:r>
              <w:rPr>
                <w:rFonts w:hint="eastAsia" w:ascii="宋体" w:hAnsi="宋体"/>
                <w:szCs w:val="21"/>
              </w:rPr>
              <w:t>（2）投标人在编制电子投标文件时应当建立分级目录，并按照标签提示导入相关内容。</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ascii="宋体" w:hAnsi="宋体"/>
                <w:szCs w:val="21"/>
              </w:rPr>
            </w:pPr>
            <w:r>
              <w:rPr>
                <w:rFonts w:hint="eastAsia" w:ascii="宋体" w:hAnsi="宋体"/>
                <w:szCs w:val="21"/>
              </w:rPr>
              <w:t>（3）</w:t>
            </w:r>
            <w:r>
              <w:rPr>
                <w:rFonts w:hint="eastAsia" w:ascii="宋体" w:hAnsi="宋体" w:cs="宋体"/>
                <w:color w:val="auto"/>
                <w:szCs w:val="21"/>
                <w:highlight w:val="none"/>
              </w:rPr>
              <w:t>第九章 投标文件格式要求法定代表人</w:t>
            </w:r>
            <w:r>
              <w:rPr>
                <w:rFonts w:hint="eastAsia" w:ascii="宋体" w:hAnsi="宋体" w:cs="宋体"/>
                <w:color w:val="auto"/>
                <w:szCs w:val="21"/>
                <w:highlight w:val="none"/>
                <w:lang w:eastAsia="zh-CN"/>
              </w:rPr>
              <w:t>（</w:t>
            </w:r>
            <w:r>
              <w:rPr>
                <w:rFonts w:hint="eastAsia" w:ascii="宋体" w:hAnsi="宋体" w:cs="宋体"/>
                <w:color w:val="auto"/>
                <w:szCs w:val="21"/>
                <w:highlight w:val="none"/>
              </w:rPr>
              <w:t>或其委托代理人</w:t>
            </w:r>
            <w:r>
              <w:rPr>
                <w:rFonts w:hint="eastAsia" w:ascii="宋体" w:hAnsi="宋体" w:cs="宋体"/>
                <w:color w:val="auto"/>
                <w:szCs w:val="21"/>
                <w:highlight w:val="none"/>
                <w:lang w:eastAsia="zh-CN"/>
              </w:rPr>
              <w:t>）签名</w:t>
            </w:r>
            <w:r>
              <w:rPr>
                <w:rFonts w:hint="eastAsia" w:ascii="宋体" w:hAnsi="宋体" w:cs="宋体"/>
                <w:color w:val="auto"/>
                <w:szCs w:val="21"/>
                <w:highlight w:val="none"/>
              </w:rPr>
              <w:t>（或盖章）的须齐全，</w:t>
            </w:r>
            <w:r>
              <w:rPr>
                <w:rFonts w:hint="eastAsia" w:asciiTheme="minorEastAsia" w:hAnsiTheme="minorEastAsia" w:eastAsiaTheme="minorEastAsia" w:cstheme="minorEastAsia"/>
                <w:color w:val="auto"/>
                <w:szCs w:val="21"/>
                <w:highlight w:val="none"/>
                <w:lang w:val="en-US" w:eastAsia="zh-CN"/>
              </w:rPr>
              <w:t>要求签名的，</w:t>
            </w:r>
            <w:r>
              <w:rPr>
                <w:rFonts w:hint="eastAsia" w:asciiTheme="minorEastAsia" w:hAnsiTheme="minorEastAsia" w:eastAsiaTheme="minorEastAsia" w:cstheme="minorEastAsia"/>
                <w:color w:val="auto"/>
                <w:szCs w:val="21"/>
                <w:highlight w:val="none"/>
              </w:rPr>
              <w:t>签名采用手写签名</w:t>
            </w:r>
            <w:r>
              <w:rPr>
                <w:rFonts w:hint="eastAsia" w:asciiTheme="minorEastAsia" w:hAnsiTheme="minorEastAsia" w:eastAsiaTheme="minorEastAsia" w:cstheme="minorEastAsia"/>
                <w:color w:val="auto"/>
                <w:szCs w:val="21"/>
                <w:highlight w:val="none"/>
                <w:lang w:val="en-US" w:eastAsia="zh-CN"/>
              </w:rPr>
              <w:t>或签章</w:t>
            </w:r>
            <w:r>
              <w:rPr>
                <w:rFonts w:hint="eastAsia" w:asciiTheme="minorEastAsia" w:hAnsiTheme="minorEastAsia" w:eastAsiaTheme="minorEastAsia" w:cstheme="minorEastAsia"/>
                <w:color w:val="auto"/>
                <w:szCs w:val="21"/>
                <w:highlight w:val="none"/>
              </w:rPr>
              <w:t>或加盖CA数字证书均可</w:t>
            </w:r>
            <w:r>
              <w:rPr>
                <w:rFonts w:hint="eastAsia" w:asciiTheme="minorEastAsia" w:hAnsiTheme="minorEastAsia" w:eastAsiaTheme="minorEastAsia" w:cstheme="minorEastAsia"/>
                <w:color w:val="auto"/>
                <w:szCs w:val="21"/>
                <w:highlight w:val="none"/>
                <w:lang w:eastAsia="zh-CN"/>
              </w:rPr>
              <w:t>，</w:t>
            </w:r>
            <w:r>
              <w:rPr>
                <w:rFonts w:hint="eastAsia" w:ascii="宋体" w:hAnsi="宋体" w:cs="宋体"/>
                <w:color w:val="auto"/>
                <w:szCs w:val="21"/>
                <w:highlight w:val="none"/>
              </w:rPr>
              <w:t>要求加盖单位法人章的，应使用 CA 数字证书加盖投标人的单位电子印章</w:t>
            </w:r>
            <w:r>
              <w:rPr>
                <w:rFonts w:hint="eastAsia" w:ascii="宋体" w:hAnsi="宋体"/>
                <w:szCs w:val="21"/>
              </w:rPr>
              <w:t>。</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ascii="宋体" w:hAnsi="宋体"/>
                <w:szCs w:val="21"/>
              </w:rPr>
            </w:pPr>
            <w:r>
              <w:rPr>
                <w:rFonts w:hint="eastAsia" w:ascii="宋体" w:hAnsi="宋体"/>
                <w:szCs w:val="21"/>
              </w:rPr>
              <w:t>（4）电子投标文件制作完成后，将生成一份加密的电子投标文件（后缀名为. CQTF）和一份不加密的电子投标文件（后缀名为. nCQTF）。</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ascii="宋体" w:hAnsi="宋体"/>
                <w:szCs w:val="21"/>
              </w:rPr>
            </w:pPr>
            <w:r>
              <w:rPr>
                <w:rFonts w:hint="eastAsia" w:ascii="宋体" w:hAnsi="宋体"/>
                <w:szCs w:val="21"/>
              </w:rPr>
              <w:t>（5）投标人</w:t>
            </w:r>
            <w:r>
              <w:rPr>
                <w:rFonts w:hint="eastAsia" w:ascii="宋体" w:hAnsi="宋体" w:cs="宋体"/>
                <w:szCs w:val="21"/>
              </w:rPr>
              <w:t>如需递交不加密电子投标文件的，应</w:t>
            </w:r>
            <w:r>
              <w:rPr>
                <w:rFonts w:hint="eastAsia" w:ascii="宋体" w:hAnsi="宋体"/>
                <w:szCs w:val="21"/>
              </w:rPr>
              <w:t>将不加密的电子投标文件复制到一张光盘中</w:t>
            </w:r>
            <w:r>
              <w:rPr>
                <w:rFonts w:hint="eastAsia" w:ascii="宋体" w:hAnsi="宋体" w:cs="宋体"/>
                <w:szCs w:val="21"/>
              </w:rPr>
              <w:t>（光盘备份）</w:t>
            </w:r>
            <w:r>
              <w:rPr>
                <w:rFonts w:hint="eastAsia" w:ascii="宋体" w:hAnsi="宋体"/>
                <w:szCs w:val="21"/>
              </w:rPr>
              <w:t>，光盘表面粘贴标签贴加盖单位法人章，并将招标项目名称、投标人名称等信息填写在标签贴上。</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color w:val="auto"/>
                <w:highlight w:val="none"/>
              </w:rPr>
            </w:pPr>
            <w:r>
              <w:rPr>
                <w:rFonts w:hint="eastAsia" w:ascii="宋体" w:hAnsi="宋体"/>
                <w:szCs w:val="21"/>
              </w:rPr>
              <w:t>（6）电子投标文件制作的具体方法详见“新点投标文件制作软件（重庆版）”中的帮助文档。</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10.</w:t>
            </w:r>
            <w:r>
              <w:rPr>
                <w:rFonts w:hint="eastAsia" w:ascii="宋体" w:hAnsi="宋体" w:cs="宋体"/>
                <w:color w:val="auto"/>
                <w:kern w:val="0"/>
                <w:szCs w:val="21"/>
                <w:highlight w:val="none"/>
                <w:lang w:val="en-US" w:eastAsia="zh-CN"/>
              </w:rPr>
              <w:t>7</w:t>
            </w:r>
          </w:p>
        </w:tc>
        <w:tc>
          <w:tcPr>
            <w:tcW w:w="1615" w:type="dxa"/>
            <w:vAlign w:val="center"/>
          </w:tcPr>
          <w:p>
            <w:pPr>
              <w:keepNext w:val="0"/>
              <w:keepLines w:val="0"/>
              <w:pageBreakBefore w:val="0"/>
              <w:kinsoku/>
              <w:wordWrap/>
              <w:overflowPunct/>
              <w:topLinePunct w:val="0"/>
              <w:bidi w:val="0"/>
              <w:snapToGrid w:val="0"/>
              <w:spacing w:line="400" w:lineRule="exact"/>
              <w:jc w:val="center"/>
              <w:textAlignment w:val="auto"/>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rPr>
              <w:t>重新招标</w:t>
            </w:r>
            <w:r>
              <w:rPr>
                <w:rFonts w:hint="eastAsia" w:ascii="宋体" w:hAnsi="宋体" w:cs="宋体"/>
                <w:color w:val="auto"/>
                <w:kern w:val="0"/>
                <w:szCs w:val="21"/>
                <w:highlight w:val="none"/>
                <w:lang w:val="en-US" w:eastAsia="zh-CN"/>
              </w:rPr>
              <w:t>的情形</w:t>
            </w:r>
          </w:p>
        </w:tc>
        <w:tc>
          <w:tcPr>
            <w:tcW w:w="6519"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有下列情形之一的，招标人将重新招标：</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（1）投标截止时间止，投标人少于 3 个的；</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（2）经评标委员会评审后否决所有投标的；</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3）经评标委员会评审后部分投标被否决，导致有效投标人不足三个的，评标委员会应当否决所有投标。但是有效投标人的经济、技术等指标仍然具有市场竞争力，能够满足招标文件要求的，评标委员会可以继续评标并确定中标候选人；</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（4）法律法规规定的其他情形。</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注：本款只适用于首次招标。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10.</w:t>
            </w:r>
            <w:r>
              <w:rPr>
                <w:rFonts w:hint="eastAsia" w:ascii="宋体" w:hAnsi="宋体" w:cs="宋体"/>
                <w:color w:val="auto"/>
                <w:kern w:val="0"/>
                <w:szCs w:val="21"/>
                <w:highlight w:val="none"/>
                <w:lang w:val="en-US" w:eastAsia="zh-CN"/>
              </w:rPr>
              <w:t>8</w:t>
            </w:r>
          </w:p>
        </w:tc>
        <w:tc>
          <w:tcPr>
            <w:tcW w:w="161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szCs w:val="21"/>
                <w:highlight w:val="none"/>
              </w:rPr>
            </w:pPr>
            <w:bookmarkStart w:id="179" w:name="_Toc509218709"/>
            <w:bookmarkStart w:id="180" w:name="_Toc536628250"/>
            <w:bookmarkStart w:id="181" w:name="_Toc16930431"/>
            <w:bookmarkStart w:id="182" w:name="_Toc13210670"/>
            <w:bookmarkStart w:id="183" w:name="_Toc430530434"/>
            <w:r>
              <w:rPr>
                <w:rFonts w:hint="eastAsia" w:ascii="宋体" w:hAnsi="宋体" w:cs="宋体"/>
                <w:color w:val="auto"/>
                <w:kern w:val="0"/>
                <w:szCs w:val="21"/>
                <w:highlight w:val="none"/>
                <w:lang w:val="en-US" w:eastAsia="zh-CN"/>
              </w:rPr>
              <w:t>重新</w:t>
            </w:r>
            <w:r>
              <w:rPr>
                <w:rFonts w:hint="eastAsia" w:ascii="宋体" w:hAnsi="宋体" w:cs="宋体"/>
                <w:color w:val="auto"/>
                <w:kern w:val="0"/>
                <w:szCs w:val="21"/>
                <w:highlight w:val="none"/>
              </w:rPr>
              <w:t>招标</w:t>
            </w:r>
            <w:bookmarkEnd w:id="179"/>
            <w:bookmarkEnd w:id="180"/>
            <w:bookmarkEnd w:id="181"/>
            <w:bookmarkEnd w:id="182"/>
            <w:bookmarkEnd w:id="183"/>
            <w:r>
              <w:rPr>
                <w:rFonts w:hint="eastAsia" w:ascii="宋体" w:hAnsi="宋体" w:cs="宋体"/>
                <w:color w:val="auto"/>
                <w:kern w:val="0"/>
                <w:szCs w:val="21"/>
                <w:highlight w:val="none"/>
              </w:rPr>
              <w:t>和不再招标</w:t>
            </w:r>
          </w:p>
        </w:tc>
        <w:tc>
          <w:tcPr>
            <w:tcW w:w="6519"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手续的依法必须进行招标的项目，应当报原项目投资主管部门审批、核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default" w:ascii="宋体" w:hAnsi="宋体" w:eastAsia="宋体" w:cs="宋体"/>
                <w:color w:val="auto"/>
                <w:kern w:val="0"/>
                <w:szCs w:val="21"/>
                <w:highlight w:val="none"/>
                <w:lang w:val="en-US" w:eastAsia="zh-CN"/>
              </w:rPr>
            </w:pPr>
            <w:r>
              <w:rPr>
                <w:rFonts w:hint="eastAsia" w:ascii="宋体" w:hAnsi="宋体"/>
                <w:kern w:val="0"/>
                <w:szCs w:val="21"/>
                <w:lang w:val="en-US" w:eastAsia="zh-CN"/>
              </w:rPr>
              <w:t>□</w:t>
            </w:r>
            <w:r>
              <w:rPr>
                <w:rFonts w:hint="eastAsia" w:ascii="宋体" w:hAnsi="宋体" w:cs="宋体"/>
                <w:color w:val="auto"/>
                <w:kern w:val="0"/>
                <w:szCs w:val="21"/>
                <w:highlight w:val="none"/>
                <w:lang w:val="en-US" w:eastAsia="zh-CN"/>
              </w:rPr>
              <w:t>10.9</w:t>
            </w:r>
          </w:p>
        </w:tc>
        <w:tc>
          <w:tcPr>
            <w:tcW w:w="1615" w:type="dxa"/>
            <w:vAlign w:val="center"/>
          </w:tcPr>
          <w:p>
            <w:pPr>
              <w:keepNext w:val="0"/>
              <w:keepLines w:val="0"/>
              <w:pageBreakBefore w:val="0"/>
              <w:kinsoku/>
              <w:wordWrap/>
              <w:overflowPunct/>
              <w:topLinePunct w:val="0"/>
              <w:bidi w:val="0"/>
              <w:snapToGrid w:val="0"/>
              <w:spacing w:line="400" w:lineRule="exact"/>
              <w:jc w:val="center"/>
              <w:textAlignment w:val="auto"/>
              <w:rPr>
                <w:rFonts w:hint="default"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不平衡报价</w:t>
            </w:r>
          </w:p>
        </w:tc>
        <w:tc>
          <w:tcPr>
            <w:tcW w:w="6519"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napToGrid w:val="0"/>
                <w:color w:val="auto"/>
                <w:kern w:val="0"/>
                <w:szCs w:val="21"/>
                <w:highlight w:val="none"/>
              </w:rPr>
            </w:pPr>
            <w:r>
              <w:rPr>
                <w:rFonts w:hint="default" w:ascii="宋体" w:hAnsi="宋体"/>
                <w:kern w:val="0"/>
                <w:szCs w:val="21"/>
                <w:u w:val="single"/>
              </w:rPr>
              <w:t>关于不平衡报价的约定，详见第四章 专用合同条款第</w:t>
            </w:r>
            <w:r>
              <w:rPr>
                <w:rFonts w:hint="eastAsia" w:ascii="宋体" w:hAnsi="宋体"/>
                <w:kern w:val="0"/>
                <w:szCs w:val="21"/>
                <w:u w:val="single"/>
                <w:lang w:val="en-US" w:eastAsia="zh-CN"/>
              </w:rPr>
              <w:t>25.3</w:t>
            </w:r>
            <w:r>
              <w:rPr>
                <w:rFonts w:hint="default" w:ascii="宋体" w:hAnsi="宋体"/>
                <w:kern w:val="0"/>
                <w:szCs w:val="21"/>
                <w:u w:val="single"/>
              </w:rPr>
              <w:t>款</w:t>
            </w:r>
            <w:r>
              <w:rPr>
                <w:rFonts w:hint="default" w:ascii="宋体" w:hAnsi="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default" w:ascii="宋体" w:hAnsi="宋体"/>
                <w:kern w:val="0"/>
                <w:szCs w:val="21"/>
                <w:lang w:val="en-US" w:eastAsia="zh-CN"/>
              </w:rPr>
            </w:pPr>
            <w:r>
              <w:rPr>
                <w:rFonts w:hint="eastAsia" w:ascii="宋体" w:hAnsi="宋体"/>
                <w:kern w:val="0"/>
                <w:szCs w:val="21"/>
                <w:lang w:val="en-US" w:eastAsia="zh-CN"/>
              </w:rPr>
              <w:t>□</w:t>
            </w:r>
            <w:r>
              <w:rPr>
                <w:rFonts w:hint="eastAsia" w:ascii="宋体" w:hAnsi="宋体" w:cs="宋体"/>
                <w:color w:val="auto"/>
                <w:kern w:val="0"/>
                <w:szCs w:val="21"/>
                <w:highlight w:val="none"/>
                <w:lang w:val="en-US" w:eastAsia="zh-CN"/>
              </w:rPr>
              <w:t>10.10</w:t>
            </w:r>
          </w:p>
        </w:tc>
        <w:tc>
          <w:tcPr>
            <w:tcW w:w="161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lang w:val="en-US" w:eastAsia="zh-CN"/>
              </w:rPr>
            </w:pPr>
            <w:r>
              <w:rPr>
                <w:rFonts w:hint="eastAsia" w:ascii="宋体" w:hAnsi="宋体"/>
                <w:kern w:val="0"/>
                <w:szCs w:val="21"/>
                <w:lang w:val="en-US" w:eastAsia="zh-CN"/>
              </w:rPr>
              <w:t>不允许负数报价</w:t>
            </w:r>
          </w:p>
        </w:tc>
        <w:tc>
          <w:tcPr>
            <w:tcW w:w="6519"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default" w:ascii="宋体" w:hAnsi="宋体"/>
                <w:kern w:val="0"/>
                <w:szCs w:val="21"/>
                <w:u w:val="single"/>
              </w:rPr>
            </w:pPr>
            <w:r>
              <w:rPr>
                <w:rFonts w:hint="default" w:ascii="宋体" w:hAnsi="宋体"/>
                <w:kern w:val="0"/>
                <w:szCs w:val="21"/>
                <w:u w:val="single"/>
              </w:rPr>
              <w:t>投标人的</w:t>
            </w:r>
            <w:r>
              <w:rPr>
                <w:rFonts w:hint="eastAsia" w:ascii="宋体" w:hAnsi="宋体"/>
                <w:kern w:val="0"/>
                <w:szCs w:val="21"/>
                <w:u w:val="single"/>
                <w:lang w:val="en-US" w:eastAsia="zh-CN"/>
              </w:rPr>
              <w:t>各项</w:t>
            </w:r>
            <w:r>
              <w:rPr>
                <w:rFonts w:hint="default" w:ascii="宋体" w:hAnsi="宋体"/>
                <w:kern w:val="0"/>
                <w:szCs w:val="21"/>
                <w:u w:val="single"/>
              </w:rPr>
              <w:t>报价不得</w:t>
            </w:r>
            <w:r>
              <w:rPr>
                <w:rFonts w:hint="eastAsia" w:ascii="宋体" w:hAnsi="宋体"/>
                <w:kern w:val="0"/>
                <w:szCs w:val="21"/>
                <w:u w:val="single"/>
                <w:lang w:val="en-US" w:eastAsia="zh-CN"/>
              </w:rPr>
              <w:t>为负数</w:t>
            </w:r>
            <w:r>
              <w:rPr>
                <w:rFonts w:hint="default" w:ascii="宋体" w:hAnsi="宋体"/>
                <w:kern w:val="0"/>
                <w:szCs w:val="21"/>
                <w:u w:val="single"/>
              </w:rPr>
              <w:t>。招标人在发出中标通知书前将对中标人</w:t>
            </w:r>
            <w:r>
              <w:rPr>
                <w:rFonts w:hint="eastAsia" w:ascii="宋体" w:hAnsi="宋体"/>
                <w:kern w:val="0"/>
                <w:szCs w:val="21"/>
                <w:u w:val="single"/>
                <w:lang w:val="en-US" w:eastAsia="zh-CN"/>
              </w:rPr>
              <w:t>的各项报价</w:t>
            </w:r>
            <w:r>
              <w:rPr>
                <w:rFonts w:hint="default" w:ascii="宋体" w:hAnsi="宋体"/>
                <w:kern w:val="0"/>
                <w:szCs w:val="21"/>
                <w:u w:val="single"/>
              </w:rPr>
              <w:t>进行复核，若发现中标人</w:t>
            </w:r>
            <w:r>
              <w:rPr>
                <w:rFonts w:hint="eastAsia" w:ascii="宋体" w:hAnsi="宋体"/>
                <w:kern w:val="0"/>
                <w:szCs w:val="21"/>
                <w:u w:val="single"/>
                <w:lang w:val="en-US" w:eastAsia="zh-CN"/>
              </w:rPr>
              <w:t>各项报价</w:t>
            </w:r>
            <w:r>
              <w:rPr>
                <w:rFonts w:hint="default" w:ascii="宋体" w:hAnsi="宋体"/>
                <w:kern w:val="0"/>
                <w:szCs w:val="21"/>
                <w:u w:val="single"/>
              </w:rPr>
              <w:t>中存在</w:t>
            </w:r>
            <w:r>
              <w:rPr>
                <w:rFonts w:hint="eastAsia" w:ascii="宋体" w:hAnsi="宋体"/>
                <w:kern w:val="0"/>
                <w:szCs w:val="21"/>
                <w:u w:val="single"/>
                <w:lang w:val="en-US" w:eastAsia="zh-CN"/>
              </w:rPr>
              <w:t>负数报价</w:t>
            </w:r>
            <w:r>
              <w:rPr>
                <w:rFonts w:hint="default" w:ascii="宋体" w:hAnsi="宋体"/>
                <w:kern w:val="0"/>
                <w:szCs w:val="21"/>
                <w:u w:val="single"/>
              </w:rPr>
              <w:t>的情形，招标人按相关规定取消其中标资格，其投标保证金</w:t>
            </w:r>
            <w:r>
              <w:rPr>
                <w:rFonts w:hint="eastAsia" w:asciiTheme="minorEastAsia" w:hAnsiTheme="minorEastAsia" w:eastAsiaTheme="minorEastAsia" w:cstheme="minorEastAsia"/>
                <w:color w:val="auto"/>
                <w:highlight w:val="none"/>
                <w:u w:val="single"/>
              </w:rPr>
              <w:t>以现金形式交纳的</w:t>
            </w:r>
            <w:r>
              <w:rPr>
                <w:rFonts w:hint="default" w:ascii="宋体" w:hAnsi="宋体"/>
                <w:kern w:val="0"/>
                <w:szCs w:val="21"/>
                <w:u w:val="single"/>
              </w:rPr>
              <w:t>不予退还</w:t>
            </w: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highlight w:val="none"/>
                <w:u w:val="single"/>
              </w:rPr>
              <w:t>以保函形式递交的由保函开立人支付保函担保的与投标保证金等额的款项</w:t>
            </w:r>
            <w:r>
              <w:rPr>
                <w:rFonts w:hint="default" w:ascii="宋体" w:hAnsi="宋体"/>
                <w:kern w:val="0"/>
                <w:szCs w:val="21"/>
                <w:u w:val="single"/>
              </w:rPr>
              <w:t>，中标人承担因此造成的相关责任并赔偿相应损失。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rPr>
              <w:t>10.</w:t>
            </w:r>
            <w:r>
              <w:rPr>
                <w:rFonts w:hint="eastAsia" w:ascii="宋体" w:hAnsi="宋体" w:cs="宋体"/>
                <w:color w:val="auto"/>
                <w:kern w:val="0"/>
                <w:szCs w:val="21"/>
                <w:highlight w:val="none"/>
                <w:lang w:val="en-US" w:eastAsia="zh-CN"/>
              </w:rPr>
              <w:t>11</w:t>
            </w:r>
          </w:p>
        </w:tc>
        <w:tc>
          <w:tcPr>
            <w:tcW w:w="161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其他</w:t>
            </w:r>
          </w:p>
        </w:tc>
        <w:tc>
          <w:tcPr>
            <w:tcW w:w="6519"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textAlignment w:val="auto"/>
              <w:rPr>
                <w:rFonts w:hint="eastAsia" w:ascii="宋体" w:hAnsi="宋体" w:cs="宋体"/>
                <w:color w:val="auto"/>
                <w:kern w:val="0"/>
                <w:szCs w:val="21"/>
                <w:highlight w:val="none"/>
              </w:rPr>
            </w:pPr>
            <w:r>
              <w:rPr>
                <w:rFonts w:hint="eastAsia" w:ascii="宋体" w:hAnsi="宋体" w:cs="宋体"/>
                <w:i/>
                <w:color w:val="auto"/>
                <w:kern w:val="0"/>
                <w:szCs w:val="21"/>
                <w:highlight w:val="none"/>
              </w:rPr>
              <w:t>[提示：招标人认为需要增加的，且与本表前述条款不重复的，不涉及资格和否决投标的内容]</w:t>
            </w:r>
          </w:p>
        </w:tc>
      </w:tr>
    </w:tbl>
    <w:p>
      <w:pPr>
        <w:spacing w:line="360" w:lineRule="auto"/>
        <w:jc w:val="left"/>
        <w:rPr>
          <w:rFonts w:hint="eastAsia" w:ascii="宋体" w:hAnsi="宋体" w:eastAsia="宋体" w:cs="宋体"/>
          <w:color w:val="auto"/>
          <w:szCs w:val="21"/>
          <w:highlight w:val="none"/>
        </w:rPr>
      </w:pPr>
      <w:bookmarkStart w:id="184" w:name="_Toc287607746"/>
      <w:bookmarkStart w:id="185" w:name="_Toc200513126"/>
      <w:bookmarkStart w:id="186" w:name="_Toc430530435"/>
      <w:bookmarkStart w:id="187" w:name="_Toc277082552"/>
      <w:bookmarkStart w:id="188" w:name="_Toc287620685"/>
      <w:bookmarkStart w:id="189" w:name="_Toc224103317"/>
      <w:r>
        <w:rPr>
          <w:rFonts w:hint="eastAsia" w:ascii="宋体" w:hAnsi="宋体" w:cs="宋体"/>
          <w:b/>
          <w:bCs/>
          <w:color w:val="auto"/>
          <w:sz w:val="28"/>
          <w:szCs w:val="28"/>
          <w:highlight w:val="none"/>
        </w:rPr>
        <w:t xml:space="preserve"> </w:t>
      </w:r>
      <w:bookmarkEnd w:id="184"/>
      <w:bookmarkEnd w:id="185"/>
      <w:bookmarkEnd w:id="186"/>
      <w:bookmarkEnd w:id="187"/>
      <w:bookmarkEnd w:id="188"/>
      <w:bookmarkEnd w:id="189"/>
      <w:r>
        <w:rPr>
          <w:rFonts w:hint="eastAsia" w:ascii="宋体" w:hAnsi="宋体" w:cs="宋体"/>
          <w:b/>
          <w:color w:val="auto"/>
          <w:szCs w:val="21"/>
          <w:highlight w:val="none"/>
        </w:rPr>
        <w:br w:type="page"/>
      </w:r>
      <w:r>
        <w:rPr>
          <w:rFonts w:hint="eastAsia" w:ascii="宋体" w:hAnsi="宋体" w:eastAsia="宋体" w:cs="宋体"/>
          <w:b/>
          <w:color w:val="auto"/>
          <w:szCs w:val="21"/>
          <w:highlight w:val="none"/>
        </w:rPr>
        <w:t>以下部分为投标人须知正文。</w:t>
      </w:r>
    </w:p>
    <w:p>
      <w:pPr>
        <w:pStyle w:val="4"/>
        <w:spacing w:before="0" w:after="0" w:line="360" w:lineRule="auto"/>
        <w:rPr>
          <w:rFonts w:hint="eastAsia" w:ascii="宋体" w:hAnsi="宋体" w:eastAsia="宋体" w:cs="宋体"/>
          <w:color w:val="auto"/>
          <w:sz w:val="28"/>
          <w:szCs w:val="28"/>
          <w:highlight w:val="none"/>
        </w:rPr>
      </w:pPr>
      <w:bookmarkStart w:id="190" w:name="_Toc13799"/>
      <w:bookmarkStart w:id="191" w:name="_Toc19175"/>
      <w:r>
        <w:rPr>
          <w:rFonts w:hint="eastAsia" w:ascii="宋体" w:hAnsi="宋体" w:eastAsia="宋体" w:cs="宋体"/>
          <w:color w:val="auto"/>
          <w:sz w:val="28"/>
          <w:szCs w:val="28"/>
          <w:highlight w:val="none"/>
        </w:rPr>
        <w:t>1. 总则</w:t>
      </w:r>
      <w:bookmarkEnd w:id="190"/>
      <w:bookmarkEnd w:id="191"/>
    </w:p>
    <w:p>
      <w:pPr>
        <w:pStyle w:val="5"/>
        <w:spacing w:before="0" w:after="0" w:line="360" w:lineRule="auto"/>
        <w:rPr>
          <w:rFonts w:hint="eastAsia" w:ascii="宋体" w:hAnsi="宋体" w:eastAsia="宋体" w:cs="宋体"/>
          <w:color w:val="auto"/>
          <w:sz w:val="21"/>
          <w:szCs w:val="21"/>
          <w:highlight w:val="none"/>
        </w:rPr>
      </w:pPr>
      <w:bookmarkStart w:id="192" w:name="_Toc3119"/>
      <w:bookmarkStart w:id="193" w:name="_Toc16154"/>
      <w:r>
        <w:rPr>
          <w:rFonts w:hint="eastAsia" w:ascii="宋体" w:hAnsi="宋体" w:eastAsia="宋体" w:cs="宋体"/>
          <w:color w:val="auto"/>
          <w:sz w:val="21"/>
          <w:szCs w:val="21"/>
          <w:highlight w:val="none"/>
        </w:rPr>
        <w:t>1.1 项目概况</w:t>
      </w:r>
      <w:bookmarkEnd w:id="192"/>
      <w:bookmarkEnd w:id="193"/>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xml:space="preserve">1.1.1 </w:t>
      </w:r>
      <w:r>
        <w:rPr>
          <w:rFonts w:hint="eastAsia" w:ascii="宋体" w:hAnsi="宋体" w:eastAsia="宋体" w:cs="宋体"/>
          <w:color w:val="auto"/>
          <w:spacing w:val="-1"/>
          <w:sz w:val="21"/>
          <w:szCs w:val="21"/>
          <w:highlight w:val="none"/>
          <w:lang w:eastAsia="zh-CN"/>
        </w:rPr>
        <w:t>根据《中华人民</w:t>
      </w:r>
      <w:r>
        <w:rPr>
          <w:rFonts w:hint="eastAsia" w:ascii="宋体" w:hAnsi="宋体" w:eastAsia="宋体" w:cs="宋体"/>
          <w:color w:val="auto"/>
          <w:sz w:val="21"/>
          <w:szCs w:val="21"/>
          <w:highlight w:val="none"/>
          <w:lang w:eastAsia="zh-CN"/>
        </w:rPr>
        <w:t>共和国招标投标法》《中华人民共和国招标投标法实施条例》《公路工程建设项目招标投标管理办法》等有关法律、法规和规章的规定，本招标项目已具备的招标条件见投标人须知前附表，现对本标段施工进行招标。</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 本招标项目招标人：见投标人须知前附表。</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1.1.3 本</w:t>
      </w:r>
      <w:r>
        <w:rPr>
          <w:rFonts w:hint="eastAsia" w:ascii="宋体" w:hAnsi="宋体" w:eastAsia="宋体" w:cs="宋体"/>
          <w:color w:val="auto"/>
          <w:sz w:val="21"/>
          <w:szCs w:val="21"/>
          <w:highlight w:val="none"/>
          <w:lang w:val="en-US" w:eastAsia="zh-CN"/>
        </w:rPr>
        <w:t>招标项目</w:t>
      </w:r>
      <w:r>
        <w:rPr>
          <w:rFonts w:hint="eastAsia" w:ascii="宋体" w:hAnsi="宋体" w:eastAsia="宋体" w:cs="宋体"/>
          <w:color w:val="auto"/>
          <w:sz w:val="21"/>
          <w:szCs w:val="21"/>
          <w:highlight w:val="none"/>
          <w:lang w:eastAsia="zh-CN"/>
        </w:rPr>
        <w:t>招标代理机构：见投标人须知前附表。</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1.1.4 本招标项目名称：见投标人须知前附表。</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1.1.5 本</w:t>
      </w:r>
      <w:r>
        <w:rPr>
          <w:rFonts w:hint="eastAsia" w:ascii="宋体" w:hAnsi="宋体" w:eastAsia="宋体" w:cs="宋体"/>
          <w:color w:val="auto"/>
          <w:sz w:val="21"/>
          <w:szCs w:val="21"/>
          <w:highlight w:val="none"/>
          <w:lang w:val="en-US" w:eastAsia="zh-CN"/>
        </w:rPr>
        <w:t>招标项目</w:t>
      </w:r>
      <w:r>
        <w:rPr>
          <w:rFonts w:hint="eastAsia" w:ascii="宋体" w:hAnsi="宋体" w:eastAsia="宋体" w:cs="宋体"/>
          <w:color w:val="auto"/>
          <w:sz w:val="21"/>
          <w:szCs w:val="21"/>
          <w:highlight w:val="none"/>
          <w:lang w:eastAsia="zh-CN"/>
        </w:rPr>
        <w:t>建设地点：见投标人须知前附表。</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1.1.6 本</w:t>
      </w:r>
      <w:r>
        <w:rPr>
          <w:rFonts w:hint="eastAsia" w:ascii="宋体" w:hAnsi="宋体" w:eastAsia="宋体" w:cs="宋体"/>
          <w:color w:val="auto"/>
          <w:sz w:val="21"/>
          <w:szCs w:val="21"/>
          <w:highlight w:val="none"/>
          <w:lang w:val="en-US" w:eastAsia="zh-CN"/>
        </w:rPr>
        <w:t>招标</w:t>
      </w:r>
      <w:r>
        <w:rPr>
          <w:rFonts w:hint="eastAsia" w:ascii="宋体" w:hAnsi="宋体" w:eastAsia="宋体" w:cs="宋体"/>
          <w:color w:val="auto"/>
          <w:sz w:val="21"/>
          <w:szCs w:val="21"/>
          <w:highlight w:val="none"/>
          <w:lang w:eastAsia="zh-CN"/>
        </w:rPr>
        <w:t>项目相关单位：见投标人须知前附表。</w:t>
      </w:r>
    </w:p>
    <w:p>
      <w:pPr>
        <w:pStyle w:val="5"/>
        <w:spacing w:before="0" w:after="0" w:line="360" w:lineRule="auto"/>
        <w:rPr>
          <w:rFonts w:hint="eastAsia" w:ascii="宋体" w:hAnsi="宋体" w:eastAsia="宋体" w:cs="宋体"/>
          <w:color w:val="auto"/>
          <w:sz w:val="21"/>
          <w:szCs w:val="21"/>
          <w:highlight w:val="none"/>
        </w:rPr>
      </w:pPr>
      <w:bookmarkStart w:id="194" w:name="_Toc13931"/>
      <w:bookmarkStart w:id="195" w:name="_Toc12398"/>
      <w:r>
        <w:rPr>
          <w:rFonts w:hint="eastAsia" w:ascii="宋体" w:hAnsi="宋体" w:eastAsia="宋体" w:cs="宋体"/>
          <w:color w:val="auto"/>
          <w:sz w:val="21"/>
          <w:szCs w:val="21"/>
          <w:highlight w:val="none"/>
        </w:rPr>
        <w:t>1.2 招标项目的资金来源和落实情况</w:t>
      </w:r>
      <w:bookmarkEnd w:id="194"/>
      <w:bookmarkEnd w:id="195"/>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1.2.1 资金来源及比例：见投标人须知前附表。</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1.2.2 资金落实情况：见投标人须知前附表。</w:t>
      </w:r>
    </w:p>
    <w:p>
      <w:pPr>
        <w:pStyle w:val="5"/>
        <w:spacing w:before="0" w:after="0" w:line="360" w:lineRule="auto"/>
        <w:rPr>
          <w:rFonts w:hint="eastAsia" w:ascii="宋体" w:hAnsi="宋体" w:eastAsia="宋体" w:cs="宋体"/>
          <w:color w:val="auto"/>
          <w:sz w:val="21"/>
          <w:szCs w:val="21"/>
          <w:highlight w:val="none"/>
        </w:rPr>
      </w:pPr>
      <w:bookmarkStart w:id="196" w:name="_Toc23385"/>
      <w:bookmarkStart w:id="197" w:name="_Toc19756"/>
      <w:r>
        <w:rPr>
          <w:rFonts w:hint="eastAsia" w:ascii="宋体" w:hAnsi="宋体" w:eastAsia="宋体" w:cs="宋体"/>
          <w:color w:val="auto"/>
          <w:sz w:val="21"/>
          <w:szCs w:val="21"/>
          <w:highlight w:val="none"/>
        </w:rPr>
        <w:t>1.3 招标范围、计划工期、质量要求和安全目标</w:t>
      </w:r>
      <w:bookmarkEnd w:id="196"/>
      <w:bookmarkEnd w:id="197"/>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1.3.1 招标范围：见投标人须知前附表。</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1.3.2</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计划工期：见投标人须知前附表。</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1.3.3 质量要求：</w:t>
      </w:r>
      <w:r>
        <w:rPr>
          <w:rFonts w:hint="eastAsia" w:ascii="宋体" w:hAnsi="宋体" w:eastAsia="宋体" w:cs="宋体"/>
          <w:color w:val="auto"/>
          <w:sz w:val="21"/>
          <w:szCs w:val="21"/>
          <w:highlight w:val="none"/>
          <w:lang w:eastAsia="zh-CN"/>
        </w:rPr>
        <w:t>见投标人须知前附表。</w:t>
      </w:r>
    </w:p>
    <w:p>
      <w:pPr>
        <w:pStyle w:val="59"/>
        <w:spacing w:before="0" w:after="0" w:line="360" w:lineRule="auto"/>
        <w:ind w:firstLine="420" w:firstLineChars="20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1.3.4 安全目标：</w:t>
      </w:r>
      <w:r>
        <w:rPr>
          <w:rFonts w:hint="eastAsia" w:ascii="宋体" w:hAnsi="宋体" w:eastAsia="宋体" w:cs="宋体"/>
          <w:color w:val="auto"/>
          <w:sz w:val="21"/>
          <w:szCs w:val="21"/>
          <w:highlight w:val="none"/>
          <w:lang w:eastAsia="zh-CN"/>
        </w:rPr>
        <w:t>见投标人须知前附表。</w:t>
      </w:r>
    </w:p>
    <w:p>
      <w:pPr>
        <w:pStyle w:val="5"/>
        <w:spacing w:before="0" w:after="0" w:line="360" w:lineRule="auto"/>
        <w:rPr>
          <w:rFonts w:hint="eastAsia" w:ascii="宋体" w:hAnsi="宋体" w:eastAsia="宋体" w:cs="宋体"/>
          <w:color w:val="auto"/>
          <w:sz w:val="21"/>
          <w:szCs w:val="21"/>
          <w:highlight w:val="none"/>
        </w:rPr>
      </w:pPr>
      <w:bookmarkStart w:id="198" w:name="_Toc11477"/>
      <w:bookmarkStart w:id="199" w:name="_Toc27006"/>
      <w:r>
        <w:rPr>
          <w:rFonts w:hint="eastAsia" w:ascii="宋体" w:hAnsi="宋体" w:eastAsia="宋体" w:cs="宋体"/>
          <w:color w:val="auto"/>
          <w:sz w:val="21"/>
          <w:szCs w:val="21"/>
          <w:highlight w:val="none"/>
        </w:rPr>
        <w:t>1.4 投标人资格要求（适用于已进行资格预审的）</w:t>
      </w:r>
      <w:bookmarkEnd w:id="198"/>
      <w:bookmarkEnd w:id="199"/>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投标人应当是收到招标人发出投标邀请书的单位。</w:t>
      </w:r>
    </w:p>
    <w:p>
      <w:pPr>
        <w:pStyle w:val="5"/>
        <w:spacing w:before="0" w:after="0" w:line="360" w:lineRule="auto"/>
        <w:rPr>
          <w:rFonts w:hint="eastAsia" w:ascii="宋体" w:hAnsi="宋体" w:eastAsia="宋体" w:cs="宋体"/>
          <w:color w:val="auto"/>
          <w:sz w:val="21"/>
          <w:szCs w:val="21"/>
          <w:highlight w:val="none"/>
        </w:rPr>
      </w:pPr>
      <w:bookmarkStart w:id="200" w:name="_Toc20471"/>
      <w:bookmarkStart w:id="201" w:name="_Toc5343"/>
      <w:r>
        <w:rPr>
          <w:rFonts w:hint="eastAsia" w:ascii="宋体" w:hAnsi="宋体" w:eastAsia="宋体" w:cs="宋体"/>
          <w:color w:val="auto"/>
          <w:sz w:val="21"/>
          <w:szCs w:val="21"/>
          <w:highlight w:val="none"/>
        </w:rPr>
        <w:t>1.4 投标人资格要求（适用于未进行资格预审的）</w:t>
      </w:r>
      <w:bookmarkEnd w:id="200"/>
      <w:bookmarkEnd w:id="201"/>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1.4.1 投标人应具备承担本项目施工的资质条件、能力和信誉。</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（1）资质条件、独立法人资格及安全生产条件：见投标人须知前附表；</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（2）财务要求：见投标人须知前附表；</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（3）业绩要求：见投标人须知前附表；</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w:t>
      </w:r>
      <w:r>
        <w:rPr>
          <w:rFonts w:hint="eastAsia" w:ascii="宋体" w:hAnsi="宋体" w:eastAsia="宋体" w:cs="宋体"/>
          <w:color w:val="auto"/>
          <w:sz w:val="21"/>
          <w:szCs w:val="21"/>
          <w:highlight w:val="none"/>
          <w:lang w:eastAsia="zh-CN" w:bidi="ar"/>
        </w:rPr>
        <w:t>投标截止日投标资格情况要求</w:t>
      </w:r>
      <w:r>
        <w:rPr>
          <w:rFonts w:hint="eastAsia" w:ascii="宋体" w:hAnsi="宋体" w:eastAsia="宋体" w:cs="宋体"/>
          <w:color w:val="auto"/>
          <w:sz w:val="21"/>
          <w:szCs w:val="21"/>
          <w:highlight w:val="none"/>
          <w:lang w:eastAsia="zh-CN"/>
        </w:rPr>
        <w:t>：见投标人须知前附表；</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（5）项目经理和项目总工资格：见投标人须知前附表；</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（6）其他管理和技术人员要求：见投标人须知前附表；</w:t>
      </w:r>
    </w:p>
    <w:p>
      <w:pPr>
        <w:pStyle w:val="58"/>
        <w:tabs>
          <w:tab w:val="left" w:pos="1647"/>
        </w:tabs>
        <w:spacing w:line="360" w:lineRule="auto"/>
        <w:ind w:left="0" w:firstLineChars="200"/>
        <w:rPr>
          <w:rFonts w:hint="eastAsia" w:ascii="宋体" w:hAnsi="宋体" w:eastAsia="宋体" w:cs="宋体"/>
          <w:color w:val="auto"/>
          <w:sz w:val="21"/>
          <w:szCs w:val="21"/>
          <w:highlight w:val="none"/>
          <w:lang w:val="ru-RU" w:bidi="ar-SA"/>
        </w:rPr>
      </w:pPr>
      <w:r>
        <w:rPr>
          <w:rFonts w:hint="eastAsia" w:ascii="宋体" w:hAnsi="宋体" w:eastAsia="宋体" w:cs="宋体"/>
          <w:color w:val="auto"/>
          <w:sz w:val="21"/>
          <w:szCs w:val="21"/>
          <w:highlight w:val="none"/>
          <w:lang w:val="ru-RU" w:bidi="ar-SA"/>
        </w:rPr>
        <w:t>（7）主要机械设备和试验检测设备要求：见投标人须知前附表；</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（8）其他要求：见投标人须知前附表。</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1.4.2 投标人须知前附表规定接受联合体投标的，联合体应当符合本</w:t>
      </w:r>
      <w:r>
        <w:rPr>
          <w:rFonts w:hint="eastAsia" w:ascii="宋体" w:hAnsi="宋体" w:eastAsia="宋体" w:cs="宋体"/>
          <w:color w:val="auto"/>
          <w:sz w:val="21"/>
          <w:szCs w:val="21"/>
          <w:highlight w:val="none"/>
          <w:lang w:val="en-US" w:eastAsia="zh-CN"/>
        </w:rPr>
        <w:t>章第</w:t>
      </w:r>
      <w:r>
        <w:rPr>
          <w:rFonts w:hint="eastAsia" w:ascii="宋体" w:hAnsi="宋体" w:eastAsia="宋体" w:cs="宋体"/>
          <w:color w:val="auto"/>
          <w:sz w:val="21"/>
          <w:szCs w:val="21"/>
          <w:highlight w:val="none"/>
          <w:lang w:eastAsia="zh-CN"/>
        </w:rPr>
        <w:t>1.4.1 项和投标人须知前附表的要求外，还应遵守以下规定：</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（1）联合体各方应按招标文件提供的格式签订共同投标协议，明确联合体牵头人和各方权利义务 ，并承诺就中标项目向招标人承担连带责任；</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（2）由同一专业的单位组成的联合体，按照资质等级较低的单位确定资质等级；</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（3）联合体各方不得再以自己名义单独或参加其他联合体在同一标段中投标；</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联合体各方应分别按照本招标文件的要求，填写投标文件中的相应表格，并由联合体牵头人负责对联合体各成员的资料进行统一汇总后一并提交给招标人；联合体牵头人所提交的投标文件应认为已代表了联合体各成员的真实情况；</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（5）尽管委任了联合体牵头人，但联合体各成员在投标、签约与履约合同过程中，仍负有连带的和各自的法律责任。</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 xml:space="preserve">1.4.3 </w:t>
      </w:r>
      <w:r>
        <w:rPr>
          <w:rFonts w:hint="eastAsia" w:ascii="宋体" w:hAnsi="宋体" w:eastAsia="宋体" w:cs="宋体"/>
          <w:color w:val="auto"/>
          <w:sz w:val="21"/>
          <w:szCs w:val="21"/>
          <w:highlight w:val="none"/>
          <w:lang w:eastAsia="zh-CN"/>
        </w:rPr>
        <w:t>投标人（包括联合体各成员）不得与本标段相关单位存在下列关联关系：</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（1）为招标人不具有独立法人资格的附属机构（单位）；</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（2）与招标人存在利害关系且可能影响招标公正性；</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（3）与本标段的其他投标人同为一个单位负责人；</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（4）与本标段的其他投标人存在控股、管理关系；</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（5）为本标段前期准备提供设计或咨询服务的法人或其任何附属机构（单位）；</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（6）为本标段的监理人；</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（7）为本标段的代建人；</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（8）为本标段的招标代理机构；</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9</w:t>
      </w:r>
      <w:r>
        <w:rPr>
          <w:rFonts w:hint="eastAsia" w:ascii="宋体" w:hAnsi="宋体" w:eastAsia="宋体" w:cs="宋体"/>
          <w:color w:val="auto"/>
          <w:sz w:val="21"/>
          <w:szCs w:val="21"/>
          <w:highlight w:val="none"/>
          <w:lang w:eastAsia="zh-CN"/>
        </w:rPr>
        <w:t>）与本标段的监理人或代建人或招标代理机构同为一个法定代表人；</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（10）与本标段的监理人或代建人或招标代理机构存在控股或参股关系；</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11</w:t>
      </w:r>
      <w:r>
        <w:rPr>
          <w:rFonts w:hint="eastAsia" w:ascii="宋体" w:hAnsi="宋体" w:eastAsia="宋体" w:cs="宋体"/>
          <w:color w:val="auto"/>
          <w:sz w:val="21"/>
          <w:szCs w:val="21"/>
          <w:highlight w:val="none"/>
          <w:lang w:eastAsia="zh-CN"/>
        </w:rPr>
        <w:t>）法律法规或投标人须知前附表规定的其他情形。</w:t>
      </w:r>
    </w:p>
    <w:p>
      <w:pPr>
        <w:pStyle w:val="5"/>
        <w:spacing w:before="0" w:after="0" w:line="360" w:lineRule="auto"/>
        <w:rPr>
          <w:rFonts w:hint="eastAsia" w:ascii="宋体" w:hAnsi="宋体" w:eastAsia="宋体" w:cs="宋体"/>
          <w:color w:val="auto"/>
          <w:sz w:val="21"/>
          <w:szCs w:val="21"/>
          <w:highlight w:val="none"/>
        </w:rPr>
      </w:pPr>
      <w:bookmarkStart w:id="202" w:name="_Toc4781"/>
      <w:bookmarkStart w:id="203" w:name="_Toc3506"/>
      <w:r>
        <w:rPr>
          <w:rFonts w:hint="eastAsia" w:ascii="宋体" w:hAnsi="宋体" w:eastAsia="宋体" w:cs="宋体"/>
          <w:color w:val="auto"/>
          <w:sz w:val="21"/>
          <w:szCs w:val="21"/>
          <w:highlight w:val="none"/>
        </w:rPr>
        <w:t>1.5 费用承担</w:t>
      </w:r>
      <w:bookmarkEnd w:id="202"/>
      <w:bookmarkEnd w:id="203"/>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投标人准备和参加投标活动发生的费用自理。</w:t>
      </w:r>
    </w:p>
    <w:p>
      <w:pPr>
        <w:pStyle w:val="5"/>
        <w:spacing w:before="0" w:after="0" w:line="360" w:lineRule="auto"/>
        <w:rPr>
          <w:rFonts w:hint="eastAsia" w:ascii="宋体" w:hAnsi="宋体" w:eastAsia="宋体" w:cs="宋体"/>
          <w:color w:val="auto"/>
          <w:sz w:val="21"/>
          <w:szCs w:val="21"/>
          <w:highlight w:val="none"/>
        </w:rPr>
      </w:pPr>
      <w:bookmarkStart w:id="204" w:name="_Toc11990"/>
      <w:bookmarkStart w:id="205" w:name="_Toc32016"/>
      <w:r>
        <w:rPr>
          <w:rFonts w:hint="eastAsia" w:ascii="宋体" w:hAnsi="宋体" w:eastAsia="宋体" w:cs="宋体"/>
          <w:color w:val="auto"/>
          <w:sz w:val="21"/>
          <w:szCs w:val="21"/>
          <w:highlight w:val="none"/>
        </w:rPr>
        <w:t>1.6 保密</w:t>
      </w:r>
      <w:bookmarkEnd w:id="204"/>
      <w:bookmarkEnd w:id="205"/>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参与招标投标活动的各方应对招标文件和投标文件中的商业和技术等秘密保密，否则应承担相应的法律责任。</w:t>
      </w:r>
    </w:p>
    <w:p>
      <w:pPr>
        <w:pStyle w:val="5"/>
        <w:spacing w:before="0" w:after="0" w:line="360" w:lineRule="auto"/>
        <w:rPr>
          <w:rFonts w:hint="eastAsia" w:ascii="宋体" w:hAnsi="宋体" w:eastAsia="宋体" w:cs="宋体"/>
          <w:color w:val="auto"/>
          <w:sz w:val="21"/>
          <w:szCs w:val="21"/>
          <w:highlight w:val="none"/>
        </w:rPr>
      </w:pPr>
      <w:bookmarkStart w:id="206" w:name="_Toc6508"/>
      <w:bookmarkStart w:id="207" w:name="_Toc7013"/>
      <w:r>
        <w:rPr>
          <w:rFonts w:hint="eastAsia" w:ascii="宋体" w:hAnsi="宋体" w:eastAsia="宋体" w:cs="宋体"/>
          <w:color w:val="auto"/>
          <w:sz w:val="21"/>
          <w:szCs w:val="21"/>
          <w:highlight w:val="none"/>
        </w:rPr>
        <w:t>1.7 语言文字</w:t>
      </w:r>
      <w:bookmarkEnd w:id="206"/>
      <w:bookmarkEnd w:id="207"/>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招标投标文件使用的语言文字为中文。专用术语使用外文的，应附有中文注释。</w:t>
      </w:r>
    </w:p>
    <w:p>
      <w:pPr>
        <w:pStyle w:val="5"/>
        <w:spacing w:before="0" w:after="0" w:line="360" w:lineRule="auto"/>
        <w:rPr>
          <w:rFonts w:hint="eastAsia" w:ascii="宋体" w:hAnsi="宋体" w:eastAsia="宋体" w:cs="宋体"/>
          <w:color w:val="auto"/>
          <w:sz w:val="21"/>
          <w:szCs w:val="21"/>
          <w:highlight w:val="none"/>
        </w:rPr>
      </w:pPr>
      <w:bookmarkStart w:id="208" w:name="_Toc6310"/>
      <w:bookmarkStart w:id="209" w:name="_Toc19785"/>
      <w:r>
        <w:rPr>
          <w:rFonts w:hint="eastAsia" w:ascii="宋体" w:hAnsi="宋体" w:eastAsia="宋体" w:cs="宋体"/>
          <w:color w:val="auto"/>
          <w:sz w:val="21"/>
          <w:szCs w:val="21"/>
          <w:highlight w:val="none"/>
        </w:rPr>
        <w:t>1.8 计量单位</w:t>
      </w:r>
      <w:bookmarkEnd w:id="208"/>
      <w:bookmarkEnd w:id="209"/>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所有计量均采用中华人民共和国法定计量单位。</w:t>
      </w:r>
    </w:p>
    <w:p>
      <w:pPr>
        <w:pStyle w:val="5"/>
        <w:spacing w:before="0" w:after="0" w:line="360" w:lineRule="auto"/>
        <w:rPr>
          <w:rFonts w:hint="eastAsia" w:ascii="宋体" w:hAnsi="宋体" w:eastAsia="宋体" w:cs="宋体"/>
          <w:color w:val="auto"/>
          <w:sz w:val="21"/>
          <w:szCs w:val="21"/>
          <w:highlight w:val="none"/>
        </w:rPr>
      </w:pPr>
      <w:bookmarkStart w:id="210" w:name="_Toc23139"/>
      <w:bookmarkStart w:id="211" w:name="_Toc10611"/>
      <w:r>
        <w:rPr>
          <w:rFonts w:hint="eastAsia" w:ascii="宋体" w:hAnsi="宋体" w:eastAsia="宋体" w:cs="宋体"/>
          <w:color w:val="auto"/>
          <w:sz w:val="21"/>
          <w:szCs w:val="21"/>
          <w:highlight w:val="none"/>
        </w:rPr>
        <w:t>1.9 踏勘现场</w:t>
      </w:r>
      <w:bookmarkEnd w:id="210"/>
      <w:bookmarkEnd w:id="211"/>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1.9.1投标人须知前附表规定组织踏勘现场的，招标人按投标人须知前附表规定的时间、地点组织投标人踏勘项目现场。</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1.9.2投标人踏勘现场发生的费用自理。</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1.9.3除招标人的原因外，投标人自行负责在踏勘现场中所发生的人员伤亡和财产损失。</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1.9.4招标人提供的本合同工程的水文、地质、气象和料场分布、取土场、弃土场位置等参考资料，并不构成合同文件的组成部分，投标人应对自己就上述资料的解释、推论和应用负责，招标人不对投标人据此作出的判断和决策承担任何责任。</w:t>
      </w:r>
    </w:p>
    <w:p>
      <w:pPr>
        <w:pStyle w:val="5"/>
        <w:spacing w:before="0" w:after="0" w:line="360" w:lineRule="auto"/>
        <w:rPr>
          <w:rFonts w:hint="eastAsia" w:ascii="宋体" w:hAnsi="宋体" w:eastAsia="宋体" w:cs="宋体"/>
          <w:color w:val="auto"/>
          <w:sz w:val="21"/>
          <w:szCs w:val="21"/>
          <w:highlight w:val="none"/>
        </w:rPr>
      </w:pPr>
      <w:bookmarkStart w:id="212" w:name="_Toc11893"/>
      <w:bookmarkStart w:id="213" w:name="_Toc10569"/>
      <w:r>
        <w:rPr>
          <w:rFonts w:hint="eastAsia" w:ascii="宋体" w:hAnsi="宋体" w:eastAsia="宋体" w:cs="宋体"/>
          <w:color w:val="auto"/>
          <w:sz w:val="21"/>
          <w:szCs w:val="21"/>
          <w:highlight w:val="none"/>
        </w:rPr>
        <w:t>1.10 投标预备会</w:t>
      </w:r>
      <w:bookmarkEnd w:id="212"/>
      <w:bookmarkEnd w:id="213"/>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1.10.1 投标人须知前附表规定召开投标预备会的，招标人按投标人须知前附表规定的时间和地点召开投标预备会，澄清投标人提出的问题。</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1.10.2 投标人应在投标人须知前附表规定的时间前，以书面形式将提出的问题送达招标人，以便招标人在会议期间澄清。</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1.10.3 投标预备会后，招标人在投标人须知前附表规定的时间内，将对投标人所提问题的澄清，以投标人须知前附表规定的形式通知所有投标人。该澄清内容为招标文件的组成部分。</w:t>
      </w:r>
    </w:p>
    <w:p>
      <w:pPr>
        <w:pStyle w:val="5"/>
        <w:spacing w:before="0" w:after="0" w:line="360" w:lineRule="auto"/>
        <w:rPr>
          <w:rFonts w:hint="eastAsia" w:ascii="宋体" w:hAnsi="宋体" w:eastAsia="宋体" w:cs="宋体"/>
          <w:color w:val="auto"/>
          <w:sz w:val="21"/>
          <w:szCs w:val="21"/>
          <w:highlight w:val="none"/>
        </w:rPr>
      </w:pPr>
      <w:bookmarkStart w:id="214" w:name="_Toc21773"/>
      <w:bookmarkStart w:id="215" w:name="_Toc14849"/>
      <w:r>
        <w:rPr>
          <w:rFonts w:hint="eastAsia" w:ascii="宋体" w:hAnsi="宋体" w:eastAsia="宋体" w:cs="宋体"/>
          <w:color w:val="auto"/>
          <w:sz w:val="21"/>
          <w:szCs w:val="21"/>
          <w:highlight w:val="none"/>
        </w:rPr>
        <w:t>1.11 分包</w:t>
      </w:r>
      <w:bookmarkEnd w:id="214"/>
      <w:bookmarkEnd w:id="215"/>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1.11.1 投标人拟在中标后将中标项目的部分非主体、非关键性工作进行分包的，应符合以下规定：</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（1）分包内容要求：允许分包的工程范围仅限于非关键性工程或适合专业化队伍施工的专项工程。招标人允许分包或不允许分包的专项工程（如有）应在投标人须知前附表中载明。</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（2）接受分包的第三人资格要求：分包人的资格能力应与其分包工程的标准和规模相适应，且具备投标人须知前附表中规定的资格条件。</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（3）其他要求：投标人如有分包计划，应按第九章“投标文件格式”的要求填写“拟分包项目情况表”，明确拟分包的工程及规模，且投标人中标后的分包应满足合同条款第 4.3 款的相关要求。</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1.11.2 中标人不得向他人转让中标项目，接受分包的人不得再次分包。中标人应就分包项目向招标人负责，接受分包的人就分包项目承担连带责任。</w:t>
      </w:r>
    </w:p>
    <w:p>
      <w:pPr>
        <w:pStyle w:val="5"/>
        <w:spacing w:before="0" w:after="0" w:line="360" w:lineRule="auto"/>
        <w:rPr>
          <w:rFonts w:hint="eastAsia" w:ascii="宋体" w:hAnsi="宋体" w:eastAsia="宋体" w:cs="宋体"/>
          <w:color w:val="auto"/>
          <w:sz w:val="21"/>
          <w:szCs w:val="21"/>
          <w:highlight w:val="none"/>
        </w:rPr>
      </w:pPr>
      <w:bookmarkStart w:id="216" w:name="_Toc31243"/>
      <w:bookmarkStart w:id="217" w:name="_Toc8799"/>
      <w:r>
        <w:rPr>
          <w:rFonts w:hint="eastAsia" w:ascii="宋体" w:hAnsi="宋体" w:eastAsia="宋体" w:cs="宋体"/>
          <w:color w:val="auto"/>
          <w:sz w:val="21"/>
          <w:szCs w:val="21"/>
          <w:highlight w:val="none"/>
        </w:rPr>
        <w:t>1.12 响应和偏差</w:t>
      </w:r>
      <w:bookmarkEnd w:id="216"/>
      <w:bookmarkEnd w:id="217"/>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1.12.1 投标文件偏离招标文件某些要求，视为投标文件存在偏差。偏差包括重大偏差和细微偏差。</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1.12.2 投标文件应对招标文件的实质性要求和条件作出满足性或更有利于招标人的响应，否则，视为投标文件存在重大偏差，投标人的投标将被否决。</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投标文件存在第三章“评标办法”中所列任一否决投标情形的，均属于存在重大偏差。</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1.12.3 投标文件中的下列偏差为细微偏差：</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在按照第三章“评标办法”的规定对投标价进行算术性错误修正及其他错误修正后，最终投标报价未超过最高投标限价（如有）的情况下，出现第三章“评标办法”规定的算术性错误和投标报价的其他错误；</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1.12.4 评标委员会对投标文件中的细微偏差按如下规定处理：</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对于本章第 1.12.3 项所述的细微偏差，按照第三章“评标办法”的规定予以修正并要求投标人进行澄清；</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1.12.5 投标人应根据招标文件的要求提供施工组织设计等内容以对招标文件作出响应。</w:t>
      </w:r>
    </w:p>
    <w:p>
      <w:pPr>
        <w:pStyle w:val="4"/>
        <w:spacing w:before="0" w:after="0" w:line="360" w:lineRule="auto"/>
        <w:rPr>
          <w:rFonts w:hint="eastAsia" w:ascii="宋体" w:hAnsi="宋体" w:eastAsia="宋体" w:cs="宋体"/>
          <w:color w:val="auto"/>
          <w:sz w:val="28"/>
          <w:szCs w:val="28"/>
          <w:highlight w:val="none"/>
        </w:rPr>
      </w:pPr>
      <w:bookmarkStart w:id="218" w:name="_Toc30759"/>
      <w:bookmarkStart w:id="219" w:name="_Toc32051"/>
      <w:r>
        <w:rPr>
          <w:rFonts w:hint="eastAsia" w:ascii="宋体" w:hAnsi="宋体" w:eastAsia="宋体" w:cs="宋体"/>
          <w:color w:val="auto"/>
          <w:sz w:val="28"/>
          <w:szCs w:val="28"/>
          <w:highlight w:val="none"/>
        </w:rPr>
        <w:t>2. 招标文件</w:t>
      </w:r>
      <w:bookmarkEnd w:id="218"/>
      <w:bookmarkEnd w:id="219"/>
    </w:p>
    <w:p>
      <w:pPr>
        <w:pStyle w:val="5"/>
        <w:spacing w:before="0" w:after="0" w:line="360" w:lineRule="auto"/>
        <w:rPr>
          <w:rFonts w:hint="eastAsia" w:ascii="宋体" w:hAnsi="宋体" w:eastAsia="宋体" w:cs="宋体"/>
          <w:color w:val="auto"/>
          <w:sz w:val="21"/>
          <w:szCs w:val="21"/>
          <w:highlight w:val="none"/>
        </w:rPr>
      </w:pPr>
      <w:bookmarkStart w:id="220" w:name="_Toc28377"/>
      <w:bookmarkStart w:id="221" w:name="_Toc10243"/>
      <w:r>
        <w:rPr>
          <w:rFonts w:hint="eastAsia" w:ascii="宋体" w:hAnsi="宋体" w:eastAsia="宋体" w:cs="宋体"/>
          <w:color w:val="auto"/>
          <w:sz w:val="21"/>
          <w:szCs w:val="21"/>
          <w:highlight w:val="none"/>
        </w:rPr>
        <w:t>2.1 招标文件的组成</w:t>
      </w:r>
      <w:bookmarkEnd w:id="220"/>
      <w:bookmarkEnd w:id="221"/>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本招标文件包括：</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（1）招标公告（或投标邀请书）；</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（2）投标人须知；</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（3）评标办法；</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（4）合同条款及格式；</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（5）工程量清单；</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（6）图纸；</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（7）技术规范；</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（8）工程量清单计量规则；</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（9）投标文件格式；</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（10）投标人须知前附表规定的其他资料。</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根据本章第1.10 款、第2.2 款和第2.3 款对招标文件所作的澄清、修改，构成招标文件的组成部分。</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当招标文件、招标文件的澄清或修改等在同一内容的表述上不一致时，以最后发出的书面文件为准。当对招标文件的理解有争议的，应当作出不利于招标人的解释，但违背国家利益、社会公共利益的除外。</w:t>
      </w:r>
    </w:p>
    <w:p>
      <w:pPr>
        <w:pStyle w:val="5"/>
        <w:spacing w:before="0" w:after="0" w:line="360" w:lineRule="auto"/>
        <w:rPr>
          <w:rFonts w:hint="eastAsia" w:ascii="宋体" w:hAnsi="宋体" w:eastAsia="宋体" w:cs="宋体"/>
          <w:color w:val="auto"/>
          <w:sz w:val="21"/>
          <w:szCs w:val="21"/>
          <w:highlight w:val="none"/>
        </w:rPr>
      </w:pPr>
      <w:bookmarkStart w:id="222" w:name="_Toc29841"/>
      <w:bookmarkStart w:id="223" w:name="_Toc10924"/>
      <w:r>
        <w:rPr>
          <w:rFonts w:hint="eastAsia" w:ascii="宋体" w:hAnsi="宋体" w:eastAsia="宋体" w:cs="宋体"/>
          <w:color w:val="auto"/>
          <w:sz w:val="21"/>
          <w:szCs w:val="21"/>
          <w:highlight w:val="none"/>
        </w:rPr>
        <w:t>2.2 招标文件的澄清</w:t>
      </w:r>
      <w:bookmarkEnd w:id="222"/>
      <w:bookmarkEnd w:id="223"/>
    </w:p>
    <w:p>
      <w:pPr>
        <w:pStyle w:val="59"/>
        <w:spacing w:before="0" w:after="0" w:line="360" w:lineRule="auto"/>
        <w:ind w:firstLine="420" w:firstLineChars="200"/>
        <w:jc w:val="left"/>
        <w:rPr>
          <w:rFonts w:hint="eastAsia" w:ascii="宋体" w:hAnsi="宋体" w:eastAsia="宋体" w:cs="宋体"/>
          <w:snapToGrid w:val="0"/>
          <w:color w:val="auto"/>
          <w:sz w:val="21"/>
          <w:szCs w:val="21"/>
          <w:highlight w:val="none"/>
          <w:lang w:eastAsia="zh-CN"/>
        </w:rPr>
      </w:pPr>
      <w:r>
        <w:rPr>
          <w:rFonts w:hint="eastAsia" w:ascii="宋体" w:hAnsi="宋体" w:eastAsia="宋体" w:cs="宋体"/>
          <w:snapToGrid w:val="0"/>
          <w:color w:val="auto"/>
          <w:sz w:val="21"/>
          <w:szCs w:val="21"/>
          <w:highlight w:val="none"/>
          <w:lang w:eastAsia="zh-CN"/>
        </w:rPr>
        <w:t>2.2.1 投标人应仔细阅读和检查招标文件的全部内容。如发现缺页或附件不全，应及时向招标人提出，以便补齐。如有疑问，应在投标人须知前附表规定的时间前</w:t>
      </w:r>
      <w:r>
        <w:rPr>
          <w:rFonts w:hint="eastAsia" w:ascii="宋体" w:hAnsi="宋体" w:eastAsia="宋体" w:cs="宋体"/>
          <w:color w:val="auto"/>
          <w:sz w:val="21"/>
          <w:szCs w:val="21"/>
          <w:highlight w:val="none"/>
          <w:lang w:eastAsia="zh-CN"/>
        </w:rPr>
        <w:t>在相应法定网站提问</w:t>
      </w:r>
      <w:r>
        <w:rPr>
          <w:rFonts w:hint="eastAsia" w:ascii="宋体" w:hAnsi="宋体" w:eastAsia="宋体" w:cs="宋体"/>
          <w:snapToGrid w:val="0"/>
          <w:color w:val="auto"/>
          <w:sz w:val="21"/>
          <w:szCs w:val="21"/>
          <w:highlight w:val="none"/>
          <w:lang w:eastAsia="zh-CN"/>
        </w:rPr>
        <w:t>，要求招标人对招标文件予以澄清。</w:t>
      </w:r>
    </w:p>
    <w:p>
      <w:pPr>
        <w:pStyle w:val="59"/>
        <w:spacing w:before="0" w:after="0" w:line="360" w:lineRule="auto"/>
        <w:ind w:firstLine="420" w:firstLineChars="200"/>
        <w:jc w:val="left"/>
        <w:rPr>
          <w:rFonts w:hint="eastAsia" w:ascii="宋体" w:hAnsi="宋体" w:eastAsia="宋体" w:cs="宋体"/>
          <w:snapToGrid w:val="0"/>
          <w:color w:val="auto"/>
          <w:sz w:val="21"/>
          <w:szCs w:val="21"/>
          <w:highlight w:val="none"/>
          <w:lang w:eastAsia="zh-CN"/>
        </w:rPr>
      </w:pPr>
      <w:r>
        <w:rPr>
          <w:rFonts w:hint="eastAsia" w:ascii="宋体" w:hAnsi="宋体" w:eastAsia="宋体" w:cs="宋体"/>
          <w:snapToGrid w:val="0"/>
          <w:color w:val="auto"/>
          <w:sz w:val="21"/>
          <w:szCs w:val="21"/>
          <w:highlight w:val="none"/>
          <w:lang w:eastAsia="zh-CN"/>
        </w:rPr>
        <w:t>2.2.2 招标文件的澄清将在投标人须知前附表规定的投标截止时间15天前</w:t>
      </w:r>
      <w:r>
        <w:rPr>
          <w:rFonts w:hint="eastAsia" w:ascii="宋体" w:hAnsi="宋体" w:eastAsia="宋体" w:cs="宋体"/>
          <w:color w:val="auto"/>
          <w:sz w:val="21"/>
          <w:szCs w:val="21"/>
          <w:highlight w:val="none"/>
          <w:lang w:eastAsia="zh-CN"/>
        </w:rPr>
        <w:t>在相应法定网站发布，</w:t>
      </w:r>
      <w:r>
        <w:rPr>
          <w:rFonts w:hint="eastAsia" w:ascii="宋体" w:hAnsi="宋体" w:eastAsia="宋体" w:cs="宋体"/>
          <w:snapToGrid w:val="0"/>
          <w:color w:val="auto"/>
          <w:sz w:val="21"/>
          <w:szCs w:val="21"/>
          <w:highlight w:val="none"/>
          <w:lang w:eastAsia="zh-CN"/>
        </w:rPr>
        <w:t>但不指明澄清问题的来源。如果澄清发出的时间距投标截止时间不足15天，相应延长投标截止时间。</w:t>
      </w:r>
    </w:p>
    <w:p>
      <w:pPr>
        <w:pStyle w:val="59"/>
        <w:spacing w:before="0" w:after="0" w:line="360" w:lineRule="auto"/>
        <w:ind w:firstLine="420" w:firstLineChars="200"/>
        <w:jc w:val="left"/>
        <w:rPr>
          <w:rFonts w:hint="eastAsia" w:ascii="宋体" w:hAnsi="宋体" w:eastAsia="宋体" w:cs="宋体"/>
          <w:snapToGrid w:val="0"/>
          <w:color w:val="auto"/>
          <w:sz w:val="21"/>
          <w:szCs w:val="21"/>
          <w:highlight w:val="none"/>
          <w:lang w:eastAsia="zh-CN"/>
        </w:rPr>
      </w:pPr>
      <w:r>
        <w:rPr>
          <w:rFonts w:hint="eastAsia" w:ascii="宋体" w:hAnsi="宋体" w:eastAsia="宋体" w:cs="宋体"/>
          <w:snapToGrid w:val="0"/>
          <w:color w:val="auto"/>
          <w:sz w:val="21"/>
          <w:szCs w:val="21"/>
          <w:highlight w:val="none"/>
          <w:lang w:eastAsia="zh-CN"/>
        </w:rPr>
        <w:t xml:space="preserve">2.2.3 </w:t>
      </w:r>
      <w:r>
        <w:rPr>
          <w:rFonts w:hint="eastAsia" w:ascii="宋体" w:hAnsi="宋体" w:eastAsia="宋体" w:cs="宋体"/>
          <w:color w:val="auto"/>
          <w:sz w:val="21"/>
          <w:szCs w:val="21"/>
          <w:highlight w:val="none"/>
          <w:lang w:eastAsia="zh-CN"/>
        </w:rPr>
        <w:t>招标人对招标文件的</w:t>
      </w:r>
      <w:r>
        <w:rPr>
          <w:rFonts w:hint="eastAsia" w:ascii="宋体" w:hAnsi="宋体" w:eastAsia="宋体" w:cs="宋体"/>
          <w:snapToGrid w:val="0"/>
          <w:color w:val="auto"/>
          <w:sz w:val="21"/>
          <w:szCs w:val="21"/>
          <w:highlight w:val="none"/>
          <w:lang w:eastAsia="zh-CN"/>
        </w:rPr>
        <w:t>修改内容可能影响投标文件编制的，须在投标截止时间15日前发布，发布时间至投标截止时间不足15日的，须相应延后投标截止时间。</w:t>
      </w:r>
    </w:p>
    <w:p>
      <w:pPr>
        <w:pStyle w:val="59"/>
        <w:spacing w:before="0" w:after="0" w:line="360" w:lineRule="auto"/>
        <w:ind w:firstLine="420" w:firstLineChars="200"/>
        <w:jc w:val="left"/>
        <w:rPr>
          <w:rFonts w:hint="eastAsia" w:ascii="宋体" w:hAnsi="宋体" w:eastAsia="宋体" w:cs="宋体"/>
          <w:snapToGrid w:val="0"/>
          <w:color w:val="auto"/>
          <w:sz w:val="21"/>
          <w:szCs w:val="21"/>
          <w:highlight w:val="none"/>
          <w:lang w:eastAsia="zh-CN"/>
        </w:rPr>
      </w:pPr>
      <w:r>
        <w:rPr>
          <w:rFonts w:hint="eastAsia" w:ascii="宋体" w:hAnsi="宋体" w:eastAsia="宋体" w:cs="宋体"/>
          <w:snapToGrid w:val="0"/>
          <w:color w:val="auto"/>
          <w:position w:val="-2"/>
          <w:sz w:val="21"/>
          <w:szCs w:val="21"/>
          <w:highlight w:val="none"/>
          <w:lang w:eastAsia="zh-CN"/>
        </w:rPr>
        <w:t>2.2.4 投标人对招标文件和澄清修改仍有异议的，可于投标截止时间10日前，</w:t>
      </w:r>
      <w:r>
        <w:rPr>
          <w:rFonts w:hint="eastAsia" w:ascii="宋体" w:hAnsi="宋体" w:eastAsia="宋体" w:cs="宋体"/>
          <w:snapToGrid w:val="0"/>
          <w:color w:val="auto"/>
          <w:kern w:val="0"/>
          <w:position w:val="-2"/>
          <w:sz w:val="21"/>
          <w:szCs w:val="21"/>
          <w:highlight w:val="none"/>
          <w:lang w:eastAsia="zh-CN"/>
        </w:rPr>
        <w:t>以书面形式</w:t>
      </w:r>
      <w:r>
        <w:rPr>
          <w:rFonts w:hint="eastAsia" w:ascii="宋体" w:hAnsi="宋体" w:eastAsia="宋体" w:cs="宋体"/>
          <w:snapToGrid w:val="0"/>
          <w:color w:val="auto"/>
          <w:kern w:val="0"/>
          <w:position w:val="-2"/>
          <w:sz w:val="21"/>
          <w:szCs w:val="21"/>
          <w:highlight w:val="none"/>
          <w:lang w:val="en-US" w:eastAsia="zh-CN"/>
        </w:rPr>
        <w:t>向</w:t>
      </w:r>
      <w:r>
        <w:rPr>
          <w:rFonts w:hint="eastAsia" w:ascii="宋体" w:hAnsi="宋体" w:eastAsia="宋体" w:cs="宋体"/>
          <w:snapToGrid w:val="0"/>
          <w:color w:val="auto"/>
          <w:kern w:val="0"/>
          <w:position w:val="-2"/>
          <w:sz w:val="21"/>
          <w:szCs w:val="21"/>
          <w:highlight w:val="none"/>
          <w:lang w:eastAsia="zh-CN"/>
        </w:rPr>
        <w:t>招标人或招标代理机构</w:t>
      </w:r>
      <w:r>
        <w:rPr>
          <w:rFonts w:hint="eastAsia" w:ascii="宋体" w:hAnsi="宋体" w:eastAsia="宋体" w:cs="宋体"/>
          <w:snapToGrid w:val="0"/>
          <w:color w:val="auto"/>
          <w:kern w:val="0"/>
          <w:position w:val="-2"/>
          <w:sz w:val="21"/>
          <w:szCs w:val="21"/>
          <w:highlight w:val="none"/>
          <w:lang w:val="en-US" w:eastAsia="zh-CN"/>
        </w:rPr>
        <w:t>提出</w:t>
      </w:r>
      <w:r>
        <w:rPr>
          <w:rFonts w:hint="eastAsia" w:ascii="宋体" w:hAnsi="宋体" w:eastAsia="宋体" w:cs="宋体"/>
          <w:snapToGrid w:val="0"/>
          <w:color w:val="auto"/>
          <w:sz w:val="21"/>
          <w:szCs w:val="21"/>
          <w:highlight w:val="none"/>
          <w:lang w:eastAsia="zh-CN"/>
        </w:rPr>
        <w:t>。招标人应将答复以修改的形式在</w:t>
      </w:r>
      <w:r>
        <w:rPr>
          <w:rFonts w:hint="eastAsia" w:ascii="宋体" w:hAnsi="宋体" w:eastAsia="宋体" w:cs="宋体"/>
          <w:color w:val="auto"/>
          <w:sz w:val="21"/>
          <w:szCs w:val="21"/>
          <w:highlight w:val="none"/>
          <w:lang w:eastAsia="zh-CN"/>
        </w:rPr>
        <w:t>相应法定网站发布</w:t>
      </w:r>
      <w:r>
        <w:rPr>
          <w:rFonts w:hint="eastAsia" w:ascii="宋体" w:hAnsi="宋体" w:eastAsia="宋体" w:cs="宋体"/>
          <w:snapToGrid w:val="0"/>
          <w:color w:val="auto"/>
          <w:sz w:val="21"/>
          <w:szCs w:val="21"/>
          <w:highlight w:val="none"/>
          <w:lang w:eastAsia="zh-CN"/>
        </w:rPr>
        <w:t>。修改内容可能影响投标文件编制的，须在投标截止时间15日前发布，发布时间至投标截止时间不足15日的，须相应延后投标截止时间。</w:t>
      </w:r>
    </w:p>
    <w:p>
      <w:pPr>
        <w:pStyle w:val="5"/>
        <w:spacing w:before="0" w:after="0" w:line="360" w:lineRule="auto"/>
        <w:rPr>
          <w:rFonts w:hint="eastAsia" w:ascii="宋体" w:hAnsi="宋体" w:eastAsia="宋体" w:cs="宋体"/>
          <w:color w:val="auto"/>
          <w:sz w:val="21"/>
          <w:szCs w:val="21"/>
          <w:highlight w:val="none"/>
        </w:rPr>
      </w:pPr>
      <w:bookmarkStart w:id="224" w:name="_Toc28722"/>
      <w:bookmarkStart w:id="225" w:name="_Toc31123"/>
      <w:r>
        <w:rPr>
          <w:rFonts w:hint="eastAsia" w:ascii="宋体" w:hAnsi="宋体" w:eastAsia="宋体" w:cs="宋体"/>
          <w:color w:val="auto"/>
          <w:sz w:val="21"/>
          <w:szCs w:val="21"/>
          <w:highlight w:val="none"/>
        </w:rPr>
        <w:t>2.3 招标文件的修改</w:t>
      </w:r>
      <w:bookmarkEnd w:id="224"/>
      <w:bookmarkEnd w:id="225"/>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按照本章第2.2款招标文件的澄清相关内容及方式执行。</w:t>
      </w:r>
    </w:p>
    <w:p>
      <w:pPr>
        <w:pStyle w:val="4"/>
        <w:spacing w:before="0" w:after="0" w:line="360" w:lineRule="auto"/>
        <w:rPr>
          <w:rFonts w:hint="eastAsia" w:ascii="宋体" w:hAnsi="宋体" w:eastAsia="宋体" w:cs="宋体"/>
          <w:color w:val="auto"/>
          <w:sz w:val="28"/>
          <w:szCs w:val="28"/>
          <w:highlight w:val="none"/>
        </w:rPr>
      </w:pPr>
      <w:bookmarkStart w:id="226" w:name="_Toc10154"/>
      <w:bookmarkStart w:id="227" w:name="_Toc14433"/>
      <w:r>
        <w:rPr>
          <w:rFonts w:hint="eastAsia" w:ascii="宋体" w:hAnsi="宋体" w:eastAsia="宋体" w:cs="宋体"/>
          <w:color w:val="auto"/>
          <w:sz w:val="28"/>
          <w:szCs w:val="28"/>
          <w:highlight w:val="none"/>
        </w:rPr>
        <w:t>3. 投标文件</w:t>
      </w:r>
      <w:bookmarkEnd w:id="226"/>
      <w:bookmarkEnd w:id="227"/>
    </w:p>
    <w:p>
      <w:pPr>
        <w:pStyle w:val="5"/>
        <w:spacing w:before="0" w:after="0" w:line="360" w:lineRule="auto"/>
        <w:rPr>
          <w:rFonts w:hint="eastAsia" w:ascii="宋体" w:hAnsi="宋体" w:eastAsia="宋体" w:cs="宋体"/>
          <w:color w:val="auto"/>
          <w:sz w:val="21"/>
          <w:szCs w:val="21"/>
          <w:highlight w:val="none"/>
        </w:rPr>
      </w:pPr>
      <w:bookmarkStart w:id="228" w:name="_Toc19019"/>
      <w:bookmarkStart w:id="229" w:name="_Toc11950"/>
      <w:r>
        <w:rPr>
          <w:rFonts w:hint="eastAsia" w:ascii="宋体" w:hAnsi="宋体" w:eastAsia="宋体" w:cs="宋体"/>
          <w:color w:val="auto"/>
          <w:sz w:val="21"/>
          <w:szCs w:val="21"/>
          <w:highlight w:val="none"/>
        </w:rPr>
        <w:t>3.1投标文件的组成</w:t>
      </w:r>
      <w:bookmarkEnd w:id="228"/>
      <w:bookmarkEnd w:id="229"/>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3.1.1 投标文件应包括下列内容：</w:t>
      </w:r>
    </w:p>
    <w:p>
      <w:pPr>
        <w:spacing w:line="360" w:lineRule="auto"/>
        <w:ind w:firstLine="420" w:firstLineChars="200"/>
        <w:rPr>
          <w:rFonts w:hint="eastAsia" w:ascii="宋体" w:hAnsi="宋体" w:eastAsia="宋体" w:cs="宋体"/>
          <w:color w:val="auto"/>
          <w:kern w:val="0"/>
          <w:sz w:val="21"/>
          <w:szCs w:val="21"/>
          <w:highlight w:val="none"/>
          <w:lang w:val="ru-RU"/>
        </w:rPr>
      </w:pPr>
      <w:r>
        <w:rPr>
          <w:rFonts w:hint="eastAsia" w:ascii="宋体" w:hAnsi="宋体" w:eastAsia="宋体" w:cs="宋体"/>
          <w:color w:val="auto"/>
          <w:kern w:val="0"/>
          <w:sz w:val="21"/>
          <w:szCs w:val="21"/>
          <w:highlight w:val="none"/>
          <w:lang w:val="ru-RU"/>
        </w:rPr>
        <w:t>3.1.1.1投标函部分</w:t>
      </w:r>
    </w:p>
    <w:p>
      <w:pPr>
        <w:spacing w:line="360" w:lineRule="auto"/>
        <w:ind w:firstLine="420" w:firstLineChars="200"/>
        <w:rPr>
          <w:rFonts w:hint="eastAsia" w:ascii="宋体" w:hAnsi="宋体" w:eastAsia="宋体" w:cs="宋体"/>
          <w:color w:val="auto"/>
          <w:kern w:val="0"/>
          <w:sz w:val="21"/>
          <w:szCs w:val="21"/>
          <w:highlight w:val="none"/>
          <w:lang w:val="ru-RU"/>
        </w:rPr>
      </w:pPr>
      <w:r>
        <w:rPr>
          <w:rFonts w:hint="eastAsia" w:ascii="宋体" w:hAnsi="宋体" w:eastAsia="宋体" w:cs="宋体"/>
          <w:color w:val="auto"/>
          <w:kern w:val="0"/>
          <w:sz w:val="21"/>
          <w:szCs w:val="21"/>
          <w:highlight w:val="none"/>
          <w:lang w:val="ru-RU"/>
        </w:rPr>
        <w:t>（1）投标函</w:t>
      </w:r>
    </w:p>
    <w:p>
      <w:pPr>
        <w:spacing w:line="360" w:lineRule="auto"/>
        <w:ind w:firstLine="420" w:firstLineChars="200"/>
        <w:rPr>
          <w:rFonts w:hint="eastAsia" w:ascii="宋体" w:hAnsi="宋体" w:eastAsia="宋体" w:cs="宋体"/>
          <w:color w:val="auto"/>
          <w:kern w:val="0"/>
          <w:sz w:val="21"/>
          <w:szCs w:val="21"/>
          <w:highlight w:val="none"/>
          <w:lang w:val="ru-RU"/>
        </w:rPr>
      </w:pPr>
      <w:r>
        <w:rPr>
          <w:rFonts w:hint="eastAsia" w:ascii="宋体" w:hAnsi="宋体" w:eastAsia="宋体" w:cs="宋体"/>
          <w:color w:val="auto"/>
          <w:kern w:val="0"/>
          <w:sz w:val="21"/>
          <w:szCs w:val="21"/>
          <w:highlight w:val="none"/>
          <w:lang w:val="ru-RU"/>
        </w:rPr>
        <w:t>（2）投标函附录</w:t>
      </w:r>
    </w:p>
    <w:p>
      <w:pPr>
        <w:spacing w:line="360" w:lineRule="auto"/>
        <w:ind w:firstLine="420" w:firstLineChars="200"/>
        <w:rPr>
          <w:rFonts w:hint="eastAsia" w:ascii="宋体" w:hAnsi="宋体" w:eastAsia="宋体" w:cs="宋体"/>
          <w:color w:val="auto"/>
          <w:kern w:val="0"/>
          <w:sz w:val="21"/>
          <w:szCs w:val="21"/>
          <w:highlight w:val="none"/>
          <w:lang w:val="ru-RU"/>
        </w:rPr>
      </w:pPr>
      <w:r>
        <w:rPr>
          <w:rFonts w:hint="eastAsia" w:ascii="宋体" w:hAnsi="宋体" w:eastAsia="宋体" w:cs="宋体"/>
          <w:color w:val="auto"/>
          <w:kern w:val="0"/>
          <w:sz w:val="21"/>
          <w:szCs w:val="21"/>
          <w:highlight w:val="none"/>
          <w:lang w:val="ru-RU"/>
        </w:rPr>
        <w:t>（3）法定代表人身份证明或授权委托书</w:t>
      </w:r>
    </w:p>
    <w:p>
      <w:pPr>
        <w:spacing w:line="360" w:lineRule="auto"/>
        <w:ind w:firstLine="420" w:firstLineChars="200"/>
        <w:rPr>
          <w:rFonts w:hint="eastAsia" w:ascii="宋体" w:hAnsi="宋体" w:eastAsia="宋体" w:cs="宋体"/>
          <w:color w:val="auto"/>
          <w:kern w:val="0"/>
          <w:sz w:val="21"/>
          <w:szCs w:val="21"/>
          <w:highlight w:val="none"/>
          <w:lang w:val="ru-RU"/>
        </w:rPr>
      </w:pPr>
      <w:r>
        <w:rPr>
          <w:rFonts w:hint="eastAsia" w:ascii="宋体" w:hAnsi="宋体" w:eastAsia="宋体" w:cs="宋体"/>
          <w:color w:val="auto"/>
          <w:kern w:val="0"/>
          <w:sz w:val="21"/>
          <w:szCs w:val="21"/>
          <w:highlight w:val="none"/>
          <w:lang w:val="ru-RU"/>
        </w:rPr>
        <w:t>（4）</w:t>
      </w:r>
      <w:r>
        <w:rPr>
          <w:rFonts w:hint="eastAsia" w:ascii="宋体" w:hAnsi="宋体" w:eastAsia="宋体" w:cs="宋体"/>
          <w:sz w:val="21"/>
          <w:szCs w:val="21"/>
        </w:rPr>
        <w:t>投标报价合理性说明</w:t>
      </w:r>
      <w:r>
        <w:rPr>
          <w:rFonts w:hint="eastAsia" w:ascii="宋体" w:hAnsi="宋体" w:eastAsia="宋体" w:cs="宋体"/>
          <w:color w:val="auto"/>
          <w:kern w:val="0"/>
          <w:sz w:val="21"/>
          <w:szCs w:val="21"/>
          <w:highlight w:val="none"/>
          <w:lang w:val="ru-RU"/>
        </w:rPr>
        <w:t>（如有）</w:t>
      </w:r>
    </w:p>
    <w:p>
      <w:pPr>
        <w:spacing w:line="360" w:lineRule="auto"/>
        <w:ind w:firstLine="420" w:firstLineChars="200"/>
        <w:rPr>
          <w:rFonts w:hint="eastAsia" w:ascii="宋体" w:hAnsi="宋体" w:eastAsia="宋体" w:cs="宋体"/>
          <w:color w:val="auto"/>
          <w:sz w:val="21"/>
          <w:szCs w:val="21"/>
          <w:highlight w:val="none"/>
          <w:lang w:val="ru-RU" w:eastAsia="zh-CN"/>
        </w:rPr>
      </w:pPr>
      <w:r>
        <w:rPr>
          <w:rFonts w:hint="eastAsia" w:ascii="宋体" w:hAnsi="宋体" w:eastAsia="宋体" w:cs="宋体"/>
          <w:color w:val="auto"/>
          <w:kern w:val="0"/>
          <w:sz w:val="21"/>
          <w:szCs w:val="21"/>
          <w:highlight w:val="none"/>
          <w:lang w:val="ru-RU"/>
        </w:rPr>
        <w:t>3.1.1.</w:t>
      </w: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eastAsia="zh-CN"/>
        </w:rPr>
        <w:t>报价部分</w:t>
      </w:r>
    </w:p>
    <w:p>
      <w:pPr>
        <w:spacing w:line="360" w:lineRule="auto"/>
        <w:ind w:firstLine="420" w:firstLineChars="200"/>
        <w:rPr>
          <w:rFonts w:hint="eastAsia" w:ascii="宋体" w:hAnsi="宋体" w:eastAsia="宋体" w:cs="宋体"/>
          <w:color w:val="auto"/>
          <w:kern w:val="0"/>
          <w:sz w:val="21"/>
          <w:szCs w:val="21"/>
          <w:highlight w:val="none"/>
          <w:lang w:val="ru-RU"/>
        </w:rPr>
      </w:pPr>
      <w:r>
        <w:rPr>
          <w:rFonts w:hint="eastAsia" w:ascii="宋体" w:hAnsi="宋体" w:eastAsia="宋体" w:cs="宋体"/>
          <w:color w:val="auto"/>
          <w:kern w:val="0"/>
          <w:sz w:val="21"/>
          <w:szCs w:val="21"/>
          <w:highlight w:val="none"/>
          <w:lang w:val="ru-RU"/>
        </w:rPr>
        <w:t>（</w:t>
      </w:r>
      <w:r>
        <w:rPr>
          <w:rFonts w:hint="eastAsia" w:ascii="宋体" w:hAnsi="宋体" w:eastAsia="宋体" w:cs="宋体"/>
          <w:color w:val="auto"/>
          <w:kern w:val="0"/>
          <w:sz w:val="21"/>
          <w:szCs w:val="21"/>
          <w:highlight w:val="none"/>
        </w:rPr>
        <w:t>1</w:t>
      </w:r>
      <w:r>
        <w:rPr>
          <w:rFonts w:hint="eastAsia" w:ascii="宋体" w:hAnsi="宋体" w:eastAsia="宋体" w:cs="宋体"/>
          <w:color w:val="auto"/>
          <w:kern w:val="0"/>
          <w:sz w:val="21"/>
          <w:szCs w:val="21"/>
          <w:highlight w:val="none"/>
          <w:lang w:val="ru-RU"/>
        </w:rPr>
        <w:t>）已标价工程量清单</w:t>
      </w:r>
    </w:p>
    <w:p>
      <w:pPr>
        <w:spacing w:line="360" w:lineRule="auto"/>
        <w:ind w:firstLine="420" w:firstLineChars="200"/>
        <w:rPr>
          <w:rFonts w:hint="eastAsia" w:ascii="宋体" w:hAnsi="宋体" w:eastAsia="宋体" w:cs="宋体"/>
          <w:color w:val="auto"/>
          <w:sz w:val="21"/>
          <w:szCs w:val="21"/>
          <w:highlight w:val="none"/>
          <w:lang w:val="ru-RU"/>
        </w:rPr>
      </w:pPr>
      <w:r>
        <w:rPr>
          <w:rFonts w:hint="eastAsia" w:ascii="宋体" w:hAnsi="宋体" w:eastAsia="宋体" w:cs="宋体"/>
          <w:color w:val="auto"/>
          <w:kern w:val="0"/>
          <w:sz w:val="21"/>
          <w:szCs w:val="21"/>
          <w:highlight w:val="none"/>
          <w:lang w:val="ru-RU"/>
        </w:rPr>
        <w:t>3.1.1.</w:t>
      </w:r>
      <w:r>
        <w:rPr>
          <w:rFonts w:hint="eastAsia" w:ascii="宋体" w:hAnsi="宋体" w:eastAsia="宋体" w:cs="宋体"/>
          <w:color w:val="auto"/>
          <w:kern w:val="0"/>
          <w:sz w:val="21"/>
          <w:szCs w:val="21"/>
          <w:highlight w:val="none"/>
        </w:rPr>
        <w:t>3商务</w:t>
      </w:r>
      <w:r>
        <w:rPr>
          <w:rFonts w:hint="eastAsia" w:ascii="宋体" w:hAnsi="宋体" w:eastAsia="宋体" w:cs="宋体"/>
          <w:color w:val="auto"/>
          <w:kern w:val="0"/>
          <w:sz w:val="21"/>
          <w:szCs w:val="21"/>
          <w:highlight w:val="none"/>
          <w:lang w:val="ru-RU"/>
        </w:rPr>
        <w:t>部分（</w:t>
      </w:r>
      <w:r>
        <w:rPr>
          <w:rFonts w:hint="eastAsia" w:ascii="宋体" w:hAnsi="宋体" w:eastAsia="宋体" w:cs="宋体"/>
          <w:color w:val="auto"/>
          <w:kern w:val="0"/>
          <w:sz w:val="21"/>
          <w:szCs w:val="21"/>
          <w:highlight w:val="none"/>
          <w:lang w:val="en-US" w:eastAsia="zh-CN"/>
        </w:rPr>
        <w:t>如有</w:t>
      </w:r>
      <w:r>
        <w:rPr>
          <w:rFonts w:hint="eastAsia" w:ascii="宋体" w:hAnsi="宋体" w:eastAsia="宋体" w:cs="宋体"/>
          <w:color w:val="auto"/>
          <w:kern w:val="0"/>
          <w:sz w:val="21"/>
          <w:szCs w:val="21"/>
          <w:highlight w:val="none"/>
          <w:lang w:val="ru-RU"/>
        </w:rPr>
        <w:t>）</w:t>
      </w:r>
    </w:p>
    <w:p>
      <w:pPr>
        <w:spacing w:line="360" w:lineRule="auto"/>
        <w:ind w:firstLine="420" w:firstLineChars="200"/>
        <w:rPr>
          <w:rFonts w:hint="eastAsia" w:ascii="宋体" w:hAnsi="宋体" w:eastAsia="宋体" w:cs="宋体"/>
          <w:color w:val="auto"/>
          <w:kern w:val="0"/>
          <w:sz w:val="21"/>
          <w:szCs w:val="21"/>
          <w:highlight w:val="none"/>
          <w:lang w:val="ru-RU"/>
        </w:rPr>
      </w:pPr>
      <w:r>
        <w:rPr>
          <w:rFonts w:hint="eastAsia" w:ascii="宋体" w:hAnsi="宋体" w:eastAsia="宋体" w:cs="宋体"/>
          <w:color w:val="auto"/>
          <w:kern w:val="0"/>
          <w:sz w:val="21"/>
          <w:szCs w:val="21"/>
          <w:highlight w:val="none"/>
          <w:lang w:val="ru-RU"/>
        </w:rPr>
        <w:t>3.1.1.</w:t>
      </w:r>
      <w:r>
        <w:rPr>
          <w:rFonts w:hint="eastAsia" w:ascii="宋体" w:hAnsi="宋体" w:eastAsia="宋体" w:cs="宋体"/>
          <w:color w:val="auto"/>
          <w:kern w:val="0"/>
          <w:sz w:val="21"/>
          <w:szCs w:val="21"/>
          <w:highlight w:val="none"/>
        </w:rPr>
        <w:t>4</w:t>
      </w:r>
      <w:r>
        <w:rPr>
          <w:rFonts w:hint="eastAsia" w:ascii="宋体" w:hAnsi="宋体" w:eastAsia="宋体" w:cs="宋体"/>
          <w:color w:val="auto"/>
          <w:kern w:val="0"/>
          <w:sz w:val="21"/>
          <w:szCs w:val="21"/>
          <w:highlight w:val="none"/>
          <w:lang w:val="ru-RU"/>
        </w:rPr>
        <w:t>技术部分（</w:t>
      </w:r>
      <w:r>
        <w:rPr>
          <w:rFonts w:hint="eastAsia" w:ascii="宋体" w:hAnsi="宋体" w:eastAsia="宋体" w:cs="宋体"/>
          <w:color w:val="auto"/>
          <w:kern w:val="0"/>
          <w:sz w:val="21"/>
          <w:szCs w:val="21"/>
          <w:highlight w:val="none"/>
          <w:lang w:val="en-US" w:eastAsia="zh-CN"/>
        </w:rPr>
        <w:t>如有</w:t>
      </w:r>
      <w:r>
        <w:rPr>
          <w:rFonts w:hint="eastAsia" w:ascii="宋体" w:hAnsi="宋体" w:eastAsia="宋体" w:cs="宋体"/>
          <w:color w:val="auto"/>
          <w:kern w:val="0"/>
          <w:sz w:val="21"/>
          <w:szCs w:val="21"/>
          <w:highlight w:val="none"/>
          <w:lang w:val="ru-RU"/>
        </w:rPr>
        <w:t>）</w:t>
      </w:r>
    </w:p>
    <w:p>
      <w:pPr>
        <w:spacing w:line="360" w:lineRule="auto"/>
        <w:ind w:firstLine="420" w:firstLineChars="200"/>
        <w:rPr>
          <w:rFonts w:hint="eastAsia" w:ascii="宋体" w:hAnsi="宋体" w:eastAsia="宋体" w:cs="宋体"/>
          <w:color w:val="auto"/>
          <w:kern w:val="0"/>
          <w:sz w:val="21"/>
          <w:szCs w:val="21"/>
          <w:highlight w:val="none"/>
          <w:lang w:val="ru-RU"/>
        </w:rPr>
      </w:pPr>
      <w:r>
        <w:rPr>
          <w:rFonts w:hint="eastAsia" w:ascii="宋体" w:hAnsi="宋体" w:eastAsia="宋体" w:cs="宋体"/>
          <w:color w:val="auto"/>
          <w:kern w:val="0"/>
          <w:sz w:val="21"/>
          <w:szCs w:val="21"/>
          <w:highlight w:val="none"/>
          <w:lang w:val="ru-RU"/>
        </w:rPr>
        <w:t>3.1.1.</w:t>
      </w:r>
      <w:r>
        <w:rPr>
          <w:rFonts w:hint="eastAsia" w:ascii="宋体" w:hAnsi="宋体" w:eastAsia="宋体" w:cs="宋体"/>
          <w:color w:val="auto"/>
          <w:kern w:val="0"/>
          <w:sz w:val="21"/>
          <w:szCs w:val="21"/>
          <w:highlight w:val="none"/>
        </w:rPr>
        <w:t>5</w:t>
      </w:r>
      <w:r>
        <w:rPr>
          <w:rFonts w:hint="eastAsia" w:ascii="宋体" w:hAnsi="宋体" w:eastAsia="宋体" w:cs="宋体"/>
          <w:color w:val="auto"/>
          <w:kern w:val="0"/>
          <w:sz w:val="21"/>
          <w:szCs w:val="21"/>
          <w:highlight w:val="none"/>
          <w:lang w:val="ru-RU"/>
        </w:rPr>
        <w:t>资格审查部分</w:t>
      </w:r>
    </w:p>
    <w:p>
      <w:pPr>
        <w:spacing w:line="360" w:lineRule="auto"/>
        <w:ind w:firstLine="420" w:firstLineChars="200"/>
        <w:rPr>
          <w:rFonts w:hint="eastAsia" w:ascii="宋体" w:hAnsi="宋体" w:eastAsia="宋体" w:cs="宋体"/>
          <w:color w:val="auto"/>
          <w:kern w:val="0"/>
          <w:sz w:val="21"/>
          <w:szCs w:val="21"/>
          <w:highlight w:val="none"/>
          <w:lang w:val="ru-RU"/>
        </w:rPr>
      </w:pPr>
      <w:r>
        <w:rPr>
          <w:rFonts w:hint="eastAsia" w:ascii="宋体" w:hAnsi="宋体" w:eastAsia="宋体" w:cs="宋体"/>
          <w:color w:val="auto"/>
          <w:kern w:val="0"/>
          <w:sz w:val="21"/>
          <w:szCs w:val="21"/>
          <w:highlight w:val="none"/>
          <w:lang w:val="ru-RU"/>
        </w:rPr>
        <w:t>（1）法定代表人身份证明或授权委托书</w:t>
      </w:r>
    </w:p>
    <w:p>
      <w:pPr>
        <w:spacing w:line="360" w:lineRule="auto"/>
        <w:ind w:firstLine="420" w:firstLineChars="200"/>
        <w:rPr>
          <w:rFonts w:hint="eastAsia" w:ascii="宋体" w:hAnsi="宋体" w:eastAsia="宋体" w:cs="宋体"/>
          <w:color w:val="auto"/>
          <w:kern w:val="0"/>
          <w:sz w:val="21"/>
          <w:szCs w:val="21"/>
          <w:highlight w:val="none"/>
          <w:lang w:val="ru-RU"/>
        </w:rPr>
      </w:pPr>
      <w:r>
        <w:rPr>
          <w:rFonts w:hint="eastAsia" w:ascii="宋体" w:hAnsi="宋体" w:eastAsia="宋体" w:cs="宋体"/>
          <w:color w:val="auto"/>
          <w:kern w:val="0"/>
          <w:sz w:val="21"/>
          <w:szCs w:val="21"/>
          <w:highlight w:val="none"/>
          <w:lang w:val="ru-RU"/>
        </w:rPr>
        <w:t>（2）</w:t>
      </w:r>
      <w:r>
        <w:rPr>
          <w:rFonts w:hint="eastAsia" w:ascii="宋体" w:hAnsi="宋体" w:eastAsia="宋体" w:cs="宋体"/>
          <w:color w:val="auto"/>
          <w:kern w:val="0"/>
          <w:sz w:val="21"/>
          <w:szCs w:val="21"/>
          <w:highlight w:val="none"/>
          <w:lang w:val="ru-RU" w:eastAsia="zh-CN"/>
        </w:rPr>
        <w:t>共同投标协议</w:t>
      </w:r>
      <w:r>
        <w:rPr>
          <w:rFonts w:hint="eastAsia" w:ascii="宋体" w:hAnsi="宋体" w:eastAsia="宋体" w:cs="宋体"/>
          <w:color w:val="auto"/>
          <w:kern w:val="0"/>
          <w:sz w:val="21"/>
          <w:szCs w:val="21"/>
          <w:highlight w:val="none"/>
          <w:lang w:val="ru-RU"/>
        </w:rPr>
        <w:t>（如有）</w:t>
      </w:r>
    </w:p>
    <w:p>
      <w:pPr>
        <w:spacing w:line="360" w:lineRule="auto"/>
        <w:ind w:firstLine="420" w:firstLineChars="200"/>
        <w:rPr>
          <w:rFonts w:hint="eastAsia" w:ascii="宋体" w:hAnsi="宋体" w:eastAsia="宋体" w:cs="宋体"/>
          <w:color w:val="auto"/>
          <w:kern w:val="0"/>
          <w:sz w:val="21"/>
          <w:szCs w:val="21"/>
          <w:highlight w:val="none"/>
          <w:lang w:val="ru-RU"/>
        </w:rPr>
      </w:pPr>
      <w:r>
        <w:rPr>
          <w:rFonts w:hint="eastAsia" w:ascii="宋体" w:hAnsi="宋体" w:eastAsia="宋体" w:cs="宋体"/>
          <w:color w:val="auto"/>
          <w:kern w:val="0"/>
          <w:sz w:val="21"/>
          <w:szCs w:val="21"/>
          <w:highlight w:val="none"/>
          <w:lang w:val="ru-RU"/>
        </w:rPr>
        <w:t>（3）</w:t>
      </w:r>
      <w:r>
        <w:rPr>
          <w:rFonts w:hint="eastAsia" w:ascii="宋体" w:hAnsi="宋体" w:eastAsia="宋体" w:cs="宋体"/>
          <w:color w:val="auto"/>
          <w:kern w:val="0"/>
          <w:sz w:val="21"/>
          <w:szCs w:val="21"/>
          <w:highlight w:val="none"/>
        </w:rPr>
        <w:t>承诺</w:t>
      </w:r>
    </w:p>
    <w:p>
      <w:pPr>
        <w:spacing w:line="360" w:lineRule="auto"/>
        <w:ind w:firstLine="420" w:firstLineChars="200"/>
        <w:rPr>
          <w:rFonts w:hint="eastAsia" w:ascii="宋体" w:hAnsi="宋体" w:eastAsia="宋体" w:cs="宋体"/>
          <w:color w:val="auto"/>
          <w:kern w:val="0"/>
          <w:sz w:val="21"/>
          <w:szCs w:val="21"/>
          <w:highlight w:val="none"/>
          <w:lang w:val="ru-RU"/>
        </w:rPr>
      </w:pPr>
      <w:r>
        <w:rPr>
          <w:rFonts w:hint="eastAsia" w:ascii="宋体" w:hAnsi="宋体" w:eastAsia="宋体" w:cs="宋体"/>
          <w:color w:val="auto"/>
          <w:kern w:val="0"/>
          <w:sz w:val="21"/>
          <w:szCs w:val="21"/>
          <w:highlight w:val="none"/>
          <w:lang w:val="ru-RU"/>
        </w:rPr>
        <w:t>（</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lang w:val="ru-RU"/>
        </w:rPr>
        <w:t>）其他资料</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投标人在评标过程中作出的符合法律法规和招标文件规定的澄清确认，构成投标文件的组成部分。</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3.1.2投标人须知前附表规定不接受联合体投标的，或投标人没有组成联合体的，投标文件不包括共同投标协议。</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3.1.3 投标人须知前附表未要求提交投标保证金的，投标文件不包括投标保证金。</w:t>
      </w:r>
    </w:p>
    <w:p>
      <w:pPr>
        <w:pStyle w:val="5"/>
        <w:spacing w:before="0" w:after="0" w:line="360" w:lineRule="auto"/>
        <w:rPr>
          <w:rFonts w:hint="eastAsia" w:ascii="宋体" w:hAnsi="宋体" w:eastAsia="宋体" w:cs="宋体"/>
          <w:color w:val="auto"/>
          <w:sz w:val="21"/>
          <w:szCs w:val="21"/>
          <w:highlight w:val="none"/>
        </w:rPr>
      </w:pPr>
      <w:bookmarkStart w:id="230" w:name="_Toc16922"/>
      <w:bookmarkStart w:id="231" w:name="_Toc181"/>
      <w:r>
        <w:rPr>
          <w:rFonts w:hint="eastAsia" w:ascii="宋体" w:hAnsi="宋体" w:eastAsia="宋体" w:cs="宋体"/>
          <w:color w:val="auto"/>
          <w:sz w:val="21"/>
          <w:szCs w:val="21"/>
          <w:highlight w:val="none"/>
        </w:rPr>
        <w:t>3.2 投标报价</w:t>
      </w:r>
      <w:bookmarkEnd w:id="230"/>
      <w:bookmarkEnd w:id="231"/>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3.2.1 投标报价应包括国家规定的增值税税金，除投标人须知前附表另有规定外，增值税税金按一般计税方法计算。投标人应按第九章“投标文件格式”的要求在投标函中进行报价并填写工程量清单相应表格。</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本项目招标采用工程量固化清单，招标人将工程量清单电子文件上传至投标人须知前附表载明的网站供投标人自行下载。投标人填写工程量清单中各子目的单价及总额价，即可完成投标工程量清单的编制，确定投标报价，编入投标文件。投标人未在工程量清单中填入单价或总额价的工程子目，将被认为其已包含在工程量清单其他子目的单价和总额价中，招标人将不予支付。</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投标人必须严格遵循工程量固化清单电子文件中的数据、格式及运算定义，严禁投标人修改工程量固化清单电子文件中的数据、格式及运算定义。</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投标人根据招标人提供的工程量固化清单电子文件填报完成并生成的投标工程量清单中的投标报价和投标函大写金额报价应一致，如果报价金额出现差异，其投标将被否决。</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3.2.2 投标人应充分了解本项目的总体情况以及影响投标报价的其他要素。</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3.2.3 本项目的报价方式见投标人须知前附表。投标人在投标截止时间前修改投标函中的投标总报价，应同时修改投标文件“已标价工程量清单”中的相应报价。此修改须符合本章第 4.3 款的有关要求。</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3.2.4 投标人如果发现工程量清单中的数量与图纸中数量不一致时，应立即通知招标人核查，除非招标人按照本章第2.2 款或2.3 款的有关要求，以招标文件澄清或修改的方式予以更正，否则，应以工程量清单中列出的数量为准。</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3.2.5 投标人应根据《企业安全生产费用提取和使用管理办法》，在投标总价中计入安全生产费用，安全生产费用应符合合同条款第 9.2.5 项的规定。工程量清单第 100章内列有上述安全生产费的支付子目，由投标人按招标文件的规定填写总额价。</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3.2.6 除投标人须知前附表另有规定外，招标人不接受调价函。</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3.2.7 在合同实施期间，投标人填写的单价、合价和总额价是否由于物价波动进行价格调整按照合同条款第 16.1 款的规定处理。如果按照合同条款第 16.1.1 项的规定采用价格调整公式进行价格调整，由招标人根据项目实际情况测算确定价格调整公式中的变值权重范围，并在投标函附录价格指数和权重表中约定范围；投标人在此范围内填写各可调因子的权重，合同实施期间将按此权重进行调价。</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3.2.8 招标人设有最高投标限价的，投标人的投标报价不得超过最高投标限价，最高投标限价在投标人须知前附表中载明。</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3.2.9 投标报价的其他要求见投标人须知前附表。</w:t>
      </w:r>
    </w:p>
    <w:p>
      <w:pPr>
        <w:pStyle w:val="5"/>
        <w:spacing w:before="0" w:after="0" w:line="360" w:lineRule="auto"/>
        <w:rPr>
          <w:rFonts w:hint="eastAsia" w:ascii="宋体" w:hAnsi="宋体" w:eastAsia="宋体" w:cs="宋体"/>
          <w:color w:val="auto"/>
          <w:sz w:val="21"/>
          <w:szCs w:val="21"/>
          <w:highlight w:val="none"/>
        </w:rPr>
      </w:pPr>
      <w:bookmarkStart w:id="232" w:name="_Toc19256"/>
      <w:bookmarkStart w:id="233" w:name="_Toc17562"/>
      <w:r>
        <w:rPr>
          <w:rFonts w:hint="eastAsia" w:ascii="宋体" w:hAnsi="宋体" w:eastAsia="宋体" w:cs="宋体"/>
          <w:color w:val="auto"/>
          <w:sz w:val="21"/>
          <w:szCs w:val="21"/>
          <w:highlight w:val="none"/>
        </w:rPr>
        <w:t>3.3投标有效期</w:t>
      </w:r>
      <w:bookmarkEnd w:id="232"/>
      <w:bookmarkEnd w:id="233"/>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3.3.1 除投标人须知前附表另有规定外，投标有效期为 90 日。</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3.3.2 在投标有效期内，投标人撤销投标文件的，应承担招标文件和法律规定的责任。</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3.3.3 出现特殊情况需要延长投标有效期的，招标人在投标人须知前附表载明的网站，以公告形式通知所有投标人延长投标有效期。在公告发布的 24 小时内， 若招标人未接到投标人拒绝延长的书面答复，就视为所有投标人都同意延长，投标人应当相应延长其投标保证金的有效期，但不得要求或被允许修改其投标文件；投标人拒绝延长的，其投标失效，但投标人有权收回其投标保证金及以现金或支票形式递交的投标保证金的银 行同期活期存款利息。</w:t>
      </w:r>
    </w:p>
    <w:p>
      <w:pPr>
        <w:pStyle w:val="5"/>
        <w:spacing w:before="0" w:after="0" w:line="360" w:lineRule="auto"/>
        <w:rPr>
          <w:rFonts w:hint="eastAsia" w:ascii="宋体" w:hAnsi="宋体" w:eastAsia="宋体" w:cs="宋体"/>
          <w:color w:val="auto"/>
          <w:sz w:val="21"/>
          <w:szCs w:val="21"/>
          <w:highlight w:val="none"/>
        </w:rPr>
      </w:pPr>
      <w:bookmarkStart w:id="234" w:name="_Toc15727"/>
      <w:bookmarkStart w:id="235" w:name="_Toc12973"/>
      <w:r>
        <w:rPr>
          <w:rFonts w:hint="eastAsia" w:ascii="宋体" w:hAnsi="宋体" w:eastAsia="宋体" w:cs="宋体"/>
          <w:color w:val="auto"/>
          <w:sz w:val="21"/>
          <w:szCs w:val="21"/>
          <w:highlight w:val="none"/>
        </w:rPr>
        <w:t>3.4 投标保证金</w:t>
      </w:r>
      <w:bookmarkEnd w:id="234"/>
      <w:bookmarkEnd w:id="235"/>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3.4.1 投标人在递交投标文件的同时，应按投标人须知前附表规定的金额、担保形式和</w:t>
      </w:r>
      <w:r>
        <w:rPr>
          <w:rFonts w:hint="eastAsia" w:ascii="宋体" w:hAnsi="宋体" w:eastAsia="宋体" w:cs="宋体"/>
          <w:color w:val="auto"/>
          <w:sz w:val="21"/>
          <w:szCs w:val="21"/>
          <w:highlight w:val="none"/>
          <w:lang w:val="en-US" w:eastAsia="zh-CN"/>
        </w:rPr>
        <w:t>其他</w:t>
      </w:r>
      <w:r>
        <w:rPr>
          <w:rFonts w:hint="eastAsia" w:ascii="宋体" w:hAnsi="宋体" w:eastAsia="宋体" w:cs="宋体"/>
          <w:color w:val="auto"/>
          <w:sz w:val="21"/>
          <w:szCs w:val="21"/>
          <w:highlight w:val="none"/>
          <w:lang w:eastAsia="zh-CN"/>
        </w:rPr>
        <w:t>要求递交投标保证金，并作为其投标文件的组成部分。联合体投标的，其投标保证金由牵头人递交，并应符合投标人须知前附表的规定。</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投标保证金应采用现金、支票、银行保函或招标人在投标人须知前附表规定的其他形式。</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无论采取何种形式的投标保证金，投标保证金有效期均应与投标有效期一致。招标人如果按本章第 3.3.3 项的规定延长了投标有效期，则投标保证金的有效期也相应延长。</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3.4.2 投标人不按本章第 3.4.1 项要求提交投标保证金的，评标委员会将否决其投标。</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3.4.3 招标人最迟将在中标通知书发出后 5 日内向</w:t>
      </w:r>
      <w:r>
        <w:rPr>
          <w:rFonts w:hint="eastAsia" w:ascii="宋体" w:hAnsi="宋体" w:eastAsia="宋体" w:cs="宋体"/>
          <w:color w:val="auto"/>
          <w:sz w:val="21"/>
          <w:szCs w:val="21"/>
          <w:highlight w:val="none"/>
          <w:lang w:val="en-US" w:eastAsia="zh-CN"/>
        </w:rPr>
        <w:t>中标人</w:t>
      </w:r>
      <w:r>
        <w:rPr>
          <w:rFonts w:hint="eastAsia" w:ascii="宋体" w:hAnsi="宋体" w:eastAsia="宋体" w:cs="宋体"/>
          <w:color w:val="auto"/>
          <w:sz w:val="21"/>
          <w:szCs w:val="21"/>
          <w:highlight w:val="none"/>
          <w:lang w:eastAsia="zh-CN"/>
        </w:rPr>
        <w:t>以外的其他投标人退还投标保证金，与中标人签订合同后 5 日内向中标人退还投标保证金。投标保证金以现金或支票形式递交的，招标人应同时退还投标保证金的银行同期活期存款利息，且退还至投标人的基本账户。</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利息计算原则见投标人须知前附表。</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3.4.4 有下列情形之一的，投标保证金</w:t>
      </w:r>
      <w:r>
        <w:rPr>
          <w:rFonts w:hint="eastAsia" w:ascii="宋体" w:hAnsi="宋体" w:eastAsia="宋体" w:cs="宋体"/>
          <w:color w:val="auto"/>
          <w:sz w:val="21"/>
          <w:szCs w:val="21"/>
          <w:highlight w:val="none"/>
          <w:lang w:val="en-US" w:eastAsia="zh-CN"/>
        </w:rPr>
        <w:t>以现金形式交纳的</w:t>
      </w:r>
      <w:r>
        <w:rPr>
          <w:rFonts w:hint="eastAsia" w:ascii="宋体" w:hAnsi="宋体" w:eastAsia="宋体" w:cs="宋体"/>
          <w:color w:val="auto"/>
          <w:sz w:val="21"/>
          <w:szCs w:val="21"/>
          <w:highlight w:val="none"/>
          <w:lang w:eastAsia="zh-CN"/>
        </w:rPr>
        <w:t>将不予退还，以保函形式交纳的由保函开立人支付保函担保的与投标保证金等额的款项：</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（1）投标人在投标有效期内撤销投标文件；</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w:t>
      </w:r>
      <w:r>
        <w:rPr>
          <w:rFonts w:hint="eastAsia" w:ascii="宋体" w:hAnsi="宋体" w:eastAsia="宋体" w:cs="宋体"/>
          <w:kern w:val="0"/>
          <w:sz w:val="21"/>
          <w:szCs w:val="21"/>
        </w:rPr>
        <w:t>中标人在收到中标通知书后，无正当理由不与招标人订立合同，在签订合同时向招标人提出附加条件，或者不按照招标文件要求提交履约保证金</w:t>
      </w:r>
      <w:r>
        <w:rPr>
          <w:rFonts w:hint="eastAsia" w:ascii="宋体" w:hAnsi="宋体" w:eastAsia="宋体" w:cs="宋体"/>
          <w:color w:val="auto"/>
          <w:sz w:val="21"/>
          <w:szCs w:val="21"/>
          <w:highlight w:val="none"/>
          <w:lang w:eastAsia="zh-CN"/>
        </w:rPr>
        <w:t>；</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w:t>
      </w:r>
      <w:r>
        <w:rPr>
          <w:rFonts w:hint="eastAsia" w:ascii="宋体" w:hAnsi="宋体" w:eastAsia="宋体" w:cs="宋体"/>
          <w:snapToGrid w:val="0"/>
          <w:kern w:val="0"/>
          <w:sz w:val="21"/>
          <w:szCs w:val="21"/>
        </w:rPr>
        <w:t>违反本章第</w:t>
      </w:r>
      <w:r>
        <w:rPr>
          <w:rFonts w:hint="eastAsia" w:ascii="宋体" w:hAnsi="宋体" w:eastAsia="宋体" w:cs="宋体"/>
          <w:snapToGrid w:val="0"/>
          <w:kern w:val="0"/>
          <w:sz w:val="21"/>
          <w:szCs w:val="21"/>
          <w:lang w:val="en-US" w:eastAsia="zh-CN"/>
        </w:rPr>
        <w:t>8</w:t>
      </w:r>
      <w:r>
        <w:rPr>
          <w:rFonts w:hint="eastAsia" w:ascii="宋体" w:hAnsi="宋体" w:eastAsia="宋体" w:cs="宋体"/>
          <w:snapToGrid w:val="0"/>
          <w:kern w:val="0"/>
          <w:sz w:val="21"/>
          <w:szCs w:val="21"/>
        </w:rPr>
        <w:t>.2款对投标人的纪律要求的</w:t>
      </w:r>
      <w:r>
        <w:rPr>
          <w:rFonts w:hint="eastAsia" w:ascii="宋体" w:hAnsi="宋体" w:eastAsia="宋体" w:cs="宋体"/>
          <w:color w:val="auto"/>
          <w:sz w:val="21"/>
          <w:szCs w:val="21"/>
          <w:highlight w:val="none"/>
          <w:lang w:eastAsia="zh-CN"/>
        </w:rPr>
        <w:t>；</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w:t>
      </w:r>
      <w:r>
        <w:rPr>
          <w:rFonts w:hint="eastAsia" w:ascii="宋体" w:hAnsi="宋体" w:eastAsia="宋体" w:cs="宋体"/>
          <w:snapToGrid w:val="0"/>
          <w:kern w:val="0"/>
          <w:sz w:val="21"/>
          <w:szCs w:val="21"/>
        </w:rPr>
        <w:t>法律法规规定的其他情形</w:t>
      </w:r>
      <w:r>
        <w:rPr>
          <w:rFonts w:hint="eastAsia" w:ascii="宋体" w:hAnsi="宋体" w:eastAsia="宋体" w:cs="宋体"/>
          <w:color w:val="auto"/>
          <w:sz w:val="21"/>
          <w:szCs w:val="21"/>
          <w:highlight w:val="none"/>
          <w:lang w:eastAsia="zh-CN"/>
        </w:rPr>
        <w:t>。</w:t>
      </w:r>
    </w:p>
    <w:p>
      <w:pPr>
        <w:pStyle w:val="5"/>
        <w:spacing w:before="0" w:after="0" w:line="360" w:lineRule="auto"/>
        <w:rPr>
          <w:rFonts w:hint="eastAsia" w:ascii="宋体" w:hAnsi="宋体" w:eastAsia="宋体" w:cs="宋体"/>
          <w:color w:val="auto"/>
          <w:sz w:val="21"/>
          <w:szCs w:val="21"/>
          <w:highlight w:val="none"/>
        </w:rPr>
      </w:pPr>
      <w:bookmarkStart w:id="236" w:name="_Toc28185"/>
      <w:bookmarkStart w:id="237" w:name="_Toc13965"/>
      <w:r>
        <w:rPr>
          <w:rFonts w:hint="eastAsia" w:ascii="宋体" w:hAnsi="宋体" w:eastAsia="宋体" w:cs="宋体"/>
          <w:color w:val="auto"/>
          <w:sz w:val="21"/>
          <w:szCs w:val="21"/>
          <w:highlight w:val="none"/>
        </w:rPr>
        <w:t>3.5 资格审查资料（适用于已进行资格预审的）</w:t>
      </w:r>
      <w:bookmarkEnd w:id="236"/>
      <w:bookmarkEnd w:id="237"/>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3.5.1 投标人在递交投标文件前，发生可能影响其投标资格的新情况的，应在投标文件中更新或补充其在申请资格预审时提供的资料，以证实其各项资格条件仍能继续满足资格预审文件的要求。投标人至少应更新以下资料（如有）：</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（1）财务状况方面的变化，新近取得银行信贷额度（如有必要）的证明和（或）获得其他资金来源的证据，以及现已接受（中标或签约）的新合同工程对财务状况的影响；</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（2）投标人名称的变化及有关批件。</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3.5.2 如果投标人在投标阶段发生合并、分立、破产等重大变化，或发生重大安全或质量事故，或由于其他任何情况，导致投标人不再具备资格预审文件规定的各项资格条件或其投标影响招标公正性时，投标人必须在其投标文件中对上述情况进行如实说明，否则，招标人一经查实，将视为投标人弄虚作假，其投标将被否决。</w:t>
      </w:r>
    </w:p>
    <w:p>
      <w:pPr>
        <w:pStyle w:val="5"/>
        <w:spacing w:before="0" w:after="0" w:line="360" w:lineRule="auto"/>
        <w:ind w:firstLine="420" w:firstLineChars="200"/>
        <w:rPr>
          <w:rFonts w:hint="eastAsia" w:ascii="宋体" w:hAnsi="宋体" w:eastAsia="宋体" w:cs="宋体"/>
          <w:b w:val="0"/>
          <w:bCs w:val="0"/>
          <w:color w:val="auto"/>
          <w:sz w:val="21"/>
          <w:szCs w:val="21"/>
          <w:highlight w:val="none"/>
        </w:rPr>
      </w:pPr>
      <w:bookmarkStart w:id="238" w:name="_Toc24567"/>
      <w:bookmarkStart w:id="239" w:name="_Toc29734"/>
      <w:bookmarkStart w:id="240" w:name="_Toc19258"/>
      <w:bookmarkStart w:id="241" w:name="_Toc4240"/>
      <w:r>
        <w:rPr>
          <w:rFonts w:hint="eastAsia" w:ascii="宋体" w:hAnsi="宋体" w:eastAsia="宋体" w:cs="宋体"/>
          <w:b w:val="0"/>
          <w:bCs w:val="0"/>
          <w:color w:val="auto"/>
          <w:sz w:val="21"/>
          <w:szCs w:val="21"/>
          <w:highlight w:val="none"/>
          <w:lang w:eastAsia="zh-CN"/>
        </w:rPr>
        <w:t>3.5.3 招标人有权核查投标人在资格预审申请文件和投标文件中提供的资料，若在评标期间发现投标人提供了虚假资料，其投标将被否决；若在签订合同前发现作为中标候选人的投标人提供了虚假资料，招标人有权取消其中标资格；若在合同实施期间发现投标人提供了虚假资料，招标人有权从工程支付款或履约保证金中扣除不超过10％签约合同价的金额作为违约金。同时招标人将投标人上述弄虚作假行为上报省级交通运输主管部门，作为不良记录纳入公路建设市场信用信息管理系统。</w:t>
      </w:r>
      <w:bookmarkEnd w:id="238"/>
      <w:bookmarkEnd w:id="239"/>
      <w:bookmarkEnd w:id="240"/>
      <w:bookmarkEnd w:id="241"/>
    </w:p>
    <w:p>
      <w:pPr>
        <w:pStyle w:val="5"/>
        <w:spacing w:before="0" w:after="0" w:line="360" w:lineRule="auto"/>
        <w:rPr>
          <w:rFonts w:hint="eastAsia" w:ascii="宋体" w:hAnsi="宋体" w:eastAsia="宋体" w:cs="宋体"/>
          <w:color w:val="auto"/>
          <w:sz w:val="21"/>
          <w:szCs w:val="21"/>
          <w:highlight w:val="none"/>
        </w:rPr>
      </w:pPr>
      <w:bookmarkStart w:id="242" w:name="_Toc14841"/>
      <w:bookmarkStart w:id="243" w:name="_Toc14304"/>
      <w:r>
        <w:rPr>
          <w:rFonts w:hint="eastAsia" w:ascii="宋体" w:hAnsi="宋体" w:eastAsia="宋体" w:cs="宋体"/>
          <w:color w:val="auto"/>
          <w:sz w:val="21"/>
          <w:szCs w:val="21"/>
          <w:highlight w:val="none"/>
        </w:rPr>
        <w:t>3.5资格审查资料（适用于</w:t>
      </w:r>
      <w:r>
        <w:rPr>
          <w:rFonts w:hint="eastAsia" w:ascii="宋体" w:hAnsi="宋体" w:eastAsia="宋体" w:cs="宋体"/>
          <w:color w:val="auto"/>
          <w:sz w:val="21"/>
          <w:szCs w:val="21"/>
          <w:highlight w:val="none"/>
          <w:lang w:val="en-US" w:eastAsia="zh-CN"/>
        </w:rPr>
        <w:t>未</w:t>
      </w:r>
      <w:r>
        <w:rPr>
          <w:rFonts w:hint="eastAsia" w:ascii="宋体" w:hAnsi="宋体" w:eastAsia="宋体" w:cs="宋体"/>
          <w:color w:val="auto"/>
          <w:sz w:val="21"/>
          <w:szCs w:val="21"/>
          <w:highlight w:val="none"/>
        </w:rPr>
        <w:t>进行资格预审的）</w:t>
      </w:r>
      <w:bookmarkEnd w:id="242"/>
      <w:bookmarkEnd w:id="243"/>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除投标人须知前附表另有规定外，投标人应按下列规定提供资格审查资料，以证明其满足本章</w:t>
      </w:r>
      <w:r>
        <w:rPr>
          <w:rFonts w:hint="eastAsia" w:ascii="宋体" w:hAnsi="宋体" w:eastAsia="宋体" w:cs="宋体"/>
          <w:color w:val="auto"/>
          <w:sz w:val="21"/>
          <w:szCs w:val="21"/>
          <w:highlight w:val="none"/>
          <w:lang w:val="en-US" w:eastAsia="zh-CN"/>
        </w:rPr>
        <w:t>第</w:t>
      </w:r>
      <w:r>
        <w:rPr>
          <w:rFonts w:hint="eastAsia" w:ascii="宋体" w:hAnsi="宋体" w:eastAsia="宋体" w:cs="宋体"/>
          <w:color w:val="auto"/>
          <w:sz w:val="21"/>
          <w:szCs w:val="21"/>
          <w:highlight w:val="none"/>
          <w:lang w:eastAsia="zh-CN"/>
        </w:rPr>
        <w:t xml:space="preserve"> 1.4 款规定的资质、财务、业绩、信誉等要求。</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3.5.1“投标人基本情况表”应附企业法人营业执照副本、施工资质证书副本（带二维码）、安全生产许可证副本的扫描件。</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企业法人营业执照副本、施工资质证书副本、安全生产许可证副本的扫描件应提供全本（证书封面、封底、空白页除外），应包括投标人名称、投标人其他相关信息、颁发机构名称、投标人信息变更情况等关键页在内。</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3.5.2“财务状况表”应附经会计师事务所或审计机构</w:t>
      </w:r>
      <w:r>
        <w:rPr>
          <w:rFonts w:hint="eastAsia" w:ascii="宋体" w:hAnsi="宋体" w:eastAsia="宋体" w:cs="宋体"/>
          <w:color w:val="auto"/>
          <w:sz w:val="21"/>
          <w:szCs w:val="21"/>
          <w:highlight w:val="none"/>
          <w:lang w:val="en-US" w:eastAsia="zh-CN"/>
        </w:rPr>
        <w:t>出具</w:t>
      </w:r>
      <w:r>
        <w:rPr>
          <w:rFonts w:hint="eastAsia" w:ascii="宋体" w:hAnsi="宋体" w:eastAsia="宋体" w:cs="宋体"/>
          <w:color w:val="auto"/>
          <w:sz w:val="21"/>
          <w:szCs w:val="21"/>
          <w:highlight w:val="none"/>
          <w:lang w:eastAsia="zh-CN"/>
        </w:rPr>
        <w:t>的</w:t>
      </w:r>
      <w:r>
        <w:rPr>
          <w:rFonts w:hint="eastAsia" w:ascii="宋体" w:hAnsi="宋体" w:eastAsia="宋体" w:cs="宋体"/>
          <w:color w:val="auto"/>
          <w:sz w:val="21"/>
          <w:szCs w:val="21"/>
          <w:highlight w:val="none"/>
          <w:lang w:val="en-US" w:eastAsia="zh-CN"/>
        </w:rPr>
        <w:t>合法有效的</w:t>
      </w:r>
      <w:r>
        <w:rPr>
          <w:rFonts w:hint="eastAsia" w:ascii="宋体" w:hAnsi="宋体" w:eastAsia="宋体" w:cs="宋体"/>
          <w:color w:val="auto"/>
          <w:sz w:val="21"/>
          <w:szCs w:val="21"/>
          <w:highlight w:val="none"/>
          <w:lang w:eastAsia="zh-CN"/>
        </w:rPr>
        <w:t>财务审计报表扫描件，包括资产负债表、现金流量表、利润表和财务情况说明书，具体年份要求见投标人须知前附表。投标人的成立时间少于投标人须知前附表规定年份的，应提供成立以来的财务状况表。</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3.5.3 “类似项目”应是已列入交通运输主管部门“公路建设市场信用信息管理系统”并公开的主包已建业绩或分包已建业绩，具体时间要求见投标人须知前附表。</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类似项目情况表”应附在交通运输部“全国公路建设市场监督管理系统”中查询到的企业“业绩信息”相关项目网页截图复印件，即包括“项目名称”“标段类型”“合同价”“主要工程量”“项目主要管理人员”等栏目在内的项目详细信息网页截图。在交通运输部“全国公路建设市场监督管理系统”中无法查询，但可在</w:t>
      </w:r>
      <w:r>
        <w:rPr>
          <w:rFonts w:hint="eastAsia" w:ascii="宋体" w:hAnsi="宋体" w:eastAsia="宋体" w:cs="宋体"/>
          <w:color w:val="auto"/>
          <w:sz w:val="21"/>
          <w:szCs w:val="21"/>
          <w:highlight w:val="none"/>
        </w:rPr>
        <w:t>项目所在地省级交通运输行政主管部门官方平台</w:t>
      </w:r>
      <w:r>
        <w:rPr>
          <w:rFonts w:hint="eastAsia" w:ascii="宋体" w:hAnsi="宋体" w:eastAsia="宋体" w:cs="宋体"/>
          <w:color w:val="auto"/>
          <w:sz w:val="21"/>
          <w:szCs w:val="21"/>
          <w:highlight w:val="none"/>
          <w:lang w:eastAsia="zh-CN"/>
        </w:rPr>
        <w:t>中查询的，应附</w:t>
      </w:r>
      <w:r>
        <w:rPr>
          <w:rFonts w:hint="eastAsia" w:ascii="宋体" w:hAnsi="宋体" w:eastAsia="宋体" w:cs="宋体"/>
          <w:color w:val="auto"/>
          <w:sz w:val="21"/>
          <w:szCs w:val="21"/>
          <w:highlight w:val="none"/>
        </w:rPr>
        <w:t>项目所在地省级交通运输行政主管部门官方平台</w:t>
      </w:r>
      <w:r>
        <w:rPr>
          <w:rFonts w:hint="eastAsia" w:ascii="宋体" w:hAnsi="宋体" w:eastAsia="宋体" w:cs="宋体"/>
          <w:color w:val="auto"/>
          <w:sz w:val="21"/>
          <w:szCs w:val="21"/>
          <w:highlight w:val="none"/>
          <w:lang w:eastAsia="zh-CN"/>
        </w:rPr>
        <w:t>中查询到的网页截图。除网页截图外，投标人无须再提供任何业绩证明材料。</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3.5.4“投标人的信誉情况表”应附投标人在国家企业信用信息公示系统中未被列入严重违法失信企业名单，在“信用中国”网站未被列入失信惩戒对象名单的网页截图。</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3.5.5“拟委任的项目经理和项目总工资历表”应附项目经理和项目总工的身份证、职称资格证书以及资格审查条件所要求的其他相关证书扫描件，其中，建造师注册证书和安全生产考核合格证书如有要求，还应附其在政府相关部门网站上公开信息的网页截图，以及在社保系统打印的拟委任项目经理和项目总工的缴费明细。</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拟委任的项目经理和项目总工资历表”还应附交通运输部“全国公路建设市场监督管理系统”中载明的、能够证明项目经理和项目总工具有相关业绩的网页截图。在交通运输部“全国公路建设市场监督管理系统”中无法查询，但可在</w:t>
      </w:r>
      <w:r>
        <w:rPr>
          <w:rFonts w:hint="eastAsia" w:ascii="宋体" w:hAnsi="宋体" w:eastAsia="宋体" w:cs="宋体"/>
          <w:color w:val="auto"/>
          <w:sz w:val="21"/>
          <w:szCs w:val="21"/>
          <w:highlight w:val="none"/>
        </w:rPr>
        <w:t>项目所在地省级交通运输行政主管部门官方平台</w:t>
      </w:r>
      <w:r>
        <w:rPr>
          <w:rFonts w:hint="eastAsia" w:ascii="宋体" w:hAnsi="宋体" w:eastAsia="宋体" w:cs="宋体"/>
          <w:color w:val="auto"/>
          <w:sz w:val="21"/>
          <w:szCs w:val="21"/>
          <w:highlight w:val="none"/>
          <w:lang w:eastAsia="zh-CN"/>
        </w:rPr>
        <w:t>中查询的，应附</w:t>
      </w:r>
      <w:r>
        <w:rPr>
          <w:rFonts w:hint="eastAsia" w:ascii="宋体" w:hAnsi="宋体" w:eastAsia="宋体" w:cs="宋体"/>
          <w:color w:val="auto"/>
          <w:sz w:val="21"/>
          <w:szCs w:val="21"/>
          <w:highlight w:val="none"/>
        </w:rPr>
        <w:t>项目所在地省级交通运输行政主管部门官方平台</w:t>
      </w:r>
      <w:r>
        <w:rPr>
          <w:rFonts w:hint="eastAsia" w:ascii="宋体" w:hAnsi="宋体" w:eastAsia="宋体" w:cs="宋体"/>
          <w:color w:val="auto"/>
          <w:sz w:val="21"/>
          <w:szCs w:val="21"/>
          <w:highlight w:val="none"/>
          <w:lang w:eastAsia="zh-CN"/>
        </w:rPr>
        <w:t>中查询到的网页截图。除网页截图复印件外，投标人无须再提供任何业绩证明材料。</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3.5.6“拟委任的其他管理和技术人员汇总表”（如有）应按前附表规定填报满足本章</w:t>
      </w:r>
      <w:r>
        <w:rPr>
          <w:rFonts w:hint="eastAsia" w:ascii="宋体" w:hAnsi="宋体" w:eastAsia="宋体" w:cs="宋体"/>
          <w:color w:val="auto"/>
          <w:sz w:val="21"/>
          <w:szCs w:val="21"/>
          <w:highlight w:val="none"/>
          <w:lang w:val="en-US" w:eastAsia="zh-CN"/>
        </w:rPr>
        <w:t>第</w:t>
      </w:r>
      <w:r>
        <w:rPr>
          <w:rFonts w:hint="eastAsia" w:ascii="宋体" w:hAnsi="宋体" w:eastAsia="宋体" w:cs="宋体"/>
          <w:color w:val="auto"/>
          <w:sz w:val="21"/>
          <w:szCs w:val="21"/>
          <w:highlight w:val="none"/>
          <w:lang w:eastAsia="zh-CN"/>
        </w:rPr>
        <w:t>1.4.1</w:t>
      </w:r>
      <w:r>
        <w:rPr>
          <w:rFonts w:hint="eastAsia" w:ascii="宋体" w:hAnsi="宋体" w:eastAsia="宋体" w:cs="宋体"/>
          <w:color w:val="auto"/>
          <w:sz w:val="21"/>
          <w:szCs w:val="21"/>
          <w:highlight w:val="none"/>
          <w:lang w:val="en-US" w:eastAsia="zh-CN"/>
        </w:rPr>
        <w:t xml:space="preserve"> 项</w:t>
      </w:r>
      <w:r>
        <w:rPr>
          <w:rFonts w:hint="eastAsia" w:ascii="宋体" w:hAnsi="宋体" w:eastAsia="宋体" w:cs="宋体"/>
          <w:color w:val="auto"/>
          <w:sz w:val="21"/>
          <w:szCs w:val="21"/>
          <w:highlight w:val="none"/>
          <w:lang w:eastAsia="zh-CN"/>
        </w:rPr>
        <w:t>规定的其他人员的相关信息。</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3.5.7“拟投入本标段的主要施工机械表”“拟配备本标段的主要材料试验、测量、质检仪器设备表”（如有））应按前附表规定填报满足本章</w:t>
      </w:r>
      <w:r>
        <w:rPr>
          <w:rFonts w:hint="eastAsia" w:ascii="宋体" w:hAnsi="宋体" w:eastAsia="宋体" w:cs="宋体"/>
          <w:color w:val="auto"/>
          <w:sz w:val="21"/>
          <w:szCs w:val="21"/>
          <w:highlight w:val="none"/>
          <w:lang w:val="en-US" w:eastAsia="zh-CN"/>
        </w:rPr>
        <w:t>第</w:t>
      </w:r>
      <w:r>
        <w:rPr>
          <w:rFonts w:hint="eastAsia" w:ascii="宋体" w:hAnsi="宋体" w:eastAsia="宋体" w:cs="宋体"/>
          <w:color w:val="auto"/>
          <w:sz w:val="21"/>
          <w:szCs w:val="21"/>
          <w:highlight w:val="none"/>
          <w:lang w:eastAsia="zh-CN"/>
        </w:rPr>
        <w:t xml:space="preserve">1.4.1 </w:t>
      </w:r>
      <w:r>
        <w:rPr>
          <w:rFonts w:hint="eastAsia" w:ascii="宋体" w:hAnsi="宋体" w:eastAsia="宋体" w:cs="宋体"/>
          <w:color w:val="auto"/>
          <w:sz w:val="21"/>
          <w:szCs w:val="21"/>
          <w:highlight w:val="none"/>
          <w:lang w:val="en-US" w:eastAsia="zh-CN"/>
        </w:rPr>
        <w:t>项</w:t>
      </w:r>
      <w:r>
        <w:rPr>
          <w:rFonts w:hint="eastAsia" w:ascii="宋体" w:hAnsi="宋体" w:eastAsia="宋体" w:cs="宋体"/>
          <w:color w:val="auto"/>
          <w:sz w:val="21"/>
          <w:szCs w:val="21"/>
          <w:highlight w:val="none"/>
          <w:lang w:eastAsia="zh-CN"/>
        </w:rPr>
        <w:t>规定的机械设备和试验检测设备。</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3.5.8 投标人须知前附表规定接受联合体投标的，本章第3.5.1 项至第3.5.7 项规定的表格和资料应包括联合体各方相关情况。</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3.5.9 除合同条款约定的特殊情形外，投标人在投标文件中填报的项目经理和项目总工不允许更换，否则将按合同条款的约定予以处罚。</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3.5.10 投标人在投标文件中填报的资质、业绩、主要人员资历和目前在岗情况、信用等级等信息，应与其在交通运输部或</w:t>
      </w:r>
      <w:r>
        <w:rPr>
          <w:rFonts w:hint="eastAsia" w:ascii="宋体" w:hAnsi="宋体" w:eastAsia="宋体" w:cs="宋体"/>
          <w:color w:val="auto"/>
          <w:sz w:val="21"/>
          <w:szCs w:val="21"/>
          <w:highlight w:val="none"/>
        </w:rPr>
        <w:t>项目所在地省级交通运输行政主管部门官方平台</w:t>
      </w:r>
      <w:r>
        <w:rPr>
          <w:rFonts w:hint="eastAsia" w:ascii="宋体" w:hAnsi="宋体" w:eastAsia="宋体" w:cs="宋体"/>
          <w:color w:val="auto"/>
          <w:sz w:val="21"/>
          <w:szCs w:val="21"/>
          <w:highlight w:val="none"/>
          <w:lang w:eastAsia="zh-CN"/>
        </w:rPr>
        <w:t>上填报并发布的相关信息一致。投标人应根据本单位实际情况及时完成相关信息的申报、录入和动态更新，并对相关信息的真实性、完整性和准确性负责。</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3.5.11 招标人有权核查投标人在资格预审申请文件和投标文件中提供的材料，若在评标期间发现投标人提供了虚假资料，其投标将被否决；若在签订合同前发现作为中标候选人的投标人提供了虚假资料，招标人有权取消其中标资格；若在合同实施期间发现投标人提供了虚假资料，招标人有权从工程支付款或履约保证金中扣除不超过10％签约合同价的金额作为违约金。同时招标人将投标人上述弄虚作假行为上报</w:t>
      </w:r>
      <w:r>
        <w:rPr>
          <w:rFonts w:hint="eastAsia" w:ascii="宋体" w:hAnsi="宋体" w:eastAsia="宋体" w:cs="宋体"/>
          <w:color w:val="auto"/>
          <w:sz w:val="21"/>
          <w:szCs w:val="21"/>
          <w:highlight w:val="none"/>
          <w:lang w:val="en-US" w:eastAsia="zh-CN"/>
        </w:rPr>
        <w:t>省级</w:t>
      </w:r>
      <w:r>
        <w:rPr>
          <w:rFonts w:hint="eastAsia" w:ascii="宋体" w:hAnsi="宋体" w:eastAsia="宋体" w:cs="宋体"/>
          <w:color w:val="auto"/>
          <w:sz w:val="21"/>
          <w:szCs w:val="21"/>
          <w:highlight w:val="none"/>
          <w:lang w:eastAsia="zh-CN"/>
        </w:rPr>
        <w:t>交通行政主管部门，作为不良记录纳入公路建设市场信用信息管理系统。</w:t>
      </w:r>
    </w:p>
    <w:p>
      <w:pPr>
        <w:pStyle w:val="5"/>
        <w:spacing w:before="0" w:after="0" w:line="360" w:lineRule="auto"/>
        <w:rPr>
          <w:rFonts w:hint="eastAsia" w:ascii="宋体" w:hAnsi="宋体" w:eastAsia="宋体" w:cs="宋体"/>
          <w:color w:val="auto"/>
          <w:sz w:val="21"/>
          <w:szCs w:val="21"/>
          <w:highlight w:val="none"/>
        </w:rPr>
      </w:pPr>
      <w:bookmarkStart w:id="244" w:name="_Toc16579"/>
      <w:bookmarkStart w:id="245" w:name="_Toc11918"/>
      <w:r>
        <w:rPr>
          <w:rFonts w:hint="eastAsia" w:ascii="宋体" w:hAnsi="宋体" w:eastAsia="宋体" w:cs="宋体"/>
          <w:color w:val="auto"/>
          <w:sz w:val="21"/>
          <w:szCs w:val="21"/>
          <w:highlight w:val="none"/>
        </w:rPr>
        <w:t>3.6 备选投标方案</w:t>
      </w:r>
      <w:bookmarkEnd w:id="244"/>
      <w:bookmarkEnd w:id="245"/>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3.6.1 除投标人须知前附表规定允许外，投标人不得递交备选投标方案，否则其投标将被否决。</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3.6.2 允许投标人递交备选投标方案的，只有中标人所递交的备选投标方案方可予以考虑。评标委员会认为中标人的备选投标方案优于其按照招标文件要求编制的投标方案的，招标人可以接受该备选投标方案。</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3.6.3 投标人提供两个或两个以上投标报价，或在投标文件中提供一个报价，但同时提供两个或两个以上施工组织设计的，视为提供备选方案。</w:t>
      </w:r>
    </w:p>
    <w:p>
      <w:pPr>
        <w:pStyle w:val="5"/>
        <w:spacing w:before="0" w:after="0" w:line="360" w:lineRule="auto"/>
        <w:rPr>
          <w:rFonts w:hint="eastAsia" w:ascii="宋体" w:hAnsi="宋体" w:eastAsia="宋体" w:cs="宋体"/>
          <w:color w:val="auto"/>
          <w:sz w:val="21"/>
          <w:szCs w:val="21"/>
          <w:highlight w:val="none"/>
        </w:rPr>
      </w:pPr>
      <w:bookmarkStart w:id="246" w:name="_Toc17160"/>
      <w:bookmarkStart w:id="247" w:name="_Toc7844"/>
      <w:r>
        <w:rPr>
          <w:rFonts w:hint="eastAsia" w:ascii="宋体" w:hAnsi="宋体" w:eastAsia="宋体" w:cs="宋体"/>
          <w:color w:val="auto"/>
          <w:sz w:val="21"/>
          <w:szCs w:val="21"/>
          <w:highlight w:val="none"/>
        </w:rPr>
        <w:t>3.7 投标文件的编制</w:t>
      </w:r>
      <w:bookmarkEnd w:id="246"/>
      <w:bookmarkEnd w:id="247"/>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3.7.1 投标文件应按第九章“投标文件格式”进行编写，如有必要，可以增加附页，作为投标文件的组成部分。其中，投标函附录在满足招标文件实质性要求的基础上，可以提出比招标文件要求更有利于招标人的承诺。</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3.7.2 投标文件应对招标文件有关工期、投标有效期、质量要求、安全目标、技术标准和要求、招标范围等实质性内容作出响应。</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3.7.3 投标文件的签名盖章要求：按本章投标人须知前附表第3.7.3项执行。</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3.7.4 投标文件份数：投标人网上提交加密投标文件一份。</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3.7.5 投标文件应按规定格式排版，并编制目录，具体编制要求见投标人须知前附表规定。</w:t>
      </w:r>
    </w:p>
    <w:p>
      <w:pPr>
        <w:pStyle w:val="4"/>
        <w:spacing w:before="0" w:after="0" w:line="360" w:lineRule="auto"/>
        <w:rPr>
          <w:rFonts w:hint="eastAsia" w:ascii="宋体" w:hAnsi="宋体" w:eastAsia="宋体" w:cs="宋体"/>
          <w:color w:val="auto"/>
          <w:sz w:val="28"/>
          <w:szCs w:val="28"/>
          <w:highlight w:val="none"/>
        </w:rPr>
      </w:pPr>
      <w:bookmarkStart w:id="248" w:name="_Toc17651"/>
      <w:bookmarkStart w:id="249" w:name="_Toc22845"/>
      <w:r>
        <w:rPr>
          <w:rFonts w:hint="eastAsia" w:ascii="宋体" w:hAnsi="宋体" w:eastAsia="宋体" w:cs="宋体"/>
          <w:color w:val="auto"/>
          <w:sz w:val="28"/>
          <w:szCs w:val="28"/>
          <w:highlight w:val="none"/>
        </w:rPr>
        <w:t>4. 投标</w:t>
      </w:r>
      <w:bookmarkEnd w:id="248"/>
      <w:bookmarkEnd w:id="249"/>
    </w:p>
    <w:p>
      <w:pPr>
        <w:pStyle w:val="5"/>
        <w:spacing w:before="0" w:after="0" w:line="360" w:lineRule="auto"/>
        <w:rPr>
          <w:rFonts w:hint="eastAsia" w:ascii="宋体" w:hAnsi="宋体" w:eastAsia="宋体" w:cs="宋体"/>
          <w:color w:val="auto"/>
          <w:sz w:val="21"/>
          <w:szCs w:val="21"/>
          <w:highlight w:val="none"/>
        </w:rPr>
      </w:pPr>
      <w:bookmarkStart w:id="250" w:name="_Toc21892"/>
      <w:bookmarkStart w:id="251" w:name="_Toc23742"/>
      <w:r>
        <w:rPr>
          <w:rFonts w:hint="eastAsia" w:ascii="宋体" w:hAnsi="宋体" w:eastAsia="宋体" w:cs="宋体"/>
          <w:color w:val="auto"/>
          <w:sz w:val="21"/>
          <w:szCs w:val="21"/>
          <w:highlight w:val="none"/>
        </w:rPr>
        <w:t>4.1 投标文件的密封和标识</w:t>
      </w:r>
      <w:bookmarkEnd w:id="250"/>
      <w:bookmarkEnd w:id="251"/>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4.1.1 投标文件的密封：见投标人须知前附表。</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4.1.2 投标文件</w:t>
      </w:r>
      <w:r>
        <w:rPr>
          <w:rFonts w:hint="eastAsia" w:ascii="宋体" w:hAnsi="宋体" w:eastAsia="宋体" w:cs="宋体"/>
          <w:color w:val="auto"/>
          <w:sz w:val="21"/>
          <w:szCs w:val="21"/>
          <w:highlight w:val="none"/>
          <w:lang w:val="en-US" w:eastAsia="zh-CN"/>
        </w:rPr>
        <w:t>的</w:t>
      </w:r>
      <w:r>
        <w:rPr>
          <w:rFonts w:hint="eastAsia" w:ascii="宋体" w:hAnsi="宋体" w:eastAsia="宋体" w:cs="宋体"/>
          <w:color w:val="auto"/>
          <w:sz w:val="21"/>
          <w:szCs w:val="21"/>
          <w:highlight w:val="none"/>
          <w:lang w:eastAsia="zh-CN"/>
        </w:rPr>
        <w:t>封套上应写明的内容：见投标人须知前附表。</w:t>
      </w:r>
    </w:p>
    <w:p>
      <w:pPr>
        <w:pStyle w:val="59"/>
        <w:spacing w:before="0" w:after="0" w:line="360" w:lineRule="auto"/>
        <w:ind w:firstLine="420" w:firstLineChars="200"/>
        <w:jc w:val="left"/>
        <w:rPr>
          <w:rFonts w:hint="eastAsia" w:ascii="宋体" w:hAnsi="宋体" w:eastAsia="宋体" w:cs="宋体"/>
          <w:snapToGrid w:val="0"/>
          <w:color w:val="auto"/>
          <w:sz w:val="21"/>
          <w:szCs w:val="21"/>
          <w:highlight w:val="none"/>
          <w:lang w:eastAsia="zh-CN"/>
        </w:rPr>
      </w:pPr>
      <w:r>
        <w:rPr>
          <w:rFonts w:hint="eastAsia" w:ascii="宋体" w:hAnsi="宋体" w:eastAsia="宋体" w:cs="宋体"/>
          <w:color w:val="auto"/>
          <w:sz w:val="21"/>
          <w:szCs w:val="21"/>
          <w:highlight w:val="none"/>
          <w:lang w:eastAsia="zh-CN"/>
        </w:rPr>
        <w:t xml:space="preserve">4.1.3 </w:t>
      </w:r>
      <w:r>
        <w:rPr>
          <w:rFonts w:hint="eastAsia" w:ascii="宋体" w:hAnsi="宋体" w:eastAsia="宋体" w:cs="宋体"/>
          <w:snapToGrid w:val="0"/>
          <w:color w:val="auto"/>
          <w:sz w:val="21"/>
          <w:szCs w:val="21"/>
          <w:highlight w:val="none"/>
          <w:lang w:eastAsia="zh-CN"/>
        </w:rPr>
        <w:t>电子投标文件的加密</w:t>
      </w:r>
    </w:p>
    <w:p>
      <w:pPr>
        <w:pStyle w:val="59"/>
        <w:spacing w:before="0" w:after="0" w:line="360" w:lineRule="auto"/>
        <w:ind w:firstLine="420" w:firstLineChars="200"/>
        <w:jc w:val="left"/>
        <w:rPr>
          <w:rFonts w:hint="eastAsia" w:ascii="宋体" w:hAnsi="宋体" w:eastAsia="宋体" w:cs="宋体"/>
          <w:snapToGrid w:val="0"/>
          <w:color w:val="auto"/>
          <w:sz w:val="21"/>
          <w:szCs w:val="21"/>
          <w:highlight w:val="none"/>
          <w:lang w:eastAsia="zh-CN"/>
        </w:rPr>
      </w:pPr>
      <w:r>
        <w:rPr>
          <w:rFonts w:hint="eastAsia" w:ascii="宋体" w:hAnsi="宋体" w:eastAsia="宋体" w:cs="宋体"/>
          <w:snapToGrid w:val="0"/>
          <w:color w:val="auto"/>
          <w:sz w:val="21"/>
          <w:szCs w:val="21"/>
          <w:highlight w:val="none"/>
          <w:lang w:eastAsia="zh-CN"/>
        </w:rPr>
        <w:t>加密的电子投标文件应按照本章</w:t>
      </w:r>
      <w:r>
        <w:rPr>
          <w:rFonts w:hint="eastAsia" w:ascii="宋体" w:hAnsi="宋体" w:eastAsia="宋体" w:cs="宋体"/>
          <w:color w:val="auto"/>
          <w:sz w:val="21"/>
          <w:szCs w:val="21"/>
          <w:highlight w:val="none"/>
          <w:lang w:eastAsia="zh-CN"/>
        </w:rPr>
        <w:t>投标人须知前附表</w:t>
      </w:r>
      <w:r>
        <w:rPr>
          <w:rFonts w:hint="eastAsia" w:ascii="宋体" w:hAnsi="宋体" w:eastAsia="宋体" w:cs="宋体"/>
          <w:snapToGrid w:val="0"/>
          <w:color w:val="auto"/>
          <w:sz w:val="21"/>
          <w:szCs w:val="21"/>
          <w:highlight w:val="none"/>
          <w:lang w:eastAsia="zh-CN"/>
        </w:rPr>
        <w:t>第</w:t>
      </w:r>
      <w:r>
        <w:rPr>
          <w:rFonts w:hint="eastAsia" w:ascii="宋体" w:hAnsi="宋体" w:eastAsia="宋体" w:cs="宋体"/>
          <w:snapToGrid w:val="0"/>
          <w:color w:val="auto"/>
          <w:sz w:val="21"/>
          <w:szCs w:val="21"/>
          <w:highlight w:val="none"/>
          <w:lang w:val="en-US" w:eastAsia="zh-CN"/>
        </w:rPr>
        <w:t>10.6款相关</w:t>
      </w:r>
      <w:r>
        <w:rPr>
          <w:rFonts w:hint="eastAsia" w:ascii="宋体" w:hAnsi="宋体" w:eastAsia="宋体" w:cs="宋体"/>
          <w:snapToGrid w:val="0"/>
          <w:color w:val="auto"/>
          <w:sz w:val="21"/>
          <w:szCs w:val="21"/>
          <w:highlight w:val="none"/>
          <w:lang w:eastAsia="zh-CN"/>
        </w:rPr>
        <w:t>要求制作并加密，未按要求加密的电子投标文件，将无法上传至</w:t>
      </w:r>
      <w:r>
        <w:rPr>
          <w:rFonts w:hint="eastAsia" w:ascii="宋体" w:hAnsi="宋体" w:eastAsia="宋体" w:cs="宋体"/>
          <w:snapToGrid w:val="0"/>
          <w:color w:val="auto"/>
          <w:sz w:val="21"/>
          <w:szCs w:val="21"/>
          <w:highlight w:val="none"/>
          <w:u w:val="none"/>
          <w:lang w:eastAsia="zh-CN"/>
        </w:rPr>
        <w:t>重庆市电子招投标系统</w:t>
      </w:r>
      <w:r>
        <w:rPr>
          <w:rFonts w:hint="eastAsia" w:ascii="宋体" w:hAnsi="宋体" w:eastAsia="宋体" w:cs="宋体"/>
          <w:snapToGrid w:val="0"/>
          <w:color w:val="auto"/>
          <w:sz w:val="21"/>
          <w:szCs w:val="21"/>
          <w:highlight w:val="none"/>
          <w:lang w:eastAsia="zh-CN"/>
        </w:rPr>
        <w:t>，逾期未完成投标文件上传的，视为撤回投标文件。</w:t>
      </w:r>
    </w:p>
    <w:p>
      <w:pPr>
        <w:pStyle w:val="59"/>
        <w:spacing w:before="0" w:after="0" w:line="360" w:lineRule="auto"/>
        <w:ind w:firstLine="420" w:firstLineChars="200"/>
        <w:jc w:val="left"/>
        <w:rPr>
          <w:rFonts w:hint="eastAsia" w:ascii="宋体" w:hAnsi="宋体" w:eastAsia="宋体" w:cs="宋体"/>
          <w:snapToGrid w:val="0"/>
          <w:color w:val="auto"/>
          <w:sz w:val="21"/>
          <w:szCs w:val="21"/>
          <w:highlight w:val="none"/>
          <w:lang w:eastAsia="zh-CN"/>
        </w:rPr>
      </w:pPr>
      <w:r>
        <w:rPr>
          <w:rFonts w:hint="eastAsia" w:ascii="宋体" w:hAnsi="宋体" w:eastAsia="宋体" w:cs="宋体"/>
          <w:snapToGrid w:val="0"/>
          <w:color w:val="auto"/>
          <w:sz w:val="21"/>
          <w:szCs w:val="21"/>
          <w:highlight w:val="none"/>
          <w:lang w:eastAsia="zh-CN"/>
        </w:rPr>
        <w:t>4.1.4  不加密电子投标文件的密封</w:t>
      </w:r>
    </w:p>
    <w:p>
      <w:pPr>
        <w:pStyle w:val="59"/>
        <w:spacing w:before="0" w:after="0" w:line="360" w:lineRule="auto"/>
        <w:ind w:firstLine="420" w:firstLineChars="200"/>
        <w:jc w:val="left"/>
        <w:rPr>
          <w:rFonts w:hint="eastAsia" w:ascii="宋体" w:hAnsi="宋体" w:eastAsia="宋体" w:cs="宋体"/>
          <w:snapToGrid w:val="0"/>
          <w:color w:val="auto"/>
          <w:sz w:val="21"/>
          <w:szCs w:val="21"/>
          <w:highlight w:val="none"/>
          <w:lang w:eastAsia="zh-CN"/>
        </w:rPr>
      </w:pPr>
      <w:r>
        <w:rPr>
          <w:rFonts w:hint="eastAsia" w:ascii="宋体" w:hAnsi="宋体" w:eastAsia="宋体" w:cs="宋体"/>
          <w:snapToGrid w:val="0"/>
          <w:color w:val="auto"/>
          <w:sz w:val="21"/>
          <w:szCs w:val="21"/>
          <w:highlight w:val="none"/>
          <w:lang w:eastAsia="zh-CN"/>
        </w:rPr>
        <w:t>投标人如需递交不加密电子投标文件（光盘备份）应单独封装，并在封套的封口处加盖投标人单位法人章</w:t>
      </w:r>
      <w:r>
        <w:rPr>
          <w:rFonts w:hint="eastAsia" w:ascii="宋体" w:hAnsi="宋体" w:eastAsia="宋体" w:cs="宋体"/>
          <w:color w:val="auto"/>
          <w:sz w:val="21"/>
          <w:szCs w:val="21"/>
          <w:highlight w:val="none"/>
          <w:lang w:eastAsia="zh-CN"/>
        </w:rPr>
        <w:t>。</w:t>
      </w:r>
    </w:p>
    <w:p>
      <w:pPr>
        <w:pStyle w:val="5"/>
        <w:spacing w:before="0" w:after="0" w:line="360" w:lineRule="auto"/>
        <w:rPr>
          <w:rFonts w:hint="eastAsia" w:ascii="宋体" w:hAnsi="宋体" w:eastAsia="宋体" w:cs="宋体"/>
          <w:color w:val="auto"/>
          <w:sz w:val="21"/>
          <w:szCs w:val="21"/>
          <w:highlight w:val="none"/>
        </w:rPr>
      </w:pPr>
      <w:bookmarkStart w:id="252" w:name="_Toc26702"/>
      <w:bookmarkStart w:id="253" w:name="_Toc9155"/>
      <w:r>
        <w:rPr>
          <w:rFonts w:hint="eastAsia" w:ascii="宋体" w:hAnsi="宋体" w:eastAsia="宋体" w:cs="宋体"/>
          <w:color w:val="auto"/>
          <w:sz w:val="21"/>
          <w:szCs w:val="21"/>
          <w:highlight w:val="none"/>
        </w:rPr>
        <w:t>4.2投标文件的递交</w:t>
      </w:r>
      <w:bookmarkEnd w:id="252"/>
      <w:bookmarkEnd w:id="253"/>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4.2.1 投标人应在投标人须知前附表第 2.2.2 项规定的投标截止时间前递交投标文件。</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4.2.2 投标人递交投标文件的地点：见投标人须知前附表。</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4.2.3 除投标人须知前附表另有规定外，投标人所递交的投标文件不予退还。</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4.2.4招标人收到投标文件后，由</w:t>
      </w:r>
      <w:r>
        <w:rPr>
          <w:rFonts w:hint="eastAsia" w:ascii="宋体" w:hAnsi="宋体" w:eastAsia="宋体" w:cs="宋体"/>
          <w:color w:val="auto"/>
          <w:sz w:val="21"/>
          <w:szCs w:val="21"/>
          <w:highlight w:val="none"/>
          <w:u w:val="none"/>
          <w:lang w:eastAsia="zh-CN"/>
        </w:rPr>
        <w:t>重庆市电子招投标系统</w:t>
      </w:r>
      <w:r>
        <w:rPr>
          <w:rFonts w:hint="eastAsia" w:ascii="宋体" w:hAnsi="宋体" w:eastAsia="宋体" w:cs="宋体"/>
          <w:color w:val="auto"/>
          <w:sz w:val="21"/>
          <w:szCs w:val="21"/>
          <w:highlight w:val="none"/>
          <w:lang w:eastAsia="zh-CN"/>
        </w:rPr>
        <w:t>向投标人出具签收凭证。</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4.2.</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lang w:eastAsia="zh-CN"/>
        </w:rPr>
        <w:t xml:space="preserve"> 逾期送达的或者未送达指定地点的投标文件，招标人不予受理。</w:t>
      </w:r>
    </w:p>
    <w:p>
      <w:pPr>
        <w:pStyle w:val="5"/>
        <w:spacing w:before="0" w:after="0" w:line="360" w:lineRule="auto"/>
        <w:rPr>
          <w:rFonts w:hint="eastAsia" w:ascii="宋体" w:hAnsi="宋体" w:eastAsia="宋体" w:cs="宋体"/>
          <w:color w:val="auto"/>
          <w:sz w:val="21"/>
          <w:szCs w:val="21"/>
          <w:highlight w:val="none"/>
        </w:rPr>
      </w:pPr>
      <w:bookmarkStart w:id="254" w:name="_Toc23013"/>
      <w:bookmarkStart w:id="255" w:name="_Toc2584"/>
      <w:r>
        <w:rPr>
          <w:rFonts w:hint="eastAsia" w:ascii="宋体" w:hAnsi="宋体" w:eastAsia="宋体" w:cs="宋体"/>
          <w:color w:val="auto"/>
          <w:sz w:val="21"/>
          <w:szCs w:val="21"/>
          <w:highlight w:val="none"/>
        </w:rPr>
        <w:t>4.3 投标文件的修改与撤回</w:t>
      </w:r>
      <w:bookmarkEnd w:id="254"/>
      <w:bookmarkEnd w:id="255"/>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xml:space="preserve">4.3.1 </w:t>
      </w:r>
      <w:r>
        <w:rPr>
          <w:rFonts w:hint="eastAsia" w:ascii="宋体" w:hAnsi="宋体" w:eastAsia="宋体" w:cs="宋体"/>
          <w:snapToGrid w:val="0"/>
          <w:color w:val="auto"/>
          <w:sz w:val="21"/>
          <w:szCs w:val="21"/>
          <w:highlight w:val="none"/>
          <w:lang w:eastAsia="zh-CN"/>
        </w:rPr>
        <w:t>在投标人须知前附表第2.2.2项规定的投标截止时间前</w:t>
      </w:r>
      <w:r>
        <w:rPr>
          <w:rFonts w:hint="eastAsia" w:ascii="宋体" w:hAnsi="宋体" w:eastAsia="宋体" w:cs="宋体"/>
          <w:color w:val="auto"/>
          <w:sz w:val="21"/>
          <w:szCs w:val="21"/>
          <w:highlight w:val="none"/>
          <w:lang w:eastAsia="zh-CN"/>
        </w:rPr>
        <w:t>，投标人可以修改或撤回已递交的投标文件。</w:t>
      </w:r>
      <w:r>
        <w:rPr>
          <w:rFonts w:hint="eastAsia" w:ascii="宋体" w:hAnsi="宋体" w:eastAsia="宋体" w:cs="宋体"/>
          <w:color w:val="auto"/>
          <w:sz w:val="21"/>
          <w:szCs w:val="21"/>
          <w:highlight w:val="none"/>
          <w:lang w:val="en-US" w:eastAsia="zh-CN"/>
        </w:rPr>
        <w:t>投标人修改投标文件的，</w:t>
      </w:r>
      <w:r>
        <w:rPr>
          <w:rFonts w:hint="eastAsia" w:ascii="宋体" w:hAnsi="宋体" w:eastAsia="宋体" w:cs="宋体"/>
          <w:color w:val="auto"/>
          <w:sz w:val="21"/>
          <w:szCs w:val="21"/>
          <w:highlight w:val="none"/>
          <w:lang w:eastAsia="zh-CN"/>
        </w:rPr>
        <w:t>应按照本章</w:t>
      </w:r>
      <w:r>
        <w:rPr>
          <w:rFonts w:hint="eastAsia" w:ascii="宋体" w:hAnsi="宋体" w:eastAsia="宋体" w:cs="宋体"/>
          <w:color w:val="auto"/>
          <w:sz w:val="21"/>
          <w:szCs w:val="21"/>
          <w:highlight w:val="none"/>
          <w:lang w:val="en-US" w:eastAsia="zh-CN"/>
        </w:rPr>
        <w:t>第</w:t>
      </w:r>
      <w:r>
        <w:rPr>
          <w:rFonts w:hint="eastAsia" w:ascii="宋体" w:hAnsi="宋体" w:eastAsia="宋体" w:cs="宋体"/>
          <w:color w:val="auto"/>
          <w:sz w:val="21"/>
          <w:szCs w:val="21"/>
          <w:highlight w:val="none"/>
          <w:lang w:eastAsia="zh-CN"/>
        </w:rPr>
        <w:t>3.7.3 项的要求重新对投标文件进行电子签章，再</w:t>
      </w:r>
      <w:r>
        <w:rPr>
          <w:rFonts w:hint="eastAsia" w:ascii="宋体" w:hAnsi="宋体" w:eastAsia="宋体" w:cs="宋体"/>
          <w:color w:val="auto"/>
          <w:sz w:val="21"/>
          <w:szCs w:val="21"/>
          <w:highlight w:val="none"/>
          <w:lang w:val="en-US" w:eastAsia="zh-CN"/>
        </w:rPr>
        <w:t>按照</w:t>
      </w:r>
      <w:r>
        <w:rPr>
          <w:rFonts w:hint="eastAsia" w:ascii="宋体" w:hAnsi="宋体" w:eastAsia="宋体" w:cs="宋体"/>
          <w:color w:val="auto"/>
          <w:sz w:val="21"/>
          <w:szCs w:val="21"/>
          <w:highlight w:val="none"/>
          <w:lang w:eastAsia="zh-CN"/>
        </w:rPr>
        <w:t>本章</w:t>
      </w:r>
      <w:r>
        <w:rPr>
          <w:rFonts w:hint="eastAsia" w:ascii="宋体" w:hAnsi="宋体" w:eastAsia="宋体" w:cs="宋体"/>
          <w:color w:val="auto"/>
          <w:sz w:val="21"/>
          <w:szCs w:val="21"/>
          <w:highlight w:val="none"/>
          <w:lang w:val="en-US" w:eastAsia="zh-CN"/>
        </w:rPr>
        <w:t>第</w:t>
      </w:r>
      <w:r>
        <w:rPr>
          <w:rFonts w:hint="eastAsia" w:ascii="宋体" w:hAnsi="宋体" w:eastAsia="宋体" w:cs="宋体"/>
          <w:color w:val="auto"/>
          <w:sz w:val="21"/>
          <w:szCs w:val="21"/>
          <w:highlight w:val="none"/>
          <w:lang w:eastAsia="zh-CN"/>
        </w:rPr>
        <w:t xml:space="preserve">4.2 </w:t>
      </w:r>
      <w:r>
        <w:rPr>
          <w:rFonts w:hint="eastAsia" w:ascii="宋体" w:hAnsi="宋体" w:eastAsia="宋体" w:cs="宋体"/>
          <w:color w:val="auto"/>
          <w:sz w:val="21"/>
          <w:szCs w:val="21"/>
          <w:highlight w:val="none"/>
          <w:lang w:val="en-US" w:eastAsia="zh-CN"/>
        </w:rPr>
        <w:t>款</w:t>
      </w:r>
      <w:r>
        <w:rPr>
          <w:rFonts w:hint="eastAsia" w:ascii="宋体" w:hAnsi="宋体" w:eastAsia="宋体" w:cs="宋体"/>
          <w:color w:val="auto"/>
          <w:sz w:val="21"/>
          <w:szCs w:val="21"/>
          <w:highlight w:val="none"/>
          <w:lang w:eastAsia="zh-CN"/>
        </w:rPr>
        <w:t>的要求提交。</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xml:space="preserve">4.3.2 </w:t>
      </w:r>
      <w:r>
        <w:rPr>
          <w:rFonts w:hint="eastAsia" w:ascii="宋体" w:hAnsi="宋体" w:eastAsia="宋体" w:cs="宋体"/>
          <w:snapToGrid w:val="0"/>
          <w:color w:val="auto"/>
          <w:sz w:val="21"/>
          <w:szCs w:val="21"/>
          <w:highlight w:val="none"/>
          <w:lang w:eastAsia="zh-CN"/>
        </w:rPr>
        <w:t>投标人对加密的电子投标文件进行撤回的，在</w:t>
      </w:r>
      <w:r>
        <w:rPr>
          <w:rFonts w:hint="eastAsia" w:ascii="宋体" w:hAnsi="宋体" w:eastAsia="宋体" w:cs="宋体"/>
          <w:snapToGrid w:val="0"/>
          <w:color w:val="auto"/>
          <w:sz w:val="21"/>
          <w:szCs w:val="21"/>
          <w:highlight w:val="none"/>
          <w:u w:val="none"/>
          <w:lang w:eastAsia="zh-CN"/>
        </w:rPr>
        <w:t>重庆市电子招投标系统</w:t>
      </w:r>
      <w:r>
        <w:rPr>
          <w:rFonts w:hint="eastAsia" w:ascii="宋体" w:hAnsi="宋体" w:eastAsia="宋体" w:cs="宋体"/>
          <w:snapToGrid w:val="0"/>
          <w:color w:val="auto"/>
          <w:sz w:val="21"/>
          <w:szCs w:val="21"/>
          <w:highlight w:val="none"/>
          <w:lang w:eastAsia="zh-CN"/>
        </w:rPr>
        <w:t>直接进行撤回操作；任何情况下，投标人都有义务保证其递交的加密的电子投标文件和不加密电子投标文件（光盘备份）的内容保持一致，否则造成的后果由投标人自行承担</w:t>
      </w:r>
      <w:r>
        <w:rPr>
          <w:rFonts w:hint="eastAsia" w:ascii="宋体" w:hAnsi="宋体" w:eastAsia="宋体" w:cs="宋体"/>
          <w:color w:val="auto"/>
          <w:sz w:val="21"/>
          <w:szCs w:val="21"/>
          <w:highlight w:val="none"/>
          <w:lang w:eastAsia="zh-CN"/>
        </w:rPr>
        <w:t>。</w:t>
      </w:r>
    </w:p>
    <w:p>
      <w:pPr>
        <w:pStyle w:val="4"/>
        <w:spacing w:before="0" w:after="0" w:line="360" w:lineRule="auto"/>
        <w:rPr>
          <w:rFonts w:hint="eastAsia" w:ascii="宋体" w:hAnsi="宋体" w:eastAsia="宋体" w:cs="宋体"/>
          <w:color w:val="auto"/>
          <w:sz w:val="28"/>
          <w:szCs w:val="28"/>
          <w:highlight w:val="none"/>
        </w:rPr>
      </w:pPr>
      <w:bookmarkStart w:id="256" w:name="_Toc13010"/>
      <w:bookmarkStart w:id="257" w:name="_Toc827"/>
      <w:r>
        <w:rPr>
          <w:rFonts w:hint="eastAsia" w:ascii="宋体" w:hAnsi="宋体" w:eastAsia="宋体" w:cs="宋体"/>
          <w:color w:val="auto"/>
          <w:sz w:val="28"/>
          <w:szCs w:val="28"/>
          <w:highlight w:val="none"/>
        </w:rPr>
        <w:t>5. 开标</w:t>
      </w:r>
      <w:bookmarkEnd w:id="256"/>
      <w:bookmarkEnd w:id="257"/>
    </w:p>
    <w:p>
      <w:pPr>
        <w:pStyle w:val="5"/>
        <w:spacing w:before="0" w:after="0" w:line="360" w:lineRule="auto"/>
        <w:rPr>
          <w:rFonts w:hint="eastAsia" w:ascii="宋体" w:hAnsi="宋体" w:eastAsia="宋体" w:cs="宋体"/>
          <w:color w:val="auto"/>
          <w:sz w:val="21"/>
          <w:szCs w:val="21"/>
          <w:highlight w:val="none"/>
        </w:rPr>
      </w:pPr>
      <w:bookmarkStart w:id="258" w:name="_Toc23616"/>
      <w:bookmarkStart w:id="259" w:name="_Toc14463"/>
      <w:r>
        <w:rPr>
          <w:rFonts w:hint="eastAsia" w:ascii="宋体" w:hAnsi="宋体" w:eastAsia="宋体" w:cs="宋体"/>
          <w:color w:val="auto"/>
          <w:sz w:val="21"/>
          <w:szCs w:val="21"/>
          <w:highlight w:val="none"/>
        </w:rPr>
        <w:t>5.1 开标时间和地点</w:t>
      </w:r>
      <w:bookmarkEnd w:id="258"/>
      <w:bookmarkEnd w:id="259"/>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5.1.1</w:t>
      </w:r>
      <w:r>
        <w:rPr>
          <w:rFonts w:hint="eastAsia" w:ascii="宋体" w:hAnsi="宋体" w:eastAsia="宋体" w:cs="宋体"/>
          <w:color w:val="auto"/>
          <w:sz w:val="21"/>
          <w:szCs w:val="21"/>
          <w:highlight w:val="none"/>
          <w:lang w:eastAsia="zh-CN"/>
        </w:rPr>
        <w:t>招标人在本章第 4.2.1 项规定的投标截止时间（开标时间）和投标人须知前附表规定的地点对收到的投标文件公开开标，并邀请所有投标人的法定代表人或其委托代理人准时参加。</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投标人若未派法定代表人或委托代理人出席开标活动，视为该投标人默认开标结果。</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5.1.2</w:t>
      </w:r>
      <w:r>
        <w:rPr>
          <w:rFonts w:hint="eastAsia" w:ascii="宋体" w:hAnsi="宋体" w:eastAsia="宋体" w:cs="宋体"/>
          <w:snapToGrid w:val="0"/>
          <w:color w:val="auto"/>
          <w:sz w:val="21"/>
          <w:szCs w:val="21"/>
          <w:highlight w:val="none"/>
          <w:lang w:eastAsia="zh-CN"/>
        </w:rPr>
        <w:t>投标人在投标人须知前附表第 5.1.2 项规定的解密时间内在线或到开标现场完成投标文件解密工作</w:t>
      </w:r>
      <w:r>
        <w:rPr>
          <w:rFonts w:hint="eastAsia" w:ascii="宋体" w:hAnsi="宋体" w:eastAsia="宋体" w:cs="宋体"/>
          <w:color w:val="auto"/>
          <w:sz w:val="21"/>
          <w:szCs w:val="21"/>
          <w:highlight w:val="none"/>
          <w:lang w:eastAsia="zh-CN"/>
        </w:rPr>
        <w:t>。</w:t>
      </w:r>
    </w:p>
    <w:p>
      <w:pPr>
        <w:pStyle w:val="5"/>
        <w:spacing w:before="0" w:after="0" w:line="360" w:lineRule="auto"/>
        <w:rPr>
          <w:rFonts w:hint="eastAsia" w:ascii="宋体" w:hAnsi="宋体" w:eastAsia="宋体" w:cs="宋体"/>
          <w:color w:val="auto"/>
          <w:sz w:val="21"/>
          <w:szCs w:val="21"/>
          <w:highlight w:val="none"/>
        </w:rPr>
      </w:pPr>
      <w:bookmarkStart w:id="260" w:name="_Toc4296"/>
      <w:bookmarkStart w:id="261" w:name="_Toc16926"/>
      <w:r>
        <w:rPr>
          <w:rFonts w:hint="eastAsia" w:ascii="宋体" w:hAnsi="宋体" w:eastAsia="宋体" w:cs="宋体"/>
          <w:color w:val="auto"/>
          <w:sz w:val="21"/>
          <w:szCs w:val="21"/>
          <w:highlight w:val="none"/>
        </w:rPr>
        <w:t>5.2开标程序</w:t>
      </w:r>
      <w:bookmarkEnd w:id="260"/>
      <w:bookmarkEnd w:id="261"/>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详见投标人须知前附表第5.2款开标程序。</w:t>
      </w:r>
    </w:p>
    <w:p>
      <w:pPr>
        <w:pStyle w:val="5"/>
        <w:spacing w:before="0" w:after="0" w:line="360" w:lineRule="auto"/>
        <w:rPr>
          <w:rFonts w:hint="eastAsia" w:ascii="宋体" w:hAnsi="宋体" w:eastAsia="宋体" w:cs="宋体"/>
          <w:color w:val="auto"/>
          <w:sz w:val="21"/>
          <w:szCs w:val="21"/>
          <w:highlight w:val="none"/>
        </w:rPr>
      </w:pPr>
      <w:bookmarkStart w:id="262" w:name="_Toc18094"/>
      <w:bookmarkStart w:id="263" w:name="_Toc14440"/>
      <w:r>
        <w:rPr>
          <w:rFonts w:hint="eastAsia" w:ascii="宋体" w:hAnsi="宋体" w:eastAsia="宋体" w:cs="宋体"/>
          <w:color w:val="auto"/>
          <w:sz w:val="21"/>
          <w:szCs w:val="21"/>
          <w:highlight w:val="none"/>
        </w:rPr>
        <w:t>5.3 开标异议</w:t>
      </w:r>
      <w:bookmarkEnd w:id="262"/>
      <w:bookmarkEnd w:id="263"/>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投标人对开标有异议的，应在开标现场</w:t>
      </w:r>
      <w:r>
        <w:rPr>
          <w:rFonts w:hint="eastAsia" w:ascii="宋体" w:hAnsi="宋体" w:eastAsia="宋体" w:cs="宋体"/>
          <w:color w:val="auto"/>
          <w:sz w:val="21"/>
          <w:szCs w:val="21"/>
          <w:highlight w:val="none"/>
          <w:lang w:val="en-US" w:eastAsia="zh-CN"/>
        </w:rPr>
        <w:t>或在线（不见面开标适用）</w:t>
      </w:r>
      <w:r>
        <w:rPr>
          <w:rFonts w:hint="eastAsia" w:ascii="宋体" w:hAnsi="宋体" w:eastAsia="宋体" w:cs="宋体"/>
          <w:color w:val="auto"/>
          <w:sz w:val="21"/>
          <w:szCs w:val="21"/>
          <w:highlight w:val="none"/>
          <w:lang w:eastAsia="zh-CN"/>
        </w:rPr>
        <w:t>提出，开标现场提出异议的，应出示法定代表人身份证明或附有法定代表人身份证明的授权委托书。招标人当场作出答复，并制作记录，有异议的投标人代表、招标人代表、记录人等有关人员在记录上签名确认。</w:t>
      </w:r>
    </w:p>
    <w:p>
      <w:pPr>
        <w:pStyle w:val="4"/>
        <w:spacing w:before="0" w:after="0" w:line="360" w:lineRule="auto"/>
        <w:rPr>
          <w:rFonts w:hint="eastAsia" w:ascii="宋体" w:hAnsi="宋体" w:eastAsia="宋体" w:cs="宋体"/>
          <w:color w:val="auto"/>
          <w:sz w:val="28"/>
          <w:szCs w:val="28"/>
          <w:highlight w:val="none"/>
        </w:rPr>
      </w:pPr>
      <w:bookmarkStart w:id="264" w:name="_Toc10957"/>
      <w:bookmarkStart w:id="265" w:name="_Toc15272"/>
      <w:r>
        <w:rPr>
          <w:rFonts w:hint="eastAsia" w:ascii="宋体" w:hAnsi="宋体" w:eastAsia="宋体" w:cs="宋体"/>
          <w:color w:val="auto"/>
          <w:sz w:val="28"/>
          <w:szCs w:val="28"/>
          <w:highlight w:val="none"/>
        </w:rPr>
        <w:t>6. 评标</w:t>
      </w:r>
      <w:bookmarkEnd w:id="264"/>
      <w:bookmarkEnd w:id="265"/>
    </w:p>
    <w:p>
      <w:pPr>
        <w:pStyle w:val="5"/>
        <w:spacing w:before="0" w:after="0" w:line="360" w:lineRule="auto"/>
        <w:rPr>
          <w:rFonts w:hint="eastAsia" w:ascii="宋体" w:hAnsi="宋体" w:eastAsia="宋体" w:cs="宋体"/>
          <w:color w:val="auto"/>
          <w:sz w:val="21"/>
          <w:szCs w:val="21"/>
          <w:highlight w:val="none"/>
        </w:rPr>
      </w:pPr>
      <w:bookmarkStart w:id="266" w:name="_Toc11523"/>
      <w:bookmarkStart w:id="267" w:name="_Toc24558"/>
      <w:r>
        <w:rPr>
          <w:rFonts w:hint="eastAsia" w:ascii="宋体" w:hAnsi="宋体" w:eastAsia="宋体" w:cs="宋体"/>
          <w:color w:val="auto"/>
          <w:sz w:val="21"/>
          <w:szCs w:val="21"/>
          <w:highlight w:val="none"/>
        </w:rPr>
        <w:t>6.1 评标委员会</w:t>
      </w:r>
      <w:bookmarkEnd w:id="266"/>
      <w:bookmarkEnd w:id="267"/>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6.1.1</w:t>
      </w:r>
      <w:r>
        <w:rPr>
          <w:rFonts w:hint="eastAsia" w:ascii="宋体" w:hAnsi="宋体" w:eastAsia="宋体" w:cs="宋体"/>
          <w:color w:val="auto"/>
          <w:sz w:val="21"/>
          <w:szCs w:val="21"/>
          <w:highlight w:val="none"/>
          <w:lang w:val="en-US" w:eastAsia="zh-CN"/>
        </w:rPr>
        <w:t>评标委员会的组建：</w:t>
      </w:r>
      <w:r>
        <w:rPr>
          <w:rFonts w:hint="eastAsia" w:ascii="宋体" w:hAnsi="宋体" w:eastAsia="宋体" w:cs="宋体"/>
          <w:color w:val="auto"/>
          <w:sz w:val="21"/>
          <w:szCs w:val="21"/>
          <w:highlight w:val="none"/>
          <w:lang w:eastAsia="zh-CN"/>
        </w:rPr>
        <w:t>见投标人须知前附表。</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6.1.2 评标委员会成员有下列情形之一的，应主动提出回避：</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（1）为负责招标项目监督管理的交通运输主管部门的工作人员，或招标项目的主管部门的工作人员，或对该项目有监督职责的行政监督部门的工作人员；</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bookmarkStart w:id="268" w:name="OLE_LINK2"/>
      <w:r>
        <w:rPr>
          <w:rFonts w:hint="eastAsia" w:ascii="宋体" w:hAnsi="宋体" w:eastAsia="宋体" w:cs="宋体"/>
          <w:color w:val="auto"/>
          <w:sz w:val="21"/>
          <w:szCs w:val="21"/>
          <w:highlight w:val="none"/>
        </w:rPr>
        <w:t>招标人或招标代理机构主要负责人的</w:t>
      </w:r>
      <w:bookmarkStart w:id="269" w:name="OLE_LINK3"/>
      <w:r>
        <w:rPr>
          <w:rFonts w:hint="eastAsia" w:ascii="宋体" w:hAnsi="宋体" w:eastAsia="宋体" w:cs="宋体"/>
          <w:color w:val="auto"/>
          <w:sz w:val="21"/>
          <w:szCs w:val="21"/>
          <w:highlight w:val="none"/>
        </w:rPr>
        <w:t>近亲属</w:t>
      </w:r>
      <w:bookmarkEnd w:id="269"/>
      <w:r>
        <w:rPr>
          <w:rFonts w:hint="eastAsia" w:ascii="宋体" w:hAnsi="宋体" w:eastAsia="宋体" w:cs="宋体"/>
          <w:color w:val="auto"/>
          <w:sz w:val="21"/>
          <w:szCs w:val="21"/>
          <w:highlight w:val="none"/>
        </w:rPr>
        <w:t>，或与投标人法定代表人或其委托代理人有近亲属关系</w:t>
      </w:r>
      <w:bookmarkEnd w:id="268"/>
      <w:r>
        <w:rPr>
          <w:rFonts w:hint="eastAsia" w:ascii="宋体" w:hAnsi="宋体" w:eastAsia="宋体" w:cs="宋体"/>
          <w:color w:val="auto"/>
          <w:sz w:val="21"/>
          <w:szCs w:val="21"/>
          <w:highlight w:val="none"/>
        </w:rPr>
        <w:t>；</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（3）为投标人的工作人员或退休人员；</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（4）与投标人有其他利害关系，可能影响评标活动公正性；</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（5）在与招标投标有关的活动中有过违法违规行为、曾受过行政处罚或刑事处罚；</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（6）招标人及其子公司、招标人的上级主管部门或者控股公司、招标代理机构的工作人员或者退休人员；</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（7）近3年在招标人、投标人或招标代理机构工作过的人员。</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6.1.3评标过程中，评标委员会成员有回避事由、擅离职守或者因健康等原因不能继续评标的，应当及时更换。被更换的评标委员会成员作出的评审结论无效，由更换后的评标委员会成员重新进行评审。</w:t>
      </w:r>
    </w:p>
    <w:p>
      <w:pPr>
        <w:pStyle w:val="5"/>
        <w:spacing w:before="0" w:after="0" w:line="360" w:lineRule="auto"/>
        <w:rPr>
          <w:rFonts w:hint="eastAsia" w:ascii="宋体" w:hAnsi="宋体" w:eastAsia="宋体" w:cs="宋体"/>
          <w:color w:val="auto"/>
          <w:sz w:val="21"/>
          <w:szCs w:val="21"/>
          <w:highlight w:val="none"/>
        </w:rPr>
      </w:pPr>
      <w:bookmarkStart w:id="270" w:name="_Toc6816"/>
      <w:bookmarkStart w:id="271" w:name="_Toc2029"/>
      <w:r>
        <w:rPr>
          <w:rFonts w:hint="eastAsia" w:ascii="宋体" w:hAnsi="宋体" w:eastAsia="宋体" w:cs="宋体"/>
          <w:color w:val="auto"/>
          <w:sz w:val="21"/>
          <w:szCs w:val="21"/>
          <w:highlight w:val="none"/>
        </w:rPr>
        <w:t>6.2 评标原则</w:t>
      </w:r>
      <w:bookmarkEnd w:id="270"/>
      <w:bookmarkEnd w:id="271"/>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评标活动遵循公平、公正、科学和择优的原则。</w:t>
      </w:r>
    </w:p>
    <w:p>
      <w:pPr>
        <w:pStyle w:val="5"/>
        <w:spacing w:before="0" w:after="0" w:line="360" w:lineRule="auto"/>
        <w:rPr>
          <w:rFonts w:hint="eastAsia" w:ascii="宋体" w:hAnsi="宋体" w:eastAsia="宋体" w:cs="宋体"/>
          <w:color w:val="auto"/>
          <w:sz w:val="21"/>
          <w:szCs w:val="21"/>
          <w:highlight w:val="none"/>
        </w:rPr>
      </w:pPr>
      <w:bookmarkStart w:id="272" w:name="_Toc13869"/>
      <w:bookmarkStart w:id="273" w:name="_Toc13242"/>
      <w:r>
        <w:rPr>
          <w:rFonts w:hint="eastAsia" w:ascii="宋体" w:hAnsi="宋体" w:eastAsia="宋体" w:cs="宋体"/>
          <w:color w:val="auto"/>
          <w:sz w:val="21"/>
          <w:szCs w:val="21"/>
          <w:highlight w:val="none"/>
        </w:rPr>
        <w:t>6.3 评标</w:t>
      </w:r>
      <w:bookmarkEnd w:id="272"/>
      <w:bookmarkEnd w:id="273"/>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6.3.1</w:t>
      </w:r>
      <w:r>
        <w:rPr>
          <w:rFonts w:hint="eastAsia" w:ascii="宋体" w:hAnsi="宋体" w:eastAsia="宋体" w:cs="宋体"/>
          <w:color w:val="auto"/>
          <w:sz w:val="21"/>
          <w:szCs w:val="21"/>
          <w:highlight w:val="none"/>
          <w:lang w:eastAsia="zh-CN"/>
        </w:rPr>
        <w:t>评标委员会按照第三章“评标办法”规定的方法、评审因素、标准和程序对投标文件进行评审。第三章“评标办法”没有规定的方法、评审因素和标准，不作为评标依据。</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6.3.2</w:t>
      </w:r>
      <w:r>
        <w:rPr>
          <w:rFonts w:hint="eastAsia" w:ascii="宋体" w:hAnsi="宋体" w:eastAsia="宋体" w:cs="宋体"/>
          <w:color w:val="auto"/>
          <w:sz w:val="21"/>
          <w:szCs w:val="21"/>
          <w:highlight w:val="none"/>
          <w:lang w:eastAsia="zh-CN"/>
        </w:rPr>
        <w:t>评标完成后，评标委员会应向招标人提交书面评标报告和中标候选人名单。评标委员会推荐中标候选人的人数见投标人须知前附表。</w:t>
      </w:r>
    </w:p>
    <w:p>
      <w:pPr>
        <w:pStyle w:val="4"/>
        <w:spacing w:before="0" w:after="0" w:line="360" w:lineRule="auto"/>
        <w:rPr>
          <w:rFonts w:hint="eastAsia" w:ascii="宋体" w:hAnsi="宋体" w:eastAsia="宋体" w:cs="宋体"/>
          <w:color w:val="auto"/>
          <w:sz w:val="28"/>
          <w:szCs w:val="28"/>
          <w:highlight w:val="none"/>
        </w:rPr>
      </w:pPr>
      <w:bookmarkStart w:id="274" w:name="_Toc19113"/>
      <w:bookmarkStart w:id="275" w:name="_Toc18060"/>
      <w:r>
        <w:rPr>
          <w:rFonts w:hint="eastAsia" w:ascii="宋体" w:hAnsi="宋体" w:eastAsia="宋体" w:cs="宋体"/>
          <w:color w:val="auto"/>
          <w:sz w:val="28"/>
          <w:szCs w:val="28"/>
          <w:highlight w:val="none"/>
        </w:rPr>
        <w:t>7. 合同授予</w:t>
      </w:r>
      <w:bookmarkEnd w:id="274"/>
      <w:bookmarkEnd w:id="275"/>
    </w:p>
    <w:p>
      <w:pPr>
        <w:pStyle w:val="5"/>
        <w:spacing w:before="0" w:after="0" w:line="360" w:lineRule="auto"/>
        <w:rPr>
          <w:rFonts w:hint="eastAsia" w:ascii="宋体" w:hAnsi="宋体" w:eastAsia="宋体" w:cs="宋体"/>
          <w:color w:val="auto"/>
          <w:sz w:val="21"/>
          <w:szCs w:val="21"/>
          <w:highlight w:val="none"/>
        </w:rPr>
      </w:pPr>
      <w:bookmarkStart w:id="276" w:name="_Toc14766"/>
      <w:bookmarkStart w:id="277" w:name="_Toc10214"/>
      <w:r>
        <w:rPr>
          <w:rFonts w:hint="eastAsia" w:ascii="宋体" w:hAnsi="宋体" w:eastAsia="宋体" w:cs="宋体"/>
          <w:color w:val="auto"/>
          <w:sz w:val="21"/>
          <w:szCs w:val="21"/>
          <w:highlight w:val="none"/>
        </w:rPr>
        <w:t>7.1 中标候选人公示</w:t>
      </w:r>
      <w:bookmarkEnd w:id="276"/>
      <w:bookmarkEnd w:id="277"/>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招标人在收到评标报告之日起 3 日内，按照投标人须知前附表规定的公示媒介和期限公示中标候选人，公示期不得少于 3 日，公示内容包括：</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（1）中标候选人排序、名称、投标报价，对工程质量要求、安全目标和工期的响应情况；</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（2）中标候选人在投标文件中承诺的项目经理和项目总工姓名、个人业绩、相关证书名称和编号；</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（3）中标候选人在投标文件中填报的项目业绩；</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（4）被否决投标的投标人名称、否决依据和原因；</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（5）提出异议的渠道和方式；</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（6）投标人须知前附表规定公示的其他内容。</w:t>
      </w:r>
    </w:p>
    <w:p>
      <w:pPr>
        <w:pStyle w:val="5"/>
        <w:spacing w:before="0" w:after="0" w:line="360" w:lineRule="auto"/>
        <w:rPr>
          <w:rFonts w:hint="eastAsia" w:ascii="宋体" w:hAnsi="宋体" w:eastAsia="宋体" w:cs="宋体"/>
          <w:color w:val="auto"/>
          <w:sz w:val="21"/>
          <w:szCs w:val="21"/>
          <w:highlight w:val="none"/>
        </w:rPr>
      </w:pPr>
      <w:bookmarkStart w:id="278" w:name="_Toc22994"/>
      <w:bookmarkStart w:id="279" w:name="_Toc2210"/>
      <w:r>
        <w:rPr>
          <w:rFonts w:hint="eastAsia" w:ascii="宋体" w:hAnsi="宋体" w:eastAsia="宋体" w:cs="宋体"/>
          <w:color w:val="auto"/>
          <w:sz w:val="21"/>
          <w:szCs w:val="21"/>
          <w:highlight w:val="none"/>
        </w:rPr>
        <w:t>7.2 评标结果异议</w:t>
      </w:r>
      <w:bookmarkEnd w:id="278"/>
      <w:bookmarkEnd w:id="279"/>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投标人或其他利害关系人对依法必须进行招标的项目的评标结果有异议的，应在中标候选人公示期间提出。招标人将在收到异议之日起 3 日内作出答复；作出答复前，将暂停招标投标活动。</w:t>
      </w:r>
    </w:p>
    <w:p>
      <w:pPr>
        <w:pStyle w:val="5"/>
        <w:spacing w:before="0" w:after="0" w:line="360" w:lineRule="auto"/>
        <w:rPr>
          <w:rFonts w:hint="eastAsia" w:ascii="宋体" w:hAnsi="宋体" w:eastAsia="宋体" w:cs="宋体"/>
          <w:color w:val="auto"/>
          <w:sz w:val="21"/>
          <w:szCs w:val="21"/>
          <w:highlight w:val="none"/>
        </w:rPr>
      </w:pPr>
      <w:bookmarkStart w:id="280" w:name="_Toc9068"/>
      <w:bookmarkStart w:id="281" w:name="_Toc6098"/>
      <w:r>
        <w:rPr>
          <w:rFonts w:hint="eastAsia" w:ascii="宋体" w:hAnsi="宋体" w:eastAsia="宋体" w:cs="宋体"/>
          <w:color w:val="auto"/>
          <w:sz w:val="21"/>
          <w:szCs w:val="21"/>
          <w:highlight w:val="none"/>
        </w:rPr>
        <w:t>7.3 中标候选人履约能力审查</w:t>
      </w:r>
      <w:bookmarkEnd w:id="280"/>
      <w:bookmarkEnd w:id="281"/>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中标候选人的经营、财务状况发生较大变化或存在违法行为，招标人认为可能影响其履约能力的，将在发出中标通知书前提请原评标委员会按照招标文件规定的标准和方法进行审查确认。</w:t>
      </w:r>
    </w:p>
    <w:p>
      <w:pPr>
        <w:pStyle w:val="5"/>
        <w:spacing w:before="0" w:after="0" w:line="360" w:lineRule="auto"/>
        <w:rPr>
          <w:rFonts w:hint="eastAsia" w:ascii="宋体" w:hAnsi="宋体" w:eastAsia="宋体" w:cs="宋体"/>
          <w:color w:val="auto"/>
          <w:sz w:val="21"/>
          <w:szCs w:val="21"/>
          <w:highlight w:val="none"/>
        </w:rPr>
      </w:pPr>
      <w:bookmarkStart w:id="282" w:name="_Toc8570"/>
      <w:bookmarkStart w:id="283" w:name="_Toc26892"/>
      <w:r>
        <w:rPr>
          <w:rFonts w:hint="eastAsia" w:ascii="宋体" w:hAnsi="宋体" w:eastAsia="宋体" w:cs="宋体"/>
          <w:color w:val="auto"/>
          <w:sz w:val="21"/>
          <w:szCs w:val="21"/>
          <w:highlight w:val="none"/>
        </w:rPr>
        <w:t>7.4 定标</w:t>
      </w:r>
      <w:bookmarkEnd w:id="282"/>
      <w:bookmarkEnd w:id="283"/>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按照投标人须知前附表的规定，招标人或招标人授权的评标委员会依法确定中标人。</w:t>
      </w:r>
    </w:p>
    <w:p>
      <w:pPr>
        <w:pStyle w:val="5"/>
        <w:spacing w:before="0" w:after="0" w:line="360" w:lineRule="auto"/>
        <w:rPr>
          <w:rFonts w:hint="eastAsia" w:ascii="宋体" w:hAnsi="宋体" w:eastAsia="宋体" w:cs="宋体"/>
          <w:color w:val="auto"/>
          <w:sz w:val="21"/>
          <w:szCs w:val="21"/>
          <w:highlight w:val="none"/>
        </w:rPr>
      </w:pPr>
      <w:bookmarkStart w:id="284" w:name="_Toc3941"/>
      <w:bookmarkStart w:id="285" w:name="_Toc15549"/>
      <w:r>
        <w:rPr>
          <w:rFonts w:hint="eastAsia" w:ascii="宋体" w:hAnsi="宋体" w:eastAsia="宋体" w:cs="宋体"/>
          <w:color w:val="auto"/>
          <w:sz w:val="21"/>
          <w:szCs w:val="21"/>
          <w:highlight w:val="none"/>
        </w:rPr>
        <w:t>7.5 中标通知</w:t>
      </w:r>
      <w:bookmarkEnd w:id="284"/>
      <w:bookmarkEnd w:id="285"/>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在本章第 3.3 款规定的投标有效期内，招标人以投标人须知前附表规定的形式向中标人发出中标通知书，同时将中标结果通知未中标的投标人。</w:t>
      </w:r>
    </w:p>
    <w:p>
      <w:pPr>
        <w:pStyle w:val="5"/>
        <w:spacing w:before="0" w:after="0" w:line="360" w:lineRule="auto"/>
        <w:rPr>
          <w:rFonts w:hint="eastAsia" w:ascii="宋体" w:hAnsi="宋体" w:eastAsia="宋体" w:cs="宋体"/>
          <w:color w:val="auto"/>
          <w:sz w:val="21"/>
          <w:szCs w:val="21"/>
          <w:highlight w:val="none"/>
        </w:rPr>
      </w:pPr>
      <w:bookmarkStart w:id="286" w:name="_Toc19227"/>
      <w:bookmarkStart w:id="287" w:name="_Toc30898"/>
      <w:r>
        <w:rPr>
          <w:rFonts w:hint="eastAsia" w:ascii="宋体" w:hAnsi="宋体" w:eastAsia="宋体" w:cs="宋体"/>
          <w:color w:val="auto"/>
          <w:sz w:val="21"/>
          <w:szCs w:val="21"/>
          <w:highlight w:val="none"/>
        </w:rPr>
        <w:t>7.6 中标结果公告</w:t>
      </w:r>
      <w:bookmarkEnd w:id="286"/>
      <w:bookmarkEnd w:id="287"/>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招标人在确定中标人之日起 3 日内，按照投标人须知前附表规定的公告媒介和期限公告中标结果，公告期不得少于 3 日。公告内容包括中标人名称、中标价。</w:t>
      </w:r>
    </w:p>
    <w:p>
      <w:pPr>
        <w:pStyle w:val="5"/>
        <w:spacing w:before="0" w:after="0" w:line="360" w:lineRule="auto"/>
        <w:rPr>
          <w:rFonts w:hint="eastAsia" w:ascii="宋体" w:hAnsi="宋体" w:eastAsia="宋体" w:cs="宋体"/>
          <w:color w:val="auto"/>
          <w:sz w:val="21"/>
          <w:szCs w:val="21"/>
          <w:highlight w:val="none"/>
        </w:rPr>
      </w:pPr>
      <w:bookmarkStart w:id="288" w:name="_Toc14406"/>
      <w:bookmarkStart w:id="289" w:name="_Toc3687"/>
      <w:r>
        <w:rPr>
          <w:rFonts w:hint="eastAsia" w:ascii="宋体" w:hAnsi="宋体" w:eastAsia="宋体" w:cs="宋体"/>
          <w:color w:val="auto"/>
          <w:sz w:val="21"/>
          <w:szCs w:val="21"/>
          <w:highlight w:val="none"/>
        </w:rPr>
        <w:t>7.7 履约保证金</w:t>
      </w:r>
      <w:bookmarkEnd w:id="288"/>
      <w:bookmarkEnd w:id="289"/>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7.7.1 在签订合同前，中标人应按投标人须知前附表规定的形式、金额和招标文件第四章“合同条款及格式”规定的或事先经过招标人书面认可的履约保证金格式向招标人提交履约保证金。除投标人须知前附表另有规定外，履约保证金为签约合同价的</w:t>
      </w:r>
      <w:r>
        <w:rPr>
          <w:rFonts w:hint="eastAsia" w:ascii="宋体" w:hAnsi="宋体" w:eastAsia="宋体" w:cs="宋体"/>
          <w:color w:val="auto"/>
          <w:sz w:val="21"/>
          <w:szCs w:val="21"/>
          <w:highlight w:val="none"/>
          <w:lang w:val="en-US" w:eastAsia="zh-CN"/>
        </w:rPr>
        <w:t>10</w:t>
      </w:r>
      <w:r>
        <w:rPr>
          <w:rFonts w:hint="eastAsia" w:ascii="宋体" w:hAnsi="宋体" w:eastAsia="宋体" w:cs="宋体"/>
          <w:color w:val="auto"/>
          <w:sz w:val="21"/>
          <w:szCs w:val="21"/>
          <w:highlight w:val="none"/>
          <w:lang w:eastAsia="zh-CN"/>
        </w:rPr>
        <w:t>%。联合体中标的，其履约保证金以联合体各方或联合体中牵头人的名义提交。</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采用银行保函时，应由符合投标人须知前附表规定级别的银行开具，所需的费用由中标人承担，中标人应保证银行保函有效。</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7.7.2 中标人不能按本章第 7.7.1 项要求提交履约保证金的，视为放弃中标，其投标保证金</w:t>
      </w:r>
      <w:r>
        <w:rPr>
          <w:rFonts w:hint="eastAsia" w:ascii="宋体" w:hAnsi="宋体" w:eastAsia="宋体" w:cs="宋体"/>
          <w:snapToGrid w:val="0"/>
          <w:kern w:val="0"/>
          <w:sz w:val="21"/>
          <w:szCs w:val="21"/>
        </w:rPr>
        <w:t>以现金形式</w:t>
      </w:r>
      <w:r>
        <w:rPr>
          <w:rFonts w:hint="eastAsia" w:ascii="宋体" w:hAnsi="宋体" w:eastAsia="宋体" w:cs="宋体"/>
          <w:snapToGrid w:val="0"/>
          <w:kern w:val="0"/>
          <w:sz w:val="21"/>
          <w:szCs w:val="21"/>
          <w:lang w:eastAsia="zh-CN"/>
        </w:rPr>
        <w:t>交纳</w:t>
      </w:r>
      <w:r>
        <w:rPr>
          <w:rFonts w:hint="eastAsia" w:ascii="宋体" w:hAnsi="宋体" w:eastAsia="宋体" w:cs="宋体"/>
          <w:snapToGrid w:val="0"/>
          <w:kern w:val="0"/>
          <w:sz w:val="21"/>
          <w:szCs w:val="21"/>
        </w:rPr>
        <w:t>的</w:t>
      </w:r>
      <w:r>
        <w:rPr>
          <w:rFonts w:hint="eastAsia" w:ascii="宋体" w:hAnsi="宋体" w:eastAsia="宋体" w:cs="宋体"/>
          <w:color w:val="auto"/>
          <w:sz w:val="21"/>
          <w:szCs w:val="21"/>
          <w:highlight w:val="none"/>
          <w:lang w:eastAsia="zh-CN"/>
        </w:rPr>
        <w:t>不予退还</w:t>
      </w:r>
      <w:r>
        <w:rPr>
          <w:rFonts w:hint="eastAsia" w:ascii="宋体" w:hAnsi="宋体" w:eastAsia="宋体" w:cs="宋体"/>
          <w:snapToGrid w:val="0"/>
          <w:kern w:val="0"/>
          <w:sz w:val="21"/>
          <w:szCs w:val="21"/>
        </w:rPr>
        <w:t>，以保函形式</w:t>
      </w:r>
      <w:r>
        <w:rPr>
          <w:rFonts w:hint="eastAsia" w:ascii="宋体" w:hAnsi="宋体" w:eastAsia="宋体" w:cs="宋体"/>
          <w:snapToGrid w:val="0"/>
          <w:kern w:val="0"/>
          <w:sz w:val="21"/>
          <w:szCs w:val="21"/>
          <w:lang w:eastAsia="zh-CN"/>
        </w:rPr>
        <w:t>交纳</w:t>
      </w:r>
      <w:r>
        <w:rPr>
          <w:rFonts w:hint="eastAsia" w:ascii="宋体" w:hAnsi="宋体" w:eastAsia="宋体" w:cs="宋体"/>
          <w:snapToGrid w:val="0"/>
          <w:kern w:val="0"/>
          <w:sz w:val="21"/>
          <w:szCs w:val="21"/>
        </w:rPr>
        <w:t>的由保函开立人支付保函担保的与投标保证金等额的款项</w:t>
      </w:r>
      <w:r>
        <w:rPr>
          <w:rFonts w:hint="eastAsia" w:ascii="宋体" w:hAnsi="宋体" w:eastAsia="宋体" w:cs="宋体"/>
          <w:color w:val="auto"/>
          <w:sz w:val="21"/>
          <w:szCs w:val="21"/>
          <w:highlight w:val="none"/>
          <w:lang w:eastAsia="zh-CN"/>
        </w:rPr>
        <w:t>，给招标人造成的损失超过投标保证金数额的，中标人还应对超过部分予以赔偿。</w:t>
      </w:r>
    </w:p>
    <w:p>
      <w:pPr>
        <w:pStyle w:val="5"/>
        <w:spacing w:before="0" w:after="0" w:line="360" w:lineRule="auto"/>
        <w:rPr>
          <w:rFonts w:hint="eastAsia" w:ascii="宋体" w:hAnsi="宋体" w:eastAsia="宋体" w:cs="宋体"/>
          <w:color w:val="auto"/>
          <w:sz w:val="21"/>
          <w:szCs w:val="21"/>
          <w:highlight w:val="none"/>
        </w:rPr>
      </w:pPr>
      <w:bookmarkStart w:id="290" w:name="_Toc6444"/>
      <w:bookmarkStart w:id="291" w:name="_Toc2339"/>
      <w:r>
        <w:rPr>
          <w:rFonts w:hint="eastAsia" w:ascii="宋体" w:hAnsi="宋体" w:eastAsia="宋体" w:cs="宋体"/>
          <w:color w:val="auto"/>
          <w:sz w:val="21"/>
          <w:szCs w:val="21"/>
          <w:highlight w:val="none"/>
        </w:rPr>
        <w:t>7.8 签订合同</w:t>
      </w:r>
      <w:bookmarkEnd w:id="290"/>
      <w:bookmarkEnd w:id="291"/>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7.8.1 招标人和中标人应在中标通知书发出之日起 30 日内，根据招标文件和中标人的投标文件订立书面合同。中标人放弃中标项目，无正当理由拒签合同，在签订合同时向招标人提出附加条件或者更改合同实质性内容，或不按照招标文件要求提交履约保证金的，招标人取消其中标资格，其投标保证金</w:t>
      </w:r>
      <w:r>
        <w:rPr>
          <w:rFonts w:hint="eastAsia" w:ascii="宋体" w:hAnsi="宋体" w:eastAsia="宋体" w:cs="宋体"/>
          <w:snapToGrid w:val="0"/>
          <w:kern w:val="0"/>
          <w:sz w:val="21"/>
          <w:szCs w:val="21"/>
        </w:rPr>
        <w:t>以现金形式</w:t>
      </w:r>
      <w:r>
        <w:rPr>
          <w:rFonts w:hint="eastAsia" w:ascii="宋体" w:hAnsi="宋体" w:eastAsia="宋体" w:cs="宋体"/>
          <w:snapToGrid w:val="0"/>
          <w:kern w:val="0"/>
          <w:sz w:val="21"/>
          <w:szCs w:val="21"/>
          <w:lang w:eastAsia="zh-CN"/>
        </w:rPr>
        <w:t>交纳</w:t>
      </w:r>
      <w:r>
        <w:rPr>
          <w:rFonts w:hint="eastAsia" w:ascii="宋体" w:hAnsi="宋体" w:eastAsia="宋体" w:cs="宋体"/>
          <w:snapToGrid w:val="0"/>
          <w:kern w:val="0"/>
          <w:sz w:val="21"/>
          <w:szCs w:val="21"/>
        </w:rPr>
        <w:t>的</w:t>
      </w:r>
      <w:r>
        <w:rPr>
          <w:rFonts w:hint="eastAsia" w:ascii="宋体" w:hAnsi="宋体" w:eastAsia="宋体" w:cs="宋体"/>
          <w:color w:val="auto"/>
          <w:sz w:val="21"/>
          <w:szCs w:val="21"/>
          <w:highlight w:val="none"/>
          <w:lang w:eastAsia="zh-CN"/>
        </w:rPr>
        <w:t>不予退还</w:t>
      </w:r>
      <w:r>
        <w:rPr>
          <w:rFonts w:hint="eastAsia" w:ascii="宋体" w:hAnsi="宋体" w:eastAsia="宋体" w:cs="宋体"/>
          <w:snapToGrid w:val="0"/>
          <w:kern w:val="0"/>
          <w:sz w:val="21"/>
          <w:szCs w:val="21"/>
        </w:rPr>
        <w:t>，以保函形式</w:t>
      </w:r>
      <w:r>
        <w:rPr>
          <w:rFonts w:hint="eastAsia" w:ascii="宋体" w:hAnsi="宋体" w:eastAsia="宋体" w:cs="宋体"/>
          <w:snapToGrid w:val="0"/>
          <w:kern w:val="0"/>
          <w:sz w:val="21"/>
          <w:szCs w:val="21"/>
          <w:lang w:eastAsia="zh-CN"/>
        </w:rPr>
        <w:t>交纳</w:t>
      </w:r>
      <w:r>
        <w:rPr>
          <w:rFonts w:hint="eastAsia" w:ascii="宋体" w:hAnsi="宋体" w:eastAsia="宋体" w:cs="宋体"/>
          <w:snapToGrid w:val="0"/>
          <w:kern w:val="0"/>
          <w:sz w:val="21"/>
          <w:szCs w:val="21"/>
        </w:rPr>
        <w:t>的由保函开立人支付保函担保的与投标保证金等额的款项</w:t>
      </w:r>
      <w:r>
        <w:rPr>
          <w:rFonts w:hint="eastAsia" w:ascii="宋体" w:hAnsi="宋体" w:eastAsia="宋体" w:cs="宋体"/>
          <w:color w:val="auto"/>
          <w:sz w:val="21"/>
          <w:szCs w:val="21"/>
          <w:highlight w:val="none"/>
          <w:lang w:eastAsia="zh-CN"/>
        </w:rPr>
        <w:t>；给招标人造成的损失超过投标保证金数额的，中标人还应对超过部分予以赔偿。</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7.8.2 发出中标通知书后，招标人无正当理由拒签合同，或在签订合同时向中标人提出附加条件的，招标人向中标人退还投标保证金；给中标人造成损失的，还应赔偿损失。</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7.8.3 签约合同价的确定原则如下：（如投标人按照招标人提供的工程量固化清单电子文件填写工程量清单，无须按照第三章“评标办法”的相关规定对投标报价进行修正，则本项不适用。）</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（1）按照评标办法规定对投标报价进行修正后，若修正后的最终投标报价小于开标时的投标函大写金额报价，则签订合同时以修正后的最终投标报价为准；</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（2）按照评标办法规定对投标报价进行修正后，若修正后的最终投标报价大于开标时的投标函大写金额报价，则签订合同时以开标时的投标函大写金额报价为准，同时按比例修正相应子目的单价或合价。</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7.8.4 联合体中标的，联合体各方应共同与招标人签订合同，就中标项目向招标人承担连带责任。</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7.8.5 招标人和中标人在签订合同协议书的同时，须按照本招标文件规定的格式和要求签订廉政合同及安全生产合同，明确双方在廉政建设和安全生产方面的权利和义务以及应承担的违约责任。</w:t>
      </w:r>
    </w:p>
    <w:p>
      <w:pPr>
        <w:pStyle w:val="4"/>
        <w:spacing w:before="0" w:after="0" w:line="360" w:lineRule="auto"/>
        <w:rPr>
          <w:rFonts w:hint="eastAsia" w:ascii="宋体" w:hAnsi="宋体" w:eastAsia="宋体" w:cs="宋体"/>
          <w:color w:val="auto"/>
          <w:sz w:val="28"/>
          <w:szCs w:val="28"/>
          <w:highlight w:val="none"/>
        </w:rPr>
      </w:pPr>
      <w:bookmarkStart w:id="292" w:name="_Toc27116"/>
      <w:bookmarkStart w:id="293" w:name="_Toc4883"/>
      <w:r>
        <w:rPr>
          <w:rFonts w:hint="eastAsia" w:ascii="宋体" w:hAnsi="宋体" w:eastAsia="宋体" w:cs="宋体"/>
          <w:color w:val="auto"/>
          <w:sz w:val="28"/>
          <w:szCs w:val="28"/>
          <w:highlight w:val="none"/>
        </w:rPr>
        <w:t>8. 纪律和监督</w:t>
      </w:r>
      <w:bookmarkEnd w:id="292"/>
      <w:bookmarkEnd w:id="293"/>
    </w:p>
    <w:p>
      <w:pPr>
        <w:pStyle w:val="5"/>
        <w:spacing w:before="0" w:after="0" w:line="360" w:lineRule="auto"/>
        <w:rPr>
          <w:rFonts w:hint="eastAsia" w:ascii="宋体" w:hAnsi="宋体" w:eastAsia="宋体" w:cs="宋体"/>
          <w:color w:val="auto"/>
          <w:sz w:val="21"/>
          <w:szCs w:val="21"/>
          <w:highlight w:val="none"/>
        </w:rPr>
      </w:pPr>
      <w:bookmarkStart w:id="294" w:name="_Toc20010"/>
      <w:bookmarkStart w:id="295" w:name="_Toc1761"/>
      <w:r>
        <w:rPr>
          <w:rFonts w:hint="eastAsia" w:ascii="宋体" w:hAnsi="宋体" w:eastAsia="宋体" w:cs="宋体"/>
          <w:color w:val="auto"/>
          <w:sz w:val="21"/>
          <w:szCs w:val="21"/>
          <w:highlight w:val="none"/>
        </w:rPr>
        <w:t>8.1 对招标人的纪律要求</w:t>
      </w:r>
      <w:bookmarkEnd w:id="294"/>
      <w:bookmarkEnd w:id="295"/>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招标人不得泄露招标投标活动中应保密的情况和资料，不得与投标人串通损害国家利益、社会公共利益或他人合法权益。</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有下列情形之一的，属于招标人与投标人串通投标：</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（1）招标人在开标前开启投标文件并将有关信息泄露给其他投标人；</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（2）招标人直接或者间接向投标人泄露标底、评标委员会成员等信息；</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（3）招标人明示或者暗示投标人压低或者抬高投标报价；</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（4）招标人授意投标人撤换、修改投标文件；</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（5）招标人明示或者暗示投标人为特定投标人中标提供方便；</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（6）招标人与投标人为谋求特定投标人中标而采取的其他串通行为。</w:t>
      </w:r>
    </w:p>
    <w:p>
      <w:pPr>
        <w:pStyle w:val="5"/>
        <w:spacing w:before="0" w:after="0" w:line="360" w:lineRule="auto"/>
        <w:rPr>
          <w:rFonts w:hint="eastAsia" w:ascii="宋体" w:hAnsi="宋体" w:eastAsia="宋体" w:cs="宋体"/>
          <w:color w:val="auto"/>
          <w:sz w:val="21"/>
          <w:szCs w:val="21"/>
          <w:highlight w:val="none"/>
        </w:rPr>
      </w:pPr>
      <w:bookmarkStart w:id="296" w:name="_Toc1471"/>
      <w:bookmarkStart w:id="297" w:name="_Toc31796"/>
      <w:r>
        <w:rPr>
          <w:rFonts w:hint="eastAsia" w:ascii="宋体" w:hAnsi="宋体" w:eastAsia="宋体" w:cs="宋体"/>
          <w:color w:val="auto"/>
          <w:sz w:val="21"/>
          <w:szCs w:val="21"/>
          <w:highlight w:val="none"/>
        </w:rPr>
        <w:t>8.2 对投标人的纪律要求</w:t>
      </w:r>
      <w:bookmarkEnd w:id="296"/>
      <w:bookmarkEnd w:id="297"/>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投标人不得相互串通投标或与招标人串通投标，不得向招标人或评标委员会成员行贿谋取中标，不得以他人名义投标或以其他方式弄虚作假骗取中标；投标人不得以任何方式干扰、影响评标工作。</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8.2.1 有下列情形之一的，属于投标人相互串通投标：</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（1）投标人之间协商投标报价等投标文件的实质性内容；</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（2）投标人之间约定中标人；</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（3）投标人之间约定部分投标人放弃投标或者中标；</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（4）属于同一集团、协会、商会等组织成员的投标人按照该组织要求协同投标；</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（5）投标人之间为谋取中标或者排斥特定投标人而采取的其他联合行动。</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8.2.2 有下列情形之一的，视为投标人相互串通投标：</w:t>
      </w:r>
    </w:p>
    <w:p>
      <w:pPr>
        <w:autoSpaceDE w:val="0"/>
        <w:autoSpaceDN w:val="0"/>
        <w:adjustRightInd w:val="0"/>
        <w:snapToGrid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rPr>
        <w:t>）不同投标人的电子投标文件由同一台电子设备编制、打包、加密或者上传；</w:t>
      </w:r>
    </w:p>
    <w:p>
      <w:pPr>
        <w:autoSpaceDE w:val="0"/>
        <w:autoSpaceDN w:val="0"/>
        <w:adjustRightInd w:val="0"/>
        <w:snapToGrid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）不同投标人的投标文件由同一投标人的电子设备打印、复印；</w:t>
      </w:r>
    </w:p>
    <w:p>
      <w:pPr>
        <w:autoSpaceDE w:val="0"/>
        <w:autoSpaceDN w:val="0"/>
        <w:adjustRightInd w:val="0"/>
        <w:snapToGrid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）不同投标人的投标报价用同一个预算编制软件密码锁制作或者出自同一投标人的电子文档；</w:t>
      </w:r>
    </w:p>
    <w:p>
      <w:pPr>
        <w:autoSpaceDE w:val="0"/>
        <w:autoSpaceDN w:val="0"/>
        <w:adjustRightInd w:val="0"/>
        <w:snapToGrid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）不同投标人从同一个投标单位或者同一个自然人的互联网协议地址下载招标文件、上传投标文件；</w:t>
      </w:r>
    </w:p>
    <w:p>
      <w:pPr>
        <w:autoSpaceDE w:val="0"/>
        <w:autoSpaceDN w:val="0"/>
        <w:adjustRightInd w:val="0"/>
        <w:snapToGrid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）不同投标人的投标保证金虽然经由投标人自己的基本账户转出，但所需资金来自同一单位或者个人的账户；</w:t>
      </w:r>
    </w:p>
    <w:p>
      <w:pPr>
        <w:autoSpaceDE w:val="0"/>
        <w:autoSpaceDN w:val="0"/>
        <w:adjustRightInd w:val="0"/>
        <w:snapToGrid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6</w:t>
      </w:r>
      <w:r>
        <w:rPr>
          <w:rFonts w:hint="eastAsia" w:ascii="宋体" w:hAnsi="宋体" w:eastAsia="宋体" w:cs="宋体"/>
          <w:sz w:val="21"/>
          <w:szCs w:val="21"/>
          <w:highlight w:val="none"/>
        </w:rPr>
        <w:t>）参加投标活动的人员为同一标段或者未划分标段的同一招标项目的其他投标人的在职人员；</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7</w:t>
      </w:r>
      <w:r>
        <w:rPr>
          <w:rFonts w:hint="eastAsia" w:ascii="宋体" w:hAnsi="宋体" w:eastAsia="宋体" w:cs="宋体"/>
          <w:sz w:val="21"/>
          <w:szCs w:val="21"/>
          <w:highlight w:val="none"/>
        </w:rPr>
        <w:t>）法律、法规规定的其他情形</w:t>
      </w:r>
      <w:r>
        <w:rPr>
          <w:rFonts w:hint="eastAsia" w:ascii="宋体" w:hAnsi="宋体" w:eastAsia="宋体" w:cs="宋体"/>
          <w:color w:val="auto"/>
          <w:sz w:val="21"/>
          <w:szCs w:val="21"/>
          <w:highlight w:val="none"/>
          <w:lang w:eastAsia="zh-CN"/>
        </w:rPr>
        <w:t>。</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8.2.3 使用通过受让或者租借等方式获取的资格、资质证书投标的，属于以他人名义投标。</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8.2.4 投标人有下列情形之一的，属于以其他方式弄虚作假的行为：</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（1）使用伪造、变造的许可证件；</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（2）提供虚假的财务状况或者业绩；</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（3）提供虚假的项目负责人或者主要技术人员简历、劳动关系证明；</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（4）提供虚假的信用状况；</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（5）其他弄虚作假的行为。</w:t>
      </w:r>
    </w:p>
    <w:p>
      <w:pPr>
        <w:pStyle w:val="5"/>
        <w:spacing w:before="0" w:after="0" w:line="360" w:lineRule="auto"/>
        <w:rPr>
          <w:rFonts w:hint="eastAsia" w:ascii="宋体" w:hAnsi="宋体" w:eastAsia="宋体" w:cs="宋体"/>
          <w:color w:val="auto"/>
          <w:sz w:val="21"/>
          <w:szCs w:val="21"/>
          <w:highlight w:val="none"/>
        </w:rPr>
      </w:pPr>
      <w:bookmarkStart w:id="298" w:name="_Toc3296"/>
      <w:bookmarkStart w:id="299" w:name="_Toc1813"/>
      <w:r>
        <w:rPr>
          <w:rFonts w:hint="eastAsia" w:ascii="宋体" w:hAnsi="宋体" w:eastAsia="宋体" w:cs="宋体"/>
          <w:color w:val="auto"/>
          <w:sz w:val="21"/>
          <w:szCs w:val="21"/>
          <w:highlight w:val="none"/>
        </w:rPr>
        <w:t>8.3 对评标委员会成员的纪律要求</w:t>
      </w:r>
      <w:bookmarkEnd w:id="298"/>
      <w:bookmarkEnd w:id="299"/>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评标委员会成员不得收受他人的财物或其他好处，不得向他人透露对投标文件的评审和比较、中标候选人的推荐情况以及评标有关的其他情况。在评标活动中，评标委员会成员应客观、公正地履行职责，遵守职业道德，不得擅离职守，影响评标程序正常进行，不得使用第三章“评标办法”没有规定的评审因素和标准进行评标。不得对招标文件中《否决投标情况一览表》以外的内容予以否决投标，否则对评标委员会成员按《重庆市综合评标专家库和评标专家管理暂行办法》进行处理。</w:t>
      </w:r>
    </w:p>
    <w:p>
      <w:pPr>
        <w:pStyle w:val="5"/>
        <w:spacing w:before="0" w:after="0" w:line="360" w:lineRule="auto"/>
        <w:rPr>
          <w:rFonts w:hint="eastAsia" w:ascii="宋体" w:hAnsi="宋体" w:eastAsia="宋体" w:cs="宋体"/>
          <w:color w:val="auto"/>
          <w:sz w:val="21"/>
          <w:szCs w:val="21"/>
          <w:highlight w:val="none"/>
        </w:rPr>
      </w:pPr>
      <w:bookmarkStart w:id="300" w:name="_Toc20130"/>
      <w:bookmarkStart w:id="301" w:name="_Toc7549"/>
      <w:r>
        <w:rPr>
          <w:rFonts w:hint="eastAsia" w:ascii="宋体" w:hAnsi="宋体" w:eastAsia="宋体" w:cs="宋体"/>
          <w:color w:val="auto"/>
          <w:sz w:val="21"/>
          <w:szCs w:val="21"/>
          <w:highlight w:val="none"/>
        </w:rPr>
        <w:t>8.4 对与评标活动有关的工作人员的纪律要求</w:t>
      </w:r>
      <w:bookmarkEnd w:id="300"/>
      <w:bookmarkEnd w:id="301"/>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与评标活动有关的工作人员不得收受他人的财物或其他好处，不得向他人透露对投标文件的评审和比较、中标候选人的推荐情况以及评标有关的其他情况。在评标活动中，与评标活动有关的工作人员不得擅离职守，影响评标程序正常进行。</w:t>
      </w:r>
    </w:p>
    <w:p>
      <w:pPr>
        <w:pStyle w:val="5"/>
        <w:spacing w:before="0" w:after="0" w:line="360" w:lineRule="auto"/>
        <w:rPr>
          <w:rFonts w:hint="eastAsia" w:ascii="宋体" w:hAnsi="宋体" w:eastAsia="宋体" w:cs="宋体"/>
          <w:color w:val="auto"/>
          <w:sz w:val="21"/>
          <w:szCs w:val="21"/>
          <w:highlight w:val="none"/>
        </w:rPr>
      </w:pPr>
      <w:bookmarkStart w:id="302" w:name="_Toc9751"/>
      <w:bookmarkStart w:id="303" w:name="_Toc2525"/>
      <w:r>
        <w:rPr>
          <w:rFonts w:hint="eastAsia" w:ascii="宋体" w:hAnsi="宋体" w:eastAsia="宋体" w:cs="宋体"/>
          <w:color w:val="auto"/>
          <w:sz w:val="21"/>
          <w:szCs w:val="21"/>
          <w:highlight w:val="none"/>
        </w:rPr>
        <w:t>8.5 投诉</w:t>
      </w:r>
      <w:bookmarkEnd w:id="302"/>
      <w:bookmarkEnd w:id="303"/>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8.5.1 投标人或其他利害关系人认为招标投标活动不符合法律、行政法规规定的，可以自知道或应当知道之日起 10 日内向有关行政监督部门投诉。投诉应有明确的请求和必要的证明材料。</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监督部门的联系方式见投标人须知前附表。</w:t>
      </w:r>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8.5.2 投标人或其他利害关系人对招标文件、开标和评标结果提出投诉的，应按照本章第 2.2 款、第 5.3 款和第 7.2 款的规定先向招标人提出异议。异议答复期间不计算在第 8.5.1 项规定的期限内。</w:t>
      </w:r>
    </w:p>
    <w:p>
      <w:pPr>
        <w:pStyle w:val="4"/>
        <w:spacing w:before="0" w:after="0" w:line="360" w:lineRule="auto"/>
        <w:rPr>
          <w:rFonts w:hint="eastAsia" w:ascii="宋体" w:hAnsi="宋体" w:eastAsia="宋体" w:cs="宋体"/>
          <w:color w:val="auto"/>
          <w:sz w:val="28"/>
          <w:szCs w:val="28"/>
          <w:highlight w:val="none"/>
        </w:rPr>
      </w:pPr>
      <w:bookmarkStart w:id="304" w:name="_Toc6059"/>
      <w:bookmarkStart w:id="305" w:name="_Toc825"/>
      <w:r>
        <w:rPr>
          <w:rFonts w:hint="eastAsia" w:ascii="宋体" w:hAnsi="宋体" w:eastAsia="宋体" w:cs="宋体"/>
          <w:color w:val="auto"/>
          <w:sz w:val="28"/>
          <w:szCs w:val="28"/>
          <w:highlight w:val="none"/>
        </w:rPr>
        <w:t>9. 是否采用电子招标投标</w:t>
      </w:r>
      <w:bookmarkEnd w:id="304"/>
      <w:bookmarkEnd w:id="305"/>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本招标项目是否采用电子招标投标方式：见投标人须知前附表。</w:t>
      </w:r>
    </w:p>
    <w:p>
      <w:pPr>
        <w:pStyle w:val="4"/>
        <w:spacing w:before="0" w:after="0" w:line="360" w:lineRule="auto"/>
        <w:rPr>
          <w:rFonts w:hint="eastAsia" w:ascii="宋体" w:hAnsi="宋体" w:eastAsia="宋体" w:cs="宋体"/>
          <w:color w:val="auto"/>
          <w:sz w:val="28"/>
          <w:szCs w:val="28"/>
          <w:highlight w:val="none"/>
        </w:rPr>
      </w:pPr>
      <w:bookmarkStart w:id="306" w:name="_Toc12471"/>
      <w:bookmarkStart w:id="307" w:name="_Toc13289"/>
      <w:r>
        <w:rPr>
          <w:rFonts w:hint="eastAsia" w:ascii="宋体" w:hAnsi="宋体" w:eastAsia="宋体" w:cs="宋体"/>
          <w:color w:val="auto"/>
          <w:sz w:val="28"/>
          <w:szCs w:val="28"/>
          <w:highlight w:val="none"/>
        </w:rPr>
        <w:t>10. 需要补充的其他内容</w:t>
      </w:r>
      <w:bookmarkEnd w:id="306"/>
      <w:bookmarkEnd w:id="307"/>
    </w:p>
    <w:p>
      <w:pPr>
        <w:pStyle w:val="59"/>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需要补充的其他内容：见投标人须知前附表。</w:t>
      </w:r>
    </w:p>
    <w:p>
      <w:pPr>
        <w:autoSpaceDE w:val="0"/>
        <w:autoSpaceDN w:val="0"/>
        <w:adjustRightInd w:val="0"/>
        <w:snapToGrid w:val="0"/>
        <w:spacing w:line="360" w:lineRule="auto"/>
        <w:ind w:firstLine="420"/>
        <w:jc w:val="left"/>
        <w:rPr>
          <w:rFonts w:ascii="宋体" w:hAnsi="宋体"/>
          <w:snapToGrid w:val="0"/>
          <w:color w:val="auto"/>
          <w:kern w:val="0"/>
          <w:szCs w:val="21"/>
          <w:highlight w:val="none"/>
          <w:lang w:val="ru-RU"/>
        </w:rPr>
        <w:sectPr>
          <w:footerReference r:id="rId9" w:type="default"/>
          <w:pgSz w:w="11906" w:h="16838"/>
          <w:pgMar w:top="1304" w:right="1134" w:bottom="1304" w:left="1304" w:header="851" w:footer="992" w:gutter="0"/>
          <w:cols w:space="720" w:num="1"/>
          <w:docGrid w:type="lines" w:linePitch="312" w:charSpace="0"/>
        </w:sectPr>
      </w:pPr>
    </w:p>
    <w:p>
      <w:pPr>
        <w:autoSpaceDE w:val="0"/>
        <w:autoSpaceDN w:val="0"/>
        <w:adjustRightInd w:val="0"/>
        <w:snapToGrid w:val="0"/>
        <w:spacing w:line="360" w:lineRule="auto"/>
        <w:ind w:firstLine="420"/>
        <w:jc w:val="left"/>
        <w:rPr>
          <w:rFonts w:ascii="宋体" w:hAnsi="宋体"/>
          <w:snapToGrid w:val="0"/>
          <w:color w:val="auto"/>
          <w:kern w:val="0"/>
          <w:szCs w:val="21"/>
          <w:highlight w:val="none"/>
          <w:lang w:val="ru-RU"/>
        </w:rPr>
      </w:pPr>
    </w:p>
    <w:p>
      <w:pPr>
        <w:autoSpaceDE w:val="0"/>
        <w:autoSpaceDN w:val="0"/>
        <w:adjustRightInd w:val="0"/>
        <w:snapToGrid w:val="0"/>
        <w:spacing w:line="360" w:lineRule="auto"/>
        <w:jc w:val="left"/>
        <w:rPr>
          <w:rFonts w:hint="eastAsia" w:ascii="宋体" w:hAnsi="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b/>
          <w:snapToGrid w:val="0"/>
          <w:color w:val="auto"/>
          <w:kern w:val="0"/>
          <w:highlight w:val="none"/>
        </w:rPr>
      </w:pPr>
      <w:r>
        <w:rPr>
          <w:rFonts w:ascii="宋体" w:hAnsi="宋体"/>
          <w:b/>
          <w:snapToGrid w:val="0"/>
          <w:color w:val="auto"/>
          <w:kern w:val="0"/>
          <w:highlight w:val="none"/>
        </w:rPr>
        <w:t>附表一：开标记录表</w:t>
      </w:r>
    </w:p>
    <w:p>
      <w:pPr>
        <w:autoSpaceDE w:val="0"/>
        <w:autoSpaceDN w:val="0"/>
        <w:adjustRightInd w:val="0"/>
        <w:snapToGrid w:val="0"/>
        <w:spacing w:line="360" w:lineRule="auto"/>
        <w:jc w:val="left"/>
        <w:rPr>
          <w:rFonts w:hint="eastAsia" w:ascii="宋体" w:hAnsi="宋体"/>
          <w:b/>
          <w:snapToGrid w:val="0"/>
          <w:color w:val="auto"/>
          <w:kern w:val="0"/>
          <w:highlight w:val="none"/>
        </w:rPr>
      </w:pPr>
    </w:p>
    <w:p>
      <w:pPr>
        <w:tabs>
          <w:tab w:val="left" w:pos="3529"/>
          <w:tab w:val="left" w:pos="5060"/>
        </w:tabs>
        <w:autoSpaceDE w:val="0"/>
        <w:autoSpaceDN w:val="0"/>
        <w:adjustRightInd w:val="0"/>
        <w:snapToGrid w:val="0"/>
        <w:spacing w:line="360" w:lineRule="auto"/>
        <w:ind w:firstLine="3324" w:firstLineChars="600"/>
        <w:jc w:val="left"/>
        <w:rPr>
          <w:rFonts w:ascii="宋体" w:hAnsi="宋体"/>
          <w:b/>
          <w:snapToGrid w:val="0"/>
          <w:color w:val="auto"/>
          <w:kern w:val="0"/>
          <w:sz w:val="28"/>
          <w:szCs w:val="28"/>
          <w:highlight w:val="none"/>
        </w:rPr>
      </w:pPr>
      <w:r>
        <w:rPr>
          <w:rFonts w:hint="eastAsia" w:ascii="宋体" w:hAnsi="宋体" w:cs="MingLiU"/>
          <w:snapToGrid w:val="0"/>
          <w:color w:val="auto"/>
          <w:w w:val="198"/>
          <w:kern w:val="0"/>
          <w:sz w:val="28"/>
          <w:szCs w:val="28"/>
          <w:highlight w:val="none"/>
          <w:u w:val="single"/>
        </w:rPr>
        <w:t xml:space="preserve">              </w:t>
      </w:r>
      <w:r>
        <w:rPr>
          <w:rFonts w:hint="eastAsia" w:ascii="宋体" w:hAnsi="宋体"/>
          <w:snapToGrid w:val="0"/>
          <w:color w:val="auto"/>
          <w:kern w:val="0"/>
          <w:sz w:val="28"/>
          <w:szCs w:val="28"/>
          <w:highlight w:val="none"/>
          <w:u w:val="single"/>
        </w:rPr>
        <w:t xml:space="preserve"> </w:t>
      </w:r>
      <w:r>
        <w:rPr>
          <w:rFonts w:ascii="宋体" w:hAnsi="宋体"/>
          <w:b/>
          <w:snapToGrid w:val="0"/>
          <w:color w:val="auto"/>
          <w:w w:val="99"/>
          <w:kern w:val="0"/>
          <w:sz w:val="28"/>
          <w:szCs w:val="28"/>
          <w:highlight w:val="none"/>
          <w:u w:val="single"/>
        </w:rPr>
        <w:t>（项目名称）</w:t>
      </w:r>
      <w:r>
        <w:rPr>
          <w:rFonts w:ascii="宋体" w:hAnsi="宋体"/>
          <w:b/>
          <w:snapToGrid w:val="0"/>
          <w:color w:val="auto"/>
          <w:w w:val="99"/>
          <w:kern w:val="0"/>
          <w:sz w:val="28"/>
          <w:szCs w:val="28"/>
          <w:highlight w:val="none"/>
        </w:rPr>
        <w:t>开标记录表</w:t>
      </w:r>
    </w:p>
    <w:p>
      <w:pPr>
        <w:tabs>
          <w:tab w:val="left" w:pos="2260"/>
          <w:tab w:val="left" w:pos="5060"/>
        </w:tabs>
        <w:autoSpaceDE w:val="0"/>
        <w:autoSpaceDN w:val="0"/>
        <w:adjustRightInd w:val="0"/>
        <w:snapToGrid w:val="0"/>
        <w:spacing w:line="360" w:lineRule="auto"/>
        <w:jc w:val="right"/>
        <w:rPr>
          <w:rFonts w:ascii="宋体" w:hAnsi="宋体"/>
          <w:snapToGrid w:val="0"/>
          <w:color w:val="auto"/>
          <w:kern w:val="0"/>
          <w:szCs w:val="21"/>
          <w:highlight w:val="none"/>
        </w:rPr>
      </w:pPr>
      <w:r>
        <w:rPr>
          <w:rFonts w:ascii="宋体" w:hAnsi="宋体"/>
          <w:b/>
          <w:snapToGrid w:val="0"/>
          <w:color w:val="auto"/>
          <w:kern w:val="0"/>
          <w:sz w:val="28"/>
          <w:szCs w:val="28"/>
          <w:highlight w:val="none"/>
        </w:rPr>
        <w:t xml:space="preserve">                             </w:t>
      </w:r>
      <w:r>
        <w:rPr>
          <w:rFonts w:ascii="宋体" w:hAnsi="宋体"/>
          <w:snapToGrid w:val="0"/>
          <w:color w:val="auto"/>
          <w:kern w:val="0"/>
          <w:szCs w:val="21"/>
          <w:highlight w:val="none"/>
        </w:rPr>
        <w:t>开标时间：</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月</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日</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时</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分</w:t>
      </w:r>
    </w:p>
    <w:tbl>
      <w:tblPr>
        <w:tblStyle w:val="30"/>
        <w:tblW w:w="13721"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597"/>
        <w:gridCol w:w="3827"/>
        <w:gridCol w:w="1134"/>
        <w:gridCol w:w="1418"/>
        <w:gridCol w:w="1275"/>
        <w:gridCol w:w="1276"/>
        <w:gridCol w:w="1134"/>
        <w:gridCol w:w="1134"/>
        <w:gridCol w:w="906"/>
        <w:gridCol w:w="1020"/>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jc w:val="center"/>
        </w:trPr>
        <w:tc>
          <w:tcPr>
            <w:tcW w:w="597" w:type="dxa"/>
            <w:vAlign w:val="center"/>
          </w:tcPr>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序号</w:t>
            </w:r>
          </w:p>
        </w:tc>
        <w:tc>
          <w:tcPr>
            <w:tcW w:w="3827" w:type="dxa"/>
            <w:vAlign w:val="center"/>
          </w:tcPr>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投标人</w:t>
            </w:r>
          </w:p>
        </w:tc>
        <w:tc>
          <w:tcPr>
            <w:tcW w:w="1134" w:type="dxa"/>
            <w:vAlign w:val="center"/>
          </w:tcPr>
          <w:p>
            <w:pPr>
              <w:autoSpaceDE w:val="0"/>
              <w:autoSpaceDN w:val="0"/>
              <w:adjustRightInd w:val="0"/>
              <w:snapToGrid w:val="0"/>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rPr>
              <w:t>解密</w:t>
            </w:r>
            <w:r>
              <w:rPr>
                <w:rFonts w:ascii="宋体" w:hAnsi="宋体"/>
                <w:snapToGrid w:val="0"/>
                <w:color w:val="auto"/>
                <w:kern w:val="0"/>
                <w:szCs w:val="21"/>
                <w:highlight w:val="none"/>
              </w:rPr>
              <w:t>情况</w:t>
            </w:r>
          </w:p>
        </w:tc>
        <w:tc>
          <w:tcPr>
            <w:tcW w:w="1418" w:type="dxa"/>
            <w:vAlign w:val="center"/>
          </w:tcPr>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投标总报价</w:t>
            </w:r>
          </w:p>
        </w:tc>
        <w:tc>
          <w:tcPr>
            <w:tcW w:w="1275" w:type="dxa"/>
            <w:vAlign w:val="center"/>
          </w:tcPr>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质量目标</w:t>
            </w:r>
          </w:p>
        </w:tc>
        <w:tc>
          <w:tcPr>
            <w:tcW w:w="1276" w:type="dxa"/>
            <w:vAlign w:val="center"/>
          </w:tcPr>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工期</w:t>
            </w:r>
          </w:p>
        </w:tc>
        <w:tc>
          <w:tcPr>
            <w:tcW w:w="1134" w:type="dxa"/>
            <w:vAlign w:val="center"/>
          </w:tcPr>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项目经理</w:t>
            </w:r>
          </w:p>
        </w:tc>
        <w:tc>
          <w:tcPr>
            <w:tcW w:w="1134" w:type="dxa"/>
            <w:tcBorders>
              <w:right w:val="single" w:color="auto" w:sz="4" w:space="0"/>
            </w:tcBorders>
            <w:vAlign w:val="center"/>
          </w:tcPr>
          <w:p>
            <w:pPr>
              <w:autoSpaceDE w:val="0"/>
              <w:autoSpaceDN w:val="0"/>
              <w:adjustRightInd w:val="0"/>
              <w:snapToGrid w:val="0"/>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rPr>
              <w:t>项目总工</w:t>
            </w:r>
          </w:p>
        </w:tc>
        <w:tc>
          <w:tcPr>
            <w:tcW w:w="906" w:type="dxa"/>
            <w:tcBorders>
              <w:left w:val="single" w:color="auto" w:sz="4" w:space="0"/>
            </w:tcBorders>
            <w:vAlign w:val="center"/>
          </w:tcPr>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备注</w:t>
            </w:r>
          </w:p>
        </w:tc>
        <w:tc>
          <w:tcPr>
            <w:tcW w:w="1020" w:type="dxa"/>
            <w:vAlign w:val="center"/>
          </w:tcPr>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签名</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9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382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34" w:type="dxa"/>
            <w:vAlign w:val="center"/>
          </w:tcPr>
          <w:p>
            <w:pPr>
              <w:autoSpaceDE w:val="0"/>
              <w:autoSpaceDN w:val="0"/>
              <w:adjustRightInd w:val="0"/>
              <w:snapToGrid w:val="0"/>
              <w:jc w:val="left"/>
              <w:rPr>
                <w:rFonts w:ascii="宋体" w:hAnsi="宋体"/>
                <w:snapToGrid w:val="0"/>
                <w:color w:val="auto"/>
                <w:kern w:val="0"/>
                <w:szCs w:val="21"/>
                <w:highlight w:val="none"/>
              </w:rPr>
            </w:pPr>
          </w:p>
        </w:tc>
        <w:tc>
          <w:tcPr>
            <w:tcW w:w="1418"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27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276"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34"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34" w:type="dxa"/>
            <w:tcBorders>
              <w:righ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06" w:type="dxa"/>
            <w:tcBorders>
              <w:lef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02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9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382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34"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418"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27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276"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34"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34" w:type="dxa"/>
            <w:tcBorders>
              <w:righ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06" w:type="dxa"/>
            <w:tcBorders>
              <w:lef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02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510" w:hRule="exact"/>
          <w:jc w:val="center"/>
        </w:trPr>
        <w:tc>
          <w:tcPr>
            <w:tcW w:w="59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382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34"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418"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27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276"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34"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34" w:type="dxa"/>
            <w:tcBorders>
              <w:righ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06" w:type="dxa"/>
            <w:tcBorders>
              <w:lef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02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9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382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34"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418"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27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276"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34"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34" w:type="dxa"/>
            <w:tcBorders>
              <w:righ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06" w:type="dxa"/>
            <w:tcBorders>
              <w:lef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02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9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382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34"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418"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27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276"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34"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34" w:type="dxa"/>
            <w:tcBorders>
              <w:righ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06" w:type="dxa"/>
            <w:tcBorders>
              <w:lef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02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79" w:hRule="atLeast"/>
          <w:jc w:val="center"/>
        </w:trPr>
        <w:tc>
          <w:tcPr>
            <w:tcW w:w="4424" w:type="dxa"/>
            <w:gridSpan w:val="2"/>
            <w:vAlign w:val="center"/>
          </w:tcPr>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最高限价</w:t>
            </w:r>
          </w:p>
        </w:tc>
        <w:tc>
          <w:tcPr>
            <w:tcW w:w="9297" w:type="dxa"/>
            <w:gridSpan w:val="8"/>
            <w:vAlign w:val="center"/>
          </w:tcPr>
          <w:p>
            <w:pPr>
              <w:autoSpaceDE w:val="0"/>
              <w:autoSpaceDN w:val="0"/>
              <w:adjustRightInd w:val="0"/>
              <w:snapToGrid w:val="0"/>
              <w:jc w:val="left"/>
              <w:rPr>
                <w:rFonts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539" w:hRule="atLeast"/>
          <w:jc w:val="center"/>
        </w:trPr>
        <w:tc>
          <w:tcPr>
            <w:tcW w:w="4424" w:type="dxa"/>
            <w:gridSpan w:val="2"/>
            <w:vAlign w:val="center"/>
          </w:tcPr>
          <w:p>
            <w:pPr>
              <w:autoSpaceDE w:val="0"/>
              <w:autoSpaceDN w:val="0"/>
              <w:adjustRightInd w:val="0"/>
              <w:snapToGrid w:val="0"/>
              <w:jc w:val="center"/>
              <w:rPr>
                <w:rFonts w:hint="default" w:eastAsia="宋体"/>
                <w:color w:val="auto"/>
                <w:szCs w:val="21"/>
                <w:highlight w:val="none"/>
                <w:lang w:val="en-US" w:eastAsia="zh-CN"/>
              </w:rPr>
            </w:pPr>
            <w:r>
              <w:rPr>
                <w:rFonts w:hint="eastAsia"/>
                <w:color w:val="auto"/>
                <w:szCs w:val="21"/>
                <w:highlight w:val="none"/>
                <w:lang w:val="en-US" w:eastAsia="zh-CN"/>
              </w:rPr>
              <w:t>异常情况</w:t>
            </w:r>
          </w:p>
        </w:tc>
        <w:tc>
          <w:tcPr>
            <w:tcW w:w="9297" w:type="dxa"/>
            <w:gridSpan w:val="8"/>
            <w:vAlign w:val="center"/>
          </w:tcPr>
          <w:p>
            <w:pPr>
              <w:autoSpaceDE w:val="0"/>
              <w:autoSpaceDN w:val="0"/>
              <w:adjustRightInd w:val="0"/>
              <w:snapToGrid w:val="0"/>
              <w:ind w:firstLine="420" w:firstLineChars="200"/>
              <w:jc w:val="left"/>
              <w:rPr>
                <w:rFonts w:hint="eastAsia" w:ascii="宋体" w:hAnsi="宋体"/>
                <w:i/>
                <w:color w:val="auto"/>
                <w:kern w:val="0"/>
                <w:szCs w:val="21"/>
                <w:highlight w:val="none"/>
              </w:rPr>
            </w:pPr>
          </w:p>
        </w:tc>
      </w:tr>
    </w:tbl>
    <w:p>
      <w:pPr>
        <w:tabs>
          <w:tab w:val="left" w:pos="2740"/>
          <w:tab w:val="left" w:pos="4940"/>
          <w:tab w:val="left" w:pos="7140"/>
        </w:tabs>
        <w:autoSpaceDE w:val="0"/>
        <w:autoSpaceDN w:val="0"/>
        <w:adjustRightInd w:val="0"/>
        <w:snapToGrid w:val="0"/>
        <w:spacing w:line="360" w:lineRule="auto"/>
        <w:jc w:val="left"/>
        <w:rPr>
          <w:rFonts w:ascii="宋体" w:hAnsi="宋体"/>
          <w:snapToGrid w:val="0"/>
          <w:color w:val="auto"/>
          <w:kern w:val="0"/>
          <w:szCs w:val="21"/>
          <w:highlight w:val="none"/>
        </w:rPr>
      </w:pPr>
    </w:p>
    <w:p>
      <w:pPr>
        <w:tabs>
          <w:tab w:val="left" w:pos="2740"/>
          <w:tab w:val="left" w:pos="4940"/>
          <w:tab w:val="left" w:pos="6930"/>
        </w:tabs>
        <w:autoSpaceDE w:val="0"/>
        <w:autoSpaceDN w:val="0"/>
        <w:adjustRightInd w:val="0"/>
        <w:snapToGrid w:val="0"/>
        <w:spacing w:line="360" w:lineRule="auto"/>
        <w:ind w:firstLine="420"/>
        <w:jc w:val="left"/>
        <w:rPr>
          <w:rFonts w:ascii="宋体" w:hAnsi="宋体"/>
          <w:snapToGrid w:val="0"/>
          <w:color w:val="auto"/>
          <w:kern w:val="0"/>
          <w:szCs w:val="21"/>
          <w:highlight w:val="none"/>
        </w:rPr>
      </w:pPr>
      <w:r>
        <w:rPr>
          <w:rFonts w:ascii="宋体" w:hAnsi="宋体"/>
          <w:snapToGrid w:val="0"/>
          <w:color w:val="auto"/>
          <w:kern w:val="0"/>
          <w:szCs w:val="21"/>
          <w:highlight w:val="none"/>
        </w:rPr>
        <w:t>招标人代表：</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w w:val="200"/>
          <w:kern w:val="0"/>
          <w:szCs w:val="21"/>
          <w:highlight w:val="none"/>
        </w:rPr>
        <w:t xml:space="preserve">      </w:t>
      </w:r>
      <w:r>
        <w:rPr>
          <w:rFonts w:ascii="宋体" w:hAnsi="宋体"/>
          <w:snapToGrid w:val="0"/>
          <w:color w:val="auto"/>
          <w:kern w:val="0"/>
          <w:szCs w:val="21"/>
          <w:highlight w:val="none"/>
        </w:rPr>
        <w:t>监标人：</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w w:val="200"/>
          <w:kern w:val="0"/>
          <w:szCs w:val="21"/>
          <w:highlight w:val="none"/>
        </w:rPr>
        <w:t xml:space="preserve">      </w:t>
      </w:r>
      <w:r>
        <w:rPr>
          <w:rFonts w:hint="eastAsia" w:ascii="宋体" w:hAnsi="宋体"/>
          <w:snapToGrid w:val="0"/>
          <w:color w:val="auto"/>
          <w:kern w:val="0"/>
          <w:szCs w:val="21"/>
          <w:highlight w:val="none"/>
        </w:rPr>
        <w:t>主持人</w:t>
      </w:r>
      <w:r>
        <w:rPr>
          <w:rFonts w:ascii="宋体" w:hAnsi="宋体"/>
          <w:snapToGrid w:val="0"/>
          <w:color w:val="auto"/>
          <w:kern w:val="0"/>
          <w:szCs w:val="21"/>
          <w:highlight w:val="none"/>
        </w:rPr>
        <w:t>：</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w w:val="200"/>
          <w:kern w:val="0"/>
          <w:szCs w:val="21"/>
          <w:highlight w:val="none"/>
        </w:rPr>
        <w:t xml:space="preserve">      </w:t>
      </w:r>
      <w:r>
        <w:rPr>
          <w:rFonts w:ascii="宋体" w:hAnsi="宋体"/>
          <w:snapToGrid w:val="0"/>
          <w:color w:val="auto"/>
          <w:kern w:val="0"/>
          <w:szCs w:val="21"/>
          <w:highlight w:val="none"/>
        </w:rPr>
        <w:t>记录人：</w:t>
      </w:r>
      <w:r>
        <w:rPr>
          <w:rFonts w:hint="eastAsia" w:ascii="宋体" w:hAnsi="宋体" w:cs="MingLiU"/>
          <w:snapToGrid w:val="0"/>
          <w:color w:val="auto"/>
          <w:w w:val="200"/>
          <w:kern w:val="0"/>
          <w:szCs w:val="21"/>
          <w:highlight w:val="none"/>
          <w:u w:val="single"/>
        </w:rPr>
        <w:t xml:space="preserve">      </w:t>
      </w:r>
    </w:p>
    <w:p>
      <w:pPr>
        <w:autoSpaceDE w:val="0"/>
        <w:autoSpaceDN w:val="0"/>
        <w:adjustRightInd w:val="0"/>
        <w:snapToGrid w:val="0"/>
        <w:spacing w:before="62" w:beforeLines="20" w:line="360" w:lineRule="auto"/>
        <w:jc w:val="right"/>
        <w:rPr>
          <w:rFonts w:ascii="宋体" w:hAnsi="宋体"/>
          <w:snapToGrid w:val="0"/>
          <w:color w:val="auto"/>
          <w:kern w:val="0"/>
          <w:szCs w:val="21"/>
          <w:highlight w:val="none"/>
        </w:rPr>
      </w:pPr>
      <w:r>
        <w:rPr>
          <w:rFonts w:ascii="宋体" w:hAnsi="宋体"/>
          <w:snapToGrid w:val="0"/>
          <w:color w:val="auto"/>
          <w:kern w:val="0"/>
          <w:szCs w:val="21"/>
          <w:highlight w:val="non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日</w:t>
      </w:r>
    </w:p>
    <w:p>
      <w:pPr>
        <w:autoSpaceDE w:val="0"/>
        <w:autoSpaceDN w:val="0"/>
        <w:adjustRightInd w:val="0"/>
        <w:snapToGrid w:val="0"/>
        <w:spacing w:before="62" w:beforeLines="20" w:line="360" w:lineRule="auto"/>
        <w:jc w:val="both"/>
        <w:rPr>
          <w:rFonts w:ascii="宋体" w:hAnsi="宋体"/>
          <w:snapToGrid w:val="0"/>
          <w:color w:val="auto"/>
          <w:kern w:val="0"/>
          <w:sz w:val="24"/>
          <w:highlight w:val="none"/>
        </w:rPr>
      </w:pPr>
      <w:r>
        <w:rPr>
          <w:rFonts w:ascii="宋体" w:hAnsi="宋体"/>
          <w:snapToGrid w:val="0"/>
          <w:color w:val="auto"/>
          <w:kern w:val="0"/>
          <w:szCs w:val="21"/>
          <w:highlight w:val="none"/>
        </w:rPr>
        <w:br w:type="page"/>
      </w:r>
      <w:r>
        <w:rPr>
          <w:rFonts w:ascii="宋体" w:hAnsi="宋体"/>
          <w:b/>
          <w:snapToGrid w:val="0"/>
          <w:color w:val="auto"/>
          <w:kern w:val="0"/>
          <w:highlight w:val="none"/>
        </w:rPr>
        <w:t>附表</w:t>
      </w:r>
      <w:r>
        <w:rPr>
          <w:rFonts w:hint="eastAsia" w:ascii="宋体" w:hAnsi="宋体"/>
          <w:b/>
          <w:snapToGrid w:val="0"/>
          <w:color w:val="auto"/>
          <w:kern w:val="0"/>
          <w:highlight w:val="none"/>
          <w:lang w:val="en-US" w:eastAsia="zh-CN"/>
        </w:rPr>
        <w:t>二</w:t>
      </w:r>
      <w:r>
        <w:rPr>
          <w:rFonts w:ascii="宋体" w:hAnsi="宋体"/>
          <w:b/>
          <w:snapToGrid w:val="0"/>
          <w:color w:val="auto"/>
          <w:kern w:val="0"/>
          <w:highlight w:val="none"/>
        </w:rPr>
        <w:t>：</w:t>
      </w:r>
      <w:r>
        <w:rPr>
          <w:rFonts w:hint="default" w:ascii="宋体" w:hAnsi="宋体"/>
          <w:b/>
          <w:snapToGrid w:val="0"/>
          <w:color w:val="auto"/>
          <w:w w:val="100"/>
          <w:kern w:val="0"/>
          <w:sz w:val="21"/>
          <w:szCs w:val="24"/>
          <w:highlight w:val="none"/>
          <w:u w:val="none"/>
          <w:lang w:val="en-US" w:eastAsia="zh-CN"/>
        </w:rPr>
        <w:t>纸质投标保函递交情况一览表（如有）</w:t>
      </w:r>
    </w:p>
    <w:p>
      <w:pPr>
        <w:autoSpaceDE w:val="0"/>
        <w:autoSpaceDN w:val="0"/>
        <w:adjustRightInd w:val="0"/>
        <w:snapToGrid w:val="0"/>
        <w:spacing w:before="62" w:beforeLines="20" w:line="360" w:lineRule="auto"/>
        <w:jc w:val="center"/>
        <w:rPr>
          <w:rFonts w:hint="eastAsia" w:ascii="宋体" w:hAnsi="宋体"/>
          <w:color w:val="auto"/>
          <w:szCs w:val="21"/>
          <w:highlight w:val="none"/>
          <w:lang w:val="en-US" w:eastAsia="zh-CN"/>
        </w:rPr>
      </w:pPr>
      <w:r>
        <w:rPr>
          <w:rFonts w:hint="eastAsia" w:ascii="宋体" w:hAnsi="宋体" w:cs="MingLiU"/>
          <w:snapToGrid w:val="0"/>
          <w:color w:val="auto"/>
          <w:w w:val="198"/>
          <w:kern w:val="0"/>
          <w:sz w:val="28"/>
          <w:szCs w:val="28"/>
          <w:highlight w:val="none"/>
          <w:u w:val="single"/>
        </w:rPr>
        <w:t xml:space="preserve">              </w:t>
      </w:r>
      <w:r>
        <w:rPr>
          <w:rFonts w:hint="eastAsia" w:ascii="宋体" w:hAnsi="宋体"/>
          <w:snapToGrid w:val="0"/>
          <w:color w:val="auto"/>
          <w:kern w:val="0"/>
          <w:sz w:val="28"/>
          <w:szCs w:val="28"/>
          <w:highlight w:val="none"/>
          <w:u w:val="single"/>
        </w:rPr>
        <w:t xml:space="preserve"> </w:t>
      </w:r>
      <w:r>
        <w:rPr>
          <w:rFonts w:ascii="宋体" w:hAnsi="宋体"/>
          <w:b/>
          <w:snapToGrid w:val="0"/>
          <w:color w:val="auto"/>
          <w:w w:val="99"/>
          <w:kern w:val="0"/>
          <w:sz w:val="28"/>
          <w:szCs w:val="28"/>
          <w:highlight w:val="none"/>
          <w:u w:val="single"/>
        </w:rPr>
        <w:t>（项目名称）</w:t>
      </w:r>
      <w:r>
        <w:rPr>
          <w:rFonts w:hint="default" w:ascii="宋体" w:hAnsi="宋体"/>
          <w:b/>
          <w:snapToGrid w:val="0"/>
          <w:color w:val="auto"/>
          <w:w w:val="99"/>
          <w:kern w:val="0"/>
          <w:sz w:val="28"/>
          <w:szCs w:val="28"/>
          <w:highlight w:val="none"/>
          <w:u w:val="single"/>
          <w:lang w:val="en-US" w:eastAsia="zh-CN"/>
        </w:rPr>
        <w:t>纸质投标保函</w:t>
      </w:r>
      <w:r>
        <w:rPr>
          <w:rFonts w:hint="eastAsia" w:ascii="宋体" w:hAnsi="宋体"/>
          <w:b/>
          <w:snapToGrid w:val="0"/>
          <w:color w:val="auto"/>
          <w:w w:val="99"/>
          <w:kern w:val="0"/>
          <w:sz w:val="28"/>
          <w:szCs w:val="28"/>
          <w:highlight w:val="none"/>
          <w:u w:val="single"/>
          <w:lang w:val="en-US" w:eastAsia="zh-CN"/>
        </w:rPr>
        <w:t>递交</w:t>
      </w:r>
      <w:r>
        <w:rPr>
          <w:rFonts w:hint="default" w:ascii="宋体" w:hAnsi="宋体"/>
          <w:b/>
          <w:snapToGrid w:val="0"/>
          <w:color w:val="auto"/>
          <w:w w:val="99"/>
          <w:kern w:val="0"/>
          <w:sz w:val="28"/>
          <w:szCs w:val="28"/>
          <w:highlight w:val="none"/>
          <w:u w:val="single"/>
          <w:lang w:val="en-US" w:eastAsia="zh-CN"/>
        </w:rPr>
        <w:t>情况一览表</w:t>
      </w:r>
    </w:p>
    <w:p>
      <w:pPr>
        <w:autoSpaceDE w:val="0"/>
        <w:autoSpaceDN w:val="0"/>
        <w:adjustRightInd w:val="0"/>
        <w:snapToGrid w:val="0"/>
        <w:spacing w:before="62" w:beforeLines="20" w:line="360" w:lineRule="auto"/>
        <w:ind w:firstLine="8610" w:firstLineChars="4100"/>
        <w:jc w:val="both"/>
        <w:rPr>
          <w:rFonts w:hint="eastAsia" w:ascii="宋体" w:hAnsi="宋体"/>
          <w:color w:val="auto"/>
          <w:szCs w:val="21"/>
          <w:highlight w:val="none"/>
          <w:lang w:val="en-US" w:eastAsia="zh-CN"/>
        </w:rPr>
      </w:pPr>
      <w:r>
        <w:rPr>
          <w:rFonts w:hint="eastAsia" w:ascii="宋体" w:hAnsi="宋体"/>
          <w:snapToGrid w:val="0"/>
          <w:color w:val="auto"/>
          <w:kern w:val="0"/>
          <w:szCs w:val="21"/>
          <w:highlight w:val="none"/>
          <w:lang w:val="en-US" w:eastAsia="zh-CN"/>
        </w:rPr>
        <w:t>投标截止时间</w:t>
      </w:r>
      <w:r>
        <w:rPr>
          <w:rFonts w:ascii="宋体" w:hAnsi="宋体"/>
          <w:snapToGrid w:val="0"/>
          <w:color w:val="auto"/>
          <w:kern w:val="0"/>
          <w:szCs w:val="21"/>
          <w:highlight w:val="none"/>
        </w:rPr>
        <w:t>：</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月</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日</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时</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分</w:t>
      </w:r>
    </w:p>
    <w:tbl>
      <w:tblPr>
        <w:tblStyle w:val="30"/>
        <w:tblW w:w="14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4160"/>
        <w:gridCol w:w="3088"/>
        <w:gridCol w:w="2987"/>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jc w:val="center"/>
              <w:rPr>
                <w:rFonts w:hint="default" w:ascii="宋体" w:hAnsi="宋体"/>
                <w:color w:val="auto"/>
                <w:szCs w:val="21"/>
                <w:highlight w:val="none"/>
                <w:vertAlign w:val="baseline"/>
                <w:lang w:val="en-US" w:eastAsia="zh-CN"/>
              </w:rPr>
            </w:pPr>
            <w:r>
              <w:rPr>
                <w:rFonts w:hint="eastAsia" w:ascii="宋体" w:hAnsi="宋体"/>
                <w:color w:val="auto"/>
                <w:szCs w:val="21"/>
                <w:highlight w:val="none"/>
                <w:vertAlign w:val="baseline"/>
                <w:lang w:val="en-US" w:eastAsia="zh-CN"/>
              </w:rPr>
              <w:t>序号</w:t>
            </w:r>
          </w:p>
        </w:tc>
        <w:tc>
          <w:tcPr>
            <w:tcW w:w="4160" w:type="dxa"/>
          </w:tcPr>
          <w:p>
            <w:pPr>
              <w:autoSpaceDE w:val="0"/>
              <w:autoSpaceDN w:val="0"/>
              <w:adjustRightInd w:val="0"/>
              <w:snapToGrid w:val="0"/>
              <w:spacing w:before="62" w:beforeLines="20" w:line="360" w:lineRule="auto"/>
              <w:jc w:val="center"/>
              <w:rPr>
                <w:rFonts w:hint="default" w:ascii="宋体" w:hAnsi="宋体"/>
                <w:color w:val="auto"/>
                <w:szCs w:val="21"/>
                <w:highlight w:val="none"/>
                <w:vertAlign w:val="baseline"/>
                <w:lang w:val="en-US" w:eastAsia="zh-CN"/>
              </w:rPr>
            </w:pPr>
            <w:r>
              <w:rPr>
                <w:rFonts w:hint="eastAsia" w:ascii="宋体" w:hAnsi="宋体"/>
                <w:color w:val="auto"/>
                <w:szCs w:val="21"/>
                <w:highlight w:val="none"/>
                <w:vertAlign w:val="baseline"/>
                <w:lang w:val="en-US" w:eastAsia="zh-CN"/>
              </w:rPr>
              <w:t>投标人</w:t>
            </w:r>
          </w:p>
        </w:tc>
        <w:tc>
          <w:tcPr>
            <w:tcW w:w="3088" w:type="dxa"/>
          </w:tcPr>
          <w:p>
            <w:pPr>
              <w:autoSpaceDE w:val="0"/>
              <w:autoSpaceDN w:val="0"/>
              <w:adjustRightInd w:val="0"/>
              <w:snapToGrid w:val="0"/>
              <w:spacing w:before="62" w:beforeLines="20" w:line="360" w:lineRule="auto"/>
              <w:jc w:val="center"/>
              <w:rPr>
                <w:rFonts w:hint="default" w:ascii="宋体" w:hAnsi="宋体"/>
                <w:color w:val="auto"/>
                <w:szCs w:val="21"/>
                <w:highlight w:val="none"/>
                <w:vertAlign w:val="baseline"/>
                <w:lang w:val="en-US" w:eastAsia="zh-CN"/>
              </w:rPr>
            </w:pPr>
            <w:r>
              <w:rPr>
                <w:rFonts w:hint="eastAsia" w:ascii="宋体" w:hAnsi="宋体"/>
                <w:color w:val="auto"/>
                <w:szCs w:val="21"/>
                <w:highlight w:val="none"/>
                <w:vertAlign w:val="baseline"/>
                <w:lang w:val="en-US" w:eastAsia="zh-CN"/>
              </w:rPr>
              <w:t>金额（元）</w:t>
            </w:r>
          </w:p>
        </w:tc>
        <w:tc>
          <w:tcPr>
            <w:tcW w:w="2987" w:type="dxa"/>
          </w:tcPr>
          <w:p>
            <w:pPr>
              <w:autoSpaceDE w:val="0"/>
              <w:autoSpaceDN w:val="0"/>
              <w:adjustRightInd w:val="0"/>
              <w:snapToGrid w:val="0"/>
              <w:spacing w:before="62" w:beforeLines="20" w:line="360" w:lineRule="auto"/>
              <w:jc w:val="center"/>
              <w:rPr>
                <w:rFonts w:hint="default" w:ascii="宋体" w:hAnsi="宋体"/>
                <w:color w:val="auto"/>
                <w:szCs w:val="21"/>
                <w:highlight w:val="none"/>
                <w:vertAlign w:val="baseline"/>
                <w:lang w:val="en-US" w:eastAsia="zh-CN"/>
              </w:rPr>
            </w:pPr>
            <w:r>
              <w:rPr>
                <w:rFonts w:hint="eastAsia" w:ascii="宋体" w:hAnsi="宋体"/>
                <w:color w:val="auto"/>
                <w:szCs w:val="21"/>
                <w:highlight w:val="none"/>
                <w:vertAlign w:val="baseline"/>
                <w:lang w:val="en-US" w:eastAsia="zh-CN"/>
              </w:rPr>
              <w:t>递交时间</w:t>
            </w:r>
          </w:p>
        </w:tc>
        <w:tc>
          <w:tcPr>
            <w:tcW w:w="3175" w:type="dxa"/>
          </w:tcPr>
          <w:p>
            <w:pPr>
              <w:autoSpaceDE w:val="0"/>
              <w:autoSpaceDN w:val="0"/>
              <w:adjustRightInd w:val="0"/>
              <w:snapToGrid w:val="0"/>
              <w:spacing w:before="62" w:beforeLines="20" w:line="360" w:lineRule="auto"/>
              <w:jc w:val="center"/>
              <w:rPr>
                <w:rFonts w:hint="default" w:ascii="宋体" w:hAnsi="宋体"/>
                <w:color w:val="auto"/>
                <w:szCs w:val="21"/>
                <w:highlight w:val="none"/>
                <w:vertAlign w:val="baseline"/>
                <w:lang w:val="en-US" w:eastAsia="zh-CN"/>
              </w:rPr>
            </w:pPr>
            <w:r>
              <w:rPr>
                <w:rFonts w:hint="eastAsia" w:ascii="宋体" w:hAnsi="宋体"/>
                <w:color w:val="auto"/>
                <w:szCs w:val="21"/>
                <w:highlight w:val="none"/>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c>
          <w:tcPr>
            <w:tcW w:w="4160"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c>
          <w:tcPr>
            <w:tcW w:w="3088"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c>
          <w:tcPr>
            <w:tcW w:w="2987"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c>
          <w:tcPr>
            <w:tcW w:w="3175"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c>
          <w:tcPr>
            <w:tcW w:w="4160"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c>
          <w:tcPr>
            <w:tcW w:w="3088"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c>
          <w:tcPr>
            <w:tcW w:w="2987"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c>
          <w:tcPr>
            <w:tcW w:w="3175"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6"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c>
          <w:tcPr>
            <w:tcW w:w="4160"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c>
          <w:tcPr>
            <w:tcW w:w="3088"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c>
          <w:tcPr>
            <w:tcW w:w="2987"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c>
          <w:tcPr>
            <w:tcW w:w="3175"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c>
          <w:tcPr>
            <w:tcW w:w="4160"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c>
          <w:tcPr>
            <w:tcW w:w="3088"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c>
          <w:tcPr>
            <w:tcW w:w="2987"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c>
          <w:tcPr>
            <w:tcW w:w="3175"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c>
          <w:tcPr>
            <w:tcW w:w="4160"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c>
          <w:tcPr>
            <w:tcW w:w="3088"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c>
          <w:tcPr>
            <w:tcW w:w="2987"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c>
          <w:tcPr>
            <w:tcW w:w="3175"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c>
          <w:tcPr>
            <w:tcW w:w="4160"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c>
          <w:tcPr>
            <w:tcW w:w="3088"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c>
          <w:tcPr>
            <w:tcW w:w="2987"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c>
          <w:tcPr>
            <w:tcW w:w="3175"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6"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c>
          <w:tcPr>
            <w:tcW w:w="4160"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c>
          <w:tcPr>
            <w:tcW w:w="3088"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c>
          <w:tcPr>
            <w:tcW w:w="2987"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c>
          <w:tcPr>
            <w:tcW w:w="3175"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c>
          <w:tcPr>
            <w:tcW w:w="4160"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c>
          <w:tcPr>
            <w:tcW w:w="3088"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c>
          <w:tcPr>
            <w:tcW w:w="2987"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c>
          <w:tcPr>
            <w:tcW w:w="3175"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c>
          <w:tcPr>
            <w:tcW w:w="4160"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c>
          <w:tcPr>
            <w:tcW w:w="3088"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c>
          <w:tcPr>
            <w:tcW w:w="2987"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c>
          <w:tcPr>
            <w:tcW w:w="3175"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c>
          <w:tcPr>
            <w:tcW w:w="4160"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c>
          <w:tcPr>
            <w:tcW w:w="3088"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c>
          <w:tcPr>
            <w:tcW w:w="2987"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c>
          <w:tcPr>
            <w:tcW w:w="3175"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6"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c>
          <w:tcPr>
            <w:tcW w:w="4160"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c>
          <w:tcPr>
            <w:tcW w:w="3088"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c>
          <w:tcPr>
            <w:tcW w:w="2987"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c>
          <w:tcPr>
            <w:tcW w:w="3175"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c>
          <w:tcPr>
            <w:tcW w:w="4160"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c>
          <w:tcPr>
            <w:tcW w:w="3088"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c>
          <w:tcPr>
            <w:tcW w:w="2987"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c>
          <w:tcPr>
            <w:tcW w:w="3175" w:type="dxa"/>
          </w:tcPr>
          <w:p>
            <w:pPr>
              <w:autoSpaceDE w:val="0"/>
              <w:autoSpaceDN w:val="0"/>
              <w:adjustRightInd w:val="0"/>
              <w:snapToGrid w:val="0"/>
              <w:spacing w:before="62" w:beforeLines="20" w:line="360" w:lineRule="auto"/>
              <w:jc w:val="both"/>
              <w:rPr>
                <w:rFonts w:hint="default" w:ascii="宋体" w:hAnsi="宋体"/>
                <w:color w:val="auto"/>
                <w:szCs w:val="21"/>
                <w:highlight w:val="none"/>
                <w:vertAlign w:val="baseline"/>
                <w:lang w:val="en-US" w:eastAsia="zh-CN"/>
              </w:rPr>
            </w:pPr>
          </w:p>
        </w:tc>
      </w:tr>
    </w:tbl>
    <w:p>
      <w:pPr>
        <w:tabs>
          <w:tab w:val="left" w:pos="2740"/>
          <w:tab w:val="left" w:pos="4940"/>
          <w:tab w:val="left" w:pos="6930"/>
        </w:tabs>
        <w:autoSpaceDE w:val="0"/>
        <w:autoSpaceDN w:val="0"/>
        <w:adjustRightInd w:val="0"/>
        <w:snapToGrid w:val="0"/>
        <w:spacing w:line="360" w:lineRule="auto"/>
        <w:ind w:firstLine="420"/>
        <w:jc w:val="left"/>
        <w:rPr>
          <w:rFonts w:ascii="宋体" w:hAnsi="宋体"/>
          <w:snapToGrid w:val="0"/>
          <w:color w:val="auto"/>
          <w:kern w:val="0"/>
          <w:szCs w:val="21"/>
          <w:highlight w:val="none"/>
        </w:rPr>
      </w:pPr>
    </w:p>
    <w:p>
      <w:pPr>
        <w:tabs>
          <w:tab w:val="left" w:pos="2740"/>
          <w:tab w:val="left" w:pos="4940"/>
          <w:tab w:val="left" w:pos="6930"/>
        </w:tabs>
        <w:autoSpaceDE w:val="0"/>
        <w:autoSpaceDN w:val="0"/>
        <w:adjustRightInd w:val="0"/>
        <w:snapToGrid w:val="0"/>
        <w:spacing w:line="360" w:lineRule="auto"/>
        <w:ind w:firstLine="420"/>
        <w:jc w:val="left"/>
        <w:rPr>
          <w:rFonts w:hint="eastAsia" w:ascii="宋体" w:hAnsi="宋体" w:cs="MingLiU"/>
          <w:snapToGrid w:val="0"/>
          <w:color w:val="auto"/>
          <w:w w:val="200"/>
          <w:kern w:val="0"/>
          <w:szCs w:val="21"/>
          <w:highlight w:val="none"/>
          <w:u w:val="single"/>
        </w:rPr>
      </w:pPr>
      <w:r>
        <w:rPr>
          <w:rFonts w:ascii="宋体" w:hAnsi="宋体"/>
          <w:snapToGrid w:val="0"/>
          <w:color w:val="auto"/>
          <w:kern w:val="0"/>
          <w:szCs w:val="21"/>
          <w:highlight w:val="none"/>
        </w:rPr>
        <w:t>招标人代表：</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w w:val="200"/>
          <w:kern w:val="0"/>
          <w:szCs w:val="21"/>
          <w:highlight w:val="none"/>
        </w:rPr>
        <w:t xml:space="preserve">      </w:t>
      </w:r>
      <w:r>
        <w:rPr>
          <w:rFonts w:hint="eastAsia" w:ascii="宋体" w:hAnsi="宋体" w:cs="MingLiU"/>
          <w:snapToGrid w:val="0"/>
          <w:color w:val="auto"/>
          <w:w w:val="200"/>
          <w:kern w:val="0"/>
          <w:szCs w:val="21"/>
          <w:highlight w:val="none"/>
          <w:lang w:val="en-US" w:eastAsia="zh-CN"/>
        </w:rPr>
        <w:t xml:space="preserve">      </w:t>
      </w:r>
      <w:r>
        <w:rPr>
          <w:rFonts w:ascii="宋体" w:hAnsi="宋体"/>
          <w:snapToGrid w:val="0"/>
          <w:color w:val="auto"/>
          <w:kern w:val="0"/>
          <w:szCs w:val="21"/>
          <w:highlight w:val="none"/>
        </w:rPr>
        <w:t>监标人：</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w w:val="200"/>
          <w:kern w:val="0"/>
          <w:szCs w:val="21"/>
          <w:highlight w:val="none"/>
        </w:rPr>
        <w:t xml:space="preserve">      </w:t>
      </w:r>
      <w:r>
        <w:rPr>
          <w:rFonts w:hint="eastAsia" w:ascii="宋体" w:hAnsi="宋体" w:cs="MingLiU"/>
          <w:snapToGrid w:val="0"/>
          <w:color w:val="auto"/>
          <w:w w:val="200"/>
          <w:kern w:val="0"/>
          <w:szCs w:val="21"/>
          <w:highlight w:val="none"/>
          <w:lang w:val="en-US" w:eastAsia="zh-CN"/>
        </w:rPr>
        <w:t xml:space="preserve">      </w:t>
      </w:r>
      <w:r>
        <w:rPr>
          <w:rFonts w:ascii="宋体" w:hAnsi="宋体"/>
          <w:snapToGrid w:val="0"/>
          <w:color w:val="auto"/>
          <w:kern w:val="0"/>
          <w:szCs w:val="21"/>
          <w:highlight w:val="none"/>
        </w:rPr>
        <w:t>记录人：</w:t>
      </w:r>
      <w:r>
        <w:rPr>
          <w:rFonts w:hint="eastAsia" w:ascii="宋体" w:hAnsi="宋体" w:cs="MingLiU"/>
          <w:snapToGrid w:val="0"/>
          <w:color w:val="auto"/>
          <w:w w:val="200"/>
          <w:kern w:val="0"/>
          <w:szCs w:val="21"/>
          <w:highlight w:val="none"/>
          <w:u w:val="single"/>
        </w:rPr>
        <w:t xml:space="preserve">      </w:t>
      </w:r>
    </w:p>
    <w:p>
      <w:pPr>
        <w:autoSpaceDE w:val="0"/>
        <w:autoSpaceDN w:val="0"/>
        <w:adjustRightInd w:val="0"/>
        <w:snapToGrid w:val="0"/>
        <w:spacing w:before="62" w:beforeLines="20" w:line="360" w:lineRule="auto"/>
        <w:jc w:val="right"/>
        <w:rPr>
          <w:rFonts w:ascii="宋体" w:hAnsi="宋体"/>
          <w:snapToGrid w:val="0"/>
          <w:color w:val="auto"/>
          <w:kern w:val="0"/>
          <w:szCs w:val="21"/>
          <w:highlight w:val="none"/>
        </w:rPr>
        <w:sectPr>
          <w:pgSz w:w="16838" w:h="11906" w:orient="landscape"/>
          <w:pgMar w:top="1304" w:right="1304" w:bottom="1134" w:left="1304" w:header="851" w:footer="992" w:gutter="0"/>
          <w:cols w:space="720" w:num="1"/>
          <w:docGrid w:type="lines" w:linePitch="312" w:charSpace="0"/>
        </w:sectPr>
      </w:pPr>
      <w:r>
        <w:rPr>
          <w:rFonts w:ascii="宋体" w:hAnsi="宋体"/>
          <w:snapToGrid w:val="0"/>
          <w:color w:val="auto"/>
          <w:kern w:val="0"/>
          <w:sz w:val="24"/>
          <w:highlight w:val="none"/>
          <w:u w:val="single"/>
        </w:rPr>
        <w:t xml:space="preserve">       </w:t>
      </w:r>
      <w:r>
        <w:rPr>
          <w:rFonts w:ascii="宋体" w:hAnsi="宋体"/>
          <w:snapToGrid w:val="0"/>
          <w:color w:val="auto"/>
          <w:kern w:val="0"/>
          <w:sz w:val="24"/>
          <w:highlight w:val="none"/>
        </w:rPr>
        <w:t>年</w:t>
      </w:r>
      <w:r>
        <w:rPr>
          <w:rFonts w:ascii="宋体" w:hAnsi="宋体"/>
          <w:snapToGrid w:val="0"/>
          <w:color w:val="auto"/>
          <w:kern w:val="0"/>
          <w:sz w:val="24"/>
          <w:highlight w:val="none"/>
          <w:u w:val="single"/>
        </w:rPr>
        <w:t xml:space="preserve">     </w:t>
      </w:r>
      <w:r>
        <w:rPr>
          <w:rFonts w:ascii="宋体" w:hAnsi="宋体"/>
          <w:snapToGrid w:val="0"/>
          <w:color w:val="auto"/>
          <w:kern w:val="0"/>
          <w:sz w:val="24"/>
          <w:highlight w:val="none"/>
        </w:rPr>
        <w:t>月</w:t>
      </w:r>
      <w:r>
        <w:rPr>
          <w:rFonts w:ascii="宋体" w:hAnsi="宋体"/>
          <w:snapToGrid w:val="0"/>
          <w:color w:val="auto"/>
          <w:kern w:val="0"/>
          <w:sz w:val="24"/>
          <w:highlight w:val="none"/>
          <w:u w:val="single"/>
        </w:rPr>
        <w:t xml:space="preserve">    </w:t>
      </w:r>
      <w:r>
        <w:rPr>
          <w:rFonts w:ascii="宋体" w:hAnsi="宋体"/>
          <w:snapToGrid w:val="0"/>
          <w:color w:val="auto"/>
          <w:kern w:val="0"/>
          <w:sz w:val="24"/>
          <w:highlight w:val="none"/>
        </w:rPr>
        <w:t>日</w:t>
      </w:r>
    </w:p>
    <w:p>
      <w:pPr>
        <w:autoSpaceDE w:val="0"/>
        <w:autoSpaceDN w:val="0"/>
        <w:adjustRightInd w:val="0"/>
        <w:snapToGrid w:val="0"/>
        <w:spacing w:before="62" w:beforeLines="20" w:line="360" w:lineRule="auto"/>
        <w:jc w:val="right"/>
        <w:rPr>
          <w:rFonts w:ascii="宋体" w:hAnsi="宋体"/>
          <w:snapToGrid w:val="0"/>
          <w:color w:val="auto"/>
          <w:kern w:val="0"/>
          <w:sz w:val="24"/>
          <w:highlight w:val="none"/>
        </w:rPr>
      </w:pPr>
    </w:p>
    <w:p>
      <w:pPr>
        <w:autoSpaceDE w:val="0"/>
        <w:autoSpaceDN w:val="0"/>
        <w:adjustRightInd w:val="0"/>
        <w:snapToGrid w:val="0"/>
        <w:spacing w:before="62" w:beforeLines="20" w:line="360" w:lineRule="auto"/>
        <w:jc w:val="right"/>
        <w:rPr>
          <w:rFonts w:ascii="宋体" w:hAnsi="宋体"/>
          <w:snapToGrid w:val="0"/>
          <w:color w:val="auto"/>
          <w:kern w:val="0"/>
          <w:sz w:val="24"/>
          <w:highlight w:val="none"/>
        </w:rPr>
      </w:pPr>
    </w:p>
    <w:p>
      <w:pPr>
        <w:pStyle w:val="2"/>
        <w:rPr>
          <w:rFonts w:ascii="宋体" w:hAnsi="宋体"/>
          <w:color w:val="auto"/>
          <w:highlight w:val="none"/>
        </w:rPr>
      </w:pPr>
    </w:p>
    <w:p>
      <w:pPr>
        <w:autoSpaceDE w:val="0"/>
        <w:autoSpaceDN w:val="0"/>
        <w:adjustRightInd w:val="0"/>
        <w:snapToGrid w:val="0"/>
        <w:spacing w:line="360" w:lineRule="auto"/>
        <w:jc w:val="left"/>
        <w:rPr>
          <w:rFonts w:ascii="宋体" w:hAnsi="宋体"/>
          <w:b/>
          <w:snapToGrid w:val="0"/>
          <w:color w:val="auto"/>
          <w:kern w:val="0"/>
          <w:highlight w:val="none"/>
        </w:rPr>
      </w:pPr>
      <w:r>
        <w:rPr>
          <w:rFonts w:ascii="宋体" w:hAnsi="宋体"/>
          <w:b/>
          <w:snapToGrid w:val="0"/>
          <w:color w:val="auto"/>
          <w:kern w:val="0"/>
          <w:highlight w:val="none"/>
        </w:rPr>
        <w:t>附表</w:t>
      </w:r>
      <w:r>
        <w:rPr>
          <w:rFonts w:hint="eastAsia" w:ascii="宋体" w:hAnsi="宋体"/>
          <w:b/>
          <w:snapToGrid w:val="0"/>
          <w:color w:val="auto"/>
          <w:kern w:val="0"/>
          <w:highlight w:val="none"/>
          <w:lang w:val="en-US" w:eastAsia="zh-CN"/>
        </w:rPr>
        <w:t>三</w:t>
      </w:r>
      <w:r>
        <w:rPr>
          <w:rFonts w:ascii="宋体" w:hAnsi="宋体"/>
          <w:b/>
          <w:snapToGrid w:val="0"/>
          <w:color w:val="auto"/>
          <w:kern w:val="0"/>
          <w:highlight w:val="none"/>
        </w:rPr>
        <w:t>：问题澄清通知</w:t>
      </w:r>
    </w:p>
    <w:p>
      <w:pPr>
        <w:pStyle w:val="2"/>
        <w:rPr>
          <w:rFonts w:ascii="宋体" w:hAnsi="宋体"/>
          <w:color w:val="auto"/>
          <w:highlight w:val="none"/>
        </w:rPr>
      </w:pPr>
    </w:p>
    <w:p>
      <w:pPr>
        <w:autoSpaceDE w:val="0"/>
        <w:autoSpaceDN w:val="0"/>
        <w:adjustRightInd w:val="0"/>
        <w:snapToGrid w:val="0"/>
        <w:spacing w:line="360" w:lineRule="auto"/>
        <w:jc w:val="center"/>
        <w:rPr>
          <w:rFonts w:hint="eastAsia" w:ascii="宋体" w:hAnsi="宋体"/>
          <w:b/>
          <w:snapToGrid w:val="0"/>
          <w:color w:val="auto"/>
          <w:kern w:val="0"/>
          <w:sz w:val="32"/>
          <w:szCs w:val="32"/>
          <w:highlight w:val="none"/>
        </w:rPr>
      </w:pPr>
      <w:r>
        <w:rPr>
          <w:rFonts w:hint="eastAsia" w:ascii="宋体" w:hAnsi="宋体"/>
          <w:b/>
          <w:snapToGrid w:val="0"/>
          <w:color w:val="auto"/>
          <w:w w:val="99"/>
          <w:kern w:val="0"/>
          <w:sz w:val="32"/>
          <w:szCs w:val="32"/>
          <w:highlight w:val="none"/>
        </w:rPr>
        <w:t>问题澄清通知</w:t>
      </w:r>
    </w:p>
    <w:p>
      <w:pPr>
        <w:autoSpaceDE w:val="0"/>
        <w:autoSpaceDN w:val="0"/>
        <w:adjustRightInd w:val="0"/>
        <w:snapToGrid w:val="0"/>
        <w:spacing w:line="360" w:lineRule="auto"/>
        <w:ind w:firstLine="3255" w:firstLineChars="1550"/>
        <w:jc w:val="left"/>
        <w:rPr>
          <w:rFonts w:ascii="宋体" w:hAnsi="宋体"/>
          <w:snapToGrid w:val="0"/>
          <w:color w:val="auto"/>
          <w:kern w:val="0"/>
          <w:szCs w:val="21"/>
          <w:highlight w:val="none"/>
        </w:rPr>
      </w:pPr>
    </w:p>
    <w:p>
      <w:pPr>
        <w:autoSpaceDE w:val="0"/>
        <w:autoSpaceDN w:val="0"/>
        <w:adjustRightInd w:val="0"/>
        <w:snapToGrid w:val="0"/>
        <w:spacing w:line="360" w:lineRule="auto"/>
        <w:ind w:firstLine="3255" w:firstLineChars="1550"/>
        <w:jc w:val="left"/>
        <w:rPr>
          <w:rFonts w:hint="eastAsia" w:ascii="宋体" w:hAnsi="宋体"/>
          <w:snapToGrid w:val="0"/>
          <w:color w:val="auto"/>
          <w:kern w:val="0"/>
          <w:szCs w:val="21"/>
          <w:highlight w:val="none"/>
          <w:u w:val="single"/>
        </w:rPr>
      </w:pPr>
      <w:r>
        <w:rPr>
          <w:rFonts w:ascii="宋体" w:hAnsi="宋体"/>
          <w:snapToGrid w:val="0"/>
          <w:color w:val="auto"/>
          <w:kern w:val="0"/>
          <w:szCs w:val="21"/>
          <w:highlight w:val="none"/>
        </w:rPr>
        <w:t>编号：</w:t>
      </w:r>
      <w:r>
        <w:rPr>
          <w:rFonts w:hint="eastAsia" w:ascii="宋体" w:hAnsi="宋体"/>
          <w:snapToGrid w:val="0"/>
          <w:color w:val="auto"/>
          <w:kern w:val="0"/>
          <w:szCs w:val="21"/>
          <w:highlight w:val="none"/>
          <w:u w:val="single"/>
        </w:rPr>
        <w:t xml:space="preserve">                     </w:t>
      </w:r>
    </w:p>
    <w:p>
      <w:pPr>
        <w:autoSpaceDE w:val="0"/>
        <w:autoSpaceDN w:val="0"/>
        <w:adjustRightInd w:val="0"/>
        <w:snapToGrid w:val="0"/>
        <w:spacing w:line="360" w:lineRule="auto"/>
        <w:jc w:val="left"/>
        <w:rPr>
          <w:rFonts w:ascii="宋体" w:hAnsi="宋体"/>
          <w:b/>
          <w:snapToGrid w:val="0"/>
          <w:color w:val="auto"/>
          <w:kern w:val="0"/>
          <w:sz w:val="24"/>
          <w:highlight w:val="none"/>
        </w:rPr>
      </w:pPr>
    </w:p>
    <w:p>
      <w:pPr>
        <w:autoSpaceDE w:val="0"/>
        <w:autoSpaceDN w:val="0"/>
        <w:adjustRightInd w:val="0"/>
        <w:snapToGrid w:val="0"/>
        <w:spacing w:line="360" w:lineRule="auto"/>
        <w:rPr>
          <w:rFonts w:ascii="宋体" w:hAnsi="宋体"/>
          <w:snapToGrid w:val="0"/>
          <w:color w:val="auto"/>
          <w:kern w:val="0"/>
          <w:sz w:val="28"/>
          <w:szCs w:val="28"/>
          <w:highlight w:val="none"/>
        </w:rPr>
      </w:pPr>
    </w:p>
    <w:p>
      <w:pPr>
        <w:tabs>
          <w:tab w:val="left" w:pos="1580"/>
        </w:tabs>
        <w:autoSpaceDE w:val="0"/>
        <w:autoSpaceDN w:val="0"/>
        <w:adjustRightInd w:val="0"/>
        <w:snapToGrid w:val="0"/>
        <w:spacing w:line="480" w:lineRule="auto"/>
        <w:jc w:val="left"/>
        <w:rPr>
          <w:rFonts w:ascii="宋体" w:hAnsi="宋体"/>
          <w:snapToGrid w:val="0"/>
          <w:color w:val="auto"/>
          <w:kern w:val="0"/>
          <w:szCs w:val="21"/>
          <w:highlight w:val="none"/>
        </w:rPr>
      </w:pP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（投标人名称）</w:t>
      </w:r>
      <w:r>
        <w:rPr>
          <w:rFonts w:ascii="宋体" w:hAnsi="宋体"/>
          <w:snapToGrid w:val="0"/>
          <w:color w:val="auto"/>
          <w:kern w:val="0"/>
          <w:szCs w:val="21"/>
          <w:highlight w:val="none"/>
        </w:rPr>
        <w:t>：</w:t>
      </w:r>
    </w:p>
    <w:p>
      <w:pPr>
        <w:tabs>
          <w:tab w:val="left" w:pos="2320"/>
          <w:tab w:val="left" w:pos="4460"/>
        </w:tabs>
        <w:autoSpaceDE w:val="0"/>
        <w:autoSpaceDN w:val="0"/>
        <w:adjustRightInd w:val="0"/>
        <w:snapToGrid w:val="0"/>
        <w:spacing w:line="480" w:lineRule="auto"/>
        <w:ind w:firstLine="424" w:firstLineChars="101"/>
        <w:jc w:val="left"/>
        <w:rPr>
          <w:rFonts w:ascii="宋体" w:hAnsi="宋体"/>
          <w:snapToGrid w:val="0"/>
          <w:color w:val="auto"/>
          <w:kern w:val="0"/>
          <w:szCs w:val="21"/>
          <w:highlight w:val="none"/>
        </w:rPr>
      </w:pP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（项目名称）</w:t>
      </w:r>
      <w:r>
        <w:rPr>
          <w:rFonts w:ascii="宋体" w:hAnsi="宋体"/>
          <w:snapToGrid w:val="0"/>
          <w:color w:val="auto"/>
          <w:kern w:val="0"/>
          <w:szCs w:val="21"/>
          <w:highlight w:val="none"/>
        </w:rPr>
        <w:t>招标的评标委员会，对你方的投标文件进行了仔细的审查，现需你方对下列问题予以澄清：</w:t>
      </w:r>
    </w:p>
    <w:p>
      <w:pPr>
        <w:autoSpaceDE w:val="0"/>
        <w:autoSpaceDN w:val="0"/>
        <w:adjustRightInd w:val="0"/>
        <w:snapToGrid w:val="0"/>
        <w:spacing w:line="360" w:lineRule="auto"/>
        <w:jc w:val="left"/>
        <w:rPr>
          <w:rFonts w:hint="eastAsia" w:ascii="宋体" w:hAnsi="宋体"/>
          <w:snapToGrid w:val="0"/>
          <w:color w:val="auto"/>
          <w:kern w:val="0"/>
          <w:sz w:val="24"/>
          <w:highlight w:val="none"/>
        </w:rPr>
      </w:pPr>
    </w:p>
    <w:p>
      <w:pPr>
        <w:autoSpaceDE w:val="0"/>
        <w:autoSpaceDN w:val="0"/>
        <w:adjustRightInd w:val="0"/>
        <w:snapToGrid w:val="0"/>
        <w:spacing w:line="360" w:lineRule="auto"/>
        <w:jc w:val="left"/>
        <w:rPr>
          <w:rFonts w:hint="eastAsia" w:ascii="宋体" w:hAnsi="宋体"/>
          <w:snapToGrid w:val="0"/>
          <w:color w:val="auto"/>
          <w:kern w:val="0"/>
          <w:szCs w:val="21"/>
          <w:highlight w:val="none"/>
        </w:rPr>
      </w:pPr>
      <w:r>
        <w:rPr>
          <w:rFonts w:ascii="宋体" w:hAnsi="宋体"/>
          <w:snapToGrid w:val="0"/>
          <w:color w:val="auto"/>
          <w:kern w:val="0"/>
          <w:szCs w:val="21"/>
          <w:highlight w:val="none"/>
        </w:rPr>
        <w:t xml:space="preserve">1. </w:t>
      </w:r>
    </w:p>
    <w:p>
      <w:pPr>
        <w:autoSpaceDE w:val="0"/>
        <w:autoSpaceDN w:val="0"/>
        <w:adjustRightInd w:val="0"/>
        <w:snapToGrid w:val="0"/>
        <w:spacing w:line="360" w:lineRule="auto"/>
        <w:jc w:val="left"/>
        <w:rPr>
          <w:rFonts w:hint="eastAsia" w:ascii="宋体" w:hAnsi="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snapToGrid w:val="0"/>
          <w:color w:val="auto"/>
          <w:kern w:val="0"/>
          <w:szCs w:val="21"/>
          <w:highlight w:val="none"/>
        </w:rPr>
      </w:pPr>
      <w:r>
        <w:rPr>
          <w:rFonts w:ascii="宋体" w:hAnsi="宋体"/>
          <w:snapToGrid w:val="0"/>
          <w:color w:val="auto"/>
          <w:kern w:val="0"/>
          <w:szCs w:val="21"/>
          <w:highlight w:val="none"/>
        </w:rPr>
        <w:t xml:space="preserve">2. </w:t>
      </w:r>
    </w:p>
    <w:p>
      <w:pPr>
        <w:autoSpaceDE w:val="0"/>
        <w:autoSpaceDN w:val="0"/>
        <w:adjustRightInd w:val="0"/>
        <w:snapToGrid w:val="0"/>
        <w:spacing w:line="360" w:lineRule="auto"/>
        <w:jc w:val="left"/>
        <w:rPr>
          <w:rFonts w:ascii="宋体" w:hAnsi="宋体"/>
          <w:snapToGrid w:val="0"/>
          <w:color w:val="auto"/>
          <w:kern w:val="0"/>
          <w:sz w:val="18"/>
          <w:szCs w:val="18"/>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w:t>
      </w:r>
    </w:p>
    <w:p>
      <w:pPr>
        <w:autoSpaceDE w:val="0"/>
        <w:autoSpaceDN w:val="0"/>
        <w:adjustRightInd w:val="0"/>
        <w:snapToGrid w:val="0"/>
        <w:spacing w:line="360" w:lineRule="auto"/>
        <w:jc w:val="left"/>
        <w:rPr>
          <w:rFonts w:hint="eastAsia" w:ascii="宋体" w:hAnsi="宋体"/>
          <w:snapToGrid w:val="0"/>
          <w:color w:val="auto"/>
          <w:kern w:val="0"/>
          <w:sz w:val="14"/>
          <w:szCs w:val="14"/>
          <w:highlight w:val="none"/>
        </w:rPr>
      </w:pPr>
    </w:p>
    <w:p>
      <w:pPr>
        <w:autoSpaceDE w:val="0"/>
        <w:autoSpaceDN w:val="0"/>
        <w:adjustRightInd w:val="0"/>
        <w:snapToGrid w:val="0"/>
        <w:spacing w:line="360" w:lineRule="auto"/>
        <w:jc w:val="left"/>
        <w:rPr>
          <w:rFonts w:hint="eastAsia" w:ascii="宋体" w:hAnsi="宋体"/>
          <w:snapToGrid w:val="0"/>
          <w:color w:val="auto"/>
          <w:kern w:val="0"/>
          <w:sz w:val="14"/>
          <w:szCs w:val="14"/>
          <w:highlight w:val="none"/>
        </w:rPr>
      </w:pPr>
    </w:p>
    <w:p>
      <w:pPr>
        <w:autoSpaceDE w:val="0"/>
        <w:autoSpaceDN w:val="0"/>
        <w:adjustRightInd w:val="0"/>
        <w:snapToGrid w:val="0"/>
        <w:spacing w:line="360" w:lineRule="auto"/>
        <w:jc w:val="left"/>
        <w:rPr>
          <w:rFonts w:hint="eastAsia" w:ascii="宋体" w:hAnsi="宋体"/>
          <w:snapToGrid w:val="0"/>
          <w:color w:val="auto"/>
          <w:kern w:val="0"/>
          <w:sz w:val="14"/>
          <w:szCs w:val="14"/>
          <w:highlight w:val="none"/>
        </w:rPr>
      </w:pP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tabs>
          <w:tab w:val="left" w:pos="2745"/>
          <w:tab w:val="left" w:pos="3360"/>
          <w:tab w:val="left" w:pos="4060"/>
          <w:tab w:val="left" w:pos="4760"/>
          <w:tab w:val="left" w:pos="5360"/>
          <w:tab w:val="left" w:pos="5800"/>
          <w:tab w:val="left" w:pos="6735"/>
          <w:tab w:val="left" w:pos="7260"/>
          <w:tab w:val="left" w:pos="8000"/>
        </w:tabs>
        <w:autoSpaceDE w:val="0"/>
        <w:autoSpaceDN w:val="0"/>
        <w:adjustRightInd w:val="0"/>
        <w:snapToGrid w:val="0"/>
        <w:spacing w:line="480" w:lineRule="auto"/>
        <w:ind w:firstLine="420"/>
        <w:rPr>
          <w:rFonts w:hint="eastAsia" w:ascii="宋体" w:hAnsi="宋体"/>
          <w:snapToGrid w:val="0"/>
          <w:color w:val="auto"/>
          <w:kern w:val="0"/>
          <w:szCs w:val="21"/>
          <w:highlight w:val="none"/>
        </w:rPr>
      </w:pPr>
      <w:r>
        <w:rPr>
          <w:rFonts w:ascii="宋体" w:hAnsi="宋体"/>
          <w:snapToGrid w:val="0"/>
          <w:color w:val="auto"/>
          <w:kern w:val="0"/>
          <w:szCs w:val="21"/>
          <w:highlight w:val="none"/>
        </w:rPr>
        <w:t>请将上述问题的澄清于</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ascii="宋体" w:hAnsi="宋体"/>
          <w:snapToGrid w:val="0"/>
          <w:color w:val="auto"/>
          <w:w w:val="200"/>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日</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时前</w:t>
      </w:r>
      <w:r>
        <w:rPr>
          <w:rFonts w:hint="eastAsia" w:ascii="宋体" w:hAnsi="宋体"/>
          <w:snapToGrid w:val="0"/>
          <w:color w:val="auto"/>
          <w:kern w:val="0"/>
          <w:szCs w:val="21"/>
          <w:highlight w:val="none"/>
        </w:rPr>
        <w:t>通过</w:t>
      </w:r>
      <w:r>
        <w:rPr>
          <w:rFonts w:hint="eastAsia" w:ascii="宋体" w:hAnsi="宋体"/>
          <w:snapToGrid w:val="0"/>
          <w:color w:val="auto"/>
          <w:kern w:val="0"/>
          <w:szCs w:val="21"/>
          <w:highlight w:val="none"/>
          <w:u w:val="none"/>
        </w:rPr>
        <w:t>重庆市电子招投标系统</w:t>
      </w:r>
      <w:r>
        <w:rPr>
          <w:rFonts w:hint="eastAsia" w:ascii="宋体" w:hAnsi="宋体"/>
          <w:snapToGrid w:val="0"/>
          <w:color w:val="auto"/>
          <w:kern w:val="0"/>
          <w:szCs w:val="21"/>
          <w:highlight w:val="none"/>
        </w:rPr>
        <w:t>提交。</w:t>
      </w:r>
    </w:p>
    <w:p>
      <w:pPr>
        <w:pStyle w:val="2"/>
        <w:rPr>
          <w:color w:val="auto"/>
          <w:highlight w:val="none"/>
        </w:rPr>
      </w:pPr>
    </w:p>
    <w:p>
      <w:pPr>
        <w:tabs>
          <w:tab w:val="left" w:pos="6400"/>
        </w:tabs>
        <w:autoSpaceDE w:val="0"/>
        <w:autoSpaceDN w:val="0"/>
        <w:adjustRightInd w:val="0"/>
        <w:snapToGrid w:val="0"/>
        <w:spacing w:line="360" w:lineRule="auto"/>
        <w:jc w:val="right"/>
        <w:rPr>
          <w:rFonts w:hint="eastAsia" w:ascii="宋体" w:hAnsi="宋体"/>
          <w:snapToGrid w:val="0"/>
          <w:color w:val="auto"/>
          <w:kern w:val="0"/>
          <w:szCs w:val="21"/>
          <w:highlight w:val="none"/>
        </w:rPr>
      </w:pPr>
      <w:r>
        <w:rPr>
          <w:rFonts w:ascii="宋体" w:hAnsi="宋体"/>
          <w:snapToGrid w:val="0"/>
          <w:color w:val="auto"/>
          <w:kern w:val="0"/>
          <w:szCs w:val="21"/>
          <w:highlight w:val="none"/>
        </w:rPr>
        <w:t xml:space="preserve">                             评标委员会：</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lang w:eastAsia="zh-CN"/>
        </w:rPr>
        <w:t>签名</w:t>
      </w:r>
      <w:r>
        <w:rPr>
          <w:rFonts w:ascii="宋体" w:hAnsi="宋体"/>
          <w:snapToGrid w:val="0"/>
          <w:color w:val="auto"/>
          <w:kern w:val="0"/>
          <w:szCs w:val="21"/>
          <w:highlight w:val="none"/>
        </w:rPr>
        <w:t>）</w:t>
      </w:r>
    </w:p>
    <w:p>
      <w:pPr>
        <w:pStyle w:val="2"/>
        <w:jc w:val="right"/>
        <w:rPr>
          <w:i/>
          <w:color w:val="auto"/>
          <w:highlight w:val="none"/>
        </w:rPr>
      </w:pPr>
      <w:r>
        <w:rPr>
          <w:rFonts w:hint="eastAsia"/>
          <w:i/>
          <w:color w:val="auto"/>
          <w:highlight w:val="none"/>
        </w:rPr>
        <w:t>[提示：重庆市电子招投标系统应实现投标人接收端口</w:t>
      </w:r>
      <w:r>
        <w:rPr>
          <w:rFonts w:hint="eastAsia"/>
          <w:i/>
          <w:color w:val="auto"/>
          <w:highlight w:val="none"/>
          <w:lang w:eastAsia="zh-CN"/>
        </w:rPr>
        <w:t>签名</w:t>
      </w:r>
      <w:r>
        <w:rPr>
          <w:rFonts w:hint="eastAsia"/>
          <w:i/>
          <w:color w:val="auto"/>
          <w:highlight w:val="none"/>
        </w:rPr>
        <w:t>隐藏显示功能]</w:t>
      </w:r>
    </w:p>
    <w:p>
      <w:pPr>
        <w:autoSpaceDE w:val="0"/>
        <w:autoSpaceDN w:val="0"/>
        <w:adjustRightInd w:val="0"/>
        <w:snapToGrid w:val="0"/>
        <w:spacing w:line="360" w:lineRule="auto"/>
        <w:ind w:firstLine="315" w:firstLineChars="150"/>
        <w:jc w:val="right"/>
        <w:rPr>
          <w:rFonts w:ascii="宋体" w:hAnsi="宋体"/>
          <w:snapToGrid w:val="0"/>
          <w:color w:val="auto"/>
          <w:kern w:val="0"/>
          <w:szCs w:val="21"/>
          <w:highlight w:val="none"/>
        </w:rPr>
      </w:pPr>
    </w:p>
    <w:p>
      <w:pPr>
        <w:wordWrap w:val="0"/>
        <w:autoSpaceDE w:val="0"/>
        <w:autoSpaceDN w:val="0"/>
        <w:adjustRightInd w:val="0"/>
        <w:snapToGrid w:val="0"/>
        <w:spacing w:line="360" w:lineRule="auto"/>
        <w:ind w:firstLine="850" w:firstLineChars="405"/>
        <w:jc w:val="right"/>
        <w:rPr>
          <w:rFonts w:hint="eastAsia" w:ascii="宋体" w:hAnsi="宋体"/>
          <w:snapToGrid w:val="0"/>
          <w:color w:val="auto"/>
          <w:kern w:val="0"/>
          <w:szCs w:val="21"/>
          <w:highlight w:val="none"/>
        </w:rPr>
      </w:pPr>
      <w:r>
        <w:rPr>
          <w:rFonts w:ascii="宋体" w:hAnsi="宋体"/>
          <w:snapToGrid w:val="0"/>
          <w:color w:val="auto"/>
          <w:kern w:val="0"/>
          <w:szCs w:val="21"/>
          <w:highlight w:val="non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日</w:t>
      </w:r>
    </w:p>
    <w:p>
      <w:pPr>
        <w:autoSpaceDE w:val="0"/>
        <w:autoSpaceDN w:val="0"/>
        <w:adjustRightInd w:val="0"/>
        <w:snapToGrid w:val="0"/>
        <w:spacing w:line="360" w:lineRule="auto"/>
        <w:jc w:val="left"/>
        <w:rPr>
          <w:rFonts w:ascii="宋体" w:hAnsi="宋体"/>
          <w:b/>
          <w:snapToGrid w:val="0"/>
          <w:color w:val="auto"/>
          <w:kern w:val="0"/>
          <w:highlight w:val="none"/>
        </w:rPr>
      </w:pPr>
      <w:r>
        <w:rPr>
          <w:rFonts w:ascii="宋体" w:hAnsi="宋体"/>
          <w:b/>
          <w:snapToGrid w:val="0"/>
          <w:color w:val="auto"/>
          <w:kern w:val="0"/>
          <w:highlight w:val="none"/>
        </w:rPr>
        <w:br w:type="page"/>
      </w:r>
      <w:r>
        <w:rPr>
          <w:rFonts w:ascii="宋体" w:hAnsi="宋体"/>
          <w:b/>
          <w:snapToGrid w:val="0"/>
          <w:color w:val="auto"/>
          <w:kern w:val="0"/>
          <w:highlight w:val="none"/>
        </w:rPr>
        <w:t>附表</w:t>
      </w:r>
      <w:r>
        <w:rPr>
          <w:rFonts w:hint="eastAsia" w:ascii="宋体" w:hAnsi="宋体"/>
          <w:b/>
          <w:snapToGrid w:val="0"/>
          <w:color w:val="auto"/>
          <w:kern w:val="0"/>
          <w:highlight w:val="none"/>
          <w:lang w:val="en-US" w:eastAsia="zh-CN"/>
        </w:rPr>
        <w:t>四</w:t>
      </w:r>
      <w:r>
        <w:rPr>
          <w:rFonts w:ascii="宋体" w:hAnsi="宋体"/>
          <w:b/>
          <w:snapToGrid w:val="0"/>
          <w:color w:val="auto"/>
          <w:kern w:val="0"/>
          <w:highlight w:val="none"/>
        </w:rPr>
        <w:t>：问题的澄清</w:t>
      </w:r>
    </w:p>
    <w:p>
      <w:pPr>
        <w:autoSpaceDE w:val="0"/>
        <w:autoSpaceDN w:val="0"/>
        <w:adjustRightInd w:val="0"/>
        <w:snapToGrid w:val="0"/>
        <w:spacing w:line="360" w:lineRule="auto"/>
        <w:jc w:val="left"/>
        <w:rPr>
          <w:rFonts w:ascii="宋体" w:hAnsi="宋体"/>
          <w:b/>
          <w:snapToGrid w:val="0"/>
          <w:color w:val="auto"/>
          <w:kern w:val="0"/>
          <w:sz w:val="10"/>
          <w:szCs w:val="10"/>
          <w:highlight w:val="none"/>
        </w:rPr>
      </w:pPr>
    </w:p>
    <w:p>
      <w:pPr>
        <w:autoSpaceDE w:val="0"/>
        <w:autoSpaceDN w:val="0"/>
        <w:adjustRightInd w:val="0"/>
        <w:snapToGrid w:val="0"/>
        <w:spacing w:line="360" w:lineRule="auto"/>
        <w:rPr>
          <w:rFonts w:hint="eastAsia" w:ascii="宋体" w:hAnsi="宋体"/>
          <w:b/>
          <w:snapToGrid w:val="0"/>
          <w:color w:val="auto"/>
          <w:w w:val="99"/>
          <w:kern w:val="0"/>
          <w:sz w:val="32"/>
          <w:szCs w:val="32"/>
          <w:highlight w:val="none"/>
        </w:rPr>
      </w:pPr>
    </w:p>
    <w:p>
      <w:pPr>
        <w:autoSpaceDE w:val="0"/>
        <w:autoSpaceDN w:val="0"/>
        <w:adjustRightInd w:val="0"/>
        <w:snapToGrid w:val="0"/>
        <w:spacing w:line="360" w:lineRule="auto"/>
        <w:jc w:val="center"/>
        <w:rPr>
          <w:rFonts w:ascii="宋体" w:hAnsi="宋体"/>
          <w:b/>
          <w:snapToGrid w:val="0"/>
          <w:color w:val="auto"/>
          <w:kern w:val="0"/>
          <w:sz w:val="32"/>
          <w:szCs w:val="32"/>
          <w:highlight w:val="none"/>
        </w:rPr>
      </w:pPr>
      <w:r>
        <w:rPr>
          <w:rFonts w:ascii="宋体" w:hAnsi="宋体"/>
          <w:b/>
          <w:snapToGrid w:val="0"/>
          <w:color w:val="auto"/>
          <w:w w:val="99"/>
          <w:kern w:val="0"/>
          <w:sz w:val="32"/>
          <w:szCs w:val="32"/>
          <w:highlight w:val="none"/>
        </w:rPr>
        <w:t>问题的澄清</w:t>
      </w:r>
    </w:p>
    <w:p>
      <w:pPr>
        <w:autoSpaceDE w:val="0"/>
        <w:autoSpaceDN w:val="0"/>
        <w:adjustRightInd w:val="0"/>
        <w:snapToGrid w:val="0"/>
        <w:spacing w:line="360" w:lineRule="auto"/>
        <w:jc w:val="left"/>
        <w:rPr>
          <w:rFonts w:hint="eastAsia" w:ascii="宋体" w:hAnsi="宋体"/>
          <w:snapToGrid w:val="0"/>
          <w:color w:val="auto"/>
          <w:kern w:val="0"/>
          <w:szCs w:val="21"/>
          <w:highlight w:val="none"/>
        </w:rPr>
      </w:pPr>
    </w:p>
    <w:p>
      <w:pPr>
        <w:autoSpaceDE w:val="0"/>
        <w:autoSpaceDN w:val="0"/>
        <w:adjustRightInd w:val="0"/>
        <w:snapToGrid w:val="0"/>
        <w:spacing w:line="360" w:lineRule="auto"/>
        <w:ind w:firstLine="3255" w:firstLineChars="1550"/>
        <w:jc w:val="left"/>
        <w:rPr>
          <w:rFonts w:ascii="宋体" w:hAnsi="宋体"/>
          <w:snapToGrid w:val="0"/>
          <w:color w:val="auto"/>
          <w:kern w:val="0"/>
          <w:szCs w:val="21"/>
          <w:highlight w:val="none"/>
          <w:u w:val="single"/>
        </w:rPr>
      </w:pPr>
      <w:r>
        <w:rPr>
          <w:rFonts w:ascii="宋体" w:hAnsi="宋体"/>
          <w:snapToGrid w:val="0"/>
          <w:color w:val="auto"/>
          <w:kern w:val="0"/>
          <w:szCs w:val="21"/>
          <w:highlight w:val="none"/>
        </w:rPr>
        <w:t>编号：</w:t>
      </w:r>
      <w:r>
        <w:rPr>
          <w:rFonts w:hint="eastAsia" w:ascii="宋体" w:hAnsi="宋体"/>
          <w:snapToGrid w:val="0"/>
          <w:color w:val="auto"/>
          <w:kern w:val="0"/>
          <w:szCs w:val="21"/>
          <w:highlight w:val="none"/>
          <w:u w:val="single"/>
        </w:rPr>
        <w:t xml:space="preserve">                     </w:t>
      </w:r>
    </w:p>
    <w:p>
      <w:pPr>
        <w:autoSpaceDE w:val="0"/>
        <w:autoSpaceDN w:val="0"/>
        <w:adjustRightInd w:val="0"/>
        <w:snapToGrid w:val="0"/>
        <w:spacing w:line="360" w:lineRule="auto"/>
        <w:rPr>
          <w:rFonts w:hint="eastAsia" w:ascii="宋体" w:hAnsi="宋体"/>
          <w:snapToGrid w:val="0"/>
          <w:color w:val="auto"/>
          <w:kern w:val="0"/>
          <w:szCs w:val="21"/>
          <w:highlight w:val="none"/>
        </w:rPr>
      </w:pPr>
    </w:p>
    <w:p>
      <w:pPr>
        <w:autoSpaceDE w:val="0"/>
        <w:autoSpaceDN w:val="0"/>
        <w:adjustRightInd w:val="0"/>
        <w:snapToGrid w:val="0"/>
        <w:spacing w:line="360" w:lineRule="auto"/>
        <w:rPr>
          <w:rFonts w:hint="eastAsia" w:ascii="宋体" w:hAnsi="宋体"/>
          <w:snapToGrid w:val="0"/>
          <w:color w:val="auto"/>
          <w:kern w:val="0"/>
          <w:szCs w:val="21"/>
          <w:highlight w:val="none"/>
        </w:rPr>
      </w:pPr>
    </w:p>
    <w:p>
      <w:pPr>
        <w:tabs>
          <w:tab w:val="left" w:pos="2415"/>
          <w:tab w:val="left" w:pos="3480"/>
          <w:tab w:val="left" w:pos="4200"/>
        </w:tabs>
        <w:autoSpaceDE w:val="0"/>
        <w:autoSpaceDN w:val="0"/>
        <w:adjustRightInd w:val="0"/>
        <w:snapToGrid w:val="0"/>
        <w:spacing w:line="480" w:lineRule="auto"/>
        <w:jc w:val="left"/>
        <w:rPr>
          <w:rFonts w:ascii="宋体" w:hAnsi="宋体"/>
          <w:snapToGrid w:val="0"/>
          <w:color w:val="auto"/>
          <w:kern w:val="0"/>
          <w:szCs w:val="21"/>
          <w:highlight w:val="none"/>
        </w:rPr>
      </w:pP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（项目名称）</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招标评标委员会：</w:t>
      </w:r>
    </w:p>
    <w:p>
      <w:pPr>
        <w:tabs>
          <w:tab w:val="left" w:pos="2000"/>
          <w:tab w:val="left" w:pos="3480"/>
          <w:tab w:val="left" w:pos="4200"/>
        </w:tabs>
        <w:autoSpaceDE w:val="0"/>
        <w:autoSpaceDN w:val="0"/>
        <w:adjustRightInd w:val="0"/>
        <w:snapToGrid w:val="0"/>
        <w:spacing w:line="480" w:lineRule="auto"/>
        <w:jc w:val="left"/>
        <w:rPr>
          <w:rFonts w:hint="eastAsia" w:ascii="宋体" w:hAnsi="宋体"/>
          <w:snapToGrid w:val="0"/>
          <w:color w:val="auto"/>
          <w:kern w:val="0"/>
          <w:szCs w:val="21"/>
          <w:highlight w:val="none"/>
        </w:rPr>
      </w:pPr>
      <w:r>
        <w:rPr>
          <w:rFonts w:ascii="宋体" w:hAnsi="宋体"/>
          <w:snapToGrid w:val="0"/>
          <w:color w:val="auto"/>
          <w:kern w:val="0"/>
          <w:szCs w:val="21"/>
          <w:highlight w:val="none"/>
        </w:rPr>
        <w:t>问题澄清通知（编号：</w:t>
      </w: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rPr>
        <w:t>）已收悉，现澄清如下：</w:t>
      </w:r>
    </w:p>
    <w:p>
      <w:pPr>
        <w:tabs>
          <w:tab w:val="left" w:pos="2000"/>
          <w:tab w:val="left" w:pos="3480"/>
          <w:tab w:val="left" w:pos="4200"/>
        </w:tabs>
        <w:autoSpaceDE w:val="0"/>
        <w:autoSpaceDN w:val="0"/>
        <w:adjustRightInd w:val="0"/>
        <w:snapToGrid w:val="0"/>
        <w:spacing w:line="360" w:lineRule="auto"/>
        <w:jc w:val="left"/>
        <w:rPr>
          <w:rFonts w:hint="eastAsia" w:ascii="宋体" w:hAnsi="宋体"/>
          <w:snapToGrid w:val="0"/>
          <w:color w:val="auto"/>
          <w:kern w:val="0"/>
          <w:szCs w:val="21"/>
          <w:highlight w:val="none"/>
        </w:rPr>
      </w:pPr>
    </w:p>
    <w:p>
      <w:pPr>
        <w:tabs>
          <w:tab w:val="left" w:pos="2000"/>
          <w:tab w:val="left" w:pos="3480"/>
          <w:tab w:val="left" w:pos="4200"/>
        </w:tabs>
        <w:autoSpaceDE w:val="0"/>
        <w:autoSpaceDN w:val="0"/>
        <w:adjustRightInd w:val="0"/>
        <w:snapToGrid w:val="0"/>
        <w:spacing w:line="360" w:lineRule="auto"/>
        <w:jc w:val="left"/>
        <w:rPr>
          <w:rFonts w:hint="eastAsia" w:ascii="宋体" w:hAnsi="宋体"/>
          <w:snapToGrid w:val="0"/>
          <w:color w:val="auto"/>
          <w:kern w:val="0"/>
          <w:szCs w:val="21"/>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 xml:space="preserve">1. </w:t>
      </w:r>
    </w:p>
    <w:p>
      <w:pPr>
        <w:autoSpaceDE w:val="0"/>
        <w:autoSpaceDN w:val="0"/>
        <w:adjustRightInd w:val="0"/>
        <w:snapToGrid w:val="0"/>
        <w:spacing w:line="360" w:lineRule="auto"/>
        <w:jc w:val="left"/>
        <w:rPr>
          <w:rFonts w:hint="eastAsia" w:ascii="宋体" w:hAnsi="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snapToGrid w:val="0"/>
          <w:color w:val="auto"/>
          <w:kern w:val="0"/>
          <w:sz w:val="18"/>
          <w:szCs w:val="18"/>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 xml:space="preserve">2. </w:t>
      </w: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snapToGrid w:val="0"/>
          <w:color w:val="auto"/>
          <w:kern w:val="0"/>
          <w:sz w:val="20"/>
          <w:szCs w:val="20"/>
          <w:highlight w:val="none"/>
        </w:rPr>
      </w:pPr>
    </w:p>
    <w:p>
      <w:pPr>
        <w:autoSpaceDE w:val="0"/>
        <w:autoSpaceDN w:val="0"/>
        <w:adjustRightInd w:val="0"/>
        <w:snapToGrid w:val="0"/>
        <w:spacing w:line="360" w:lineRule="auto"/>
        <w:jc w:val="left"/>
        <w:rPr>
          <w:rFonts w:ascii="宋体" w:hAnsi="宋体"/>
          <w:snapToGrid w:val="0"/>
          <w:color w:val="auto"/>
          <w:kern w:val="0"/>
          <w:sz w:val="22"/>
          <w:szCs w:val="22"/>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w:t>
      </w:r>
    </w:p>
    <w:p>
      <w:pPr>
        <w:autoSpaceDE w:val="0"/>
        <w:autoSpaceDN w:val="0"/>
        <w:adjustRightInd w:val="0"/>
        <w:snapToGrid w:val="0"/>
        <w:spacing w:line="360" w:lineRule="auto"/>
        <w:jc w:val="left"/>
        <w:rPr>
          <w:rFonts w:ascii="宋体" w:hAnsi="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snapToGrid w:val="0"/>
          <w:color w:val="auto"/>
          <w:kern w:val="0"/>
          <w:sz w:val="20"/>
          <w:szCs w:val="20"/>
          <w:highlight w:val="none"/>
        </w:rPr>
      </w:pP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tabs>
          <w:tab w:val="left" w:pos="7035"/>
        </w:tabs>
        <w:autoSpaceDE w:val="0"/>
        <w:autoSpaceDN w:val="0"/>
        <w:adjustRightInd w:val="0"/>
        <w:snapToGrid w:val="0"/>
        <w:spacing w:line="480" w:lineRule="auto"/>
        <w:ind w:firstLine="2551" w:firstLineChars="1215"/>
        <w:jc w:val="right"/>
        <w:rPr>
          <w:rFonts w:ascii="宋体" w:hAnsi="宋体"/>
          <w:snapToGrid w:val="0"/>
          <w:color w:val="auto"/>
          <w:kern w:val="0"/>
          <w:szCs w:val="21"/>
          <w:highlight w:val="none"/>
        </w:rPr>
      </w:pPr>
      <w:r>
        <w:rPr>
          <w:rFonts w:ascii="宋体" w:hAnsi="宋体"/>
          <w:snapToGrid w:val="0"/>
          <w:color w:val="auto"/>
          <w:kern w:val="0"/>
          <w:szCs w:val="21"/>
          <w:highlight w:val="none"/>
        </w:rPr>
        <w:t>投标人：</w:t>
      </w: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rPr>
        <w:t xml:space="preserve">（盖单位法人章） </w:t>
      </w:r>
    </w:p>
    <w:p>
      <w:pPr>
        <w:tabs>
          <w:tab w:val="left" w:pos="6620"/>
          <w:tab w:val="left" w:pos="7040"/>
        </w:tabs>
        <w:autoSpaceDE w:val="0"/>
        <w:autoSpaceDN w:val="0"/>
        <w:adjustRightInd w:val="0"/>
        <w:snapToGrid w:val="0"/>
        <w:spacing w:line="480" w:lineRule="auto"/>
        <w:ind w:firstLine="2551" w:firstLineChars="1215"/>
        <w:jc w:val="right"/>
        <w:rPr>
          <w:rFonts w:ascii="宋体" w:hAnsi="宋体"/>
          <w:snapToGrid w:val="0"/>
          <w:color w:val="auto"/>
          <w:kern w:val="0"/>
          <w:szCs w:val="21"/>
          <w:highlight w:val="none"/>
        </w:rPr>
      </w:pPr>
      <w:r>
        <w:rPr>
          <w:rFonts w:ascii="宋体" w:hAnsi="宋体"/>
          <w:snapToGrid w:val="0"/>
          <w:color w:val="auto"/>
          <w:kern w:val="0"/>
          <w:szCs w:val="21"/>
          <w:highlight w:val="none"/>
        </w:rPr>
        <w:t>法定代表人或其委托代理人：</w:t>
      </w: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ab/>
      </w:r>
      <w:r>
        <w:rPr>
          <w:rFonts w:ascii="宋体" w:hAnsi="宋体"/>
          <w:snapToGrid w:val="0"/>
          <w:color w:val="auto"/>
          <w:kern w:val="0"/>
          <w:szCs w:val="21"/>
          <w:highlight w:val="none"/>
        </w:rPr>
        <w:t>（</w:t>
      </w:r>
      <w:r>
        <w:rPr>
          <w:rFonts w:hint="eastAsia" w:ascii="宋体" w:hAnsi="宋体"/>
          <w:snapToGrid w:val="0"/>
          <w:color w:val="auto"/>
          <w:kern w:val="0"/>
          <w:szCs w:val="21"/>
          <w:highlight w:val="none"/>
          <w:lang w:eastAsia="zh-CN"/>
        </w:rPr>
        <w:t>签名</w:t>
      </w:r>
      <w:r>
        <w:rPr>
          <w:rFonts w:ascii="宋体" w:hAnsi="宋体"/>
          <w:snapToGrid w:val="0"/>
          <w:color w:val="auto"/>
          <w:kern w:val="0"/>
          <w:szCs w:val="21"/>
          <w:highlight w:val="none"/>
        </w:rPr>
        <w:t>或盖章）</w:t>
      </w:r>
    </w:p>
    <w:p>
      <w:pPr>
        <w:autoSpaceDE w:val="0"/>
        <w:autoSpaceDN w:val="0"/>
        <w:adjustRightInd w:val="0"/>
        <w:snapToGrid w:val="0"/>
        <w:spacing w:line="360" w:lineRule="auto"/>
        <w:jc w:val="right"/>
        <w:rPr>
          <w:rFonts w:ascii="宋体" w:hAnsi="宋体"/>
          <w:snapToGrid w:val="0"/>
          <w:color w:val="auto"/>
          <w:kern w:val="0"/>
          <w:sz w:val="20"/>
          <w:szCs w:val="20"/>
          <w:highlight w:val="none"/>
        </w:rPr>
      </w:pPr>
    </w:p>
    <w:p>
      <w:pPr>
        <w:wordWrap w:val="0"/>
        <w:autoSpaceDE w:val="0"/>
        <w:autoSpaceDN w:val="0"/>
        <w:adjustRightInd w:val="0"/>
        <w:snapToGrid w:val="0"/>
        <w:spacing w:line="360" w:lineRule="auto"/>
        <w:ind w:firstLine="315" w:firstLineChars="150"/>
        <w:jc w:val="right"/>
        <w:rPr>
          <w:rFonts w:hint="eastAsia" w:ascii="宋体" w:hAnsi="宋体"/>
          <w:snapToGrid w:val="0"/>
          <w:color w:val="auto"/>
          <w:kern w:val="0"/>
          <w:szCs w:val="21"/>
          <w:highlight w:val="none"/>
        </w:rPr>
      </w:pPr>
      <w:r>
        <w:rPr>
          <w:rFonts w:ascii="宋体" w:hAnsi="宋体"/>
          <w:snapToGrid w:val="0"/>
          <w:color w:val="auto"/>
          <w:kern w:val="0"/>
          <w:szCs w:val="21"/>
          <w:highlight w:val="non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日</w:t>
      </w:r>
    </w:p>
    <w:p>
      <w:pPr>
        <w:autoSpaceDE w:val="0"/>
        <w:autoSpaceDN w:val="0"/>
        <w:adjustRightInd w:val="0"/>
        <w:snapToGrid w:val="0"/>
        <w:spacing w:line="360" w:lineRule="auto"/>
        <w:jc w:val="left"/>
        <w:rPr>
          <w:rFonts w:ascii="宋体" w:hAnsi="宋体"/>
          <w:snapToGrid w:val="0"/>
          <w:color w:val="auto"/>
          <w:kern w:val="0"/>
          <w:sz w:val="20"/>
          <w:szCs w:val="20"/>
          <w:highlight w:val="none"/>
        </w:rPr>
      </w:pPr>
      <w:r>
        <w:rPr>
          <w:rFonts w:ascii="宋体" w:hAnsi="宋体"/>
          <w:b/>
          <w:snapToGrid w:val="0"/>
          <w:color w:val="auto"/>
          <w:kern w:val="0"/>
          <w:highlight w:val="none"/>
        </w:rPr>
        <w:br w:type="page"/>
      </w:r>
      <w:r>
        <w:rPr>
          <w:rFonts w:ascii="宋体" w:hAnsi="宋体"/>
          <w:b/>
          <w:snapToGrid w:val="0"/>
          <w:color w:val="auto"/>
          <w:kern w:val="0"/>
          <w:highlight w:val="none"/>
        </w:rPr>
        <w:t>附表</w:t>
      </w:r>
      <w:r>
        <w:rPr>
          <w:rFonts w:hint="eastAsia" w:ascii="宋体" w:hAnsi="宋体"/>
          <w:b/>
          <w:snapToGrid w:val="0"/>
          <w:color w:val="auto"/>
          <w:kern w:val="0"/>
          <w:highlight w:val="none"/>
          <w:lang w:val="en-US" w:eastAsia="zh-CN"/>
        </w:rPr>
        <w:t>五</w:t>
      </w:r>
      <w:r>
        <w:rPr>
          <w:rFonts w:ascii="宋体" w:hAnsi="宋体"/>
          <w:b/>
          <w:snapToGrid w:val="0"/>
          <w:color w:val="auto"/>
          <w:kern w:val="0"/>
          <w:highlight w:val="none"/>
        </w:rPr>
        <w:t>：中标通知书</w:t>
      </w:r>
    </w:p>
    <w:p>
      <w:pPr>
        <w:autoSpaceDE w:val="0"/>
        <w:autoSpaceDN w:val="0"/>
        <w:adjustRightInd w:val="0"/>
        <w:spacing w:line="360" w:lineRule="auto"/>
        <w:jc w:val="left"/>
        <w:rPr>
          <w:rFonts w:ascii="宋体" w:hAnsi="宋体"/>
          <w:snapToGrid w:val="0"/>
          <w:color w:val="auto"/>
          <w:kern w:val="0"/>
          <w:sz w:val="20"/>
          <w:szCs w:val="20"/>
          <w:highlight w:val="none"/>
        </w:rPr>
      </w:pPr>
    </w:p>
    <w:p>
      <w:pPr>
        <w:widowControl/>
        <w:spacing w:before="100" w:beforeAutospacing="1" w:after="100" w:afterAutospacing="1" w:line="360" w:lineRule="auto"/>
        <w:jc w:val="center"/>
        <w:rPr>
          <w:rFonts w:hint="eastAsia" w:ascii="宋体" w:hAnsi="宋体"/>
          <w:b/>
          <w:color w:val="auto"/>
          <w:kern w:val="0"/>
          <w:sz w:val="32"/>
          <w:szCs w:val="32"/>
          <w:highlight w:val="none"/>
        </w:rPr>
      </w:pPr>
      <w:r>
        <w:rPr>
          <w:rFonts w:hint="eastAsia" w:ascii="宋体" w:hAnsi="宋体"/>
          <w:b/>
          <w:bCs/>
          <w:color w:val="auto"/>
          <w:kern w:val="0"/>
          <w:sz w:val="32"/>
          <w:szCs w:val="32"/>
          <w:highlight w:val="none"/>
        </w:rPr>
        <w:t>重庆市公路工程中标通知书</w:t>
      </w:r>
    </w:p>
    <w:p>
      <w:pPr>
        <w:spacing w:line="360" w:lineRule="auto"/>
        <w:rPr>
          <w:rFonts w:hint="eastAsia" w:ascii="宋体" w:hAnsi="宋体"/>
          <w:bCs/>
          <w:color w:val="auto"/>
          <w:kern w:val="0"/>
          <w:szCs w:val="21"/>
          <w:highlight w:val="none"/>
          <w:u w:val="single"/>
        </w:rPr>
      </w:pPr>
      <w:r>
        <w:rPr>
          <w:rFonts w:ascii="宋体" w:hAnsi="宋体"/>
          <w:bCs/>
          <w:color w:val="auto"/>
          <w:kern w:val="0"/>
          <w:sz w:val="24"/>
          <w:highlight w:val="none"/>
          <w:u w:val="single"/>
        </w:rPr>
        <w:t xml:space="preserve"> </w:t>
      </w:r>
      <w:r>
        <w:rPr>
          <w:rFonts w:ascii="宋体" w:hAnsi="宋体"/>
          <w:bCs/>
          <w:color w:val="auto"/>
          <w:kern w:val="0"/>
          <w:szCs w:val="21"/>
          <w:highlight w:val="none"/>
          <w:u w:val="single"/>
        </w:rPr>
        <w:t xml:space="preserve">      </w:t>
      </w:r>
      <w:r>
        <w:rPr>
          <w:rFonts w:hint="eastAsia" w:ascii="宋体" w:hAnsi="宋体"/>
          <w:bCs/>
          <w:color w:val="auto"/>
          <w:kern w:val="0"/>
          <w:szCs w:val="21"/>
          <w:highlight w:val="none"/>
          <w:u w:val="single"/>
        </w:rPr>
        <w:t xml:space="preserve">  </w:t>
      </w:r>
      <w:r>
        <w:rPr>
          <w:rFonts w:ascii="宋体" w:hAnsi="宋体"/>
          <w:color w:val="auto"/>
          <w:kern w:val="0"/>
          <w:szCs w:val="21"/>
          <w:highlight w:val="none"/>
          <w:u w:val="single"/>
        </w:rPr>
        <w:t>中标单位</w:t>
      </w:r>
      <w:r>
        <w:rPr>
          <w:rFonts w:ascii="宋体" w:hAnsi="宋体"/>
          <w:bCs/>
          <w:color w:val="auto"/>
          <w:kern w:val="0"/>
          <w:sz w:val="24"/>
          <w:highlight w:val="none"/>
          <w:u w:val="single"/>
        </w:rPr>
        <w:t xml:space="preserve"> </w:t>
      </w:r>
      <w:r>
        <w:rPr>
          <w:rFonts w:ascii="宋体" w:hAnsi="宋体"/>
          <w:bCs/>
          <w:color w:val="auto"/>
          <w:kern w:val="0"/>
          <w:szCs w:val="21"/>
          <w:highlight w:val="none"/>
          <w:u w:val="single"/>
        </w:rPr>
        <w:t xml:space="preserve">      </w:t>
      </w:r>
      <w:r>
        <w:rPr>
          <w:rFonts w:hint="eastAsia" w:ascii="宋体" w:hAnsi="宋体"/>
          <w:bCs/>
          <w:color w:val="auto"/>
          <w:kern w:val="0"/>
          <w:szCs w:val="21"/>
          <w:highlight w:val="none"/>
          <w:u w:val="single"/>
        </w:rPr>
        <w:t xml:space="preserve">  </w:t>
      </w:r>
      <w:r>
        <w:rPr>
          <w:rFonts w:ascii="宋体" w:hAnsi="宋体"/>
          <w:bCs/>
          <w:color w:val="auto"/>
          <w:kern w:val="0"/>
          <w:szCs w:val="21"/>
          <w:highlight w:val="none"/>
        </w:rPr>
        <w:t>：</w:t>
      </w:r>
    </w:p>
    <w:p>
      <w:pPr>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 xml:space="preserve">我单位拟建的 </w:t>
      </w:r>
      <w:r>
        <w:rPr>
          <w:rFonts w:ascii="宋体" w:hAnsi="宋体"/>
          <w:bCs/>
          <w:color w:val="auto"/>
          <w:kern w:val="0"/>
          <w:szCs w:val="21"/>
          <w:highlight w:val="none"/>
          <w:u w:val="single"/>
        </w:rPr>
        <w:t xml:space="preserve">  </w:t>
      </w:r>
      <w:r>
        <w:rPr>
          <w:rFonts w:hint="eastAsia" w:ascii="宋体" w:hAnsi="宋体"/>
          <w:bCs/>
          <w:color w:val="auto"/>
          <w:kern w:val="0"/>
          <w:szCs w:val="21"/>
          <w:highlight w:val="none"/>
          <w:u w:val="single"/>
        </w:rPr>
        <w:t xml:space="preserve">  （项目名称）    </w:t>
      </w:r>
      <w:r>
        <w:rPr>
          <w:rFonts w:ascii="宋体" w:hAnsi="宋体"/>
          <w:color w:val="auto"/>
          <w:kern w:val="0"/>
          <w:szCs w:val="21"/>
          <w:highlight w:val="none"/>
        </w:rPr>
        <w:t>于</w:t>
      </w:r>
      <w:r>
        <w:rPr>
          <w:rFonts w:hint="eastAsia" w:ascii="宋体" w:hAnsi="宋体"/>
          <w:bCs/>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bCs/>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bCs/>
          <w:color w:val="auto"/>
          <w:kern w:val="0"/>
          <w:szCs w:val="21"/>
          <w:highlight w:val="none"/>
          <w:u w:val="single"/>
        </w:rPr>
        <w:t xml:space="preserve">    </w:t>
      </w:r>
      <w:r>
        <w:rPr>
          <w:rFonts w:ascii="宋体" w:hAnsi="宋体"/>
          <w:color w:val="auto"/>
          <w:kern w:val="0"/>
          <w:szCs w:val="21"/>
          <w:highlight w:val="none"/>
        </w:rPr>
        <w:t>日开标，经评标委员会评定，确定你单位为中标人，中标额为</w:t>
      </w:r>
      <w:r>
        <w:rPr>
          <w:rFonts w:hint="eastAsia" w:ascii="宋体" w:hAnsi="宋体"/>
          <w:color w:val="auto"/>
          <w:kern w:val="0"/>
          <w:szCs w:val="21"/>
          <w:highlight w:val="none"/>
        </w:rPr>
        <w:t>（大写）</w:t>
      </w: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rPr>
        <w:t>，</w:t>
      </w:r>
      <w:r>
        <w:rPr>
          <w:rFonts w:ascii="宋体" w:hAnsi="宋体"/>
          <w:bCs/>
          <w:color w:val="auto"/>
          <w:kern w:val="0"/>
          <w:szCs w:val="21"/>
          <w:highlight w:val="none"/>
          <w:u w:val="single"/>
        </w:rPr>
        <w:t xml:space="preserve">￥ </w:t>
      </w:r>
      <w:r>
        <w:rPr>
          <w:rFonts w:hint="eastAsia" w:ascii="宋体" w:hAnsi="宋体"/>
          <w:bCs/>
          <w:color w:val="auto"/>
          <w:kern w:val="0"/>
          <w:szCs w:val="21"/>
          <w:highlight w:val="none"/>
          <w:u w:val="single"/>
        </w:rPr>
        <w:t xml:space="preserve">    </w:t>
      </w:r>
      <w:r>
        <w:rPr>
          <w:rFonts w:ascii="宋体" w:hAnsi="宋体"/>
          <w:bCs/>
          <w:color w:val="auto"/>
          <w:kern w:val="0"/>
          <w:szCs w:val="21"/>
          <w:highlight w:val="none"/>
          <w:u w:val="single"/>
        </w:rPr>
        <w:t xml:space="preserve">  </w:t>
      </w:r>
      <w:r>
        <w:rPr>
          <w:rFonts w:ascii="宋体" w:hAnsi="宋体"/>
          <w:color w:val="auto"/>
          <w:kern w:val="0"/>
          <w:szCs w:val="21"/>
          <w:highlight w:val="none"/>
        </w:rPr>
        <w:t>。中标工程范围：</w:t>
      </w:r>
      <w:r>
        <w:rPr>
          <w:rFonts w:ascii="宋体" w:hAnsi="宋体"/>
          <w:bCs/>
          <w:color w:val="auto"/>
          <w:kern w:val="0"/>
          <w:szCs w:val="21"/>
          <w:highlight w:val="none"/>
          <w:u w:val="single"/>
        </w:rPr>
        <w:t xml:space="preserve">     </w:t>
      </w:r>
      <w:r>
        <w:rPr>
          <w:rFonts w:ascii="宋体" w:hAnsi="宋体"/>
          <w:color w:val="auto"/>
          <w:kern w:val="0"/>
          <w:szCs w:val="21"/>
          <w:highlight w:val="none"/>
        </w:rPr>
        <w:t xml:space="preserve">，工程规模为 </w:t>
      </w:r>
      <w:r>
        <w:rPr>
          <w:rFonts w:ascii="宋体" w:hAnsi="宋体"/>
          <w:bCs/>
          <w:color w:val="auto"/>
          <w:kern w:val="0"/>
          <w:szCs w:val="21"/>
          <w:highlight w:val="none"/>
          <w:u w:val="single"/>
        </w:rPr>
        <w:t xml:space="preserve">      </w:t>
      </w:r>
      <w:r>
        <w:rPr>
          <w:rFonts w:ascii="宋体" w:hAnsi="宋体"/>
          <w:color w:val="auto"/>
          <w:kern w:val="0"/>
          <w:szCs w:val="21"/>
          <w:highlight w:val="none"/>
        </w:rPr>
        <w:t xml:space="preserve">，中标工期 </w:t>
      </w:r>
      <w:r>
        <w:rPr>
          <w:rFonts w:ascii="宋体" w:hAnsi="宋体"/>
          <w:bCs/>
          <w:color w:val="auto"/>
          <w:kern w:val="0"/>
          <w:szCs w:val="21"/>
          <w:highlight w:val="none"/>
          <w:u w:val="single"/>
        </w:rPr>
        <w:t xml:space="preserve"> </w:t>
      </w:r>
      <w:r>
        <w:rPr>
          <w:rFonts w:hint="eastAsia" w:ascii="宋体" w:hAnsi="宋体"/>
          <w:bCs/>
          <w:color w:val="auto"/>
          <w:kern w:val="0"/>
          <w:szCs w:val="21"/>
          <w:highlight w:val="none"/>
          <w:u w:val="single"/>
        </w:rPr>
        <w:t xml:space="preserve">   </w:t>
      </w:r>
      <w:r>
        <w:rPr>
          <w:rFonts w:ascii="宋体" w:hAnsi="宋体"/>
          <w:bCs/>
          <w:color w:val="auto"/>
          <w:kern w:val="0"/>
          <w:szCs w:val="21"/>
          <w:highlight w:val="none"/>
          <w:u w:val="single"/>
        </w:rPr>
        <w:t xml:space="preserve">  </w:t>
      </w:r>
      <w:r>
        <w:rPr>
          <w:rFonts w:ascii="宋体" w:hAnsi="宋体"/>
          <w:color w:val="auto"/>
          <w:kern w:val="0"/>
          <w:szCs w:val="21"/>
          <w:highlight w:val="none"/>
          <w:u w:val="single"/>
        </w:rPr>
        <w:t>日历天</w:t>
      </w:r>
      <w:r>
        <w:rPr>
          <w:rFonts w:ascii="宋体" w:hAnsi="宋体"/>
          <w:color w:val="auto"/>
          <w:kern w:val="0"/>
          <w:szCs w:val="21"/>
          <w:highlight w:val="none"/>
        </w:rPr>
        <w:t>，工程质量</w:t>
      </w:r>
      <w:r>
        <w:rPr>
          <w:rFonts w:hint="eastAsia" w:ascii="宋体" w:hAnsi="宋体"/>
          <w:color w:val="auto"/>
          <w:kern w:val="0"/>
          <w:szCs w:val="21"/>
          <w:highlight w:val="none"/>
        </w:rPr>
        <w:t>要求：</w:t>
      </w: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rPr>
        <w:t xml:space="preserve"> ，工程安全目标：</w:t>
      </w: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rPr>
        <w:t xml:space="preserve"> ，</w:t>
      </w:r>
      <w:r>
        <w:rPr>
          <w:rFonts w:ascii="宋体" w:hAnsi="宋体"/>
          <w:color w:val="auto"/>
          <w:kern w:val="0"/>
          <w:szCs w:val="21"/>
          <w:highlight w:val="none"/>
        </w:rPr>
        <w:t>项目经理由</w:t>
      </w:r>
    </w:p>
    <w:p>
      <w:pPr>
        <w:spacing w:line="360" w:lineRule="auto"/>
        <w:ind w:firstLine="0" w:firstLineChars="0"/>
        <w:rPr>
          <w:rFonts w:hint="eastAsia" w:ascii="宋体" w:hAnsi="宋体"/>
          <w:color w:val="auto"/>
          <w:kern w:val="0"/>
          <w:szCs w:val="21"/>
          <w:highlight w:val="none"/>
        </w:rPr>
      </w:pPr>
      <w:r>
        <w:rPr>
          <w:rFonts w:ascii="宋体" w:hAnsi="宋体"/>
          <w:bCs/>
          <w:color w:val="auto"/>
          <w:kern w:val="0"/>
          <w:szCs w:val="21"/>
          <w:highlight w:val="none"/>
          <w:u w:val="single"/>
        </w:rPr>
        <w:t xml:space="preserve">  </w:t>
      </w:r>
      <w:r>
        <w:rPr>
          <w:rFonts w:hint="eastAsia" w:ascii="宋体" w:hAnsi="宋体"/>
          <w:bCs/>
          <w:color w:val="auto"/>
          <w:kern w:val="0"/>
          <w:szCs w:val="21"/>
          <w:highlight w:val="none"/>
          <w:u w:val="single"/>
        </w:rPr>
        <w:t xml:space="preserve">      </w:t>
      </w:r>
      <w:r>
        <w:rPr>
          <w:rFonts w:ascii="宋体" w:hAnsi="宋体"/>
          <w:bCs/>
          <w:color w:val="auto"/>
          <w:kern w:val="0"/>
          <w:szCs w:val="21"/>
          <w:highlight w:val="none"/>
          <w:u w:val="single"/>
        </w:rPr>
        <w:t xml:space="preserve">  </w:t>
      </w:r>
      <w:r>
        <w:rPr>
          <w:rFonts w:ascii="宋体" w:hAnsi="宋体"/>
          <w:color w:val="auto"/>
          <w:kern w:val="0"/>
          <w:szCs w:val="21"/>
          <w:highlight w:val="none"/>
        </w:rPr>
        <w:t>担任</w:t>
      </w:r>
      <w:r>
        <w:rPr>
          <w:rFonts w:hint="eastAsia" w:ascii="宋体" w:hAnsi="宋体"/>
          <w:color w:val="auto"/>
          <w:kern w:val="0"/>
          <w:szCs w:val="21"/>
          <w:highlight w:val="none"/>
        </w:rPr>
        <w:t>，</w:t>
      </w:r>
      <w:r>
        <w:rPr>
          <w:rFonts w:ascii="宋体" w:hAnsi="宋体"/>
          <w:color w:val="auto"/>
          <w:kern w:val="0"/>
          <w:szCs w:val="21"/>
          <w:highlight w:val="none"/>
        </w:rPr>
        <w:t>项目</w:t>
      </w:r>
      <w:r>
        <w:rPr>
          <w:rFonts w:hint="eastAsia" w:ascii="宋体" w:hAnsi="宋体"/>
          <w:color w:val="auto"/>
          <w:kern w:val="0"/>
          <w:szCs w:val="21"/>
          <w:highlight w:val="none"/>
        </w:rPr>
        <w:t>总工</w:t>
      </w:r>
      <w:r>
        <w:rPr>
          <w:rFonts w:ascii="宋体" w:hAnsi="宋体"/>
          <w:color w:val="auto"/>
          <w:kern w:val="0"/>
          <w:szCs w:val="21"/>
          <w:highlight w:val="none"/>
        </w:rPr>
        <w:t>由</w:t>
      </w:r>
      <w:r>
        <w:rPr>
          <w:rFonts w:ascii="宋体" w:hAnsi="宋体"/>
          <w:bCs/>
          <w:color w:val="auto"/>
          <w:kern w:val="0"/>
          <w:szCs w:val="21"/>
          <w:highlight w:val="none"/>
          <w:u w:val="single"/>
        </w:rPr>
        <w:t xml:space="preserve">  </w:t>
      </w:r>
      <w:r>
        <w:rPr>
          <w:rFonts w:hint="eastAsia" w:ascii="宋体" w:hAnsi="宋体"/>
          <w:bCs/>
          <w:color w:val="auto"/>
          <w:kern w:val="0"/>
          <w:szCs w:val="21"/>
          <w:highlight w:val="none"/>
          <w:u w:val="single"/>
        </w:rPr>
        <w:t xml:space="preserve">      </w:t>
      </w:r>
      <w:r>
        <w:rPr>
          <w:rFonts w:ascii="宋体" w:hAnsi="宋体"/>
          <w:bCs/>
          <w:color w:val="auto"/>
          <w:kern w:val="0"/>
          <w:szCs w:val="21"/>
          <w:highlight w:val="none"/>
          <w:u w:val="single"/>
        </w:rPr>
        <w:t xml:space="preserve">  </w:t>
      </w:r>
      <w:r>
        <w:rPr>
          <w:rFonts w:ascii="宋体" w:hAnsi="宋体"/>
          <w:color w:val="auto"/>
          <w:kern w:val="0"/>
          <w:szCs w:val="21"/>
          <w:highlight w:val="none"/>
        </w:rPr>
        <w:t>担任。</w:t>
      </w:r>
    </w:p>
    <w:p>
      <w:pPr>
        <w:spacing w:line="360" w:lineRule="auto"/>
        <w:ind w:firstLine="420" w:firstLineChars="200"/>
        <w:rPr>
          <w:rFonts w:hint="eastAsia" w:ascii="宋体" w:hAnsi="宋体"/>
          <w:color w:val="auto"/>
          <w:kern w:val="0"/>
          <w:szCs w:val="21"/>
          <w:highlight w:val="none"/>
        </w:rPr>
      </w:pPr>
      <w:r>
        <w:rPr>
          <w:rFonts w:ascii="宋体" w:hAnsi="宋体"/>
          <w:color w:val="auto"/>
          <w:kern w:val="0"/>
          <w:szCs w:val="21"/>
          <w:highlight w:val="none"/>
        </w:rPr>
        <w:t xml:space="preserve">你单位收到中标通知书后，在 </w:t>
      </w:r>
      <w:r>
        <w:rPr>
          <w:rFonts w:ascii="宋体" w:hAnsi="宋体"/>
          <w:bCs/>
          <w:color w:val="auto"/>
          <w:kern w:val="0"/>
          <w:szCs w:val="21"/>
          <w:highlight w:val="none"/>
          <w:u w:val="single"/>
        </w:rPr>
        <w:t xml:space="preserve"> </w:t>
      </w:r>
      <w:r>
        <w:rPr>
          <w:rFonts w:hint="eastAsia" w:ascii="宋体" w:hAnsi="宋体"/>
          <w:bCs/>
          <w:color w:val="auto"/>
          <w:kern w:val="0"/>
          <w:szCs w:val="21"/>
          <w:highlight w:val="none"/>
          <w:u w:val="single"/>
        </w:rPr>
        <w:t xml:space="preserve">      </w:t>
      </w:r>
      <w:r>
        <w:rPr>
          <w:rFonts w:ascii="宋体" w:hAnsi="宋体"/>
          <w:bCs/>
          <w:color w:val="auto"/>
          <w:kern w:val="0"/>
          <w:szCs w:val="21"/>
          <w:highlight w:val="none"/>
          <w:u w:val="single"/>
        </w:rPr>
        <w:t xml:space="preserve">   </w:t>
      </w:r>
      <w:r>
        <w:rPr>
          <w:rFonts w:ascii="宋体" w:hAnsi="宋体"/>
          <w:color w:val="auto"/>
          <w:kern w:val="0"/>
          <w:szCs w:val="21"/>
          <w:highlight w:val="none"/>
        </w:rPr>
        <w:t>日内到我单位签订承发包合同。</w:t>
      </w:r>
      <w:r>
        <w:rPr>
          <w:color w:val="auto"/>
          <w:szCs w:val="21"/>
          <w:highlight w:val="none"/>
        </w:rPr>
        <w:t>在此之前按招标文件第二章</w:t>
      </w:r>
      <w:r>
        <w:rPr>
          <w:rFonts w:hint="eastAsia"/>
          <w:color w:val="auto"/>
          <w:szCs w:val="21"/>
          <w:highlight w:val="none"/>
        </w:rPr>
        <w:t>“</w:t>
      </w:r>
      <w:r>
        <w:rPr>
          <w:color w:val="auto"/>
          <w:szCs w:val="21"/>
          <w:highlight w:val="none"/>
        </w:rPr>
        <w:t>投标人须知</w:t>
      </w:r>
      <w:r>
        <w:rPr>
          <w:rFonts w:hint="eastAsia"/>
          <w:color w:val="auto"/>
          <w:szCs w:val="21"/>
          <w:highlight w:val="none"/>
        </w:rPr>
        <w:t>”</w:t>
      </w:r>
      <w:r>
        <w:rPr>
          <w:color w:val="auto"/>
          <w:szCs w:val="21"/>
          <w:highlight w:val="none"/>
        </w:rPr>
        <w:t>第</w:t>
      </w:r>
      <w:r>
        <w:rPr>
          <w:rFonts w:ascii="宋体" w:hAnsi="宋体"/>
          <w:color w:val="auto"/>
          <w:szCs w:val="21"/>
          <w:highlight w:val="none"/>
        </w:rPr>
        <w:t>7.</w:t>
      </w:r>
      <w:r>
        <w:rPr>
          <w:rFonts w:hint="eastAsia" w:ascii="宋体" w:hAnsi="宋体"/>
          <w:color w:val="auto"/>
          <w:szCs w:val="21"/>
          <w:highlight w:val="none"/>
        </w:rPr>
        <w:t>7</w:t>
      </w:r>
      <w:r>
        <w:rPr>
          <w:color w:val="auto"/>
          <w:szCs w:val="21"/>
          <w:highlight w:val="none"/>
        </w:rPr>
        <w:t>款规定向我方提交履约担保。</w:t>
      </w:r>
    </w:p>
    <w:p>
      <w:pPr>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特此通知。</w:t>
      </w:r>
    </w:p>
    <w:p>
      <w:pPr>
        <w:spacing w:line="480" w:lineRule="auto"/>
        <w:rPr>
          <w:rFonts w:ascii="宋体" w:hAnsi="宋体"/>
          <w:color w:val="auto"/>
          <w:kern w:val="0"/>
          <w:szCs w:val="21"/>
          <w:highlight w:val="none"/>
        </w:rPr>
      </w:pPr>
    </w:p>
    <w:p>
      <w:pPr>
        <w:spacing w:line="480" w:lineRule="auto"/>
        <w:rPr>
          <w:rFonts w:ascii="宋体" w:hAnsi="宋体"/>
          <w:color w:val="auto"/>
          <w:kern w:val="0"/>
          <w:sz w:val="24"/>
          <w:highlight w:val="none"/>
        </w:rPr>
      </w:pPr>
    </w:p>
    <w:p>
      <w:pPr>
        <w:spacing w:line="480" w:lineRule="auto"/>
        <w:rPr>
          <w:rFonts w:ascii="宋体" w:hAnsi="宋体"/>
          <w:color w:val="auto"/>
          <w:kern w:val="0"/>
          <w:sz w:val="24"/>
          <w:highlight w:val="none"/>
        </w:rPr>
      </w:pPr>
    </w:p>
    <w:p>
      <w:pPr>
        <w:spacing w:line="480" w:lineRule="auto"/>
        <w:jc w:val="left"/>
        <w:rPr>
          <w:rFonts w:ascii="宋体" w:hAnsi="宋体"/>
          <w:color w:val="auto"/>
          <w:kern w:val="0"/>
          <w:szCs w:val="21"/>
          <w:highlight w:val="none"/>
        </w:rPr>
      </w:pPr>
      <w:r>
        <w:rPr>
          <w:rFonts w:ascii="宋体" w:hAnsi="宋体"/>
          <w:color w:val="auto"/>
          <w:kern w:val="0"/>
          <w:sz w:val="24"/>
          <w:highlight w:val="none"/>
        </w:rPr>
        <w:t xml:space="preserve">                             </w:t>
      </w:r>
      <w:r>
        <w:rPr>
          <w:rFonts w:ascii="宋体" w:hAnsi="宋体"/>
          <w:color w:val="auto"/>
          <w:kern w:val="0"/>
          <w:szCs w:val="21"/>
          <w:highlight w:val="none"/>
        </w:rPr>
        <w:t>招标人</w:t>
      </w:r>
      <w:r>
        <w:rPr>
          <w:rFonts w:ascii="宋体" w:hAnsi="宋体"/>
          <w:snapToGrid w:val="0"/>
          <w:color w:val="auto"/>
          <w:kern w:val="0"/>
          <w:szCs w:val="21"/>
          <w:highlight w:val="none"/>
        </w:rPr>
        <w:t>：</w:t>
      </w:r>
      <w:r>
        <w:rPr>
          <w:rFonts w:ascii="宋体" w:hAnsi="宋体"/>
          <w:color w:val="auto"/>
          <w:kern w:val="0"/>
          <w:szCs w:val="21"/>
          <w:highlight w:val="none"/>
          <w:u w:val="single"/>
        </w:rPr>
        <w:t xml:space="preserve">                          </w:t>
      </w:r>
      <w:r>
        <w:rPr>
          <w:rFonts w:ascii="宋体" w:hAnsi="宋体"/>
          <w:color w:val="auto"/>
          <w:kern w:val="0"/>
          <w:szCs w:val="21"/>
          <w:highlight w:val="none"/>
        </w:rPr>
        <w:t>（</w:t>
      </w:r>
      <w:r>
        <w:rPr>
          <w:rFonts w:ascii="宋体" w:hAnsi="宋体"/>
          <w:snapToGrid w:val="0"/>
          <w:color w:val="auto"/>
          <w:kern w:val="0"/>
          <w:szCs w:val="21"/>
          <w:highlight w:val="none"/>
        </w:rPr>
        <w:t>盖单位法人章</w:t>
      </w:r>
      <w:r>
        <w:rPr>
          <w:rFonts w:ascii="宋体" w:hAnsi="宋体"/>
          <w:color w:val="auto"/>
          <w:kern w:val="0"/>
          <w:szCs w:val="21"/>
          <w:highlight w:val="none"/>
        </w:rPr>
        <w:t>）</w:t>
      </w:r>
    </w:p>
    <w:p>
      <w:pPr>
        <w:spacing w:line="480" w:lineRule="auto"/>
        <w:jc w:val="left"/>
        <w:rPr>
          <w:rFonts w:ascii="宋体" w:hAnsi="宋体"/>
          <w:color w:val="auto"/>
          <w:kern w:val="0"/>
          <w:szCs w:val="21"/>
          <w:highlight w:val="none"/>
        </w:rPr>
      </w:pPr>
      <w:r>
        <w:rPr>
          <w:rFonts w:ascii="宋体" w:hAnsi="宋体"/>
          <w:color w:val="auto"/>
          <w:kern w:val="0"/>
          <w:szCs w:val="21"/>
          <w:highlight w:val="none"/>
        </w:rPr>
        <w:t xml:space="preserve">                                 法定代表人</w:t>
      </w:r>
      <w:r>
        <w:rPr>
          <w:rFonts w:ascii="宋体" w:hAnsi="宋体"/>
          <w:snapToGrid w:val="0"/>
          <w:color w:val="auto"/>
          <w:kern w:val="0"/>
          <w:szCs w:val="21"/>
          <w:highlight w:val="none"/>
        </w:rPr>
        <w:t>：</w:t>
      </w:r>
      <w:r>
        <w:rPr>
          <w:rFonts w:ascii="宋体" w:hAnsi="宋体"/>
          <w:color w:val="auto"/>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lang w:eastAsia="zh-CN"/>
        </w:rPr>
        <w:t>签名</w:t>
      </w:r>
      <w:r>
        <w:rPr>
          <w:rFonts w:ascii="宋体" w:hAnsi="宋体"/>
          <w:color w:val="auto"/>
          <w:kern w:val="0"/>
          <w:szCs w:val="21"/>
          <w:highlight w:val="none"/>
        </w:rPr>
        <w:t>或盖章）</w:t>
      </w:r>
    </w:p>
    <w:p>
      <w:pPr>
        <w:spacing w:line="480" w:lineRule="auto"/>
        <w:jc w:val="left"/>
        <w:rPr>
          <w:rFonts w:ascii="宋体" w:hAnsi="宋体"/>
          <w:color w:val="auto"/>
          <w:kern w:val="0"/>
          <w:szCs w:val="21"/>
          <w:highlight w:val="none"/>
          <w:u w:val="single"/>
        </w:rPr>
      </w:pPr>
      <w:r>
        <w:rPr>
          <w:rFonts w:ascii="宋体" w:hAnsi="宋体"/>
          <w:color w:val="auto"/>
          <w:kern w:val="0"/>
          <w:szCs w:val="21"/>
          <w:highlight w:val="none"/>
        </w:rPr>
        <w:t xml:space="preserve">                                 联系人</w:t>
      </w:r>
      <w:r>
        <w:rPr>
          <w:rFonts w:ascii="宋体" w:hAnsi="宋体"/>
          <w:snapToGrid w:val="0"/>
          <w:color w:val="auto"/>
          <w:kern w:val="0"/>
          <w:szCs w:val="21"/>
          <w:highlight w:val="none"/>
        </w:rPr>
        <w:t>：</w:t>
      </w:r>
      <w:r>
        <w:rPr>
          <w:rFonts w:ascii="宋体" w:hAnsi="宋体"/>
          <w:color w:val="auto"/>
          <w:kern w:val="0"/>
          <w:szCs w:val="21"/>
          <w:highlight w:val="none"/>
          <w:u w:val="single"/>
        </w:rPr>
        <w:t xml:space="preserve">                          </w:t>
      </w:r>
    </w:p>
    <w:p>
      <w:pPr>
        <w:spacing w:line="480" w:lineRule="auto"/>
        <w:jc w:val="left"/>
        <w:rPr>
          <w:rFonts w:ascii="宋体" w:hAnsi="宋体"/>
          <w:color w:val="auto"/>
          <w:kern w:val="0"/>
          <w:szCs w:val="21"/>
          <w:highlight w:val="none"/>
        </w:rPr>
      </w:pPr>
      <w:r>
        <w:rPr>
          <w:rFonts w:ascii="宋体" w:hAnsi="宋体"/>
          <w:color w:val="auto"/>
          <w:kern w:val="0"/>
          <w:szCs w:val="21"/>
          <w:highlight w:val="none"/>
        </w:rPr>
        <w:t xml:space="preserve">                                 联系电话</w:t>
      </w:r>
      <w:r>
        <w:rPr>
          <w:rFonts w:ascii="宋体" w:hAnsi="宋体"/>
          <w:snapToGrid w:val="0"/>
          <w:color w:val="auto"/>
          <w:kern w:val="0"/>
          <w:szCs w:val="21"/>
          <w:highlight w:val="none"/>
        </w:rPr>
        <w:t>：</w:t>
      </w:r>
      <w:r>
        <w:rPr>
          <w:rFonts w:ascii="宋体" w:hAnsi="宋体"/>
          <w:color w:val="auto"/>
          <w:kern w:val="0"/>
          <w:szCs w:val="21"/>
          <w:highlight w:val="none"/>
          <w:u w:val="single"/>
        </w:rPr>
        <w:t xml:space="preserve">                        </w:t>
      </w:r>
    </w:p>
    <w:p>
      <w:pPr>
        <w:spacing w:line="480" w:lineRule="auto"/>
        <w:jc w:val="right"/>
        <w:rPr>
          <w:rFonts w:hint="eastAsia" w:ascii="宋体" w:hAnsi="宋体"/>
          <w:color w:val="auto"/>
          <w:kern w:val="0"/>
          <w:szCs w:val="21"/>
          <w:highlight w:val="none"/>
        </w:rPr>
      </w:pPr>
    </w:p>
    <w:p>
      <w:pPr>
        <w:spacing w:line="480" w:lineRule="auto"/>
        <w:jc w:val="right"/>
        <w:rPr>
          <w:rFonts w:hint="eastAsia" w:ascii="宋体" w:hAnsi="宋体"/>
          <w:color w:val="auto"/>
          <w:kern w:val="0"/>
          <w:szCs w:val="21"/>
          <w:highlight w:val="none"/>
        </w:rPr>
      </w:pPr>
    </w:p>
    <w:p>
      <w:pPr>
        <w:spacing w:line="480" w:lineRule="auto"/>
        <w:jc w:val="right"/>
        <w:rPr>
          <w:rFonts w:ascii="宋体" w:hAnsi="宋体"/>
          <w:color w:val="auto"/>
          <w:kern w:val="0"/>
          <w:szCs w:val="21"/>
          <w:highlight w:val="none"/>
        </w:rPr>
      </w:pPr>
      <w:r>
        <w:rPr>
          <w:rFonts w:ascii="宋体" w:hAnsi="宋体"/>
          <w:color w:val="auto"/>
          <w:kern w:val="0"/>
          <w:szCs w:val="21"/>
          <w:highlight w:val="none"/>
        </w:rPr>
        <w:t xml:space="preserve">                   签发日期</w:t>
      </w:r>
      <w:r>
        <w:rPr>
          <w:rFonts w:ascii="宋体" w:hAnsi="宋体"/>
          <w:snapToGrid w:val="0"/>
          <w:color w:val="auto"/>
          <w:kern w:val="0"/>
          <w:szCs w:val="21"/>
          <w:highlight w:val="none"/>
        </w:rPr>
        <w:t>：</w:t>
      </w:r>
      <w:r>
        <w:rPr>
          <w:rFonts w:ascii="宋体" w:hAnsi="宋体"/>
          <w:color w:val="auto"/>
          <w:kern w:val="0"/>
          <w:szCs w:val="21"/>
          <w:highlight w:val="none"/>
          <w:u w:val="single"/>
        </w:rPr>
        <w:t xml:space="preserve">        </w:t>
      </w:r>
      <w:r>
        <w:rPr>
          <w:rFonts w:ascii="宋体" w:hAnsi="宋体"/>
          <w:color w:val="auto"/>
          <w:kern w:val="0"/>
          <w:szCs w:val="21"/>
          <w:highlight w:val="none"/>
        </w:rPr>
        <w:t>年</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kern w:val="0"/>
          <w:szCs w:val="21"/>
          <w:highlight w:val="none"/>
          <w:u w:val="single"/>
        </w:rPr>
        <w:t xml:space="preserve">     </w:t>
      </w:r>
      <w:r>
        <w:rPr>
          <w:rFonts w:ascii="宋体" w:hAnsi="宋体"/>
          <w:color w:val="auto"/>
          <w:kern w:val="0"/>
          <w:szCs w:val="21"/>
          <w:highlight w:val="none"/>
        </w:rPr>
        <w:t>日</w:t>
      </w:r>
    </w:p>
    <w:p>
      <w:pPr>
        <w:spacing w:line="200" w:lineRule="exact"/>
        <w:rPr>
          <w:rFonts w:hint="eastAsia" w:ascii="宋体" w:hAnsi="宋体"/>
          <w:color w:val="auto"/>
          <w:kern w:val="0"/>
          <w:highlight w:val="none"/>
        </w:rPr>
      </w:pPr>
      <w:r>
        <w:rPr>
          <w:rFonts w:ascii="宋体" w:hAnsi="宋体"/>
          <w:snapToGrid w:val="0"/>
          <w:color w:val="auto"/>
          <w:kern w:val="0"/>
          <w:highlight w:val="none"/>
        </w:rPr>
        <w:br w:type="page"/>
      </w:r>
      <w:bookmarkStart w:id="308" w:name="_Toc224103370"/>
    </w:p>
    <w:bookmarkEnd w:id="308"/>
    <w:p>
      <w:pPr>
        <w:pStyle w:val="3"/>
        <w:spacing w:line="360" w:lineRule="auto"/>
        <w:jc w:val="center"/>
        <w:rPr>
          <w:rFonts w:hint="eastAsia" w:ascii="宋体" w:hAnsi="宋体" w:cs="宋体"/>
          <w:bCs w:val="0"/>
          <w:snapToGrid w:val="0"/>
          <w:color w:val="auto"/>
          <w:kern w:val="0"/>
          <w:highlight w:val="none"/>
        </w:rPr>
      </w:pPr>
      <w:bookmarkStart w:id="309" w:name="招标文件03章02评标办法综合评估法00"/>
      <w:bookmarkEnd w:id="309"/>
      <w:bookmarkStart w:id="310" w:name="招标文件03章02评标办法综合评估法"/>
      <w:bookmarkEnd w:id="310"/>
      <w:bookmarkStart w:id="311" w:name="_Toc11375"/>
      <w:bookmarkStart w:id="312" w:name="_Toc509218763"/>
      <w:bookmarkStart w:id="313" w:name="_Toc12734"/>
      <w:bookmarkStart w:id="314" w:name="_Toc209605549"/>
      <w:bookmarkStart w:id="315" w:name="_Toc287620740"/>
      <w:bookmarkStart w:id="316" w:name="_Toc224103373"/>
      <w:bookmarkStart w:id="317" w:name="_Toc287607801"/>
      <w:bookmarkStart w:id="318" w:name="_Toc277082608"/>
      <w:bookmarkStart w:id="319" w:name="_Toc287620749"/>
      <w:bookmarkStart w:id="320" w:name="_Toc287607810"/>
      <w:r>
        <w:rPr>
          <w:rFonts w:hint="eastAsia" w:ascii="宋体" w:hAnsi="宋体" w:cs="宋体"/>
          <w:bCs w:val="0"/>
          <w:snapToGrid w:val="0"/>
          <w:color w:val="auto"/>
          <w:kern w:val="0"/>
          <w:highlight w:val="none"/>
        </w:rPr>
        <w:t>第三章  评标办法（经评审的最低投标价法）</w:t>
      </w:r>
      <w:bookmarkEnd w:id="311"/>
      <w:bookmarkEnd w:id="312"/>
      <w:bookmarkEnd w:id="313"/>
    </w:p>
    <w:p>
      <w:pPr>
        <w:pStyle w:val="4"/>
        <w:spacing w:before="100" w:after="100" w:line="360" w:lineRule="auto"/>
        <w:rPr>
          <w:rFonts w:hint="eastAsia" w:ascii="宋体" w:hAnsi="宋体" w:cs="宋体"/>
          <w:bCs w:val="0"/>
          <w:color w:val="auto"/>
          <w:sz w:val="28"/>
          <w:szCs w:val="28"/>
          <w:highlight w:val="none"/>
        </w:rPr>
      </w:pPr>
      <w:bookmarkStart w:id="321" w:name="_Toc509218764"/>
      <w:bookmarkStart w:id="322" w:name="_Toc536800697"/>
      <w:bookmarkStart w:id="323" w:name="_Toc536782033"/>
      <w:bookmarkStart w:id="324" w:name="_Toc5635"/>
      <w:bookmarkStart w:id="325" w:name="_Toc29728"/>
      <w:bookmarkStart w:id="326" w:name="_Toc287607800"/>
      <w:bookmarkStart w:id="327" w:name="_Toc277082606"/>
      <w:bookmarkStart w:id="328" w:name="_Toc287620739"/>
      <w:bookmarkStart w:id="329" w:name="_Toc430530489"/>
      <w:bookmarkStart w:id="330" w:name="_Toc224103371"/>
      <w:r>
        <w:rPr>
          <w:rFonts w:hint="eastAsia" w:ascii="宋体" w:hAnsi="宋体" w:cs="宋体"/>
          <w:bCs w:val="0"/>
          <w:color w:val="auto"/>
          <w:sz w:val="28"/>
          <w:szCs w:val="28"/>
          <w:highlight w:val="none"/>
        </w:rPr>
        <w:t>评标办法前附表</w:t>
      </w:r>
      <w:bookmarkEnd w:id="321"/>
      <w:bookmarkEnd w:id="322"/>
      <w:bookmarkEnd w:id="323"/>
      <w:bookmarkEnd w:id="324"/>
      <w:bookmarkEnd w:id="325"/>
      <w:bookmarkStart w:id="331" w:name="_Toc13210726"/>
    </w:p>
    <w:p>
      <w:pPr>
        <w:spacing w:line="400" w:lineRule="exact"/>
        <w:ind w:firstLine="436" w:firstLineChars="200"/>
        <w:rPr>
          <w:rFonts w:ascii="宋体" w:hAnsi="宋体"/>
          <w:color w:val="auto"/>
          <w:spacing w:val="4"/>
          <w:kern w:val="0"/>
          <w:szCs w:val="21"/>
          <w:highlight w:val="none"/>
        </w:rPr>
      </w:pPr>
      <w:r>
        <w:rPr>
          <w:rFonts w:ascii="宋体" w:hAnsi="宋体"/>
          <w:color w:val="auto"/>
          <w:spacing w:val="4"/>
          <w:kern w:val="0"/>
          <w:szCs w:val="21"/>
          <w:highlight w:val="none"/>
        </w:rPr>
        <w:t>评标办法中的评审内容必须和投标人须知中的对应内容一致，若投标人须知中未作要求的内容，不得列入评标办法作为评定依据。</w:t>
      </w:r>
      <w:bookmarkEnd w:id="331"/>
    </w:p>
    <w:tbl>
      <w:tblPr>
        <w:tblStyle w:val="30"/>
        <w:tblW w:w="968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3"/>
        <w:gridCol w:w="1560"/>
        <w:gridCol w:w="2267"/>
        <w:gridCol w:w="46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trPr>
        <w:tc>
          <w:tcPr>
            <w:tcW w:w="1243" w:type="dxa"/>
            <w:tcBorders>
              <w:right w:val="single" w:color="auto" w:sz="4" w:space="0"/>
            </w:tcBorders>
            <w:vAlign w:val="center"/>
          </w:tcPr>
          <w:p>
            <w:pPr>
              <w:spacing w:line="400" w:lineRule="exact"/>
              <w:jc w:val="center"/>
              <w:rPr>
                <w:rFonts w:ascii="宋体" w:hAnsi="宋体"/>
                <w:b/>
                <w:color w:val="auto"/>
                <w:kern w:val="0"/>
                <w:highlight w:val="none"/>
              </w:rPr>
            </w:pPr>
            <w:r>
              <w:rPr>
                <w:rFonts w:ascii="宋体" w:hAnsi="宋体"/>
                <w:b/>
                <w:color w:val="auto"/>
                <w:kern w:val="0"/>
                <w:highlight w:val="none"/>
              </w:rPr>
              <w:t>条款号</w:t>
            </w:r>
          </w:p>
        </w:tc>
        <w:tc>
          <w:tcPr>
            <w:tcW w:w="1560" w:type="dxa"/>
            <w:tcBorders>
              <w:left w:val="single" w:color="auto" w:sz="4" w:space="0"/>
            </w:tcBorders>
            <w:vAlign w:val="center"/>
          </w:tcPr>
          <w:p>
            <w:pPr>
              <w:spacing w:line="400" w:lineRule="exact"/>
              <w:jc w:val="center"/>
              <w:rPr>
                <w:rFonts w:ascii="宋体" w:hAnsi="宋体"/>
                <w:b/>
                <w:color w:val="auto"/>
                <w:kern w:val="0"/>
                <w:highlight w:val="none"/>
              </w:rPr>
            </w:pPr>
            <w:r>
              <w:rPr>
                <w:rFonts w:ascii="宋体" w:hAnsi="宋体"/>
                <w:b/>
                <w:color w:val="auto"/>
                <w:kern w:val="0"/>
                <w:highlight w:val="none"/>
              </w:rPr>
              <w:t>评审因素</w:t>
            </w:r>
          </w:p>
        </w:tc>
        <w:tc>
          <w:tcPr>
            <w:tcW w:w="6882" w:type="dxa"/>
            <w:gridSpan w:val="2"/>
            <w:vAlign w:val="center"/>
          </w:tcPr>
          <w:p>
            <w:pPr>
              <w:spacing w:line="400" w:lineRule="exact"/>
              <w:jc w:val="center"/>
              <w:rPr>
                <w:rFonts w:ascii="宋体" w:hAnsi="宋体"/>
                <w:b/>
                <w:color w:val="auto"/>
                <w:kern w:val="0"/>
                <w:highlight w:val="none"/>
              </w:rPr>
            </w:pPr>
            <w:r>
              <w:rPr>
                <w:rFonts w:ascii="宋体" w:hAnsi="宋体"/>
                <w:b/>
                <w:color w:val="auto"/>
                <w:kern w:val="0"/>
                <w:highlight w:val="none"/>
              </w:rPr>
              <w:t>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42" w:hRule="atLeast"/>
        </w:trPr>
        <w:tc>
          <w:tcPr>
            <w:tcW w:w="1243" w:type="dxa"/>
            <w:tcBorders>
              <w:right w:val="single" w:color="auto" w:sz="4" w:space="0"/>
            </w:tcBorders>
            <w:vAlign w:val="center"/>
          </w:tcPr>
          <w:p>
            <w:pPr>
              <w:pStyle w:val="56"/>
              <w:spacing w:line="400" w:lineRule="exact"/>
              <w:ind w:firstLine="420"/>
              <w:rPr>
                <w:rFonts w:hAnsi="宋体"/>
                <w:color w:val="auto"/>
                <w:sz w:val="21"/>
                <w:szCs w:val="21"/>
                <w:highlight w:val="none"/>
              </w:rPr>
            </w:pPr>
            <w:r>
              <w:rPr>
                <w:rFonts w:hAnsi="宋体"/>
                <w:color w:val="auto"/>
                <w:sz w:val="21"/>
                <w:szCs w:val="21"/>
                <w:highlight w:val="none"/>
              </w:rPr>
              <w:t>1</w:t>
            </w:r>
          </w:p>
        </w:tc>
        <w:tc>
          <w:tcPr>
            <w:tcW w:w="1560" w:type="dxa"/>
            <w:tcBorders>
              <w:left w:val="single" w:color="auto" w:sz="4" w:space="0"/>
            </w:tcBorders>
            <w:vAlign w:val="center"/>
          </w:tcPr>
          <w:p>
            <w:pPr>
              <w:pStyle w:val="56"/>
              <w:spacing w:line="400" w:lineRule="exact"/>
              <w:ind w:firstLine="0" w:firstLineChars="0"/>
              <w:jc w:val="center"/>
              <w:rPr>
                <w:rFonts w:hAnsi="宋体"/>
                <w:color w:val="auto"/>
                <w:sz w:val="21"/>
                <w:szCs w:val="21"/>
                <w:highlight w:val="none"/>
              </w:rPr>
            </w:pPr>
            <w:r>
              <w:rPr>
                <w:rFonts w:hint="eastAsia" w:hAnsi="宋体"/>
                <w:color w:val="auto"/>
                <w:sz w:val="21"/>
                <w:szCs w:val="21"/>
                <w:highlight w:val="none"/>
              </w:rPr>
              <w:t>评标办法</w:t>
            </w:r>
          </w:p>
        </w:tc>
        <w:tc>
          <w:tcPr>
            <w:tcW w:w="6882" w:type="dxa"/>
            <w:gridSpan w:val="2"/>
            <w:vAlign w:val="center"/>
          </w:tcPr>
          <w:p>
            <w:pPr>
              <w:spacing w:line="400" w:lineRule="exact"/>
              <w:ind w:firstLine="427" w:firstLineChars="196"/>
              <w:rPr>
                <w:rFonts w:ascii="宋体" w:hAnsi="宋体"/>
                <w:color w:val="auto"/>
                <w:spacing w:val="4"/>
                <w:kern w:val="0"/>
                <w:szCs w:val="21"/>
                <w:highlight w:val="none"/>
              </w:rPr>
            </w:pPr>
            <w:r>
              <w:rPr>
                <w:rFonts w:hint="eastAsia" w:ascii="宋体" w:hAnsi="宋体"/>
                <w:color w:val="auto"/>
                <w:spacing w:val="4"/>
                <w:kern w:val="0"/>
                <w:szCs w:val="21"/>
                <w:highlight w:val="none"/>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以“投标人在红名单中优先”的原则排序（</w:t>
            </w:r>
            <w:r>
              <w:rPr>
                <w:rFonts w:hint="eastAsia" w:ascii="宋体" w:hAnsi="宋体"/>
                <w:iCs/>
                <w:spacing w:val="4"/>
                <w:kern w:val="0"/>
                <w:szCs w:val="21"/>
              </w:rPr>
              <w:t>其中非联合体投标的，须投标人所属红名单类别包含在招标范围内；</w:t>
            </w:r>
            <w:r>
              <w:rPr>
                <w:rFonts w:hint="eastAsia" w:ascii="宋体" w:hAnsi="宋体"/>
                <w:color w:val="auto"/>
                <w:spacing w:val="4"/>
                <w:kern w:val="0"/>
                <w:szCs w:val="21"/>
                <w:highlight w:val="none"/>
              </w:rPr>
              <w:t>联合体投标的，须联合体牵头人在红名单中</w:t>
            </w:r>
            <w:r>
              <w:rPr>
                <w:rFonts w:hint="eastAsia" w:ascii="宋体" w:hAnsi="宋体"/>
                <w:iCs/>
                <w:kern w:val="0"/>
                <w:szCs w:val="21"/>
              </w:rPr>
              <w:t>，并且按照</w:t>
            </w:r>
            <w:r>
              <w:rPr>
                <w:rFonts w:hint="eastAsia" w:ascii="宋体" w:hAnsi="宋体"/>
                <w:iCs/>
                <w:kern w:val="0"/>
                <w:szCs w:val="21"/>
                <w:lang w:eastAsia="zh-CN"/>
              </w:rPr>
              <w:t>共同投标协议</w:t>
            </w:r>
            <w:r>
              <w:rPr>
                <w:rFonts w:hint="eastAsia" w:ascii="宋体" w:hAnsi="宋体"/>
                <w:iCs/>
                <w:kern w:val="0"/>
                <w:szCs w:val="21"/>
              </w:rPr>
              <w:t>牵头人所属红名单类别包含在其工作范围内。</w:t>
            </w:r>
            <w:r>
              <w:rPr>
                <w:rFonts w:hint="eastAsia" w:ascii="宋体" w:hAnsi="宋体"/>
                <w:color w:val="auto"/>
                <w:spacing w:val="4"/>
                <w:kern w:val="0"/>
                <w:szCs w:val="21"/>
                <w:highlight w:val="none"/>
              </w:rPr>
              <w:t>），投标人是否属于红名单，以开标环节信用状况查询结果为准；投标人均在红名单中或均不在红名单中的，由评标委员会按照</w:t>
            </w:r>
            <w:r>
              <w:rPr>
                <w:rFonts w:hint="eastAsia" w:ascii="宋体" w:hAnsi="宋体"/>
                <w:color w:val="auto"/>
                <w:spacing w:val="4"/>
                <w:kern w:val="0"/>
                <w:szCs w:val="21"/>
                <w:highlight w:val="none"/>
                <w:u w:val="single"/>
              </w:rPr>
              <w:t xml:space="preserve">         </w:t>
            </w:r>
            <w:r>
              <w:rPr>
                <w:rFonts w:hint="eastAsia" w:ascii="宋体" w:hAnsi="宋体"/>
                <w:color w:val="auto"/>
                <w:spacing w:val="4"/>
                <w:kern w:val="0"/>
                <w:szCs w:val="21"/>
                <w:highlight w:val="none"/>
              </w:rPr>
              <w:t>原则排序。</w:t>
            </w:r>
            <w:r>
              <w:rPr>
                <w:rFonts w:hint="eastAsia" w:ascii="宋体" w:hAnsi="宋体"/>
                <w:i/>
                <w:color w:val="auto"/>
                <w:spacing w:val="4"/>
                <w:kern w:val="0"/>
                <w:szCs w:val="21"/>
                <w:highlight w:val="none"/>
              </w:rPr>
              <w:t>[提示：由招标人事先在招标文件中按照有利于合同履行的原则确定</w:t>
            </w:r>
            <w:r>
              <w:rPr>
                <w:rFonts w:hint="eastAsia" w:asciiTheme="minorEastAsia" w:hAnsiTheme="minorEastAsia" w:eastAsiaTheme="minorEastAsia" w:cstheme="minorEastAsia"/>
                <w:i/>
                <w:color w:val="auto"/>
                <w:spacing w:val="4"/>
                <w:kern w:val="0"/>
                <w:szCs w:val="21"/>
                <w:highlight w:val="none"/>
                <w:lang w:eastAsia="zh-CN"/>
              </w:rPr>
              <w:t>，</w:t>
            </w:r>
            <w:r>
              <w:rPr>
                <w:rFonts w:hint="eastAsia" w:asciiTheme="minorEastAsia" w:hAnsiTheme="minorEastAsia" w:eastAsiaTheme="minorEastAsia" w:cstheme="minorEastAsia"/>
                <w:i/>
                <w:color w:val="auto"/>
                <w:spacing w:val="4"/>
                <w:kern w:val="0"/>
                <w:szCs w:val="21"/>
                <w:highlight w:val="none"/>
                <w:lang w:val="en-US" w:eastAsia="zh-CN"/>
              </w:rPr>
              <w:t>但不得采用抽签、摇号方式直接确定中标候选人</w:t>
            </w:r>
            <w:r>
              <w:rPr>
                <w:rFonts w:hint="eastAsia" w:ascii="宋体" w:hAnsi="宋体"/>
                <w:i/>
                <w:color w:val="auto"/>
                <w:spacing w:val="4"/>
                <w:kern w:val="0"/>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2.1</w:t>
            </w:r>
          </w:p>
        </w:tc>
        <w:tc>
          <w:tcPr>
            <w:tcW w:w="1560" w:type="dxa"/>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ascii="宋体" w:hAnsi="宋体"/>
                <w:color w:val="auto"/>
                <w:kern w:val="0"/>
                <w:highlight w:val="none"/>
              </w:rPr>
              <w:t>报价</w:t>
            </w:r>
            <w:r>
              <w:rPr>
                <w:rFonts w:hint="eastAsia" w:ascii="宋体" w:hAnsi="宋体"/>
                <w:color w:val="auto"/>
                <w:kern w:val="0"/>
                <w:highlight w:val="none"/>
              </w:rPr>
              <w:t>排序</w:t>
            </w:r>
          </w:p>
        </w:tc>
        <w:tc>
          <w:tcPr>
            <w:tcW w:w="6882" w:type="dxa"/>
            <w:gridSpan w:val="2"/>
            <w:tcBorders>
              <w:left w:val="single" w:color="auto" w:sz="4" w:space="0"/>
            </w:tcBorders>
            <w:vAlign w:val="center"/>
          </w:tcPr>
          <w:p>
            <w:pPr>
              <w:spacing w:line="400" w:lineRule="exact"/>
              <w:ind w:firstLine="420" w:firstLineChars="200"/>
              <w:jc w:val="left"/>
              <w:rPr>
                <w:rFonts w:ascii="宋体" w:hAnsi="宋体"/>
                <w:color w:val="auto"/>
                <w:kern w:val="0"/>
                <w:highlight w:val="none"/>
              </w:rPr>
            </w:pPr>
            <w:r>
              <w:rPr>
                <w:rFonts w:hint="eastAsia" w:ascii="宋体" w:hAnsi="宋体"/>
                <w:color w:val="auto"/>
                <w:kern w:val="0"/>
                <w:highlight w:val="none"/>
              </w:rPr>
              <w:t>对报价不高于最高限价的所有投标人的投标文件，按照报价由低到高的顺序排序。需技术方案评审的，由电子评标系统对技术方案进行自动随机编号。在投标函评审前，推送给评标委员会的投标文件不得显示排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pPr>
              <w:spacing w:line="400" w:lineRule="exact"/>
              <w:jc w:val="center"/>
              <w:rPr>
                <w:rFonts w:hint="eastAsia" w:ascii="宋体" w:hAnsi="宋体"/>
                <w:color w:val="auto"/>
                <w:kern w:val="0"/>
                <w:highlight w:val="none"/>
              </w:rPr>
            </w:pPr>
            <w:r>
              <w:rPr>
                <w:rFonts w:hint="eastAsia" w:ascii="宋体" w:hAnsi="宋体"/>
                <w:color w:val="auto"/>
                <w:kern w:val="0"/>
                <w:highlight w:val="none"/>
              </w:rPr>
              <w:t>2.2</w:t>
            </w:r>
          </w:p>
        </w:tc>
        <w:tc>
          <w:tcPr>
            <w:tcW w:w="1560" w:type="dxa"/>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符合性审查</w:t>
            </w:r>
          </w:p>
        </w:tc>
        <w:tc>
          <w:tcPr>
            <w:tcW w:w="6882" w:type="dxa"/>
            <w:gridSpan w:val="2"/>
            <w:tcBorders>
              <w:left w:val="single" w:color="auto" w:sz="4" w:space="0"/>
            </w:tcBorders>
            <w:vAlign w:val="center"/>
          </w:tcPr>
          <w:p>
            <w:pPr>
              <w:spacing w:line="400" w:lineRule="exact"/>
              <w:ind w:firstLine="420" w:firstLineChars="200"/>
              <w:jc w:val="left"/>
              <w:rPr>
                <w:rFonts w:hint="eastAsia" w:ascii="宋体" w:hAnsi="宋体"/>
                <w:color w:val="auto"/>
                <w:kern w:val="0"/>
                <w:highlight w:val="none"/>
              </w:rPr>
            </w:pPr>
            <w:r>
              <w:rPr>
                <w:rFonts w:hint="eastAsia" w:ascii="宋体" w:hAnsi="宋体"/>
                <w:color w:val="auto"/>
                <w:kern w:val="0"/>
                <w:highlight w:val="none"/>
              </w:rPr>
              <w:t>取报价排序前□5□6□7名（若实际投标人数量小于勾选数量，</w:t>
            </w:r>
            <w:r>
              <w:rPr>
                <w:rFonts w:hint="eastAsia" w:ascii="宋体" w:hAnsi="宋体"/>
                <w:color w:val="auto"/>
                <w:spacing w:val="4"/>
                <w:kern w:val="0"/>
                <w:szCs w:val="21"/>
                <w:highlight w:val="none"/>
              </w:rPr>
              <w:t>则全部纳入）进行符合性审查。符合性审查内容：□技术方案评审、资格评审、形式评审、响应性评审、投标函部分及</w:t>
            </w:r>
            <w:r>
              <w:rPr>
                <w:rFonts w:hint="eastAsia" w:ascii="宋体" w:hAnsi="宋体"/>
                <w:color w:val="auto"/>
                <w:spacing w:val="4"/>
                <w:kern w:val="0"/>
                <w:szCs w:val="21"/>
                <w:highlight w:val="none"/>
                <w:lang w:eastAsia="zh-CN"/>
              </w:rPr>
              <w:t>报价部分</w:t>
            </w:r>
            <w:r>
              <w:rPr>
                <w:rFonts w:hint="eastAsia" w:ascii="宋体" w:hAnsi="宋体"/>
                <w:color w:val="auto"/>
                <w:spacing w:val="4"/>
                <w:kern w:val="0"/>
                <w:szCs w:val="21"/>
                <w:highlight w:val="none"/>
              </w:rPr>
              <w:t>评审。符合性审查</w:t>
            </w:r>
            <w:r>
              <w:rPr>
                <w:rFonts w:hint="eastAsia" w:ascii="宋体" w:hAnsi="宋体"/>
                <w:color w:val="auto"/>
                <w:kern w:val="0"/>
                <w:highlight w:val="none"/>
              </w:rPr>
              <w:t>合格的投标人中，报价最低的成为第一中标候选人，报价次低的成为第二中标候选人，依次类推。</w:t>
            </w:r>
          </w:p>
          <w:p>
            <w:pPr>
              <w:spacing w:line="400" w:lineRule="exact"/>
              <w:ind w:firstLine="420" w:firstLineChars="200"/>
              <w:jc w:val="left"/>
              <w:rPr>
                <w:rFonts w:hint="eastAsia" w:ascii="宋体" w:hAnsi="宋体"/>
                <w:color w:val="auto"/>
                <w:kern w:val="0"/>
                <w:highlight w:val="none"/>
              </w:rPr>
            </w:pPr>
            <w:r>
              <w:rPr>
                <w:rFonts w:hint="eastAsia" w:ascii="宋体" w:hAnsi="宋体"/>
                <w:i/>
                <w:color w:val="auto"/>
                <w:kern w:val="0"/>
                <w:highlight w:val="none"/>
              </w:rPr>
              <w:t>[提示：勾选技术方案评审的，符合性审查应首先进行技术方案评审，再按照资格、形式、响应性、投标函部分及</w:t>
            </w:r>
            <w:r>
              <w:rPr>
                <w:rFonts w:hint="eastAsia" w:ascii="宋体" w:hAnsi="宋体"/>
                <w:i/>
                <w:color w:val="auto"/>
                <w:kern w:val="0"/>
                <w:highlight w:val="none"/>
                <w:lang w:eastAsia="zh-CN"/>
              </w:rPr>
              <w:t>报价部分</w:t>
            </w:r>
            <w:r>
              <w:rPr>
                <w:rFonts w:hint="eastAsia" w:ascii="宋体" w:hAnsi="宋体"/>
                <w:i/>
                <w:color w:val="auto"/>
                <w:kern w:val="0"/>
                <w:highlight w:val="none"/>
              </w:rPr>
              <w:t>的顺序进行评审。]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243" w:type="dxa"/>
            <w:vMerge w:val="restart"/>
            <w:tcBorders>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s="宋体"/>
                <w:color w:val="auto"/>
                <w:szCs w:val="21"/>
                <w:highlight w:val="none"/>
              </w:rPr>
              <w:t>□</w:t>
            </w:r>
            <w:r>
              <w:rPr>
                <w:rFonts w:hint="eastAsia" w:ascii="宋体" w:hAnsi="宋体"/>
                <w:color w:val="auto"/>
                <w:kern w:val="0"/>
                <w:highlight w:val="none"/>
              </w:rPr>
              <w:t>2.2.1</w:t>
            </w:r>
          </w:p>
        </w:tc>
        <w:tc>
          <w:tcPr>
            <w:tcW w:w="1560" w:type="dxa"/>
            <w:vMerge w:val="restart"/>
            <w:tcBorders>
              <w:left w:val="single" w:color="auto" w:sz="4" w:space="0"/>
              <w:right w:val="single" w:color="auto" w:sz="4" w:space="0"/>
            </w:tcBorders>
            <w:vAlign w:val="center"/>
          </w:tcPr>
          <w:p>
            <w:pPr>
              <w:jc w:val="center"/>
              <w:rPr>
                <w:rFonts w:ascii="宋体" w:hAnsi="宋体"/>
                <w:color w:val="auto"/>
                <w:highlight w:val="none"/>
              </w:rPr>
            </w:pPr>
            <w:r>
              <w:rPr>
                <w:rFonts w:ascii="宋体" w:hAnsi="宋体"/>
                <w:color w:val="auto"/>
                <w:kern w:val="0"/>
                <w:highlight w:val="none"/>
              </w:rPr>
              <w:t>技术方案</w:t>
            </w:r>
            <w:r>
              <w:rPr>
                <w:rFonts w:hint="eastAsia" w:ascii="宋体" w:hAnsi="宋体"/>
                <w:color w:val="auto"/>
                <w:kern w:val="0"/>
                <w:highlight w:val="none"/>
              </w:rPr>
              <w:t>评审</w:t>
            </w:r>
            <w:r>
              <w:rPr>
                <w:rFonts w:ascii="宋体" w:hAnsi="宋体"/>
                <w:color w:val="auto"/>
                <w:kern w:val="0"/>
                <w:highlight w:val="none"/>
              </w:rPr>
              <w:t>标准</w:t>
            </w:r>
          </w:p>
        </w:tc>
        <w:tc>
          <w:tcPr>
            <w:tcW w:w="2267" w:type="dxa"/>
            <w:tcBorders>
              <w:left w:val="single" w:color="auto" w:sz="4" w:space="0"/>
              <w:bottom w:val="single" w:color="auto" w:sz="4" w:space="0"/>
              <w:right w:val="single" w:color="auto" w:sz="4" w:space="0"/>
            </w:tcBorders>
            <w:vAlign w:val="center"/>
          </w:tcPr>
          <w:p>
            <w:pPr>
              <w:widowControl/>
              <w:jc w:val="center"/>
              <w:rPr>
                <w:rFonts w:hint="eastAsia"/>
                <w:color w:val="auto"/>
                <w:highlight w:val="none"/>
              </w:rPr>
            </w:pPr>
            <w:r>
              <w:rPr>
                <w:rFonts w:hint="eastAsia"/>
                <w:color w:val="auto"/>
                <w:highlight w:val="none"/>
              </w:rPr>
              <w:t>□技术方案形式要求</w:t>
            </w:r>
          </w:p>
          <w:p>
            <w:pPr>
              <w:pStyle w:val="2"/>
              <w:rPr>
                <w:color w:val="auto"/>
                <w:highlight w:val="none"/>
              </w:rPr>
            </w:pPr>
            <w:r>
              <w:rPr>
                <w:rFonts w:hint="eastAsia"/>
                <w:i/>
                <w:iCs/>
                <w:color w:val="auto"/>
                <w:highlight w:val="none"/>
              </w:rPr>
              <w:t>[提示：技术方案采用暗标评审时适用。]</w:t>
            </w:r>
          </w:p>
        </w:tc>
        <w:tc>
          <w:tcPr>
            <w:tcW w:w="4615" w:type="dxa"/>
            <w:tcBorders>
              <w:left w:val="single" w:color="auto" w:sz="4" w:space="0"/>
              <w:bottom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是否符合第二章投标人须知前附表第3.7.5项（4）技术部分</w:t>
            </w:r>
            <w:r>
              <w:rPr>
                <w:rFonts w:hint="eastAsia" w:ascii="宋体" w:hAnsi="宋体" w:cs="宋体"/>
                <w:color w:val="auto"/>
                <w:kern w:val="0"/>
                <w:highlight w:val="none"/>
                <w:lang w:val="en-US" w:eastAsia="zh-CN"/>
              </w:rPr>
              <w:t>的</w:t>
            </w:r>
            <w:r>
              <w:rPr>
                <w:rFonts w:hint="eastAsia" w:ascii="宋体" w:hAnsi="宋体" w:cs="宋体"/>
                <w:color w:val="auto"/>
                <w:kern w:val="0"/>
                <w:highlight w:val="none"/>
              </w:rPr>
              <w:t>要求：</w:t>
            </w:r>
            <w:r>
              <w:rPr>
                <w:rFonts w:hint="eastAsia" w:ascii="宋体" w:hAnsi="宋体" w:cs="宋体"/>
                <w:color w:val="auto"/>
                <w:kern w:val="0"/>
                <w:highlight w:val="none"/>
                <w:u w:val="none"/>
              </w:rPr>
              <w:t>符合/不符合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243" w:type="dxa"/>
            <w:vMerge w:val="continue"/>
            <w:tcBorders>
              <w:right w:val="single" w:color="auto" w:sz="4" w:space="0"/>
            </w:tcBorders>
            <w:vAlign w:val="center"/>
          </w:tcPr>
          <w:p>
            <w:pPr>
              <w:spacing w:line="400" w:lineRule="exact"/>
              <w:jc w:val="center"/>
              <w:rPr>
                <w:rFonts w:hint="eastAsia"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jc w:val="center"/>
              <w:rPr>
                <w:rFonts w:ascii="宋体" w:hAnsi="宋体"/>
                <w:color w:val="auto"/>
                <w:kern w:val="0"/>
                <w:highlight w:val="none"/>
              </w:rPr>
            </w:pPr>
          </w:p>
        </w:tc>
        <w:tc>
          <w:tcPr>
            <w:tcW w:w="2267" w:type="dxa"/>
            <w:tcBorders>
              <w:left w:val="single" w:color="auto" w:sz="4" w:space="0"/>
              <w:bottom w:val="single" w:color="auto" w:sz="4" w:space="0"/>
              <w:right w:val="single" w:color="auto" w:sz="4" w:space="0"/>
            </w:tcBorders>
            <w:vAlign w:val="center"/>
          </w:tcPr>
          <w:p>
            <w:pPr>
              <w:widowControl/>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总体施工组织布置及规划</w:t>
            </w:r>
          </w:p>
        </w:tc>
        <w:tc>
          <w:tcPr>
            <w:tcW w:w="4615" w:type="dxa"/>
            <w:vMerge w:val="restart"/>
            <w:tcBorders>
              <w:left w:val="single" w:color="auto" w:sz="4" w:space="0"/>
            </w:tcBorders>
            <w:vAlign w:val="center"/>
          </w:tcPr>
          <w:p>
            <w:pPr>
              <w:snapToGrid w:val="0"/>
              <w:spacing w:after="31" w:afterLines="10" w:line="4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评标委员会对投标人递交的技术方案进行综合性评审，综合评判是否满足本工程需求：</w:t>
            </w:r>
            <w:r>
              <w:rPr>
                <w:rFonts w:hint="eastAsia" w:ascii="宋体" w:hAnsi="宋体" w:cs="宋体"/>
                <w:color w:val="auto"/>
                <w:kern w:val="0"/>
                <w:highlight w:val="none"/>
                <w:u w:val="none"/>
              </w:rPr>
              <w:t>满足/不满足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spacing w:line="400" w:lineRule="exact"/>
              <w:jc w:val="center"/>
              <w:rPr>
                <w:rFonts w:hint="eastAsia"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left w:val="single" w:color="auto" w:sz="4" w:space="0"/>
              <w:bottom w:val="single" w:color="auto" w:sz="4" w:space="0"/>
              <w:right w:val="single" w:color="auto" w:sz="4" w:space="0"/>
            </w:tcBorders>
            <w:vAlign w:val="center"/>
          </w:tcPr>
          <w:p>
            <w:pPr>
              <w:widowControl/>
              <w:jc w:val="left"/>
              <w:rPr>
                <w:rFonts w:ascii="宋体" w:hAnsi="宋体" w:cs="宋体"/>
                <w:color w:val="auto"/>
                <w:kern w:val="0"/>
                <w:highlight w:val="none"/>
              </w:rPr>
            </w:pPr>
            <w:r>
              <w:rPr>
                <w:rFonts w:hint="eastAsia" w:ascii="宋体" w:hAnsi="宋体" w:cs="宋体"/>
                <w:color w:val="auto"/>
                <w:kern w:val="0"/>
                <w:szCs w:val="21"/>
                <w:highlight w:val="none"/>
                <w:lang w:bidi="ar"/>
              </w:rPr>
              <w:t>主要工程项目的施工方案、方法与技术措施</w:t>
            </w:r>
          </w:p>
        </w:tc>
        <w:tc>
          <w:tcPr>
            <w:tcW w:w="4615"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spacing w:line="400" w:lineRule="exact"/>
              <w:jc w:val="center"/>
              <w:rPr>
                <w:rFonts w:hint="eastAsia"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left w:val="single" w:color="auto" w:sz="4" w:space="0"/>
              <w:bottom w:val="single" w:color="auto" w:sz="4" w:space="0"/>
              <w:right w:val="single" w:color="auto" w:sz="4" w:space="0"/>
            </w:tcBorders>
            <w:vAlign w:val="center"/>
          </w:tcPr>
          <w:p>
            <w:pPr>
              <w:widowControl/>
              <w:jc w:val="left"/>
              <w:rPr>
                <w:rFonts w:ascii="宋体" w:hAnsi="宋体" w:cs="宋体"/>
                <w:color w:val="auto"/>
                <w:kern w:val="0"/>
                <w:highlight w:val="none"/>
              </w:rPr>
            </w:pPr>
            <w:r>
              <w:rPr>
                <w:rFonts w:hint="eastAsia" w:ascii="宋体" w:hAnsi="宋体" w:cs="宋体"/>
                <w:color w:val="auto"/>
                <w:kern w:val="0"/>
                <w:szCs w:val="21"/>
                <w:highlight w:val="none"/>
                <w:lang w:bidi="ar"/>
              </w:rPr>
              <w:t>工期保证体系及保证措施</w:t>
            </w:r>
          </w:p>
        </w:tc>
        <w:tc>
          <w:tcPr>
            <w:tcW w:w="4615"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spacing w:line="400" w:lineRule="exact"/>
              <w:jc w:val="center"/>
              <w:rPr>
                <w:rFonts w:hint="eastAsia"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left w:val="single" w:color="auto" w:sz="4" w:space="0"/>
              <w:bottom w:val="single" w:color="auto" w:sz="4" w:space="0"/>
              <w:right w:val="single" w:color="auto" w:sz="4" w:space="0"/>
            </w:tcBorders>
            <w:vAlign w:val="center"/>
          </w:tcPr>
          <w:p>
            <w:pPr>
              <w:widowControl/>
              <w:jc w:val="left"/>
              <w:rPr>
                <w:rFonts w:ascii="宋体" w:hAnsi="宋体" w:cs="宋体"/>
                <w:color w:val="auto"/>
                <w:kern w:val="0"/>
                <w:highlight w:val="none"/>
              </w:rPr>
            </w:pPr>
            <w:r>
              <w:rPr>
                <w:rFonts w:hint="eastAsia" w:ascii="宋体" w:hAnsi="宋体" w:cs="宋体"/>
                <w:color w:val="auto"/>
                <w:kern w:val="0"/>
                <w:szCs w:val="21"/>
                <w:highlight w:val="none"/>
                <w:lang w:bidi="ar"/>
              </w:rPr>
              <w:t>工程质量管理体系及保证措施</w:t>
            </w:r>
          </w:p>
        </w:tc>
        <w:tc>
          <w:tcPr>
            <w:tcW w:w="4615"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spacing w:line="400" w:lineRule="exact"/>
              <w:jc w:val="center"/>
              <w:rPr>
                <w:rFonts w:hint="eastAsia"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left w:val="single" w:color="auto" w:sz="4" w:space="0"/>
              <w:bottom w:val="single" w:color="auto" w:sz="4" w:space="0"/>
              <w:right w:val="single" w:color="auto" w:sz="4" w:space="0"/>
            </w:tcBorders>
            <w:vAlign w:val="center"/>
          </w:tcPr>
          <w:p>
            <w:pPr>
              <w:widowControl/>
              <w:jc w:val="left"/>
              <w:rPr>
                <w:rFonts w:ascii="宋体" w:hAnsi="宋体" w:cs="宋体"/>
                <w:color w:val="auto"/>
                <w:kern w:val="0"/>
                <w:highlight w:val="none"/>
              </w:rPr>
            </w:pPr>
            <w:r>
              <w:rPr>
                <w:rFonts w:hint="eastAsia" w:ascii="宋体" w:hAnsi="宋体" w:cs="宋体"/>
                <w:color w:val="auto"/>
                <w:kern w:val="0"/>
                <w:szCs w:val="21"/>
                <w:highlight w:val="none"/>
                <w:lang w:bidi="ar"/>
              </w:rPr>
              <w:t>安全生产管理体系及保证措施</w:t>
            </w:r>
          </w:p>
        </w:tc>
        <w:tc>
          <w:tcPr>
            <w:tcW w:w="4615"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spacing w:line="400" w:lineRule="exact"/>
              <w:jc w:val="center"/>
              <w:rPr>
                <w:rFonts w:hint="eastAsia"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left w:val="single" w:color="auto" w:sz="4" w:space="0"/>
              <w:bottom w:val="single" w:color="auto" w:sz="4" w:space="0"/>
              <w:right w:val="single" w:color="auto" w:sz="4" w:space="0"/>
            </w:tcBorders>
            <w:vAlign w:val="center"/>
          </w:tcPr>
          <w:p>
            <w:pPr>
              <w:widowControl/>
              <w:jc w:val="left"/>
              <w:rPr>
                <w:rFonts w:ascii="宋体" w:hAnsi="宋体" w:cs="宋体"/>
                <w:color w:val="auto"/>
                <w:kern w:val="0"/>
                <w:highlight w:val="none"/>
              </w:rPr>
            </w:pPr>
            <w:r>
              <w:rPr>
                <w:rFonts w:hint="eastAsia" w:ascii="宋体" w:hAnsi="宋体" w:cs="宋体"/>
                <w:color w:val="auto"/>
                <w:kern w:val="0"/>
                <w:szCs w:val="21"/>
                <w:highlight w:val="none"/>
                <w:lang w:bidi="ar"/>
              </w:rPr>
              <w:t>环境保护、水土保持保证体系及保证措施</w:t>
            </w:r>
          </w:p>
        </w:tc>
        <w:tc>
          <w:tcPr>
            <w:tcW w:w="4615"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spacing w:line="400" w:lineRule="exact"/>
              <w:jc w:val="center"/>
              <w:rPr>
                <w:rFonts w:hint="eastAsia"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left w:val="single" w:color="auto" w:sz="4" w:space="0"/>
              <w:bottom w:val="single" w:color="auto" w:sz="4" w:space="0"/>
              <w:right w:val="single" w:color="auto" w:sz="4" w:space="0"/>
            </w:tcBorders>
            <w:vAlign w:val="center"/>
          </w:tcPr>
          <w:p>
            <w:pPr>
              <w:widowControl/>
              <w:jc w:val="left"/>
              <w:rPr>
                <w:rFonts w:ascii="宋体" w:hAnsi="宋体" w:cs="宋体"/>
                <w:color w:val="auto"/>
                <w:kern w:val="0"/>
                <w:highlight w:val="none"/>
              </w:rPr>
            </w:pPr>
            <w:r>
              <w:rPr>
                <w:rFonts w:hint="eastAsia" w:ascii="宋体" w:hAnsi="宋体" w:cs="宋体"/>
                <w:color w:val="auto"/>
                <w:kern w:val="0"/>
                <w:szCs w:val="21"/>
                <w:highlight w:val="none"/>
                <w:lang w:bidi="ar"/>
              </w:rPr>
              <w:t>文明施工、文物保护保证体系及保证措施</w:t>
            </w:r>
          </w:p>
        </w:tc>
        <w:tc>
          <w:tcPr>
            <w:tcW w:w="4615"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spacing w:line="400" w:lineRule="exact"/>
              <w:jc w:val="center"/>
              <w:rPr>
                <w:rFonts w:hint="eastAsia"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left w:val="single" w:color="auto" w:sz="4" w:space="0"/>
              <w:bottom w:val="single" w:color="auto" w:sz="4" w:space="0"/>
              <w:right w:val="single" w:color="auto" w:sz="4" w:space="0"/>
            </w:tcBorders>
            <w:vAlign w:val="center"/>
          </w:tcPr>
          <w:p>
            <w:pPr>
              <w:widowControl/>
              <w:jc w:val="left"/>
              <w:rPr>
                <w:rFonts w:ascii="宋体" w:hAnsi="宋体" w:cs="宋体"/>
                <w:color w:val="auto"/>
                <w:kern w:val="0"/>
                <w:highlight w:val="none"/>
              </w:rPr>
            </w:pPr>
            <w:r>
              <w:rPr>
                <w:rFonts w:hint="eastAsia" w:ascii="宋体" w:hAnsi="宋体" w:cs="宋体"/>
                <w:color w:val="auto"/>
                <w:kern w:val="0"/>
                <w:szCs w:val="21"/>
                <w:highlight w:val="none"/>
                <w:lang w:bidi="ar"/>
              </w:rPr>
              <w:t>项目风险预测与防范，事故应急预案</w:t>
            </w:r>
          </w:p>
        </w:tc>
        <w:tc>
          <w:tcPr>
            <w:tcW w:w="4615"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spacing w:line="400" w:lineRule="exact"/>
              <w:jc w:val="center"/>
              <w:rPr>
                <w:rFonts w:hint="eastAsia"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left w:val="single" w:color="auto" w:sz="4" w:space="0"/>
              <w:bottom w:val="single" w:color="auto" w:sz="4" w:space="0"/>
              <w:right w:val="single" w:color="auto" w:sz="4" w:space="0"/>
            </w:tcBorders>
            <w:vAlign w:val="top"/>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w:t>
            </w:r>
            <w:r>
              <w:rPr>
                <w:rFonts w:ascii="宋体" w:hAnsi="宋体" w:cs="宋体"/>
                <w:color w:val="auto"/>
                <w:kern w:val="0"/>
                <w:highlight w:val="none"/>
              </w:rPr>
              <w:t>……</w:t>
            </w:r>
          </w:p>
        </w:tc>
        <w:tc>
          <w:tcPr>
            <w:tcW w:w="4615" w:type="dxa"/>
            <w:vMerge w:val="continue"/>
            <w:tcBorders>
              <w:left w:val="single" w:color="auto" w:sz="4" w:space="0"/>
              <w:bottom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restart"/>
            <w:tcBorders>
              <w:right w:val="single" w:color="auto" w:sz="4" w:space="0"/>
            </w:tcBorders>
            <w:vAlign w:val="center"/>
          </w:tcPr>
          <w:p>
            <w:pPr>
              <w:spacing w:line="400" w:lineRule="exact"/>
              <w:jc w:val="center"/>
              <w:rPr>
                <w:rFonts w:hint="eastAsia" w:ascii="宋体" w:hAnsi="宋体" w:cs="宋体"/>
                <w:color w:val="auto"/>
                <w:szCs w:val="21"/>
                <w:highlight w:val="none"/>
              </w:rPr>
            </w:pPr>
            <w:r>
              <w:rPr>
                <w:rFonts w:hint="eastAsia" w:ascii="宋体" w:hAnsi="宋体" w:cs="宋体"/>
                <w:color w:val="auto"/>
                <w:szCs w:val="21"/>
                <w:highlight w:val="none"/>
              </w:rPr>
              <w:t>2.2.2</w:t>
            </w:r>
          </w:p>
        </w:tc>
        <w:tc>
          <w:tcPr>
            <w:tcW w:w="1560" w:type="dxa"/>
            <w:vMerge w:val="restart"/>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资格评审标准</w:t>
            </w: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资质条件</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宋体" w:hAnsi="宋体" w:eastAsia="宋体" w:cs="宋体"/>
                <w:color w:val="auto"/>
                <w:kern w:val="0"/>
                <w:highlight w:val="none"/>
                <w:lang w:eastAsia="zh-CN"/>
              </w:rPr>
            </w:pPr>
            <w:r>
              <w:rPr>
                <w:rFonts w:hint="eastAsia" w:ascii="宋体" w:hAnsi="宋体" w:cs="宋体"/>
                <w:color w:val="auto"/>
                <w:kern w:val="0"/>
                <w:highlight w:val="none"/>
                <w:lang w:eastAsia="zh-CN"/>
              </w:rPr>
              <w:t>独立法人资格</w:t>
            </w:r>
          </w:p>
        </w:tc>
        <w:tc>
          <w:tcPr>
            <w:tcW w:w="4615" w:type="dxa"/>
            <w:tcBorders>
              <w:top w:val="single" w:color="auto" w:sz="4" w:space="0"/>
              <w:left w:val="single" w:color="auto" w:sz="4" w:space="0"/>
            </w:tcBorders>
            <w:vAlign w:val="center"/>
          </w:tcPr>
          <w:p>
            <w:pPr>
              <w:snapToGrid w:val="0"/>
              <w:spacing w:after="78" w:afterLines="25"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安全生产条件</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□财务要求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after="78" w:afterLines="25" w:line="400" w:lineRule="exact"/>
              <w:jc w:val="left"/>
              <w:rPr>
                <w:rFonts w:ascii="宋体" w:hAnsi="宋体" w:cs="宋体"/>
                <w:color w:val="auto"/>
                <w:kern w:val="0"/>
                <w:highlight w:val="none"/>
              </w:rPr>
            </w:pPr>
            <w:r>
              <w:rPr>
                <w:rFonts w:hint="eastAsia" w:ascii="宋体" w:hAnsi="宋体" w:cs="宋体"/>
                <w:color w:val="auto"/>
                <w:kern w:val="0"/>
                <w:highlight w:val="none"/>
              </w:rPr>
              <w:t>□业绩要求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after="78" w:afterLines="25" w:line="400" w:lineRule="exact"/>
              <w:jc w:val="left"/>
              <w:rPr>
                <w:rFonts w:ascii="宋体" w:hAnsi="宋体" w:cs="宋体"/>
                <w:color w:val="auto"/>
                <w:kern w:val="0"/>
                <w:highlight w:val="none"/>
              </w:rPr>
            </w:pPr>
            <w:r>
              <w:rPr>
                <w:rFonts w:hint="eastAsia" w:ascii="宋体" w:hAnsi="宋体" w:cs="宋体"/>
                <w:color w:val="auto"/>
                <w:szCs w:val="21"/>
                <w:highlight w:val="none"/>
              </w:rPr>
              <w:t>投标截止日投标资格情况</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项目经理资格要求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宋体" w:hAnsi="宋体" w:cs="宋体"/>
                <w:color w:val="auto"/>
                <w:kern w:val="0"/>
                <w:highlight w:val="none"/>
              </w:rPr>
            </w:pPr>
            <w:r>
              <w:rPr>
                <w:rFonts w:hint="eastAsia" w:ascii="宋体" w:hAnsi="宋体" w:cs="宋体"/>
                <w:color w:val="auto"/>
                <w:kern w:val="0"/>
                <w:highlight w:val="none"/>
              </w:rPr>
              <w:t>项目总工资格要求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top"/>
          </w:tcPr>
          <w:p>
            <w:pPr>
              <w:spacing w:line="400" w:lineRule="exact"/>
              <w:jc w:val="left"/>
              <w:rPr>
                <w:rFonts w:hint="eastAsia" w:ascii="宋体" w:hAnsi="宋体"/>
                <w:color w:val="auto"/>
                <w:kern w:val="0"/>
                <w:highlight w:val="none"/>
              </w:rPr>
            </w:pPr>
            <w:r>
              <w:rPr>
                <w:rFonts w:hint="eastAsia" w:ascii="宋体" w:hAnsi="宋体" w:cs="宋体"/>
                <w:color w:val="auto"/>
                <w:kern w:val="0"/>
                <w:highlight w:val="none"/>
              </w:rPr>
              <w:t>□</w:t>
            </w:r>
            <w:r>
              <w:rPr>
                <w:rFonts w:hint="eastAsia" w:ascii="宋体" w:hAnsi="宋体"/>
                <w:color w:val="auto"/>
                <w:kern w:val="0"/>
                <w:highlight w:val="none"/>
              </w:rPr>
              <w:t>其他管理和技术人员最低要求</w:t>
            </w:r>
          </w:p>
        </w:tc>
        <w:tc>
          <w:tcPr>
            <w:tcW w:w="4615" w:type="dxa"/>
            <w:tcBorders>
              <w:top w:val="single" w:color="auto" w:sz="4" w:space="0"/>
              <w:left w:val="single" w:color="auto" w:sz="4" w:space="0"/>
            </w:tcBorders>
            <w:vAlign w:val="center"/>
          </w:tcPr>
          <w:p>
            <w:pPr>
              <w:spacing w:line="400" w:lineRule="exact"/>
              <w:ind w:firstLine="420" w:firstLineChars="200"/>
              <w:jc w:val="left"/>
              <w:rPr>
                <w:rFonts w:ascii="宋体" w:hAnsi="宋体"/>
                <w:color w:val="auto"/>
                <w:kern w:val="0"/>
                <w:highlight w:val="none"/>
              </w:rPr>
            </w:pPr>
            <w:r>
              <w:rPr>
                <w:rFonts w:ascii="宋体" w:hAnsi="宋体"/>
                <w:color w:val="auto"/>
                <w:kern w:val="0"/>
                <w:highlight w:val="none"/>
              </w:rPr>
              <w:t>符合第二章</w:t>
            </w:r>
            <w:r>
              <w:rPr>
                <w:rFonts w:hint="eastAsia" w:ascii="宋体" w:hAnsi="宋体"/>
                <w:color w:val="auto"/>
                <w:kern w:val="0"/>
                <w:highlight w:val="none"/>
              </w:rPr>
              <w:t>“</w:t>
            </w:r>
            <w:r>
              <w:rPr>
                <w:rFonts w:ascii="宋体" w:hAnsi="宋体"/>
                <w:color w:val="auto"/>
                <w:kern w:val="0"/>
                <w:highlight w:val="none"/>
              </w:rPr>
              <w:t>投标人须知</w:t>
            </w:r>
            <w:r>
              <w:rPr>
                <w:rFonts w:hint="eastAsia" w:ascii="宋体" w:hAnsi="宋体"/>
                <w:color w:val="auto"/>
                <w:kern w:val="0"/>
                <w:highlight w:val="none"/>
              </w:rPr>
              <w:t>”</w:t>
            </w:r>
            <w:r>
              <w:rPr>
                <w:rFonts w:ascii="宋体" w:hAnsi="宋体"/>
                <w:color w:val="auto"/>
                <w:kern w:val="0"/>
                <w:highlight w:val="none"/>
              </w:rPr>
              <w:t>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top"/>
          </w:tcPr>
          <w:p>
            <w:pPr>
              <w:spacing w:line="400" w:lineRule="exact"/>
              <w:rPr>
                <w:rFonts w:hint="eastAsia" w:ascii="宋体" w:hAnsi="宋体"/>
                <w:color w:val="auto"/>
                <w:kern w:val="0"/>
                <w:highlight w:val="none"/>
              </w:rPr>
            </w:pPr>
            <w:r>
              <w:rPr>
                <w:rFonts w:hint="eastAsia" w:ascii="宋体" w:hAnsi="宋体" w:cs="宋体"/>
                <w:color w:val="auto"/>
                <w:kern w:val="0"/>
                <w:highlight w:val="none"/>
              </w:rPr>
              <w:t>□</w:t>
            </w:r>
            <w:r>
              <w:rPr>
                <w:rFonts w:ascii="宋体" w:hAnsi="宋体"/>
                <w:color w:val="auto"/>
                <w:kern w:val="0"/>
                <w:highlight w:val="none"/>
              </w:rPr>
              <w:t>主要机械设备和试验检测设备最低要求</w:t>
            </w:r>
          </w:p>
        </w:tc>
        <w:tc>
          <w:tcPr>
            <w:tcW w:w="4615" w:type="dxa"/>
            <w:tcBorders>
              <w:top w:val="single" w:color="auto" w:sz="4" w:space="0"/>
              <w:left w:val="single" w:color="auto" w:sz="4" w:space="0"/>
            </w:tcBorders>
            <w:vAlign w:val="center"/>
          </w:tcPr>
          <w:p>
            <w:pPr>
              <w:spacing w:line="400" w:lineRule="exact"/>
              <w:ind w:firstLine="420" w:firstLineChars="200"/>
              <w:jc w:val="left"/>
              <w:rPr>
                <w:rFonts w:ascii="宋体" w:hAnsi="宋体"/>
                <w:color w:val="auto"/>
                <w:kern w:val="0"/>
                <w:highlight w:val="none"/>
              </w:rPr>
            </w:pPr>
            <w:r>
              <w:rPr>
                <w:rFonts w:ascii="宋体" w:hAnsi="宋体"/>
                <w:color w:val="auto"/>
                <w:kern w:val="0"/>
                <w:highlight w:val="none"/>
              </w:rPr>
              <w:t>符合第二章</w:t>
            </w:r>
            <w:r>
              <w:rPr>
                <w:rFonts w:hint="eastAsia" w:ascii="宋体" w:hAnsi="宋体"/>
                <w:color w:val="auto"/>
                <w:kern w:val="0"/>
                <w:highlight w:val="none"/>
              </w:rPr>
              <w:t>“</w:t>
            </w:r>
            <w:r>
              <w:rPr>
                <w:rFonts w:ascii="宋体" w:hAnsi="宋体"/>
                <w:color w:val="auto"/>
                <w:kern w:val="0"/>
                <w:highlight w:val="none"/>
              </w:rPr>
              <w:t>投标人须知</w:t>
            </w:r>
            <w:r>
              <w:rPr>
                <w:rFonts w:hint="eastAsia" w:ascii="宋体" w:hAnsi="宋体"/>
                <w:color w:val="auto"/>
                <w:kern w:val="0"/>
                <w:highlight w:val="none"/>
              </w:rPr>
              <w:t>”</w:t>
            </w:r>
            <w:r>
              <w:rPr>
                <w:rFonts w:ascii="宋体" w:hAnsi="宋体"/>
                <w:color w:val="auto"/>
                <w:kern w:val="0"/>
                <w:highlight w:val="none"/>
              </w:rPr>
              <w:t>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其他要求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color w:val="auto"/>
                <w:kern w:val="0"/>
                <w:highlight w:val="none"/>
                <w:u w:val="singl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□联合体投标人</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符合第二章“投标人须知”第1.4.2项规定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right w:val="single" w:color="auto" w:sz="4" w:space="0"/>
            </w:tcBorders>
            <w:vAlign w:val="center"/>
          </w:tcPr>
          <w:p>
            <w:pPr>
              <w:spacing w:line="400" w:lineRule="exact"/>
              <w:jc w:val="center"/>
              <w:rPr>
                <w:rFonts w:ascii="宋体" w:hAnsi="宋体"/>
                <w:color w:val="auto"/>
                <w:kern w:val="0"/>
                <w:highlight w:val="none"/>
              </w:rPr>
            </w:pPr>
            <w:r>
              <w:rPr>
                <w:rFonts w:ascii="宋体" w:hAnsi="宋体"/>
                <w:color w:val="auto"/>
                <w:kern w:val="0"/>
                <w:highlight w:val="none"/>
              </w:rPr>
              <w:t>2.</w:t>
            </w:r>
            <w:r>
              <w:rPr>
                <w:rFonts w:hint="eastAsia" w:ascii="宋体" w:hAnsi="宋体"/>
                <w:color w:val="auto"/>
                <w:kern w:val="0"/>
                <w:highlight w:val="none"/>
              </w:rPr>
              <w:t>2</w:t>
            </w:r>
            <w:r>
              <w:rPr>
                <w:rFonts w:ascii="宋体" w:hAnsi="宋体"/>
                <w:color w:val="auto"/>
                <w:kern w:val="0"/>
                <w:highlight w:val="none"/>
              </w:rPr>
              <w:t>.</w:t>
            </w:r>
            <w:r>
              <w:rPr>
                <w:rFonts w:hint="eastAsia" w:ascii="宋体" w:hAnsi="宋体"/>
                <w:color w:val="auto"/>
                <w:kern w:val="0"/>
                <w:highlight w:val="none"/>
              </w:rPr>
              <w:t>3</w:t>
            </w:r>
          </w:p>
        </w:tc>
        <w:tc>
          <w:tcPr>
            <w:tcW w:w="1560" w:type="dxa"/>
            <w:vMerge w:val="restart"/>
            <w:tcBorders>
              <w:lef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形式评审标准</w:t>
            </w:r>
          </w:p>
        </w:tc>
        <w:tc>
          <w:tcPr>
            <w:tcW w:w="2267"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投标人名称</w:t>
            </w:r>
          </w:p>
        </w:tc>
        <w:tc>
          <w:tcPr>
            <w:tcW w:w="4615" w:type="dxa"/>
            <w:tcBorders>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与营业执照、资质证书、安全生产许可证一致，依法变更名称的应提交相应证明材料。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267"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投标文件格式</w:t>
            </w:r>
          </w:p>
        </w:tc>
        <w:tc>
          <w:tcPr>
            <w:tcW w:w="4615" w:type="dxa"/>
            <w:tcBorders>
              <w:left w:val="single" w:color="auto" w:sz="4" w:space="0"/>
            </w:tcBorders>
            <w:vAlign w:val="center"/>
          </w:tcPr>
          <w:p>
            <w:pPr>
              <w:snapToGrid w:val="0"/>
              <w:spacing w:line="400" w:lineRule="exact"/>
              <w:ind w:firstLine="380" w:firstLineChars="181"/>
              <w:rPr>
                <w:rFonts w:ascii="宋体" w:hAnsi="宋体" w:cs="宋体"/>
                <w:color w:val="auto"/>
                <w:kern w:val="0"/>
                <w:highlight w:val="none"/>
              </w:rPr>
            </w:pPr>
            <w:r>
              <w:rPr>
                <w:rFonts w:hint="eastAsia" w:ascii="宋体" w:hAnsi="宋体" w:cs="宋体"/>
                <w:color w:val="auto"/>
                <w:kern w:val="0"/>
                <w:highlight w:val="none"/>
              </w:rPr>
              <w:t>符合第二章“投标人须知”第3.7款的要求（不含投标函部分）。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267"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□联合体投标人</w:t>
            </w:r>
          </w:p>
        </w:tc>
        <w:tc>
          <w:tcPr>
            <w:tcW w:w="4615" w:type="dxa"/>
            <w:tcBorders>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提交</w:t>
            </w:r>
            <w:r>
              <w:rPr>
                <w:rFonts w:hint="eastAsia" w:ascii="宋体" w:hAnsi="宋体" w:cs="宋体"/>
                <w:color w:val="auto"/>
                <w:kern w:val="0"/>
                <w:highlight w:val="none"/>
                <w:lang w:eastAsia="zh-CN"/>
              </w:rPr>
              <w:t>共同投标协议</w:t>
            </w:r>
            <w:r>
              <w:rPr>
                <w:rFonts w:hint="eastAsia" w:ascii="宋体" w:hAnsi="宋体" w:cs="宋体"/>
                <w:color w:val="auto"/>
                <w:kern w:val="0"/>
                <w:highlight w:val="none"/>
              </w:rPr>
              <w:t>，并明确联合体牵头人。在</w:t>
            </w:r>
            <w:r>
              <w:rPr>
                <w:rFonts w:hint="eastAsia" w:ascii="宋体" w:hAnsi="宋体" w:cs="宋体"/>
                <w:color w:val="auto"/>
                <w:kern w:val="0"/>
                <w:highlight w:val="none"/>
                <w:lang w:eastAsia="zh-CN"/>
              </w:rPr>
              <w:t>共同投标协议</w:t>
            </w:r>
            <w:r>
              <w:rPr>
                <w:rFonts w:hint="eastAsia" w:ascii="宋体" w:hAnsi="宋体" w:cs="宋体"/>
                <w:color w:val="auto"/>
                <w:kern w:val="0"/>
                <w:highlight w:val="none"/>
              </w:rPr>
              <w:t>第5条联合体各成员单位内部的职责分工中填写的联合体所有成员单位名称应与其营业执照、资质证书、安全生产许可证一致，依法变更名称的应提交相应证明材料。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267"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投标文件的签署</w:t>
            </w:r>
          </w:p>
        </w:tc>
        <w:tc>
          <w:tcPr>
            <w:tcW w:w="4615" w:type="dxa"/>
            <w:tcBorders>
              <w:left w:val="single" w:color="auto" w:sz="4" w:space="0"/>
            </w:tcBorders>
            <w:vAlign w:val="center"/>
          </w:tcPr>
          <w:p>
            <w:pPr>
              <w:autoSpaceDE w:val="0"/>
              <w:autoSpaceDN w:val="0"/>
              <w:adjustRightInd w:val="0"/>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第九章 投标文件格式（不含投标函部分）要求法定代表人或其委托代理人</w:t>
            </w:r>
            <w:r>
              <w:rPr>
                <w:rFonts w:hint="eastAsia" w:ascii="宋体" w:hAnsi="宋体" w:cs="宋体"/>
                <w:color w:val="auto"/>
                <w:kern w:val="0"/>
                <w:highlight w:val="none"/>
                <w:lang w:eastAsia="zh-CN"/>
              </w:rPr>
              <w:t>签名</w:t>
            </w:r>
            <w:r>
              <w:rPr>
                <w:rFonts w:hint="eastAsia" w:ascii="宋体" w:hAnsi="宋体" w:cs="宋体"/>
                <w:color w:val="auto"/>
                <w:kern w:val="0"/>
                <w:highlight w:val="none"/>
              </w:rPr>
              <w:t>（或盖章）的须齐全</w:t>
            </w:r>
            <w:r>
              <w:rPr>
                <w:rFonts w:hint="eastAsia" w:asciiTheme="minorEastAsia" w:hAnsiTheme="minorEastAsia" w:eastAsiaTheme="minorEastAsia" w:cstheme="minorEastAsia"/>
                <w:color w:val="auto"/>
                <w:kern w:val="0"/>
                <w:highlight w:val="none"/>
                <w:lang w:eastAsia="zh-CN"/>
              </w:rPr>
              <w:t>，</w:t>
            </w:r>
            <w:r>
              <w:rPr>
                <w:rFonts w:hint="eastAsia" w:asciiTheme="minorEastAsia" w:hAnsiTheme="minorEastAsia" w:eastAsiaTheme="minorEastAsia" w:cstheme="minorEastAsia"/>
                <w:color w:val="auto"/>
                <w:szCs w:val="21"/>
                <w:highlight w:val="none"/>
                <w:lang w:val="en-US" w:eastAsia="zh-CN"/>
              </w:rPr>
              <w:t>要求签名的，</w:t>
            </w:r>
            <w:r>
              <w:rPr>
                <w:rFonts w:hint="eastAsia" w:asciiTheme="minorEastAsia" w:hAnsiTheme="minorEastAsia" w:eastAsiaTheme="minorEastAsia" w:cstheme="minorEastAsia"/>
                <w:color w:val="auto"/>
                <w:kern w:val="0"/>
                <w:highlight w:val="none"/>
              </w:rPr>
              <w:t>签名采用手写签名或签章或加盖CA数字证书均可</w:t>
            </w:r>
            <w:r>
              <w:rPr>
                <w:rFonts w:hint="eastAsia" w:ascii="宋体" w:hAnsi="宋体" w:cs="宋体"/>
                <w:color w:val="auto"/>
                <w:kern w:val="0"/>
                <w:highlight w:val="none"/>
              </w:rPr>
              <w:t>。</w:t>
            </w:r>
          </w:p>
          <w:p>
            <w:pPr>
              <w:autoSpaceDE w:val="0"/>
              <w:autoSpaceDN w:val="0"/>
              <w:adjustRightInd w:val="0"/>
              <w:snapToGrid w:val="0"/>
              <w:spacing w:line="400" w:lineRule="exact"/>
              <w:ind w:firstLine="420" w:firstLineChars="200"/>
              <w:rPr>
                <w:rFonts w:hint="eastAsia" w:ascii="宋体" w:hAnsi="宋体" w:cs="宋体"/>
                <w:color w:val="auto"/>
                <w:kern w:val="0"/>
                <w:highlight w:val="none"/>
              </w:rPr>
            </w:pPr>
            <w:r>
              <w:rPr>
                <w:rFonts w:hint="eastAsia" w:ascii="宋体" w:hAnsi="宋体" w:cs="宋体"/>
                <w:snapToGrid w:val="0"/>
                <w:color w:val="auto"/>
                <w:kern w:val="0"/>
                <w:szCs w:val="21"/>
                <w:highlight w:val="none"/>
              </w:rPr>
              <w:t>若投标单位为联合体，则</w:t>
            </w:r>
            <w:r>
              <w:rPr>
                <w:rFonts w:hint="eastAsia" w:ascii="宋体" w:hAnsi="宋体" w:cs="宋体"/>
                <w:snapToGrid w:val="0"/>
                <w:color w:val="auto"/>
                <w:kern w:val="0"/>
                <w:szCs w:val="21"/>
                <w:highlight w:val="none"/>
                <w:lang w:eastAsia="zh-CN"/>
              </w:rPr>
              <w:t>共同投标协议</w:t>
            </w:r>
            <w:r>
              <w:rPr>
                <w:rFonts w:hint="eastAsia" w:ascii="宋体" w:hAnsi="宋体" w:cs="宋体"/>
                <w:snapToGrid w:val="0"/>
                <w:color w:val="auto"/>
                <w:kern w:val="0"/>
                <w:szCs w:val="21"/>
                <w:highlight w:val="none"/>
              </w:rPr>
              <w:t>中各联合体成员单位</w:t>
            </w:r>
            <w:r>
              <w:rPr>
                <w:rFonts w:hint="eastAsia" w:ascii="宋体" w:hAnsi="宋体" w:cs="宋体"/>
                <w:snapToGrid w:val="0"/>
                <w:color w:val="auto"/>
                <w:kern w:val="0"/>
                <w:szCs w:val="21"/>
                <w:highlight w:val="none"/>
                <w:lang w:eastAsia="zh-CN"/>
              </w:rPr>
              <w:t>签名</w:t>
            </w:r>
            <w:r>
              <w:rPr>
                <w:rFonts w:hint="eastAsia" w:ascii="宋体" w:hAnsi="宋体" w:cs="宋体"/>
                <w:snapToGrid w:val="0"/>
                <w:color w:val="auto"/>
                <w:kern w:val="0"/>
                <w:szCs w:val="21"/>
                <w:highlight w:val="none"/>
              </w:rPr>
              <w:t>（或盖章）须齐全，</w:t>
            </w:r>
            <w:r>
              <w:rPr>
                <w:rFonts w:hint="eastAsia" w:ascii="宋体" w:hAnsi="宋体" w:cs="宋体"/>
                <w:snapToGrid w:val="0"/>
                <w:color w:val="auto"/>
                <w:kern w:val="0"/>
                <w:szCs w:val="21"/>
                <w:highlight w:val="none"/>
                <w:lang w:eastAsia="zh-CN"/>
              </w:rPr>
              <w:t>共同投标协议</w:t>
            </w:r>
            <w:r>
              <w:rPr>
                <w:rFonts w:hint="eastAsia" w:ascii="宋体" w:hAnsi="宋体" w:cs="宋体"/>
                <w:snapToGrid w:val="0"/>
                <w:color w:val="auto"/>
                <w:kern w:val="0"/>
                <w:szCs w:val="21"/>
                <w:highlight w:val="none"/>
              </w:rPr>
              <w:t>以外的</w:t>
            </w:r>
            <w:r>
              <w:rPr>
                <w:rFonts w:hint="eastAsia" w:ascii="宋体" w:hAnsi="宋体" w:cs="宋体"/>
                <w:color w:val="auto"/>
                <w:kern w:val="0"/>
                <w:highlight w:val="none"/>
              </w:rPr>
              <w:t>投标文件格式中，要求法定代表人或其委托代理人</w:t>
            </w:r>
            <w:r>
              <w:rPr>
                <w:rFonts w:hint="eastAsia" w:ascii="宋体" w:hAnsi="宋体" w:cs="宋体"/>
                <w:color w:val="auto"/>
                <w:kern w:val="0"/>
                <w:highlight w:val="none"/>
                <w:lang w:eastAsia="zh-CN"/>
              </w:rPr>
              <w:t>签名</w:t>
            </w:r>
            <w:r>
              <w:rPr>
                <w:rFonts w:hint="eastAsia" w:ascii="宋体" w:hAnsi="宋体" w:cs="宋体"/>
                <w:color w:val="auto"/>
                <w:kern w:val="0"/>
                <w:highlight w:val="none"/>
              </w:rPr>
              <w:t>（或盖章）的均由联合体牵头人法定代表人或其委托代理人</w:t>
            </w:r>
            <w:r>
              <w:rPr>
                <w:rFonts w:hint="eastAsia" w:ascii="宋体" w:hAnsi="宋体" w:cs="宋体"/>
                <w:color w:val="auto"/>
                <w:kern w:val="0"/>
                <w:highlight w:val="none"/>
                <w:lang w:eastAsia="zh-CN"/>
              </w:rPr>
              <w:t>签名</w:t>
            </w:r>
            <w:r>
              <w:rPr>
                <w:rFonts w:hint="eastAsia" w:ascii="宋体" w:hAnsi="宋体" w:cs="宋体"/>
                <w:color w:val="auto"/>
                <w:kern w:val="0"/>
                <w:highlight w:val="none"/>
              </w:rPr>
              <w:t>（或盖章）。</w:t>
            </w:r>
          </w:p>
          <w:p>
            <w:pPr>
              <w:pStyle w:val="2"/>
              <w:spacing w:after="0" w:line="4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第九章 投标文件格式（不含投标函部分）要求加盖单位法人章的，应使用 CA 数字证书加盖投标人的单位电子印章。</w:t>
            </w:r>
          </w:p>
          <w:p>
            <w:pPr>
              <w:pStyle w:val="2"/>
              <w:spacing w:after="0" w:line="400" w:lineRule="exact"/>
              <w:ind w:firstLine="420" w:firstLineChars="200"/>
              <w:rPr>
                <w:rFonts w:hint="eastAsia" w:ascii="宋体" w:hAnsi="宋体"/>
                <w:color w:val="auto"/>
                <w:highlight w:val="none"/>
              </w:rPr>
            </w:pPr>
            <w:r>
              <w:rPr>
                <w:rFonts w:hint="eastAsia" w:ascii="宋体" w:hAnsi="宋体"/>
                <w:color w:val="auto"/>
                <w:highlight w:val="none"/>
              </w:rPr>
              <w:t>若投标单位为联合体，则</w:t>
            </w:r>
            <w:r>
              <w:rPr>
                <w:rFonts w:hint="eastAsia" w:ascii="宋体" w:hAnsi="宋体"/>
                <w:color w:val="auto"/>
                <w:highlight w:val="none"/>
                <w:lang w:eastAsia="zh-CN"/>
              </w:rPr>
              <w:t>共同投标协议</w:t>
            </w:r>
            <w:r>
              <w:rPr>
                <w:rFonts w:hint="eastAsia" w:ascii="宋体" w:hAnsi="宋体"/>
                <w:color w:val="auto"/>
                <w:highlight w:val="none"/>
              </w:rPr>
              <w:t>中要求各联合体成员盖单位法人章的，各联合体成员盖章须齐全，</w:t>
            </w:r>
            <w:r>
              <w:rPr>
                <w:rFonts w:hint="eastAsia" w:ascii="宋体" w:hAnsi="宋体"/>
                <w:color w:val="auto"/>
                <w:highlight w:val="none"/>
                <w:lang w:eastAsia="zh-CN"/>
              </w:rPr>
              <w:t>共同投标协议</w:t>
            </w:r>
            <w:r>
              <w:rPr>
                <w:rFonts w:hint="eastAsia" w:ascii="宋体" w:hAnsi="宋体"/>
                <w:color w:val="auto"/>
                <w:highlight w:val="none"/>
              </w:rPr>
              <w:t>以外的投标文件格式中要求投标人加盖单位法人章的，均由联合体牵头人使用 CA 数字证书加盖其单位电子印章。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267"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委托代理人</w:t>
            </w:r>
          </w:p>
        </w:tc>
        <w:tc>
          <w:tcPr>
            <w:tcW w:w="4615" w:type="dxa"/>
            <w:tcBorders>
              <w:left w:val="single" w:color="auto" w:sz="4" w:space="0"/>
            </w:tcBorders>
            <w:vAlign w:val="center"/>
          </w:tcPr>
          <w:p>
            <w:pPr>
              <w:snapToGrid w:val="0"/>
              <w:spacing w:after="78" w:afterLines="25"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投标人法定代表人的委托代理人有法定代表人签署的授权委托书和投标人为其缴纳的养老保险。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top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2.2.4</w:t>
            </w:r>
          </w:p>
        </w:tc>
        <w:tc>
          <w:tcPr>
            <w:tcW w:w="1560" w:type="dxa"/>
            <w:vMerge w:val="restart"/>
            <w:tcBorders>
              <w:top w:val="single" w:color="auto" w:sz="4" w:space="0"/>
              <w:left w:val="single" w:color="auto" w:sz="4" w:space="0"/>
            </w:tcBorders>
            <w:vAlign w:val="center"/>
          </w:tcPr>
          <w:p>
            <w:pPr>
              <w:spacing w:line="400" w:lineRule="exact"/>
              <w:jc w:val="center"/>
              <w:rPr>
                <w:rFonts w:ascii="宋体" w:hAnsi="宋体"/>
                <w:color w:val="auto"/>
                <w:kern w:val="0"/>
                <w:highlight w:val="none"/>
              </w:rPr>
            </w:pPr>
            <w:r>
              <w:rPr>
                <w:rFonts w:ascii="宋体" w:hAnsi="宋体"/>
                <w:color w:val="auto"/>
                <w:kern w:val="0"/>
                <w:highlight w:val="none"/>
              </w:rPr>
              <w:t>响应性评审标准</w:t>
            </w: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投标内容</w:t>
            </w:r>
          </w:p>
        </w:tc>
        <w:tc>
          <w:tcPr>
            <w:tcW w:w="4615" w:type="dxa"/>
            <w:tcBorders>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default" w:ascii="宋体" w:hAnsi="宋体" w:eastAsia="宋体" w:cs="宋体"/>
                <w:color w:val="auto"/>
                <w:kern w:val="0"/>
                <w:highlight w:val="none"/>
                <w:lang w:val="en-US" w:eastAsia="zh-CN"/>
              </w:rPr>
            </w:pPr>
            <w:r>
              <w:rPr>
                <w:rFonts w:hint="eastAsia" w:ascii="宋体" w:hAnsi="宋体" w:cs="宋体"/>
                <w:color w:val="auto"/>
                <w:kern w:val="0"/>
                <w:highlight w:val="none"/>
                <w:lang w:val="en-US" w:eastAsia="zh-CN"/>
              </w:rPr>
              <w:t>投标函附录</w:t>
            </w:r>
          </w:p>
        </w:tc>
        <w:tc>
          <w:tcPr>
            <w:tcW w:w="4615" w:type="dxa"/>
            <w:tcBorders>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lang w:eastAsia="zh-CN"/>
              </w:rPr>
            </w:pPr>
            <w:r>
              <w:rPr>
                <w:rFonts w:hint="eastAsia" w:ascii="宋体" w:hAnsi="宋体" w:cs="宋体"/>
                <w:color w:val="auto"/>
                <w:kern w:val="0"/>
                <w:highlight w:val="none"/>
              </w:rPr>
              <w:t>投标函附录的所有数据均符合招标文件规定</w:t>
            </w:r>
            <w:r>
              <w:rPr>
                <w:rFonts w:hint="eastAsia" w:ascii="宋体" w:hAnsi="宋体" w:cs="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color w:val="auto"/>
                <w:kern w:val="0"/>
                <w:highlight w:val="none"/>
              </w:rPr>
            </w:pPr>
          </w:p>
        </w:tc>
        <w:tc>
          <w:tcPr>
            <w:tcW w:w="2267"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投标保证金</w:t>
            </w:r>
          </w:p>
        </w:tc>
        <w:tc>
          <w:tcPr>
            <w:tcW w:w="4615" w:type="dxa"/>
            <w:tcBorders>
              <w:left w:val="single" w:color="auto" w:sz="4" w:space="0"/>
            </w:tcBorders>
            <w:vAlign w:val="center"/>
          </w:tcPr>
          <w:p>
            <w:pPr>
              <w:tabs>
                <w:tab w:val="left" w:pos="611"/>
                <w:tab w:val="left" w:pos="669"/>
              </w:tabs>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符合第二章“投标人须知前附表”第3.4款规定。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color w:val="auto"/>
                <w:kern w:val="0"/>
                <w:highlight w:val="none"/>
              </w:rPr>
            </w:pP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权利义务</w:t>
            </w:r>
          </w:p>
        </w:tc>
        <w:tc>
          <w:tcPr>
            <w:tcW w:w="4615" w:type="dxa"/>
            <w:tcBorders>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符合第四章“合同条款及格式”规定，投标文件不应附有招标人不能接受的条件。（由投标人承诺，承诺书格式详见第九章投标文件格式。）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cs="宋体"/>
                <w:color w:val="auto"/>
                <w:kern w:val="0"/>
                <w:highlight w:val="none"/>
              </w:rPr>
            </w:pPr>
            <w:r>
              <w:rPr>
                <w:rFonts w:hint="eastAsia" w:ascii="宋体" w:hAnsi="宋体" w:cs="宋体"/>
                <w:color w:val="auto"/>
                <w:kern w:val="0"/>
                <w:highlight w:val="none"/>
              </w:rPr>
              <w:t>技术标准和要求</w:t>
            </w:r>
          </w:p>
        </w:tc>
        <w:tc>
          <w:tcPr>
            <w:tcW w:w="4615" w:type="dxa"/>
            <w:tcBorders>
              <w:left w:val="single" w:color="auto" w:sz="4" w:space="0"/>
            </w:tcBorders>
            <w:vAlign w:val="center"/>
          </w:tcPr>
          <w:p>
            <w:pPr>
              <w:snapToGrid w:val="0"/>
              <w:spacing w:after="31" w:afterLines="10" w:line="4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符合第七章“技术标准和要求”规定。（由投标人承诺，承诺书格式详见第九章投标文件格式。）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bottom w:val="single" w:color="auto" w:sz="4" w:space="0"/>
              <w:right w:val="single" w:color="auto" w:sz="4" w:space="0"/>
            </w:tcBorders>
            <w:vAlign w:val="center"/>
          </w:tcPr>
          <w:p>
            <w:pPr>
              <w:spacing w:line="400" w:lineRule="exact"/>
              <w:jc w:val="center"/>
              <w:rPr>
                <w:rFonts w:hint="eastAsia" w:ascii="宋体" w:hAnsi="宋体"/>
                <w:color w:val="auto"/>
                <w:kern w:val="0"/>
                <w:highlight w:val="none"/>
              </w:rPr>
            </w:pPr>
          </w:p>
        </w:tc>
        <w:tc>
          <w:tcPr>
            <w:tcW w:w="1560" w:type="dxa"/>
            <w:vMerge w:val="continue"/>
            <w:tcBorders>
              <w:left w:val="single" w:color="auto" w:sz="4" w:space="0"/>
              <w:bottom w:val="single" w:color="auto" w:sz="4" w:space="0"/>
            </w:tcBorders>
            <w:vAlign w:val="center"/>
          </w:tcPr>
          <w:p>
            <w:pPr>
              <w:spacing w:line="400" w:lineRule="exact"/>
              <w:jc w:val="center"/>
              <w:rPr>
                <w:rFonts w:hint="eastAsia" w:ascii="宋体" w:hAnsi="宋体"/>
                <w:color w:val="auto"/>
                <w:kern w:val="0"/>
                <w:highlight w:val="none"/>
              </w:rPr>
            </w:pP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实质性要求</w:t>
            </w:r>
          </w:p>
        </w:tc>
        <w:tc>
          <w:tcPr>
            <w:tcW w:w="4615" w:type="dxa"/>
            <w:tcBorders>
              <w:left w:val="single" w:color="auto" w:sz="4" w:space="0"/>
            </w:tcBorders>
            <w:vAlign w:val="center"/>
          </w:tcPr>
          <w:p>
            <w:pPr>
              <w:snapToGrid w:val="0"/>
              <w:spacing w:after="31" w:afterLines="10" w:line="4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符合第二章“投标人须知”第1.4.3项规定。</w:t>
            </w:r>
          </w:p>
          <w:p>
            <w:pPr>
              <w:snapToGrid w:val="0"/>
              <w:spacing w:after="31" w:afterLines="10" w:line="4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本次投标不得有串通投标、弄虚作假等其他违反招投标相关法律、法规行为。</w:t>
            </w:r>
          </w:p>
          <w:p>
            <w:pPr>
              <w:snapToGrid w:val="0"/>
              <w:spacing w:after="31" w:afterLines="10" w:line="400" w:lineRule="exact"/>
              <w:ind w:firstLine="420" w:firstLineChars="200"/>
              <w:rPr>
                <w:color w:val="auto"/>
                <w:highlight w:val="none"/>
              </w:rPr>
            </w:pPr>
            <w:r>
              <w:rPr>
                <w:rFonts w:hint="eastAsia"/>
                <w:color w:val="auto"/>
                <w:highlight w:val="none"/>
              </w:rPr>
              <w:t>按评标委员会要求澄清、说明或补正。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top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2.2.5</w:t>
            </w:r>
          </w:p>
        </w:tc>
        <w:tc>
          <w:tcPr>
            <w:tcW w:w="1560" w:type="dxa"/>
            <w:vMerge w:val="restart"/>
            <w:tcBorders>
              <w:top w:val="single" w:color="auto" w:sz="4" w:space="0"/>
              <w:lef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投标函部分及</w:t>
            </w:r>
            <w:r>
              <w:rPr>
                <w:rFonts w:hint="eastAsia" w:ascii="宋体" w:hAnsi="宋体"/>
                <w:color w:val="auto"/>
                <w:kern w:val="0"/>
                <w:highlight w:val="none"/>
                <w:lang w:eastAsia="zh-CN"/>
              </w:rPr>
              <w:t>报价部分</w:t>
            </w:r>
            <w:r>
              <w:rPr>
                <w:rFonts w:hint="eastAsia" w:ascii="宋体" w:hAnsi="宋体"/>
                <w:color w:val="auto"/>
                <w:kern w:val="0"/>
                <w:highlight w:val="none"/>
              </w:rPr>
              <w:t>评审标准</w:t>
            </w:r>
          </w:p>
        </w:tc>
        <w:tc>
          <w:tcPr>
            <w:tcW w:w="2267" w:type="dxa"/>
            <w:tcBorders>
              <w:right w:val="single" w:color="auto" w:sz="4" w:space="0"/>
            </w:tcBorders>
            <w:vAlign w:val="center"/>
          </w:tcPr>
          <w:p>
            <w:pPr>
              <w:snapToGrid w:val="0"/>
              <w:spacing w:line="400" w:lineRule="exact"/>
              <w:jc w:val="left"/>
              <w:rPr>
                <w:rFonts w:hint="eastAsia" w:ascii="宋体" w:hAnsi="宋体" w:cs="宋体"/>
                <w:color w:val="auto"/>
                <w:kern w:val="0"/>
                <w:highlight w:val="none"/>
              </w:rPr>
            </w:pPr>
            <w:r>
              <w:rPr>
                <w:rFonts w:hint="eastAsia" w:ascii="宋体" w:hAnsi="宋体" w:cs="宋体"/>
                <w:color w:val="auto"/>
                <w:kern w:val="0"/>
                <w:highlight w:val="none"/>
              </w:rPr>
              <w:t>投标函部分的</w:t>
            </w:r>
            <w:r>
              <w:rPr>
                <w:rFonts w:hint="eastAsia" w:ascii="宋体" w:hAnsi="宋体" w:cs="宋体"/>
                <w:color w:val="auto"/>
                <w:kern w:val="0"/>
                <w:highlight w:val="none"/>
                <w:lang w:eastAsia="zh-CN"/>
              </w:rPr>
              <w:t>签名</w:t>
            </w:r>
            <w:r>
              <w:rPr>
                <w:rFonts w:hint="eastAsia" w:ascii="宋体" w:hAnsi="宋体" w:cs="宋体"/>
                <w:color w:val="auto"/>
                <w:kern w:val="0"/>
                <w:highlight w:val="none"/>
              </w:rPr>
              <w:t>盖章</w:t>
            </w:r>
          </w:p>
        </w:tc>
        <w:tc>
          <w:tcPr>
            <w:tcW w:w="4615" w:type="dxa"/>
            <w:tcBorders>
              <w:left w:val="single" w:color="auto" w:sz="4" w:space="0"/>
            </w:tcBorders>
            <w:vAlign w:val="center"/>
          </w:tcPr>
          <w:p>
            <w:pPr>
              <w:snapToGrid w:val="0"/>
              <w:spacing w:after="31" w:afterLines="10" w:line="4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投标函部分的格式要求法定代表人或其委托代理人</w:t>
            </w:r>
            <w:r>
              <w:rPr>
                <w:rFonts w:hint="eastAsia" w:ascii="宋体" w:hAnsi="宋体" w:cs="宋体"/>
                <w:color w:val="auto"/>
                <w:kern w:val="0"/>
                <w:highlight w:val="none"/>
                <w:lang w:eastAsia="zh-CN"/>
              </w:rPr>
              <w:t>签名</w:t>
            </w:r>
            <w:r>
              <w:rPr>
                <w:rFonts w:hint="eastAsia" w:ascii="宋体" w:hAnsi="宋体" w:cs="宋体"/>
                <w:color w:val="auto"/>
                <w:kern w:val="0"/>
                <w:highlight w:val="none"/>
              </w:rPr>
              <w:t>（或盖章）的须齐全，</w:t>
            </w:r>
            <w:r>
              <w:rPr>
                <w:rFonts w:hint="eastAsia" w:asciiTheme="minorEastAsia" w:hAnsiTheme="minorEastAsia" w:eastAsiaTheme="minorEastAsia" w:cstheme="minorEastAsia"/>
                <w:color w:val="auto"/>
                <w:szCs w:val="21"/>
                <w:highlight w:val="none"/>
                <w:lang w:val="en-US" w:eastAsia="zh-CN"/>
              </w:rPr>
              <w:t>要求签名的，</w:t>
            </w:r>
            <w:r>
              <w:rPr>
                <w:rFonts w:hint="eastAsia" w:asciiTheme="minorEastAsia" w:hAnsiTheme="minorEastAsia" w:eastAsiaTheme="minorEastAsia" w:cstheme="minorEastAsia"/>
                <w:color w:val="auto"/>
                <w:kern w:val="0"/>
                <w:highlight w:val="none"/>
              </w:rPr>
              <w:t>签名采用手写签名或签章或加盖CA数字证书均可</w:t>
            </w:r>
            <w:r>
              <w:rPr>
                <w:rFonts w:hint="eastAsia" w:asciiTheme="minorEastAsia" w:hAnsiTheme="minorEastAsia" w:eastAsiaTheme="minorEastAsia" w:cstheme="minorEastAsia"/>
                <w:color w:val="auto"/>
                <w:kern w:val="0"/>
                <w:highlight w:val="none"/>
                <w:lang w:eastAsia="zh-CN"/>
              </w:rPr>
              <w:t>，</w:t>
            </w:r>
            <w:r>
              <w:rPr>
                <w:rFonts w:hint="eastAsia" w:ascii="宋体" w:hAnsi="宋体" w:cs="宋体"/>
                <w:color w:val="auto"/>
                <w:kern w:val="0"/>
                <w:highlight w:val="none"/>
              </w:rPr>
              <w:t>要求加盖单位法人章的，应使用 CA 数字证书加盖投标人的单位电子印章。</w:t>
            </w:r>
          </w:p>
          <w:p>
            <w:pPr>
              <w:snapToGrid w:val="0"/>
              <w:spacing w:after="31" w:afterLines="10" w:line="4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联合体投标的，投标函部分的格式中要求投标人加盖单位法人章的，均由联合体牵头人使用 CA 数字证书加盖其单位电子印章。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cs="宋体"/>
                <w:color w:val="auto"/>
                <w:kern w:val="0"/>
                <w:highlight w:val="none"/>
              </w:rPr>
            </w:pPr>
            <w:r>
              <w:rPr>
                <w:rFonts w:hint="eastAsia" w:ascii="宋体" w:hAnsi="宋体" w:cs="宋体"/>
                <w:color w:val="auto"/>
                <w:kern w:val="0"/>
                <w:highlight w:val="none"/>
              </w:rPr>
              <w:t>工期</w:t>
            </w:r>
          </w:p>
        </w:tc>
        <w:tc>
          <w:tcPr>
            <w:tcW w:w="4615" w:type="dxa"/>
            <w:tcBorders>
              <w:left w:val="single" w:color="auto" w:sz="4" w:space="0"/>
            </w:tcBorders>
            <w:vAlign w:val="center"/>
          </w:tcPr>
          <w:p>
            <w:pPr>
              <w:snapToGrid w:val="0"/>
              <w:spacing w:after="31" w:afterLines="10" w:line="4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符合第二章“投标人须知”第1.3.2项规定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cs="宋体"/>
                <w:color w:val="auto"/>
                <w:kern w:val="0"/>
                <w:highlight w:val="none"/>
              </w:rPr>
            </w:pPr>
            <w:r>
              <w:rPr>
                <w:rFonts w:hint="eastAsia" w:ascii="宋体" w:hAnsi="宋体" w:cs="宋体"/>
                <w:color w:val="auto"/>
                <w:kern w:val="0"/>
                <w:highlight w:val="none"/>
              </w:rPr>
              <w:t>工程质量</w:t>
            </w:r>
          </w:p>
        </w:tc>
        <w:tc>
          <w:tcPr>
            <w:tcW w:w="4615" w:type="dxa"/>
            <w:tcBorders>
              <w:left w:val="single" w:color="auto" w:sz="4" w:space="0"/>
            </w:tcBorders>
            <w:vAlign w:val="center"/>
          </w:tcPr>
          <w:p>
            <w:pPr>
              <w:snapToGrid w:val="0"/>
              <w:spacing w:after="31" w:afterLines="10" w:line="4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符合第二章“投标人须知”第1.3.3项规定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cs="宋体"/>
                <w:color w:val="auto"/>
                <w:kern w:val="0"/>
                <w:highlight w:val="none"/>
              </w:rPr>
            </w:pPr>
            <w:r>
              <w:rPr>
                <w:rFonts w:hint="eastAsia" w:ascii="宋体" w:hAnsi="宋体" w:cs="宋体"/>
                <w:color w:val="auto"/>
                <w:kern w:val="0"/>
                <w:highlight w:val="none"/>
              </w:rPr>
              <w:t>投标有效期</w:t>
            </w:r>
          </w:p>
        </w:tc>
        <w:tc>
          <w:tcPr>
            <w:tcW w:w="4615" w:type="dxa"/>
            <w:tcBorders>
              <w:left w:val="single" w:color="auto" w:sz="4" w:space="0"/>
            </w:tcBorders>
            <w:vAlign w:val="center"/>
          </w:tcPr>
          <w:p>
            <w:pPr>
              <w:snapToGrid w:val="0"/>
              <w:spacing w:after="31" w:afterLines="10" w:line="4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符合第二章“投标人须知”第3.3.1项规定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cs="宋体"/>
                <w:color w:val="auto"/>
                <w:kern w:val="0"/>
                <w:highlight w:val="none"/>
              </w:rPr>
            </w:pPr>
            <w:r>
              <w:rPr>
                <w:rFonts w:hint="eastAsia" w:ascii="宋体" w:hAnsi="宋体" w:cs="宋体"/>
                <w:color w:val="auto"/>
                <w:kern w:val="0"/>
                <w:highlight w:val="none"/>
              </w:rPr>
              <w:t>投标总报价</w:t>
            </w:r>
          </w:p>
        </w:tc>
        <w:tc>
          <w:tcPr>
            <w:tcW w:w="4615" w:type="dxa"/>
            <w:tcBorders>
              <w:left w:val="single" w:color="auto" w:sz="4" w:space="0"/>
            </w:tcBorders>
            <w:vAlign w:val="center"/>
          </w:tcPr>
          <w:p>
            <w:pPr>
              <w:snapToGrid w:val="0"/>
              <w:spacing w:after="31" w:afterLines="10" w:line="4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1.投标总报价不得高于招标人公布的投标总报价最高限价。</w:t>
            </w:r>
          </w:p>
          <w:p>
            <w:pPr>
              <w:snapToGrid w:val="0"/>
              <w:spacing w:after="31" w:afterLines="10" w:line="400" w:lineRule="exact"/>
              <w:ind w:firstLine="420" w:firstLineChars="200"/>
              <w:rPr>
                <w:rFonts w:hint="eastAsia"/>
                <w:color w:val="auto"/>
                <w:highlight w:val="none"/>
              </w:rPr>
            </w:pPr>
            <w:r>
              <w:rPr>
                <w:rFonts w:hint="eastAsia" w:ascii="宋体" w:hAnsi="宋体" w:cs="宋体"/>
                <w:color w:val="auto"/>
                <w:kern w:val="0"/>
                <w:highlight w:val="none"/>
              </w:rPr>
              <w:t>2.</w:t>
            </w:r>
            <w:r>
              <w:rPr>
                <w:rFonts w:hint="eastAsia" w:ascii="宋体" w:hAnsi="宋体" w:cs="宋体"/>
                <w:kern w:val="0"/>
              </w:rPr>
              <w:t>投标人投标总报价或者部分单项</w:t>
            </w:r>
            <w:r>
              <w:rPr>
                <w:rFonts w:hint="eastAsia" w:ascii="宋体" w:hAnsi="宋体" w:cs="宋体"/>
                <w:kern w:val="0"/>
                <w:lang w:val="en-US" w:eastAsia="zh-CN"/>
              </w:rPr>
              <w:t>报价</w:t>
            </w:r>
            <w:r>
              <w:rPr>
                <w:rFonts w:hint="eastAsia" w:ascii="宋体" w:hAnsi="宋体" w:cs="宋体"/>
                <w:kern w:val="0"/>
              </w:rPr>
              <w:t>低于招标文件规定的对应的异常低价警戒线的，应提供报价合理性说明，并提供必要的证明材料</w:t>
            </w:r>
            <w:r>
              <w:rPr>
                <w:rFonts w:hint="eastAsia" w:ascii="宋体" w:hAnsi="宋体" w:cs="宋体"/>
                <w:color w:val="auto"/>
                <w:kern w:val="0"/>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cs="宋体"/>
                <w:color w:val="auto"/>
                <w:kern w:val="0"/>
                <w:highlight w:val="none"/>
              </w:rPr>
            </w:pPr>
            <w:r>
              <w:rPr>
                <w:rFonts w:hint="eastAsia" w:ascii="宋体" w:hAnsi="宋体" w:cs="宋体"/>
                <w:color w:val="auto"/>
                <w:kern w:val="0"/>
                <w:highlight w:val="none"/>
              </w:rPr>
              <w:t>报价唯一</w:t>
            </w:r>
          </w:p>
        </w:tc>
        <w:tc>
          <w:tcPr>
            <w:tcW w:w="4615" w:type="dxa"/>
            <w:tcBorders>
              <w:left w:val="single" w:color="auto" w:sz="4" w:space="0"/>
            </w:tcBorders>
            <w:vAlign w:val="center"/>
          </w:tcPr>
          <w:p>
            <w:pPr>
              <w:snapToGrid w:val="0"/>
              <w:spacing w:after="31" w:afterLines="10" w:line="4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只能有一个有效报价。在招标文件没有规定的情况下，不得提交选择性报价。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cs="宋体"/>
                <w:color w:val="auto"/>
                <w:kern w:val="0"/>
                <w:highlight w:val="none"/>
              </w:rPr>
            </w:pPr>
            <w:r>
              <w:rPr>
                <w:rFonts w:hint="eastAsia" w:ascii="宋体" w:hAnsi="宋体" w:cs="宋体"/>
                <w:color w:val="auto"/>
                <w:kern w:val="0"/>
                <w:highlight w:val="none"/>
              </w:rPr>
              <w:t>已标价工程量清单</w:t>
            </w:r>
          </w:p>
        </w:tc>
        <w:tc>
          <w:tcPr>
            <w:tcW w:w="4615" w:type="dxa"/>
            <w:tcBorders>
              <w:left w:val="single" w:color="auto" w:sz="4" w:space="0"/>
            </w:tcBorders>
            <w:vAlign w:val="center"/>
          </w:tcPr>
          <w:p>
            <w:pPr>
              <w:spacing w:after="62" w:afterLines="20" w:line="4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投标人承诺满足以下内容：</w:t>
            </w:r>
          </w:p>
          <w:p>
            <w:pPr>
              <w:spacing w:after="62" w:afterLines="2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1.按照第五章“工程量清单”、第八章“工程量清单计量规则”的规定进行报价。</w:t>
            </w:r>
          </w:p>
          <w:p>
            <w:pPr>
              <w:snapToGrid w:val="0"/>
              <w:spacing w:after="31"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2.招标文件中规定工程量清单不允许修改的内容不得修改。</w:t>
            </w:r>
          </w:p>
          <w:p>
            <w:pPr>
              <w:snapToGrid w:val="0"/>
              <w:spacing w:after="31" w:afterLines="10" w:line="4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3.投标总报价不高于招标人公布的投标总报价最高限价。</w:t>
            </w:r>
          </w:p>
          <w:p>
            <w:pPr>
              <w:snapToGrid w:val="0"/>
              <w:spacing w:after="31" w:afterLines="10" w:line="400" w:lineRule="exact"/>
              <w:ind w:firstLine="420" w:firstLineChars="200"/>
              <w:rPr>
                <w:rFonts w:hint="default" w:ascii="宋体" w:hAnsi="宋体" w:eastAsia="宋体" w:cs="宋体"/>
                <w:color w:val="auto"/>
                <w:kern w:val="0"/>
                <w:highlight w:val="none"/>
                <w:lang w:val="en-US" w:eastAsia="zh-CN"/>
              </w:rPr>
            </w:pPr>
            <w:r>
              <w:rPr>
                <w:rFonts w:hint="eastAsia" w:ascii="宋体" w:hAnsi="宋体" w:cs="宋体"/>
                <w:color w:val="auto"/>
                <w:kern w:val="0"/>
                <w:highlight w:val="none"/>
              </w:rPr>
              <w:t>4.各清单子目单价不高于招标人公布的各清单子目单价最高限价的。</w:t>
            </w:r>
          </w:p>
          <w:p>
            <w:pPr>
              <w:snapToGrid w:val="0"/>
              <w:spacing w:after="31" w:afterLines="10" w:line="400" w:lineRule="exact"/>
              <w:ind w:firstLine="420" w:firstLineChars="200"/>
              <w:rPr>
                <w:rFonts w:hint="eastAsia" w:ascii="宋体" w:hAnsi="宋体" w:cs="宋体"/>
                <w:color w:val="auto"/>
                <w:kern w:val="0"/>
                <w:highlight w:val="none"/>
              </w:rPr>
            </w:pPr>
            <w:r>
              <w:rPr>
                <w:rFonts w:hint="default" w:ascii="宋体" w:hAnsi="宋体" w:cs="宋体"/>
                <w:color w:val="auto"/>
                <w:kern w:val="0"/>
                <w:highlight w:val="none"/>
                <w:lang w:val="en-US"/>
              </w:rPr>
              <w:t>5</w:t>
            </w:r>
            <w:r>
              <w:rPr>
                <w:rFonts w:hint="eastAsia" w:ascii="宋体" w:hAnsi="宋体" w:cs="宋体"/>
                <w:color w:val="auto"/>
                <w:kern w:val="0"/>
                <w:highlight w:val="none"/>
              </w:rPr>
              <w:t>.</w:t>
            </w:r>
            <w:r>
              <w:rPr>
                <w:rFonts w:hint="eastAsia" w:ascii="宋体" w:hAnsi="宋体" w:cs="宋体"/>
                <w:color w:val="auto"/>
                <w:szCs w:val="21"/>
                <w:highlight w:val="none"/>
              </w:rPr>
              <w:t>若出现差错，按招标文件第二章投标人须知前附表第3.2.9项规定的原则进行处理（或结算）。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cs="宋体"/>
                <w:color w:val="auto"/>
                <w:kern w:val="0"/>
                <w:highlight w:val="none"/>
              </w:rPr>
            </w:pPr>
            <w:r>
              <w:rPr>
                <w:rFonts w:hint="eastAsia" w:ascii="宋体" w:hAnsi="宋体" w:cs="宋体"/>
                <w:color w:val="auto"/>
                <w:kern w:val="0"/>
                <w:highlight w:val="none"/>
              </w:rPr>
              <w:t>投标报价算术错误修正</w:t>
            </w:r>
          </w:p>
        </w:tc>
        <w:tc>
          <w:tcPr>
            <w:tcW w:w="4615" w:type="dxa"/>
            <w:tcBorders>
              <w:left w:val="single" w:color="auto" w:sz="4" w:space="0"/>
            </w:tcBorders>
            <w:vAlign w:val="center"/>
          </w:tcPr>
          <w:p>
            <w:pPr>
              <w:snapToGrid w:val="0"/>
              <w:spacing w:after="31" w:afterLines="10" w:line="4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符合第三章“评标办法”第3.2.3项规定。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pPr>
              <w:spacing w:line="400" w:lineRule="exact"/>
              <w:jc w:val="center"/>
              <w:rPr>
                <w:rFonts w:ascii="宋体" w:hAnsi="宋体"/>
                <w:color w:val="auto"/>
                <w:highlight w:val="none"/>
              </w:rPr>
            </w:pPr>
            <w:r>
              <w:rPr>
                <w:rFonts w:ascii="宋体" w:hAnsi="宋体"/>
                <w:color w:val="auto"/>
                <w:highlight w:val="none"/>
              </w:rPr>
              <w:t>3</w:t>
            </w:r>
          </w:p>
        </w:tc>
        <w:tc>
          <w:tcPr>
            <w:tcW w:w="1560" w:type="dxa"/>
            <w:tcBorders>
              <w:left w:val="single" w:color="auto" w:sz="4" w:space="0"/>
              <w:right w:val="single" w:color="auto" w:sz="4" w:space="0"/>
            </w:tcBorders>
            <w:vAlign w:val="center"/>
          </w:tcPr>
          <w:p>
            <w:pPr>
              <w:spacing w:line="400" w:lineRule="exact"/>
              <w:jc w:val="center"/>
              <w:rPr>
                <w:rFonts w:ascii="宋体" w:hAnsi="宋体"/>
                <w:color w:val="auto"/>
                <w:highlight w:val="none"/>
              </w:rPr>
            </w:pPr>
            <w:r>
              <w:rPr>
                <w:rFonts w:hint="eastAsia" w:ascii="宋体" w:hAnsi="宋体"/>
                <w:color w:val="auto"/>
                <w:highlight w:val="none"/>
              </w:rPr>
              <w:t>评标程序</w:t>
            </w:r>
          </w:p>
        </w:tc>
        <w:tc>
          <w:tcPr>
            <w:tcW w:w="6882" w:type="dxa"/>
            <w:gridSpan w:val="2"/>
            <w:tcBorders>
              <w:left w:val="single" w:color="auto" w:sz="4" w:space="0"/>
            </w:tcBorders>
            <w:vAlign w:val="center"/>
          </w:tcPr>
          <w:p>
            <w:pPr>
              <w:spacing w:after="31" w:afterLines="10" w:line="400" w:lineRule="exact"/>
              <w:ind w:firstLine="420" w:firstLineChars="200"/>
              <w:jc w:val="left"/>
              <w:rPr>
                <w:rFonts w:hint="eastAsia" w:ascii="宋体" w:hAnsi="宋体"/>
                <w:color w:val="auto"/>
                <w:kern w:val="0"/>
                <w:szCs w:val="21"/>
                <w:highlight w:val="none"/>
              </w:rPr>
            </w:pPr>
            <w:r>
              <w:rPr>
                <w:rFonts w:hint="eastAsia" w:ascii="宋体" w:hAnsi="宋体"/>
                <w:color w:val="auto"/>
                <w:kern w:val="0"/>
                <w:szCs w:val="21"/>
                <w:highlight w:val="none"/>
              </w:rPr>
              <w:t>1.对报价不高于最高限价的所有投标人的投标文件，按照报价由低到高的顺序排序。需技术方案评审的，由电子评标系统对技术方案进行自动随机编号。在投标函部分及</w:t>
            </w:r>
            <w:r>
              <w:rPr>
                <w:rFonts w:hint="eastAsia" w:ascii="宋体" w:hAnsi="宋体"/>
                <w:color w:val="auto"/>
                <w:kern w:val="0"/>
                <w:szCs w:val="21"/>
                <w:highlight w:val="none"/>
                <w:lang w:eastAsia="zh-CN"/>
              </w:rPr>
              <w:t>报价部分</w:t>
            </w:r>
            <w:r>
              <w:rPr>
                <w:rFonts w:hint="eastAsia" w:ascii="宋体" w:hAnsi="宋体"/>
                <w:color w:val="auto"/>
                <w:kern w:val="0"/>
                <w:szCs w:val="21"/>
                <w:highlight w:val="none"/>
              </w:rPr>
              <w:t>评审前，推送给评标委员会的投标文件不得显示排序。</w:t>
            </w:r>
          </w:p>
          <w:p>
            <w:pPr>
              <w:spacing w:after="31" w:afterLines="10" w:line="400" w:lineRule="exact"/>
              <w:ind w:firstLine="420" w:firstLineChars="200"/>
              <w:jc w:val="left"/>
              <w:rPr>
                <w:rFonts w:hint="eastAsia" w:ascii="宋体" w:hAnsi="宋体"/>
                <w:color w:val="auto"/>
                <w:kern w:val="0"/>
                <w:szCs w:val="21"/>
                <w:highlight w:val="none"/>
              </w:rPr>
            </w:pPr>
            <w:r>
              <w:rPr>
                <w:rFonts w:hint="eastAsia" w:ascii="宋体" w:hAnsi="宋体"/>
                <w:color w:val="auto"/>
                <w:kern w:val="0"/>
                <w:szCs w:val="21"/>
                <w:highlight w:val="none"/>
              </w:rPr>
              <w:t>2.根据本章第2.2款约定进行符合性审查</w:t>
            </w:r>
            <w:r>
              <w:rPr>
                <w:rFonts w:hint="eastAsia" w:ascii="宋体" w:hAnsi="宋体"/>
                <w:color w:val="auto"/>
                <w:spacing w:val="4"/>
                <w:kern w:val="0"/>
                <w:szCs w:val="21"/>
                <w:highlight w:val="none"/>
              </w:rPr>
              <w:t>。符合性审查</w:t>
            </w:r>
            <w:r>
              <w:rPr>
                <w:rFonts w:hint="eastAsia" w:ascii="宋体" w:hAnsi="宋体"/>
                <w:color w:val="auto"/>
                <w:kern w:val="0"/>
                <w:szCs w:val="21"/>
                <w:highlight w:val="none"/>
              </w:rPr>
              <w:t>合格的投标人中，报价最低的成为第一中标候选人，报价次低的成为第二中标候选人，依次类推。</w:t>
            </w:r>
          </w:p>
          <w:p>
            <w:pPr>
              <w:spacing w:after="31" w:afterLines="10" w:line="400" w:lineRule="exact"/>
              <w:ind w:firstLine="420" w:firstLineChars="200"/>
              <w:jc w:val="left"/>
              <w:rPr>
                <w:rFonts w:hint="eastAsia" w:ascii="宋体" w:hAnsi="宋体"/>
                <w:color w:val="auto"/>
                <w:kern w:val="0"/>
                <w:szCs w:val="21"/>
                <w:highlight w:val="none"/>
              </w:rPr>
            </w:pPr>
            <w:r>
              <w:rPr>
                <w:rFonts w:hint="eastAsia" w:ascii="宋体" w:hAnsi="宋体"/>
                <w:i/>
                <w:color w:val="auto"/>
                <w:kern w:val="0"/>
                <w:highlight w:val="none"/>
              </w:rPr>
              <w:t>[提示：勾选技术方案评审的，符合性审查应首先进行技术方案评审，再按照资格、形式、响应性、投标函部分及</w:t>
            </w:r>
            <w:r>
              <w:rPr>
                <w:rFonts w:hint="eastAsia" w:ascii="宋体" w:hAnsi="宋体"/>
                <w:i/>
                <w:color w:val="auto"/>
                <w:kern w:val="0"/>
                <w:highlight w:val="none"/>
                <w:lang w:eastAsia="zh-CN"/>
              </w:rPr>
              <w:t>报价部分</w:t>
            </w:r>
            <w:r>
              <w:rPr>
                <w:rFonts w:hint="eastAsia" w:ascii="宋体" w:hAnsi="宋体"/>
                <w:i/>
                <w:color w:val="auto"/>
                <w:kern w:val="0"/>
                <w:highlight w:val="none"/>
              </w:rPr>
              <w:t>的顺序进行评审。]</w:t>
            </w:r>
          </w:p>
          <w:p>
            <w:pPr>
              <w:spacing w:after="31" w:afterLines="10" w:line="400" w:lineRule="exact"/>
              <w:ind w:firstLine="420" w:firstLineChars="200"/>
              <w:jc w:val="left"/>
              <w:rPr>
                <w:rFonts w:hint="eastAsia" w:ascii="宋体" w:hAnsi="宋体"/>
                <w:color w:val="auto"/>
                <w:kern w:val="0"/>
                <w:szCs w:val="21"/>
                <w:highlight w:val="none"/>
              </w:rPr>
            </w:pPr>
            <w:r>
              <w:rPr>
                <w:rFonts w:hint="eastAsia" w:ascii="宋体" w:hAnsi="宋体"/>
                <w:color w:val="auto"/>
                <w:kern w:val="0"/>
                <w:szCs w:val="21"/>
                <w:highlight w:val="none"/>
              </w:rPr>
              <w:t>3.</w:t>
            </w:r>
            <w:r>
              <w:rPr>
                <w:rFonts w:hint="eastAsia" w:ascii="宋体" w:hAnsi="宋体"/>
                <w:color w:val="auto"/>
                <w:spacing w:val="4"/>
                <w:kern w:val="0"/>
                <w:szCs w:val="21"/>
                <w:highlight w:val="none"/>
              </w:rPr>
              <w:t>若上述程序未能评出三名中标候选人</w:t>
            </w:r>
            <w:r>
              <w:rPr>
                <w:rFonts w:hint="eastAsia" w:ascii="宋体" w:hAnsi="宋体"/>
                <w:color w:val="auto"/>
                <w:kern w:val="0"/>
                <w:szCs w:val="21"/>
                <w:highlight w:val="none"/>
              </w:rPr>
              <w:t>，则评标委员会对剩余投标文件继续按上述第2条进行评审，直至评出三名中标候选人，或者评审完所有投标文件。</w:t>
            </w:r>
          </w:p>
          <w:p>
            <w:pPr>
              <w:spacing w:after="31" w:afterLines="10" w:line="4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w:t>
            </w:r>
            <w:r>
              <w:rPr>
                <w:rFonts w:hint="eastAsia" w:ascii="宋体" w:hAnsi="宋体"/>
                <w:color w:val="auto"/>
                <w:highlight w:val="none"/>
              </w:rPr>
              <w:t xml:space="preserve"> </w:t>
            </w:r>
            <w:r>
              <w:rPr>
                <w:rFonts w:hint="eastAsia" w:ascii="宋体" w:hAnsi="宋体"/>
                <w:color w:val="auto"/>
                <w:kern w:val="0"/>
                <w:szCs w:val="21"/>
                <w:highlight w:val="none"/>
              </w:rPr>
              <w:t>因评标委员会作否决投标处理，导致有效投标人不足三个的，评标委员会应当</w:t>
            </w:r>
            <w:r>
              <w:rPr>
                <w:rFonts w:hint="eastAsia" w:ascii="宋体" w:hAnsi="宋体"/>
                <w:color w:val="auto"/>
                <w:spacing w:val="4"/>
                <w:kern w:val="0"/>
                <w:szCs w:val="21"/>
                <w:highlight w:val="none"/>
                <w:lang w:eastAsia="zh-CN"/>
              </w:rPr>
              <w:t>对有效投标人是否仍具有竞争性进行论证</w:t>
            </w:r>
            <w:r>
              <w:rPr>
                <w:rFonts w:hint="eastAsia" w:ascii="宋体" w:hAnsi="宋体"/>
                <w:color w:val="auto"/>
                <w:spacing w:val="4"/>
                <w:kern w:val="0"/>
                <w:szCs w:val="21"/>
                <w:highlight w:val="none"/>
              </w:rPr>
              <w:t>。评标委员会</w:t>
            </w:r>
            <w:r>
              <w:rPr>
                <w:rFonts w:hint="eastAsia" w:ascii="宋体" w:hAnsi="宋体"/>
                <w:color w:val="auto"/>
                <w:spacing w:val="4"/>
                <w:kern w:val="0"/>
                <w:szCs w:val="21"/>
                <w:highlight w:val="none"/>
                <w:lang w:eastAsia="zh-CN"/>
              </w:rPr>
              <w:t>认为有效投标人的</w:t>
            </w:r>
            <w:r>
              <w:rPr>
                <w:rFonts w:hint="eastAsia" w:ascii="宋体" w:hAnsi="宋体"/>
                <w:color w:val="auto"/>
                <w:kern w:val="0"/>
                <w:szCs w:val="21"/>
                <w:highlight w:val="none"/>
              </w:rPr>
              <w:t>经济、技术等指标仍然具有市场竞争力，并满足招标文件要求的，评标委员会可以继续评标并确定中标候选人。</w:t>
            </w:r>
          </w:p>
          <w:p>
            <w:pPr>
              <w:spacing w:after="31" w:afterLines="10" w:line="4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注：若出现投标人投标报价相同的，以“投标人在红名单中优先”的原则排序</w:t>
            </w:r>
            <w:r>
              <w:rPr>
                <w:rFonts w:hint="eastAsia" w:ascii="宋体" w:hAnsi="宋体"/>
                <w:color w:val="auto"/>
                <w:spacing w:val="4"/>
                <w:kern w:val="0"/>
                <w:szCs w:val="21"/>
                <w:highlight w:val="none"/>
              </w:rPr>
              <w:t>（</w:t>
            </w:r>
            <w:r>
              <w:rPr>
                <w:rFonts w:hint="eastAsia" w:ascii="宋体" w:hAnsi="宋体"/>
                <w:iCs/>
                <w:kern w:val="0"/>
                <w:szCs w:val="21"/>
              </w:rPr>
              <w:t>其中非联合体投标的，须投标人所属红名单类别包含在招标范围内；</w:t>
            </w:r>
            <w:r>
              <w:rPr>
                <w:rFonts w:hint="eastAsia" w:ascii="宋体" w:hAnsi="宋体"/>
                <w:color w:val="auto"/>
                <w:spacing w:val="4"/>
                <w:kern w:val="0"/>
                <w:szCs w:val="21"/>
                <w:highlight w:val="none"/>
              </w:rPr>
              <w:t>联合体投标的，须联合体牵头人在红名单中</w:t>
            </w:r>
            <w:r>
              <w:rPr>
                <w:rFonts w:hint="eastAsia" w:ascii="宋体" w:hAnsi="宋体"/>
                <w:iCs/>
                <w:kern w:val="0"/>
                <w:szCs w:val="21"/>
              </w:rPr>
              <w:t>，并且按照</w:t>
            </w:r>
            <w:r>
              <w:rPr>
                <w:rFonts w:hint="eastAsia" w:ascii="宋体" w:hAnsi="宋体"/>
                <w:iCs/>
                <w:kern w:val="0"/>
                <w:szCs w:val="21"/>
                <w:lang w:eastAsia="zh-CN"/>
              </w:rPr>
              <w:t>共同投标协议</w:t>
            </w:r>
            <w:r>
              <w:rPr>
                <w:rFonts w:hint="eastAsia" w:ascii="宋体" w:hAnsi="宋体"/>
                <w:iCs/>
                <w:kern w:val="0"/>
                <w:szCs w:val="21"/>
              </w:rPr>
              <w:t>牵头人所属红名单类别包含在其工作范围内。</w:t>
            </w:r>
            <w:r>
              <w:rPr>
                <w:rFonts w:hint="eastAsia" w:ascii="宋体" w:hAnsi="宋体"/>
                <w:color w:val="auto"/>
                <w:spacing w:val="4"/>
                <w:kern w:val="0"/>
                <w:szCs w:val="21"/>
                <w:highlight w:val="none"/>
              </w:rPr>
              <w:t>），投标人是否属于红名单，以开标环节信用状况查询结果为准</w:t>
            </w:r>
            <w:r>
              <w:rPr>
                <w:rFonts w:hint="eastAsia" w:ascii="宋体" w:hAnsi="宋体"/>
                <w:color w:val="auto"/>
                <w:kern w:val="0"/>
                <w:szCs w:val="21"/>
                <w:highlight w:val="none"/>
              </w:rPr>
              <w:t>；投标人均在红名单中</w:t>
            </w:r>
            <w:r>
              <w:rPr>
                <w:rFonts w:hint="eastAsia" w:ascii="宋体" w:hAnsi="宋体"/>
                <w:color w:val="auto"/>
                <w:spacing w:val="4"/>
                <w:kern w:val="0"/>
                <w:szCs w:val="21"/>
                <w:highlight w:val="none"/>
              </w:rPr>
              <w:t>或均不在红名单中的，由评标委员会按照</w:t>
            </w:r>
            <w:r>
              <w:rPr>
                <w:rFonts w:hint="eastAsia" w:ascii="宋体" w:hAnsi="宋体"/>
                <w:color w:val="auto"/>
                <w:spacing w:val="4"/>
                <w:kern w:val="0"/>
                <w:szCs w:val="21"/>
                <w:highlight w:val="none"/>
                <w:u w:val="single"/>
              </w:rPr>
              <w:t xml:space="preserve">         </w:t>
            </w:r>
            <w:r>
              <w:rPr>
                <w:rFonts w:hint="eastAsia" w:ascii="宋体" w:hAnsi="宋体"/>
                <w:color w:val="auto"/>
                <w:spacing w:val="4"/>
                <w:kern w:val="0"/>
                <w:szCs w:val="21"/>
                <w:highlight w:val="none"/>
              </w:rPr>
              <w:t>原则排序。</w:t>
            </w:r>
            <w:r>
              <w:rPr>
                <w:rFonts w:hint="eastAsia" w:ascii="宋体" w:hAnsi="宋体"/>
                <w:i/>
                <w:color w:val="auto"/>
                <w:spacing w:val="4"/>
                <w:kern w:val="0"/>
                <w:szCs w:val="21"/>
                <w:highlight w:val="none"/>
              </w:rPr>
              <w:t>[提示：由招标人事先在招标文件中按照有利于合同履行的原则确定</w:t>
            </w:r>
            <w:r>
              <w:rPr>
                <w:rFonts w:hint="eastAsia" w:asciiTheme="minorEastAsia" w:hAnsiTheme="minorEastAsia" w:eastAsiaTheme="minorEastAsia" w:cstheme="minorEastAsia"/>
                <w:i/>
                <w:color w:val="auto"/>
                <w:spacing w:val="4"/>
                <w:kern w:val="0"/>
                <w:szCs w:val="21"/>
                <w:highlight w:val="none"/>
                <w:lang w:eastAsia="zh-CN"/>
              </w:rPr>
              <w:t>，</w:t>
            </w:r>
            <w:r>
              <w:rPr>
                <w:rFonts w:hint="eastAsia" w:asciiTheme="minorEastAsia" w:hAnsiTheme="minorEastAsia" w:eastAsiaTheme="minorEastAsia" w:cstheme="minorEastAsia"/>
                <w:i/>
                <w:color w:val="auto"/>
                <w:spacing w:val="4"/>
                <w:kern w:val="0"/>
                <w:szCs w:val="21"/>
                <w:highlight w:val="none"/>
                <w:lang w:val="en-US" w:eastAsia="zh-CN"/>
              </w:rPr>
              <w:t>但不得采用抽签、摇号方式直接确定中标候选人</w:t>
            </w:r>
            <w:r>
              <w:rPr>
                <w:rFonts w:hint="eastAsia" w:ascii="宋体" w:hAnsi="宋体"/>
                <w:i/>
                <w:color w:val="auto"/>
                <w:spacing w:val="4"/>
                <w:kern w:val="0"/>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pPr>
              <w:spacing w:line="400" w:lineRule="exact"/>
              <w:jc w:val="center"/>
              <w:rPr>
                <w:rFonts w:ascii="宋体" w:hAnsi="宋体"/>
                <w:color w:val="auto"/>
                <w:highlight w:val="none"/>
              </w:rPr>
            </w:pPr>
            <w:r>
              <w:rPr>
                <w:rFonts w:hint="eastAsia" w:ascii="宋体" w:hAnsi="宋体"/>
                <w:color w:val="auto"/>
                <w:highlight w:val="none"/>
              </w:rPr>
              <w:t>3.4</w:t>
            </w:r>
          </w:p>
        </w:tc>
        <w:tc>
          <w:tcPr>
            <w:tcW w:w="1560" w:type="dxa"/>
            <w:tcBorders>
              <w:left w:val="single" w:color="auto" w:sz="4" w:space="0"/>
              <w:right w:val="single" w:color="auto" w:sz="4" w:space="0"/>
            </w:tcBorders>
            <w:vAlign w:val="center"/>
          </w:tcPr>
          <w:p>
            <w:pPr>
              <w:spacing w:line="400" w:lineRule="exact"/>
              <w:jc w:val="center"/>
              <w:rPr>
                <w:rFonts w:ascii="宋体" w:hAnsi="宋体"/>
                <w:color w:val="auto"/>
                <w:highlight w:val="none"/>
              </w:rPr>
            </w:pPr>
            <w:r>
              <w:rPr>
                <w:rFonts w:ascii="宋体" w:hAnsi="宋体"/>
                <w:color w:val="auto"/>
                <w:highlight w:val="none"/>
              </w:rPr>
              <w:t>评标结果</w:t>
            </w:r>
          </w:p>
        </w:tc>
        <w:tc>
          <w:tcPr>
            <w:tcW w:w="6882" w:type="dxa"/>
            <w:gridSpan w:val="2"/>
            <w:tcBorders>
              <w:left w:val="single" w:color="auto" w:sz="4" w:space="0"/>
            </w:tcBorders>
            <w:vAlign w:val="center"/>
          </w:tcPr>
          <w:p>
            <w:pPr>
              <w:autoSpaceDE w:val="0"/>
              <w:autoSpaceDN w:val="0"/>
              <w:adjustRightInd w:val="0"/>
              <w:snapToGrid w:val="0"/>
              <w:spacing w:line="400" w:lineRule="exact"/>
              <w:ind w:firstLine="420"/>
              <w:jc w:val="left"/>
              <w:rPr>
                <w:rFonts w:ascii="宋体" w:hAnsi="宋体"/>
                <w:color w:val="auto"/>
                <w:kern w:val="0"/>
                <w:szCs w:val="21"/>
                <w:highlight w:val="none"/>
              </w:rPr>
            </w:pPr>
            <w:r>
              <w:rPr>
                <w:rFonts w:ascii="宋体" w:hAnsi="宋体"/>
                <w:color w:val="auto"/>
                <w:kern w:val="0"/>
                <w:szCs w:val="21"/>
                <w:highlight w:val="none"/>
              </w:rPr>
              <w:t>3.</w:t>
            </w:r>
            <w:r>
              <w:rPr>
                <w:rFonts w:ascii="宋体" w:hAnsi="宋体"/>
                <w:color w:val="auto"/>
                <w:spacing w:val="-1"/>
                <w:kern w:val="0"/>
                <w:szCs w:val="21"/>
                <w:highlight w:val="none"/>
              </w:rPr>
              <w:t>4</w:t>
            </w:r>
            <w:r>
              <w:rPr>
                <w:rFonts w:ascii="宋体" w:hAnsi="宋体"/>
                <w:color w:val="auto"/>
                <w:kern w:val="0"/>
                <w:szCs w:val="21"/>
                <w:highlight w:val="none"/>
              </w:rPr>
              <w:t>.1</w:t>
            </w:r>
            <w:r>
              <w:rPr>
                <w:rFonts w:hint="eastAsia" w:ascii="宋体" w:hAnsi="宋体"/>
                <w:color w:val="auto"/>
                <w:kern w:val="0"/>
                <w:szCs w:val="21"/>
                <w:highlight w:val="none"/>
              </w:rPr>
              <w:t xml:space="preserve"> </w:t>
            </w:r>
            <w:r>
              <w:rPr>
                <w:rFonts w:ascii="宋体" w:hAnsi="宋体"/>
                <w:color w:val="auto"/>
                <w:kern w:val="0"/>
                <w:szCs w:val="21"/>
                <w:highlight w:val="none"/>
              </w:rPr>
              <w:t>除第二章</w:t>
            </w:r>
            <w:r>
              <w:rPr>
                <w:rFonts w:hint="eastAsia" w:ascii="宋体" w:hAnsi="宋体"/>
                <w:color w:val="auto"/>
                <w:kern w:val="0"/>
                <w:szCs w:val="21"/>
                <w:highlight w:val="none"/>
              </w:rPr>
              <w:t>“</w:t>
            </w:r>
            <w:r>
              <w:rPr>
                <w:rFonts w:ascii="宋体" w:hAnsi="宋体"/>
                <w:color w:val="auto"/>
                <w:kern w:val="0"/>
                <w:szCs w:val="21"/>
                <w:highlight w:val="none"/>
              </w:rPr>
              <w:t>投标</w:t>
            </w:r>
            <w:r>
              <w:rPr>
                <w:rFonts w:ascii="宋体" w:hAnsi="宋体"/>
                <w:color w:val="auto"/>
                <w:spacing w:val="1"/>
                <w:kern w:val="0"/>
                <w:szCs w:val="21"/>
                <w:highlight w:val="none"/>
              </w:rPr>
              <w:t>人</w:t>
            </w:r>
            <w:r>
              <w:rPr>
                <w:rFonts w:ascii="宋体" w:hAnsi="宋体"/>
                <w:color w:val="auto"/>
                <w:kern w:val="0"/>
                <w:szCs w:val="21"/>
                <w:highlight w:val="none"/>
              </w:rPr>
              <w:t>须知</w:t>
            </w:r>
            <w:r>
              <w:rPr>
                <w:rFonts w:hint="eastAsia" w:ascii="宋体" w:hAnsi="宋体"/>
                <w:color w:val="auto"/>
                <w:kern w:val="0"/>
                <w:szCs w:val="21"/>
                <w:highlight w:val="none"/>
              </w:rPr>
              <w:t>”</w:t>
            </w:r>
            <w:r>
              <w:rPr>
                <w:rFonts w:ascii="宋体" w:hAnsi="宋体"/>
                <w:color w:val="auto"/>
                <w:kern w:val="0"/>
                <w:szCs w:val="21"/>
                <w:highlight w:val="none"/>
              </w:rPr>
              <w:t>前</w:t>
            </w:r>
            <w:r>
              <w:rPr>
                <w:rFonts w:ascii="宋体" w:hAnsi="宋体"/>
                <w:color w:val="auto"/>
                <w:spacing w:val="1"/>
                <w:kern w:val="0"/>
                <w:szCs w:val="21"/>
                <w:highlight w:val="none"/>
              </w:rPr>
              <w:t>附</w:t>
            </w:r>
            <w:r>
              <w:rPr>
                <w:rFonts w:ascii="宋体" w:hAnsi="宋体"/>
                <w:color w:val="auto"/>
                <w:kern w:val="0"/>
                <w:szCs w:val="21"/>
                <w:highlight w:val="none"/>
              </w:rPr>
              <w:t>表授权直</w:t>
            </w:r>
            <w:r>
              <w:rPr>
                <w:rFonts w:ascii="宋体" w:hAnsi="宋体"/>
                <w:color w:val="auto"/>
                <w:spacing w:val="1"/>
                <w:kern w:val="0"/>
                <w:szCs w:val="21"/>
                <w:highlight w:val="none"/>
              </w:rPr>
              <w:t>接</w:t>
            </w:r>
            <w:r>
              <w:rPr>
                <w:rFonts w:ascii="宋体" w:hAnsi="宋体"/>
                <w:color w:val="auto"/>
                <w:kern w:val="0"/>
                <w:szCs w:val="21"/>
                <w:highlight w:val="none"/>
              </w:rPr>
              <w:t>确定中标</w:t>
            </w:r>
            <w:r>
              <w:rPr>
                <w:rFonts w:ascii="宋体" w:hAnsi="宋体"/>
                <w:color w:val="auto"/>
                <w:spacing w:val="1"/>
                <w:kern w:val="0"/>
                <w:szCs w:val="21"/>
                <w:highlight w:val="none"/>
              </w:rPr>
              <w:t>人</w:t>
            </w:r>
            <w:r>
              <w:rPr>
                <w:rFonts w:ascii="宋体" w:hAnsi="宋体"/>
                <w:color w:val="auto"/>
                <w:kern w:val="0"/>
                <w:szCs w:val="21"/>
                <w:highlight w:val="none"/>
              </w:rPr>
              <w:t>外，评标</w:t>
            </w:r>
            <w:r>
              <w:rPr>
                <w:rFonts w:ascii="宋体" w:hAnsi="宋体"/>
                <w:color w:val="auto"/>
                <w:spacing w:val="1"/>
                <w:kern w:val="0"/>
                <w:szCs w:val="21"/>
                <w:highlight w:val="none"/>
              </w:rPr>
              <w:t>委</w:t>
            </w:r>
            <w:r>
              <w:rPr>
                <w:rFonts w:ascii="宋体" w:hAnsi="宋体"/>
                <w:color w:val="auto"/>
                <w:kern w:val="0"/>
                <w:szCs w:val="21"/>
                <w:highlight w:val="none"/>
              </w:rPr>
              <w:t>员会</w:t>
            </w:r>
            <w:r>
              <w:rPr>
                <w:rFonts w:hint="eastAsia" w:ascii="宋体" w:hAnsi="宋体"/>
                <w:color w:val="auto"/>
                <w:kern w:val="0"/>
                <w:szCs w:val="21"/>
                <w:highlight w:val="none"/>
              </w:rPr>
              <w:t>按经评审的最低投标价法</w:t>
            </w:r>
            <w:r>
              <w:rPr>
                <w:rFonts w:ascii="宋体" w:hAnsi="宋体"/>
                <w:color w:val="auto"/>
                <w:kern w:val="0"/>
                <w:szCs w:val="21"/>
                <w:highlight w:val="none"/>
              </w:rPr>
              <w:t>推荐中标候选人。</w:t>
            </w:r>
          </w:p>
          <w:p>
            <w:pPr>
              <w:spacing w:line="400" w:lineRule="exact"/>
              <w:ind w:firstLine="424" w:firstLineChars="200"/>
              <w:rPr>
                <w:rFonts w:ascii="宋体" w:hAnsi="宋体"/>
                <w:color w:val="auto"/>
                <w:highlight w:val="none"/>
              </w:rPr>
            </w:pPr>
            <w:r>
              <w:rPr>
                <w:rFonts w:ascii="宋体" w:hAnsi="宋体"/>
                <w:color w:val="auto"/>
                <w:spacing w:val="1"/>
                <w:kern w:val="0"/>
                <w:szCs w:val="21"/>
                <w:highlight w:val="none"/>
              </w:rPr>
              <w:t>3</w:t>
            </w:r>
            <w:r>
              <w:rPr>
                <w:rFonts w:ascii="宋体" w:hAnsi="宋体"/>
                <w:color w:val="auto"/>
                <w:kern w:val="0"/>
                <w:szCs w:val="21"/>
                <w:highlight w:val="none"/>
              </w:rPr>
              <w:t>.4.2</w:t>
            </w:r>
            <w:r>
              <w:rPr>
                <w:rFonts w:hint="eastAsia" w:ascii="宋体" w:hAnsi="宋体"/>
                <w:color w:val="auto"/>
                <w:kern w:val="0"/>
                <w:szCs w:val="21"/>
                <w:highlight w:val="none"/>
              </w:rPr>
              <w:t xml:space="preserve"> </w:t>
            </w:r>
            <w:r>
              <w:rPr>
                <w:rFonts w:ascii="宋体" w:hAnsi="宋体"/>
                <w:color w:val="auto"/>
                <w:kern w:val="0"/>
                <w:szCs w:val="21"/>
                <w:highlight w:val="none"/>
              </w:rPr>
              <w:t>评标</w:t>
            </w:r>
            <w:r>
              <w:rPr>
                <w:rFonts w:ascii="宋体" w:hAnsi="宋体"/>
                <w:color w:val="auto"/>
                <w:spacing w:val="-1"/>
                <w:kern w:val="0"/>
                <w:szCs w:val="21"/>
                <w:highlight w:val="none"/>
              </w:rPr>
              <w:t>委</w:t>
            </w:r>
            <w:r>
              <w:rPr>
                <w:rFonts w:ascii="宋体" w:hAnsi="宋体"/>
                <w:color w:val="auto"/>
                <w:kern w:val="0"/>
                <w:szCs w:val="21"/>
                <w:highlight w:val="none"/>
              </w:rPr>
              <w:t>员会完成评标后，应当向招标人提交书面评标报告。</w:t>
            </w:r>
          </w:p>
        </w:tc>
      </w:tr>
    </w:tbl>
    <w:p>
      <w:pPr>
        <w:pStyle w:val="2"/>
      </w:pPr>
    </w:p>
    <w:bookmarkEnd w:id="326"/>
    <w:bookmarkEnd w:id="327"/>
    <w:bookmarkEnd w:id="328"/>
    <w:bookmarkEnd w:id="329"/>
    <w:bookmarkEnd w:id="330"/>
    <w:p>
      <w:pPr>
        <w:pStyle w:val="2"/>
        <w:rPr>
          <w:rFonts w:ascii="宋体" w:hAnsi="宋体"/>
          <w:bCs/>
          <w:snapToGrid w:val="0"/>
          <w:color w:val="auto"/>
          <w:sz w:val="32"/>
          <w:szCs w:val="32"/>
          <w:highlight w:val="none"/>
        </w:rPr>
      </w:pPr>
    </w:p>
    <w:p>
      <w:pPr>
        <w:pStyle w:val="2"/>
        <w:rPr>
          <w:rFonts w:hint="eastAsia" w:ascii="宋体" w:hAnsi="宋体"/>
          <w:bCs/>
          <w:snapToGrid w:val="0"/>
          <w:color w:val="auto"/>
          <w:sz w:val="32"/>
          <w:szCs w:val="32"/>
          <w:highlight w:val="none"/>
        </w:rPr>
      </w:pPr>
      <w:r>
        <w:rPr>
          <w:rFonts w:ascii="宋体" w:hAnsi="宋体"/>
          <w:bCs/>
          <w:snapToGrid w:val="0"/>
          <w:color w:val="auto"/>
          <w:sz w:val="32"/>
          <w:szCs w:val="32"/>
          <w:highlight w:val="none"/>
        </w:rPr>
        <w:br w:type="page"/>
      </w:r>
    </w:p>
    <w:bookmarkEnd w:id="314"/>
    <w:bookmarkEnd w:id="315"/>
    <w:bookmarkEnd w:id="316"/>
    <w:bookmarkEnd w:id="317"/>
    <w:bookmarkEnd w:id="318"/>
    <w:p>
      <w:pPr>
        <w:pStyle w:val="4"/>
        <w:spacing w:before="0" w:after="0" w:line="360" w:lineRule="auto"/>
        <w:rPr>
          <w:rFonts w:hint="eastAsia" w:ascii="宋体" w:hAnsi="宋体" w:cs="宋体"/>
          <w:color w:val="auto"/>
          <w:sz w:val="28"/>
          <w:szCs w:val="28"/>
          <w:highlight w:val="none"/>
        </w:rPr>
      </w:pPr>
      <w:bookmarkStart w:id="332" w:name="_Toc14858"/>
      <w:bookmarkStart w:id="333" w:name="_Toc57795918"/>
      <w:bookmarkStart w:id="334" w:name="_Toc26525"/>
      <w:bookmarkStart w:id="335" w:name="_Toc33106441"/>
      <w:bookmarkStart w:id="336" w:name="_Toc32305"/>
      <w:r>
        <w:rPr>
          <w:rFonts w:hint="eastAsia" w:ascii="宋体" w:hAnsi="宋体" w:cs="宋体"/>
          <w:color w:val="auto"/>
          <w:sz w:val="28"/>
          <w:szCs w:val="28"/>
          <w:highlight w:val="none"/>
        </w:rPr>
        <w:t>1. 评标方法</w:t>
      </w:r>
      <w:bookmarkEnd w:id="332"/>
      <w:bookmarkEnd w:id="333"/>
    </w:p>
    <w:p>
      <w:pPr>
        <w:spacing w:line="360" w:lineRule="auto"/>
        <w:ind w:firstLine="420" w:firstLineChars="200"/>
        <w:rPr>
          <w:rFonts w:ascii="宋体" w:hAnsi="宋体"/>
          <w:color w:val="auto"/>
          <w:highlight w:val="none"/>
        </w:rPr>
      </w:pPr>
      <w:r>
        <w:rPr>
          <w:rFonts w:hint="eastAsia" w:ascii="宋体" w:hAnsi="宋体"/>
          <w:color w:val="auto"/>
          <w:highlight w:val="none"/>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以评标办法前附表约定的原则确定排序。</w:t>
      </w:r>
    </w:p>
    <w:p>
      <w:pPr>
        <w:pStyle w:val="4"/>
        <w:spacing w:before="0" w:after="0" w:line="360" w:lineRule="auto"/>
        <w:rPr>
          <w:rFonts w:hint="eastAsia" w:ascii="宋体" w:hAnsi="宋体" w:cs="宋体"/>
          <w:color w:val="auto"/>
          <w:sz w:val="28"/>
          <w:szCs w:val="28"/>
          <w:highlight w:val="none"/>
        </w:rPr>
      </w:pPr>
      <w:bookmarkStart w:id="337" w:name="_Toc798"/>
      <w:bookmarkStart w:id="338" w:name="_Toc57795919"/>
      <w:r>
        <w:rPr>
          <w:rFonts w:hint="eastAsia" w:ascii="宋体" w:hAnsi="宋体" w:cs="宋体"/>
          <w:color w:val="auto"/>
          <w:sz w:val="28"/>
          <w:szCs w:val="28"/>
          <w:highlight w:val="none"/>
        </w:rPr>
        <w:t>2. 评审标准</w:t>
      </w:r>
      <w:bookmarkEnd w:id="337"/>
      <w:bookmarkEnd w:id="338"/>
    </w:p>
    <w:p>
      <w:pPr>
        <w:pStyle w:val="5"/>
        <w:spacing w:before="0" w:after="0" w:line="360" w:lineRule="auto"/>
        <w:rPr>
          <w:rFonts w:hint="eastAsia" w:ascii="宋体" w:hAnsi="宋体" w:cs="宋体"/>
          <w:color w:val="auto"/>
          <w:sz w:val="21"/>
          <w:szCs w:val="21"/>
          <w:highlight w:val="none"/>
        </w:rPr>
      </w:pPr>
      <w:bookmarkStart w:id="339" w:name="_Toc5688"/>
      <w:bookmarkStart w:id="340" w:name="_Toc57795920"/>
      <w:r>
        <w:rPr>
          <w:rFonts w:hint="eastAsia" w:ascii="宋体" w:hAnsi="宋体" w:cs="宋体"/>
          <w:color w:val="auto"/>
          <w:sz w:val="21"/>
          <w:szCs w:val="21"/>
          <w:highlight w:val="none"/>
        </w:rPr>
        <w:t>2.1报价排序标准</w:t>
      </w:r>
      <w:bookmarkEnd w:id="339"/>
      <w:bookmarkEnd w:id="340"/>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见评标办法前附表。</w:t>
      </w:r>
    </w:p>
    <w:p>
      <w:pPr>
        <w:pStyle w:val="5"/>
        <w:spacing w:before="0" w:after="0" w:line="360" w:lineRule="auto"/>
        <w:rPr>
          <w:rFonts w:ascii="宋体" w:hAnsi="宋体" w:cs="宋体"/>
          <w:color w:val="auto"/>
          <w:sz w:val="21"/>
          <w:szCs w:val="21"/>
          <w:highlight w:val="none"/>
        </w:rPr>
      </w:pPr>
      <w:bookmarkStart w:id="341" w:name="_Toc11037"/>
      <w:bookmarkStart w:id="342" w:name="_Toc57795921"/>
      <w:r>
        <w:rPr>
          <w:rFonts w:ascii="宋体" w:hAnsi="宋体" w:cs="宋体"/>
          <w:color w:val="auto"/>
          <w:sz w:val="21"/>
          <w:szCs w:val="21"/>
          <w:highlight w:val="none"/>
        </w:rPr>
        <w:t>2.</w:t>
      </w:r>
      <w:r>
        <w:rPr>
          <w:rFonts w:hint="eastAsia" w:ascii="宋体" w:hAnsi="宋体" w:cs="宋体"/>
          <w:color w:val="auto"/>
          <w:sz w:val="21"/>
          <w:szCs w:val="21"/>
          <w:highlight w:val="none"/>
        </w:rPr>
        <w:t>2符合性审查标准</w:t>
      </w:r>
      <w:bookmarkEnd w:id="341"/>
      <w:bookmarkEnd w:id="342"/>
    </w:p>
    <w:p>
      <w:pPr>
        <w:autoSpaceDE w:val="0"/>
        <w:autoSpaceDN w:val="0"/>
        <w:adjustRightInd w:val="0"/>
        <w:snapToGri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按评标办法前附表约定的投标单位报价排序数量进行符合性审查</w:t>
      </w:r>
      <w:r>
        <w:rPr>
          <w:rFonts w:hint="eastAsia" w:ascii="宋体" w:hAnsi="宋体"/>
          <w:color w:val="auto"/>
          <w:spacing w:val="4"/>
          <w:kern w:val="0"/>
          <w:szCs w:val="21"/>
          <w:highlight w:val="none"/>
        </w:rPr>
        <w:t>。符合性审查内容：技术方案评审（如有）、资格评审、形式评审、响应性、投标函部分及</w:t>
      </w:r>
      <w:r>
        <w:rPr>
          <w:rFonts w:hint="eastAsia" w:ascii="宋体" w:hAnsi="宋体"/>
          <w:color w:val="auto"/>
          <w:spacing w:val="4"/>
          <w:kern w:val="0"/>
          <w:szCs w:val="21"/>
          <w:highlight w:val="none"/>
          <w:lang w:eastAsia="zh-CN"/>
        </w:rPr>
        <w:t>报价部分</w:t>
      </w:r>
      <w:r>
        <w:rPr>
          <w:rFonts w:hint="eastAsia" w:ascii="宋体" w:hAnsi="宋体"/>
          <w:color w:val="auto"/>
          <w:spacing w:val="4"/>
          <w:kern w:val="0"/>
          <w:szCs w:val="21"/>
          <w:highlight w:val="none"/>
        </w:rPr>
        <w:t>评审</w:t>
      </w:r>
      <w:r>
        <w:rPr>
          <w:rFonts w:hint="eastAsia" w:ascii="宋体" w:hAnsi="宋体" w:cs="宋体"/>
          <w:color w:val="auto"/>
          <w:szCs w:val="21"/>
          <w:highlight w:val="none"/>
        </w:rPr>
        <w:t>。</w:t>
      </w:r>
    </w:p>
    <w:p>
      <w:pPr>
        <w:autoSpaceDE w:val="0"/>
        <w:autoSpaceDN w:val="0"/>
        <w:adjustRightInd w:val="0"/>
        <w:snapToGri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2.2.1  技术方案评审标准：见评标办法前附表。</w:t>
      </w:r>
    </w:p>
    <w:p>
      <w:pPr>
        <w:autoSpaceDE w:val="0"/>
        <w:autoSpaceDN w:val="0"/>
        <w:adjustRightInd w:val="0"/>
        <w:snapToGrid w:val="0"/>
        <w:spacing w:line="360" w:lineRule="auto"/>
        <w:ind w:firstLine="420" w:firstLineChars="200"/>
        <w:jc w:val="left"/>
        <w:rPr>
          <w:rFonts w:hint="eastAsia"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2A  资格评审标准：见资格预审文件第三章“资格审查办法”详细审查标准（适用于已进行资格预审的）。</w:t>
      </w:r>
    </w:p>
    <w:p>
      <w:pPr>
        <w:autoSpaceDE w:val="0"/>
        <w:autoSpaceDN w:val="0"/>
        <w:adjustRightInd w:val="0"/>
        <w:snapToGrid w:val="0"/>
        <w:spacing w:line="360" w:lineRule="auto"/>
        <w:ind w:firstLine="420" w:firstLineChars="200"/>
        <w:jc w:val="left"/>
        <w:rPr>
          <w:rFonts w:hint="eastAsia"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2B  资格评审标准：见评标办法前附表（适用于未进行资格预审的）。</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3  形式评审标准：见评标办法前附表。</w:t>
      </w:r>
    </w:p>
    <w:p>
      <w:pPr>
        <w:autoSpaceDE w:val="0"/>
        <w:autoSpaceDN w:val="0"/>
        <w:adjustRightInd w:val="0"/>
        <w:snapToGrid w:val="0"/>
        <w:spacing w:line="360" w:lineRule="auto"/>
        <w:ind w:firstLine="420" w:firstLineChars="200"/>
        <w:jc w:val="left"/>
        <w:rPr>
          <w:rFonts w:hint="eastAsia"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4  响应性评审标准：见评标办法前附表。</w:t>
      </w:r>
    </w:p>
    <w:p>
      <w:pPr>
        <w:autoSpaceDE w:val="0"/>
        <w:autoSpaceDN w:val="0"/>
        <w:adjustRightInd w:val="0"/>
        <w:snapToGri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2.2.5  投标函部分及</w:t>
      </w:r>
      <w:r>
        <w:rPr>
          <w:rFonts w:hint="eastAsia" w:ascii="宋体" w:hAnsi="宋体" w:cs="宋体"/>
          <w:color w:val="auto"/>
          <w:szCs w:val="21"/>
          <w:highlight w:val="none"/>
          <w:lang w:eastAsia="zh-CN"/>
        </w:rPr>
        <w:t>报价部分</w:t>
      </w:r>
      <w:r>
        <w:rPr>
          <w:rFonts w:hint="eastAsia" w:ascii="宋体" w:hAnsi="宋体" w:cs="宋体"/>
          <w:color w:val="auto"/>
          <w:szCs w:val="21"/>
          <w:highlight w:val="none"/>
        </w:rPr>
        <w:t>评审标准：见评标办法前附表。</w:t>
      </w:r>
    </w:p>
    <w:p>
      <w:pPr>
        <w:pStyle w:val="4"/>
        <w:spacing w:before="0" w:after="0" w:line="360" w:lineRule="auto"/>
        <w:rPr>
          <w:rFonts w:hint="eastAsia" w:ascii="宋体" w:hAnsi="宋体" w:cs="宋体"/>
          <w:color w:val="auto"/>
          <w:sz w:val="28"/>
          <w:szCs w:val="28"/>
          <w:highlight w:val="none"/>
        </w:rPr>
      </w:pPr>
      <w:bookmarkStart w:id="343" w:name="_Toc57795922"/>
      <w:bookmarkStart w:id="344" w:name="_Toc30279"/>
      <w:r>
        <w:rPr>
          <w:rFonts w:hint="eastAsia" w:ascii="宋体" w:hAnsi="宋体" w:cs="宋体"/>
          <w:color w:val="auto"/>
          <w:sz w:val="28"/>
          <w:szCs w:val="28"/>
          <w:highlight w:val="none"/>
        </w:rPr>
        <w:t>3. 评标程序</w:t>
      </w:r>
      <w:bookmarkEnd w:id="343"/>
      <w:bookmarkEnd w:id="344"/>
    </w:p>
    <w:p>
      <w:pPr>
        <w:pStyle w:val="5"/>
        <w:spacing w:before="0" w:after="0" w:line="360" w:lineRule="auto"/>
        <w:rPr>
          <w:rFonts w:hint="eastAsia" w:ascii="宋体" w:hAnsi="宋体" w:cs="宋体"/>
          <w:color w:val="auto"/>
          <w:sz w:val="21"/>
          <w:szCs w:val="21"/>
          <w:highlight w:val="none"/>
        </w:rPr>
      </w:pPr>
      <w:bookmarkStart w:id="345" w:name="_Toc57795923"/>
      <w:bookmarkStart w:id="346" w:name="_Toc23021"/>
      <w:r>
        <w:rPr>
          <w:rFonts w:hint="eastAsia" w:ascii="宋体" w:hAnsi="宋体" w:cs="宋体"/>
          <w:color w:val="auto"/>
          <w:sz w:val="21"/>
          <w:szCs w:val="21"/>
          <w:highlight w:val="none"/>
        </w:rPr>
        <w:t>3.1报价排序</w:t>
      </w:r>
      <w:bookmarkEnd w:id="345"/>
      <w:bookmarkEnd w:id="346"/>
    </w:p>
    <w:p>
      <w:pPr>
        <w:spacing w:line="360" w:lineRule="auto"/>
        <w:ind w:firstLine="413" w:firstLineChars="197"/>
        <w:rPr>
          <w:rFonts w:ascii="宋体" w:hAnsi="宋体" w:cs="宋体"/>
          <w:color w:val="auto"/>
          <w:szCs w:val="21"/>
          <w:highlight w:val="none"/>
        </w:rPr>
      </w:pPr>
      <w:r>
        <w:rPr>
          <w:rFonts w:hint="eastAsia" w:ascii="宋体" w:hAnsi="宋体" w:cs="宋体"/>
          <w:color w:val="auto"/>
          <w:szCs w:val="21"/>
          <w:highlight w:val="none"/>
        </w:rPr>
        <w:t>对报价不高于最高限价的所有投标人的投标文件，按照报价由低到高的顺序排序。需技术方案评审的，由电子评标系统对技术方案进行自动随机编号。在投标函部分及</w:t>
      </w:r>
      <w:r>
        <w:rPr>
          <w:rFonts w:hint="eastAsia" w:ascii="宋体" w:hAnsi="宋体" w:cs="宋体"/>
          <w:color w:val="auto"/>
          <w:szCs w:val="21"/>
          <w:highlight w:val="none"/>
          <w:lang w:eastAsia="zh-CN"/>
        </w:rPr>
        <w:t>报价部分</w:t>
      </w:r>
      <w:r>
        <w:rPr>
          <w:rFonts w:hint="eastAsia" w:ascii="宋体" w:hAnsi="宋体" w:cs="宋体"/>
          <w:color w:val="auto"/>
          <w:szCs w:val="21"/>
          <w:highlight w:val="none"/>
        </w:rPr>
        <w:t>评审前，推送给评标委员会的投标文件不得显示排序。</w:t>
      </w:r>
    </w:p>
    <w:p>
      <w:pPr>
        <w:pStyle w:val="5"/>
        <w:spacing w:before="0" w:after="0" w:line="360" w:lineRule="auto"/>
        <w:rPr>
          <w:rFonts w:hint="eastAsia" w:ascii="宋体" w:hAnsi="宋体" w:cs="宋体"/>
          <w:color w:val="auto"/>
          <w:sz w:val="21"/>
          <w:szCs w:val="21"/>
          <w:highlight w:val="none"/>
        </w:rPr>
      </w:pPr>
      <w:bookmarkStart w:id="347" w:name="_Toc57795924"/>
      <w:bookmarkStart w:id="348" w:name="_Toc30586"/>
      <w:r>
        <w:rPr>
          <w:rFonts w:hint="eastAsia" w:ascii="宋体" w:hAnsi="宋体" w:cs="宋体"/>
          <w:color w:val="auto"/>
          <w:sz w:val="21"/>
          <w:szCs w:val="21"/>
          <w:highlight w:val="none"/>
        </w:rPr>
        <w:t>3.2符合性审查</w:t>
      </w:r>
      <w:bookmarkEnd w:id="347"/>
      <w:bookmarkEnd w:id="348"/>
    </w:p>
    <w:p>
      <w:pPr>
        <w:spacing w:line="360" w:lineRule="auto"/>
        <w:ind w:firstLine="413" w:firstLineChars="197"/>
        <w:rPr>
          <w:rFonts w:hint="eastAsia"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2</w:t>
      </w:r>
      <w:r>
        <w:rPr>
          <w:rFonts w:ascii="宋体" w:hAnsi="宋体" w:cs="宋体"/>
          <w:color w:val="auto"/>
          <w:szCs w:val="21"/>
          <w:highlight w:val="none"/>
        </w:rPr>
        <w:t>.1评标委员会依据本章第2.</w:t>
      </w:r>
      <w:r>
        <w:rPr>
          <w:rFonts w:hint="eastAsia" w:ascii="宋体" w:hAnsi="宋体" w:cs="宋体"/>
          <w:color w:val="auto"/>
          <w:szCs w:val="21"/>
          <w:highlight w:val="none"/>
        </w:rPr>
        <w:t>2</w:t>
      </w:r>
      <w:r>
        <w:rPr>
          <w:rFonts w:ascii="宋体" w:hAnsi="宋体" w:cs="宋体"/>
          <w:color w:val="auto"/>
          <w:szCs w:val="21"/>
          <w:highlight w:val="none"/>
        </w:rPr>
        <w:t xml:space="preserve"> </w:t>
      </w:r>
      <w:r>
        <w:rPr>
          <w:rFonts w:hint="eastAsia" w:ascii="宋体" w:hAnsi="宋体" w:cs="宋体"/>
          <w:color w:val="auto"/>
          <w:szCs w:val="21"/>
          <w:highlight w:val="none"/>
        </w:rPr>
        <w:t>款规定的标准对投标文件进行符合性审查。符合性审查顺序：技术方案评审（如有）、资格评审、形式评审、响应性、投标函部分及</w:t>
      </w:r>
      <w:r>
        <w:rPr>
          <w:rFonts w:hint="eastAsia" w:ascii="宋体" w:hAnsi="宋体" w:cs="宋体"/>
          <w:color w:val="auto"/>
          <w:szCs w:val="21"/>
          <w:highlight w:val="none"/>
          <w:lang w:eastAsia="zh-CN"/>
        </w:rPr>
        <w:t>报价部分</w:t>
      </w:r>
      <w:r>
        <w:rPr>
          <w:rFonts w:hint="eastAsia" w:ascii="宋体" w:hAnsi="宋体" w:cs="宋体"/>
          <w:color w:val="auto"/>
          <w:szCs w:val="21"/>
          <w:highlight w:val="none"/>
        </w:rPr>
        <w:t>评审。</w:t>
      </w:r>
    </w:p>
    <w:p>
      <w:pPr>
        <w:spacing w:line="360" w:lineRule="auto"/>
        <w:ind w:firstLine="413" w:firstLineChars="197"/>
        <w:rPr>
          <w:rFonts w:ascii="宋体" w:hAnsi="宋体" w:cs="宋体"/>
          <w:color w:val="auto"/>
          <w:szCs w:val="21"/>
          <w:highlight w:val="none"/>
        </w:rPr>
      </w:pPr>
      <w:r>
        <w:rPr>
          <w:rFonts w:hint="eastAsia" w:ascii="宋体" w:hAnsi="宋体" w:cs="宋体"/>
          <w:color w:val="auto"/>
          <w:szCs w:val="21"/>
          <w:highlight w:val="none"/>
        </w:rPr>
        <w:t>勾选技术方案评审的，符合性审查应首先进行技术方案审查，再按照资格、形式、响应性、投标函部分及</w:t>
      </w:r>
      <w:r>
        <w:rPr>
          <w:rFonts w:hint="eastAsia" w:ascii="宋体" w:hAnsi="宋体" w:cs="宋体"/>
          <w:color w:val="auto"/>
          <w:szCs w:val="21"/>
          <w:highlight w:val="none"/>
          <w:lang w:eastAsia="zh-CN"/>
        </w:rPr>
        <w:t>报价部分</w:t>
      </w:r>
      <w:r>
        <w:rPr>
          <w:rFonts w:hint="eastAsia" w:ascii="宋体" w:hAnsi="宋体" w:cs="宋体"/>
          <w:color w:val="auto"/>
          <w:szCs w:val="21"/>
          <w:highlight w:val="none"/>
        </w:rPr>
        <w:t>的顺序进行评审。有一项不符合评审标准的，作否决投标处理。</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2</w:t>
      </w:r>
      <w:r>
        <w:rPr>
          <w:rFonts w:ascii="宋体" w:hAnsi="宋体" w:cs="宋体"/>
          <w:color w:val="auto"/>
          <w:szCs w:val="21"/>
          <w:highlight w:val="none"/>
        </w:rPr>
        <w:t>.2 投标人有以下情形之一的，</w:t>
      </w:r>
      <w:r>
        <w:rPr>
          <w:rFonts w:hint="eastAsia" w:ascii="宋体" w:hAnsi="宋体" w:cs="宋体"/>
          <w:color w:val="auto"/>
          <w:szCs w:val="21"/>
          <w:highlight w:val="none"/>
        </w:rPr>
        <w:t>其投标文件将被否决：</w:t>
      </w:r>
    </w:p>
    <w:p>
      <w:pPr>
        <w:spacing w:line="360" w:lineRule="auto"/>
        <w:ind w:firstLine="405" w:firstLineChars="193"/>
        <w:rPr>
          <w:rFonts w:ascii="宋体" w:hAnsi="宋体" w:cs="宋体"/>
          <w:color w:val="auto"/>
          <w:szCs w:val="21"/>
          <w:highlight w:val="none"/>
        </w:rPr>
      </w:pPr>
      <w:r>
        <w:rPr>
          <w:rFonts w:hint="eastAsia" w:ascii="宋体" w:hAnsi="宋体" w:cs="宋体"/>
          <w:color w:val="auto"/>
          <w:szCs w:val="21"/>
          <w:highlight w:val="none"/>
        </w:rPr>
        <w:t>（1</w:t>
      </w:r>
      <w:r>
        <w:rPr>
          <w:rFonts w:ascii="宋体" w:hAnsi="宋体" w:cs="宋体"/>
          <w:color w:val="auto"/>
          <w:szCs w:val="21"/>
          <w:highlight w:val="none"/>
        </w:rPr>
        <w:t>）第二章</w:t>
      </w:r>
      <w:r>
        <w:rPr>
          <w:rFonts w:hint="eastAsia" w:ascii="宋体" w:hAnsi="宋体" w:cs="宋体"/>
          <w:color w:val="auto"/>
          <w:szCs w:val="21"/>
          <w:highlight w:val="none"/>
        </w:rPr>
        <w:t>“</w:t>
      </w:r>
      <w:r>
        <w:rPr>
          <w:rFonts w:ascii="宋体" w:hAnsi="宋体" w:cs="宋体"/>
          <w:color w:val="auto"/>
          <w:szCs w:val="21"/>
          <w:highlight w:val="none"/>
        </w:rPr>
        <w:t>投标人须知</w:t>
      </w:r>
      <w:r>
        <w:rPr>
          <w:rFonts w:hint="eastAsia" w:ascii="宋体" w:hAnsi="宋体" w:cs="宋体"/>
          <w:color w:val="auto"/>
          <w:szCs w:val="21"/>
          <w:highlight w:val="none"/>
        </w:rPr>
        <w:t>”</w:t>
      </w:r>
      <w:r>
        <w:rPr>
          <w:rFonts w:ascii="宋体" w:hAnsi="宋体" w:cs="宋体"/>
          <w:color w:val="auto"/>
          <w:szCs w:val="21"/>
          <w:highlight w:val="none"/>
        </w:rPr>
        <w:t xml:space="preserve">第1.4.3 </w:t>
      </w:r>
      <w:r>
        <w:rPr>
          <w:rFonts w:hint="eastAsia" w:ascii="宋体" w:hAnsi="宋体" w:cs="宋体"/>
          <w:color w:val="auto"/>
          <w:szCs w:val="21"/>
          <w:highlight w:val="none"/>
        </w:rPr>
        <w:t>项</w:t>
      </w:r>
      <w:r>
        <w:rPr>
          <w:rFonts w:ascii="宋体" w:hAnsi="宋体" w:cs="宋体"/>
          <w:color w:val="auto"/>
          <w:szCs w:val="21"/>
          <w:highlight w:val="none"/>
        </w:rPr>
        <w:t>规定的任何一种情形的；</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本次投标有串通投标、弄虚作假等其他违反招投标相关法律、法规行为的；</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（3）拒绝按评标委员会要求澄清、说明或补正的。</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3.2.3 投标报价有算术错误的，评标委员会按以下原则对投标报价进行修正，修正的价格经投标人书面确认后具有约束力，修正原则如下：</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（1）投标文件中的大写金额与小写金额不一致的，以大写金额为准；</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（2）投标函中的总报价与已标价工程量清单总报价不一致的，由评标委员会作否决投标处理。</w:t>
      </w:r>
    </w:p>
    <w:p>
      <w:pPr>
        <w:pStyle w:val="5"/>
        <w:spacing w:before="0" w:after="0" w:line="360" w:lineRule="auto"/>
        <w:rPr>
          <w:rFonts w:hint="eastAsia" w:ascii="宋体" w:hAnsi="宋体" w:cs="宋体"/>
          <w:color w:val="auto"/>
          <w:sz w:val="21"/>
          <w:szCs w:val="21"/>
          <w:highlight w:val="none"/>
        </w:rPr>
      </w:pPr>
      <w:bookmarkStart w:id="349" w:name="_Toc57795925"/>
      <w:bookmarkStart w:id="350" w:name="_Toc15748"/>
      <w:r>
        <w:rPr>
          <w:rFonts w:hint="eastAsia" w:ascii="宋体" w:hAnsi="宋体" w:cs="宋体"/>
          <w:color w:val="auto"/>
          <w:sz w:val="21"/>
          <w:szCs w:val="21"/>
          <w:highlight w:val="none"/>
        </w:rPr>
        <w:t>3.3 投标文件的澄清和补正</w:t>
      </w:r>
      <w:bookmarkEnd w:id="349"/>
      <w:bookmarkEnd w:id="350"/>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3</w:t>
      </w:r>
      <w:r>
        <w:rPr>
          <w:rFonts w:ascii="宋体" w:hAnsi="宋体" w:cs="宋体"/>
          <w:color w:val="auto"/>
          <w:szCs w:val="21"/>
          <w:highlight w:val="none"/>
        </w:rPr>
        <w:t xml:space="preserve">.1 </w:t>
      </w:r>
      <w:r>
        <w:rPr>
          <w:rFonts w:hint="eastAsia" w:ascii="宋体" w:hAnsi="宋体" w:cs="宋体"/>
          <w:color w:val="auto"/>
          <w:szCs w:val="21"/>
          <w:highlight w:val="none"/>
        </w:rPr>
        <w:t>在评标过程中，评标委员会可以书面形式要求投标人对所提交投标文件中不明确的内容进行书面澄清或说明，或者对细微偏差进行补正。评标委员会不接受投标人主动提出的澄清、说明或补正。</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3</w:t>
      </w:r>
      <w:r>
        <w:rPr>
          <w:rFonts w:ascii="宋体" w:hAnsi="宋体" w:cs="宋体"/>
          <w:color w:val="auto"/>
          <w:szCs w:val="21"/>
          <w:highlight w:val="none"/>
        </w:rPr>
        <w:t xml:space="preserve">.2 </w:t>
      </w:r>
      <w:r>
        <w:rPr>
          <w:rFonts w:hint="eastAsia" w:ascii="宋体" w:hAnsi="宋体" w:cs="宋体"/>
          <w:color w:val="auto"/>
          <w:szCs w:val="21"/>
          <w:highlight w:val="none"/>
        </w:rPr>
        <w:t>澄清、说明和补正不得改变投标文件的实质性内容（算术性错误修正的除外）。投标人的书面澄清、说明和补正属于投标文件的组成部分。</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3</w:t>
      </w:r>
      <w:r>
        <w:rPr>
          <w:rFonts w:ascii="宋体" w:hAnsi="宋体" w:cs="宋体"/>
          <w:color w:val="auto"/>
          <w:szCs w:val="21"/>
          <w:highlight w:val="none"/>
        </w:rPr>
        <w:t xml:space="preserve">.3 </w:t>
      </w:r>
      <w:r>
        <w:rPr>
          <w:rFonts w:hint="eastAsia" w:ascii="宋体" w:hAnsi="宋体" w:cs="宋体"/>
          <w:color w:val="auto"/>
          <w:szCs w:val="21"/>
          <w:highlight w:val="none"/>
        </w:rPr>
        <w:t>评标委员会对投标人提交的澄清、说明或补正有疑问的，可以要求投标人进一步澄清、说明或补正，直至满足评标委员会的要求。</w:t>
      </w:r>
    </w:p>
    <w:p>
      <w:pPr>
        <w:pStyle w:val="5"/>
        <w:spacing w:before="0" w:after="0" w:line="360" w:lineRule="auto"/>
        <w:rPr>
          <w:rFonts w:hint="eastAsia" w:ascii="宋体" w:hAnsi="宋体" w:cs="宋体"/>
          <w:color w:val="auto"/>
          <w:sz w:val="21"/>
          <w:szCs w:val="21"/>
          <w:highlight w:val="none"/>
        </w:rPr>
      </w:pPr>
      <w:bookmarkStart w:id="351" w:name="_Toc26312"/>
      <w:bookmarkStart w:id="352" w:name="_Toc57795926"/>
      <w:r>
        <w:rPr>
          <w:rFonts w:hint="eastAsia" w:ascii="宋体" w:hAnsi="宋体" w:cs="宋体"/>
          <w:color w:val="auto"/>
          <w:sz w:val="21"/>
          <w:szCs w:val="21"/>
          <w:highlight w:val="none"/>
        </w:rPr>
        <w:t>3.4 评标结果</w:t>
      </w:r>
      <w:bookmarkEnd w:id="351"/>
      <w:bookmarkEnd w:id="352"/>
    </w:p>
    <w:p>
      <w:pPr>
        <w:autoSpaceDE w:val="0"/>
        <w:autoSpaceDN w:val="0"/>
        <w:adjustRightInd w:val="0"/>
        <w:spacing w:line="360" w:lineRule="auto"/>
        <w:ind w:firstLine="420" w:firstLineChars="200"/>
        <w:jc w:val="left"/>
        <w:rPr>
          <w:rFonts w:ascii="宋体" w:hAnsi="宋体" w:cs="宋体"/>
          <w:color w:val="auto"/>
          <w:kern w:val="0"/>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4</w:t>
      </w:r>
      <w:r>
        <w:rPr>
          <w:rFonts w:ascii="宋体" w:hAnsi="宋体" w:cs="宋体"/>
          <w:color w:val="auto"/>
          <w:szCs w:val="21"/>
          <w:highlight w:val="none"/>
        </w:rPr>
        <w:t>.1</w:t>
      </w:r>
      <w:r>
        <w:rPr>
          <w:rFonts w:hint="eastAsia" w:ascii="宋体" w:hAnsi="宋体" w:cs="宋体"/>
          <w:color w:val="auto"/>
          <w:szCs w:val="21"/>
          <w:highlight w:val="none"/>
        </w:rPr>
        <w:t xml:space="preserve"> 除第二章“投标人须知”前附表授权直接确定中标人外，评标委员会按经评审的最低投标价法推荐中标候选人。</w:t>
      </w:r>
    </w:p>
    <w:p>
      <w:pPr>
        <w:spacing w:line="360" w:lineRule="auto"/>
        <w:ind w:firstLine="420" w:firstLineChars="200"/>
        <w:jc w:val="left"/>
        <w:rPr>
          <w:rFonts w:hint="eastAsia"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4</w:t>
      </w:r>
      <w:r>
        <w:rPr>
          <w:rFonts w:ascii="宋体" w:hAnsi="宋体" w:cs="宋体"/>
          <w:color w:val="auto"/>
          <w:szCs w:val="21"/>
          <w:highlight w:val="none"/>
        </w:rPr>
        <w:t>.2</w:t>
      </w:r>
      <w:r>
        <w:rPr>
          <w:rFonts w:hint="eastAsia" w:ascii="宋体" w:hAnsi="宋体" w:cs="宋体"/>
          <w:color w:val="auto"/>
          <w:szCs w:val="21"/>
          <w:highlight w:val="none"/>
        </w:rPr>
        <w:t xml:space="preserve"> 评标委员会完成评标后，应当向招标人提交书面评标报告和中标候选人名单</w:t>
      </w:r>
      <w:r>
        <w:rPr>
          <w:rFonts w:hint="eastAsia" w:asciiTheme="minorEastAsia" w:hAnsiTheme="minorEastAsia" w:eastAsiaTheme="minorEastAsia"/>
          <w:b w:val="0"/>
          <w:bCs w:val="0"/>
          <w:color w:val="auto"/>
          <w:kern w:val="0"/>
          <w:sz w:val="21"/>
          <w:szCs w:val="21"/>
          <w:highlight w:val="none"/>
          <w:lang w:val="en-US" w:eastAsia="zh-CN"/>
        </w:rPr>
        <w:t>。</w:t>
      </w:r>
      <w:bookmarkEnd w:id="334"/>
      <w:bookmarkEnd w:id="335"/>
      <w:bookmarkEnd w:id="336"/>
    </w:p>
    <w:p>
      <w:pPr>
        <w:pStyle w:val="2"/>
        <w:rPr>
          <w:rFonts w:hint="eastAsia" w:ascii="宋体" w:hAnsi="宋体" w:cs="宋体"/>
          <w:color w:val="auto"/>
          <w:szCs w:val="21"/>
          <w:highlight w:val="none"/>
        </w:rPr>
      </w:pPr>
      <w:r>
        <w:rPr>
          <w:rFonts w:hint="eastAsia" w:ascii="宋体" w:hAnsi="宋体" w:cs="宋体"/>
          <w:color w:val="auto"/>
          <w:szCs w:val="21"/>
          <w:highlight w:val="none"/>
        </w:rPr>
        <w:br w:type="page"/>
      </w:r>
    </w:p>
    <w:p>
      <w:pPr>
        <w:pStyle w:val="23"/>
        <w:spacing w:line="360" w:lineRule="auto"/>
        <w:rPr>
          <w:rFonts w:ascii="宋体" w:hAnsi="宋体"/>
          <w:b/>
          <w:color w:val="auto"/>
          <w:sz w:val="28"/>
          <w:szCs w:val="28"/>
          <w:highlight w:val="none"/>
          <w:u w:val="none"/>
          <w:lang w:eastAsia="zh-CN"/>
        </w:rPr>
      </w:pPr>
      <w:r>
        <w:rPr>
          <w:rFonts w:hint="eastAsia" w:ascii="宋体" w:hAnsi="宋体"/>
          <w:b/>
          <w:color w:val="auto"/>
          <w:sz w:val="28"/>
          <w:szCs w:val="28"/>
          <w:highlight w:val="none"/>
          <w:u w:val="none"/>
          <w:lang w:eastAsia="zh-CN"/>
        </w:rPr>
        <w:t>附件A：经评审的最低投标价法否决投标情况一览表</w:t>
      </w:r>
    </w:p>
    <w:p>
      <w:pPr>
        <w:pStyle w:val="23"/>
        <w:spacing w:line="360" w:lineRule="auto"/>
        <w:ind w:firstLine="420" w:firstLineChars="200"/>
        <w:jc w:val="both"/>
        <w:rPr>
          <w:rFonts w:hint="eastAsia" w:ascii="宋体" w:hAnsi="宋体"/>
          <w:color w:val="auto"/>
          <w:sz w:val="21"/>
          <w:szCs w:val="21"/>
          <w:highlight w:val="none"/>
          <w:u w:val="none"/>
          <w:lang w:eastAsia="zh-CN"/>
        </w:rPr>
      </w:pPr>
      <w:r>
        <w:rPr>
          <w:rFonts w:hint="eastAsia" w:ascii="宋体" w:hAnsi="宋体"/>
          <w:color w:val="auto"/>
          <w:sz w:val="21"/>
          <w:szCs w:val="21"/>
          <w:highlight w:val="none"/>
          <w:u w:val="none"/>
          <w:lang w:eastAsia="zh-CN"/>
        </w:rPr>
        <w:t>投标文件存在本一览表下列情形之一的，投标文件视为重大偏差并作否决投标处理，否则，评标委员会不得视为重大偏差而否决投标人的投标文件。</w:t>
      </w:r>
    </w:p>
    <w:tbl>
      <w:tblPr>
        <w:tblStyle w:val="30"/>
        <w:tblW w:w="880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961"/>
        <w:gridCol w:w="1515"/>
        <w:gridCol w:w="6333"/>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tcBorders>
              <w:top w:val="single" w:color="000000" w:sz="8" w:space="0"/>
              <w:left w:val="single" w:color="000000" w:sz="8" w:space="0"/>
              <w:bottom w:val="single" w:color="000000" w:sz="4" w:space="0"/>
              <w:right w:val="single" w:color="000000" w:sz="4" w:space="0"/>
            </w:tcBorders>
            <w:vAlign w:val="center"/>
          </w:tcPr>
          <w:p>
            <w:pPr>
              <w:spacing w:line="400" w:lineRule="exact"/>
              <w:jc w:val="center"/>
              <w:rPr>
                <w:rFonts w:ascii="宋体" w:hAnsi="宋体"/>
                <w:b/>
                <w:color w:val="auto"/>
                <w:szCs w:val="21"/>
                <w:highlight w:val="none"/>
              </w:rPr>
            </w:pPr>
            <w:r>
              <w:rPr>
                <w:rFonts w:hint="eastAsia" w:ascii="宋体" w:hAnsi="宋体"/>
                <w:b/>
                <w:color w:val="auto"/>
                <w:szCs w:val="21"/>
                <w:highlight w:val="none"/>
              </w:rPr>
              <w:t>章节号</w:t>
            </w:r>
          </w:p>
        </w:tc>
        <w:tc>
          <w:tcPr>
            <w:tcW w:w="1515" w:type="dxa"/>
            <w:tcBorders>
              <w:top w:val="single" w:color="000000" w:sz="8" w:space="0"/>
              <w:left w:val="single" w:color="000000" w:sz="4" w:space="0"/>
              <w:bottom w:val="single" w:color="000000" w:sz="4" w:space="0"/>
              <w:right w:val="single" w:color="000000" w:sz="4" w:space="0"/>
            </w:tcBorders>
            <w:vAlign w:val="center"/>
          </w:tcPr>
          <w:p>
            <w:pPr>
              <w:spacing w:line="400" w:lineRule="exact"/>
              <w:jc w:val="center"/>
              <w:rPr>
                <w:rFonts w:ascii="宋体" w:hAnsi="宋体"/>
                <w:b/>
                <w:color w:val="auto"/>
                <w:szCs w:val="21"/>
                <w:highlight w:val="none"/>
              </w:rPr>
            </w:pPr>
            <w:r>
              <w:rPr>
                <w:rFonts w:hint="eastAsia" w:ascii="宋体" w:hAnsi="宋体"/>
                <w:b/>
                <w:color w:val="auto"/>
                <w:szCs w:val="21"/>
                <w:highlight w:val="none"/>
              </w:rPr>
              <w:t>条款名称</w:t>
            </w:r>
          </w:p>
        </w:tc>
        <w:tc>
          <w:tcPr>
            <w:tcW w:w="6333" w:type="dxa"/>
            <w:tcBorders>
              <w:top w:val="single" w:color="000000" w:sz="8" w:space="0"/>
              <w:left w:val="single" w:color="000000" w:sz="4" w:space="0"/>
              <w:bottom w:val="single" w:color="000000" w:sz="4" w:space="0"/>
              <w:right w:val="single" w:color="000000" w:sz="8" w:space="0"/>
            </w:tcBorders>
            <w:vAlign w:val="center"/>
          </w:tcPr>
          <w:p>
            <w:pPr>
              <w:spacing w:line="400" w:lineRule="exact"/>
              <w:jc w:val="center"/>
              <w:rPr>
                <w:rFonts w:ascii="宋体" w:hAnsi="宋体"/>
                <w:b/>
                <w:color w:val="auto"/>
                <w:szCs w:val="21"/>
                <w:highlight w:val="none"/>
              </w:rPr>
            </w:pPr>
            <w:r>
              <w:rPr>
                <w:rFonts w:hint="eastAsia" w:ascii="宋体" w:hAnsi="宋体"/>
                <w:b/>
                <w:color w:val="auto"/>
                <w:szCs w:val="21"/>
                <w:highlight w:val="none"/>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961" w:type="dxa"/>
            <w:vMerge w:val="restart"/>
            <w:tcBorders>
              <w:top w:val="single" w:color="000000" w:sz="4" w:space="0"/>
              <w:left w:val="single" w:color="000000" w:sz="8" w:space="0"/>
              <w:bottom w:val="single" w:color="000000" w:sz="4" w:space="0"/>
              <w:right w:val="single" w:color="000000" w:sz="4" w:space="0"/>
            </w:tcBorders>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第三章</w:t>
            </w:r>
          </w:p>
        </w:tc>
        <w:tc>
          <w:tcPr>
            <w:tcW w:w="1515" w:type="dxa"/>
            <w:tcBorders>
              <w:top w:val="single" w:color="000000" w:sz="4" w:space="0"/>
              <w:left w:val="single" w:color="000000" w:sz="4" w:space="0"/>
              <w:bottom w:val="single" w:color="auto" w:sz="4" w:space="0"/>
              <w:right w:val="single" w:color="000000" w:sz="4" w:space="0"/>
            </w:tcBorders>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技术方案评审</w:t>
            </w:r>
          </w:p>
          <w:p>
            <w:pPr>
              <w:spacing w:line="400" w:lineRule="exact"/>
              <w:jc w:val="center"/>
              <w:rPr>
                <w:rFonts w:ascii="宋体" w:hAnsi="宋体"/>
                <w:color w:val="auto"/>
                <w:szCs w:val="21"/>
                <w:highlight w:val="none"/>
              </w:rPr>
            </w:pPr>
            <w:r>
              <w:rPr>
                <w:rFonts w:hint="eastAsia" w:ascii="宋体" w:hAnsi="宋体"/>
                <w:color w:val="auto"/>
                <w:szCs w:val="21"/>
                <w:highlight w:val="none"/>
              </w:rPr>
              <w:t>（如有）</w:t>
            </w: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olor w:val="auto"/>
                <w:szCs w:val="21"/>
                <w:highlight w:val="none"/>
                <w:lang w:val="en-US" w:eastAsia="zh-CN"/>
              </w:rPr>
            </w:pPr>
            <w:r>
              <w:rPr>
                <w:rFonts w:hint="eastAsia" w:ascii="宋体" w:hAnsi="宋体"/>
                <w:color w:val="auto"/>
                <w:szCs w:val="21"/>
                <w:highlight w:val="none"/>
              </w:rPr>
              <w:t>A-1投标人的技术方案</w:t>
            </w:r>
            <w:r>
              <w:rPr>
                <w:rFonts w:hint="eastAsia" w:ascii="宋体" w:hAnsi="宋体"/>
                <w:color w:val="auto"/>
                <w:szCs w:val="21"/>
                <w:highlight w:val="none"/>
                <w:lang w:val="en-US" w:eastAsia="zh-CN"/>
              </w:rPr>
              <w:t>综合性</w:t>
            </w:r>
            <w:r>
              <w:rPr>
                <w:rFonts w:hint="eastAsia" w:ascii="宋体" w:hAnsi="宋体"/>
                <w:color w:val="auto"/>
                <w:szCs w:val="21"/>
                <w:highlight w:val="none"/>
              </w:rPr>
              <w:t>评审不合格，由评标委员会作否决投标处理。</w:t>
            </w:r>
            <w:r>
              <w:rPr>
                <w:rFonts w:hint="eastAsia" w:ascii="宋体" w:hAnsi="宋体"/>
                <w:szCs w:val="21"/>
                <w:lang w:val="en-US" w:eastAsia="zh-CN"/>
              </w:rPr>
              <w:t>技术方案采用暗标评审时，其形式应符合</w:t>
            </w:r>
            <w:r>
              <w:rPr>
                <w:rFonts w:hint="eastAsia" w:ascii="宋体" w:hAnsi="宋体"/>
                <w:szCs w:val="21"/>
              </w:rPr>
              <w:t>第二章投标人须知前附表第3.7.5项（</w:t>
            </w:r>
            <w:r>
              <w:rPr>
                <w:rFonts w:hint="eastAsia" w:ascii="宋体" w:hAnsi="宋体"/>
                <w:szCs w:val="21"/>
                <w:lang w:val="en-US" w:eastAsia="zh-CN"/>
              </w:rPr>
              <w:t>4</w:t>
            </w:r>
            <w:r>
              <w:rPr>
                <w:rFonts w:hint="eastAsia" w:ascii="宋体" w:hAnsi="宋体"/>
                <w:szCs w:val="21"/>
              </w:rPr>
              <w:t>）技术部分</w:t>
            </w:r>
            <w:r>
              <w:rPr>
                <w:rFonts w:hint="eastAsia" w:ascii="宋体" w:hAnsi="宋体"/>
                <w:szCs w:val="21"/>
                <w:lang w:val="en-US" w:eastAsia="zh-CN"/>
              </w:rPr>
              <w:t>的</w:t>
            </w:r>
            <w:r>
              <w:rPr>
                <w:rFonts w:hint="eastAsia" w:ascii="宋体" w:hAnsi="宋体"/>
                <w:szCs w:val="21"/>
              </w:rPr>
              <w:t>要求</w:t>
            </w:r>
            <w:r>
              <w:rPr>
                <w:rFonts w:hint="eastAsia" w:ascii="宋体" w:hAnsi="宋体"/>
                <w:szCs w:val="21"/>
                <w:lang w:eastAsia="zh-CN"/>
              </w:rPr>
              <w:t>，</w:t>
            </w:r>
            <w:r>
              <w:rPr>
                <w:rFonts w:hint="eastAsia" w:ascii="宋体" w:hAnsi="宋体"/>
                <w:szCs w:val="21"/>
              </w:rPr>
              <w:t>否则由评标委员会作否决投标处理</w:t>
            </w:r>
            <w:r>
              <w:rPr>
                <w:rFonts w:hint="eastAsia" w:ascii="宋体" w:hAnsi="宋体"/>
                <w:szCs w:val="21"/>
                <w:lang w:eastAsia="zh-CN"/>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1515" w:type="dxa"/>
            <w:vMerge w:val="restart"/>
            <w:tcBorders>
              <w:top w:val="single" w:color="auto" w:sz="4" w:space="0"/>
              <w:left w:val="single" w:color="000000" w:sz="4" w:space="0"/>
              <w:bottom w:val="single" w:color="000000" w:sz="4" w:space="0"/>
              <w:right w:val="single" w:color="000000" w:sz="4" w:space="0"/>
            </w:tcBorders>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资格评审</w:t>
            </w: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A-2投标人的资质条件、</w:t>
            </w:r>
            <w:r>
              <w:rPr>
                <w:rFonts w:hint="eastAsia" w:ascii="宋体" w:hAnsi="宋体"/>
                <w:color w:val="auto"/>
                <w:szCs w:val="21"/>
                <w:highlight w:val="none"/>
                <w:lang w:eastAsia="zh-CN"/>
              </w:rPr>
              <w:t>独立法人资格</w:t>
            </w:r>
            <w:r>
              <w:rPr>
                <w:rFonts w:hint="eastAsia" w:ascii="宋体" w:hAnsi="宋体"/>
                <w:color w:val="auto"/>
                <w:szCs w:val="21"/>
                <w:highlight w:val="none"/>
              </w:rPr>
              <w:t>及安全生产条件须满足投标人须知前附表第1.4.1项的要求，否则由评标委员会作否决投标处理。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A-3投标人的财务须满足投标人须知前附表第1.4.1项的要求，否则由评标委员会作否决投标处理（如有）。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A-4投标人的业绩须满足投标人须知前附表第1.4.1项的要求，否则由评标委员会作否决投标处理（如有）。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A-5投标人的投标截止日投标资格情况须满足投标人须知前附表第1.4.1项的要求，否则由评标委员会作否决投标处理。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A-6投标人的项目经理和项目总工资格须满足投标人须知前附表第1.4.1项的要求，否则由评标委员会作否决投标处理。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A-7投标人的</w:t>
            </w:r>
            <w:r>
              <w:rPr>
                <w:rFonts w:hint="eastAsia" w:ascii="宋体" w:hAnsi="宋体"/>
                <w:color w:val="auto"/>
                <w:kern w:val="0"/>
                <w:highlight w:val="none"/>
              </w:rPr>
              <w:t>其他管理和技术人员最低要求</w:t>
            </w:r>
            <w:r>
              <w:rPr>
                <w:rFonts w:hint="eastAsia" w:ascii="宋体" w:hAnsi="宋体"/>
                <w:color w:val="auto"/>
                <w:szCs w:val="21"/>
                <w:highlight w:val="none"/>
              </w:rPr>
              <w:t>须满足投标人须知前附表1.4.1项的要求，否则由评标委员会作否决投标处理（如有）。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A-8投标人的</w:t>
            </w:r>
            <w:r>
              <w:rPr>
                <w:rFonts w:ascii="宋体" w:hAnsi="宋体"/>
                <w:color w:val="auto"/>
                <w:kern w:val="0"/>
                <w:highlight w:val="none"/>
              </w:rPr>
              <w:t>主要机械设备和试验检测设备最低要求</w:t>
            </w:r>
            <w:r>
              <w:rPr>
                <w:rFonts w:hint="eastAsia" w:ascii="宋体" w:hAnsi="宋体"/>
                <w:color w:val="auto"/>
                <w:szCs w:val="21"/>
                <w:highlight w:val="none"/>
              </w:rPr>
              <w:t>须满足投标人须知前附表1.4.1项的要求，否则由评标委员会作否决投标处理（如有）。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A-9投标人的其他要求须满足投标人须知前附表第1.4.1项的要求，否则由评标委员会作否决投标处理。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A-10若有联合体投标人，则：</w:t>
            </w:r>
          </w:p>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s="宋体"/>
                <w:color w:val="auto"/>
                <w:szCs w:val="21"/>
                <w:highlight w:val="none"/>
              </w:rPr>
              <w:t>联合体各方应按招标文件提供的格式签订</w:t>
            </w:r>
            <w:r>
              <w:rPr>
                <w:rFonts w:hint="eastAsia" w:ascii="宋体" w:hAnsi="宋体" w:cs="宋体"/>
                <w:color w:val="auto"/>
                <w:szCs w:val="21"/>
                <w:highlight w:val="none"/>
                <w:lang w:eastAsia="zh-CN"/>
              </w:rPr>
              <w:t>共同投标协议</w:t>
            </w:r>
            <w:r>
              <w:rPr>
                <w:rFonts w:hint="eastAsia" w:ascii="宋体" w:hAnsi="宋体" w:cs="宋体"/>
                <w:color w:val="auto"/>
                <w:szCs w:val="21"/>
                <w:highlight w:val="none"/>
              </w:rPr>
              <w:t>，明确联合体牵头人和各方权利义务</w:t>
            </w:r>
            <w:r>
              <w:rPr>
                <w:rFonts w:hint="eastAsia" w:ascii="宋体" w:hAnsi="宋体"/>
                <w:color w:val="auto"/>
                <w:szCs w:val="21"/>
                <w:highlight w:val="none"/>
              </w:rPr>
              <w:t>；</w:t>
            </w:r>
          </w:p>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（2）</w:t>
            </w:r>
            <w:r>
              <w:rPr>
                <w:rFonts w:hint="eastAsia" w:ascii="宋体" w:hAnsi="宋体" w:cs="宋体"/>
                <w:color w:val="auto"/>
                <w:szCs w:val="21"/>
                <w:highlight w:val="none"/>
              </w:rPr>
              <w:t>由同一专业的单位组成的联合体，按照资质等级较低的单位确定资质等级</w:t>
            </w:r>
            <w:r>
              <w:rPr>
                <w:rFonts w:hint="eastAsia" w:ascii="宋体" w:hAnsi="宋体"/>
                <w:color w:val="auto"/>
                <w:szCs w:val="21"/>
                <w:highlight w:val="none"/>
              </w:rPr>
              <w:t>；</w:t>
            </w:r>
          </w:p>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（3）</w:t>
            </w:r>
            <w:r>
              <w:rPr>
                <w:rFonts w:hint="eastAsia" w:ascii="宋体" w:hAnsi="宋体" w:cs="宋体"/>
                <w:color w:val="auto"/>
                <w:szCs w:val="21"/>
                <w:highlight w:val="none"/>
              </w:rPr>
              <w:t>联合体各方不得再以自己名义单独或参加其他联合体在同一标段中投标</w:t>
            </w:r>
            <w:r>
              <w:rPr>
                <w:rFonts w:hint="eastAsia" w:ascii="宋体" w:hAnsi="宋体"/>
                <w:color w:val="auto"/>
                <w:szCs w:val="21"/>
                <w:highlight w:val="none"/>
              </w:rPr>
              <w:t>；</w:t>
            </w:r>
          </w:p>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（4）</w:t>
            </w:r>
            <w:r>
              <w:rPr>
                <w:rFonts w:hint="eastAsia" w:ascii="宋体" w:hAnsi="宋体" w:cs="宋体"/>
                <w:color w:val="auto"/>
                <w:szCs w:val="21"/>
                <w:highlight w:val="none"/>
              </w:rPr>
              <w:t>联合体所有成员数量不得超过投标人须知前附表规定的数量</w:t>
            </w:r>
            <w:r>
              <w:rPr>
                <w:rFonts w:hint="eastAsia" w:ascii="宋体" w:hAnsi="宋体"/>
                <w:color w:val="auto"/>
                <w:szCs w:val="21"/>
                <w:highlight w:val="none"/>
              </w:rPr>
              <w:t>。</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形式评审</w:t>
            </w:r>
          </w:p>
        </w:tc>
        <w:tc>
          <w:tcPr>
            <w:tcW w:w="6333" w:type="dxa"/>
            <w:tcBorders>
              <w:top w:val="single" w:color="000000" w:sz="4" w:space="0"/>
              <w:left w:val="single" w:color="000000" w:sz="4" w:space="0"/>
              <w:bottom w:val="single" w:color="000000" w:sz="4" w:space="0"/>
              <w:right w:val="single" w:color="000000" w:sz="8" w:space="0"/>
            </w:tcBorders>
            <w:vAlign w:val="top"/>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A-11投标人名称必须与营业执照、资质证书、安全生产许可证一致，依法变更名称的应提交相应证明材料，否则由评标委员会作否决投标处理。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top"/>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A-12投标文件格式（不含投标函部分）符合第二章“投标人须知”第3.7款的要求，否则由评标委员会作否决投标处理。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olor w:val="auto"/>
                <w:kern w:val="0"/>
                <w:szCs w:val="21"/>
                <w:highlight w:val="none"/>
              </w:rPr>
              <w:t>编制投标文件时不得对第九章“投标文件格式”的相应要素作实质性修改，否则</w:t>
            </w:r>
            <w:r>
              <w:rPr>
                <w:rFonts w:hint="eastAsia" w:ascii="宋体" w:hAnsi="宋体"/>
                <w:color w:val="auto"/>
                <w:szCs w:val="21"/>
                <w:highlight w:val="none"/>
              </w:rPr>
              <w:t>视为重大偏差，</w:t>
            </w:r>
            <w:r>
              <w:rPr>
                <w:rFonts w:hint="eastAsia" w:ascii="宋体" w:hAnsi="宋体"/>
                <w:color w:val="auto"/>
                <w:kern w:val="0"/>
                <w:szCs w:val="21"/>
                <w:highlight w:val="none"/>
              </w:rPr>
              <w:t>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top"/>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A-13联合体参与投标的应提交</w:t>
            </w:r>
            <w:r>
              <w:rPr>
                <w:rFonts w:hint="eastAsia" w:ascii="宋体" w:hAnsi="宋体"/>
                <w:color w:val="auto"/>
                <w:szCs w:val="21"/>
                <w:highlight w:val="none"/>
                <w:lang w:eastAsia="zh-CN"/>
              </w:rPr>
              <w:t>共同投标协议</w:t>
            </w:r>
            <w:r>
              <w:rPr>
                <w:rFonts w:hint="eastAsia" w:ascii="宋体" w:hAnsi="宋体"/>
                <w:color w:val="auto"/>
                <w:szCs w:val="21"/>
                <w:highlight w:val="none"/>
              </w:rPr>
              <w:t>，并明确联合体牵头人。在</w:t>
            </w:r>
            <w:r>
              <w:rPr>
                <w:rFonts w:hint="eastAsia" w:ascii="宋体" w:hAnsi="宋体"/>
                <w:color w:val="auto"/>
                <w:szCs w:val="21"/>
                <w:highlight w:val="none"/>
                <w:lang w:eastAsia="zh-CN"/>
              </w:rPr>
              <w:t>共同投标协议</w:t>
            </w:r>
            <w:r>
              <w:rPr>
                <w:rFonts w:hint="eastAsia" w:ascii="宋体" w:hAnsi="宋体"/>
                <w:color w:val="auto"/>
                <w:szCs w:val="21"/>
                <w:highlight w:val="none"/>
              </w:rPr>
              <w:t>第5条联合体各成员单位内部的职责分工中填写的联合体所有成员单位名称应与其营业执照、资质证书、安全生产许可证一致，依法变更名称的应提交相应证明材料，否则由评标委员会作否决投标处理。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top"/>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A-14第九章 投标文件格式</w:t>
            </w:r>
            <w:r>
              <w:rPr>
                <w:rFonts w:hint="eastAsia" w:ascii="宋体" w:hAnsi="宋体" w:cs="宋体"/>
                <w:color w:val="auto"/>
                <w:kern w:val="0"/>
                <w:highlight w:val="none"/>
              </w:rPr>
              <w:t>（不含投标函部分）</w:t>
            </w:r>
            <w:r>
              <w:rPr>
                <w:rFonts w:hint="eastAsia" w:ascii="宋体" w:hAnsi="宋体"/>
                <w:color w:val="auto"/>
                <w:szCs w:val="21"/>
                <w:highlight w:val="none"/>
              </w:rPr>
              <w:t>要求法定代表人或其委托代理人</w:t>
            </w:r>
            <w:r>
              <w:rPr>
                <w:rFonts w:hint="eastAsia" w:ascii="宋体" w:hAnsi="宋体"/>
                <w:color w:val="auto"/>
                <w:szCs w:val="21"/>
                <w:highlight w:val="none"/>
                <w:lang w:eastAsia="zh-CN"/>
              </w:rPr>
              <w:t>签名</w:t>
            </w:r>
            <w:r>
              <w:rPr>
                <w:rFonts w:hint="eastAsia" w:ascii="宋体" w:hAnsi="宋体"/>
                <w:color w:val="auto"/>
                <w:szCs w:val="21"/>
                <w:highlight w:val="none"/>
              </w:rPr>
              <w:t>（或盖章）的须齐全，</w:t>
            </w:r>
            <w:r>
              <w:rPr>
                <w:rFonts w:hint="eastAsia" w:ascii="宋体" w:hAnsi="宋体"/>
                <w:color w:val="auto"/>
                <w:szCs w:val="21"/>
                <w:highlight w:val="none"/>
                <w:lang w:val="en-US" w:eastAsia="zh-CN"/>
              </w:rPr>
              <w:t>要求签名的，</w:t>
            </w:r>
            <w:r>
              <w:rPr>
                <w:rFonts w:hint="eastAsia" w:ascii="宋体" w:hAnsi="宋体"/>
                <w:color w:val="auto"/>
                <w:kern w:val="0"/>
                <w:highlight w:val="none"/>
              </w:rPr>
              <w:t>签名采用手写签名或签章或加盖CA数字证书均可</w:t>
            </w:r>
            <w:r>
              <w:rPr>
                <w:rFonts w:hint="eastAsia" w:ascii="宋体" w:hAnsi="宋体"/>
                <w:color w:val="auto"/>
                <w:kern w:val="0"/>
                <w:highlight w:val="none"/>
                <w:lang w:eastAsia="zh-CN"/>
              </w:rPr>
              <w:t>，</w:t>
            </w:r>
            <w:r>
              <w:rPr>
                <w:rFonts w:hint="eastAsia" w:ascii="宋体" w:hAnsi="宋体"/>
                <w:color w:val="auto"/>
                <w:szCs w:val="21"/>
                <w:highlight w:val="none"/>
              </w:rPr>
              <w:t>否则由评标委员会作否决投标处理。</w:t>
            </w:r>
          </w:p>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若投标单位为联合体，则</w:t>
            </w:r>
            <w:r>
              <w:rPr>
                <w:rFonts w:hint="eastAsia" w:ascii="宋体" w:hAnsi="宋体"/>
                <w:color w:val="auto"/>
                <w:szCs w:val="21"/>
                <w:highlight w:val="none"/>
                <w:lang w:eastAsia="zh-CN"/>
              </w:rPr>
              <w:t>共同投标协议</w:t>
            </w:r>
            <w:r>
              <w:rPr>
                <w:rFonts w:hint="eastAsia" w:ascii="宋体" w:hAnsi="宋体"/>
                <w:color w:val="auto"/>
                <w:szCs w:val="21"/>
                <w:highlight w:val="none"/>
              </w:rPr>
              <w:t>中各联合体成员单位</w:t>
            </w:r>
            <w:r>
              <w:rPr>
                <w:rFonts w:hint="eastAsia" w:ascii="宋体" w:hAnsi="宋体"/>
                <w:color w:val="auto"/>
                <w:szCs w:val="21"/>
                <w:highlight w:val="none"/>
                <w:lang w:eastAsia="zh-CN"/>
              </w:rPr>
              <w:t>签名</w:t>
            </w:r>
            <w:r>
              <w:rPr>
                <w:rFonts w:hint="eastAsia" w:ascii="宋体" w:hAnsi="宋体"/>
                <w:color w:val="auto"/>
                <w:szCs w:val="21"/>
                <w:highlight w:val="none"/>
              </w:rPr>
              <w:t>（或盖章）须齐全，</w:t>
            </w:r>
            <w:r>
              <w:rPr>
                <w:rFonts w:hint="eastAsia" w:ascii="宋体" w:hAnsi="宋体"/>
                <w:color w:val="auto"/>
                <w:szCs w:val="21"/>
                <w:highlight w:val="none"/>
                <w:lang w:eastAsia="zh-CN"/>
              </w:rPr>
              <w:t>共同投标协议</w:t>
            </w:r>
            <w:r>
              <w:rPr>
                <w:rFonts w:hint="eastAsia" w:ascii="宋体" w:hAnsi="宋体"/>
                <w:color w:val="auto"/>
                <w:szCs w:val="21"/>
                <w:highlight w:val="none"/>
              </w:rPr>
              <w:t>以外的投标文件格式中，</w:t>
            </w:r>
            <w:r>
              <w:rPr>
                <w:rFonts w:hint="eastAsia" w:ascii="宋体" w:hAnsi="宋体" w:cs="宋体"/>
                <w:color w:val="auto"/>
                <w:kern w:val="0"/>
                <w:highlight w:val="none"/>
              </w:rPr>
              <w:t>要求法定代表人或其委托代理人</w:t>
            </w:r>
            <w:r>
              <w:rPr>
                <w:rFonts w:hint="eastAsia" w:ascii="宋体" w:hAnsi="宋体" w:cs="宋体"/>
                <w:color w:val="auto"/>
                <w:kern w:val="0"/>
                <w:highlight w:val="none"/>
                <w:lang w:eastAsia="zh-CN"/>
              </w:rPr>
              <w:t>签名</w:t>
            </w:r>
            <w:r>
              <w:rPr>
                <w:rFonts w:hint="eastAsia" w:ascii="宋体" w:hAnsi="宋体" w:cs="宋体"/>
                <w:color w:val="auto"/>
                <w:kern w:val="0"/>
                <w:highlight w:val="none"/>
              </w:rPr>
              <w:t>（或盖章）的均由联合体牵头人法定代表人或其委托代理人</w:t>
            </w:r>
            <w:r>
              <w:rPr>
                <w:rFonts w:hint="eastAsia" w:ascii="宋体" w:hAnsi="宋体" w:cs="宋体"/>
                <w:color w:val="auto"/>
                <w:kern w:val="0"/>
                <w:highlight w:val="none"/>
                <w:lang w:eastAsia="zh-CN"/>
              </w:rPr>
              <w:t>签名</w:t>
            </w:r>
            <w:r>
              <w:rPr>
                <w:rFonts w:hint="eastAsia" w:ascii="宋体" w:hAnsi="宋体" w:cs="宋体"/>
                <w:color w:val="auto"/>
                <w:kern w:val="0"/>
                <w:highlight w:val="none"/>
              </w:rPr>
              <w:t>（或盖章）</w:t>
            </w:r>
            <w:r>
              <w:rPr>
                <w:rFonts w:hint="eastAsia" w:ascii="宋体" w:hAnsi="宋体"/>
                <w:color w:val="auto"/>
                <w:szCs w:val="21"/>
                <w:highlight w:val="none"/>
              </w:rPr>
              <w:t>，否则由评标委员会作否决投标处理。</w:t>
            </w:r>
          </w:p>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第九章 投标文件格式</w:t>
            </w:r>
            <w:r>
              <w:rPr>
                <w:rFonts w:hint="eastAsia" w:ascii="宋体" w:hAnsi="宋体" w:cs="宋体"/>
                <w:color w:val="auto"/>
                <w:kern w:val="0"/>
                <w:highlight w:val="none"/>
              </w:rPr>
              <w:t>（不含投标函部分）</w:t>
            </w:r>
            <w:r>
              <w:rPr>
                <w:rFonts w:hint="eastAsia" w:ascii="宋体" w:hAnsi="宋体"/>
                <w:color w:val="auto"/>
                <w:szCs w:val="21"/>
                <w:highlight w:val="none"/>
              </w:rPr>
              <w:t>要求加盖单位法人章的，应使用 CA 数字证书加盖投标人的单位电子印章，否则由评标委员会作否决投标处理。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olor w:val="auto"/>
                <w:highlight w:val="none"/>
              </w:rPr>
              <w:t>若投标单位为联合体，则</w:t>
            </w:r>
            <w:r>
              <w:rPr>
                <w:rFonts w:hint="eastAsia" w:ascii="宋体" w:hAnsi="宋体"/>
                <w:color w:val="auto"/>
                <w:highlight w:val="none"/>
                <w:lang w:eastAsia="zh-CN"/>
              </w:rPr>
              <w:t>共同投标协议</w:t>
            </w:r>
            <w:r>
              <w:rPr>
                <w:rFonts w:hint="eastAsia" w:ascii="宋体" w:hAnsi="宋体"/>
                <w:color w:val="auto"/>
                <w:highlight w:val="none"/>
              </w:rPr>
              <w:t>中要求各联合体成员盖单位法人章的，各联合体成员盖章须齐全，</w:t>
            </w:r>
            <w:r>
              <w:rPr>
                <w:rFonts w:hint="eastAsia" w:ascii="宋体" w:hAnsi="宋体"/>
                <w:color w:val="auto"/>
                <w:highlight w:val="none"/>
                <w:lang w:eastAsia="zh-CN"/>
              </w:rPr>
              <w:t>共同投标协议</w:t>
            </w:r>
            <w:r>
              <w:rPr>
                <w:rFonts w:hint="eastAsia" w:ascii="宋体" w:hAnsi="宋体"/>
                <w:color w:val="auto"/>
                <w:highlight w:val="none"/>
              </w:rPr>
              <w:t>以外的投标文件格式中要求投标人加盖单位法人章的，均由联合体牵头人使用 CA 数字证书加盖其单位电子印章。</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top"/>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A-15投标人法定代表人的委托代理人有法定代表人签署的授权委托书和投标人为其缴纳的养老保险证明材料。否则由评标委员会作否决投标处理。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响应性评审</w:t>
            </w: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A-16投标内容符合第二章“投标人须知”第1.3.1项规定，否则由评标委员会作否决投标处理。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1515" w:type="dxa"/>
            <w:vMerge w:val="continue"/>
            <w:tcBorders>
              <w:left w:val="single" w:color="000000" w:sz="4" w:space="0"/>
              <w:right w:val="single" w:color="000000" w:sz="4" w:space="0"/>
            </w:tcBorders>
            <w:vAlign w:val="center"/>
          </w:tcPr>
          <w:p>
            <w:pPr>
              <w:spacing w:line="400" w:lineRule="exact"/>
              <w:jc w:val="center"/>
              <w:rPr>
                <w:rFonts w:hint="eastAsia"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olor w:val="auto"/>
                <w:szCs w:val="21"/>
                <w:highlight w:val="none"/>
                <w:lang w:val="en-US" w:eastAsia="zh-CN"/>
              </w:rPr>
            </w:pPr>
            <w:r>
              <w:rPr>
                <w:rFonts w:hint="eastAsia" w:ascii="宋体" w:hAnsi="宋体"/>
                <w:color w:val="auto"/>
                <w:szCs w:val="21"/>
                <w:highlight w:val="none"/>
                <w:lang w:val="en-US" w:eastAsia="zh-CN"/>
              </w:rPr>
              <w:t>A-17</w:t>
            </w:r>
            <w:r>
              <w:rPr>
                <w:rFonts w:hint="eastAsia" w:ascii="宋体" w:hAnsi="宋体"/>
                <w:color w:val="auto"/>
                <w:szCs w:val="21"/>
                <w:highlight w:val="none"/>
              </w:rPr>
              <w:t>投标函附录的所有数据均符合招标文件规定</w:t>
            </w:r>
            <w:r>
              <w:rPr>
                <w:rFonts w:hint="eastAsia" w:ascii="宋体" w:hAnsi="宋体"/>
                <w:color w:val="auto"/>
                <w:szCs w:val="21"/>
                <w:highlight w:val="none"/>
                <w:lang w:eastAsia="zh-CN"/>
              </w:rPr>
              <w:t>，</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w:t>
            </w:r>
            <w:r>
              <w:rPr>
                <w:rFonts w:hint="eastAsia" w:ascii="宋体" w:hAnsi="宋体"/>
                <w:color w:val="auto"/>
                <w:szCs w:val="21"/>
                <w:highlight w:val="none"/>
                <w:lang w:val="en-US" w:eastAsia="zh-CN"/>
              </w:rPr>
              <w:t>8</w:t>
            </w:r>
            <w:r>
              <w:rPr>
                <w:rFonts w:hint="eastAsia" w:ascii="宋体" w:hAnsi="宋体"/>
                <w:color w:val="auto"/>
                <w:szCs w:val="21"/>
                <w:highlight w:val="none"/>
              </w:rPr>
              <w:t>投标人应按投标人须知前附表第3.4款规定递交投标保证金，并作为其投标文件的组成部分，否则由评标委员会作否决投标处理。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w:t>
            </w:r>
            <w:r>
              <w:rPr>
                <w:rFonts w:hint="eastAsia" w:ascii="宋体" w:hAnsi="宋体"/>
                <w:color w:val="auto"/>
                <w:szCs w:val="21"/>
                <w:highlight w:val="none"/>
                <w:lang w:val="en-US" w:eastAsia="zh-CN"/>
              </w:rPr>
              <w:t>9</w:t>
            </w:r>
            <w:r>
              <w:rPr>
                <w:rFonts w:hint="eastAsia" w:ascii="宋体" w:hAnsi="宋体"/>
                <w:color w:val="auto"/>
                <w:szCs w:val="21"/>
                <w:highlight w:val="none"/>
              </w:rPr>
              <w:t>符合第四章“合同条款及格式”规定，投标文件不应附有招标人不能接受的条件。否则由评标委员会作否决投标处理。（由投标人承诺，承诺书格式详见第九章投标文件格式。）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20</w:t>
            </w:r>
            <w:r>
              <w:rPr>
                <w:rFonts w:hint="eastAsia" w:ascii="宋体" w:hAnsi="宋体"/>
                <w:color w:val="auto"/>
                <w:szCs w:val="21"/>
                <w:highlight w:val="none"/>
              </w:rPr>
              <w:t>符合第七章“技术标准和要求”规定。否则由评标委员会作否决投标处理（如有）。（由投标人承诺，承诺书格式详见第九章投标文件格式。）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21</w:t>
            </w:r>
            <w:r>
              <w:rPr>
                <w:rFonts w:hint="eastAsia" w:ascii="宋体" w:hAnsi="宋体"/>
                <w:color w:val="auto"/>
                <w:szCs w:val="21"/>
                <w:highlight w:val="none"/>
              </w:rPr>
              <w:t>投标人有以下情形之一的，其投标文件由评标委员会作否决投标处理：</w:t>
            </w:r>
          </w:p>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1.第二章“投标人须知”第1.4.3项规定的任何一种情形的；</w:t>
            </w:r>
          </w:p>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2.本次投标有串通投标、弄虚作假等违反招投标相关法律、法规的行为的；</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3.拒绝按评标委员会要求澄清、说明或补正的。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投标函部分及</w:t>
            </w:r>
            <w:r>
              <w:rPr>
                <w:rFonts w:hint="eastAsia" w:ascii="宋体" w:hAnsi="宋体"/>
                <w:color w:val="auto"/>
                <w:szCs w:val="21"/>
                <w:highlight w:val="none"/>
                <w:lang w:eastAsia="zh-CN"/>
              </w:rPr>
              <w:t>报价部分</w:t>
            </w:r>
            <w:r>
              <w:rPr>
                <w:rFonts w:hint="eastAsia" w:ascii="宋体" w:hAnsi="宋体"/>
                <w:color w:val="auto"/>
                <w:szCs w:val="21"/>
                <w:highlight w:val="none"/>
              </w:rPr>
              <w:t>评审</w:t>
            </w: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22</w:t>
            </w:r>
            <w:r>
              <w:rPr>
                <w:rFonts w:hint="eastAsia" w:ascii="宋体" w:hAnsi="宋体" w:cs="宋体"/>
                <w:color w:val="auto"/>
                <w:kern w:val="0"/>
                <w:highlight w:val="none"/>
              </w:rPr>
              <w:t>投标函部分的格式要求法定代表人或其委托代理人</w:t>
            </w:r>
            <w:r>
              <w:rPr>
                <w:rFonts w:hint="eastAsia" w:ascii="宋体" w:hAnsi="宋体" w:cs="宋体"/>
                <w:color w:val="auto"/>
                <w:kern w:val="0"/>
                <w:highlight w:val="none"/>
                <w:lang w:eastAsia="zh-CN"/>
              </w:rPr>
              <w:t>签名</w:t>
            </w:r>
            <w:r>
              <w:rPr>
                <w:rFonts w:hint="eastAsia" w:ascii="宋体" w:hAnsi="宋体" w:cs="宋体"/>
                <w:color w:val="auto"/>
                <w:kern w:val="0"/>
                <w:highlight w:val="none"/>
              </w:rPr>
              <w:t>（或盖章）的须齐全，</w:t>
            </w:r>
            <w:r>
              <w:rPr>
                <w:rFonts w:hint="eastAsia" w:ascii="宋体" w:hAnsi="宋体"/>
                <w:color w:val="auto"/>
                <w:szCs w:val="21"/>
                <w:highlight w:val="none"/>
                <w:lang w:val="en-US" w:eastAsia="zh-CN"/>
              </w:rPr>
              <w:t>要求签名的，</w:t>
            </w:r>
            <w:r>
              <w:rPr>
                <w:rFonts w:hint="eastAsia" w:ascii="宋体" w:hAnsi="宋体"/>
                <w:color w:val="auto"/>
                <w:kern w:val="0"/>
                <w:highlight w:val="none"/>
              </w:rPr>
              <w:t>签名采用手写签名或签章或加盖CA数字证书均可</w:t>
            </w:r>
            <w:r>
              <w:rPr>
                <w:rFonts w:hint="eastAsia" w:ascii="宋体" w:hAnsi="宋体"/>
                <w:color w:val="auto"/>
                <w:kern w:val="0"/>
                <w:highlight w:val="none"/>
                <w:lang w:eastAsia="zh-CN"/>
              </w:rPr>
              <w:t>，</w:t>
            </w:r>
            <w:r>
              <w:rPr>
                <w:rFonts w:hint="eastAsia" w:ascii="宋体" w:hAnsi="宋体" w:cs="宋体"/>
                <w:color w:val="auto"/>
                <w:kern w:val="0"/>
                <w:highlight w:val="none"/>
              </w:rPr>
              <w:t>要求加盖单位法人章的，应使用 CA 数字证书加盖投标人的单位电子印章</w:t>
            </w:r>
            <w:r>
              <w:rPr>
                <w:rFonts w:hint="eastAsia" w:ascii="宋体" w:hAnsi="宋体"/>
                <w:color w:val="auto"/>
                <w:szCs w:val="21"/>
                <w:highlight w:val="none"/>
              </w:rPr>
              <w:t>，否则由评标委员会作否决投标处理。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s="宋体"/>
                <w:color w:val="auto"/>
                <w:kern w:val="0"/>
                <w:highlight w:val="none"/>
              </w:rPr>
              <w:t>联合体投标的，投标函部分的格式中要求投标人加盖单位法人章的，均由联合体牵头人使用 CA 数字证书加盖其单位电子印章，否则由评标委员会作否决投标处理。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default" w:ascii="宋体" w:hAnsi="宋体"/>
                <w:color w:val="auto"/>
                <w:szCs w:val="21"/>
                <w:highlight w:val="none"/>
                <w:lang w:val="en-US"/>
              </w:rPr>
              <w:t>23</w:t>
            </w:r>
            <w:r>
              <w:rPr>
                <w:rFonts w:hint="eastAsia" w:ascii="宋体" w:hAnsi="宋体"/>
                <w:color w:val="auto"/>
                <w:szCs w:val="21"/>
                <w:highlight w:val="none"/>
              </w:rPr>
              <w:t>工期符合第二章“投标人须知”第1.3.2项规定，否则由评标委员会作否决投标处理。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default" w:ascii="宋体" w:hAnsi="宋体"/>
                <w:color w:val="auto"/>
                <w:szCs w:val="21"/>
                <w:highlight w:val="none"/>
                <w:lang w:val="en-US"/>
              </w:rPr>
              <w:t>24</w:t>
            </w:r>
            <w:r>
              <w:rPr>
                <w:rFonts w:hint="eastAsia" w:ascii="宋体" w:hAnsi="宋体"/>
                <w:color w:val="auto"/>
                <w:szCs w:val="21"/>
                <w:highlight w:val="none"/>
              </w:rPr>
              <w:t>工程质量符合第二章“投标人须知”第1.3.3项规定，否则由评标委员会作否决投标处理。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default" w:ascii="宋体" w:hAnsi="宋体"/>
                <w:color w:val="auto"/>
                <w:szCs w:val="21"/>
                <w:highlight w:val="none"/>
                <w:lang w:val="en-US"/>
              </w:rPr>
              <w:t>25</w:t>
            </w:r>
            <w:r>
              <w:rPr>
                <w:rFonts w:hint="eastAsia" w:ascii="宋体" w:hAnsi="宋体"/>
                <w:color w:val="auto"/>
                <w:szCs w:val="21"/>
                <w:highlight w:val="none"/>
              </w:rPr>
              <w:t>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default" w:ascii="宋体" w:hAnsi="宋体"/>
                <w:color w:val="auto"/>
                <w:szCs w:val="21"/>
                <w:highlight w:val="none"/>
                <w:lang w:val="en-US"/>
              </w:rPr>
              <w:t>26</w:t>
            </w:r>
            <w:r>
              <w:rPr>
                <w:rFonts w:hint="eastAsia" w:ascii="宋体" w:hAnsi="宋体"/>
                <w:color w:val="auto"/>
                <w:szCs w:val="21"/>
                <w:highlight w:val="none"/>
              </w:rPr>
              <w:t>投标函中的总报价不得高于招标人公布的投标总报价最高限价，否则由评标委员会作否决投标处理。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default" w:ascii="宋体" w:hAnsi="宋体"/>
                <w:color w:val="auto"/>
                <w:szCs w:val="21"/>
                <w:highlight w:val="none"/>
                <w:lang w:val="en-US"/>
              </w:rPr>
              <w:t>27</w:t>
            </w:r>
            <w:r>
              <w:rPr>
                <w:rFonts w:hint="eastAsia" w:ascii="宋体" w:hAnsi="宋体"/>
                <w:szCs w:val="21"/>
              </w:rPr>
              <w:t>投标人投标总报价或者部分单项报价低于招标文件规定的对应的异常低价警戒线的，应提供报价合理性说明，并提供必要的证明材料</w:t>
            </w:r>
            <w:r>
              <w:rPr>
                <w:rFonts w:hint="eastAsia" w:ascii="宋体" w:hAnsi="宋体"/>
                <w:szCs w:val="21"/>
                <w:lang w:eastAsia="zh-CN"/>
              </w:rPr>
              <w:t>，</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default" w:ascii="宋体" w:hAnsi="宋体"/>
                <w:color w:val="auto"/>
                <w:szCs w:val="21"/>
                <w:highlight w:val="none"/>
                <w:lang w:val="en-US"/>
              </w:rPr>
              <w:t>28</w:t>
            </w:r>
            <w:r>
              <w:rPr>
                <w:rFonts w:hint="eastAsia" w:ascii="宋体" w:hAnsi="宋体"/>
                <w:color w:val="auto"/>
                <w:szCs w:val="21"/>
                <w:highlight w:val="none"/>
              </w:rPr>
              <w:t>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default" w:ascii="宋体" w:hAnsi="宋体"/>
                <w:color w:val="auto"/>
                <w:szCs w:val="21"/>
                <w:highlight w:val="none"/>
                <w:lang w:val="en-US"/>
              </w:rPr>
              <w:t>29</w:t>
            </w:r>
            <w:r>
              <w:rPr>
                <w:rFonts w:hint="eastAsia" w:ascii="宋体" w:hAnsi="宋体"/>
                <w:color w:val="auto"/>
                <w:szCs w:val="21"/>
                <w:highlight w:val="none"/>
              </w:rPr>
              <w:t>投标人对已标价工程量清单的承诺必须满足第二章“投标人须知前附表”第3.2.9项要求，否则由评标委员会作否决投标处理。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default" w:ascii="宋体" w:hAnsi="宋体"/>
                <w:color w:val="auto"/>
                <w:szCs w:val="21"/>
                <w:highlight w:val="none"/>
                <w:lang w:val="en-US"/>
              </w:rPr>
              <w:t>30</w:t>
            </w:r>
            <w:r>
              <w:rPr>
                <w:rFonts w:hint="eastAsia" w:ascii="宋体" w:hAnsi="宋体"/>
                <w:color w:val="auto"/>
                <w:szCs w:val="21"/>
                <w:highlight w:val="none"/>
              </w:rPr>
              <w:t>投标报价有算术错误的，按照第三章“评标办法”第3.2.3项规定执行，否则由评标委员会作否决投标处理。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961" w:type="dxa"/>
            <w:tcBorders>
              <w:top w:val="single" w:color="000000" w:sz="4" w:space="0"/>
              <w:left w:val="single" w:color="000000" w:sz="8" w:space="0"/>
              <w:bottom w:val="single" w:color="000000" w:sz="8" w:space="0"/>
              <w:right w:val="single" w:color="000000" w:sz="4" w:space="0"/>
            </w:tcBorders>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其他</w:t>
            </w:r>
          </w:p>
        </w:tc>
        <w:tc>
          <w:tcPr>
            <w:tcW w:w="1515" w:type="dxa"/>
            <w:tcBorders>
              <w:top w:val="single" w:color="000000" w:sz="4" w:space="0"/>
              <w:left w:val="single" w:color="000000" w:sz="4" w:space="0"/>
              <w:bottom w:val="single" w:color="000000" w:sz="8" w:space="0"/>
              <w:right w:val="single" w:color="000000" w:sz="4" w:space="0"/>
            </w:tcBorders>
            <w:vAlign w:val="center"/>
          </w:tcPr>
          <w:p>
            <w:pPr>
              <w:spacing w:line="400" w:lineRule="exact"/>
              <w:jc w:val="center"/>
              <w:rPr>
                <w:rFonts w:ascii="宋体" w:hAnsi="宋体"/>
                <w:color w:val="auto"/>
                <w:szCs w:val="21"/>
                <w:highlight w:val="none"/>
              </w:rPr>
            </w:pPr>
          </w:p>
        </w:tc>
        <w:tc>
          <w:tcPr>
            <w:tcW w:w="6333" w:type="dxa"/>
            <w:tcBorders>
              <w:top w:val="single" w:color="000000" w:sz="4" w:space="0"/>
              <w:left w:val="single" w:color="000000" w:sz="4" w:space="0"/>
              <w:bottom w:val="single" w:color="000000" w:sz="8" w:space="0"/>
              <w:right w:val="single" w:color="000000" w:sz="8" w:space="0"/>
            </w:tcBorders>
            <w:vAlign w:val="top"/>
          </w:tcPr>
          <w:p>
            <w:pPr>
              <w:spacing w:line="400" w:lineRule="exact"/>
              <w:ind w:firstLine="420" w:firstLineChars="200"/>
              <w:rPr>
                <w:rFonts w:ascii="宋体" w:hAnsi="宋体"/>
                <w:i/>
                <w:color w:val="auto"/>
                <w:szCs w:val="21"/>
                <w:highlight w:val="none"/>
              </w:rPr>
            </w:pPr>
            <w:r>
              <w:rPr>
                <w:rFonts w:hint="eastAsia" w:ascii="宋体" w:hAnsi="宋体"/>
                <w:i/>
                <w:color w:val="auto"/>
                <w:szCs w:val="21"/>
                <w:highlight w:val="none"/>
              </w:rPr>
              <w:t>[提示：招标人必须将所有否决投标条款集中罗列于此表，若无其他否决投标条款则在该条写无。]</w:t>
            </w:r>
          </w:p>
        </w:tc>
      </w:tr>
    </w:tbl>
    <w:p>
      <w:pPr>
        <w:pStyle w:val="23"/>
        <w:spacing w:line="360" w:lineRule="auto"/>
        <w:jc w:val="both"/>
        <w:rPr>
          <w:rFonts w:hint="eastAsia" w:ascii="宋体" w:hAnsi="宋体"/>
          <w:color w:val="auto"/>
          <w:sz w:val="21"/>
          <w:szCs w:val="21"/>
          <w:highlight w:val="none"/>
          <w:u w:val="none"/>
          <w:lang w:eastAsia="zh-CN"/>
        </w:rPr>
      </w:pPr>
    </w:p>
    <w:p>
      <w:pPr>
        <w:pStyle w:val="23"/>
        <w:spacing w:line="360" w:lineRule="auto"/>
        <w:jc w:val="both"/>
        <w:rPr>
          <w:rFonts w:ascii="宋体" w:hAnsi="宋体"/>
          <w:color w:val="auto"/>
          <w:sz w:val="21"/>
          <w:szCs w:val="21"/>
          <w:highlight w:val="none"/>
          <w:u w:val="none"/>
          <w:lang w:eastAsia="zh-CN"/>
        </w:rPr>
      </w:pPr>
    </w:p>
    <w:p>
      <w:pPr>
        <w:pStyle w:val="23"/>
        <w:spacing w:line="360" w:lineRule="auto"/>
        <w:jc w:val="both"/>
        <w:rPr>
          <w:rFonts w:hint="eastAsia" w:ascii="宋体" w:hAnsi="宋体"/>
          <w:color w:val="auto"/>
          <w:sz w:val="21"/>
          <w:szCs w:val="21"/>
          <w:highlight w:val="none"/>
          <w:u w:val="none"/>
          <w:lang w:eastAsia="zh-CN"/>
        </w:rPr>
      </w:pPr>
      <w:r>
        <w:rPr>
          <w:rFonts w:ascii="宋体" w:hAnsi="宋体"/>
          <w:color w:val="auto"/>
          <w:sz w:val="21"/>
          <w:szCs w:val="21"/>
          <w:highlight w:val="none"/>
          <w:u w:val="none"/>
          <w:lang w:eastAsia="zh-CN"/>
        </w:rPr>
        <w:br w:type="page"/>
      </w:r>
    </w:p>
    <w:bookmarkEnd w:id="319"/>
    <w:bookmarkEnd w:id="320"/>
    <w:p>
      <w:pPr>
        <w:pStyle w:val="3"/>
        <w:spacing w:line="360" w:lineRule="auto"/>
        <w:jc w:val="center"/>
        <w:rPr>
          <w:rFonts w:ascii="宋体" w:hAnsi="宋体"/>
          <w:b w:val="0"/>
          <w:bCs w:val="0"/>
          <w:color w:val="auto"/>
          <w:highlight w:val="none"/>
        </w:rPr>
      </w:pPr>
      <w:bookmarkStart w:id="353" w:name="_Toc13022"/>
      <w:bookmarkStart w:id="354" w:name="_Toc7353"/>
      <w:bookmarkStart w:id="355" w:name="_Toc509218774"/>
      <w:bookmarkStart w:id="356" w:name="_Toc224103384"/>
      <w:bookmarkStart w:id="357" w:name="_Toc287620751"/>
      <w:bookmarkStart w:id="358" w:name="_Toc277082618"/>
      <w:bookmarkStart w:id="359" w:name="_Toc200513198"/>
      <w:bookmarkStart w:id="360" w:name="_Toc430530500"/>
      <w:bookmarkStart w:id="361" w:name="_Toc287607812"/>
      <w:r>
        <w:rPr>
          <w:rFonts w:ascii="宋体" w:hAnsi="宋体"/>
          <w:color w:val="auto"/>
          <w:highlight w:val="none"/>
        </w:rPr>
        <w:t>第三章</w:t>
      </w:r>
      <w:r>
        <w:rPr>
          <w:rFonts w:hint="eastAsia" w:ascii="宋体" w:hAnsi="宋体"/>
          <w:color w:val="auto"/>
          <w:highlight w:val="none"/>
        </w:rPr>
        <w:t xml:space="preserve">  </w:t>
      </w:r>
      <w:r>
        <w:rPr>
          <w:rFonts w:ascii="宋体" w:hAnsi="宋体"/>
          <w:color w:val="auto"/>
          <w:highlight w:val="none"/>
        </w:rPr>
        <w:t>评标办法（综合评估法）</w:t>
      </w:r>
      <w:bookmarkEnd w:id="353"/>
      <w:bookmarkEnd w:id="354"/>
      <w:bookmarkEnd w:id="355"/>
      <w:bookmarkStart w:id="362" w:name="_Toc287620750"/>
      <w:bookmarkStart w:id="363" w:name="_Toc430530499"/>
      <w:bookmarkStart w:id="364" w:name="_Toc287607811"/>
      <w:bookmarkStart w:id="365" w:name="_Toc277082617"/>
      <w:bookmarkStart w:id="366" w:name="_Toc224103383"/>
    </w:p>
    <w:bookmarkEnd w:id="356"/>
    <w:bookmarkEnd w:id="357"/>
    <w:bookmarkEnd w:id="358"/>
    <w:bookmarkEnd w:id="359"/>
    <w:bookmarkEnd w:id="360"/>
    <w:bookmarkEnd w:id="361"/>
    <w:bookmarkEnd w:id="362"/>
    <w:bookmarkEnd w:id="363"/>
    <w:bookmarkEnd w:id="364"/>
    <w:bookmarkEnd w:id="365"/>
    <w:bookmarkEnd w:id="366"/>
    <w:p>
      <w:pPr>
        <w:pStyle w:val="4"/>
        <w:spacing w:before="100" w:after="100" w:line="360" w:lineRule="auto"/>
        <w:rPr>
          <w:rFonts w:hint="eastAsia" w:ascii="宋体" w:hAnsi="宋体" w:cs="宋体"/>
          <w:bCs w:val="0"/>
          <w:color w:val="auto"/>
          <w:sz w:val="28"/>
          <w:szCs w:val="28"/>
          <w:highlight w:val="none"/>
        </w:rPr>
      </w:pPr>
      <w:bookmarkStart w:id="367" w:name="_Toc8458"/>
      <w:bookmarkStart w:id="368" w:name="_Toc29489"/>
      <w:r>
        <w:rPr>
          <w:rFonts w:hint="eastAsia" w:ascii="宋体" w:hAnsi="宋体" w:cs="宋体"/>
          <w:bCs w:val="0"/>
          <w:color w:val="auto"/>
          <w:sz w:val="28"/>
          <w:szCs w:val="28"/>
          <w:highlight w:val="none"/>
        </w:rPr>
        <w:t>评标办法前附表</w:t>
      </w:r>
      <w:bookmarkEnd w:id="367"/>
      <w:bookmarkEnd w:id="368"/>
    </w:p>
    <w:p>
      <w:pPr>
        <w:spacing w:line="400" w:lineRule="exact"/>
        <w:ind w:firstLine="420" w:firstLineChars="200"/>
        <w:rPr>
          <w:rFonts w:ascii="宋体" w:hAnsi="宋体"/>
          <w:color w:val="auto"/>
          <w:szCs w:val="21"/>
          <w:highlight w:val="none"/>
        </w:rPr>
      </w:pPr>
      <w:r>
        <w:rPr>
          <w:rFonts w:ascii="宋体" w:hAnsi="宋体"/>
          <w:color w:val="auto"/>
          <w:szCs w:val="21"/>
          <w:highlight w:val="none"/>
        </w:rPr>
        <w:t>评标办法中的评审内容必须和投标人须知中的对应内容一致，若投标人须知中未作要求的内容，不得列入评标办法作为评定依据。</w:t>
      </w:r>
    </w:p>
    <w:tbl>
      <w:tblPr>
        <w:tblStyle w:val="30"/>
        <w:tblW w:w="98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0"/>
        <w:gridCol w:w="1599"/>
        <w:gridCol w:w="705"/>
        <w:gridCol w:w="1650"/>
        <w:gridCol w:w="50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b/>
                <w:color w:val="auto"/>
                <w:highlight w:val="none"/>
              </w:rPr>
            </w:pPr>
            <w:r>
              <w:rPr>
                <w:rFonts w:hint="eastAsia" w:ascii="宋体" w:hAnsi="宋体" w:cs="宋体"/>
                <w:b/>
                <w:color w:val="auto"/>
                <w:highlight w:val="none"/>
              </w:rPr>
              <w:t>条款号</w:t>
            </w:r>
          </w:p>
        </w:tc>
        <w:tc>
          <w:tcPr>
            <w:tcW w:w="159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b/>
                <w:color w:val="auto"/>
                <w:highlight w:val="none"/>
              </w:rPr>
            </w:pPr>
            <w:r>
              <w:rPr>
                <w:rFonts w:hint="eastAsia" w:ascii="宋体" w:hAnsi="宋体" w:cs="宋体"/>
                <w:b/>
                <w:color w:val="auto"/>
                <w:highlight w:val="none"/>
              </w:rPr>
              <w:t>评审因素</w:t>
            </w:r>
          </w:p>
        </w:tc>
        <w:tc>
          <w:tcPr>
            <w:tcW w:w="7403"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420"/>
              <w:jc w:val="center"/>
              <w:rPr>
                <w:rFonts w:hint="eastAsia" w:ascii="宋体" w:hAnsi="宋体" w:cs="宋体"/>
                <w:b/>
                <w:color w:val="auto"/>
                <w:highlight w:val="none"/>
              </w:rPr>
            </w:pPr>
            <w:r>
              <w:rPr>
                <w:rFonts w:hint="eastAsia" w:ascii="宋体" w:hAnsi="宋体" w:cs="宋体"/>
                <w:b/>
                <w:color w:val="auto"/>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color w:val="auto"/>
                <w:highlight w:val="none"/>
              </w:rPr>
            </w:pPr>
            <w:r>
              <w:rPr>
                <w:rFonts w:hint="eastAsia" w:ascii="宋体" w:hAnsi="宋体" w:cs="宋体"/>
                <w:color w:val="auto"/>
                <w:highlight w:val="none"/>
              </w:rPr>
              <w:t>1</w:t>
            </w:r>
          </w:p>
        </w:tc>
        <w:tc>
          <w:tcPr>
            <w:tcW w:w="1599"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hint="eastAsia" w:ascii="宋体" w:hAnsi="宋体" w:cs="宋体"/>
                <w:color w:val="auto"/>
                <w:highlight w:val="none"/>
              </w:rPr>
            </w:pPr>
            <w:r>
              <w:rPr>
                <w:rFonts w:hint="eastAsia" w:ascii="宋体" w:hAnsi="宋体"/>
                <w:color w:val="auto"/>
                <w:kern w:val="0"/>
                <w:highlight w:val="none"/>
              </w:rPr>
              <w:t>评标办法</w:t>
            </w:r>
          </w:p>
        </w:tc>
        <w:tc>
          <w:tcPr>
            <w:tcW w:w="7403" w:type="dxa"/>
            <w:gridSpan w:val="3"/>
            <w:tcBorders>
              <w:top w:val="single" w:color="auto" w:sz="4" w:space="0"/>
              <w:left w:val="single" w:color="auto" w:sz="4" w:space="0"/>
              <w:bottom w:val="single" w:color="auto" w:sz="4" w:space="0"/>
              <w:right w:val="single" w:color="auto" w:sz="4" w:space="0"/>
            </w:tcBorders>
            <w:vAlign w:val="center"/>
          </w:tcPr>
          <w:p>
            <w:pPr>
              <w:widowControl/>
              <w:spacing w:line="400" w:lineRule="exact"/>
              <w:ind w:firstLine="436" w:firstLineChars="200"/>
              <w:jc w:val="left"/>
              <w:rPr>
                <w:rFonts w:hint="eastAsia" w:ascii="宋体" w:hAnsi="宋体"/>
                <w:i/>
                <w:color w:val="auto"/>
                <w:spacing w:val="4"/>
                <w:kern w:val="0"/>
                <w:szCs w:val="21"/>
                <w:highlight w:val="none"/>
              </w:rPr>
            </w:pPr>
            <w:r>
              <w:rPr>
                <w:rFonts w:hint="eastAsia" w:ascii="宋体" w:hAnsi="宋体"/>
                <w:color w:val="auto"/>
                <w:spacing w:val="4"/>
                <w:kern w:val="0"/>
                <w:szCs w:val="21"/>
                <w:highlight w:val="none"/>
              </w:rPr>
              <w:t>本次评标采用综合评分法，若出现投标人综合评分相等时，评标委员会依次按照以下优先顺序推荐中标候选人：以评标价低的优先；若出现评标价相同的，以“投标人在红名单中优先”的原则排序（</w:t>
            </w:r>
            <w:r>
              <w:rPr>
                <w:rFonts w:hint="eastAsia" w:ascii="宋体" w:hAnsi="宋体"/>
                <w:spacing w:val="4"/>
                <w:kern w:val="0"/>
                <w:szCs w:val="21"/>
              </w:rPr>
              <w:t>其中非联合体投标的，须投标人所属红名单类别包含在招标范围内；</w:t>
            </w:r>
            <w:r>
              <w:rPr>
                <w:rFonts w:hint="eastAsia" w:ascii="宋体" w:hAnsi="宋体"/>
                <w:color w:val="auto"/>
                <w:spacing w:val="4"/>
                <w:kern w:val="0"/>
                <w:szCs w:val="21"/>
                <w:highlight w:val="none"/>
              </w:rPr>
              <w:t>联合体投标的，须联合体牵头人在红名单中</w:t>
            </w:r>
            <w:r>
              <w:rPr>
                <w:rFonts w:hint="eastAsia" w:ascii="宋体" w:hAnsi="宋体"/>
                <w:spacing w:val="4"/>
                <w:kern w:val="0"/>
                <w:szCs w:val="21"/>
              </w:rPr>
              <w:t>，并且按照</w:t>
            </w:r>
            <w:r>
              <w:rPr>
                <w:rFonts w:hint="eastAsia" w:ascii="宋体" w:hAnsi="宋体"/>
                <w:spacing w:val="4"/>
                <w:kern w:val="0"/>
                <w:szCs w:val="21"/>
                <w:lang w:eastAsia="zh-CN"/>
              </w:rPr>
              <w:t>共同投标协议</w:t>
            </w:r>
            <w:r>
              <w:rPr>
                <w:rFonts w:hint="eastAsia" w:ascii="宋体" w:hAnsi="宋体"/>
                <w:spacing w:val="4"/>
                <w:kern w:val="0"/>
                <w:szCs w:val="21"/>
              </w:rPr>
              <w:t>牵头人所属红名单类别包含在其工作范围内。</w:t>
            </w:r>
            <w:r>
              <w:rPr>
                <w:rFonts w:hint="eastAsia" w:ascii="宋体" w:hAnsi="宋体"/>
                <w:color w:val="auto"/>
                <w:spacing w:val="4"/>
                <w:kern w:val="0"/>
                <w:szCs w:val="21"/>
                <w:highlight w:val="none"/>
              </w:rPr>
              <w:t>），投标人是否属于红名单，以开标环节信用状况查询结果为准；投标人均在红名单中或均不在红名单中的，由评标委员会按照</w:t>
            </w:r>
            <w:r>
              <w:rPr>
                <w:rFonts w:hint="eastAsia" w:ascii="宋体" w:hAnsi="宋体"/>
                <w:color w:val="auto"/>
                <w:spacing w:val="4"/>
                <w:kern w:val="0"/>
                <w:szCs w:val="21"/>
                <w:highlight w:val="none"/>
                <w:u w:val="single"/>
              </w:rPr>
              <w:t xml:space="preserve">        </w:t>
            </w:r>
            <w:r>
              <w:rPr>
                <w:rFonts w:hint="eastAsia" w:ascii="宋体" w:hAnsi="宋体"/>
                <w:color w:val="auto"/>
                <w:spacing w:val="4"/>
                <w:kern w:val="0"/>
                <w:szCs w:val="21"/>
                <w:highlight w:val="none"/>
              </w:rPr>
              <w:t>原则排序。</w:t>
            </w:r>
            <w:r>
              <w:rPr>
                <w:rFonts w:hint="eastAsia" w:ascii="宋体" w:hAnsi="宋体"/>
                <w:i/>
                <w:color w:val="auto"/>
                <w:spacing w:val="4"/>
                <w:kern w:val="0"/>
                <w:szCs w:val="21"/>
                <w:highlight w:val="none"/>
              </w:rPr>
              <w:t>[提示：由招标人事先在招标文件中按照有利于合同履行的原则确定</w:t>
            </w:r>
            <w:r>
              <w:rPr>
                <w:rFonts w:hint="eastAsia" w:asciiTheme="minorEastAsia" w:hAnsiTheme="minorEastAsia" w:eastAsiaTheme="minorEastAsia" w:cstheme="minorEastAsia"/>
                <w:i/>
                <w:color w:val="auto"/>
                <w:spacing w:val="4"/>
                <w:kern w:val="0"/>
                <w:szCs w:val="21"/>
                <w:highlight w:val="none"/>
                <w:lang w:eastAsia="zh-CN"/>
              </w:rPr>
              <w:t>，</w:t>
            </w:r>
            <w:r>
              <w:rPr>
                <w:rFonts w:hint="eastAsia" w:asciiTheme="minorEastAsia" w:hAnsiTheme="minorEastAsia" w:eastAsiaTheme="minorEastAsia" w:cstheme="minorEastAsia"/>
                <w:i/>
                <w:color w:val="auto"/>
                <w:spacing w:val="4"/>
                <w:kern w:val="0"/>
                <w:szCs w:val="21"/>
                <w:highlight w:val="none"/>
                <w:lang w:val="en-US" w:eastAsia="zh-CN"/>
              </w:rPr>
              <w:t>但不得采用抽签、摇号方式直接确定中标候选人</w:t>
            </w:r>
            <w:r>
              <w:rPr>
                <w:rFonts w:hint="eastAsia" w:ascii="宋体" w:hAnsi="宋体"/>
                <w:i/>
                <w:color w:val="auto"/>
                <w:spacing w:val="4"/>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restart"/>
            <w:tcBorders>
              <w:top w:val="single" w:color="auto" w:sz="4" w:space="0"/>
              <w:left w:val="single" w:color="auto" w:sz="4" w:space="0"/>
              <w:right w:val="single" w:color="auto" w:sz="4" w:space="0"/>
            </w:tcBorders>
            <w:vAlign w:val="center"/>
          </w:tcPr>
          <w:p>
            <w:pPr>
              <w:spacing w:line="400" w:lineRule="exact"/>
              <w:jc w:val="center"/>
              <w:rPr>
                <w:rFonts w:hint="eastAsia" w:ascii="宋体" w:hAnsi="宋体" w:cs="宋体"/>
                <w:color w:val="auto"/>
                <w:highlight w:val="none"/>
              </w:rPr>
            </w:pPr>
            <w:r>
              <w:rPr>
                <w:rFonts w:ascii="宋体" w:hAnsi="宋体"/>
                <w:color w:val="auto"/>
                <w:kern w:val="0"/>
                <w:highlight w:val="none"/>
              </w:rPr>
              <w:t>2.</w:t>
            </w:r>
            <w:r>
              <w:rPr>
                <w:rFonts w:hint="eastAsia" w:ascii="宋体" w:hAnsi="宋体"/>
                <w:color w:val="auto"/>
                <w:kern w:val="0"/>
                <w:highlight w:val="none"/>
              </w:rPr>
              <w:t>1</w:t>
            </w:r>
            <w:r>
              <w:rPr>
                <w:rFonts w:ascii="宋体" w:hAnsi="宋体"/>
                <w:color w:val="auto"/>
                <w:kern w:val="0"/>
                <w:highlight w:val="none"/>
              </w:rPr>
              <w:t>.</w:t>
            </w:r>
            <w:r>
              <w:rPr>
                <w:rFonts w:hint="eastAsia" w:ascii="宋体" w:hAnsi="宋体"/>
                <w:color w:val="auto"/>
                <w:kern w:val="0"/>
                <w:highlight w:val="none"/>
              </w:rPr>
              <w:t>1</w:t>
            </w:r>
          </w:p>
        </w:tc>
        <w:tc>
          <w:tcPr>
            <w:tcW w:w="1599" w:type="dxa"/>
            <w:vMerge w:val="restart"/>
            <w:tcBorders>
              <w:top w:val="single" w:color="auto" w:sz="4" w:space="0"/>
              <w:left w:val="single" w:color="auto" w:sz="4" w:space="0"/>
              <w:right w:val="single" w:color="auto" w:sz="4" w:space="0"/>
            </w:tcBorders>
            <w:vAlign w:val="center"/>
          </w:tcPr>
          <w:p>
            <w:pPr>
              <w:spacing w:line="400" w:lineRule="exact"/>
              <w:jc w:val="center"/>
              <w:rPr>
                <w:rFonts w:hint="eastAsia" w:ascii="宋体" w:hAnsi="宋体" w:cs="宋体"/>
                <w:color w:val="auto"/>
                <w:highlight w:val="none"/>
              </w:rPr>
            </w:pPr>
            <w:r>
              <w:rPr>
                <w:rFonts w:hint="eastAsia" w:ascii="宋体" w:hAnsi="宋体"/>
                <w:color w:val="auto"/>
                <w:kern w:val="0"/>
                <w:highlight w:val="none"/>
              </w:rPr>
              <w:t>资格评审标准</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hint="eastAsia" w:ascii="宋体" w:hAnsi="宋体"/>
                <w:i/>
                <w:color w:val="auto"/>
                <w:spacing w:val="4"/>
                <w:kern w:val="0"/>
                <w:szCs w:val="21"/>
                <w:highlight w:val="none"/>
              </w:rPr>
            </w:pPr>
            <w:r>
              <w:rPr>
                <w:rFonts w:hint="eastAsia" w:ascii="宋体" w:hAnsi="宋体"/>
                <w:color w:val="auto"/>
                <w:kern w:val="0"/>
                <w:highlight w:val="none"/>
              </w:rPr>
              <w:t>资质条件</w:t>
            </w:r>
          </w:p>
        </w:tc>
        <w:tc>
          <w:tcPr>
            <w:tcW w:w="504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hint="eastAsia" w:ascii="宋体" w:hAnsi="宋体"/>
                <w:i/>
                <w:color w:val="auto"/>
                <w:spacing w:val="4"/>
                <w:kern w:val="0"/>
                <w:szCs w:val="21"/>
                <w:highlight w:val="none"/>
              </w:rPr>
            </w:pPr>
            <w:r>
              <w:rPr>
                <w:rFonts w:ascii="宋体" w:hAnsi="宋体"/>
                <w:color w:val="auto"/>
                <w:kern w:val="0"/>
                <w:highlight w:val="none"/>
              </w:rPr>
              <w:t>符合第二章</w:t>
            </w:r>
            <w:r>
              <w:rPr>
                <w:rFonts w:hint="eastAsia" w:ascii="宋体" w:hAnsi="宋体"/>
                <w:color w:val="auto"/>
                <w:kern w:val="0"/>
                <w:highlight w:val="none"/>
              </w:rPr>
              <w:t>“</w:t>
            </w:r>
            <w:r>
              <w:rPr>
                <w:rFonts w:ascii="宋体" w:hAnsi="宋体"/>
                <w:color w:val="auto"/>
                <w:kern w:val="0"/>
                <w:highlight w:val="none"/>
              </w:rPr>
              <w:t>投标人须知</w:t>
            </w:r>
            <w:r>
              <w:rPr>
                <w:rFonts w:hint="eastAsia" w:ascii="宋体" w:hAnsi="宋体"/>
                <w:color w:val="auto"/>
                <w:kern w:val="0"/>
                <w:highlight w:val="none"/>
              </w:rPr>
              <w:t>”</w:t>
            </w:r>
            <w:r>
              <w:rPr>
                <w:rFonts w:ascii="宋体" w:hAnsi="宋体"/>
                <w:color w:val="auto"/>
                <w:kern w:val="0"/>
                <w:highlight w:val="none"/>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color w:val="auto"/>
                <w:highlight w:val="none"/>
              </w:rPr>
            </w:pPr>
          </w:p>
        </w:tc>
        <w:tc>
          <w:tcPr>
            <w:tcW w:w="1599"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top"/>
          </w:tcPr>
          <w:p>
            <w:pPr>
              <w:spacing w:line="400" w:lineRule="exact"/>
              <w:jc w:val="left"/>
              <w:rPr>
                <w:rFonts w:hint="eastAsia" w:ascii="宋体" w:hAnsi="宋体" w:eastAsia="宋体"/>
                <w:i/>
                <w:color w:val="auto"/>
                <w:spacing w:val="4"/>
                <w:kern w:val="0"/>
                <w:szCs w:val="21"/>
                <w:highlight w:val="none"/>
                <w:lang w:eastAsia="zh-CN"/>
              </w:rPr>
            </w:pPr>
            <w:r>
              <w:rPr>
                <w:rFonts w:hint="eastAsia" w:ascii="宋体" w:hAnsi="宋体"/>
                <w:color w:val="auto"/>
                <w:kern w:val="0"/>
                <w:highlight w:val="none"/>
                <w:lang w:eastAsia="zh-CN"/>
              </w:rPr>
              <w:t>独立法人资格</w:t>
            </w:r>
          </w:p>
        </w:tc>
        <w:tc>
          <w:tcPr>
            <w:tcW w:w="504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hint="eastAsia" w:ascii="宋体" w:hAnsi="宋体"/>
                <w:i/>
                <w:color w:val="auto"/>
                <w:spacing w:val="4"/>
                <w:kern w:val="0"/>
                <w:szCs w:val="21"/>
                <w:highlight w:val="none"/>
              </w:rPr>
            </w:pPr>
            <w:r>
              <w:rPr>
                <w:rFonts w:ascii="宋体" w:hAnsi="宋体"/>
                <w:color w:val="auto"/>
                <w:kern w:val="0"/>
                <w:highlight w:val="none"/>
              </w:rPr>
              <w:t>符合第二章</w:t>
            </w:r>
            <w:r>
              <w:rPr>
                <w:rFonts w:hint="eastAsia" w:ascii="宋体" w:hAnsi="宋体"/>
                <w:color w:val="auto"/>
                <w:kern w:val="0"/>
                <w:highlight w:val="none"/>
              </w:rPr>
              <w:t>“</w:t>
            </w:r>
            <w:r>
              <w:rPr>
                <w:rFonts w:ascii="宋体" w:hAnsi="宋体"/>
                <w:color w:val="auto"/>
                <w:kern w:val="0"/>
                <w:highlight w:val="none"/>
              </w:rPr>
              <w:t>投标人须知</w:t>
            </w:r>
            <w:r>
              <w:rPr>
                <w:rFonts w:hint="eastAsia" w:ascii="宋体" w:hAnsi="宋体"/>
                <w:color w:val="auto"/>
                <w:kern w:val="0"/>
                <w:highlight w:val="none"/>
              </w:rPr>
              <w:t>”</w:t>
            </w:r>
            <w:r>
              <w:rPr>
                <w:rFonts w:ascii="宋体" w:hAnsi="宋体"/>
                <w:color w:val="auto"/>
                <w:kern w:val="0"/>
                <w:highlight w:val="none"/>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color w:val="auto"/>
                <w:highlight w:val="none"/>
              </w:rPr>
            </w:pPr>
          </w:p>
        </w:tc>
        <w:tc>
          <w:tcPr>
            <w:tcW w:w="1599"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top"/>
          </w:tcPr>
          <w:p>
            <w:pPr>
              <w:spacing w:line="400" w:lineRule="exact"/>
              <w:jc w:val="left"/>
              <w:rPr>
                <w:rFonts w:hint="eastAsia" w:ascii="宋体" w:hAnsi="宋体"/>
                <w:i/>
                <w:color w:val="auto"/>
                <w:spacing w:val="4"/>
                <w:kern w:val="0"/>
                <w:szCs w:val="21"/>
                <w:highlight w:val="none"/>
              </w:rPr>
            </w:pPr>
            <w:r>
              <w:rPr>
                <w:rFonts w:hint="eastAsia" w:ascii="宋体" w:hAnsi="宋体"/>
                <w:color w:val="auto"/>
                <w:kern w:val="0"/>
                <w:highlight w:val="none"/>
              </w:rPr>
              <w:t>安全生产条件</w:t>
            </w:r>
          </w:p>
        </w:tc>
        <w:tc>
          <w:tcPr>
            <w:tcW w:w="504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hint="eastAsia" w:ascii="宋体" w:hAnsi="宋体"/>
                <w:i/>
                <w:color w:val="auto"/>
                <w:spacing w:val="4"/>
                <w:kern w:val="0"/>
                <w:szCs w:val="21"/>
                <w:highlight w:val="none"/>
              </w:rPr>
            </w:pPr>
            <w:r>
              <w:rPr>
                <w:rFonts w:ascii="宋体" w:hAnsi="宋体"/>
                <w:color w:val="auto"/>
                <w:kern w:val="0"/>
                <w:highlight w:val="none"/>
              </w:rPr>
              <w:t>符合第二章</w:t>
            </w:r>
            <w:r>
              <w:rPr>
                <w:rFonts w:hint="eastAsia" w:ascii="宋体" w:hAnsi="宋体"/>
                <w:color w:val="auto"/>
                <w:kern w:val="0"/>
                <w:highlight w:val="none"/>
              </w:rPr>
              <w:t>“</w:t>
            </w:r>
            <w:r>
              <w:rPr>
                <w:rFonts w:ascii="宋体" w:hAnsi="宋体"/>
                <w:color w:val="auto"/>
                <w:kern w:val="0"/>
                <w:highlight w:val="none"/>
              </w:rPr>
              <w:t>投标人须知</w:t>
            </w:r>
            <w:r>
              <w:rPr>
                <w:rFonts w:hint="eastAsia" w:ascii="宋体" w:hAnsi="宋体"/>
                <w:color w:val="auto"/>
                <w:kern w:val="0"/>
                <w:highlight w:val="none"/>
              </w:rPr>
              <w:t>”</w:t>
            </w:r>
            <w:r>
              <w:rPr>
                <w:rFonts w:ascii="宋体" w:hAnsi="宋体"/>
                <w:color w:val="auto"/>
                <w:kern w:val="0"/>
                <w:highlight w:val="none"/>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color w:val="auto"/>
                <w:highlight w:val="none"/>
              </w:rPr>
            </w:pPr>
          </w:p>
        </w:tc>
        <w:tc>
          <w:tcPr>
            <w:tcW w:w="1599"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hint="eastAsia" w:ascii="宋体" w:hAnsi="宋体"/>
                <w:i/>
                <w:color w:val="auto"/>
                <w:spacing w:val="4"/>
                <w:kern w:val="0"/>
                <w:szCs w:val="21"/>
                <w:highlight w:val="none"/>
              </w:rPr>
            </w:pPr>
            <w:r>
              <w:rPr>
                <w:rFonts w:hint="eastAsia" w:ascii="宋体" w:hAnsi="宋体" w:cs="宋体"/>
                <w:color w:val="auto"/>
                <w:kern w:val="0"/>
                <w:highlight w:val="none"/>
              </w:rPr>
              <w:t>□</w:t>
            </w:r>
            <w:r>
              <w:rPr>
                <w:rFonts w:ascii="宋体" w:hAnsi="宋体"/>
                <w:color w:val="auto"/>
                <w:kern w:val="0"/>
                <w:highlight w:val="none"/>
              </w:rPr>
              <w:t>财务</w:t>
            </w:r>
            <w:r>
              <w:rPr>
                <w:rFonts w:hint="eastAsia" w:ascii="宋体" w:hAnsi="宋体"/>
                <w:color w:val="auto"/>
                <w:kern w:val="0"/>
                <w:highlight w:val="none"/>
              </w:rPr>
              <w:t>要求</w:t>
            </w:r>
          </w:p>
        </w:tc>
        <w:tc>
          <w:tcPr>
            <w:tcW w:w="504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hint="eastAsia" w:ascii="宋体" w:hAnsi="宋体"/>
                <w:i/>
                <w:color w:val="auto"/>
                <w:spacing w:val="4"/>
                <w:kern w:val="0"/>
                <w:szCs w:val="21"/>
                <w:highlight w:val="none"/>
              </w:rPr>
            </w:pPr>
            <w:r>
              <w:rPr>
                <w:rFonts w:ascii="宋体" w:hAnsi="宋体"/>
                <w:color w:val="auto"/>
                <w:kern w:val="0"/>
                <w:highlight w:val="none"/>
              </w:rPr>
              <w:t>符合第二章</w:t>
            </w:r>
            <w:r>
              <w:rPr>
                <w:rFonts w:hint="eastAsia" w:ascii="宋体" w:hAnsi="宋体"/>
                <w:color w:val="auto"/>
                <w:kern w:val="0"/>
                <w:highlight w:val="none"/>
              </w:rPr>
              <w:t>“</w:t>
            </w:r>
            <w:r>
              <w:rPr>
                <w:rFonts w:ascii="宋体" w:hAnsi="宋体"/>
                <w:color w:val="auto"/>
                <w:kern w:val="0"/>
                <w:highlight w:val="none"/>
              </w:rPr>
              <w:t>投标人须知</w:t>
            </w:r>
            <w:r>
              <w:rPr>
                <w:rFonts w:hint="eastAsia" w:ascii="宋体" w:hAnsi="宋体"/>
                <w:color w:val="auto"/>
                <w:kern w:val="0"/>
                <w:highlight w:val="none"/>
              </w:rPr>
              <w:t>”</w:t>
            </w:r>
            <w:r>
              <w:rPr>
                <w:rFonts w:ascii="宋体" w:hAnsi="宋体"/>
                <w:color w:val="auto"/>
                <w:kern w:val="0"/>
                <w:highlight w:val="none"/>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color w:val="auto"/>
                <w:highlight w:val="none"/>
              </w:rPr>
            </w:pPr>
          </w:p>
        </w:tc>
        <w:tc>
          <w:tcPr>
            <w:tcW w:w="1599"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top"/>
          </w:tcPr>
          <w:p>
            <w:pPr>
              <w:spacing w:line="400" w:lineRule="exact"/>
              <w:jc w:val="left"/>
              <w:rPr>
                <w:rFonts w:hint="eastAsia" w:ascii="宋体" w:hAnsi="宋体"/>
                <w:i/>
                <w:color w:val="auto"/>
                <w:spacing w:val="4"/>
                <w:kern w:val="0"/>
                <w:szCs w:val="21"/>
                <w:highlight w:val="none"/>
              </w:rPr>
            </w:pPr>
            <w:r>
              <w:rPr>
                <w:rFonts w:hint="eastAsia" w:ascii="宋体" w:hAnsi="宋体" w:cs="宋体"/>
                <w:color w:val="auto"/>
                <w:kern w:val="0"/>
                <w:highlight w:val="none"/>
              </w:rPr>
              <w:t>□</w:t>
            </w:r>
            <w:r>
              <w:rPr>
                <w:rFonts w:hint="eastAsia" w:ascii="宋体" w:hAnsi="宋体"/>
                <w:color w:val="auto"/>
                <w:kern w:val="0"/>
                <w:highlight w:val="none"/>
              </w:rPr>
              <w:t>业绩要求</w:t>
            </w:r>
          </w:p>
        </w:tc>
        <w:tc>
          <w:tcPr>
            <w:tcW w:w="504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hint="eastAsia" w:ascii="宋体" w:hAnsi="宋体"/>
                <w:i/>
                <w:color w:val="auto"/>
                <w:spacing w:val="4"/>
                <w:kern w:val="0"/>
                <w:szCs w:val="21"/>
                <w:highlight w:val="none"/>
              </w:rPr>
            </w:pPr>
            <w:r>
              <w:rPr>
                <w:rFonts w:ascii="宋体" w:hAnsi="宋体"/>
                <w:color w:val="auto"/>
                <w:kern w:val="0"/>
                <w:highlight w:val="none"/>
              </w:rPr>
              <w:t>符合第二章</w:t>
            </w:r>
            <w:r>
              <w:rPr>
                <w:rFonts w:hint="eastAsia" w:ascii="宋体" w:hAnsi="宋体"/>
                <w:color w:val="auto"/>
                <w:kern w:val="0"/>
                <w:highlight w:val="none"/>
              </w:rPr>
              <w:t>“</w:t>
            </w:r>
            <w:r>
              <w:rPr>
                <w:rFonts w:ascii="宋体" w:hAnsi="宋体"/>
                <w:color w:val="auto"/>
                <w:kern w:val="0"/>
                <w:highlight w:val="none"/>
              </w:rPr>
              <w:t>投标人须知</w:t>
            </w:r>
            <w:r>
              <w:rPr>
                <w:rFonts w:hint="eastAsia" w:ascii="宋体" w:hAnsi="宋体"/>
                <w:color w:val="auto"/>
                <w:kern w:val="0"/>
                <w:highlight w:val="none"/>
              </w:rPr>
              <w:t>”</w:t>
            </w:r>
            <w:r>
              <w:rPr>
                <w:rFonts w:ascii="宋体" w:hAnsi="宋体"/>
                <w:color w:val="auto"/>
                <w:kern w:val="0"/>
                <w:highlight w:val="none"/>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color w:val="auto"/>
                <w:highlight w:val="none"/>
              </w:rPr>
            </w:pPr>
          </w:p>
        </w:tc>
        <w:tc>
          <w:tcPr>
            <w:tcW w:w="1599"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top"/>
          </w:tcPr>
          <w:p>
            <w:pPr>
              <w:spacing w:line="400" w:lineRule="exact"/>
              <w:jc w:val="left"/>
              <w:rPr>
                <w:rFonts w:hint="eastAsia" w:ascii="宋体" w:hAnsi="宋体"/>
                <w:i/>
                <w:color w:val="auto"/>
                <w:spacing w:val="4"/>
                <w:kern w:val="0"/>
                <w:szCs w:val="21"/>
                <w:highlight w:val="none"/>
              </w:rPr>
            </w:pPr>
            <w:r>
              <w:rPr>
                <w:rFonts w:hint="eastAsia" w:ascii="宋体" w:hAnsi="宋体"/>
                <w:color w:val="auto"/>
                <w:szCs w:val="21"/>
                <w:highlight w:val="none"/>
              </w:rPr>
              <w:t>投标截止日投标资格情况</w:t>
            </w:r>
          </w:p>
        </w:tc>
        <w:tc>
          <w:tcPr>
            <w:tcW w:w="504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hint="eastAsia" w:ascii="宋体" w:hAnsi="宋体"/>
                <w:i/>
                <w:color w:val="auto"/>
                <w:spacing w:val="4"/>
                <w:kern w:val="0"/>
                <w:szCs w:val="21"/>
                <w:highlight w:val="none"/>
              </w:rPr>
            </w:pPr>
            <w:r>
              <w:rPr>
                <w:rFonts w:ascii="宋体" w:hAnsi="宋体"/>
                <w:color w:val="auto"/>
                <w:kern w:val="0"/>
                <w:highlight w:val="none"/>
              </w:rPr>
              <w:t>符合第二章</w:t>
            </w:r>
            <w:r>
              <w:rPr>
                <w:rFonts w:hint="eastAsia" w:ascii="宋体" w:hAnsi="宋体"/>
                <w:color w:val="auto"/>
                <w:kern w:val="0"/>
                <w:highlight w:val="none"/>
              </w:rPr>
              <w:t>“</w:t>
            </w:r>
            <w:r>
              <w:rPr>
                <w:rFonts w:ascii="宋体" w:hAnsi="宋体"/>
                <w:color w:val="auto"/>
                <w:kern w:val="0"/>
                <w:highlight w:val="none"/>
              </w:rPr>
              <w:t>投标人须知</w:t>
            </w:r>
            <w:r>
              <w:rPr>
                <w:rFonts w:hint="eastAsia" w:ascii="宋体" w:hAnsi="宋体"/>
                <w:color w:val="auto"/>
                <w:kern w:val="0"/>
                <w:highlight w:val="none"/>
              </w:rPr>
              <w:t>”</w:t>
            </w:r>
            <w:r>
              <w:rPr>
                <w:rFonts w:ascii="宋体" w:hAnsi="宋体"/>
                <w:color w:val="auto"/>
                <w:kern w:val="0"/>
                <w:highlight w:val="none"/>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color w:val="auto"/>
                <w:highlight w:val="none"/>
              </w:rPr>
            </w:pPr>
          </w:p>
        </w:tc>
        <w:tc>
          <w:tcPr>
            <w:tcW w:w="1599"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top"/>
          </w:tcPr>
          <w:p>
            <w:pPr>
              <w:spacing w:line="400" w:lineRule="exact"/>
              <w:jc w:val="left"/>
              <w:rPr>
                <w:rFonts w:hint="eastAsia" w:ascii="宋体" w:hAnsi="宋体"/>
                <w:i/>
                <w:color w:val="auto"/>
                <w:spacing w:val="4"/>
                <w:kern w:val="0"/>
                <w:szCs w:val="21"/>
                <w:highlight w:val="none"/>
              </w:rPr>
            </w:pPr>
            <w:r>
              <w:rPr>
                <w:rFonts w:ascii="宋体" w:hAnsi="宋体"/>
                <w:color w:val="auto"/>
                <w:kern w:val="0"/>
                <w:highlight w:val="none"/>
              </w:rPr>
              <w:t>项目经理资格</w:t>
            </w:r>
            <w:r>
              <w:rPr>
                <w:rFonts w:hint="eastAsia" w:ascii="宋体" w:hAnsi="宋体"/>
                <w:color w:val="auto"/>
                <w:kern w:val="0"/>
                <w:highlight w:val="none"/>
              </w:rPr>
              <w:t>要求</w:t>
            </w:r>
          </w:p>
        </w:tc>
        <w:tc>
          <w:tcPr>
            <w:tcW w:w="504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hint="eastAsia" w:ascii="宋体" w:hAnsi="宋体"/>
                <w:i/>
                <w:color w:val="auto"/>
                <w:spacing w:val="4"/>
                <w:kern w:val="0"/>
                <w:szCs w:val="21"/>
                <w:highlight w:val="none"/>
              </w:rPr>
            </w:pPr>
            <w:r>
              <w:rPr>
                <w:rFonts w:ascii="宋体" w:hAnsi="宋体"/>
                <w:color w:val="auto"/>
                <w:kern w:val="0"/>
                <w:highlight w:val="none"/>
              </w:rPr>
              <w:t>符合第二章</w:t>
            </w:r>
            <w:r>
              <w:rPr>
                <w:rFonts w:hint="eastAsia" w:ascii="宋体" w:hAnsi="宋体"/>
                <w:color w:val="auto"/>
                <w:kern w:val="0"/>
                <w:highlight w:val="none"/>
              </w:rPr>
              <w:t>“</w:t>
            </w:r>
            <w:r>
              <w:rPr>
                <w:rFonts w:ascii="宋体" w:hAnsi="宋体"/>
                <w:color w:val="auto"/>
                <w:kern w:val="0"/>
                <w:highlight w:val="none"/>
              </w:rPr>
              <w:t>投标人须知</w:t>
            </w:r>
            <w:r>
              <w:rPr>
                <w:rFonts w:hint="eastAsia" w:ascii="宋体" w:hAnsi="宋体"/>
                <w:color w:val="auto"/>
                <w:kern w:val="0"/>
                <w:highlight w:val="none"/>
              </w:rPr>
              <w:t>”</w:t>
            </w:r>
            <w:r>
              <w:rPr>
                <w:rFonts w:ascii="宋体" w:hAnsi="宋体"/>
                <w:color w:val="auto"/>
                <w:kern w:val="0"/>
                <w:highlight w:val="none"/>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color w:val="auto"/>
                <w:highlight w:val="none"/>
              </w:rPr>
            </w:pPr>
          </w:p>
        </w:tc>
        <w:tc>
          <w:tcPr>
            <w:tcW w:w="1599"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top"/>
          </w:tcPr>
          <w:p>
            <w:pPr>
              <w:spacing w:line="400" w:lineRule="exact"/>
              <w:jc w:val="left"/>
              <w:rPr>
                <w:rFonts w:hint="eastAsia" w:ascii="宋体" w:hAnsi="宋体"/>
                <w:color w:val="auto"/>
                <w:kern w:val="0"/>
                <w:highlight w:val="none"/>
              </w:rPr>
            </w:pPr>
            <w:r>
              <w:rPr>
                <w:rFonts w:hint="eastAsia" w:ascii="宋体" w:hAnsi="宋体"/>
                <w:color w:val="auto"/>
                <w:kern w:val="0"/>
                <w:highlight w:val="none"/>
              </w:rPr>
              <w:t>项目总工资格要求</w:t>
            </w:r>
          </w:p>
        </w:tc>
        <w:tc>
          <w:tcPr>
            <w:tcW w:w="504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ascii="宋体" w:hAnsi="宋体"/>
                <w:color w:val="auto"/>
                <w:kern w:val="0"/>
                <w:highlight w:val="none"/>
              </w:rPr>
            </w:pPr>
            <w:r>
              <w:rPr>
                <w:rFonts w:ascii="宋体" w:hAnsi="宋体"/>
                <w:color w:val="auto"/>
                <w:kern w:val="0"/>
                <w:highlight w:val="none"/>
              </w:rPr>
              <w:t>符合第二章</w:t>
            </w:r>
            <w:r>
              <w:rPr>
                <w:rFonts w:hint="eastAsia" w:ascii="宋体" w:hAnsi="宋体"/>
                <w:color w:val="auto"/>
                <w:kern w:val="0"/>
                <w:highlight w:val="none"/>
              </w:rPr>
              <w:t>“</w:t>
            </w:r>
            <w:r>
              <w:rPr>
                <w:rFonts w:ascii="宋体" w:hAnsi="宋体"/>
                <w:color w:val="auto"/>
                <w:kern w:val="0"/>
                <w:highlight w:val="none"/>
              </w:rPr>
              <w:t>投标人须知</w:t>
            </w:r>
            <w:r>
              <w:rPr>
                <w:rFonts w:hint="eastAsia" w:ascii="宋体" w:hAnsi="宋体"/>
                <w:color w:val="auto"/>
                <w:kern w:val="0"/>
                <w:highlight w:val="none"/>
              </w:rPr>
              <w:t>”</w:t>
            </w:r>
            <w:r>
              <w:rPr>
                <w:rFonts w:ascii="宋体" w:hAnsi="宋体"/>
                <w:color w:val="auto"/>
                <w:kern w:val="0"/>
                <w:highlight w:val="none"/>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color w:val="auto"/>
                <w:highlight w:val="none"/>
              </w:rPr>
            </w:pPr>
          </w:p>
        </w:tc>
        <w:tc>
          <w:tcPr>
            <w:tcW w:w="1599"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top"/>
          </w:tcPr>
          <w:p>
            <w:pPr>
              <w:spacing w:line="400" w:lineRule="exact"/>
              <w:jc w:val="left"/>
              <w:rPr>
                <w:rFonts w:hint="eastAsia" w:ascii="宋体" w:hAnsi="宋体"/>
                <w:color w:val="auto"/>
                <w:kern w:val="0"/>
                <w:highlight w:val="none"/>
              </w:rPr>
            </w:pPr>
            <w:r>
              <w:rPr>
                <w:rFonts w:hint="eastAsia" w:ascii="宋体" w:hAnsi="宋体" w:cs="宋体"/>
                <w:color w:val="auto"/>
                <w:kern w:val="0"/>
                <w:highlight w:val="none"/>
              </w:rPr>
              <w:t>□</w:t>
            </w:r>
            <w:r>
              <w:rPr>
                <w:rFonts w:hint="eastAsia" w:ascii="宋体" w:hAnsi="宋体"/>
                <w:color w:val="auto"/>
                <w:kern w:val="0"/>
                <w:highlight w:val="none"/>
              </w:rPr>
              <w:t>其他管理和技术人员最低要求</w:t>
            </w:r>
          </w:p>
        </w:tc>
        <w:tc>
          <w:tcPr>
            <w:tcW w:w="504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ascii="宋体" w:hAnsi="宋体"/>
                <w:color w:val="auto"/>
                <w:kern w:val="0"/>
                <w:highlight w:val="none"/>
              </w:rPr>
            </w:pPr>
            <w:r>
              <w:rPr>
                <w:rFonts w:ascii="宋体" w:hAnsi="宋体"/>
                <w:color w:val="auto"/>
                <w:kern w:val="0"/>
                <w:highlight w:val="none"/>
              </w:rPr>
              <w:t>符合第二章</w:t>
            </w:r>
            <w:r>
              <w:rPr>
                <w:rFonts w:hint="eastAsia" w:ascii="宋体" w:hAnsi="宋体"/>
                <w:color w:val="auto"/>
                <w:kern w:val="0"/>
                <w:highlight w:val="none"/>
              </w:rPr>
              <w:t>“</w:t>
            </w:r>
            <w:r>
              <w:rPr>
                <w:rFonts w:ascii="宋体" w:hAnsi="宋体"/>
                <w:color w:val="auto"/>
                <w:kern w:val="0"/>
                <w:highlight w:val="none"/>
              </w:rPr>
              <w:t>投标人须知</w:t>
            </w:r>
            <w:r>
              <w:rPr>
                <w:rFonts w:hint="eastAsia" w:ascii="宋体" w:hAnsi="宋体"/>
                <w:color w:val="auto"/>
                <w:kern w:val="0"/>
                <w:highlight w:val="none"/>
              </w:rPr>
              <w:t>”</w:t>
            </w:r>
            <w:r>
              <w:rPr>
                <w:rFonts w:ascii="宋体" w:hAnsi="宋体"/>
                <w:color w:val="auto"/>
                <w:kern w:val="0"/>
                <w:highlight w:val="none"/>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color w:val="auto"/>
                <w:highlight w:val="none"/>
              </w:rPr>
            </w:pPr>
          </w:p>
        </w:tc>
        <w:tc>
          <w:tcPr>
            <w:tcW w:w="1599"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top"/>
          </w:tcPr>
          <w:p>
            <w:pPr>
              <w:spacing w:line="400" w:lineRule="exact"/>
              <w:rPr>
                <w:rFonts w:hint="eastAsia" w:ascii="宋体" w:hAnsi="宋体"/>
                <w:color w:val="auto"/>
                <w:kern w:val="0"/>
                <w:highlight w:val="none"/>
              </w:rPr>
            </w:pPr>
            <w:r>
              <w:rPr>
                <w:rFonts w:hint="eastAsia" w:ascii="宋体" w:hAnsi="宋体" w:cs="宋体"/>
                <w:color w:val="auto"/>
                <w:kern w:val="0"/>
                <w:highlight w:val="none"/>
              </w:rPr>
              <w:t>□</w:t>
            </w:r>
            <w:r>
              <w:rPr>
                <w:rFonts w:ascii="宋体" w:hAnsi="宋体"/>
                <w:color w:val="auto"/>
                <w:kern w:val="0"/>
                <w:highlight w:val="none"/>
              </w:rPr>
              <w:t>主要机械设备和试验检测设备最低要求</w:t>
            </w:r>
          </w:p>
        </w:tc>
        <w:tc>
          <w:tcPr>
            <w:tcW w:w="504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ascii="宋体" w:hAnsi="宋体"/>
                <w:color w:val="auto"/>
                <w:kern w:val="0"/>
                <w:highlight w:val="none"/>
              </w:rPr>
            </w:pPr>
            <w:r>
              <w:rPr>
                <w:rFonts w:ascii="宋体" w:hAnsi="宋体"/>
                <w:color w:val="auto"/>
                <w:kern w:val="0"/>
                <w:highlight w:val="none"/>
              </w:rPr>
              <w:t>符合第二章</w:t>
            </w:r>
            <w:r>
              <w:rPr>
                <w:rFonts w:hint="eastAsia" w:ascii="宋体" w:hAnsi="宋体"/>
                <w:color w:val="auto"/>
                <w:kern w:val="0"/>
                <w:highlight w:val="none"/>
              </w:rPr>
              <w:t>“</w:t>
            </w:r>
            <w:r>
              <w:rPr>
                <w:rFonts w:ascii="宋体" w:hAnsi="宋体"/>
                <w:color w:val="auto"/>
                <w:kern w:val="0"/>
                <w:highlight w:val="none"/>
              </w:rPr>
              <w:t>投标人须知</w:t>
            </w:r>
            <w:r>
              <w:rPr>
                <w:rFonts w:hint="eastAsia" w:ascii="宋体" w:hAnsi="宋体"/>
                <w:color w:val="auto"/>
                <w:kern w:val="0"/>
                <w:highlight w:val="none"/>
              </w:rPr>
              <w:t>”</w:t>
            </w:r>
            <w:r>
              <w:rPr>
                <w:rFonts w:ascii="宋体" w:hAnsi="宋体"/>
                <w:color w:val="auto"/>
                <w:kern w:val="0"/>
                <w:highlight w:val="none"/>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color w:val="auto"/>
                <w:highlight w:val="none"/>
              </w:rPr>
            </w:pPr>
          </w:p>
        </w:tc>
        <w:tc>
          <w:tcPr>
            <w:tcW w:w="1599"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top"/>
          </w:tcPr>
          <w:p>
            <w:pPr>
              <w:spacing w:line="400" w:lineRule="exact"/>
              <w:jc w:val="left"/>
              <w:rPr>
                <w:rFonts w:hint="eastAsia" w:ascii="宋体" w:hAnsi="宋体"/>
                <w:i/>
                <w:color w:val="auto"/>
                <w:spacing w:val="4"/>
                <w:kern w:val="0"/>
                <w:szCs w:val="21"/>
                <w:highlight w:val="none"/>
              </w:rPr>
            </w:pPr>
            <w:r>
              <w:rPr>
                <w:rFonts w:ascii="宋体" w:hAnsi="宋体"/>
                <w:color w:val="auto"/>
                <w:kern w:val="0"/>
                <w:highlight w:val="none"/>
              </w:rPr>
              <w:t>其他要求</w:t>
            </w:r>
          </w:p>
        </w:tc>
        <w:tc>
          <w:tcPr>
            <w:tcW w:w="504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hint="eastAsia" w:ascii="宋体" w:hAnsi="宋体"/>
                <w:i/>
                <w:color w:val="auto"/>
                <w:spacing w:val="4"/>
                <w:kern w:val="0"/>
                <w:szCs w:val="21"/>
                <w:highlight w:val="none"/>
              </w:rPr>
            </w:pPr>
            <w:r>
              <w:rPr>
                <w:rFonts w:ascii="宋体" w:hAnsi="宋体"/>
                <w:color w:val="auto"/>
                <w:kern w:val="0"/>
                <w:highlight w:val="none"/>
              </w:rPr>
              <w:t>符合第二章</w:t>
            </w:r>
            <w:r>
              <w:rPr>
                <w:rFonts w:hint="eastAsia" w:ascii="宋体" w:hAnsi="宋体"/>
                <w:color w:val="auto"/>
                <w:kern w:val="0"/>
                <w:highlight w:val="none"/>
              </w:rPr>
              <w:t>“</w:t>
            </w:r>
            <w:r>
              <w:rPr>
                <w:rFonts w:ascii="宋体" w:hAnsi="宋体"/>
                <w:color w:val="auto"/>
                <w:kern w:val="0"/>
                <w:highlight w:val="none"/>
              </w:rPr>
              <w:t>投标人须知</w:t>
            </w:r>
            <w:r>
              <w:rPr>
                <w:rFonts w:hint="eastAsia" w:ascii="宋体" w:hAnsi="宋体"/>
                <w:color w:val="auto"/>
                <w:kern w:val="0"/>
                <w:highlight w:val="none"/>
              </w:rPr>
              <w:t>”</w:t>
            </w:r>
            <w:r>
              <w:rPr>
                <w:rFonts w:ascii="宋体" w:hAnsi="宋体"/>
                <w:color w:val="auto"/>
                <w:kern w:val="0"/>
                <w:highlight w:val="none"/>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bottom w:val="single" w:color="auto" w:sz="4" w:space="0"/>
              <w:right w:val="single" w:color="auto" w:sz="4" w:space="0"/>
            </w:tcBorders>
            <w:vAlign w:val="center"/>
          </w:tcPr>
          <w:p>
            <w:pPr>
              <w:spacing w:line="400" w:lineRule="exact"/>
              <w:ind w:firstLine="420"/>
              <w:rPr>
                <w:rFonts w:hint="eastAsia" w:ascii="宋体" w:hAnsi="宋体" w:cs="宋体"/>
                <w:color w:val="auto"/>
                <w:highlight w:val="none"/>
              </w:rPr>
            </w:pPr>
          </w:p>
        </w:tc>
        <w:tc>
          <w:tcPr>
            <w:tcW w:w="1599" w:type="dxa"/>
            <w:vMerge w:val="continue"/>
            <w:tcBorders>
              <w:left w:val="single" w:color="auto" w:sz="4" w:space="0"/>
              <w:bottom w:val="single" w:color="auto" w:sz="4" w:space="0"/>
              <w:right w:val="single" w:color="auto" w:sz="4" w:space="0"/>
            </w:tcBorders>
            <w:vAlign w:val="center"/>
          </w:tcPr>
          <w:p>
            <w:pPr>
              <w:spacing w:line="400" w:lineRule="exact"/>
              <w:ind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top"/>
          </w:tcPr>
          <w:p>
            <w:pPr>
              <w:spacing w:line="400" w:lineRule="exact"/>
              <w:jc w:val="left"/>
              <w:rPr>
                <w:rFonts w:hint="eastAsia" w:ascii="宋体" w:hAnsi="宋体"/>
                <w:i/>
                <w:color w:val="auto"/>
                <w:spacing w:val="4"/>
                <w:kern w:val="0"/>
                <w:szCs w:val="21"/>
                <w:highlight w:val="none"/>
              </w:rPr>
            </w:pPr>
            <w:r>
              <w:rPr>
                <w:rFonts w:hint="eastAsia" w:ascii="宋体" w:hAnsi="宋体" w:cs="宋体"/>
                <w:color w:val="auto"/>
                <w:kern w:val="0"/>
                <w:highlight w:val="none"/>
              </w:rPr>
              <w:t>□</w:t>
            </w:r>
            <w:r>
              <w:rPr>
                <w:rFonts w:ascii="宋体" w:hAnsi="宋体"/>
                <w:color w:val="auto"/>
                <w:kern w:val="0"/>
                <w:highlight w:val="none"/>
              </w:rPr>
              <w:t>联合体投标人</w:t>
            </w:r>
          </w:p>
        </w:tc>
        <w:tc>
          <w:tcPr>
            <w:tcW w:w="504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hint="eastAsia" w:ascii="宋体" w:hAnsi="宋体"/>
                <w:i/>
                <w:color w:val="auto"/>
                <w:spacing w:val="4"/>
                <w:kern w:val="0"/>
                <w:szCs w:val="21"/>
                <w:highlight w:val="none"/>
              </w:rPr>
            </w:pPr>
            <w:r>
              <w:rPr>
                <w:rFonts w:ascii="宋体" w:hAnsi="宋体"/>
                <w:color w:val="auto"/>
                <w:kern w:val="0"/>
                <w:highlight w:val="none"/>
              </w:rPr>
              <w:t>符合第二章</w:t>
            </w:r>
            <w:r>
              <w:rPr>
                <w:rFonts w:hint="eastAsia" w:ascii="宋体" w:hAnsi="宋体"/>
                <w:color w:val="auto"/>
                <w:kern w:val="0"/>
                <w:highlight w:val="none"/>
              </w:rPr>
              <w:t>“</w:t>
            </w:r>
            <w:r>
              <w:rPr>
                <w:rFonts w:ascii="宋体" w:hAnsi="宋体"/>
                <w:color w:val="auto"/>
                <w:kern w:val="0"/>
                <w:highlight w:val="none"/>
              </w:rPr>
              <w:t>投标人须知</w:t>
            </w:r>
            <w:r>
              <w:rPr>
                <w:rFonts w:hint="eastAsia" w:ascii="宋体" w:hAnsi="宋体"/>
                <w:color w:val="auto"/>
                <w:kern w:val="0"/>
                <w:highlight w:val="none"/>
              </w:rPr>
              <w:t>”</w:t>
            </w:r>
            <w:r>
              <w:rPr>
                <w:rFonts w:ascii="宋体" w:hAnsi="宋体"/>
                <w:color w:val="auto"/>
                <w:kern w:val="0"/>
                <w:highlight w:val="none"/>
              </w:rPr>
              <w:t>第1.4.2项规定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restart"/>
            <w:tcBorders>
              <w:left w:val="single" w:color="auto" w:sz="4" w:space="0"/>
              <w:right w:val="single" w:color="auto" w:sz="4" w:space="0"/>
            </w:tcBorders>
            <w:vAlign w:val="center"/>
          </w:tcPr>
          <w:p>
            <w:pPr>
              <w:spacing w:line="400" w:lineRule="exact"/>
              <w:jc w:val="center"/>
              <w:rPr>
                <w:rFonts w:hint="eastAsia" w:ascii="宋体" w:hAnsi="宋体" w:cs="宋体"/>
                <w:color w:val="auto"/>
                <w:highlight w:val="none"/>
              </w:rPr>
            </w:pPr>
            <w:r>
              <w:rPr>
                <w:rFonts w:ascii="宋体" w:hAnsi="宋体"/>
                <w:color w:val="auto"/>
                <w:kern w:val="0"/>
                <w:highlight w:val="none"/>
              </w:rPr>
              <w:t>2.1.</w:t>
            </w:r>
            <w:r>
              <w:rPr>
                <w:rFonts w:hint="eastAsia" w:ascii="宋体" w:hAnsi="宋体"/>
                <w:color w:val="auto"/>
                <w:kern w:val="0"/>
                <w:highlight w:val="none"/>
              </w:rPr>
              <w:t>2</w:t>
            </w:r>
          </w:p>
        </w:tc>
        <w:tc>
          <w:tcPr>
            <w:tcW w:w="1599" w:type="dxa"/>
            <w:vMerge w:val="restart"/>
            <w:tcBorders>
              <w:left w:val="single" w:color="auto" w:sz="4" w:space="0"/>
              <w:right w:val="single" w:color="auto" w:sz="4" w:space="0"/>
            </w:tcBorders>
            <w:vAlign w:val="center"/>
          </w:tcPr>
          <w:p>
            <w:pPr>
              <w:spacing w:line="400" w:lineRule="exact"/>
              <w:jc w:val="center"/>
              <w:rPr>
                <w:rFonts w:hint="eastAsia" w:ascii="宋体" w:hAnsi="宋体" w:cs="宋体"/>
                <w:color w:val="auto"/>
                <w:highlight w:val="none"/>
              </w:rPr>
            </w:pPr>
            <w:r>
              <w:rPr>
                <w:rFonts w:hint="eastAsia" w:ascii="宋体" w:hAnsi="宋体"/>
                <w:color w:val="auto"/>
                <w:kern w:val="0"/>
                <w:highlight w:val="none"/>
              </w:rPr>
              <w:t>形式评审标准</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hint="eastAsia" w:ascii="宋体" w:hAnsi="宋体" w:cs="宋体"/>
                <w:color w:val="auto"/>
                <w:kern w:val="0"/>
                <w:highlight w:val="none"/>
              </w:rPr>
            </w:pPr>
            <w:r>
              <w:rPr>
                <w:rFonts w:ascii="宋体" w:hAnsi="宋体"/>
                <w:color w:val="auto"/>
                <w:kern w:val="0"/>
                <w:highlight w:val="none"/>
              </w:rPr>
              <w:t>投标人名称</w:t>
            </w:r>
          </w:p>
        </w:tc>
        <w:tc>
          <w:tcPr>
            <w:tcW w:w="504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ascii="宋体" w:hAnsi="宋体"/>
                <w:color w:val="auto"/>
                <w:kern w:val="0"/>
                <w:highlight w:val="none"/>
              </w:rPr>
            </w:pPr>
            <w:r>
              <w:rPr>
                <w:rFonts w:ascii="宋体" w:hAnsi="宋体"/>
                <w:color w:val="auto"/>
                <w:kern w:val="0"/>
                <w:highlight w:val="none"/>
              </w:rPr>
              <w:t>与营业执照、资质证书、安全生产许可证一致</w:t>
            </w:r>
            <w:r>
              <w:rPr>
                <w:rFonts w:hint="eastAsia" w:ascii="宋体" w:hAnsi="宋体"/>
                <w:color w:val="auto"/>
                <w:kern w:val="0"/>
                <w:highlight w:val="none"/>
              </w:rPr>
              <w:t>，依法变更名称的应提交相应证明材料</w:t>
            </w:r>
            <w:r>
              <w:rPr>
                <w:rFonts w:ascii="宋体" w:hAnsi="宋体"/>
                <w:color w:val="auto"/>
                <w:kern w:val="0"/>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color w:val="auto"/>
                <w:highlight w:val="none"/>
              </w:rPr>
            </w:pPr>
          </w:p>
        </w:tc>
        <w:tc>
          <w:tcPr>
            <w:tcW w:w="1599"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hint="eastAsia" w:ascii="宋体" w:hAnsi="宋体" w:cs="宋体"/>
                <w:color w:val="auto"/>
                <w:kern w:val="0"/>
                <w:highlight w:val="none"/>
              </w:rPr>
            </w:pPr>
            <w:r>
              <w:rPr>
                <w:rFonts w:ascii="宋体" w:hAnsi="宋体"/>
                <w:color w:val="auto"/>
                <w:kern w:val="0"/>
                <w:highlight w:val="none"/>
              </w:rPr>
              <w:t>投标文件格式</w:t>
            </w:r>
          </w:p>
        </w:tc>
        <w:tc>
          <w:tcPr>
            <w:tcW w:w="504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ascii="宋体" w:hAnsi="宋体"/>
                <w:color w:val="auto"/>
                <w:kern w:val="0"/>
                <w:highlight w:val="none"/>
              </w:rPr>
            </w:pPr>
            <w:r>
              <w:rPr>
                <w:rFonts w:ascii="宋体" w:hAnsi="宋体"/>
                <w:color w:val="auto"/>
                <w:kern w:val="0"/>
                <w:highlight w:val="none"/>
              </w:rPr>
              <w:t>符合第</w:t>
            </w:r>
            <w:r>
              <w:rPr>
                <w:rFonts w:hint="eastAsia" w:ascii="宋体" w:hAnsi="宋体"/>
                <w:color w:val="auto"/>
                <w:kern w:val="0"/>
                <w:highlight w:val="none"/>
              </w:rPr>
              <w:t>二</w:t>
            </w:r>
            <w:r>
              <w:rPr>
                <w:rFonts w:ascii="宋体" w:hAnsi="宋体"/>
                <w:color w:val="auto"/>
                <w:kern w:val="0"/>
                <w:highlight w:val="none"/>
              </w:rPr>
              <w:t>章“投标</w:t>
            </w:r>
            <w:r>
              <w:rPr>
                <w:rFonts w:hint="eastAsia" w:ascii="宋体" w:hAnsi="宋体"/>
                <w:color w:val="auto"/>
                <w:kern w:val="0"/>
                <w:highlight w:val="none"/>
              </w:rPr>
              <w:t>人须知</w:t>
            </w:r>
            <w:r>
              <w:rPr>
                <w:rFonts w:ascii="宋体" w:hAnsi="宋体"/>
                <w:color w:val="auto"/>
                <w:kern w:val="0"/>
                <w:highlight w:val="none"/>
              </w:rPr>
              <w:t>”</w:t>
            </w:r>
            <w:r>
              <w:rPr>
                <w:rFonts w:hint="eastAsia" w:ascii="宋体" w:hAnsi="宋体"/>
                <w:color w:val="auto"/>
                <w:kern w:val="0"/>
                <w:highlight w:val="none"/>
              </w:rPr>
              <w:t>第3.7款</w:t>
            </w:r>
            <w:r>
              <w:rPr>
                <w:rFonts w:ascii="宋体" w:hAnsi="宋体"/>
                <w:color w:val="auto"/>
                <w:kern w:val="0"/>
                <w:highlight w:val="none"/>
              </w:rPr>
              <w:t>的要求</w:t>
            </w:r>
            <w:r>
              <w:rPr>
                <w:rFonts w:hint="eastAsia" w:ascii="宋体" w:hAnsi="宋体"/>
                <w:color w:val="auto"/>
                <w:kern w:val="0"/>
                <w:highlight w:val="none"/>
              </w:rPr>
              <w:t>（不含投标函部分）</w:t>
            </w:r>
            <w:r>
              <w:rPr>
                <w:rFonts w:ascii="宋体" w:hAnsi="宋体"/>
                <w:color w:val="auto"/>
                <w:kern w:val="0"/>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color w:val="auto"/>
                <w:highlight w:val="none"/>
              </w:rPr>
            </w:pPr>
          </w:p>
        </w:tc>
        <w:tc>
          <w:tcPr>
            <w:tcW w:w="1599"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hint="eastAsia" w:ascii="宋体" w:hAnsi="宋体" w:cs="宋体"/>
                <w:color w:val="auto"/>
                <w:kern w:val="0"/>
                <w:highlight w:val="none"/>
              </w:rPr>
            </w:pPr>
            <w:r>
              <w:rPr>
                <w:rFonts w:hint="eastAsia" w:ascii="宋体" w:hAnsi="宋体" w:cs="宋体"/>
                <w:color w:val="auto"/>
                <w:kern w:val="0"/>
                <w:highlight w:val="none"/>
              </w:rPr>
              <w:t>□</w:t>
            </w:r>
            <w:r>
              <w:rPr>
                <w:rFonts w:ascii="宋体" w:hAnsi="宋体"/>
                <w:color w:val="auto"/>
                <w:kern w:val="0"/>
                <w:highlight w:val="none"/>
              </w:rPr>
              <w:t>联合体投标人</w:t>
            </w:r>
          </w:p>
        </w:tc>
        <w:tc>
          <w:tcPr>
            <w:tcW w:w="504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ascii="宋体" w:hAnsi="宋体"/>
                <w:color w:val="auto"/>
                <w:kern w:val="0"/>
                <w:highlight w:val="none"/>
              </w:rPr>
            </w:pPr>
            <w:r>
              <w:rPr>
                <w:rFonts w:ascii="宋体" w:hAnsi="宋体"/>
                <w:color w:val="auto"/>
                <w:kern w:val="0"/>
                <w:highlight w:val="none"/>
              </w:rPr>
              <w:t>提交</w:t>
            </w:r>
            <w:r>
              <w:rPr>
                <w:rFonts w:hint="eastAsia" w:ascii="宋体" w:hAnsi="宋体"/>
                <w:color w:val="auto"/>
                <w:kern w:val="0"/>
                <w:highlight w:val="none"/>
                <w:lang w:eastAsia="zh-CN"/>
              </w:rPr>
              <w:t>共同投标协议</w:t>
            </w:r>
            <w:r>
              <w:rPr>
                <w:rFonts w:ascii="宋体" w:hAnsi="宋体"/>
                <w:color w:val="auto"/>
                <w:kern w:val="0"/>
                <w:highlight w:val="none"/>
              </w:rPr>
              <w:t>，并明确联合体牵头人</w:t>
            </w:r>
            <w:r>
              <w:rPr>
                <w:rFonts w:hint="eastAsia" w:ascii="宋体" w:hAnsi="宋体"/>
                <w:color w:val="auto"/>
                <w:kern w:val="0"/>
                <w:highlight w:val="none"/>
              </w:rPr>
              <w:t>。在</w:t>
            </w:r>
            <w:r>
              <w:rPr>
                <w:rFonts w:hint="eastAsia" w:ascii="宋体" w:hAnsi="宋体"/>
                <w:color w:val="auto"/>
                <w:kern w:val="0"/>
                <w:highlight w:val="none"/>
                <w:lang w:eastAsia="zh-CN"/>
              </w:rPr>
              <w:t>共同投标协议</w:t>
            </w:r>
            <w:r>
              <w:rPr>
                <w:rFonts w:hint="eastAsia" w:ascii="宋体" w:hAnsi="宋体"/>
                <w:color w:val="auto"/>
                <w:kern w:val="0"/>
                <w:highlight w:val="none"/>
              </w:rPr>
              <w:t>第5条联合体各成员单位内部的职责分工中填写的联合体所有成员单位名称应与其营业执照、资质证书、安全生产许可证一致，依法变更名称的应提交相应证明材料。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color w:val="auto"/>
                <w:highlight w:val="none"/>
              </w:rPr>
            </w:pPr>
          </w:p>
        </w:tc>
        <w:tc>
          <w:tcPr>
            <w:tcW w:w="1599"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hint="eastAsia" w:ascii="宋体" w:hAnsi="宋体" w:cs="宋体"/>
                <w:color w:val="auto"/>
                <w:kern w:val="0"/>
                <w:highlight w:val="none"/>
              </w:rPr>
            </w:pPr>
            <w:r>
              <w:rPr>
                <w:rFonts w:ascii="宋体" w:hAnsi="宋体"/>
                <w:color w:val="auto"/>
                <w:kern w:val="0"/>
                <w:highlight w:val="none"/>
              </w:rPr>
              <w:t>投标文件的签署</w:t>
            </w:r>
          </w:p>
        </w:tc>
        <w:tc>
          <w:tcPr>
            <w:tcW w:w="504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ascii="宋体" w:hAnsi="宋体"/>
                <w:color w:val="auto"/>
                <w:kern w:val="0"/>
                <w:highlight w:val="none"/>
              </w:rPr>
            </w:pPr>
            <w:r>
              <w:rPr>
                <w:rFonts w:hint="eastAsia" w:ascii="宋体" w:hAnsi="宋体"/>
                <w:color w:val="auto"/>
                <w:kern w:val="0"/>
                <w:highlight w:val="none"/>
              </w:rPr>
              <w:t xml:space="preserve">第九章 </w:t>
            </w:r>
            <w:r>
              <w:rPr>
                <w:rFonts w:ascii="宋体" w:hAnsi="宋体"/>
                <w:color w:val="auto"/>
                <w:kern w:val="0"/>
                <w:highlight w:val="none"/>
              </w:rPr>
              <w:t>投标文件</w:t>
            </w:r>
            <w:r>
              <w:rPr>
                <w:rFonts w:hint="eastAsia" w:ascii="宋体" w:hAnsi="宋体"/>
                <w:color w:val="auto"/>
                <w:kern w:val="0"/>
                <w:highlight w:val="none"/>
              </w:rPr>
              <w:t>格式（不含投标函部分）要求</w:t>
            </w:r>
            <w:r>
              <w:rPr>
                <w:rFonts w:ascii="宋体" w:hAnsi="宋体"/>
                <w:color w:val="auto"/>
                <w:kern w:val="0"/>
                <w:highlight w:val="none"/>
              </w:rPr>
              <w:t>法定代表人或其委托代理人</w:t>
            </w:r>
            <w:r>
              <w:rPr>
                <w:rFonts w:hint="eastAsia" w:ascii="宋体" w:hAnsi="宋体"/>
                <w:color w:val="auto"/>
                <w:kern w:val="0"/>
                <w:highlight w:val="none"/>
                <w:lang w:eastAsia="zh-CN"/>
              </w:rPr>
              <w:t>签名</w:t>
            </w:r>
            <w:r>
              <w:rPr>
                <w:rFonts w:ascii="宋体" w:hAnsi="宋体"/>
                <w:color w:val="auto"/>
                <w:kern w:val="0"/>
                <w:highlight w:val="none"/>
              </w:rPr>
              <w:t>（或盖章）</w:t>
            </w:r>
            <w:r>
              <w:rPr>
                <w:rFonts w:hint="eastAsia" w:ascii="宋体" w:hAnsi="宋体"/>
                <w:color w:val="auto"/>
                <w:kern w:val="0"/>
                <w:highlight w:val="none"/>
              </w:rPr>
              <w:t>的须</w:t>
            </w:r>
            <w:r>
              <w:rPr>
                <w:rFonts w:ascii="宋体" w:hAnsi="宋体"/>
                <w:color w:val="auto"/>
                <w:kern w:val="0"/>
                <w:highlight w:val="none"/>
              </w:rPr>
              <w:t>齐全</w:t>
            </w:r>
            <w:r>
              <w:rPr>
                <w:rFonts w:hint="eastAsia" w:asciiTheme="minorEastAsia" w:hAnsiTheme="minorEastAsia" w:eastAsiaTheme="minorEastAsia" w:cstheme="minorEastAsia"/>
                <w:color w:val="auto"/>
                <w:kern w:val="0"/>
                <w:highlight w:val="none"/>
                <w:lang w:eastAsia="zh-CN"/>
              </w:rPr>
              <w:t>，</w:t>
            </w:r>
            <w:r>
              <w:rPr>
                <w:rFonts w:hint="eastAsia" w:asciiTheme="minorEastAsia" w:hAnsiTheme="minorEastAsia" w:eastAsiaTheme="minorEastAsia" w:cstheme="minorEastAsia"/>
                <w:color w:val="auto"/>
                <w:szCs w:val="21"/>
                <w:highlight w:val="none"/>
                <w:lang w:val="en-US" w:eastAsia="zh-CN"/>
              </w:rPr>
              <w:t>要求签名的，</w:t>
            </w:r>
            <w:r>
              <w:rPr>
                <w:rFonts w:hint="eastAsia" w:asciiTheme="minorEastAsia" w:hAnsiTheme="minorEastAsia" w:eastAsiaTheme="minorEastAsia" w:cstheme="minorEastAsia"/>
                <w:color w:val="auto"/>
                <w:kern w:val="0"/>
                <w:highlight w:val="none"/>
              </w:rPr>
              <w:t>签名采用手写签名或签章或加盖CA数字证书均可</w:t>
            </w:r>
            <w:r>
              <w:rPr>
                <w:rFonts w:ascii="宋体" w:hAnsi="宋体"/>
                <w:color w:val="auto"/>
                <w:kern w:val="0"/>
                <w:highlight w:val="none"/>
              </w:rPr>
              <w:t>。</w:t>
            </w:r>
          </w:p>
          <w:p>
            <w:pPr>
              <w:autoSpaceDE w:val="0"/>
              <w:autoSpaceDN w:val="0"/>
              <w:adjustRightInd w:val="0"/>
              <w:snapToGrid w:val="0"/>
              <w:spacing w:line="400" w:lineRule="exact"/>
              <w:ind w:firstLine="420" w:firstLineChars="200"/>
              <w:rPr>
                <w:rFonts w:hint="eastAsia" w:ascii="宋体" w:hAnsi="宋体"/>
                <w:color w:val="auto"/>
                <w:kern w:val="0"/>
                <w:highlight w:val="none"/>
              </w:rPr>
            </w:pPr>
            <w:r>
              <w:rPr>
                <w:rFonts w:hint="eastAsia" w:ascii="宋体" w:hAnsi="宋体"/>
                <w:snapToGrid w:val="0"/>
                <w:color w:val="auto"/>
                <w:kern w:val="0"/>
                <w:szCs w:val="21"/>
                <w:highlight w:val="none"/>
              </w:rPr>
              <w:t>若投标单位为联合体，则</w:t>
            </w:r>
            <w:r>
              <w:rPr>
                <w:rFonts w:hint="eastAsia" w:ascii="宋体" w:hAnsi="宋体"/>
                <w:snapToGrid w:val="0"/>
                <w:color w:val="auto"/>
                <w:kern w:val="0"/>
                <w:szCs w:val="21"/>
                <w:highlight w:val="none"/>
                <w:lang w:eastAsia="zh-CN"/>
              </w:rPr>
              <w:t>共同投标协议</w:t>
            </w:r>
            <w:r>
              <w:rPr>
                <w:rFonts w:hint="eastAsia" w:ascii="宋体" w:hAnsi="宋体"/>
                <w:snapToGrid w:val="0"/>
                <w:color w:val="auto"/>
                <w:kern w:val="0"/>
                <w:szCs w:val="21"/>
                <w:highlight w:val="none"/>
              </w:rPr>
              <w:t>各联合体成员单位</w:t>
            </w:r>
            <w:r>
              <w:rPr>
                <w:rFonts w:hint="eastAsia" w:ascii="宋体" w:hAnsi="宋体"/>
                <w:snapToGrid w:val="0"/>
                <w:color w:val="auto"/>
                <w:kern w:val="0"/>
                <w:szCs w:val="21"/>
                <w:highlight w:val="none"/>
                <w:lang w:eastAsia="zh-CN"/>
              </w:rPr>
              <w:t>签名</w:t>
            </w:r>
            <w:r>
              <w:rPr>
                <w:rFonts w:hint="eastAsia" w:ascii="宋体" w:hAnsi="宋体"/>
                <w:snapToGrid w:val="0"/>
                <w:color w:val="auto"/>
                <w:kern w:val="0"/>
                <w:szCs w:val="21"/>
                <w:highlight w:val="none"/>
              </w:rPr>
              <w:t>（或盖章）须齐全，</w:t>
            </w:r>
            <w:r>
              <w:rPr>
                <w:rFonts w:hint="eastAsia" w:ascii="宋体" w:hAnsi="宋体"/>
                <w:snapToGrid w:val="0"/>
                <w:color w:val="auto"/>
                <w:kern w:val="0"/>
                <w:szCs w:val="21"/>
                <w:highlight w:val="none"/>
                <w:lang w:eastAsia="zh-CN"/>
              </w:rPr>
              <w:t>共同投标协议</w:t>
            </w:r>
            <w:r>
              <w:rPr>
                <w:rFonts w:hint="eastAsia" w:ascii="宋体" w:hAnsi="宋体"/>
                <w:snapToGrid w:val="0"/>
                <w:color w:val="auto"/>
                <w:kern w:val="0"/>
                <w:szCs w:val="21"/>
                <w:highlight w:val="none"/>
              </w:rPr>
              <w:t>以外的</w:t>
            </w:r>
            <w:r>
              <w:rPr>
                <w:rFonts w:ascii="宋体" w:hAnsi="宋体"/>
                <w:color w:val="auto"/>
                <w:kern w:val="0"/>
                <w:highlight w:val="none"/>
              </w:rPr>
              <w:t>投标文件</w:t>
            </w:r>
            <w:r>
              <w:rPr>
                <w:rFonts w:hint="eastAsia" w:ascii="宋体" w:hAnsi="宋体"/>
                <w:color w:val="auto"/>
                <w:kern w:val="0"/>
                <w:highlight w:val="none"/>
              </w:rPr>
              <w:t>格式中，</w:t>
            </w:r>
            <w:r>
              <w:rPr>
                <w:rFonts w:hint="eastAsia" w:ascii="宋体" w:hAnsi="宋体" w:cs="宋体"/>
                <w:color w:val="auto"/>
                <w:kern w:val="0"/>
                <w:highlight w:val="none"/>
              </w:rPr>
              <w:t>要求法定代表人或其委托代理人</w:t>
            </w:r>
            <w:r>
              <w:rPr>
                <w:rFonts w:hint="eastAsia" w:ascii="宋体" w:hAnsi="宋体" w:cs="宋体"/>
                <w:color w:val="auto"/>
                <w:kern w:val="0"/>
                <w:highlight w:val="none"/>
                <w:lang w:eastAsia="zh-CN"/>
              </w:rPr>
              <w:t>签名</w:t>
            </w:r>
            <w:r>
              <w:rPr>
                <w:rFonts w:hint="eastAsia" w:ascii="宋体" w:hAnsi="宋体" w:cs="宋体"/>
                <w:color w:val="auto"/>
                <w:kern w:val="0"/>
                <w:highlight w:val="none"/>
              </w:rPr>
              <w:t>（或盖章）的均由联合体牵头人法定代表人或其委托代理人</w:t>
            </w:r>
            <w:r>
              <w:rPr>
                <w:rFonts w:hint="eastAsia" w:ascii="宋体" w:hAnsi="宋体" w:cs="宋体"/>
                <w:color w:val="auto"/>
                <w:kern w:val="0"/>
                <w:highlight w:val="none"/>
                <w:lang w:eastAsia="zh-CN"/>
              </w:rPr>
              <w:t>签名</w:t>
            </w:r>
            <w:r>
              <w:rPr>
                <w:rFonts w:hint="eastAsia" w:ascii="宋体" w:hAnsi="宋体" w:cs="宋体"/>
                <w:color w:val="auto"/>
                <w:kern w:val="0"/>
                <w:highlight w:val="none"/>
              </w:rPr>
              <w:t>（或盖章）</w:t>
            </w:r>
            <w:r>
              <w:rPr>
                <w:rFonts w:ascii="宋体" w:hAnsi="宋体"/>
                <w:color w:val="auto"/>
                <w:kern w:val="0"/>
                <w:highlight w:val="none"/>
              </w:rPr>
              <w:t>。</w:t>
            </w:r>
          </w:p>
          <w:p>
            <w:pPr>
              <w:autoSpaceDE w:val="0"/>
              <w:autoSpaceDN w:val="0"/>
              <w:adjustRightInd w:val="0"/>
              <w:snapToGrid w:val="0"/>
              <w:spacing w:line="400" w:lineRule="exact"/>
              <w:ind w:firstLine="420" w:firstLineChars="200"/>
              <w:rPr>
                <w:rFonts w:hint="eastAsia" w:ascii="宋体" w:hAnsi="宋体"/>
                <w:color w:val="auto"/>
                <w:kern w:val="0"/>
                <w:highlight w:val="none"/>
              </w:rPr>
            </w:pPr>
            <w:r>
              <w:rPr>
                <w:rFonts w:hint="eastAsia" w:ascii="宋体" w:hAnsi="宋体"/>
                <w:color w:val="auto"/>
                <w:kern w:val="0"/>
                <w:highlight w:val="none"/>
              </w:rPr>
              <w:t>第九章 投标文件格式（不含投标函部分）要求加盖单位法人章的，应使用 CA 数字证书加盖投标人的单位电子印章</w:t>
            </w:r>
            <w:r>
              <w:rPr>
                <w:rFonts w:ascii="宋体" w:hAnsi="宋体"/>
                <w:color w:val="auto"/>
                <w:kern w:val="0"/>
                <w:highlight w:val="none"/>
              </w:rPr>
              <w:t>。</w:t>
            </w:r>
          </w:p>
          <w:p>
            <w:pPr>
              <w:autoSpaceDE w:val="0"/>
              <w:autoSpaceDN w:val="0"/>
              <w:adjustRightInd w:val="0"/>
              <w:snapToGrid w:val="0"/>
              <w:spacing w:line="400" w:lineRule="exact"/>
              <w:ind w:firstLine="420" w:firstLineChars="200"/>
              <w:rPr>
                <w:rFonts w:ascii="宋体" w:hAnsi="宋体"/>
                <w:color w:val="auto"/>
                <w:kern w:val="0"/>
                <w:highlight w:val="none"/>
              </w:rPr>
            </w:pPr>
            <w:r>
              <w:rPr>
                <w:rFonts w:hint="eastAsia" w:ascii="宋体" w:hAnsi="宋体"/>
                <w:color w:val="auto"/>
                <w:highlight w:val="none"/>
              </w:rPr>
              <w:t>若投标单位为联合体，则</w:t>
            </w:r>
            <w:r>
              <w:rPr>
                <w:rFonts w:hint="eastAsia" w:ascii="宋体" w:hAnsi="宋体"/>
                <w:color w:val="auto"/>
                <w:highlight w:val="none"/>
                <w:lang w:eastAsia="zh-CN"/>
              </w:rPr>
              <w:t>共同投标协议</w:t>
            </w:r>
            <w:r>
              <w:rPr>
                <w:rFonts w:hint="eastAsia" w:ascii="宋体" w:hAnsi="宋体"/>
                <w:color w:val="auto"/>
                <w:highlight w:val="none"/>
              </w:rPr>
              <w:t>中要求各联合体成员盖单位法人章的，各联合体成员盖章须齐全，</w:t>
            </w:r>
            <w:r>
              <w:rPr>
                <w:rFonts w:hint="eastAsia" w:ascii="宋体" w:hAnsi="宋体"/>
                <w:color w:val="auto"/>
                <w:highlight w:val="none"/>
                <w:lang w:eastAsia="zh-CN"/>
              </w:rPr>
              <w:t>共同投标协议</w:t>
            </w:r>
            <w:r>
              <w:rPr>
                <w:rFonts w:hint="eastAsia" w:ascii="宋体" w:hAnsi="宋体"/>
                <w:color w:val="auto"/>
                <w:highlight w:val="none"/>
              </w:rPr>
              <w:t>以外的投标文件格式中要求投标人加盖单位法人章的，均由联合体牵头人使用 CA 数字证书加盖其单位电子印章。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0" w:type="dxa"/>
            <w:vMerge w:val="continue"/>
            <w:tcBorders>
              <w:left w:val="single" w:color="auto" w:sz="4" w:space="0"/>
              <w:bottom w:val="single" w:color="auto" w:sz="4" w:space="0"/>
              <w:right w:val="single" w:color="auto" w:sz="4" w:space="0"/>
            </w:tcBorders>
            <w:vAlign w:val="center"/>
          </w:tcPr>
          <w:p>
            <w:pPr>
              <w:spacing w:line="400" w:lineRule="exact"/>
              <w:ind w:firstLine="420"/>
              <w:rPr>
                <w:rFonts w:hint="eastAsia" w:ascii="宋体" w:hAnsi="宋体" w:cs="宋体"/>
                <w:color w:val="auto"/>
                <w:highlight w:val="none"/>
              </w:rPr>
            </w:pPr>
          </w:p>
        </w:tc>
        <w:tc>
          <w:tcPr>
            <w:tcW w:w="1599" w:type="dxa"/>
            <w:vMerge w:val="continue"/>
            <w:tcBorders>
              <w:left w:val="single" w:color="auto" w:sz="4" w:space="0"/>
              <w:bottom w:val="single" w:color="auto" w:sz="4" w:space="0"/>
              <w:right w:val="single" w:color="auto" w:sz="4" w:space="0"/>
            </w:tcBorders>
            <w:vAlign w:val="center"/>
          </w:tcPr>
          <w:p>
            <w:pPr>
              <w:spacing w:line="400" w:lineRule="exact"/>
              <w:ind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hint="eastAsia" w:ascii="宋体" w:hAnsi="宋体" w:cs="宋体"/>
                <w:color w:val="auto"/>
                <w:kern w:val="0"/>
                <w:highlight w:val="none"/>
              </w:rPr>
            </w:pPr>
            <w:r>
              <w:rPr>
                <w:rFonts w:ascii="宋体" w:hAnsi="宋体"/>
                <w:color w:val="auto"/>
                <w:kern w:val="0"/>
                <w:highlight w:val="none"/>
              </w:rPr>
              <w:t>委托代理人</w:t>
            </w:r>
          </w:p>
        </w:tc>
        <w:tc>
          <w:tcPr>
            <w:tcW w:w="504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ascii="宋体" w:hAnsi="宋体"/>
                <w:color w:val="auto"/>
                <w:kern w:val="0"/>
                <w:highlight w:val="none"/>
              </w:rPr>
            </w:pPr>
            <w:r>
              <w:rPr>
                <w:rFonts w:ascii="宋体" w:hAnsi="宋体"/>
                <w:color w:val="auto"/>
                <w:kern w:val="0"/>
                <w:highlight w:val="none"/>
              </w:rPr>
              <w:t>投标人法定代表人的委托代理人有法定代表人签署的授权委托书</w:t>
            </w:r>
            <w:r>
              <w:rPr>
                <w:rFonts w:hint="eastAsia" w:ascii="宋体" w:hAnsi="宋体"/>
                <w:color w:val="auto"/>
                <w:kern w:val="0"/>
                <w:highlight w:val="none"/>
              </w:rPr>
              <w:t>和投标人为其缴纳的养老保险。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restart"/>
            <w:tcBorders>
              <w:left w:val="single" w:color="auto" w:sz="4" w:space="0"/>
              <w:right w:val="single" w:color="auto" w:sz="4" w:space="0"/>
            </w:tcBorders>
            <w:vAlign w:val="center"/>
          </w:tcPr>
          <w:p>
            <w:pPr>
              <w:spacing w:line="400" w:lineRule="exact"/>
              <w:jc w:val="center"/>
              <w:rPr>
                <w:rFonts w:ascii="宋体" w:hAnsi="宋体" w:cs="宋体"/>
                <w:color w:val="auto"/>
                <w:highlight w:val="none"/>
              </w:rPr>
            </w:pPr>
            <w:r>
              <w:rPr>
                <w:rFonts w:hint="eastAsia" w:ascii="宋体" w:hAnsi="宋体" w:cs="宋体"/>
                <w:color w:val="auto"/>
                <w:highlight w:val="none"/>
              </w:rPr>
              <w:t>2.1.3</w:t>
            </w:r>
          </w:p>
        </w:tc>
        <w:tc>
          <w:tcPr>
            <w:tcW w:w="1599" w:type="dxa"/>
            <w:vMerge w:val="restart"/>
            <w:tcBorders>
              <w:left w:val="single" w:color="auto" w:sz="4" w:space="0"/>
              <w:right w:val="single" w:color="auto" w:sz="4" w:space="0"/>
            </w:tcBorders>
            <w:vAlign w:val="center"/>
          </w:tcPr>
          <w:p>
            <w:pPr>
              <w:spacing w:line="400" w:lineRule="exact"/>
              <w:jc w:val="center"/>
              <w:rPr>
                <w:rFonts w:hint="eastAsia" w:ascii="宋体" w:hAnsi="宋体" w:cs="宋体"/>
                <w:color w:val="auto"/>
                <w:highlight w:val="none"/>
              </w:rPr>
            </w:pPr>
            <w:r>
              <w:rPr>
                <w:rFonts w:ascii="宋体" w:hAnsi="宋体"/>
                <w:color w:val="auto"/>
                <w:kern w:val="0"/>
                <w:highlight w:val="none"/>
              </w:rPr>
              <w:t>响应性评审标准</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olor w:val="auto"/>
                <w:kern w:val="0"/>
                <w:highlight w:val="none"/>
              </w:rPr>
            </w:pPr>
            <w:r>
              <w:rPr>
                <w:rFonts w:ascii="宋体" w:hAnsi="宋体"/>
                <w:color w:val="auto"/>
                <w:kern w:val="0"/>
                <w:highlight w:val="none"/>
              </w:rPr>
              <w:t>投标内容</w:t>
            </w:r>
          </w:p>
        </w:tc>
        <w:tc>
          <w:tcPr>
            <w:tcW w:w="504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hint="eastAsia" w:ascii="宋体" w:hAnsi="宋体"/>
                <w:color w:val="auto"/>
                <w:kern w:val="0"/>
                <w:highlight w:val="none"/>
              </w:rPr>
            </w:pPr>
            <w:r>
              <w:rPr>
                <w:rFonts w:ascii="宋体" w:hAnsi="宋体"/>
                <w:color w:val="auto"/>
                <w:kern w:val="0"/>
                <w:highlight w:val="none"/>
              </w:rPr>
              <w:t>符合第二章</w:t>
            </w:r>
            <w:r>
              <w:rPr>
                <w:rFonts w:hint="eastAsia" w:ascii="宋体" w:hAnsi="宋体"/>
                <w:color w:val="auto"/>
                <w:kern w:val="0"/>
                <w:highlight w:val="none"/>
              </w:rPr>
              <w:t>“</w:t>
            </w:r>
            <w:r>
              <w:rPr>
                <w:rFonts w:ascii="宋体" w:hAnsi="宋体"/>
                <w:color w:val="auto"/>
                <w:kern w:val="0"/>
                <w:highlight w:val="none"/>
              </w:rPr>
              <w:t>投标人须知</w:t>
            </w:r>
            <w:r>
              <w:rPr>
                <w:rFonts w:hint="eastAsia" w:ascii="宋体" w:hAnsi="宋体"/>
                <w:color w:val="auto"/>
                <w:kern w:val="0"/>
                <w:highlight w:val="none"/>
              </w:rPr>
              <w:t>”</w:t>
            </w:r>
            <w:r>
              <w:rPr>
                <w:rFonts w:ascii="宋体" w:hAnsi="宋体"/>
                <w:color w:val="auto"/>
                <w:kern w:val="0"/>
                <w:highlight w:val="none"/>
              </w:rPr>
              <w:t>第1.3.1项规定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spacing w:line="400" w:lineRule="exact"/>
              <w:jc w:val="center"/>
              <w:rPr>
                <w:rFonts w:hint="eastAsia" w:ascii="宋体" w:hAnsi="宋体" w:cs="宋体"/>
                <w:color w:val="auto"/>
                <w:highlight w:val="none"/>
              </w:rPr>
            </w:pPr>
          </w:p>
        </w:tc>
        <w:tc>
          <w:tcPr>
            <w:tcW w:w="1599"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olor w:val="auto"/>
                <w:kern w:val="0"/>
                <w:highlight w:val="none"/>
              </w:rPr>
            </w:pPr>
            <w:r>
              <w:rPr>
                <w:rFonts w:hint="eastAsia" w:ascii="宋体" w:hAnsi="宋体" w:cs="宋体"/>
                <w:color w:val="auto"/>
                <w:kern w:val="0"/>
                <w:highlight w:val="none"/>
                <w:lang w:val="en-US" w:eastAsia="zh-CN"/>
              </w:rPr>
              <w:t>投标函附录</w:t>
            </w:r>
          </w:p>
        </w:tc>
        <w:tc>
          <w:tcPr>
            <w:tcW w:w="504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ascii="宋体" w:hAnsi="宋体"/>
                <w:color w:val="auto"/>
                <w:kern w:val="0"/>
                <w:highlight w:val="none"/>
              </w:rPr>
            </w:pPr>
            <w:r>
              <w:rPr>
                <w:rFonts w:hint="eastAsia" w:ascii="宋体" w:hAnsi="宋体" w:cs="宋体"/>
                <w:color w:val="auto"/>
                <w:kern w:val="0"/>
                <w:highlight w:val="none"/>
              </w:rPr>
              <w:t>投标函附录的所有数据均符合招标文件规定</w:t>
            </w:r>
            <w:r>
              <w:rPr>
                <w:rFonts w:hint="eastAsia" w:ascii="宋体" w:hAnsi="宋体" w:cs="宋体"/>
                <w:color w:val="auto"/>
                <w:kern w:val="0"/>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color w:val="auto"/>
                <w:highlight w:val="none"/>
              </w:rPr>
            </w:pPr>
          </w:p>
        </w:tc>
        <w:tc>
          <w:tcPr>
            <w:tcW w:w="1599"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olor w:val="auto"/>
                <w:kern w:val="0"/>
                <w:highlight w:val="none"/>
              </w:rPr>
            </w:pPr>
            <w:r>
              <w:rPr>
                <w:rFonts w:ascii="宋体" w:hAnsi="宋体"/>
                <w:color w:val="auto"/>
                <w:kern w:val="0"/>
                <w:highlight w:val="none"/>
              </w:rPr>
              <w:t>投标保证金</w:t>
            </w:r>
          </w:p>
        </w:tc>
        <w:tc>
          <w:tcPr>
            <w:tcW w:w="5048" w:type="dxa"/>
            <w:tcBorders>
              <w:top w:val="single" w:color="auto" w:sz="4" w:space="0"/>
              <w:left w:val="single" w:color="auto" w:sz="4" w:space="0"/>
              <w:bottom w:val="single" w:color="auto" w:sz="4" w:space="0"/>
              <w:right w:val="single" w:color="auto" w:sz="4" w:space="0"/>
            </w:tcBorders>
            <w:vAlign w:val="center"/>
          </w:tcPr>
          <w:p>
            <w:pPr>
              <w:tabs>
                <w:tab w:val="left" w:pos="601"/>
                <w:tab w:val="left" w:pos="669"/>
              </w:tabs>
              <w:snapToGrid w:val="0"/>
              <w:spacing w:line="400" w:lineRule="exact"/>
              <w:ind w:firstLine="420" w:firstLineChars="200"/>
              <w:rPr>
                <w:rFonts w:hint="eastAsia" w:ascii="宋体" w:hAnsi="宋体"/>
                <w:color w:val="auto"/>
                <w:kern w:val="0"/>
                <w:highlight w:val="none"/>
              </w:rPr>
            </w:pPr>
            <w:r>
              <w:rPr>
                <w:rFonts w:ascii="宋体" w:hAnsi="宋体"/>
                <w:color w:val="auto"/>
                <w:kern w:val="0"/>
                <w:szCs w:val="21"/>
                <w:highlight w:val="none"/>
              </w:rPr>
              <w:t>符合第二章投标人须知前附表第3.4</w:t>
            </w:r>
            <w:r>
              <w:rPr>
                <w:rFonts w:hint="eastAsia" w:ascii="宋体" w:hAnsi="宋体"/>
                <w:color w:val="auto"/>
                <w:kern w:val="0"/>
                <w:szCs w:val="21"/>
                <w:highlight w:val="none"/>
              </w:rPr>
              <w:t>款</w:t>
            </w:r>
            <w:r>
              <w:rPr>
                <w:rFonts w:ascii="宋体" w:hAnsi="宋体"/>
                <w:color w:val="auto"/>
                <w:kern w:val="0"/>
                <w:highlight w:val="none"/>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color w:val="auto"/>
                <w:highlight w:val="none"/>
              </w:rPr>
            </w:pPr>
          </w:p>
        </w:tc>
        <w:tc>
          <w:tcPr>
            <w:tcW w:w="1599"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olor w:val="auto"/>
                <w:kern w:val="0"/>
                <w:highlight w:val="none"/>
              </w:rPr>
            </w:pPr>
            <w:r>
              <w:rPr>
                <w:rFonts w:ascii="宋体" w:hAnsi="宋体"/>
                <w:color w:val="auto"/>
                <w:kern w:val="0"/>
                <w:highlight w:val="none"/>
              </w:rPr>
              <w:t>权利义务</w:t>
            </w:r>
          </w:p>
        </w:tc>
        <w:tc>
          <w:tcPr>
            <w:tcW w:w="5048" w:type="dxa"/>
            <w:tcBorders>
              <w:top w:val="single" w:color="auto" w:sz="4" w:space="0"/>
              <w:left w:val="single" w:color="auto" w:sz="4" w:space="0"/>
              <w:bottom w:val="single" w:color="auto" w:sz="4" w:space="0"/>
              <w:right w:val="single" w:color="auto" w:sz="4" w:space="0"/>
            </w:tcBorders>
            <w:vAlign w:val="center"/>
          </w:tcPr>
          <w:p>
            <w:pPr>
              <w:spacing w:after="62" w:afterLines="20" w:line="400" w:lineRule="exact"/>
              <w:ind w:firstLine="420" w:firstLineChars="200"/>
              <w:rPr>
                <w:rFonts w:hint="eastAsia" w:ascii="宋体" w:hAnsi="宋体"/>
                <w:color w:val="auto"/>
                <w:kern w:val="0"/>
                <w:highlight w:val="none"/>
              </w:rPr>
            </w:pPr>
            <w:r>
              <w:rPr>
                <w:rFonts w:ascii="宋体" w:hAnsi="宋体"/>
                <w:color w:val="auto"/>
                <w:kern w:val="0"/>
                <w:highlight w:val="none"/>
              </w:rPr>
              <w:t>符合第四章</w:t>
            </w:r>
            <w:r>
              <w:rPr>
                <w:rFonts w:hint="eastAsia" w:ascii="宋体" w:hAnsi="宋体"/>
                <w:color w:val="auto"/>
                <w:kern w:val="0"/>
                <w:highlight w:val="none"/>
              </w:rPr>
              <w:t>“</w:t>
            </w:r>
            <w:r>
              <w:rPr>
                <w:rFonts w:ascii="宋体" w:hAnsi="宋体"/>
                <w:color w:val="auto"/>
                <w:kern w:val="0"/>
                <w:highlight w:val="none"/>
              </w:rPr>
              <w:t>合同条款及格式</w:t>
            </w:r>
            <w:r>
              <w:rPr>
                <w:rFonts w:hint="eastAsia" w:ascii="宋体" w:hAnsi="宋体"/>
                <w:color w:val="auto"/>
                <w:kern w:val="0"/>
                <w:highlight w:val="none"/>
              </w:rPr>
              <w:t>”</w:t>
            </w:r>
            <w:r>
              <w:rPr>
                <w:rFonts w:ascii="宋体" w:hAnsi="宋体"/>
                <w:color w:val="auto"/>
                <w:kern w:val="0"/>
                <w:highlight w:val="none"/>
              </w:rPr>
              <w:t>规定，投标文件不应附有招标人不能接受的条件。</w:t>
            </w:r>
            <w:r>
              <w:rPr>
                <w:rFonts w:hint="eastAsia" w:ascii="宋体" w:hAnsi="宋体"/>
                <w:color w:val="auto"/>
                <w:kern w:val="0"/>
                <w:highlight w:val="none"/>
              </w:rPr>
              <w:t>（由投标人承诺，承诺书格式详见第九章投标文件格式。）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color w:val="auto"/>
                <w:highlight w:val="none"/>
              </w:rPr>
            </w:pPr>
          </w:p>
        </w:tc>
        <w:tc>
          <w:tcPr>
            <w:tcW w:w="1599" w:type="dxa"/>
            <w:vMerge w:val="continue"/>
            <w:tcBorders>
              <w:left w:val="single" w:color="auto" w:sz="4" w:space="0"/>
              <w:right w:val="single" w:color="auto" w:sz="4" w:space="0"/>
            </w:tcBorders>
            <w:vAlign w:val="center"/>
          </w:tcPr>
          <w:p>
            <w:pPr>
              <w:spacing w:line="400" w:lineRule="exact"/>
              <w:ind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olor w:val="auto"/>
                <w:kern w:val="0"/>
                <w:highlight w:val="none"/>
              </w:rPr>
            </w:pPr>
            <w:r>
              <w:rPr>
                <w:rFonts w:ascii="宋体" w:hAnsi="宋体"/>
                <w:color w:val="auto"/>
                <w:kern w:val="0"/>
                <w:highlight w:val="none"/>
              </w:rPr>
              <w:t>技术标准和要求</w:t>
            </w:r>
          </w:p>
        </w:tc>
        <w:tc>
          <w:tcPr>
            <w:tcW w:w="504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宋体" w:hAnsi="宋体"/>
                <w:color w:val="auto"/>
                <w:kern w:val="0"/>
                <w:highlight w:val="none"/>
              </w:rPr>
            </w:pPr>
            <w:r>
              <w:rPr>
                <w:rFonts w:ascii="宋体" w:hAnsi="宋体"/>
                <w:color w:val="auto"/>
                <w:kern w:val="0"/>
                <w:highlight w:val="none"/>
              </w:rPr>
              <w:t>符合第七章</w:t>
            </w:r>
            <w:r>
              <w:rPr>
                <w:rFonts w:hint="eastAsia" w:ascii="宋体" w:hAnsi="宋体"/>
                <w:color w:val="auto"/>
                <w:kern w:val="0"/>
                <w:highlight w:val="none"/>
              </w:rPr>
              <w:t>“</w:t>
            </w:r>
            <w:r>
              <w:rPr>
                <w:rFonts w:ascii="宋体" w:hAnsi="宋体"/>
                <w:color w:val="auto"/>
                <w:kern w:val="0"/>
                <w:highlight w:val="none"/>
              </w:rPr>
              <w:t>技术标准和要求</w:t>
            </w:r>
            <w:r>
              <w:rPr>
                <w:rFonts w:hint="eastAsia" w:ascii="宋体" w:hAnsi="宋体"/>
                <w:color w:val="auto"/>
                <w:kern w:val="0"/>
                <w:highlight w:val="none"/>
              </w:rPr>
              <w:t>”</w:t>
            </w:r>
            <w:r>
              <w:rPr>
                <w:rFonts w:ascii="宋体" w:hAnsi="宋体"/>
                <w:color w:val="auto"/>
                <w:kern w:val="0"/>
                <w:highlight w:val="none"/>
              </w:rPr>
              <w:t>规定</w:t>
            </w:r>
            <w:r>
              <w:rPr>
                <w:rFonts w:hint="eastAsia" w:ascii="宋体" w:hAnsi="宋体"/>
                <w:color w:val="auto"/>
                <w:kern w:val="0"/>
                <w:highlight w:val="none"/>
              </w:rPr>
              <w:t>。（由投标人承诺，承诺书格式详见第九章投标文件格式。）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bottom w:val="single" w:color="auto" w:sz="4" w:space="0"/>
              <w:right w:val="single" w:color="auto" w:sz="4" w:space="0"/>
            </w:tcBorders>
            <w:vAlign w:val="center"/>
          </w:tcPr>
          <w:p>
            <w:pPr>
              <w:spacing w:line="400" w:lineRule="exact"/>
              <w:ind w:firstLine="420"/>
              <w:rPr>
                <w:rFonts w:hint="eastAsia" w:ascii="宋体" w:hAnsi="宋体" w:cs="宋体"/>
                <w:color w:val="auto"/>
                <w:highlight w:val="none"/>
              </w:rPr>
            </w:pPr>
          </w:p>
        </w:tc>
        <w:tc>
          <w:tcPr>
            <w:tcW w:w="1599" w:type="dxa"/>
            <w:vMerge w:val="continue"/>
            <w:tcBorders>
              <w:left w:val="single" w:color="auto" w:sz="4" w:space="0"/>
              <w:bottom w:val="single" w:color="auto" w:sz="4" w:space="0"/>
              <w:right w:val="single" w:color="auto" w:sz="4" w:space="0"/>
            </w:tcBorders>
            <w:vAlign w:val="center"/>
          </w:tcPr>
          <w:p>
            <w:pPr>
              <w:spacing w:line="400" w:lineRule="exact"/>
              <w:ind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olor w:val="auto"/>
                <w:kern w:val="0"/>
                <w:highlight w:val="none"/>
              </w:rPr>
            </w:pPr>
            <w:r>
              <w:rPr>
                <w:rFonts w:ascii="宋体" w:hAnsi="宋体"/>
                <w:color w:val="auto"/>
                <w:kern w:val="0"/>
                <w:highlight w:val="none"/>
              </w:rPr>
              <w:t>实质性要求</w:t>
            </w:r>
          </w:p>
        </w:tc>
        <w:tc>
          <w:tcPr>
            <w:tcW w:w="5048" w:type="dxa"/>
            <w:tcBorders>
              <w:top w:val="single" w:color="auto" w:sz="4" w:space="0"/>
              <w:left w:val="single" w:color="auto" w:sz="4" w:space="0"/>
              <w:bottom w:val="single" w:color="auto" w:sz="4" w:space="0"/>
              <w:right w:val="single" w:color="auto" w:sz="4" w:space="0"/>
            </w:tcBorders>
            <w:vAlign w:val="center"/>
          </w:tcPr>
          <w:p>
            <w:pPr>
              <w:spacing w:after="62" w:afterLines="20" w:line="400" w:lineRule="exact"/>
              <w:ind w:firstLine="420" w:firstLineChars="200"/>
              <w:rPr>
                <w:rFonts w:hint="eastAsia" w:ascii="宋体" w:hAnsi="宋体"/>
                <w:color w:val="auto"/>
                <w:kern w:val="0"/>
                <w:highlight w:val="none"/>
              </w:rPr>
            </w:pPr>
            <w:r>
              <w:rPr>
                <w:rFonts w:hint="eastAsia" w:ascii="宋体" w:hAnsi="宋体"/>
                <w:color w:val="auto"/>
                <w:kern w:val="0"/>
                <w:highlight w:val="none"/>
              </w:rPr>
              <w:t>符合第二章“投标人须知”第1.4.3项规定。</w:t>
            </w:r>
          </w:p>
          <w:p>
            <w:pPr>
              <w:spacing w:after="62" w:afterLines="20" w:line="400" w:lineRule="exact"/>
              <w:ind w:firstLine="420" w:firstLineChars="200"/>
              <w:rPr>
                <w:rFonts w:hint="eastAsia" w:ascii="宋体" w:hAnsi="宋体"/>
                <w:color w:val="auto"/>
                <w:kern w:val="0"/>
                <w:highlight w:val="none"/>
              </w:rPr>
            </w:pPr>
            <w:r>
              <w:rPr>
                <w:rFonts w:hint="eastAsia" w:ascii="宋体" w:hAnsi="宋体"/>
                <w:color w:val="auto"/>
                <w:kern w:val="0"/>
                <w:highlight w:val="none"/>
              </w:rPr>
              <w:t>本次投标不得有串通投标</w:t>
            </w:r>
            <w:r>
              <w:rPr>
                <w:rFonts w:ascii="宋体" w:hAnsi="宋体"/>
                <w:color w:val="auto"/>
                <w:kern w:val="0"/>
                <w:highlight w:val="none"/>
              </w:rPr>
              <w:t>、弄虚作假等其他违反招投标相关法律、法规行为。</w:t>
            </w:r>
          </w:p>
          <w:p>
            <w:pPr>
              <w:spacing w:after="62" w:afterLines="20" w:line="400" w:lineRule="exact"/>
              <w:ind w:firstLine="420" w:firstLineChars="200"/>
              <w:rPr>
                <w:rFonts w:hint="eastAsia" w:ascii="宋体" w:hAnsi="宋体"/>
                <w:color w:val="auto"/>
                <w:kern w:val="0"/>
                <w:highlight w:val="none"/>
              </w:rPr>
            </w:pPr>
            <w:r>
              <w:rPr>
                <w:rFonts w:hint="eastAsia"/>
                <w:color w:val="auto"/>
                <w:highlight w:val="none"/>
              </w:rPr>
              <w:t>按评标委员会要求澄清、说明或补正。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宋体" w:hAnsi="宋体"/>
                <w:color w:val="auto"/>
                <w:kern w:val="0"/>
                <w:highlight w:val="none"/>
              </w:rPr>
            </w:pPr>
            <w:r>
              <w:rPr>
                <w:rFonts w:hint="eastAsia" w:ascii="宋体" w:hAnsi="宋体"/>
                <w:color w:val="auto"/>
                <w:kern w:val="0"/>
                <w:highlight w:val="none"/>
              </w:rPr>
              <w:t>2.2.1</w:t>
            </w:r>
          </w:p>
        </w:tc>
        <w:tc>
          <w:tcPr>
            <w:tcW w:w="1599"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宋体" w:hAnsi="宋体"/>
                <w:color w:val="auto"/>
                <w:highlight w:val="none"/>
              </w:rPr>
            </w:pPr>
            <w:r>
              <w:rPr>
                <w:rFonts w:hint="eastAsia" w:ascii="宋体" w:hAnsi="宋体" w:cs="宋体"/>
                <w:color w:val="auto"/>
                <w:kern w:val="0"/>
                <w:szCs w:val="21"/>
                <w:highlight w:val="none"/>
                <w:lang w:bidi="ar"/>
              </w:rPr>
              <w:t xml:space="preserve">分值构成（总分 </w:t>
            </w:r>
            <w:r>
              <w:rPr>
                <w:rFonts w:ascii="宋体" w:hAnsi="宋体"/>
                <w:color w:val="auto"/>
                <w:kern w:val="0"/>
                <w:szCs w:val="21"/>
                <w:highlight w:val="none"/>
                <w:lang w:bidi="ar"/>
              </w:rPr>
              <w:t xml:space="preserve">100 </w:t>
            </w:r>
            <w:r>
              <w:rPr>
                <w:rFonts w:hint="eastAsia" w:ascii="宋体" w:hAnsi="宋体" w:cs="宋体"/>
                <w:color w:val="auto"/>
                <w:kern w:val="0"/>
                <w:szCs w:val="21"/>
                <w:highlight w:val="none"/>
                <w:lang w:bidi="ar"/>
              </w:rPr>
              <w:t>分）</w:t>
            </w:r>
          </w:p>
        </w:tc>
        <w:tc>
          <w:tcPr>
            <w:tcW w:w="7403" w:type="dxa"/>
            <w:gridSpan w:val="3"/>
            <w:tcBorders>
              <w:top w:val="single" w:color="auto" w:sz="4" w:space="0"/>
              <w:left w:val="single" w:color="auto" w:sz="4" w:space="0"/>
              <w:bottom w:val="single" w:color="auto" w:sz="4" w:space="0"/>
              <w:right w:val="single" w:color="auto" w:sz="4" w:space="0"/>
            </w:tcBorders>
            <w:vAlign w:val="center"/>
          </w:tcPr>
          <w:p>
            <w:pPr>
              <w:snapToGrid w:val="0"/>
              <w:spacing w:line="400" w:lineRule="exact"/>
              <w:ind w:left="420"/>
              <w:rPr>
                <w:rFonts w:hint="eastAsia" w:ascii="宋体" w:hAnsi="宋体"/>
                <w:color w:val="auto"/>
                <w:kern w:val="0"/>
                <w:highlight w:val="none"/>
              </w:rPr>
            </w:pPr>
            <w:r>
              <w:rPr>
                <w:rFonts w:hint="eastAsia" w:ascii="宋体" w:hAnsi="宋体"/>
                <w:color w:val="auto"/>
                <w:kern w:val="0"/>
                <w:highlight w:val="none"/>
              </w:rPr>
              <w:t>1</w:t>
            </w:r>
            <w:r>
              <w:rPr>
                <w:rFonts w:ascii="宋体" w:hAnsi="宋体"/>
                <w:color w:val="auto"/>
                <w:kern w:val="0"/>
                <w:highlight w:val="none"/>
              </w:rPr>
              <w:t>.</w:t>
            </w:r>
            <w:r>
              <w:rPr>
                <w:rFonts w:hint="eastAsia" w:ascii="宋体" w:hAnsi="宋体"/>
                <w:color w:val="auto"/>
                <w:kern w:val="0"/>
                <w:highlight w:val="none"/>
              </w:rPr>
              <w:t>技术部分</w:t>
            </w:r>
            <w:r>
              <w:rPr>
                <w:rFonts w:hint="eastAsia" w:ascii="宋体" w:hAnsi="宋体"/>
                <w:color w:val="auto"/>
                <w:kern w:val="0"/>
                <w:highlight w:val="none"/>
                <w:u w:val="single"/>
              </w:rPr>
              <w:t xml:space="preserve">    </w:t>
            </w:r>
            <w:r>
              <w:rPr>
                <w:rFonts w:ascii="宋体" w:hAnsi="宋体"/>
                <w:color w:val="auto"/>
                <w:kern w:val="0"/>
                <w:highlight w:val="none"/>
              </w:rPr>
              <w:t>分</w:t>
            </w:r>
            <w:r>
              <w:rPr>
                <w:rFonts w:hint="eastAsia" w:ascii="宋体" w:hAnsi="宋体"/>
                <w:i/>
                <w:color w:val="auto"/>
                <w:kern w:val="0"/>
                <w:highlight w:val="none"/>
              </w:rPr>
              <w:t>[</w:t>
            </w:r>
            <w:r>
              <w:rPr>
                <w:rFonts w:ascii="宋体" w:hAnsi="宋体"/>
                <w:i/>
                <w:color w:val="auto"/>
                <w:kern w:val="0"/>
                <w:highlight w:val="none"/>
              </w:rPr>
              <w:t>提示</w:t>
            </w:r>
            <w:r>
              <w:rPr>
                <w:rFonts w:hint="eastAsia" w:ascii="宋体" w:hAnsi="宋体"/>
                <w:i/>
                <w:color w:val="auto"/>
                <w:kern w:val="0"/>
                <w:highlight w:val="none"/>
              </w:rPr>
              <w:t>：</w:t>
            </w:r>
            <w:r>
              <w:rPr>
                <w:rFonts w:hint="eastAsia" w:ascii="宋体" w:hAnsi="宋体"/>
                <w:i/>
                <w:color w:val="auto"/>
                <w:kern w:val="0"/>
                <w:highlight w:val="none"/>
                <w:lang w:val="en-US" w:eastAsia="zh-CN"/>
              </w:rPr>
              <w:t>一般</w:t>
            </w:r>
            <w:r>
              <w:rPr>
                <w:rFonts w:ascii="宋体" w:hAnsi="宋体"/>
                <w:i/>
                <w:color w:val="auto"/>
                <w:kern w:val="0"/>
                <w:highlight w:val="none"/>
              </w:rPr>
              <w:t>不高于</w:t>
            </w:r>
            <w:r>
              <w:rPr>
                <w:rFonts w:hint="eastAsia" w:ascii="宋体" w:hAnsi="宋体"/>
                <w:i/>
                <w:color w:val="auto"/>
                <w:kern w:val="0"/>
                <w:highlight w:val="none"/>
              </w:rPr>
              <w:t>30</w:t>
            </w:r>
            <w:r>
              <w:rPr>
                <w:rFonts w:ascii="宋体" w:hAnsi="宋体"/>
                <w:i/>
                <w:color w:val="auto"/>
                <w:kern w:val="0"/>
                <w:highlight w:val="none"/>
              </w:rPr>
              <w:t>分</w:t>
            </w:r>
            <w:r>
              <w:rPr>
                <w:rFonts w:hint="eastAsia" w:ascii="宋体" w:hAnsi="宋体"/>
                <w:i/>
                <w:color w:val="auto"/>
                <w:kern w:val="0"/>
                <w:highlight w:val="none"/>
              </w:rPr>
              <w:t>]</w:t>
            </w:r>
            <w:r>
              <w:rPr>
                <w:rFonts w:hint="eastAsia" w:ascii="宋体" w:hAnsi="宋体"/>
                <w:color w:val="auto"/>
                <w:kern w:val="0"/>
                <w:highlight w:val="none"/>
              </w:rPr>
              <w:t>；</w:t>
            </w:r>
          </w:p>
          <w:p>
            <w:pPr>
              <w:snapToGrid w:val="0"/>
              <w:spacing w:line="400" w:lineRule="exact"/>
              <w:ind w:left="420"/>
              <w:rPr>
                <w:rFonts w:hint="eastAsia" w:ascii="宋体" w:hAnsi="宋体"/>
                <w:color w:val="auto"/>
                <w:kern w:val="0"/>
                <w:highlight w:val="none"/>
              </w:rPr>
            </w:pPr>
            <w:r>
              <w:rPr>
                <w:rFonts w:hint="eastAsia" w:ascii="宋体" w:hAnsi="宋体"/>
                <w:color w:val="auto"/>
                <w:kern w:val="0"/>
                <w:highlight w:val="none"/>
              </w:rPr>
              <w:t>2</w:t>
            </w:r>
            <w:r>
              <w:rPr>
                <w:rFonts w:ascii="宋体" w:hAnsi="宋体"/>
                <w:color w:val="auto"/>
                <w:kern w:val="0"/>
                <w:highlight w:val="none"/>
              </w:rPr>
              <w:t>.</w:t>
            </w:r>
            <w:r>
              <w:rPr>
                <w:rFonts w:hint="eastAsia" w:ascii="宋体" w:hAnsi="宋体"/>
                <w:color w:val="auto"/>
                <w:highlight w:val="none"/>
              </w:rPr>
              <w:t>商务部分</w:t>
            </w:r>
            <w:r>
              <w:rPr>
                <w:rFonts w:hint="eastAsia" w:ascii="宋体" w:hAnsi="宋体"/>
                <w:color w:val="auto"/>
                <w:kern w:val="0"/>
                <w:highlight w:val="none"/>
                <w:u w:val="single"/>
              </w:rPr>
              <w:t xml:space="preserve">    </w:t>
            </w:r>
            <w:r>
              <w:rPr>
                <w:rFonts w:ascii="宋体" w:hAnsi="宋体"/>
                <w:color w:val="auto"/>
                <w:kern w:val="0"/>
                <w:highlight w:val="none"/>
              </w:rPr>
              <w:t>分</w:t>
            </w:r>
            <w:r>
              <w:rPr>
                <w:rFonts w:hint="eastAsia" w:ascii="宋体" w:hAnsi="宋体"/>
                <w:i/>
                <w:color w:val="auto"/>
                <w:kern w:val="0"/>
                <w:highlight w:val="none"/>
              </w:rPr>
              <w:t>[提示：</w:t>
            </w:r>
            <w:r>
              <w:rPr>
                <w:rFonts w:hint="eastAsia" w:ascii="宋体" w:hAnsi="宋体"/>
                <w:i/>
                <w:color w:val="auto"/>
                <w:kern w:val="0"/>
                <w:highlight w:val="none"/>
                <w:lang w:val="en-US" w:eastAsia="zh-CN"/>
              </w:rPr>
              <w:t>一般</w:t>
            </w:r>
            <w:r>
              <w:rPr>
                <w:rFonts w:hint="eastAsia" w:ascii="宋体" w:hAnsi="宋体"/>
                <w:i/>
                <w:color w:val="auto"/>
                <w:kern w:val="0"/>
                <w:highlight w:val="none"/>
              </w:rPr>
              <w:t>不高于</w:t>
            </w:r>
            <w:r>
              <w:rPr>
                <w:rFonts w:hint="eastAsia" w:ascii="宋体" w:hAnsi="宋体"/>
                <w:i/>
                <w:color w:val="auto"/>
                <w:kern w:val="0"/>
                <w:highlight w:val="none"/>
                <w:lang w:val="en-US" w:eastAsia="zh-CN"/>
              </w:rPr>
              <w:t>20</w:t>
            </w:r>
            <w:r>
              <w:rPr>
                <w:rFonts w:hint="eastAsia" w:ascii="宋体" w:hAnsi="宋体"/>
                <w:i/>
                <w:color w:val="auto"/>
                <w:kern w:val="0"/>
                <w:highlight w:val="none"/>
              </w:rPr>
              <w:t>分]</w:t>
            </w:r>
            <w:r>
              <w:rPr>
                <w:rFonts w:hint="eastAsia" w:ascii="宋体" w:hAnsi="宋体"/>
                <w:color w:val="auto"/>
                <w:kern w:val="0"/>
                <w:highlight w:val="none"/>
              </w:rPr>
              <w:t>；</w:t>
            </w:r>
          </w:p>
          <w:p>
            <w:pPr>
              <w:spacing w:line="400" w:lineRule="exact"/>
              <w:ind w:firstLine="420" w:firstLineChars="200"/>
              <w:rPr>
                <w:rFonts w:hint="eastAsia" w:ascii="宋体" w:hAnsi="宋体"/>
                <w:color w:val="auto"/>
                <w:kern w:val="0"/>
                <w:highlight w:val="none"/>
              </w:rPr>
            </w:pPr>
            <w:r>
              <w:rPr>
                <w:rFonts w:hint="eastAsia" w:ascii="宋体" w:hAnsi="宋体"/>
                <w:color w:val="auto"/>
                <w:kern w:val="0"/>
                <w:highlight w:val="none"/>
              </w:rPr>
              <w:t>3</w:t>
            </w:r>
            <w:r>
              <w:rPr>
                <w:rFonts w:ascii="宋体" w:hAnsi="宋体"/>
                <w:color w:val="auto"/>
                <w:kern w:val="0"/>
                <w:highlight w:val="none"/>
              </w:rPr>
              <w:t>.</w:t>
            </w:r>
            <w:r>
              <w:rPr>
                <w:rFonts w:hint="eastAsia" w:ascii="宋体" w:hAnsi="宋体"/>
                <w:color w:val="auto"/>
                <w:kern w:val="0"/>
                <w:highlight w:val="none"/>
              </w:rPr>
              <w:t>投标总报价</w:t>
            </w:r>
            <w:r>
              <w:rPr>
                <w:rFonts w:hint="eastAsia" w:ascii="宋体" w:hAnsi="宋体"/>
                <w:color w:val="auto"/>
                <w:kern w:val="0"/>
                <w:highlight w:val="none"/>
                <w:u w:val="single"/>
              </w:rPr>
              <w:t xml:space="preserve">    </w:t>
            </w:r>
            <w:r>
              <w:rPr>
                <w:rFonts w:hint="eastAsia" w:ascii="宋体" w:hAnsi="宋体"/>
                <w:color w:val="auto"/>
                <w:kern w:val="0"/>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restart"/>
            <w:tcBorders>
              <w:top w:val="single" w:color="auto" w:sz="4" w:space="0"/>
              <w:left w:val="single" w:color="auto" w:sz="4" w:space="0"/>
              <w:right w:val="single" w:color="auto" w:sz="4" w:space="0"/>
            </w:tcBorders>
            <w:vAlign w:val="center"/>
          </w:tcPr>
          <w:p>
            <w:pPr>
              <w:pStyle w:val="2"/>
              <w:jc w:val="center"/>
              <w:rPr>
                <w:rFonts w:hint="eastAsia" w:ascii="宋体" w:hAnsi="宋体"/>
                <w:color w:val="auto"/>
                <w:kern w:val="0"/>
                <w:highlight w:val="none"/>
              </w:rPr>
            </w:pPr>
            <w:r>
              <w:rPr>
                <w:rFonts w:hint="eastAsia" w:ascii="宋体" w:hAnsi="宋体"/>
                <w:color w:val="auto"/>
                <w:kern w:val="0"/>
                <w:highlight w:val="none"/>
              </w:rPr>
              <w:t>2.2.2</w:t>
            </w:r>
          </w:p>
          <w:p>
            <w:pPr>
              <w:pStyle w:val="2"/>
              <w:jc w:val="center"/>
              <w:rPr>
                <w:rFonts w:hint="eastAsia"/>
                <w:color w:val="auto"/>
                <w:highlight w:val="none"/>
              </w:rPr>
            </w:pPr>
            <w:r>
              <w:rPr>
                <w:rFonts w:hint="eastAsia" w:ascii="宋体" w:hAnsi="宋体"/>
                <w:color w:val="auto"/>
                <w:kern w:val="0"/>
                <w:highlight w:val="none"/>
              </w:rPr>
              <w:t>（1）</w:t>
            </w:r>
          </w:p>
        </w:tc>
        <w:tc>
          <w:tcPr>
            <w:tcW w:w="1599" w:type="dxa"/>
            <w:vMerge w:val="restart"/>
            <w:tcBorders>
              <w:top w:val="single" w:color="auto" w:sz="4" w:space="0"/>
              <w:left w:val="single" w:color="auto" w:sz="4" w:space="0"/>
              <w:right w:val="single" w:color="auto" w:sz="4" w:space="0"/>
            </w:tcBorders>
            <w:vAlign w:val="center"/>
          </w:tcPr>
          <w:p>
            <w:pPr>
              <w:widowControl/>
              <w:spacing w:line="400" w:lineRule="exact"/>
              <w:jc w:val="center"/>
              <w:rPr>
                <w:rFonts w:hint="eastAsia" w:ascii="宋体" w:hAnsi="宋体"/>
                <w:color w:val="auto"/>
                <w:kern w:val="0"/>
                <w:highlight w:val="none"/>
              </w:rPr>
            </w:pPr>
            <w:r>
              <w:rPr>
                <w:rFonts w:hint="eastAsia" w:ascii="宋体" w:hAnsi="宋体"/>
                <w:color w:val="auto"/>
                <w:kern w:val="0"/>
                <w:highlight w:val="none"/>
              </w:rPr>
              <w:t>技术部分评分标准</w:t>
            </w:r>
          </w:p>
        </w:tc>
        <w:tc>
          <w:tcPr>
            <w:tcW w:w="705" w:type="dxa"/>
            <w:vMerge w:val="restart"/>
            <w:tcBorders>
              <w:top w:val="single" w:color="auto" w:sz="4" w:space="0"/>
              <w:left w:val="single" w:color="auto" w:sz="4" w:space="0"/>
              <w:right w:val="single" w:color="auto" w:sz="4" w:space="0"/>
            </w:tcBorders>
            <w:vAlign w:val="center"/>
          </w:tcPr>
          <w:p>
            <w:pPr>
              <w:pStyle w:val="2"/>
              <w:jc w:val="center"/>
              <w:rPr>
                <w:rFonts w:hint="eastAsia"/>
                <w:color w:val="auto"/>
                <w:highlight w:val="none"/>
              </w:rPr>
            </w:pPr>
            <w:r>
              <w:rPr>
                <w:rFonts w:hint="eastAsia"/>
                <w:color w:val="auto"/>
                <w:highlight w:val="none"/>
              </w:rPr>
              <w:t>技</w:t>
            </w:r>
          </w:p>
          <w:p>
            <w:pPr>
              <w:pStyle w:val="2"/>
              <w:jc w:val="center"/>
              <w:rPr>
                <w:rFonts w:hint="eastAsia"/>
                <w:color w:val="auto"/>
                <w:highlight w:val="none"/>
              </w:rPr>
            </w:pPr>
            <w:r>
              <w:rPr>
                <w:rFonts w:hint="eastAsia"/>
                <w:color w:val="auto"/>
                <w:highlight w:val="none"/>
              </w:rPr>
              <w:t>术</w:t>
            </w:r>
          </w:p>
          <w:p>
            <w:pPr>
              <w:pStyle w:val="2"/>
              <w:jc w:val="center"/>
              <w:rPr>
                <w:rFonts w:hint="eastAsia"/>
                <w:color w:val="auto"/>
                <w:highlight w:val="none"/>
              </w:rPr>
            </w:pPr>
            <w:r>
              <w:rPr>
                <w:rFonts w:hint="eastAsia"/>
                <w:color w:val="auto"/>
                <w:highlight w:val="none"/>
              </w:rPr>
              <w:t>方</w:t>
            </w:r>
          </w:p>
          <w:p>
            <w:pPr>
              <w:pStyle w:val="2"/>
              <w:jc w:val="center"/>
              <w:rPr>
                <w:rFonts w:hint="eastAsia"/>
                <w:color w:val="auto"/>
                <w:highlight w:val="none"/>
              </w:rPr>
            </w:pPr>
            <w:r>
              <w:rPr>
                <w:rFonts w:hint="eastAsia"/>
                <w:color w:val="auto"/>
                <w:highlight w:val="none"/>
              </w:rPr>
              <w:t>案</w:t>
            </w:r>
          </w:p>
          <w:p>
            <w:pPr>
              <w:pStyle w:val="2"/>
              <w:jc w:val="center"/>
              <w:rPr>
                <w:rFonts w:hint="eastAsia"/>
                <w:color w:val="auto"/>
                <w:highlight w:val="none"/>
              </w:rPr>
            </w:pPr>
            <w:r>
              <w:rPr>
                <w:rFonts w:hint="eastAsia"/>
                <w:color w:val="auto"/>
                <w:highlight w:val="none"/>
              </w:rPr>
              <w:t>评</w:t>
            </w:r>
          </w:p>
          <w:p>
            <w:pPr>
              <w:pStyle w:val="2"/>
              <w:jc w:val="center"/>
              <w:rPr>
                <w:rFonts w:hint="eastAsia"/>
                <w:color w:val="auto"/>
                <w:highlight w:val="none"/>
              </w:rPr>
            </w:pPr>
            <w:r>
              <w:rPr>
                <w:rFonts w:hint="eastAsia"/>
                <w:color w:val="auto"/>
                <w:highlight w:val="none"/>
              </w:rPr>
              <w:t>审</w:t>
            </w:r>
          </w:p>
        </w:tc>
        <w:tc>
          <w:tcPr>
            <w:tcW w:w="1650" w:type="dxa"/>
            <w:tcBorders>
              <w:top w:val="single" w:color="auto" w:sz="4" w:space="0"/>
              <w:left w:val="single" w:color="auto" w:sz="4" w:space="0"/>
              <w:bottom w:val="single" w:color="auto" w:sz="4" w:space="0"/>
              <w:right w:val="single" w:color="auto" w:sz="4" w:space="0"/>
            </w:tcBorders>
            <w:vAlign w:val="center"/>
          </w:tcPr>
          <w:p>
            <w:pPr>
              <w:pStyle w:val="2"/>
              <w:rPr>
                <w:rFonts w:hint="eastAsia"/>
                <w:color w:val="auto"/>
                <w:highlight w:val="none"/>
              </w:rPr>
            </w:pPr>
            <w:r>
              <w:rPr>
                <w:rFonts w:hint="eastAsia"/>
              </w:rPr>
              <w:t>□</w:t>
            </w:r>
            <w:r>
              <w:rPr>
                <w:rFonts w:hint="eastAsia" w:ascii="宋体" w:hAnsi="宋体" w:cs="宋体"/>
                <w:kern w:val="0"/>
              </w:rPr>
              <w:t>技术方案部分形式要求</w:t>
            </w:r>
            <w:r>
              <w:rPr>
                <w:rFonts w:hint="eastAsia"/>
                <w:i/>
                <w:iCs/>
              </w:rPr>
              <w:t>[提示：技术部分采用暗标评审时适用。]</w:t>
            </w:r>
          </w:p>
        </w:tc>
        <w:tc>
          <w:tcPr>
            <w:tcW w:w="504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宋体" w:hAnsi="宋体"/>
                <w:color w:val="auto"/>
                <w:highlight w:val="none"/>
                <w:u w:val="single"/>
              </w:rPr>
            </w:pPr>
            <w:r>
              <w:rPr>
                <w:rFonts w:hint="eastAsia" w:ascii="宋体" w:hAnsi="宋体" w:cs="宋体"/>
                <w:kern w:val="0"/>
              </w:rPr>
              <w:t>须符合第二章投标人须知前附表第3.7.5项（4）技术部分</w:t>
            </w:r>
            <w:r>
              <w:rPr>
                <w:rFonts w:hint="eastAsia" w:ascii="宋体" w:hAnsi="宋体" w:cs="宋体"/>
                <w:kern w:val="0"/>
                <w:lang w:val="en-US" w:eastAsia="zh-CN"/>
              </w:rPr>
              <w:t>的</w:t>
            </w:r>
            <w:r>
              <w:rPr>
                <w:rFonts w:hint="eastAsia" w:ascii="宋体" w:hAnsi="宋体" w:cs="宋体"/>
                <w:kern w:val="0"/>
              </w:rPr>
              <w:t>要求，否则其技术</w:t>
            </w:r>
            <w:r>
              <w:rPr>
                <w:rFonts w:hint="eastAsia" w:ascii="宋体" w:hAnsi="宋体" w:cs="宋体"/>
                <w:kern w:val="0"/>
                <w:lang w:val="en-US" w:eastAsia="zh-CN"/>
              </w:rPr>
              <w:t>方案</w:t>
            </w:r>
            <w:r>
              <w:rPr>
                <w:rFonts w:hint="eastAsia" w:ascii="宋体" w:hAnsi="宋体" w:cs="宋体"/>
                <w:kern w:val="0"/>
              </w:rPr>
              <w:t>为0分，不再对技术</w:t>
            </w:r>
            <w:r>
              <w:rPr>
                <w:rFonts w:hint="eastAsia" w:ascii="宋体" w:hAnsi="宋体" w:cs="宋体"/>
                <w:kern w:val="0"/>
                <w:lang w:val="en-US" w:eastAsia="zh-CN"/>
              </w:rPr>
              <w:t>方案</w:t>
            </w:r>
            <w:r>
              <w:rPr>
                <w:rFonts w:hint="eastAsia" w:ascii="宋体" w:hAnsi="宋体" w:cs="宋体"/>
                <w:kern w:val="0"/>
              </w:rPr>
              <w:t>的其他评分标准进行评审。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pStyle w:val="2"/>
              <w:jc w:val="center"/>
              <w:rPr>
                <w:rFonts w:hint="eastAsia" w:ascii="宋体" w:hAnsi="宋体"/>
                <w:color w:val="auto"/>
                <w:kern w:val="0"/>
                <w:highlight w:val="none"/>
              </w:rPr>
            </w:pPr>
          </w:p>
        </w:tc>
        <w:tc>
          <w:tcPr>
            <w:tcW w:w="1599"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color w:val="auto"/>
                <w:kern w:val="0"/>
                <w:highlight w:val="none"/>
              </w:rPr>
            </w:pPr>
          </w:p>
        </w:tc>
        <w:tc>
          <w:tcPr>
            <w:tcW w:w="705" w:type="dxa"/>
            <w:vMerge w:val="continue"/>
            <w:tcBorders>
              <w:left w:val="single" w:color="auto" w:sz="4" w:space="0"/>
              <w:right w:val="single" w:color="auto" w:sz="4" w:space="0"/>
            </w:tcBorders>
            <w:vAlign w:val="center"/>
          </w:tcPr>
          <w:p>
            <w:pPr>
              <w:pStyle w:val="2"/>
              <w:jc w:val="center"/>
              <w:rPr>
                <w:rFonts w:hint="eastAsia"/>
                <w:color w:val="auto"/>
                <w:highlight w:val="none"/>
              </w:rPr>
            </w:pPr>
          </w:p>
        </w:tc>
        <w:tc>
          <w:tcPr>
            <w:tcW w:w="1650" w:type="dxa"/>
            <w:tcBorders>
              <w:top w:val="single" w:color="auto" w:sz="4" w:space="0"/>
              <w:left w:val="single" w:color="auto" w:sz="4" w:space="0"/>
              <w:bottom w:val="single" w:color="auto" w:sz="4" w:space="0"/>
              <w:right w:val="single" w:color="auto" w:sz="4" w:space="0"/>
            </w:tcBorders>
            <w:vAlign w:val="center"/>
          </w:tcPr>
          <w:p>
            <w:pPr>
              <w:pStyle w:val="2"/>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总体施工组织布置及规划</w:t>
            </w:r>
          </w:p>
        </w:tc>
        <w:tc>
          <w:tcPr>
            <w:tcW w:w="504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ascii="宋体" w:hAnsi="宋体"/>
                <w:color w:val="auto"/>
                <w:highlight w:val="none"/>
                <w:u w:val="singl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 xml:space="preserve">分 </w:t>
            </w:r>
            <w:r>
              <w:rPr>
                <w:rFonts w:hint="eastAsia" w:ascii="宋体" w:hAnsi="宋体"/>
                <w:color w:val="auto"/>
                <w:highlight w:val="none"/>
              </w:rPr>
              <w:t xml:space="preserve"> </w:t>
            </w:r>
            <w:r>
              <w:rPr>
                <w:rFonts w:ascii="宋体" w:hAnsi="宋体"/>
                <w:color w:val="auto"/>
                <w:highlight w:val="none"/>
              </w:rPr>
              <w:t xml:space="preserve"> 编制要点</w:t>
            </w:r>
            <w:r>
              <w:rPr>
                <w:rFonts w:hint="eastAsia" w:ascii="宋体" w:hAnsi="宋体"/>
                <w:color w:val="auto"/>
                <w:highlight w:val="none"/>
              </w:rPr>
              <w:t>：</w:t>
            </w:r>
            <w:r>
              <w:rPr>
                <w:rFonts w:hint="eastAsia" w:ascii="宋体" w:hAnsi="宋体"/>
                <w:color w:val="auto"/>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color w:val="auto"/>
                <w:kern w:val="0"/>
                <w:highlight w:val="none"/>
              </w:rPr>
            </w:pPr>
          </w:p>
        </w:tc>
        <w:tc>
          <w:tcPr>
            <w:tcW w:w="1599"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color w:val="auto"/>
                <w:kern w:val="0"/>
                <w:highlight w:val="none"/>
              </w:rPr>
            </w:pPr>
          </w:p>
        </w:tc>
        <w:tc>
          <w:tcPr>
            <w:tcW w:w="705" w:type="dxa"/>
            <w:vMerge w:val="continue"/>
            <w:tcBorders>
              <w:left w:val="single" w:color="auto" w:sz="4" w:space="0"/>
              <w:right w:val="single" w:color="auto" w:sz="4" w:space="0"/>
            </w:tcBorders>
            <w:vAlign w:val="center"/>
          </w:tcPr>
          <w:p>
            <w:pPr>
              <w:widowControl/>
              <w:spacing w:line="400" w:lineRule="exact"/>
              <w:jc w:val="left"/>
              <w:rPr>
                <w:rFonts w:hint="eastAsia" w:ascii="宋体" w:hAnsi="宋体"/>
                <w:color w:val="auto"/>
                <w:kern w:val="0"/>
                <w:highlight w:val="none"/>
              </w:rPr>
            </w:pPr>
          </w:p>
        </w:tc>
        <w:tc>
          <w:tcPr>
            <w:tcW w:w="1650" w:type="dxa"/>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hint="eastAsia" w:ascii="宋体" w:hAnsi="宋体"/>
                <w:color w:val="auto"/>
                <w:kern w:val="0"/>
                <w:highlight w:val="none"/>
              </w:rPr>
            </w:pPr>
            <w:r>
              <w:rPr>
                <w:rFonts w:hint="eastAsia" w:ascii="宋体" w:hAnsi="宋体" w:cs="宋体"/>
                <w:color w:val="auto"/>
                <w:kern w:val="0"/>
                <w:szCs w:val="21"/>
                <w:highlight w:val="none"/>
                <w:lang w:bidi="ar"/>
              </w:rPr>
              <w:t>主要工程项目的施工方案、方法与技术措施</w:t>
            </w:r>
          </w:p>
        </w:tc>
        <w:tc>
          <w:tcPr>
            <w:tcW w:w="504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宋体" w:hAnsi="宋体"/>
                <w:color w:val="auto"/>
                <w:highlight w:val="non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 xml:space="preserve">分 </w:t>
            </w:r>
            <w:r>
              <w:rPr>
                <w:rFonts w:hint="eastAsia" w:ascii="宋体" w:hAnsi="宋体"/>
                <w:color w:val="auto"/>
                <w:highlight w:val="none"/>
              </w:rPr>
              <w:t xml:space="preserve"> </w:t>
            </w:r>
            <w:r>
              <w:rPr>
                <w:rFonts w:ascii="宋体" w:hAnsi="宋体"/>
                <w:color w:val="auto"/>
                <w:highlight w:val="none"/>
              </w:rPr>
              <w:t xml:space="preserve"> 编制要点</w:t>
            </w:r>
            <w:r>
              <w:rPr>
                <w:rFonts w:hint="eastAsia" w:ascii="宋体" w:hAnsi="宋体"/>
                <w:color w:val="auto"/>
                <w:highlight w:val="none"/>
              </w:rPr>
              <w:t>：</w:t>
            </w:r>
            <w:r>
              <w:rPr>
                <w:rFonts w:hint="eastAsia" w:ascii="宋体" w:hAnsi="宋体"/>
                <w:color w:val="auto"/>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color w:val="auto"/>
                <w:kern w:val="0"/>
                <w:highlight w:val="none"/>
              </w:rPr>
            </w:pPr>
          </w:p>
        </w:tc>
        <w:tc>
          <w:tcPr>
            <w:tcW w:w="1599"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color w:val="auto"/>
                <w:kern w:val="0"/>
                <w:highlight w:val="none"/>
              </w:rPr>
            </w:pPr>
          </w:p>
        </w:tc>
        <w:tc>
          <w:tcPr>
            <w:tcW w:w="705" w:type="dxa"/>
            <w:vMerge w:val="continue"/>
            <w:tcBorders>
              <w:left w:val="single" w:color="auto" w:sz="4" w:space="0"/>
              <w:right w:val="single" w:color="auto" w:sz="4" w:space="0"/>
            </w:tcBorders>
            <w:vAlign w:val="center"/>
          </w:tcPr>
          <w:p>
            <w:pPr>
              <w:widowControl/>
              <w:spacing w:line="400" w:lineRule="exact"/>
              <w:jc w:val="left"/>
              <w:rPr>
                <w:rFonts w:hint="eastAsia" w:ascii="宋体" w:hAnsi="宋体"/>
                <w:color w:val="auto"/>
                <w:kern w:val="0"/>
                <w:highlight w:val="none"/>
              </w:rPr>
            </w:pPr>
          </w:p>
        </w:tc>
        <w:tc>
          <w:tcPr>
            <w:tcW w:w="1650" w:type="dxa"/>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hint="eastAsia" w:ascii="宋体" w:hAnsi="宋体"/>
                <w:color w:val="auto"/>
                <w:kern w:val="0"/>
                <w:highlight w:val="none"/>
              </w:rPr>
            </w:pPr>
            <w:r>
              <w:rPr>
                <w:rFonts w:hint="eastAsia" w:ascii="宋体" w:hAnsi="宋体" w:cs="宋体"/>
                <w:color w:val="auto"/>
                <w:kern w:val="0"/>
                <w:szCs w:val="21"/>
                <w:highlight w:val="none"/>
                <w:lang w:bidi="ar"/>
              </w:rPr>
              <w:t>工期保证体系及保证措施</w:t>
            </w:r>
          </w:p>
        </w:tc>
        <w:tc>
          <w:tcPr>
            <w:tcW w:w="504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宋体" w:hAnsi="宋体"/>
                <w:color w:val="auto"/>
                <w:highlight w:val="non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分   编制要点</w:t>
            </w:r>
            <w:r>
              <w:rPr>
                <w:rFonts w:hint="eastAsia" w:ascii="宋体" w:hAnsi="宋体"/>
                <w:color w:val="auto"/>
                <w:highlight w:val="none"/>
              </w:rPr>
              <w:t>：</w:t>
            </w:r>
            <w:r>
              <w:rPr>
                <w:rFonts w:hint="eastAsia" w:ascii="宋体" w:hAnsi="宋体"/>
                <w:color w:val="auto"/>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color w:val="auto"/>
                <w:kern w:val="0"/>
                <w:highlight w:val="none"/>
              </w:rPr>
            </w:pPr>
          </w:p>
        </w:tc>
        <w:tc>
          <w:tcPr>
            <w:tcW w:w="1599"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color w:val="auto"/>
                <w:kern w:val="0"/>
                <w:highlight w:val="none"/>
              </w:rPr>
            </w:pPr>
          </w:p>
        </w:tc>
        <w:tc>
          <w:tcPr>
            <w:tcW w:w="705" w:type="dxa"/>
            <w:vMerge w:val="continue"/>
            <w:tcBorders>
              <w:left w:val="single" w:color="auto" w:sz="4" w:space="0"/>
              <w:right w:val="single" w:color="auto" w:sz="4" w:space="0"/>
            </w:tcBorders>
            <w:vAlign w:val="center"/>
          </w:tcPr>
          <w:p>
            <w:pPr>
              <w:widowControl/>
              <w:spacing w:line="400" w:lineRule="exact"/>
              <w:jc w:val="left"/>
              <w:rPr>
                <w:rFonts w:hint="eastAsia" w:ascii="宋体" w:hAnsi="宋体"/>
                <w:color w:val="auto"/>
                <w:kern w:val="0"/>
                <w:highlight w:val="none"/>
              </w:rPr>
            </w:pPr>
          </w:p>
        </w:tc>
        <w:tc>
          <w:tcPr>
            <w:tcW w:w="1650" w:type="dxa"/>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hint="eastAsia" w:ascii="宋体" w:hAnsi="宋体"/>
                <w:color w:val="auto"/>
                <w:kern w:val="0"/>
                <w:highlight w:val="none"/>
              </w:rPr>
            </w:pPr>
            <w:r>
              <w:rPr>
                <w:rFonts w:hint="eastAsia" w:ascii="宋体" w:hAnsi="宋体" w:cs="宋体"/>
                <w:color w:val="auto"/>
                <w:kern w:val="0"/>
                <w:szCs w:val="21"/>
                <w:highlight w:val="none"/>
                <w:lang w:bidi="ar"/>
              </w:rPr>
              <w:t>工程质量管理体系及保证措施</w:t>
            </w:r>
          </w:p>
        </w:tc>
        <w:tc>
          <w:tcPr>
            <w:tcW w:w="504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宋体" w:hAnsi="宋体"/>
                <w:color w:val="auto"/>
                <w:highlight w:val="non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分   编制要点</w:t>
            </w:r>
            <w:r>
              <w:rPr>
                <w:rFonts w:hint="eastAsia" w:ascii="宋体" w:hAnsi="宋体"/>
                <w:color w:val="auto"/>
                <w:highlight w:val="none"/>
              </w:rPr>
              <w:t>：</w:t>
            </w:r>
            <w:r>
              <w:rPr>
                <w:rFonts w:hint="eastAsia" w:ascii="宋体" w:hAnsi="宋体"/>
                <w:color w:val="auto"/>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color w:val="auto"/>
                <w:kern w:val="0"/>
                <w:highlight w:val="none"/>
              </w:rPr>
            </w:pPr>
          </w:p>
        </w:tc>
        <w:tc>
          <w:tcPr>
            <w:tcW w:w="1599"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color w:val="auto"/>
                <w:kern w:val="0"/>
                <w:highlight w:val="none"/>
              </w:rPr>
            </w:pPr>
          </w:p>
        </w:tc>
        <w:tc>
          <w:tcPr>
            <w:tcW w:w="705" w:type="dxa"/>
            <w:vMerge w:val="continue"/>
            <w:tcBorders>
              <w:left w:val="single" w:color="auto" w:sz="4" w:space="0"/>
              <w:right w:val="single" w:color="auto" w:sz="4" w:space="0"/>
            </w:tcBorders>
            <w:vAlign w:val="center"/>
          </w:tcPr>
          <w:p>
            <w:pPr>
              <w:widowControl/>
              <w:spacing w:line="400" w:lineRule="exact"/>
              <w:jc w:val="left"/>
              <w:rPr>
                <w:rFonts w:hint="eastAsia" w:ascii="宋体" w:hAnsi="宋体"/>
                <w:color w:val="auto"/>
                <w:kern w:val="0"/>
                <w:highlight w:val="none"/>
              </w:rPr>
            </w:pPr>
          </w:p>
        </w:tc>
        <w:tc>
          <w:tcPr>
            <w:tcW w:w="1650" w:type="dxa"/>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hint="eastAsia" w:ascii="宋体" w:hAnsi="宋体"/>
                <w:color w:val="auto"/>
                <w:kern w:val="0"/>
                <w:highlight w:val="none"/>
              </w:rPr>
            </w:pPr>
            <w:r>
              <w:rPr>
                <w:rFonts w:hint="eastAsia" w:ascii="宋体" w:hAnsi="宋体" w:cs="宋体"/>
                <w:color w:val="auto"/>
                <w:kern w:val="0"/>
                <w:szCs w:val="21"/>
                <w:highlight w:val="none"/>
                <w:lang w:bidi="ar"/>
              </w:rPr>
              <w:t>安全生产管理体系及保证措施</w:t>
            </w:r>
          </w:p>
        </w:tc>
        <w:tc>
          <w:tcPr>
            <w:tcW w:w="504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宋体" w:hAnsi="宋体"/>
                <w:color w:val="auto"/>
                <w:highlight w:val="non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分   编制要点</w:t>
            </w:r>
            <w:r>
              <w:rPr>
                <w:rFonts w:hint="eastAsia" w:ascii="宋体" w:hAnsi="宋体"/>
                <w:color w:val="auto"/>
                <w:highlight w:val="none"/>
              </w:rPr>
              <w:t>：</w:t>
            </w:r>
            <w:r>
              <w:rPr>
                <w:rFonts w:hint="eastAsia" w:ascii="宋体" w:hAnsi="宋体"/>
                <w:color w:val="auto"/>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color w:val="auto"/>
                <w:kern w:val="0"/>
                <w:highlight w:val="none"/>
              </w:rPr>
            </w:pPr>
          </w:p>
        </w:tc>
        <w:tc>
          <w:tcPr>
            <w:tcW w:w="1599"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color w:val="auto"/>
                <w:kern w:val="0"/>
                <w:highlight w:val="none"/>
              </w:rPr>
            </w:pPr>
          </w:p>
        </w:tc>
        <w:tc>
          <w:tcPr>
            <w:tcW w:w="705" w:type="dxa"/>
            <w:vMerge w:val="continue"/>
            <w:tcBorders>
              <w:left w:val="single" w:color="auto" w:sz="4" w:space="0"/>
              <w:right w:val="single" w:color="auto" w:sz="4" w:space="0"/>
            </w:tcBorders>
            <w:vAlign w:val="center"/>
          </w:tcPr>
          <w:p>
            <w:pPr>
              <w:widowControl/>
              <w:spacing w:line="400" w:lineRule="exact"/>
              <w:jc w:val="left"/>
              <w:rPr>
                <w:rFonts w:hint="eastAsia" w:ascii="宋体" w:hAnsi="宋体"/>
                <w:color w:val="auto"/>
                <w:kern w:val="0"/>
                <w:highlight w:val="none"/>
              </w:rPr>
            </w:pPr>
          </w:p>
        </w:tc>
        <w:tc>
          <w:tcPr>
            <w:tcW w:w="1650" w:type="dxa"/>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hint="eastAsia" w:ascii="宋体" w:hAnsi="宋体"/>
                <w:color w:val="auto"/>
                <w:kern w:val="0"/>
                <w:highlight w:val="none"/>
              </w:rPr>
            </w:pPr>
            <w:r>
              <w:rPr>
                <w:rFonts w:hint="eastAsia" w:ascii="宋体" w:hAnsi="宋体" w:cs="宋体"/>
                <w:color w:val="auto"/>
                <w:kern w:val="0"/>
                <w:szCs w:val="21"/>
                <w:highlight w:val="none"/>
                <w:lang w:bidi="ar"/>
              </w:rPr>
              <w:t>环境保护、水土保持保证体系及保证措施</w:t>
            </w:r>
          </w:p>
        </w:tc>
        <w:tc>
          <w:tcPr>
            <w:tcW w:w="504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宋体" w:hAnsi="宋体"/>
                <w:color w:val="auto"/>
                <w:highlight w:val="non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分   编制要点</w:t>
            </w:r>
            <w:r>
              <w:rPr>
                <w:rFonts w:hint="eastAsia" w:ascii="宋体" w:hAnsi="宋体"/>
                <w:color w:val="auto"/>
                <w:highlight w:val="none"/>
              </w:rPr>
              <w:t>：</w:t>
            </w:r>
            <w:r>
              <w:rPr>
                <w:rFonts w:hint="eastAsia" w:ascii="宋体" w:hAnsi="宋体"/>
                <w:color w:val="auto"/>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color w:val="auto"/>
                <w:kern w:val="0"/>
                <w:highlight w:val="none"/>
              </w:rPr>
            </w:pPr>
          </w:p>
        </w:tc>
        <w:tc>
          <w:tcPr>
            <w:tcW w:w="1599"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color w:val="auto"/>
                <w:kern w:val="0"/>
                <w:highlight w:val="none"/>
              </w:rPr>
            </w:pPr>
          </w:p>
        </w:tc>
        <w:tc>
          <w:tcPr>
            <w:tcW w:w="705" w:type="dxa"/>
            <w:vMerge w:val="continue"/>
            <w:tcBorders>
              <w:left w:val="single" w:color="auto" w:sz="4" w:space="0"/>
              <w:right w:val="single" w:color="auto" w:sz="4" w:space="0"/>
            </w:tcBorders>
            <w:vAlign w:val="center"/>
          </w:tcPr>
          <w:p>
            <w:pPr>
              <w:widowControl/>
              <w:spacing w:line="400" w:lineRule="exact"/>
              <w:jc w:val="left"/>
              <w:rPr>
                <w:rFonts w:hint="eastAsia" w:ascii="宋体" w:hAnsi="宋体"/>
                <w:color w:val="auto"/>
                <w:kern w:val="0"/>
                <w:highlight w:val="none"/>
              </w:rPr>
            </w:pPr>
          </w:p>
        </w:tc>
        <w:tc>
          <w:tcPr>
            <w:tcW w:w="1650" w:type="dxa"/>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hint="eastAsia" w:ascii="宋体" w:hAnsi="宋体"/>
                <w:color w:val="auto"/>
                <w:kern w:val="0"/>
                <w:highlight w:val="none"/>
              </w:rPr>
            </w:pPr>
            <w:r>
              <w:rPr>
                <w:rFonts w:hint="eastAsia" w:ascii="宋体" w:hAnsi="宋体" w:cs="宋体"/>
                <w:color w:val="auto"/>
                <w:kern w:val="0"/>
                <w:szCs w:val="21"/>
                <w:highlight w:val="none"/>
                <w:lang w:bidi="ar"/>
              </w:rPr>
              <w:t>文明施工、文物保护保证体系及保证措施</w:t>
            </w:r>
          </w:p>
        </w:tc>
        <w:tc>
          <w:tcPr>
            <w:tcW w:w="504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宋体" w:hAnsi="宋体"/>
                <w:color w:val="auto"/>
                <w:highlight w:val="non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分   编制要点</w:t>
            </w:r>
            <w:r>
              <w:rPr>
                <w:rFonts w:hint="eastAsia" w:ascii="宋体" w:hAnsi="宋体"/>
                <w:color w:val="auto"/>
                <w:highlight w:val="none"/>
              </w:rPr>
              <w:t>：</w:t>
            </w:r>
            <w:r>
              <w:rPr>
                <w:rFonts w:hint="eastAsia" w:ascii="宋体" w:hAnsi="宋体"/>
                <w:color w:val="auto"/>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color w:val="auto"/>
                <w:kern w:val="0"/>
                <w:highlight w:val="none"/>
              </w:rPr>
            </w:pPr>
          </w:p>
        </w:tc>
        <w:tc>
          <w:tcPr>
            <w:tcW w:w="1599"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color w:val="auto"/>
                <w:kern w:val="0"/>
                <w:highlight w:val="none"/>
              </w:rPr>
            </w:pPr>
          </w:p>
        </w:tc>
        <w:tc>
          <w:tcPr>
            <w:tcW w:w="705" w:type="dxa"/>
            <w:vMerge w:val="continue"/>
            <w:tcBorders>
              <w:left w:val="single" w:color="auto" w:sz="4" w:space="0"/>
              <w:right w:val="single" w:color="auto" w:sz="4" w:space="0"/>
            </w:tcBorders>
            <w:vAlign w:val="center"/>
          </w:tcPr>
          <w:p>
            <w:pPr>
              <w:widowControl/>
              <w:spacing w:line="400" w:lineRule="exact"/>
              <w:jc w:val="left"/>
              <w:rPr>
                <w:rFonts w:hint="eastAsia" w:ascii="宋体" w:hAnsi="宋体"/>
                <w:color w:val="auto"/>
                <w:kern w:val="0"/>
                <w:highlight w:val="none"/>
              </w:rPr>
            </w:pPr>
          </w:p>
        </w:tc>
        <w:tc>
          <w:tcPr>
            <w:tcW w:w="1650" w:type="dxa"/>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hint="eastAsia" w:ascii="宋体" w:hAnsi="宋体"/>
                <w:color w:val="auto"/>
                <w:kern w:val="0"/>
                <w:highlight w:val="none"/>
              </w:rPr>
            </w:pPr>
            <w:r>
              <w:rPr>
                <w:rFonts w:hint="eastAsia" w:ascii="宋体" w:hAnsi="宋体" w:cs="宋体"/>
                <w:color w:val="auto"/>
                <w:kern w:val="0"/>
                <w:szCs w:val="21"/>
                <w:highlight w:val="none"/>
                <w:lang w:bidi="ar"/>
              </w:rPr>
              <w:t>项目风险预测与防范，事故应急预案</w:t>
            </w:r>
          </w:p>
        </w:tc>
        <w:tc>
          <w:tcPr>
            <w:tcW w:w="504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宋体" w:hAnsi="宋体"/>
                <w:color w:val="auto"/>
                <w:highlight w:val="none"/>
                <w:u w:val="singl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分   编制要点</w:t>
            </w:r>
            <w:r>
              <w:rPr>
                <w:rFonts w:hint="eastAsia" w:ascii="宋体" w:hAnsi="宋体"/>
                <w:color w:val="auto"/>
                <w:highlight w:val="none"/>
              </w:rPr>
              <w:t>：</w:t>
            </w:r>
            <w:r>
              <w:rPr>
                <w:rFonts w:hint="eastAsia" w:ascii="宋体" w:hAnsi="宋体"/>
                <w:color w:val="auto"/>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color w:val="auto"/>
                <w:kern w:val="0"/>
                <w:highlight w:val="none"/>
              </w:rPr>
            </w:pPr>
          </w:p>
        </w:tc>
        <w:tc>
          <w:tcPr>
            <w:tcW w:w="1599"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color w:val="auto"/>
                <w:kern w:val="0"/>
                <w:highlight w:val="none"/>
              </w:rPr>
            </w:pPr>
          </w:p>
        </w:tc>
        <w:tc>
          <w:tcPr>
            <w:tcW w:w="705" w:type="dxa"/>
            <w:vMerge w:val="continue"/>
            <w:tcBorders>
              <w:left w:val="single" w:color="auto" w:sz="4" w:space="0"/>
              <w:bottom w:val="single" w:color="auto" w:sz="4" w:space="0"/>
              <w:right w:val="single" w:color="auto" w:sz="4" w:space="0"/>
            </w:tcBorders>
            <w:vAlign w:val="top"/>
          </w:tcPr>
          <w:p>
            <w:pPr>
              <w:snapToGrid w:val="0"/>
              <w:spacing w:line="400" w:lineRule="exact"/>
              <w:jc w:val="left"/>
              <w:rPr>
                <w:rFonts w:hint="eastAsia" w:ascii="宋体" w:hAnsi="宋体" w:cs="宋体"/>
                <w:color w:val="auto"/>
                <w:kern w:val="0"/>
                <w:highlight w:val="none"/>
              </w:rPr>
            </w:pPr>
          </w:p>
        </w:tc>
        <w:tc>
          <w:tcPr>
            <w:tcW w:w="1650"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hint="eastAsia" w:ascii="宋体" w:hAnsi="宋体" w:cs="宋体"/>
                <w:color w:val="auto"/>
                <w:kern w:val="0"/>
                <w:highlight w:val="none"/>
              </w:rPr>
            </w:pPr>
            <w:r>
              <w:rPr>
                <w:rFonts w:hint="eastAsia" w:ascii="宋体" w:hAnsi="宋体" w:cs="宋体"/>
                <w:color w:val="auto"/>
                <w:kern w:val="0"/>
                <w:highlight w:val="none"/>
              </w:rPr>
              <w:t>□</w:t>
            </w:r>
            <w:r>
              <w:rPr>
                <w:rFonts w:ascii="宋体" w:hAnsi="宋体" w:cs="宋体"/>
                <w:color w:val="auto"/>
                <w:kern w:val="0"/>
                <w:highlight w:val="none"/>
              </w:rPr>
              <w:t>……</w:t>
            </w:r>
          </w:p>
        </w:tc>
        <w:tc>
          <w:tcPr>
            <w:tcW w:w="504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宋体" w:hAnsi="宋体"/>
                <w:color w:val="auto"/>
                <w:highlight w:val="none"/>
                <w:u w:val="singl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 xml:space="preserve">分   </w:t>
            </w:r>
            <w:r>
              <w:rPr>
                <w:rFonts w:ascii="宋体" w:hAnsi="宋体"/>
                <w:color w:val="auto"/>
                <w:highlight w:val="none"/>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80" w:type="dxa"/>
            <w:vMerge w:val="restart"/>
            <w:tcBorders>
              <w:left w:val="single" w:color="auto" w:sz="4" w:space="0"/>
              <w:right w:val="single" w:color="auto" w:sz="4" w:space="0"/>
            </w:tcBorders>
            <w:vAlign w:val="center"/>
          </w:tcPr>
          <w:p>
            <w:pPr>
              <w:pStyle w:val="2"/>
              <w:jc w:val="center"/>
              <w:rPr>
                <w:rFonts w:hint="eastAsia" w:ascii="宋体" w:hAnsi="宋体"/>
                <w:color w:val="auto"/>
                <w:kern w:val="0"/>
                <w:highlight w:val="none"/>
              </w:rPr>
            </w:pPr>
            <w:r>
              <w:rPr>
                <w:rFonts w:hint="eastAsia" w:ascii="宋体" w:hAnsi="宋体"/>
                <w:color w:val="auto"/>
                <w:kern w:val="0"/>
                <w:highlight w:val="none"/>
              </w:rPr>
              <w:t>2.2.2</w:t>
            </w:r>
          </w:p>
          <w:p>
            <w:pPr>
              <w:pStyle w:val="2"/>
              <w:jc w:val="center"/>
              <w:rPr>
                <w:color w:val="auto"/>
                <w:highlight w:val="none"/>
              </w:rPr>
            </w:pPr>
            <w:r>
              <w:rPr>
                <w:rFonts w:hint="eastAsia" w:ascii="宋体" w:hAnsi="宋体"/>
                <w:color w:val="auto"/>
                <w:kern w:val="0"/>
                <w:highlight w:val="none"/>
              </w:rPr>
              <w:t>（2）</w:t>
            </w:r>
          </w:p>
        </w:tc>
        <w:tc>
          <w:tcPr>
            <w:tcW w:w="1599" w:type="dxa"/>
            <w:vMerge w:val="restart"/>
            <w:tcBorders>
              <w:left w:val="single" w:color="auto" w:sz="4" w:space="0"/>
              <w:right w:val="single" w:color="auto" w:sz="4" w:space="0"/>
            </w:tcBorders>
            <w:vAlign w:val="center"/>
          </w:tcPr>
          <w:p>
            <w:pPr>
              <w:widowControl/>
              <w:spacing w:line="400" w:lineRule="exact"/>
              <w:jc w:val="center"/>
              <w:rPr>
                <w:rFonts w:ascii="宋体" w:hAnsi="宋体"/>
                <w:color w:val="auto"/>
                <w:kern w:val="0"/>
                <w:highlight w:val="none"/>
              </w:rPr>
            </w:pPr>
            <w:r>
              <w:rPr>
                <w:rFonts w:hint="eastAsia" w:ascii="宋体" w:hAnsi="宋体"/>
                <w:color w:val="auto"/>
                <w:kern w:val="0"/>
                <w:highlight w:val="none"/>
              </w:rPr>
              <w:t>商务部分评分标准</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hint="eastAsia" w:ascii="宋体" w:hAnsi="宋体" w:cs="宋体"/>
                <w:color w:val="auto"/>
                <w:kern w:val="0"/>
                <w:highlight w:val="none"/>
              </w:rPr>
            </w:pPr>
            <w:r>
              <w:rPr>
                <w:rFonts w:hint="eastAsia" w:ascii="宋体" w:hAnsi="宋体" w:cs="宋体"/>
                <w:szCs w:val="21"/>
              </w:rPr>
              <w:t>□</w:t>
            </w:r>
            <w:r>
              <w:rPr>
                <w:rFonts w:hint="eastAsia" w:ascii="宋体" w:hAnsi="宋体" w:cs="宋体"/>
                <w:color w:val="auto"/>
                <w:kern w:val="0"/>
                <w:szCs w:val="21"/>
                <w:highlight w:val="none"/>
                <w:lang w:val="en-US" w:eastAsia="zh-CN" w:bidi="ar"/>
              </w:rPr>
              <w:t>投标人</w:t>
            </w:r>
            <w:r>
              <w:rPr>
                <w:rFonts w:hint="eastAsia" w:ascii="宋体" w:hAnsi="宋体" w:cs="宋体"/>
                <w:color w:val="auto"/>
                <w:kern w:val="0"/>
                <w:szCs w:val="21"/>
                <w:highlight w:val="none"/>
                <w:lang w:bidi="ar"/>
              </w:rPr>
              <w:t>业绩</w:t>
            </w:r>
          </w:p>
        </w:tc>
        <w:tc>
          <w:tcPr>
            <w:tcW w:w="504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400" w:lineRule="exact"/>
              <w:ind w:firstLine="415" w:firstLineChars="198"/>
              <w:jc w:val="left"/>
              <w:rPr>
                <w:rFonts w:hint="eastAsia" w:ascii="宋体" w:hAnsi="宋体"/>
                <w:i/>
                <w:color w:val="auto"/>
                <w:kern w:val="0"/>
                <w:szCs w:val="21"/>
                <w:highlight w:val="none"/>
              </w:rPr>
            </w:pPr>
            <w:r>
              <w:rPr>
                <w:rFonts w:hint="eastAsia" w:ascii="宋体" w:hAnsi="宋体"/>
                <w:i/>
                <w:color w:val="auto"/>
                <w:kern w:val="0"/>
                <w:szCs w:val="21"/>
                <w:highlight w:val="none"/>
              </w:rPr>
              <w:t>[提示：</w:t>
            </w:r>
            <w:r>
              <w:rPr>
                <w:rFonts w:hint="eastAsia" w:ascii="宋体" w:hAnsi="宋体"/>
                <w:i/>
                <w:color w:val="auto"/>
                <w:kern w:val="0"/>
                <w:szCs w:val="21"/>
                <w:highlight w:val="none"/>
                <w:lang w:val="en-US" w:eastAsia="zh-CN"/>
              </w:rPr>
              <w:t>参与商务评审的投标人业绩个数不超过3个</w:t>
            </w:r>
            <w:r>
              <w:rPr>
                <w:rFonts w:hint="eastAsia" w:ascii="宋体" w:hAnsi="宋体"/>
                <w:i/>
                <w:color w:val="auto"/>
                <w:kern w:val="0"/>
                <w:szCs w:val="21"/>
                <w:highlight w:val="none"/>
              </w:rPr>
              <w:t>。</w:t>
            </w:r>
            <w:r>
              <w:rPr>
                <w:rFonts w:hint="eastAsia" w:ascii="宋体" w:hAnsi="宋体"/>
                <w:i/>
                <w:szCs w:val="21"/>
                <w:highlight w:val="none"/>
                <w:lang w:val="en-US" w:eastAsia="zh-CN"/>
              </w:rPr>
              <w:t>设置的业绩指标不得超过本项目对应指标。</w:t>
            </w:r>
            <w:r>
              <w:rPr>
                <w:rFonts w:hint="eastAsia" w:ascii="宋体" w:hAnsi="宋体"/>
                <w:i/>
                <w:color w:val="auto"/>
                <w:kern w:val="0"/>
                <w:szCs w:val="21"/>
                <w:highlight w:val="none"/>
              </w:rPr>
              <w:t>]</w:t>
            </w:r>
          </w:p>
          <w:p>
            <w:pPr>
              <w:autoSpaceDE w:val="0"/>
              <w:autoSpaceDN w:val="0"/>
              <w:adjustRightInd w:val="0"/>
              <w:snapToGrid w:val="0"/>
              <w:spacing w:line="400" w:lineRule="exact"/>
              <w:ind w:firstLine="415" w:firstLineChars="198"/>
              <w:rPr>
                <w:rFonts w:hint="eastAsia" w:ascii="宋体" w:hAnsi="宋体"/>
                <w:szCs w:val="21"/>
                <w:highlight w:val="none"/>
              </w:rPr>
            </w:pPr>
            <w:r>
              <w:rPr>
                <w:rFonts w:hint="eastAsia" w:asciiTheme="minorEastAsia" w:hAnsiTheme="minorEastAsia" w:eastAsiaTheme="minorEastAsia" w:cstheme="minorEastAsia"/>
                <w:kern w:val="0"/>
                <w:sz w:val="21"/>
                <w:szCs w:val="21"/>
                <w:highlight w:val="none"/>
                <w:lang w:eastAsia="zh-CN"/>
              </w:rPr>
              <w:t>在通过资格审查的基础上（通过资格审查的业绩不参与商务评审），投标人</w:t>
            </w:r>
            <w:r>
              <w:rPr>
                <w:rFonts w:hint="eastAsia" w:asciiTheme="minorEastAsia" w:hAnsiTheme="minorEastAsia" w:eastAsiaTheme="minorEastAsia" w:cstheme="minorEastAsia"/>
                <w:snapToGrid/>
                <w:sz w:val="21"/>
                <w:szCs w:val="21"/>
                <w:highlight w:val="none"/>
                <w:u w:val="none"/>
                <w:lang w:eastAsia="zh-CN"/>
              </w:rPr>
              <w:t>自</w:t>
            </w:r>
            <w:r>
              <w:rPr>
                <w:rFonts w:hint="eastAsia" w:asciiTheme="minorEastAsia" w:hAnsiTheme="minorEastAsia" w:eastAsiaTheme="minorEastAsia" w:cstheme="minorEastAsia"/>
                <w:snapToGrid/>
                <w:sz w:val="21"/>
                <w:szCs w:val="21"/>
                <w:highlight w:val="none"/>
                <w:u w:val="single"/>
                <w:lang w:eastAsia="zh-CN"/>
              </w:rPr>
              <w:t xml:space="preserve">    </w:t>
            </w:r>
            <w:r>
              <w:rPr>
                <w:rFonts w:hint="eastAsia" w:asciiTheme="minorEastAsia" w:hAnsiTheme="minorEastAsia" w:eastAsiaTheme="minorEastAsia" w:cstheme="minorEastAsia"/>
                <w:snapToGrid/>
                <w:sz w:val="21"/>
                <w:szCs w:val="21"/>
                <w:highlight w:val="none"/>
                <w:u w:val="none"/>
                <w:lang w:eastAsia="zh-CN"/>
              </w:rPr>
              <w:t>年1月1日起</w:t>
            </w:r>
            <w:r>
              <w:rPr>
                <w:rFonts w:hint="eastAsia" w:asciiTheme="minorEastAsia" w:hAnsiTheme="minorEastAsia" w:eastAsiaTheme="minorEastAsia" w:cstheme="minorEastAsia"/>
                <w:i/>
                <w:iCs/>
                <w:snapToGrid/>
                <w:sz w:val="21"/>
                <w:szCs w:val="21"/>
                <w:highlight w:val="none"/>
                <w:u w:val="none"/>
                <w:lang w:val="en-US" w:eastAsia="zh-CN"/>
              </w:rPr>
              <w:t>[</w:t>
            </w:r>
            <w:r>
              <w:rPr>
                <w:rFonts w:hint="eastAsia" w:asciiTheme="minorEastAsia" w:hAnsiTheme="minorEastAsia" w:eastAsiaTheme="minorEastAsia" w:cstheme="minorEastAsia"/>
                <w:i/>
                <w:iCs/>
                <w:snapToGrid/>
                <w:sz w:val="21"/>
                <w:szCs w:val="21"/>
                <w:highlight w:val="none"/>
                <w:u w:val="none"/>
                <w:lang w:eastAsia="zh-CN"/>
              </w:rPr>
              <w:t>提示：指投标截止日前3年</w:t>
            </w:r>
            <w:r>
              <w:rPr>
                <w:rFonts w:hint="eastAsia" w:asciiTheme="minorEastAsia" w:hAnsiTheme="minorEastAsia" w:eastAsiaTheme="minorEastAsia" w:cstheme="minorEastAsia"/>
                <w:i/>
                <w:iCs/>
                <w:snapToGrid/>
                <w:sz w:val="21"/>
                <w:szCs w:val="21"/>
                <w:highlight w:val="none"/>
                <w:u w:val="none"/>
                <w:lang w:val="en-US" w:eastAsia="zh-CN"/>
              </w:rPr>
              <w:t>及以上</w:t>
            </w:r>
            <w:r>
              <w:rPr>
                <w:rFonts w:hint="eastAsia" w:asciiTheme="minorEastAsia" w:hAnsiTheme="minorEastAsia" w:eastAsiaTheme="minorEastAsia" w:cstheme="minorEastAsia"/>
                <w:i/>
                <w:iCs/>
                <w:snapToGrid/>
                <w:sz w:val="21"/>
                <w:szCs w:val="21"/>
                <w:highlight w:val="none"/>
                <w:u w:val="none"/>
                <w:lang w:eastAsia="zh-CN"/>
              </w:rPr>
              <w:t>，不包含投标截止日当年]</w:t>
            </w:r>
            <w:r>
              <w:rPr>
                <w:rFonts w:hint="eastAsia" w:ascii="宋体" w:hAnsi="宋体"/>
                <w:szCs w:val="21"/>
                <w:highlight w:val="none"/>
              </w:rPr>
              <w:t>至投标截止日止（以</w:t>
            </w:r>
            <w:r>
              <w:rPr>
                <w:rFonts w:hint="eastAsia" w:ascii="宋体" w:hAnsi="宋体"/>
                <w:szCs w:val="21"/>
                <w:highlight w:val="none"/>
                <w:lang w:val="en-US" w:eastAsia="zh-CN"/>
              </w:rPr>
              <w:t>交工</w:t>
            </w:r>
            <w:r>
              <w:rPr>
                <w:rFonts w:hint="eastAsia" w:ascii="宋体" w:hAnsi="宋体"/>
                <w:szCs w:val="21"/>
                <w:highlight w:val="none"/>
              </w:rPr>
              <w:t>时间为准）</w:t>
            </w:r>
            <w:r>
              <w:rPr>
                <w:rFonts w:hint="eastAsia" w:ascii="宋体" w:hAnsi="宋体"/>
                <w:szCs w:val="21"/>
                <w:highlight w:val="none"/>
                <w:lang w:eastAsia="zh-CN"/>
              </w:rPr>
              <w:t>，每增加</w:t>
            </w:r>
            <w:r>
              <w:rPr>
                <w:rFonts w:hint="eastAsia" w:ascii="宋体" w:hAnsi="宋体"/>
                <w:szCs w:val="21"/>
                <w:highlight w:val="none"/>
              </w:rPr>
              <w:t>1个</w:t>
            </w:r>
          </w:p>
          <w:p>
            <w:pPr>
              <w:autoSpaceDE w:val="0"/>
              <w:autoSpaceDN w:val="0"/>
              <w:adjustRightInd w:val="0"/>
              <w:snapToGrid w:val="0"/>
              <w:spacing w:line="400" w:lineRule="exact"/>
              <w:ind w:firstLine="0" w:firstLineChars="0"/>
              <w:rPr>
                <w:rFonts w:hint="eastAsia" w:ascii="宋体" w:hAnsi="宋体"/>
                <w:szCs w:val="21"/>
                <w:highlight w:val="none"/>
              </w:rPr>
            </w:pPr>
            <w:r>
              <w:rPr>
                <w:rFonts w:hint="eastAsia" w:ascii="宋体" w:hAnsi="宋体"/>
                <w:szCs w:val="21"/>
                <w:highlight w:val="none"/>
                <w:u w:val="single"/>
                <w:lang w:eastAsia="zh-CN"/>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u w:val="none"/>
                <w:lang w:val="en-US" w:eastAsia="zh-CN"/>
              </w:rPr>
              <w:t>施工</w:t>
            </w:r>
            <w:r>
              <w:rPr>
                <w:rFonts w:hint="eastAsia" w:ascii="宋体" w:hAnsi="宋体"/>
                <w:szCs w:val="21"/>
                <w:highlight w:val="none"/>
              </w:rPr>
              <w:t>业绩</w:t>
            </w:r>
            <w:r>
              <w:rPr>
                <w:rFonts w:hint="eastAsia" w:ascii="宋体" w:hAnsi="宋体"/>
                <w:szCs w:val="21"/>
                <w:highlight w:val="none"/>
                <w:lang w:val="en-US" w:eastAsia="zh-CN"/>
              </w:rPr>
              <w:t>得</w:t>
            </w:r>
            <w:r>
              <w:rPr>
                <w:rFonts w:hint="eastAsia" w:ascii="宋体" w:hAnsi="宋体"/>
                <w:szCs w:val="21"/>
                <w:highlight w:val="none"/>
                <w:u w:val="single"/>
                <w:lang w:val="en-US" w:eastAsia="zh-CN"/>
              </w:rPr>
              <w:t xml:space="preserve">    </w:t>
            </w:r>
            <w:r>
              <w:rPr>
                <w:rFonts w:hint="eastAsia" w:ascii="宋体" w:hAnsi="宋体"/>
                <w:szCs w:val="21"/>
                <w:highlight w:val="none"/>
                <w:lang w:val="en-US" w:eastAsia="zh-CN"/>
              </w:rPr>
              <w:t>分，本项最多得</w:t>
            </w:r>
            <w:r>
              <w:rPr>
                <w:rFonts w:hint="eastAsia" w:ascii="宋体" w:hAnsi="宋体"/>
                <w:szCs w:val="21"/>
                <w:highlight w:val="none"/>
                <w:u w:val="single"/>
                <w:lang w:val="en-US" w:eastAsia="zh-CN"/>
              </w:rPr>
              <w:t xml:space="preserve">    </w:t>
            </w:r>
            <w:r>
              <w:rPr>
                <w:rFonts w:hint="eastAsia" w:ascii="宋体" w:hAnsi="宋体"/>
                <w:szCs w:val="21"/>
                <w:highlight w:val="none"/>
                <w:lang w:val="en-US" w:eastAsia="zh-CN"/>
              </w:rPr>
              <w:t>分</w:t>
            </w:r>
            <w:r>
              <w:rPr>
                <w:rFonts w:hint="eastAsia" w:ascii="宋体" w:hAnsi="宋体"/>
                <w:szCs w:val="21"/>
                <w:highlight w:val="none"/>
              </w:rPr>
              <w:t>。</w:t>
            </w:r>
          </w:p>
          <w:p>
            <w:pPr>
              <w:autoSpaceDE w:val="0"/>
              <w:autoSpaceDN w:val="0"/>
              <w:adjustRightInd w:val="0"/>
              <w:snapToGrid w:val="0"/>
              <w:spacing w:line="400" w:lineRule="exact"/>
              <w:ind w:firstLine="415" w:firstLineChars="198"/>
              <w:rPr>
                <w:rFonts w:hint="eastAsia"/>
                <w:i/>
                <w:iCs/>
                <w:color w:val="auto"/>
                <w:highlight w:val="none"/>
              </w:rPr>
            </w:pPr>
            <w:r>
              <w:rPr>
                <w:rFonts w:hint="eastAsia"/>
                <w:i/>
                <w:iCs/>
                <w:color w:val="auto"/>
                <w:highlight w:val="none"/>
              </w:rPr>
              <w:t>[提示：招标人可选择以下两种方式之一，可优先选择方式一。]</w:t>
            </w:r>
          </w:p>
          <w:p>
            <w:pPr>
              <w:autoSpaceDE w:val="0"/>
              <w:autoSpaceDN w:val="0"/>
              <w:adjustRightInd w:val="0"/>
              <w:snapToGrid w:val="0"/>
              <w:spacing w:line="400" w:lineRule="exact"/>
              <w:ind w:firstLine="415" w:firstLineChars="198"/>
              <w:rPr>
                <w:rFonts w:hint="eastAsia"/>
                <w:color w:val="auto"/>
                <w:highlight w:val="none"/>
              </w:rPr>
            </w:pPr>
            <w:r>
              <w:rPr>
                <w:rFonts w:hint="eastAsia"/>
                <w:color w:val="auto"/>
                <w:highlight w:val="none"/>
              </w:rPr>
              <w:t>□方式一</w:t>
            </w:r>
          </w:p>
          <w:p>
            <w:pPr>
              <w:autoSpaceDE w:val="0"/>
              <w:autoSpaceDN w:val="0"/>
              <w:adjustRightInd w:val="0"/>
              <w:snapToGrid w:val="0"/>
              <w:spacing w:line="400" w:lineRule="exact"/>
              <w:ind w:firstLine="415" w:firstLineChars="198"/>
              <w:rPr>
                <w:rFonts w:hint="eastAsia"/>
                <w:color w:val="auto"/>
                <w:highlight w:val="none"/>
              </w:rPr>
            </w:pPr>
            <w:r>
              <w:rPr>
                <w:rFonts w:hint="eastAsia"/>
                <w:color w:val="auto"/>
                <w:highlight w:val="none"/>
              </w:rPr>
              <w:t>提供</w:t>
            </w:r>
            <w:r>
              <w:rPr>
                <w:rFonts w:hint="eastAsia"/>
                <w:color w:val="auto"/>
                <w:highlight w:val="none"/>
                <w:lang w:eastAsia="zh-CN"/>
              </w:rPr>
              <w:t>：</w:t>
            </w:r>
            <w:r>
              <w:rPr>
                <w:rFonts w:hint="eastAsia"/>
                <w:color w:val="auto"/>
                <w:highlight w:val="none"/>
                <w:lang w:val="en-US" w:eastAsia="zh-CN"/>
              </w:rPr>
              <w:t>该</w:t>
            </w:r>
            <w:r>
              <w:rPr>
                <w:rFonts w:hint="eastAsia"/>
                <w:color w:val="auto"/>
                <w:highlight w:val="none"/>
              </w:rPr>
              <w:t>业绩在交通运输部“全国公路建设市场监督管理系统”或项目所在地省级交通运输行政主管部门官方平台查询到的相关项目网页截图。网页截图能够完全反映业绩要求</w:t>
            </w:r>
            <w:r>
              <w:rPr>
                <w:rFonts w:hint="eastAsia"/>
                <w:color w:val="auto"/>
                <w:highlight w:val="none"/>
                <w:lang w:val="en-US" w:eastAsia="zh-CN"/>
              </w:rPr>
              <w:t>的指标</w:t>
            </w:r>
            <w:r>
              <w:rPr>
                <w:rFonts w:hint="eastAsia"/>
                <w:color w:val="auto"/>
                <w:highlight w:val="none"/>
              </w:rPr>
              <w:t>的，无须再提供其他业绩证明材料；若网页截图不能完全反映业绩要求</w:t>
            </w:r>
            <w:r>
              <w:rPr>
                <w:rFonts w:hint="eastAsia"/>
                <w:color w:val="auto"/>
                <w:highlight w:val="none"/>
                <w:lang w:val="en-US" w:eastAsia="zh-CN"/>
              </w:rPr>
              <w:t>的指标</w:t>
            </w:r>
            <w:r>
              <w:rPr>
                <w:rFonts w:hint="eastAsia"/>
                <w:color w:val="auto"/>
                <w:highlight w:val="none"/>
              </w:rPr>
              <w:t>的，可以补充提供合同协议书、工程交工（或竣工）验收合格的证明材料。</w:t>
            </w:r>
          </w:p>
          <w:p>
            <w:pPr>
              <w:autoSpaceDE w:val="0"/>
              <w:autoSpaceDN w:val="0"/>
              <w:adjustRightInd w:val="0"/>
              <w:snapToGrid w:val="0"/>
              <w:spacing w:line="400" w:lineRule="exact"/>
              <w:ind w:firstLine="415" w:firstLineChars="198"/>
              <w:rPr>
                <w:rFonts w:hint="eastAsia" w:ascii="宋体" w:hAnsi="宋体"/>
                <w:szCs w:val="21"/>
                <w:highlight w:val="none"/>
              </w:rPr>
            </w:pPr>
            <w:r>
              <w:rPr>
                <w:rFonts w:hint="eastAsia" w:ascii="宋体" w:hAnsi="宋体"/>
                <w:szCs w:val="21"/>
              </w:rPr>
              <w:t>□联合体投标的，按</w:t>
            </w:r>
            <w:r>
              <w:rPr>
                <w:rFonts w:hint="eastAsia" w:ascii="宋体" w:hAnsi="宋体"/>
                <w:lang w:val="en-US" w:eastAsia="zh-CN"/>
              </w:rPr>
              <w:t>共同投标协议</w:t>
            </w:r>
            <w:r>
              <w:rPr>
                <w:rFonts w:hint="eastAsia" w:ascii="宋体" w:hAnsi="宋体"/>
                <w:szCs w:val="21"/>
              </w:rPr>
              <w:t>约定的</w:t>
            </w:r>
            <w:r>
              <w:rPr>
                <w:rFonts w:hint="eastAsia" w:ascii="宋体" w:hAnsi="宋体"/>
                <w:szCs w:val="21"/>
                <w:highlight w:val="none"/>
              </w:rPr>
              <w:t>分工提供。</w:t>
            </w:r>
          </w:p>
          <w:p>
            <w:pPr>
              <w:autoSpaceDE w:val="0"/>
              <w:autoSpaceDN w:val="0"/>
              <w:adjustRightInd w:val="0"/>
              <w:snapToGrid w:val="0"/>
              <w:spacing w:line="400" w:lineRule="exact"/>
              <w:ind w:firstLine="415" w:firstLineChars="198"/>
              <w:rPr>
                <w:rFonts w:hint="eastAsia" w:ascii="宋体" w:hAnsi="宋体"/>
                <w:color w:val="auto"/>
                <w:szCs w:val="21"/>
                <w:highlight w:val="none"/>
              </w:rPr>
            </w:pPr>
            <w:r>
              <w:rPr>
                <w:rFonts w:hint="eastAsia" w:ascii="宋体" w:hAnsi="宋体"/>
                <w:color w:val="auto"/>
                <w:szCs w:val="21"/>
                <w:highlight w:val="none"/>
              </w:rPr>
              <w:t>注：</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1</w:t>
            </w:r>
            <w:r>
              <w:rPr>
                <w:rFonts w:hint="eastAsia" w:ascii="宋体" w:hAnsi="宋体"/>
                <w:color w:val="auto"/>
                <w:szCs w:val="21"/>
                <w:highlight w:val="none"/>
                <w:lang w:eastAsia="zh-CN"/>
              </w:rPr>
              <w:t>）</w:t>
            </w:r>
            <w:r>
              <w:rPr>
                <w:rFonts w:hint="eastAsia" w:ascii="宋体" w:hAnsi="宋体"/>
                <w:color w:val="auto"/>
                <w:szCs w:val="21"/>
                <w:highlight w:val="none"/>
              </w:rPr>
              <w:t>当上述</w:t>
            </w:r>
            <w:r>
              <w:rPr>
                <w:rFonts w:hint="eastAsia" w:ascii="宋体" w:hAnsi="宋体"/>
                <w:color w:val="auto"/>
                <w:szCs w:val="21"/>
                <w:highlight w:val="none"/>
                <w:lang w:eastAsia="zh-CN"/>
              </w:rPr>
              <w:t>业绩证明材料</w:t>
            </w:r>
            <w:r>
              <w:rPr>
                <w:rFonts w:hint="eastAsia" w:ascii="宋体" w:hAnsi="宋体"/>
                <w:color w:val="auto"/>
                <w:szCs w:val="21"/>
                <w:highlight w:val="none"/>
              </w:rPr>
              <w:t>中针对同一指标存在不一致时，以相关项目网页截图为准。</w:t>
            </w:r>
          </w:p>
          <w:p>
            <w:pPr>
              <w:autoSpaceDE w:val="0"/>
              <w:autoSpaceDN w:val="0"/>
              <w:adjustRightInd w:val="0"/>
              <w:snapToGrid w:val="0"/>
              <w:spacing w:line="400" w:lineRule="exact"/>
              <w:ind w:firstLine="415" w:firstLineChars="198"/>
              <w:rPr>
                <w:rFonts w:hint="eastAsia" w:ascii="宋体" w:hAnsi="宋体" w:eastAsia="宋体"/>
                <w:color w:val="auto"/>
                <w:szCs w:val="21"/>
                <w:highlight w:val="none"/>
                <w:lang w:eastAsia="zh-CN"/>
              </w:rPr>
            </w:pPr>
            <w:r>
              <w:rPr>
                <w:rFonts w:hint="eastAsia" w:ascii="宋体" w:hAnsi="宋体"/>
                <w:szCs w:val="21"/>
              </w:rPr>
              <w:t>（2）投标人提供的业绩为联合体业绩的，其在该业绩中的工作分工应与本项目承担的工作一致</w:t>
            </w:r>
            <w:r>
              <w:rPr>
                <w:rFonts w:hint="eastAsia" w:ascii="宋体" w:hAnsi="宋体"/>
                <w:szCs w:val="21"/>
                <w:lang w:eastAsia="zh-CN"/>
              </w:rPr>
              <w:t>。</w:t>
            </w:r>
          </w:p>
          <w:p>
            <w:pPr>
              <w:autoSpaceDE w:val="0"/>
              <w:autoSpaceDN w:val="0"/>
              <w:adjustRightInd w:val="0"/>
              <w:snapToGrid w:val="0"/>
              <w:spacing w:line="400" w:lineRule="exact"/>
              <w:ind w:firstLine="415" w:firstLineChars="198"/>
              <w:rPr>
                <w:rFonts w:hint="eastAsia" w:ascii="宋体" w:hAnsi="宋体"/>
                <w:color w:val="auto"/>
                <w:szCs w:val="21"/>
                <w:highlight w:val="none"/>
              </w:rPr>
            </w:pPr>
            <w:r>
              <w:rPr>
                <w:rFonts w:hint="eastAsia" w:ascii="宋体" w:hAnsi="宋体"/>
                <w:color w:val="auto"/>
                <w:szCs w:val="21"/>
                <w:highlight w:val="none"/>
              </w:rPr>
              <w:t>□方式二</w:t>
            </w:r>
          </w:p>
          <w:p>
            <w:pPr>
              <w:autoSpaceDE w:val="0"/>
              <w:autoSpaceDN w:val="0"/>
              <w:adjustRightInd w:val="0"/>
              <w:snapToGrid w:val="0"/>
              <w:spacing w:line="400" w:lineRule="exact"/>
              <w:ind w:firstLine="415" w:firstLineChars="198"/>
              <w:rPr>
                <w:rFonts w:hint="eastAsia" w:ascii="宋体" w:hAnsi="宋体"/>
                <w:color w:val="auto"/>
                <w:szCs w:val="21"/>
                <w:highlight w:val="none"/>
              </w:rPr>
            </w:pPr>
            <w:r>
              <w:rPr>
                <w:rFonts w:hint="eastAsia" w:ascii="宋体" w:hAnsi="宋体"/>
                <w:color w:val="auto"/>
                <w:szCs w:val="21"/>
                <w:highlight w:val="none"/>
              </w:rPr>
              <w:t>提供</w:t>
            </w:r>
            <w:r>
              <w:rPr>
                <w:rFonts w:hint="eastAsia" w:ascii="宋体" w:hAnsi="宋体"/>
                <w:color w:val="auto"/>
                <w:szCs w:val="21"/>
                <w:highlight w:val="none"/>
                <w:lang w:eastAsia="zh-CN"/>
              </w:rPr>
              <w:t>：</w:t>
            </w:r>
            <w:r>
              <w:rPr>
                <w:rFonts w:hint="eastAsia" w:ascii="宋体" w:hAnsi="宋体"/>
                <w:color w:val="auto"/>
                <w:szCs w:val="21"/>
                <w:highlight w:val="none"/>
              </w:rPr>
              <w:t>该业绩的合同协议书和工程交工验收合格的证明材料。若提供的业绩证明材料不能体现</w:t>
            </w:r>
            <w:r>
              <w:rPr>
                <w:rFonts w:hint="eastAsia" w:ascii="宋体" w:hAnsi="宋体"/>
                <w:color w:val="auto"/>
                <w:szCs w:val="21"/>
                <w:highlight w:val="none"/>
                <w:lang w:val="en-US" w:eastAsia="zh-CN"/>
              </w:rPr>
              <w:t>上述业绩</w:t>
            </w:r>
            <w:r>
              <w:rPr>
                <w:rFonts w:hint="eastAsia" w:ascii="宋体" w:hAnsi="宋体"/>
                <w:color w:val="auto"/>
                <w:szCs w:val="21"/>
                <w:highlight w:val="none"/>
              </w:rPr>
              <w:t>指标的，应补充提供</w:t>
            </w:r>
            <w:r>
              <w:rPr>
                <w:rFonts w:hint="eastAsia" w:ascii="宋体" w:hAnsi="宋体"/>
                <w:szCs w:val="21"/>
                <w:highlight w:val="none"/>
                <w:u w:val="none"/>
                <w:lang w:eastAsia="zh-CN"/>
              </w:rPr>
              <w:t>业主证明</w:t>
            </w:r>
            <w:r>
              <w:rPr>
                <w:rFonts w:hint="eastAsia" w:ascii="宋体" w:hAnsi="宋体"/>
                <w:color w:val="auto"/>
                <w:szCs w:val="21"/>
                <w:highlight w:val="none"/>
              </w:rPr>
              <w:t>。</w:t>
            </w:r>
          </w:p>
          <w:p>
            <w:pPr>
              <w:autoSpaceDE w:val="0"/>
              <w:autoSpaceDN w:val="0"/>
              <w:adjustRightInd w:val="0"/>
              <w:snapToGrid w:val="0"/>
              <w:spacing w:line="400" w:lineRule="exact"/>
              <w:ind w:firstLine="415" w:firstLineChars="198"/>
              <w:rPr>
                <w:rFonts w:hint="eastAsia" w:ascii="宋体" w:hAnsi="宋体"/>
                <w:szCs w:val="21"/>
                <w:highlight w:val="none"/>
              </w:rPr>
            </w:pPr>
            <w:r>
              <w:rPr>
                <w:rFonts w:hint="eastAsia" w:ascii="宋体" w:hAnsi="宋体"/>
                <w:szCs w:val="21"/>
              </w:rPr>
              <w:t>□联合体投标的，按</w:t>
            </w:r>
            <w:r>
              <w:rPr>
                <w:rFonts w:hint="eastAsia" w:ascii="宋体" w:hAnsi="宋体"/>
                <w:lang w:val="en-US" w:eastAsia="zh-CN"/>
              </w:rPr>
              <w:t>共同投标协议</w:t>
            </w:r>
            <w:r>
              <w:rPr>
                <w:rFonts w:hint="eastAsia" w:ascii="宋体" w:hAnsi="宋体"/>
                <w:szCs w:val="21"/>
              </w:rPr>
              <w:t>约定的</w:t>
            </w:r>
            <w:r>
              <w:rPr>
                <w:rFonts w:hint="eastAsia" w:ascii="宋体" w:hAnsi="宋体"/>
                <w:szCs w:val="21"/>
                <w:highlight w:val="none"/>
              </w:rPr>
              <w:t>分工提供。</w:t>
            </w:r>
          </w:p>
          <w:p>
            <w:pPr>
              <w:autoSpaceDE w:val="0"/>
              <w:autoSpaceDN w:val="0"/>
              <w:adjustRightInd w:val="0"/>
              <w:snapToGrid w:val="0"/>
              <w:spacing w:line="400" w:lineRule="exact"/>
              <w:ind w:firstLine="415" w:firstLineChars="198"/>
              <w:rPr>
                <w:rFonts w:hint="eastAsia" w:ascii="宋体" w:hAnsi="宋体"/>
                <w:color w:val="auto"/>
                <w:szCs w:val="21"/>
                <w:highlight w:val="none"/>
              </w:rPr>
            </w:pPr>
            <w:r>
              <w:rPr>
                <w:rFonts w:hint="eastAsia" w:ascii="宋体" w:hAnsi="宋体"/>
                <w:color w:val="auto"/>
                <w:szCs w:val="21"/>
                <w:highlight w:val="none"/>
              </w:rPr>
              <w:t>注：</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1</w:t>
            </w:r>
            <w:r>
              <w:rPr>
                <w:rFonts w:hint="eastAsia" w:ascii="宋体" w:hAnsi="宋体"/>
                <w:color w:val="auto"/>
                <w:szCs w:val="21"/>
                <w:highlight w:val="none"/>
                <w:lang w:eastAsia="zh-CN"/>
              </w:rPr>
              <w:t>）</w:t>
            </w:r>
            <w:r>
              <w:rPr>
                <w:rFonts w:hint="eastAsia" w:ascii="宋体" w:hAnsi="宋体"/>
                <w:color w:val="auto"/>
                <w:szCs w:val="21"/>
                <w:highlight w:val="none"/>
              </w:rPr>
              <w:t>当上述</w:t>
            </w:r>
            <w:r>
              <w:rPr>
                <w:rFonts w:hint="eastAsia" w:ascii="宋体" w:hAnsi="宋体"/>
                <w:color w:val="auto"/>
                <w:szCs w:val="21"/>
                <w:highlight w:val="none"/>
                <w:lang w:val="en-US" w:eastAsia="zh-CN"/>
              </w:rPr>
              <w:t>业绩证明材料</w:t>
            </w:r>
            <w:r>
              <w:rPr>
                <w:rFonts w:hint="eastAsia" w:ascii="宋体" w:hAnsi="宋体"/>
                <w:color w:val="auto"/>
                <w:szCs w:val="21"/>
                <w:highlight w:val="none"/>
              </w:rPr>
              <w:t>中针对同一指标存在不一致时，以工程交工验收合格的证明材料为准。</w:t>
            </w:r>
          </w:p>
          <w:p>
            <w:pPr>
              <w:widowControl/>
              <w:spacing w:line="400" w:lineRule="exact"/>
              <w:jc w:val="left"/>
              <w:rPr>
                <w:rFonts w:hint="eastAsia" w:ascii="宋体" w:hAnsi="宋体" w:eastAsia="宋体"/>
                <w:color w:val="auto"/>
                <w:highlight w:val="none"/>
                <w:lang w:eastAsia="zh-CN"/>
              </w:rPr>
            </w:pPr>
            <w:r>
              <w:rPr>
                <w:rFonts w:hint="eastAsia" w:ascii="宋体" w:hAnsi="宋体"/>
                <w:szCs w:val="21"/>
              </w:rPr>
              <w:t>投标人提供的业绩为联合体业绩的，其在该业绩中的工作分工应与本项目承担的工作一致</w:t>
            </w:r>
            <w:r>
              <w:rPr>
                <w:rFonts w:hint="eastAsia" w:ascii="宋体" w:hAnsi="宋体" w:cs="宋体"/>
                <w:color w:val="auto"/>
                <w:kern w:val="0"/>
                <w:highlight w:val="none"/>
                <w:u w:val="singl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color w:val="auto"/>
                <w:kern w:val="0"/>
                <w:highlight w:val="none"/>
              </w:rPr>
            </w:pPr>
          </w:p>
        </w:tc>
        <w:tc>
          <w:tcPr>
            <w:tcW w:w="1599"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color w:val="auto"/>
                <w:kern w:val="0"/>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hint="eastAsia" w:ascii="宋体" w:hAnsi="宋体" w:cs="宋体"/>
                <w:color w:val="auto"/>
                <w:kern w:val="0"/>
                <w:szCs w:val="21"/>
                <w:highlight w:val="none"/>
                <w:lang w:bidi="ar"/>
              </w:rPr>
            </w:pPr>
            <w:r>
              <w:rPr>
                <w:rFonts w:hint="eastAsia" w:ascii="宋体" w:hAnsi="宋体" w:cs="宋体"/>
                <w:szCs w:val="21"/>
              </w:rPr>
              <w:t>□</w:t>
            </w:r>
            <w:r>
              <w:rPr>
                <w:rFonts w:hint="eastAsia" w:ascii="宋体" w:hAnsi="宋体" w:cs="宋体"/>
                <w:kern w:val="0"/>
                <w:lang w:val="en-US" w:eastAsia="zh-CN"/>
              </w:rPr>
              <w:t>人员业绩</w:t>
            </w:r>
          </w:p>
        </w:tc>
        <w:tc>
          <w:tcPr>
            <w:tcW w:w="5048" w:type="dxa"/>
            <w:tcBorders>
              <w:top w:val="single" w:color="auto" w:sz="4" w:space="0"/>
              <w:left w:val="single" w:color="auto" w:sz="4" w:space="0"/>
              <w:bottom w:val="single" w:color="auto" w:sz="4" w:space="0"/>
              <w:right w:val="single" w:color="auto" w:sz="4" w:space="0"/>
            </w:tcBorders>
            <w:vAlign w:val="center"/>
          </w:tcPr>
          <w:p>
            <w:pPr>
              <w:snapToGrid/>
              <w:spacing w:line="400" w:lineRule="exact"/>
              <w:ind w:firstLine="420" w:firstLineChars="200"/>
              <w:jc w:val="left"/>
              <w:rPr>
                <w:rFonts w:hint="eastAsia" w:ascii="宋体" w:hAnsi="宋体"/>
                <w:i/>
                <w:color w:val="auto"/>
                <w:kern w:val="0"/>
                <w:szCs w:val="21"/>
                <w:highlight w:val="none"/>
              </w:rPr>
            </w:pPr>
            <w:r>
              <w:rPr>
                <w:rFonts w:hint="eastAsia" w:ascii="宋体" w:hAnsi="宋体"/>
                <w:i/>
                <w:color w:val="auto"/>
                <w:kern w:val="0"/>
                <w:szCs w:val="21"/>
                <w:highlight w:val="none"/>
              </w:rPr>
              <w:t>[提示：</w:t>
            </w:r>
            <w:r>
              <w:rPr>
                <w:rFonts w:hint="eastAsia" w:ascii="宋体" w:hAnsi="宋体"/>
                <w:i/>
                <w:color w:val="auto"/>
                <w:kern w:val="0"/>
                <w:szCs w:val="21"/>
                <w:highlight w:val="none"/>
                <w:lang w:val="en-US" w:eastAsia="zh-CN"/>
              </w:rPr>
              <w:t>参与商务评审的人员业绩总个数不超过3个</w:t>
            </w:r>
            <w:r>
              <w:rPr>
                <w:rFonts w:hint="eastAsia" w:ascii="宋体" w:hAnsi="宋体"/>
                <w:i/>
                <w:color w:val="auto"/>
                <w:kern w:val="0"/>
                <w:szCs w:val="21"/>
                <w:highlight w:val="none"/>
              </w:rPr>
              <w:t>。</w:t>
            </w:r>
            <w:r>
              <w:rPr>
                <w:rFonts w:hint="eastAsia" w:ascii="宋体" w:hAnsi="宋体"/>
                <w:i/>
                <w:iCs/>
                <w:szCs w:val="21"/>
                <w:highlight w:val="none"/>
                <w:lang w:val="en-US" w:eastAsia="zh-CN"/>
              </w:rPr>
              <w:t>设置的人员业绩指标不得超过本项目对应指标。</w:t>
            </w:r>
            <w:r>
              <w:rPr>
                <w:rFonts w:hint="eastAsia" w:ascii="宋体" w:hAnsi="宋体"/>
                <w:i/>
                <w:color w:val="auto"/>
                <w:kern w:val="0"/>
                <w:szCs w:val="21"/>
                <w:highlight w:val="none"/>
              </w:rPr>
              <w:t>]</w:t>
            </w:r>
          </w:p>
          <w:p>
            <w:pPr>
              <w:snapToGrid/>
              <w:spacing w:line="400" w:lineRule="exact"/>
              <w:ind w:firstLine="420" w:firstLineChars="200"/>
              <w:jc w:val="left"/>
              <w:rPr>
                <w:rFonts w:hint="default" w:ascii="宋体" w:hAnsi="宋体"/>
                <w:color w:val="auto"/>
                <w:highlight w:val="none"/>
                <w:u w:val="none"/>
                <w:lang w:val="en-US" w:eastAsia="zh-CN"/>
              </w:rPr>
            </w:pPr>
            <w:r>
              <w:rPr>
                <w:rFonts w:hint="eastAsia" w:ascii="宋体" w:hAnsi="宋体"/>
                <w:color w:val="auto"/>
                <w:highlight w:val="none"/>
                <w:u w:val="none"/>
                <w:lang w:val="en-US" w:eastAsia="zh-CN"/>
              </w:rPr>
              <w:t>投标人拟派下列人员中，每增加1个业绩</w:t>
            </w:r>
            <w:r>
              <w:rPr>
                <w:rFonts w:hint="eastAsia" w:asciiTheme="minorEastAsia" w:hAnsiTheme="minorEastAsia" w:eastAsiaTheme="minorEastAsia" w:cstheme="minorEastAsia"/>
                <w:kern w:val="0"/>
                <w:sz w:val="21"/>
                <w:szCs w:val="21"/>
                <w:highlight w:val="none"/>
                <w:lang w:eastAsia="zh-CN"/>
              </w:rPr>
              <w:t>（通过资格审查的业绩不参与商务评审）</w:t>
            </w:r>
            <w:r>
              <w:rPr>
                <w:rFonts w:hint="eastAsia" w:ascii="宋体" w:hAnsi="宋体"/>
                <w:color w:val="auto"/>
                <w:highlight w:val="none"/>
                <w:u w:val="none"/>
                <w:lang w:val="en-US" w:eastAsia="zh-CN"/>
              </w:rPr>
              <w:t>，得</w:t>
            </w:r>
            <w:r>
              <w:rPr>
                <w:rFonts w:hint="eastAsia" w:ascii="宋体" w:hAnsi="宋体"/>
                <w:color w:val="auto"/>
                <w:highlight w:val="none"/>
                <w:u w:val="single"/>
                <w:lang w:val="en-US" w:eastAsia="zh-CN"/>
              </w:rPr>
              <w:t xml:space="preserve">    </w:t>
            </w:r>
            <w:r>
              <w:rPr>
                <w:rFonts w:hint="eastAsia" w:ascii="宋体" w:hAnsi="宋体"/>
                <w:color w:val="auto"/>
                <w:highlight w:val="none"/>
                <w:u w:val="none"/>
                <w:lang w:val="en-US" w:eastAsia="zh-CN"/>
              </w:rPr>
              <w:t>分</w:t>
            </w:r>
            <w:r>
              <w:rPr>
                <w:rFonts w:hint="eastAsia" w:ascii="宋体" w:hAnsi="宋体"/>
                <w:color w:val="auto"/>
                <w:highlight w:val="none"/>
              </w:rPr>
              <w:t>，</w:t>
            </w:r>
            <w:r>
              <w:rPr>
                <w:rFonts w:hint="eastAsia" w:ascii="宋体" w:hAnsi="宋体"/>
                <w:color w:val="auto"/>
                <w:highlight w:val="none"/>
                <w:lang w:val="en-US" w:eastAsia="zh-CN"/>
              </w:rPr>
              <w:t>本项</w:t>
            </w:r>
            <w:r>
              <w:rPr>
                <w:rFonts w:hint="eastAsia" w:ascii="宋体" w:hAnsi="宋体"/>
                <w:color w:val="auto"/>
                <w:highlight w:val="none"/>
              </w:rPr>
              <w:t>最多得</w:t>
            </w:r>
            <w:r>
              <w:rPr>
                <w:rFonts w:hint="eastAsia" w:ascii="宋体" w:hAnsi="宋体"/>
                <w:color w:val="auto"/>
                <w:highlight w:val="none"/>
                <w:u w:val="single"/>
              </w:rPr>
              <w:t xml:space="preserve">    </w:t>
            </w:r>
            <w:r>
              <w:rPr>
                <w:rFonts w:hint="eastAsia" w:ascii="宋体" w:hAnsi="宋体"/>
                <w:color w:val="auto"/>
                <w:highlight w:val="none"/>
              </w:rPr>
              <w:t>分</w:t>
            </w:r>
            <w:r>
              <w:rPr>
                <w:rFonts w:hint="eastAsia" w:ascii="宋体" w:hAnsi="宋体"/>
                <w:color w:val="auto"/>
                <w:highlight w:val="none"/>
                <w:u w:val="none"/>
                <w:lang w:val="en-US" w:eastAsia="zh-CN"/>
              </w:rPr>
              <w:t>：</w:t>
            </w:r>
          </w:p>
          <w:p>
            <w:pPr>
              <w:snapToGrid/>
              <w:spacing w:line="400" w:lineRule="exact"/>
              <w:ind w:firstLine="420" w:firstLineChars="200"/>
              <w:jc w:val="left"/>
              <w:rPr>
                <w:rFonts w:hint="eastAsia" w:ascii="宋体" w:hAnsi="宋体"/>
                <w:color w:val="auto"/>
                <w:highlight w:val="none"/>
                <w:u w:val="single"/>
                <w:lang w:val="en-US" w:eastAsia="zh-CN"/>
              </w:rPr>
            </w:pPr>
            <w:r>
              <w:rPr>
                <w:rFonts w:hint="eastAsia" w:ascii="宋体" w:hAnsi="宋体"/>
                <w:color w:val="auto"/>
                <w:highlight w:val="none"/>
                <w:u w:val="none"/>
                <w:lang w:val="en-US" w:eastAsia="zh-CN"/>
              </w:rPr>
              <w:t>□项目经理业绩：</w:t>
            </w:r>
            <w:r>
              <w:rPr>
                <w:rFonts w:hint="eastAsia" w:ascii="宋体" w:hAnsi="宋体"/>
                <w:color w:val="auto"/>
                <w:highlight w:val="none"/>
                <w:u w:val="single"/>
                <w:lang w:val="en-US" w:eastAsia="zh-CN"/>
              </w:rPr>
              <w:t xml:space="preserve">        </w:t>
            </w:r>
          </w:p>
          <w:p>
            <w:pPr>
              <w:snapToGrid/>
              <w:spacing w:line="400" w:lineRule="exact"/>
              <w:ind w:firstLine="420" w:firstLineChars="200"/>
              <w:jc w:val="left"/>
              <w:rPr>
                <w:rFonts w:hint="eastAsia" w:ascii="宋体" w:hAnsi="宋体"/>
                <w:color w:val="auto"/>
                <w:highlight w:val="none"/>
                <w:u w:val="single"/>
                <w:lang w:val="en-US" w:eastAsia="zh-CN"/>
              </w:rPr>
            </w:pPr>
            <w:r>
              <w:rPr>
                <w:rFonts w:hint="eastAsia" w:ascii="宋体" w:hAnsi="宋体"/>
                <w:color w:val="auto"/>
                <w:highlight w:val="none"/>
                <w:u w:val="none"/>
                <w:lang w:val="en-US" w:eastAsia="zh-CN"/>
              </w:rPr>
              <w:t>□项目总工业绩：</w:t>
            </w:r>
            <w:r>
              <w:rPr>
                <w:rFonts w:hint="eastAsia" w:ascii="宋体" w:hAnsi="宋体"/>
                <w:color w:val="auto"/>
                <w:highlight w:val="none"/>
                <w:u w:val="single"/>
                <w:lang w:val="en-US" w:eastAsia="zh-CN"/>
              </w:rPr>
              <w:t xml:space="preserve">        </w:t>
            </w:r>
          </w:p>
          <w:p>
            <w:pPr>
              <w:snapToGrid/>
              <w:spacing w:line="400" w:lineRule="exact"/>
              <w:ind w:firstLine="420" w:firstLineChars="200"/>
              <w:jc w:val="left"/>
              <w:rPr>
                <w:rFonts w:hint="eastAsia" w:ascii="宋体" w:hAnsi="宋体"/>
                <w:color w:val="auto"/>
                <w:highlight w:val="none"/>
                <w:u w:val="single"/>
                <w:lang w:val="en-US" w:eastAsia="zh-CN"/>
              </w:rPr>
            </w:pPr>
            <w:r>
              <w:rPr>
                <w:rFonts w:hint="eastAsia" w:ascii="宋体" w:hAnsi="宋体"/>
                <w:color w:val="auto"/>
                <w:highlight w:val="none"/>
                <w:u w:val="none"/>
                <w:lang w:val="en-US" w:eastAsia="zh-CN"/>
              </w:rPr>
              <w:t>□其他拟派人员业绩：</w:t>
            </w:r>
            <w:r>
              <w:rPr>
                <w:rFonts w:hint="eastAsia" w:ascii="宋体" w:hAnsi="宋体"/>
                <w:color w:val="auto"/>
                <w:highlight w:val="none"/>
                <w:u w:val="single"/>
                <w:lang w:val="en-US" w:eastAsia="zh-CN"/>
              </w:rPr>
              <w:t xml:space="preserve">        </w:t>
            </w:r>
          </w:p>
          <w:p>
            <w:pPr>
              <w:autoSpaceDE w:val="0"/>
              <w:autoSpaceDN w:val="0"/>
              <w:adjustRightInd w:val="0"/>
              <w:snapToGrid w:val="0"/>
              <w:spacing w:line="400" w:lineRule="exact"/>
              <w:ind w:firstLine="415" w:firstLineChars="198"/>
              <w:rPr>
                <w:rFonts w:hint="eastAsia"/>
                <w:i/>
                <w:iCs/>
                <w:color w:val="auto"/>
                <w:highlight w:val="none"/>
              </w:rPr>
            </w:pPr>
            <w:r>
              <w:rPr>
                <w:rFonts w:hint="eastAsia"/>
                <w:i/>
                <w:iCs/>
                <w:color w:val="auto"/>
                <w:highlight w:val="none"/>
              </w:rPr>
              <w:t>[提示：招标人可选择以下两种方式之一，可优先选择方式一。]</w:t>
            </w:r>
          </w:p>
          <w:p>
            <w:pPr>
              <w:autoSpaceDE w:val="0"/>
              <w:autoSpaceDN w:val="0"/>
              <w:adjustRightInd w:val="0"/>
              <w:snapToGrid w:val="0"/>
              <w:spacing w:line="400" w:lineRule="exact"/>
              <w:ind w:firstLine="415" w:firstLineChars="198"/>
              <w:rPr>
                <w:rFonts w:hint="eastAsia"/>
                <w:color w:val="auto"/>
                <w:highlight w:val="none"/>
              </w:rPr>
            </w:pPr>
            <w:r>
              <w:rPr>
                <w:rFonts w:hint="eastAsia"/>
                <w:color w:val="auto"/>
                <w:highlight w:val="none"/>
              </w:rPr>
              <w:t>□方式一</w:t>
            </w:r>
          </w:p>
          <w:p>
            <w:pPr>
              <w:autoSpaceDE w:val="0"/>
              <w:autoSpaceDN w:val="0"/>
              <w:adjustRightInd w:val="0"/>
              <w:snapToGrid w:val="0"/>
              <w:spacing w:line="400" w:lineRule="exact"/>
              <w:ind w:firstLine="420" w:firstLineChars="200"/>
              <w:rPr>
                <w:rFonts w:hint="eastAsia"/>
                <w:color w:val="auto"/>
                <w:highlight w:val="none"/>
              </w:rPr>
            </w:pPr>
            <w:r>
              <w:rPr>
                <w:rFonts w:hint="eastAsia"/>
                <w:color w:val="auto"/>
                <w:highlight w:val="none"/>
              </w:rPr>
              <w:t>提供</w:t>
            </w:r>
            <w:r>
              <w:rPr>
                <w:rFonts w:hint="eastAsia"/>
                <w:color w:val="auto"/>
                <w:highlight w:val="none"/>
                <w:lang w:eastAsia="zh-CN"/>
              </w:rPr>
              <w:t>：</w:t>
            </w:r>
            <w:r>
              <w:rPr>
                <w:rFonts w:hint="eastAsia"/>
                <w:color w:val="auto"/>
                <w:highlight w:val="none"/>
              </w:rPr>
              <w:t>该业绩在交通运输部“全国公路建设市场监督管理系统”或项目所在地省级交通运输行政主管部门官方平台查询到的相关项目网页截图</w:t>
            </w:r>
            <w:r>
              <w:rPr>
                <w:rFonts w:hint="eastAsia"/>
                <w:color w:val="auto"/>
                <w:highlight w:val="none"/>
                <w:lang w:eastAsia="zh-CN"/>
              </w:rPr>
              <w:t>。</w:t>
            </w:r>
            <w:r>
              <w:rPr>
                <w:rFonts w:hint="eastAsia"/>
                <w:color w:val="auto"/>
                <w:highlight w:val="none"/>
              </w:rPr>
              <w:t>网页截图能够完全反映业绩</w:t>
            </w:r>
            <w:r>
              <w:rPr>
                <w:rFonts w:hint="eastAsia"/>
                <w:color w:val="auto"/>
                <w:highlight w:val="none"/>
                <w:lang w:val="en-US" w:eastAsia="zh-CN"/>
              </w:rPr>
              <w:t>要求的指标</w:t>
            </w:r>
            <w:r>
              <w:rPr>
                <w:rFonts w:hint="eastAsia"/>
                <w:color w:val="auto"/>
                <w:highlight w:val="none"/>
              </w:rPr>
              <w:t>的，无须再提供其他业绩证明材料；若网页截图不能完全反映业绩</w:t>
            </w:r>
            <w:r>
              <w:rPr>
                <w:rFonts w:hint="eastAsia"/>
                <w:color w:val="auto"/>
                <w:highlight w:val="none"/>
                <w:lang w:val="en-US" w:eastAsia="zh-CN"/>
              </w:rPr>
              <w:t>要求的指标</w:t>
            </w:r>
            <w:r>
              <w:rPr>
                <w:rFonts w:hint="eastAsia"/>
                <w:color w:val="auto"/>
                <w:highlight w:val="none"/>
              </w:rPr>
              <w:t>的，可以补充提供合同协议书、工程交工（或竣工）验收合格的证明材料。</w:t>
            </w:r>
          </w:p>
          <w:p>
            <w:pPr>
              <w:autoSpaceDE w:val="0"/>
              <w:autoSpaceDN w:val="0"/>
              <w:adjustRightInd w:val="0"/>
              <w:snapToGrid w:val="0"/>
              <w:spacing w:line="400" w:lineRule="exact"/>
              <w:ind w:firstLine="420" w:firstLineChars="200"/>
              <w:rPr>
                <w:rFonts w:hint="eastAsia" w:ascii="宋体" w:hAnsi="宋体"/>
                <w:szCs w:val="21"/>
                <w:highlight w:val="none"/>
                <w:lang w:eastAsia="zh-CN"/>
              </w:rPr>
            </w:pPr>
            <w:r>
              <w:rPr>
                <w:rFonts w:hint="eastAsia" w:ascii="宋体" w:hAnsi="宋体"/>
                <w:i w:val="0"/>
                <w:iCs/>
                <w:color w:val="auto"/>
                <w:kern w:val="0"/>
                <w:szCs w:val="21"/>
                <w:highlight w:val="none"/>
              </w:rPr>
              <w:t>□</w:t>
            </w:r>
            <w:r>
              <w:rPr>
                <w:rFonts w:hint="eastAsia" w:ascii="宋体" w:hAnsi="宋体"/>
                <w:szCs w:val="21"/>
                <w:highlight w:val="none"/>
              </w:rPr>
              <w:t>联合体投标的，按</w:t>
            </w:r>
            <w:r>
              <w:rPr>
                <w:rFonts w:hint="eastAsia" w:ascii="宋体" w:hAnsi="宋体"/>
                <w:lang w:val="en-US" w:eastAsia="zh-CN"/>
              </w:rPr>
              <w:t>共同投标协议</w:t>
            </w:r>
            <w:r>
              <w:rPr>
                <w:rFonts w:hint="eastAsia" w:ascii="宋体" w:hAnsi="宋体"/>
                <w:szCs w:val="21"/>
                <w:highlight w:val="none"/>
              </w:rPr>
              <w:t>约定的分工提供</w:t>
            </w:r>
            <w:r>
              <w:rPr>
                <w:rFonts w:hint="eastAsia" w:ascii="宋体" w:hAnsi="宋体"/>
                <w:szCs w:val="21"/>
                <w:highlight w:val="none"/>
                <w:lang w:eastAsia="zh-CN"/>
              </w:rPr>
              <w:t>。</w:t>
            </w:r>
          </w:p>
          <w:p>
            <w:pPr>
              <w:autoSpaceDE w:val="0"/>
              <w:autoSpaceDN w:val="0"/>
              <w:adjustRightInd w:val="0"/>
              <w:snapToGrid w:val="0"/>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注：当上述</w:t>
            </w:r>
            <w:r>
              <w:rPr>
                <w:rFonts w:hint="eastAsia" w:ascii="宋体" w:hAnsi="宋体"/>
                <w:color w:val="auto"/>
                <w:szCs w:val="21"/>
                <w:highlight w:val="none"/>
                <w:lang w:eastAsia="zh-CN"/>
              </w:rPr>
              <w:t>业绩证明材料</w:t>
            </w:r>
            <w:r>
              <w:rPr>
                <w:rFonts w:hint="eastAsia" w:ascii="宋体" w:hAnsi="宋体"/>
                <w:color w:val="auto"/>
                <w:szCs w:val="21"/>
                <w:highlight w:val="none"/>
              </w:rPr>
              <w:t>中针对同一指标存在不一致时，以</w:t>
            </w:r>
            <w:r>
              <w:rPr>
                <w:rFonts w:hint="eastAsia"/>
                <w:color w:val="auto"/>
                <w:highlight w:val="none"/>
              </w:rPr>
              <w:t>相关项目网页截图</w:t>
            </w:r>
            <w:r>
              <w:rPr>
                <w:rFonts w:hint="eastAsia" w:ascii="宋体" w:hAnsi="宋体"/>
                <w:color w:val="auto"/>
                <w:szCs w:val="21"/>
                <w:highlight w:val="none"/>
              </w:rPr>
              <w:t>为准。</w:t>
            </w:r>
          </w:p>
          <w:p/>
          <w:p>
            <w:pPr>
              <w:autoSpaceDE w:val="0"/>
              <w:autoSpaceDN w:val="0"/>
              <w:adjustRightInd w:val="0"/>
              <w:snapToGrid w:val="0"/>
              <w:spacing w:line="400" w:lineRule="exact"/>
              <w:ind w:firstLine="415" w:firstLineChars="198"/>
              <w:rPr>
                <w:rFonts w:hint="eastAsia" w:ascii="宋体" w:hAnsi="宋体"/>
                <w:color w:val="auto"/>
                <w:szCs w:val="21"/>
                <w:highlight w:val="none"/>
              </w:rPr>
            </w:pPr>
            <w:r>
              <w:rPr>
                <w:rFonts w:hint="eastAsia" w:ascii="宋体" w:hAnsi="宋体"/>
                <w:color w:val="auto"/>
                <w:szCs w:val="21"/>
                <w:highlight w:val="none"/>
              </w:rPr>
              <w:t>□方式二</w:t>
            </w:r>
          </w:p>
          <w:p>
            <w:pPr>
              <w:autoSpaceDE w:val="0"/>
              <w:autoSpaceDN w:val="0"/>
              <w:adjustRightInd w:val="0"/>
              <w:snapToGrid w:val="0"/>
              <w:spacing w:line="400" w:lineRule="exact"/>
              <w:ind w:firstLine="415" w:firstLineChars="198"/>
              <w:rPr>
                <w:rFonts w:hint="eastAsia" w:ascii="宋体" w:hAnsi="宋体"/>
                <w:color w:val="auto"/>
                <w:szCs w:val="21"/>
                <w:highlight w:val="none"/>
              </w:rPr>
            </w:pPr>
            <w:r>
              <w:rPr>
                <w:rFonts w:hint="eastAsia" w:ascii="宋体" w:hAnsi="宋体"/>
                <w:color w:val="auto"/>
                <w:szCs w:val="21"/>
                <w:highlight w:val="none"/>
              </w:rPr>
              <w:t>提供</w:t>
            </w:r>
            <w:r>
              <w:rPr>
                <w:rFonts w:hint="eastAsia" w:ascii="宋体" w:hAnsi="宋体"/>
                <w:color w:val="auto"/>
                <w:szCs w:val="21"/>
                <w:highlight w:val="none"/>
                <w:lang w:eastAsia="zh-CN"/>
              </w:rPr>
              <w:t>：</w:t>
            </w:r>
            <w:r>
              <w:rPr>
                <w:rFonts w:hint="eastAsia" w:ascii="宋体" w:hAnsi="宋体"/>
                <w:color w:val="auto"/>
                <w:szCs w:val="21"/>
                <w:highlight w:val="none"/>
              </w:rPr>
              <w:t>该业绩的合同协议书和工程交工验收合格的证明材料。若提供的业绩证明材料不能体现</w:t>
            </w:r>
            <w:r>
              <w:rPr>
                <w:rFonts w:hint="eastAsia" w:ascii="宋体" w:hAnsi="宋体"/>
                <w:color w:val="auto"/>
                <w:szCs w:val="21"/>
                <w:highlight w:val="none"/>
                <w:lang w:val="en-US" w:eastAsia="zh-CN"/>
              </w:rPr>
              <w:t>上述业绩</w:t>
            </w:r>
            <w:r>
              <w:rPr>
                <w:rFonts w:hint="eastAsia" w:ascii="宋体" w:hAnsi="宋体"/>
                <w:color w:val="auto"/>
                <w:szCs w:val="21"/>
                <w:highlight w:val="none"/>
              </w:rPr>
              <w:t>指标的，应补充提供</w:t>
            </w:r>
            <w:r>
              <w:rPr>
                <w:rFonts w:hint="eastAsia" w:ascii="宋体" w:hAnsi="宋体"/>
                <w:szCs w:val="21"/>
                <w:highlight w:val="none"/>
                <w:u w:val="none"/>
                <w:lang w:eastAsia="zh-CN"/>
              </w:rPr>
              <w:t>业主证明</w:t>
            </w:r>
            <w:r>
              <w:rPr>
                <w:rFonts w:hint="eastAsia" w:ascii="宋体" w:hAnsi="宋体"/>
                <w:color w:val="auto"/>
                <w:szCs w:val="21"/>
                <w:highlight w:val="none"/>
              </w:rPr>
              <w:t>。</w:t>
            </w:r>
          </w:p>
          <w:p>
            <w:pPr>
              <w:snapToGrid w:val="0"/>
              <w:spacing w:line="400" w:lineRule="exact"/>
              <w:ind w:firstLine="420" w:firstLineChars="200"/>
              <w:jc w:val="left"/>
              <w:rPr>
                <w:rFonts w:hint="eastAsia" w:ascii="宋体" w:hAnsi="宋体"/>
                <w:szCs w:val="21"/>
                <w:highlight w:val="none"/>
                <w:lang w:eastAsia="zh-CN"/>
              </w:rPr>
            </w:pPr>
            <w:r>
              <w:rPr>
                <w:rFonts w:hint="eastAsia" w:ascii="宋体" w:hAnsi="宋体"/>
                <w:i w:val="0"/>
                <w:iCs/>
                <w:color w:val="auto"/>
                <w:kern w:val="0"/>
                <w:szCs w:val="21"/>
                <w:highlight w:val="none"/>
              </w:rPr>
              <w:t>□</w:t>
            </w:r>
            <w:r>
              <w:rPr>
                <w:rFonts w:hint="eastAsia" w:ascii="宋体" w:hAnsi="宋体"/>
                <w:szCs w:val="21"/>
                <w:highlight w:val="none"/>
              </w:rPr>
              <w:t>联合体投标的，按</w:t>
            </w:r>
            <w:r>
              <w:rPr>
                <w:rFonts w:hint="eastAsia" w:ascii="宋体" w:hAnsi="宋体"/>
                <w:lang w:val="en-US" w:eastAsia="zh-CN"/>
              </w:rPr>
              <w:t>共同投标协议</w:t>
            </w:r>
            <w:r>
              <w:rPr>
                <w:rFonts w:hint="eastAsia" w:ascii="宋体" w:hAnsi="宋体"/>
                <w:szCs w:val="21"/>
                <w:highlight w:val="none"/>
              </w:rPr>
              <w:t>约定的分工提供</w:t>
            </w:r>
            <w:r>
              <w:rPr>
                <w:rFonts w:hint="eastAsia" w:ascii="宋体" w:hAnsi="宋体"/>
                <w:szCs w:val="21"/>
                <w:highlight w:val="none"/>
                <w:lang w:eastAsia="zh-CN"/>
              </w:rPr>
              <w:t>。</w:t>
            </w:r>
          </w:p>
          <w:p>
            <w:pPr>
              <w:spacing w:line="400" w:lineRule="exact"/>
              <w:ind w:firstLine="420" w:firstLineChars="200"/>
              <w:rPr>
                <w:rFonts w:hint="eastAsia" w:ascii="宋体" w:hAnsi="宋体" w:eastAsia="宋体"/>
                <w:i/>
                <w:color w:val="auto"/>
                <w:highlight w:val="none"/>
                <w:lang w:eastAsia="zh-CN"/>
              </w:rPr>
            </w:pPr>
            <w:r>
              <w:rPr>
                <w:rFonts w:hint="eastAsia" w:ascii="宋体" w:hAnsi="宋体"/>
                <w:color w:val="auto"/>
                <w:szCs w:val="21"/>
                <w:highlight w:val="none"/>
              </w:rPr>
              <w:t>注：当上述</w:t>
            </w:r>
            <w:r>
              <w:rPr>
                <w:rFonts w:hint="eastAsia" w:ascii="宋体" w:hAnsi="宋体"/>
                <w:color w:val="auto"/>
                <w:szCs w:val="21"/>
                <w:highlight w:val="none"/>
                <w:lang w:val="en-US" w:eastAsia="zh-CN"/>
              </w:rPr>
              <w:t>业绩证明材料</w:t>
            </w:r>
            <w:r>
              <w:rPr>
                <w:rFonts w:hint="eastAsia" w:ascii="宋体" w:hAnsi="宋体"/>
                <w:color w:val="auto"/>
                <w:szCs w:val="21"/>
                <w:highlight w:val="none"/>
              </w:rPr>
              <w:t>中针对同一指标存在不一致时，以工程交工验收合格的证明材料为准</w:t>
            </w:r>
            <w:r>
              <w:rPr>
                <w:rFonts w:hint="eastAsia" w:ascii="宋体" w:hAnsi="宋体"/>
                <w:i/>
                <w:color w:val="auto"/>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color w:val="auto"/>
                <w:kern w:val="0"/>
                <w:highlight w:val="none"/>
              </w:rPr>
            </w:pPr>
          </w:p>
        </w:tc>
        <w:tc>
          <w:tcPr>
            <w:tcW w:w="1599"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color w:val="auto"/>
                <w:kern w:val="0"/>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hint="eastAsia" w:ascii="宋体" w:hAnsi="宋体" w:cs="宋体"/>
                <w:color w:val="auto"/>
                <w:kern w:val="0"/>
                <w:szCs w:val="21"/>
                <w:highlight w:val="none"/>
                <w:lang w:bidi="ar"/>
              </w:rPr>
            </w:pPr>
            <w:r>
              <w:rPr>
                <w:rFonts w:hint="eastAsia" w:ascii="宋体" w:hAnsi="宋体" w:cs="宋体"/>
                <w:szCs w:val="21"/>
              </w:rPr>
              <w:t>□</w:t>
            </w:r>
            <w:r>
              <w:rPr>
                <w:rFonts w:hint="eastAsia" w:ascii="宋体" w:hAnsi="宋体" w:cs="宋体"/>
                <w:kern w:val="0"/>
              </w:rPr>
              <w:t>人员职称（或执业）证书</w:t>
            </w:r>
          </w:p>
        </w:tc>
        <w:tc>
          <w:tcPr>
            <w:tcW w:w="504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jc w:val="left"/>
              <w:rPr>
                <w:rFonts w:hint="eastAsia" w:ascii="宋体" w:hAnsi="宋体"/>
                <w:i/>
                <w:color w:val="auto"/>
                <w:kern w:val="0"/>
                <w:szCs w:val="21"/>
                <w:highlight w:val="none"/>
              </w:rPr>
            </w:pPr>
            <w:r>
              <w:rPr>
                <w:rFonts w:hint="eastAsia" w:ascii="宋体" w:hAnsi="宋体"/>
                <w:i/>
                <w:color w:val="auto"/>
                <w:kern w:val="0"/>
                <w:szCs w:val="21"/>
                <w:highlight w:val="none"/>
              </w:rPr>
              <w:t>[提示：</w:t>
            </w:r>
            <w:r>
              <w:rPr>
                <w:rFonts w:hint="eastAsia" w:ascii="宋体" w:hAnsi="宋体"/>
                <w:i/>
                <w:color w:val="auto"/>
                <w:kern w:val="0"/>
                <w:szCs w:val="21"/>
                <w:highlight w:val="none"/>
                <w:lang w:val="en-US" w:eastAsia="zh-CN"/>
              </w:rPr>
              <w:t>参与商务评审的人员</w:t>
            </w:r>
            <w:r>
              <w:rPr>
                <w:rFonts w:hint="eastAsia" w:ascii="宋体" w:hAnsi="宋体" w:cs="宋体"/>
                <w:i/>
                <w:iCs/>
                <w:kern w:val="0"/>
              </w:rPr>
              <w:t>职称（或执业）证书</w:t>
            </w:r>
            <w:r>
              <w:rPr>
                <w:rFonts w:hint="eastAsia" w:ascii="宋体" w:hAnsi="宋体"/>
                <w:i/>
                <w:color w:val="auto"/>
                <w:kern w:val="0"/>
                <w:szCs w:val="21"/>
                <w:highlight w:val="none"/>
                <w:lang w:val="en-US" w:eastAsia="zh-CN"/>
              </w:rPr>
              <w:t>总个数不超过3个</w:t>
            </w:r>
            <w:r>
              <w:rPr>
                <w:rFonts w:hint="eastAsia" w:ascii="宋体" w:hAnsi="宋体"/>
                <w:i/>
                <w:color w:val="auto"/>
                <w:kern w:val="0"/>
                <w:szCs w:val="21"/>
                <w:highlight w:val="none"/>
              </w:rPr>
              <w:t>。]</w:t>
            </w:r>
          </w:p>
          <w:p>
            <w:pPr>
              <w:snapToGrid w:val="0"/>
              <w:spacing w:line="400" w:lineRule="exact"/>
              <w:ind w:firstLine="420" w:firstLineChars="200"/>
              <w:jc w:val="left"/>
              <w:rPr>
                <w:rFonts w:hint="default" w:ascii="宋体" w:hAnsi="宋体"/>
                <w:color w:val="auto"/>
                <w:highlight w:val="none"/>
                <w:u w:val="none"/>
                <w:lang w:val="en-US" w:eastAsia="zh-CN"/>
              </w:rPr>
            </w:pPr>
            <w:r>
              <w:rPr>
                <w:rFonts w:hint="eastAsia" w:ascii="宋体" w:hAnsi="宋体"/>
                <w:color w:val="auto"/>
                <w:highlight w:val="none"/>
                <w:u w:val="none"/>
                <w:lang w:val="en-US" w:eastAsia="zh-CN"/>
              </w:rPr>
              <w:t>投标人拟派下列人员中，每具有1个</w:t>
            </w:r>
            <w:r>
              <w:rPr>
                <w:rFonts w:hint="eastAsia" w:ascii="宋体" w:hAnsi="宋体" w:cs="宋体"/>
                <w:kern w:val="0"/>
              </w:rPr>
              <w:t>职称（或执业）证书</w:t>
            </w:r>
            <w:r>
              <w:rPr>
                <w:rFonts w:hint="eastAsia" w:ascii="宋体" w:hAnsi="宋体" w:cs="宋体"/>
                <w:kern w:val="0"/>
                <w:lang w:eastAsia="zh-CN"/>
              </w:rPr>
              <w:t>（</w:t>
            </w:r>
            <w:r>
              <w:rPr>
                <w:rFonts w:hint="eastAsia" w:ascii="宋体" w:hAnsi="宋体"/>
                <w:i w:val="0"/>
                <w:color w:val="auto"/>
                <w:kern w:val="2"/>
                <w:szCs w:val="24"/>
                <w:highlight w:val="none"/>
                <w:u w:val="none"/>
                <w:lang w:val="en-US" w:eastAsia="zh-CN"/>
              </w:rPr>
              <w:t>通过</w:t>
            </w:r>
            <w:r>
              <w:rPr>
                <w:rFonts w:hint="eastAsia" w:ascii="宋体" w:hAnsi="宋体"/>
                <w:i w:val="0"/>
                <w:color w:val="auto"/>
                <w:kern w:val="2"/>
                <w:szCs w:val="24"/>
                <w:highlight w:val="none"/>
                <w:u w:val="none"/>
              </w:rPr>
              <w:t>资格审查</w:t>
            </w:r>
            <w:r>
              <w:rPr>
                <w:rFonts w:hint="eastAsia" w:ascii="宋体" w:hAnsi="宋体"/>
                <w:i w:val="0"/>
                <w:color w:val="auto"/>
                <w:kern w:val="2"/>
                <w:szCs w:val="24"/>
                <w:highlight w:val="none"/>
                <w:u w:val="none"/>
                <w:lang w:val="en-US" w:eastAsia="zh-CN"/>
              </w:rPr>
              <w:t>的人员</w:t>
            </w:r>
            <w:r>
              <w:rPr>
                <w:rFonts w:hint="eastAsia" w:ascii="宋体" w:hAnsi="宋体" w:cs="Times New Roman"/>
                <w:i w:val="0"/>
                <w:iCs w:val="0"/>
                <w:color w:val="auto"/>
                <w:kern w:val="2"/>
                <w:highlight w:val="none"/>
                <w:u w:val="none"/>
              </w:rPr>
              <w:t>职称（或执业）证书</w:t>
            </w:r>
            <w:r>
              <w:rPr>
                <w:rFonts w:hint="eastAsia" w:ascii="宋体" w:hAnsi="宋体"/>
                <w:i w:val="0"/>
                <w:color w:val="auto"/>
                <w:kern w:val="2"/>
                <w:szCs w:val="24"/>
                <w:highlight w:val="none"/>
                <w:u w:val="none"/>
                <w:lang w:val="en-US" w:eastAsia="zh-CN"/>
              </w:rPr>
              <w:t>不参与商务评审</w:t>
            </w:r>
            <w:r>
              <w:rPr>
                <w:rFonts w:hint="eastAsia" w:ascii="宋体" w:hAnsi="宋体" w:cs="宋体"/>
                <w:kern w:val="0"/>
                <w:lang w:eastAsia="zh-CN"/>
              </w:rPr>
              <w:t>）</w:t>
            </w:r>
            <w:r>
              <w:rPr>
                <w:rFonts w:hint="eastAsia" w:ascii="宋体" w:hAnsi="宋体"/>
                <w:color w:val="auto"/>
                <w:highlight w:val="none"/>
                <w:u w:val="none"/>
                <w:lang w:val="en-US" w:eastAsia="zh-CN"/>
              </w:rPr>
              <w:t>，得</w:t>
            </w:r>
            <w:r>
              <w:rPr>
                <w:rFonts w:hint="eastAsia" w:ascii="宋体" w:hAnsi="宋体"/>
                <w:color w:val="auto"/>
                <w:highlight w:val="none"/>
                <w:u w:val="single"/>
                <w:lang w:val="en-US" w:eastAsia="zh-CN"/>
              </w:rPr>
              <w:t xml:space="preserve">    </w:t>
            </w:r>
            <w:r>
              <w:rPr>
                <w:rFonts w:hint="eastAsia" w:ascii="宋体" w:hAnsi="宋体"/>
                <w:color w:val="auto"/>
                <w:highlight w:val="none"/>
                <w:u w:val="none"/>
                <w:lang w:val="en-US" w:eastAsia="zh-CN"/>
              </w:rPr>
              <w:t>分</w:t>
            </w:r>
            <w:r>
              <w:rPr>
                <w:rFonts w:hint="eastAsia" w:ascii="宋体" w:hAnsi="宋体"/>
                <w:color w:val="auto"/>
                <w:highlight w:val="none"/>
              </w:rPr>
              <w:t>，</w:t>
            </w:r>
            <w:r>
              <w:rPr>
                <w:rFonts w:hint="eastAsia" w:ascii="宋体" w:hAnsi="宋体"/>
                <w:color w:val="auto"/>
                <w:highlight w:val="none"/>
                <w:lang w:val="en-US" w:eastAsia="zh-CN"/>
              </w:rPr>
              <w:t>本项</w:t>
            </w:r>
            <w:r>
              <w:rPr>
                <w:rFonts w:hint="eastAsia" w:ascii="宋体" w:hAnsi="宋体"/>
                <w:color w:val="auto"/>
                <w:highlight w:val="none"/>
              </w:rPr>
              <w:t>最多得</w:t>
            </w:r>
            <w:r>
              <w:rPr>
                <w:rFonts w:hint="eastAsia" w:ascii="宋体" w:hAnsi="宋体"/>
                <w:color w:val="auto"/>
                <w:highlight w:val="none"/>
                <w:u w:val="single"/>
              </w:rPr>
              <w:t xml:space="preserve">    </w:t>
            </w:r>
            <w:r>
              <w:rPr>
                <w:rFonts w:hint="eastAsia" w:ascii="宋体" w:hAnsi="宋体"/>
                <w:color w:val="auto"/>
                <w:highlight w:val="none"/>
              </w:rPr>
              <w:t>分</w:t>
            </w:r>
            <w:r>
              <w:rPr>
                <w:rFonts w:hint="eastAsia" w:ascii="宋体" w:hAnsi="宋体"/>
                <w:color w:val="auto"/>
                <w:highlight w:val="none"/>
                <w:u w:val="none"/>
                <w:lang w:val="en-US" w:eastAsia="zh-CN"/>
              </w:rPr>
              <w:t>：</w:t>
            </w:r>
          </w:p>
          <w:p>
            <w:pPr>
              <w:snapToGrid w:val="0"/>
              <w:spacing w:line="400" w:lineRule="exact"/>
              <w:ind w:firstLine="420" w:firstLineChars="200"/>
              <w:jc w:val="left"/>
              <w:rPr>
                <w:rFonts w:hint="eastAsia" w:ascii="宋体" w:hAnsi="宋体"/>
                <w:color w:val="auto"/>
                <w:highlight w:val="none"/>
                <w:u w:val="single"/>
                <w:lang w:val="en-US" w:eastAsia="zh-CN"/>
              </w:rPr>
            </w:pPr>
            <w:r>
              <w:rPr>
                <w:rFonts w:hint="eastAsia" w:ascii="宋体" w:hAnsi="宋体"/>
                <w:color w:val="auto"/>
                <w:highlight w:val="none"/>
                <w:u w:val="none"/>
                <w:lang w:val="en-US" w:eastAsia="zh-CN"/>
              </w:rPr>
              <w:t>□项目经理</w:t>
            </w:r>
            <w:r>
              <w:rPr>
                <w:rFonts w:hint="eastAsia" w:ascii="宋体" w:hAnsi="宋体" w:cs="宋体"/>
                <w:kern w:val="0"/>
              </w:rPr>
              <w:t>职称（或执业）证书</w:t>
            </w:r>
            <w:r>
              <w:rPr>
                <w:rFonts w:hint="eastAsia" w:ascii="宋体" w:hAnsi="宋体"/>
                <w:color w:val="auto"/>
                <w:highlight w:val="none"/>
                <w:u w:val="none"/>
                <w:lang w:val="en-US" w:eastAsia="zh-CN"/>
              </w:rPr>
              <w:t>：</w:t>
            </w:r>
            <w:r>
              <w:rPr>
                <w:rFonts w:hint="eastAsia" w:ascii="宋体" w:hAnsi="宋体"/>
                <w:color w:val="auto"/>
                <w:highlight w:val="none"/>
                <w:u w:val="single"/>
                <w:lang w:val="en-US" w:eastAsia="zh-CN"/>
              </w:rPr>
              <w:t xml:space="preserve">        </w:t>
            </w:r>
          </w:p>
          <w:p>
            <w:pPr>
              <w:snapToGrid w:val="0"/>
              <w:spacing w:line="400" w:lineRule="exact"/>
              <w:ind w:firstLine="420" w:firstLineChars="200"/>
              <w:jc w:val="left"/>
              <w:rPr>
                <w:rFonts w:hint="eastAsia" w:ascii="宋体" w:hAnsi="宋体"/>
                <w:color w:val="auto"/>
                <w:highlight w:val="none"/>
                <w:u w:val="single"/>
                <w:lang w:val="en-US" w:eastAsia="zh-CN"/>
              </w:rPr>
            </w:pPr>
            <w:r>
              <w:rPr>
                <w:rFonts w:hint="eastAsia" w:ascii="宋体" w:hAnsi="宋体"/>
                <w:color w:val="auto"/>
                <w:highlight w:val="none"/>
                <w:u w:val="none"/>
                <w:lang w:val="en-US" w:eastAsia="zh-CN"/>
              </w:rPr>
              <w:t>□项目总工</w:t>
            </w:r>
            <w:r>
              <w:rPr>
                <w:rFonts w:hint="eastAsia" w:ascii="宋体" w:hAnsi="宋体" w:cs="宋体"/>
                <w:kern w:val="0"/>
              </w:rPr>
              <w:t>职称（或执业）证书</w:t>
            </w:r>
            <w:r>
              <w:rPr>
                <w:rFonts w:hint="eastAsia" w:ascii="宋体" w:hAnsi="宋体"/>
                <w:color w:val="auto"/>
                <w:highlight w:val="none"/>
                <w:u w:val="none"/>
                <w:lang w:val="en-US" w:eastAsia="zh-CN"/>
              </w:rPr>
              <w:t>：</w:t>
            </w:r>
            <w:r>
              <w:rPr>
                <w:rFonts w:hint="eastAsia" w:ascii="宋体" w:hAnsi="宋体"/>
                <w:color w:val="auto"/>
                <w:highlight w:val="none"/>
                <w:u w:val="single"/>
                <w:lang w:val="en-US" w:eastAsia="zh-CN"/>
              </w:rPr>
              <w:t xml:space="preserve">        </w:t>
            </w:r>
          </w:p>
          <w:p>
            <w:pPr>
              <w:snapToGrid w:val="0"/>
              <w:spacing w:line="400" w:lineRule="exact"/>
              <w:ind w:firstLine="420" w:firstLineChars="200"/>
              <w:jc w:val="left"/>
              <w:rPr>
                <w:rFonts w:hint="eastAsia" w:ascii="宋体" w:hAnsi="宋体"/>
                <w:color w:val="auto"/>
                <w:highlight w:val="none"/>
                <w:u w:val="single"/>
                <w:lang w:val="en-US" w:eastAsia="zh-CN"/>
              </w:rPr>
            </w:pPr>
            <w:r>
              <w:rPr>
                <w:rFonts w:hint="eastAsia" w:ascii="宋体" w:hAnsi="宋体"/>
                <w:color w:val="auto"/>
                <w:highlight w:val="none"/>
                <w:u w:val="none"/>
                <w:lang w:val="en-US" w:eastAsia="zh-CN"/>
              </w:rPr>
              <w:t>□其他拟派人员</w:t>
            </w:r>
            <w:r>
              <w:rPr>
                <w:rFonts w:hint="eastAsia" w:ascii="宋体" w:hAnsi="宋体" w:cs="宋体"/>
                <w:kern w:val="0"/>
              </w:rPr>
              <w:t>职称（或执业）证书</w:t>
            </w:r>
            <w:r>
              <w:rPr>
                <w:rFonts w:hint="eastAsia" w:ascii="宋体" w:hAnsi="宋体"/>
                <w:color w:val="auto"/>
                <w:highlight w:val="none"/>
                <w:u w:val="none"/>
                <w:lang w:val="en-US" w:eastAsia="zh-CN"/>
              </w:rPr>
              <w:t>：</w:t>
            </w:r>
            <w:r>
              <w:rPr>
                <w:rFonts w:hint="eastAsia" w:ascii="宋体" w:hAnsi="宋体"/>
                <w:color w:val="auto"/>
                <w:highlight w:val="none"/>
                <w:u w:val="single"/>
                <w:lang w:val="en-US" w:eastAsia="zh-CN"/>
              </w:rPr>
              <w:t xml:space="preserve">        </w:t>
            </w:r>
          </w:p>
          <w:p>
            <w:pPr>
              <w:snapToGrid w:val="0"/>
              <w:spacing w:after="31" w:afterLines="10" w:line="400" w:lineRule="exact"/>
              <w:ind w:firstLine="420" w:firstLineChars="200"/>
              <w:rPr>
                <w:rFonts w:hint="eastAsia" w:ascii="宋体" w:hAnsi="宋体"/>
                <w:kern w:val="0"/>
                <w:szCs w:val="21"/>
                <w:lang w:eastAsia="zh-CN"/>
              </w:rPr>
            </w:pPr>
            <w:r>
              <w:rPr>
                <w:rFonts w:hint="eastAsia" w:ascii="宋体" w:hAnsi="宋体"/>
                <w:kern w:val="0"/>
                <w:szCs w:val="21"/>
              </w:rPr>
              <w:t>提供</w:t>
            </w:r>
            <w:r>
              <w:rPr>
                <w:rFonts w:hint="eastAsia" w:ascii="宋体" w:hAnsi="宋体"/>
                <w:kern w:val="0"/>
                <w:szCs w:val="21"/>
                <w:lang w:eastAsia="zh-CN"/>
              </w:rPr>
              <w:t>：</w:t>
            </w:r>
            <w:r>
              <w:rPr>
                <w:rFonts w:hint="eastAsia" w:ascii="宋体" w:hAnsi="宋体"/>
                <w:kern w:val="0"/>
                <w:szCs w:val="21"/>
                <w:lang w:val="en-US" w:eastAsia="zh-CN"/>
              </w:rPr>
              <w:t>拟派人员</w:t>
            </w:r>
            <w:r>
              <w:rPr>
                <w:rFonts w:hint="eastAsia" w:ascii="宋体" w:hAnsi="宋体"/>
                <w:kern w:val="0"/>
                <w:szCs w:val="21"/>
              </w:rPr>
              <w:t>身份证、职称（或执业）证书、投标人为其缴纳的养老保险证明材料</w:t>
            </w:r>
            <w:r>
              <w:rPr>
                <w:rFonts w:hint="eastAsia" w:ascii="宋体" w:hAnsi="宋体"/>
                <w:kern w:val="0"/>
                <w:szCs w:val="21"/>
                <w:lang w:eastAsia="zh-CN"/>
              </w:rPr>
              <w:t>（</w:t>
            </w:r>
            <w:r>
              <w:rPr>
                <w:rFonts w:hint="eastAsia" w:ascii="宋体" w:hAnsi="宋体"/>
                <w:kern w:val="0"/>
                <w:szCs w:val="21"/>
              </w:rPr>
              <w:t>养老保险证明材料</w:t>
            </w:r>
            <w:r>
              <w:rPr>
                <w:rFonts w:hint="eastAsia" w:ascii="宋体" w:hAnsi="宋体"/>
                <w:i w:val="0"/>
                <w:iCs/>
                <w:color w:val="auto"/>
                <w:kern w:val="0"/>
                <w:szCs w:val="21"/>
                <w:highlight w:val="none"/>
              </w:rPr>
              <w:t>按</w:t>
            </w:r>
            <w:r>
              <w:rPr>
                <w:rFonts w:hint="eastAsia" w:ascii="宋体" w:hAnsi="宋体"/>
                <w:iCs/>
                <w:color w:val="auto"/>
                <w:kern w:val="0"/>
                <w:szCs w:val="21"/>
                <w:highlight w:val="none"/>
              </w:rPr>
              <w:t>第二章“投标人须知前附表”第1.4.1项</w:t>
            </w:r>
            <w:r>
              <w:rPr>
                <w:rFonts w:hint="eastAsia" w:ascii="宋体" w:hAnsi="宋体"/>
                <w:i w:val="0"/>
                <w:iCs/>
                <w:color w:val="auto"/>
                <w:kern w:val="0"/>
                <w:szCs w:val="21"/>
                <w:highlight w:val="none"/>
                <w:lang w:val="en-US" w:eastAsia="zh-CN"/>
              </w:rPr>
              <w:t>特别说明（3）</w:t>
            </w:r>
            <w:r>
              <w:rPr>
                <w:rFonts w:hint="eastAsia" w:ascii="宋体" w:hAnsi="宋体"/>
                <w:i w:val="0"/>
                <w:iCs/>
                <w:color w:val="auto"/>
                <w:kern w:val="0"/>
                <w:szCs w:val="21"/>
                <w:highlight w:val="none"/>
              </w:rPr>
              <w:t>相关要求提供</w:t>
            </w:r>
            <w:r>
              <w:rPr>
                <w:rFonts w:hint="eastAsia" w:ascii="宋体" w:hAnsi="宋体"/>
                <w:kern w:val="0"/>
                <w:szCs w:val="21"/>
                <w:lang w:eastAsia="zh-CN"/>
              </w:rPr>
              <w:t>）。</w:t>
            </w:r>
          </w:p>
          <w:p>
            <w:pPr>
              <w:snapToGrid w:val="0"/>
              <w:spacing w:line="400" w:lineRule="exact"/>
              <w:ind w:firstLine="420" w:firstLineChars="200"/>
              <w:jc w:val="left"/>
              <w:rPr>
                <w:rFonts w:hint="eastAsia" w:ascii="宋体" w:hAnsi="宋体"/>
                <w:color w:val="auto"/>
                <w:highlight w:val="none"/>
                <w:u w:val="single"/>
              </w:rPr>
            </w:pPr>
            <w:r>
              <w:rPr>
                <w:rFonts w:hint="eastAsia" w:ascii="宋体" w:hAnsi="宋体"/>
                <w:kern w:val="0"/>
                <w:szCs w:val="21"/>
              </w:rPr>
              <w:t>□联合体投标的，按</w:t>
            </w:r>
            <w:r>
              <w:rPr>
                <w:rFonts w:hint="eastAsia" w:ascii="宋体" w:hAnsi="宋体"/>
                <w:lang w:val="en-US" w:eastAsia="zh-CN"/>
              </w:rPr>
              <w:t>共同投标协议</w:t>
            </w:r>
            <w:r>
              <w:rPr>
                <w:rFonts w:hint="eastAsia" w:ascii="宋体" w:hAnsi="宋体"/>
                <w:kern w:val="0"/>
                <w:szCs w:val="21"/>
              </w:rPr>
              <w:t>约定的分工提供。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tcBorders>
              <w:left w:val="single" w:color="auto" w:sz="4" w:space="0"/>
              <w:bottom w:val="single" w:color="auto" w:sz="4" w:space="0"/>
              <w:right w:val="single" w:color="auto" w:sz="4" w:space="0"/>
            </w:tcBorders>
            <w:vAlign w:val="center"/>
          </w:tcPr>
          <w:p>
            <w:pPr>
              <w:widowControl/>
              <w:spacing w:line="400" w:lineRule="exact"/>
              <w:jc w:val="center"/>
              <w:rPr>
                <w:rFonts w:hint="eastAsia" w:ascii="宋体" w:hAnsi="宋体"/>
                <w:color w:val="auto"/>
                <w:kern w:val="0"/>
                <w:highlight w:val="none"/>
              </w:rPr>
            </w:pPr>
          </w:p>
        </w:tc>
        <w:tc>
          <w:tcPr>
            <w:tcW w:w="1599" w:type="dxa"/>
            <w:vMerge w:val="continue"/>
            <w:tcBorders>
              <w:left w:val="single" w:color="auto" w:sz="4" w:space="0"/>
              <w:bottom w:val="single" w:color="auto" w:sz="4" w:space="0"/>
              <w:right w:val="single" w:color="auto" w:sz="4" w:space="0"/>
            </w:tcBorders>
            <w:vAlign w:val="center"/>
          </w:tcPr>
          <w:p>
            <w:pPr>
              <w:widowControl/>
              <w:spacing w:line="400" w:lineRule="exact"/>
              <w:jc w:val="center"/>
              <w:rPr>
                <w:rFonts w:hint="eastAsia" w:ascii="宋体" w:hAnsi="宋体"/>
                <w:color w:val="auto"/>
                <w:kern w:val="0"/>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hint="eastAsia" w:ascii="宋体" w:hAnsi="宋体" w:cs="宋体"/>
                <w:color w:val="auto"/>
                <w:kern w:val="0"/>
                <w:szCs w:val="21"/>
                <w:highlight w:val="none"/>
                <w:lang w:bidi="ar"/>
              </w:rPr>
            </w:pPr>
            <w:r>
              <w:rPr>
                <w:rFonts w:hint="eastAsia" w:ascii="宋体" w:hAnsi="宋体" w:cs="宋体"/>
                <w:szCs w:val="21"/>
              </w:rPr>
              <w:t>□</w:t>
            </w:r>
            <w:r>
              <w:rPr>
                <w:rFonts w:hint="eastAsia" w:ascii="宋体" w:hAnsi="宋体" w:cs="宋体"/>
                <w:kern w:val="0"/>
              </w:rPr>
              <w:t>获奖情况</w:t>
            </w:r>
          </w:p>
        </w:tc>
        <w:tc>
          <w:tcPr>
            <w:tcW w:w="504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jc w:val="left"/>
              <w:rPr>
                <w:rFonts w:hint="eastAsia" w:ascii="宋体" w:hAnsi="宋体"/>
                <w:i/>
                <w:color w:val="auto"/>
                <w:kern w:val="0"/>
                <w:szCs w:val="21"/>
                <w:highlight w:val="none"/>
              </w:rPr>
            </w:pPr>
            <w:r>
              <w:rPr>
                <w:rFonts w:hint="eastAsia" w:ascii="宋体" w:hAnsi="宋体"/>
                <w:i/>
                <w:color w:val="auto"/>
                <w:kern w:val="0"/>
                <w:szCs w:val="21"/>
                <w:highlight w:val="none"/>
              </w:rPr>
              <w:t>[提示：</w:t>
            </w:r>
            <w:r>
              <w:rPr>
                <w:rFonts w:hint="eastAsia" w:ascii="宋体" w:hAnsi="宋体"/>
                <w:i/>
                <w:color w:val="auto"/>
                <w:kern w:val="0"/>
                <w:szCs w:val="21"/>
                <w:highlight w:val="none"/>
                <w:lang w:val="en-US" w:eastAsia="zh-CN"/>
              </w:rPr>
              <w:t>参与商务评审的奖项总个数不超过2个，该项总分不超过2分</w:t>
            </w:r>
            <w:r>
              <w:rPr>
                <w:rFonts w:hint="eastAsia" w:ascii="宋体" w:hAnsi="宋体"/>
                <w:i/>
                <w:color w:val="auto"/>
                <w:kern w:val="0"/>
                <w:szCs w:val="21"/>
                <w:highlight w:val="none"/>
              </w:rPr>
              <w:t>。]</w:t>
            </w:r>
          </w:p>
          <w:p>
            <w:pPr>
              <w:snapToGrid w:val="0"/>
              <w:spacing w:line="400" w:lineRule="exact"/>
              <w:ind w:firstLine="420" w:firstLineChars="200"/>
              <w:jc w:val="left"/>
              <w:rPr>
                <w:rFonts w:hint="default" w:ascii="宋体" w:hAnsi="宋体"/>
                <w:color w:val="auto"/>
                <w:highlight w:val="none"/>
                <w:u w:val="none"/>
                <w:lang w:val="en-US" w:eastAsia="zh-CN"/>
              </w:rPr>
            </w:pPr>
            <w:r>
              <w:rPr>
                <w:rFonts w:hint="eastAsia" w:asciiTheme="minorEastAsia" w:hAnsiTheme="minorEastAsia" w:eastAsiaTheme="minorEastAsia" w:cstheme="minorEastAsia"/>
                <w:snapToGrid/>
                <w:sz w:val="21"/>
                <w:szCs w:val="21"/>
                <w:u w:val="none"/>
                <w:lang w:eastAsia="zh-CN"/>
              </w:rPr>
              <w:t>自</w:t>
            </w:r>
            <w:r>
              <w:rPr>
                <w:rFonts w:hint="eastAsia" w:asciiTheme="minorEastAsia" w:hAnsiTheme="minorEastAsia" w:eastAsiaTheme="minorEastAsia" w:cstheme="minorEastAsia"/>
                <w:snapToGrid/>
                <w:sz w:val="21"/>
                <w:szCs w:val="21"/>
                <w:u w:val="single"/>
                <w:lang w:eastAsia="zh-CN"/>
              </w:rPr>
              <w:t xml:space="preserve">    </w:t>
            </w:r>
            <w:r>
              <w:rPr>
                <w:rFonts w:hint="eastAsia" w:asciiTheme="minorEastAsia" w:hAnsiTheme="minorEastAsia" w:eastAsiaTheme="minorEastAsia" w:cstheme="minorEastAsia"/>
                <w:snapToGrid/>
                <w:sz w:val="21"/>
                <w:szCs w:val="21"/>
                <w:u w:val="none"/>
                <w:lang w:eastAsia="zh-CN"/>
              </w:rPr>
              <w:t>年1月1日起</w:t>
            </w:r>
            <w:r>
              <w:rPr>
                <w:rFonts w:hint="eastAsia" w:asciiTheme="minorEastAsia" w:hAnsiTheme="minorEastAsia" w:eastAsiaTheme="minorEastAsia" w:cstheme="minorEastAsia"/>
                <w:i/>
                <w:iCs/>
                <w:snapToGrid/>
                <w:sz w:val="21"/>
                <w:szCs w:val="21"/>
                <w:u w:val="none"/>
                <w:lang w:val="en-US" w:eastAsia="zh-CN"/>
              </w:rPr>
              <w:t>[</w:t>
            </w:r>
            <w:r>
              <w:rPr>
                <w:rFonts w:hint="eastAsia" w:asciiTheme="minorEastAsia" w:hAnsiTheme="minorEastAsia" w:eastAsiaTheme="minorEastAsia" w:cstheme="minorEastAsia"/>
                <w:i/>
                <w:iCs/>
                <w:snapToGrid/>
                <w:sz w:val="21"/>
                <w:szCs w:val="21"/>
                <w:u w:val="none"/>
                <w:lang w:eastAsia="zh-CN"/>
              </w:rPr>
              <w:t>提示：指投标截止日前3年</w:t>
            </w:r>
            <w:r>
              <w:rPr>
                <w:rFonts w:hint="eastAsia" w:asciiTheme="minorEastAsia" w:hAnsiTheme="minorEastAsia" w:eastAsiaTheme="minorEastAsia" w:cstheme="minorEastAsia"/>
                <w:i/>
                <w:iCs/>
                <w:snapToGrid/>
                <w:sz w:val="21"/>
                <w:szCs w:val="21"/>
                <w:u w:val="none"/>
                <w:lang w:val="en-US" w:eastAsia="zh-CN"/>
              </w:rPr>
              <w:t>及以上</w:t>
            </w:r>
            <w:r>
              <w:rPr>
                <w:rFonts w:hint="eastAsia" w:asciiTheme="minorEastAsia" w:hAnsiTheme="minorEastAsia" w:eastAsiaTheme="minorEastAsia" w:cstheme="minorEastAsia"/>
                <w:i/>
                <w:iCs/>
                <w:snapToGrid/>
                <w:sz w:val="21"/>
                <w:szCs w:val="21"/>
                <w:u w:val="none"/>
                <w:lang w:eastAsia="zh-CN"/>
              </w:rPr>
              <w:t>，</w:t>
            </w:r>
            <w:r>
              <w:rPr>
                <w:rFonts w:hint="eastAsia" w:asciiTheme="minorEastAsia" w:hAnsiTheme="minorEastAsia" w:eastAsiaTheme="minorEastAsia" w:cstheme="minorEastAsia"/>
                <w:i/>
                <w:iCs/>
                <w:snapToGrid/>
                <w:sz w:val="21"/>
                <w:szCs w:val="21"/>
                <w:highlight w:val="none"/>
                <w:u w:val="none"/>
                <w:lang w:eastAsia="zh-CN"/>
              </w:rPr>
              <w:t>不包含投标截止日当年]</w:t>
            </w:r>
            <w:r>
              <w:rPr>
                <w:rFonts w:hint="eastAsia" w:ascii="宋体" w:hAnsi="宋体"/>
                <w:szCs w:val="21"/>
                <w:highlight w:val="none"/>
              </w:rPr>
              <w:t>至投标截止日止（</w:t>
            </w:r>
            <w:r>
              <w:rPr>
                <w:rFonts w:hint="eastAsia" w:asciiTheme="minorEastAsia" w:hAnsiTheme="minorEastAsia" w:eastAsiaTheme="minorEastAsia" w:cstheme="minorEastAsia"/>
                <w:color w:val="auto"/>
                <w:szCs w:val="21"/>
                <w:highlight w:val="none"/>
              </w:rPr>
              <w:t>以获奖证书颁发时间为准</w:t>
            </w:r>
            <w:r>
              <w:rPr>
                <w:rFonts w:hint="eastAsia" w:ascii="宋体" w:hAnsi="宋体"/>
                <w:szCs w:val="21"/>
                <w:highlight w:val="none"/>
              </w:rPr>
              <w:t>）</w:t>
            </w:r>
            <w:r>
              <w:rPr>
                <w:rFonts w:hint="eastAsia" w:ascii="宋体" w:hAnsi="宋体"/>
                <w:szCs w:val="21"/>
                <w:highlight w:val="none"/>
                <w:lang w:eastAsia="zh-CN"/>
              </w:rPr>
              <w:t>，</w:t>
            </w:r>
            <w:r>
              <w:rPr>
                <w:rFonts w:hint="eastAsia" w:ascii="宋体" w:hAnsi="宋体"/>
                <w:color w:val="auto"/>
                <w:highlight w:val="none"/>
                <w:u w:val="single"/>
                <w:lang w:val="en-US" w:eastAsia="zh-CN"/>
              </w:rPr>
              <w:t>投标人（或拟派人员）</w:t>
            </w:r>
            <w:r>
              <w:rPr>
                <w:rFonts w:hint="eastAsia" w:ascii="宋体" w:hAnsi="宋体"/>
                <w:color w:val="auto"/>
                <w:highlight w:val="none"/>
                <w:u w:val="none"/>
                <w:lang w:val="en-US" w:eastAsia="zh-CN"/>
              </w:rPr>
              <w:t>承担（或参与）的项目获得过国家级奖项，每有1个得</w:t>
            </w:r>
            <w:r>
              <w:rPr>
                <w:rFonts w:hint="eastAsia" w:ascii="宋体" w:hAnsi="宋体"/>
                <w:color w:val="auto"/>
                <w:highlight w:val="none"/>
                <w:u w:val="single"/>
              </w:rPr>
              <w:t xml:space="preserve">    </w:t>
            </w:r>
            <w:r>
              <w:rPr>
                <w:rFonts w:hint="eastAsia" w:ascii="宋体" w:hAnsi="宋体"/>
                <w:color w:val="auto"/>
                <w:highlight w:val="none"/>
                <w:u w:val="none"/>
                <w:lang w:val="en-US" w:eastAsia="zh-CN"/>
              </w:rPr>
              <w:t>分</w:t>
            </w:r>
            <w:r>
              <w:rPr>
                <w:rFonts w:hint="eastAsia" w:ascii="宋体" w:hAnsi="宋体"/>
                <w:color w:val="auto"/>
                <w:highlight w:val="none"/>
              </w:rPr>
              <w:t>，</w:t>
            </w:r>
            <w:r>
              <w:rPr>
                <w:rFonts w:hint="eastAsia" w:ascii="宋体" w:hAnsi="宋体"/>
                <w:color w:val="auto"/>
                <w:highlight w:val="none"/>
                <w:lang w:val="en-US" w:eastAsia="zh-CN"/>
              </w:rPr>
              <w:t>本项</w:t>
            </w:r>
            <w:r>
              <w:rPr>
                <w:rFonts w:hint="eastAsia" w:ascii="宋体" w:hAnsi="宋体"/>
                <w:color w:val="auto"/>
                <w:highlight w:val="none"/>
              </w:rPr>
              <w:t>最多得</w:t>
            </w:r>
            <w:r>
              <w:rPr>
                <w:rFonts w:hint="eastAsia" w:ascii="宋体" w:hAnsi="宋体"/>
                <w:color w:val="auto"/>
                <w:highlight w:val="none"/>
                <w:u w:val="single"/>
              </w:rPr>
              <w:t xml:space="preserve">    </w:t>
            </w:r>
            <w:r>
              <w:rPr>
                <w:rFonts w:hint="eastAsia" w:ascii="宋体" w:hAnsi="宋体"/>
                <w:color w:val="auto"/>
                <w:highlight w:val="none"/>
              </w:rPr>
              <w:t>分</w:t>
            </w:r>
            <w:r>
              <w:rPr>
                <w:rFonts w:hint="eastAsia" w:ascii="宋体" w:hAnsi="宋体"/>
                <w:color w:val="auto"/>
                <w:highlight w:val="none"/>
                <w:u w:val="none"/>
                <w:lang w:val="en-US" w:eastAsia="zh-CN"/>
              </w:rPr>
              <w:t>。</w:t>
            </w:r>
          </w:p>
          <w:p>
            <w:pPr>
              <w:snapToGrid w:val="0"/>
              <w:spacing w:line="400" w:lineRule="exact"/>
              <w:ind w:firstLine="420" w:firstLineChars="200"/>
              <w:jc w:val="lef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提供</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获奖</w:t>
            </w:r>
            <w:r>
              <w:rPr>
                <w:rFonts w:hint="eastAsia" w:asciiTheme="minorEastAsia" w:hAnsiTheme="minorEastAsia" w:eastAsiaTheme="minorEastAsia" w:cstheme="minorEastAsia"/>
                <w:color w:val="auto"/>
                <w:szCs w:val="21"/>
                <w:highlight w:val="none"/>
                <w:lang w:val="en-US"/>
              </w:rPr>
              <w:t>证书</w:t>
            </w:r>
            <w:r>
              <w:rPr>
                <w:rFonts w:hint="eastAsia" w:asciiTheme="minorEastAsia" w:hAnsiTheme="minorEastAsia" w:eastAsiaTheme="minorEastAsia" w:cstheme="minorEastAsia"/>
                <w:color w:val="auto"/>
                <w:szCs w:val="21"/>
                <w:highlight w:val="none"/>
                <w:lang w:val="en-US" w:eastAsia="zh-CN"/>
              </w:rPr>
              <w:t>或获奖证明材料</w:t>
            </w:r>
            <w:r>
              <w:rPr>
                <w:rFonts w:hint="eastAsia" w:asciiTheme="minorEastAsia" w:hAnsiTheme="minorEastAsia" w:eastAsiaTheme="minorEastAsia" w:cstheme="minorEastAsia"/>
                <w:color w:val="auto"/>
                <w:szCs w:val="21"/>
                <w:highlight w:val="none"/>
              </w:rPr>
              <w:t>。</w:t>
            </w:r>
          </w:p>
          <w:p>
            <w:pPr>
              <w:snapToGrid w:val="0"/>
              <w:spacing w:line="400" w:lineRule="exact"/>
              <w:ind w:firstLine="420" w:firstLineChars="200"/>
              <w:jc w:val="left"/>
              <w:rPr>
                <w:rFonts w:hint="eastAsia" w:asciiTheme="minorEastAsia" w:hAnsiTheme="minorEastAsia" w:eastAsiaTheme="minorEastAsia" w:cstheme="minorEastAsia"/>
                <w:color w:val="auto"/>
                <w:szCs w:val="21"/>
                <w:highlight w:val="none"/>
              </w:rPr>
            </w:pPr>
            <w:r>
              <w:rPr>
                <w:rFonts w:hint="eastAsia" w:ascii="宋体" w:hAnsi="宋体"/>
                <w:kern w:val="0"/>
                <w:szCs w:val="21"/>
              </w:rPr>
              <w:t>□联合体投标的，</w:t>
            </w:r>
            <w:r>
              <w:rPr>
                <w:rFonts w:hint="eastAsia" w:ascii="宋体" w:hAnsi="宋体"/>
                <w:kern w:val="0"/>
                <w:szCs w:val="21"/>
                <w:lang w:val="en-US" w:eastAsia="zh-CN"/>
              </w:rPr>
              <w:t>由联合体任一单位提供</w:t>
            </w:r>
            <w:r>
              <w:rPr>
                <w:rFonts w:hint="eastAsia" w:ascii="宋体" w:hAnsi="宋体"/>
                <w:kern w:val="0"/>
                <w:szCs w:val="21"/>
              </w:rPr>
              <w:t>。</w:t>
            </w:r>
          </w:p>
          <w:p>
            <w:pPr>
              <w:snapToGrid w:val="0"/>
              <w:spacing w:line="400" w:lineRule="exact"/>
              <w:ind w:firstLine="420" w:firstLineChars="200"/>
              <w:jc w:val="left"/>
              <w:rPr>
                <w:rFonts w:hint="eastAsia" w:ascii="宋体" w:hAnsi="宋体"/>
                <w:color w:val="auto"/>
                <w:highlight w:val="none"/>
                <w:u w:val="single"/>
              </w:rPr>
            </w:pPr>
            <w:r>
              <w:rPr>
                <w:rFonts w:hint="eastAsia" w:asciiTheme="minorEastAsia" w:hAnsiTheme="minorEastAsia" w:eastAsiaTheme="minorEastAsia" w:cstheme="minorEastAsia"/>
                <w:color w:val="auto"/>
                <w:szCs w:val="21"/>
                <w:highlight w:val="none"/>
              </w:rPr>
              <w:t>注：国家级奖项是指：中国建筑业协会评选的</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中国</w:t>
            </w:r>
            <w:r>
              <w:rPr>
                <w:rFonts w:hint="eastAsia" w:asciiTheme="minorEastAsia" w:hAnsiTheme="minorEastAsia" w:eastAsiaTheme="minorEastAsia" w:cstheme="minorEastAsia"/>
                <w:color w:val="auto"/>
                <w:szCs w:val="21"/>
                <w:highlight w:val="none"/>
                <w:lang w:eastAsia="zh-CN"/>
              </w:rPr>
              <w:t>建设</w:t>
            </w:r>
            <w:r>
              <w:rPr>
                <w:rFonts w:hint="eastAsia" w:asciiTheme="minorEastAsia" w:hAnsiTheme="minorEastAsia" w:eastAsiaTheme="minorEastAsia" w:cstheme="minorEastAsia"/>
                <w:color w:val="auto"/>
                <w:szCs w:val="21"/>
                <w:highlight w:val="none"/>
              </w:rPr>
              <w:t>工程鲁班奖（国家优质工程）</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；中国土木工程学会评选的</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中国土木工程詹天佑奖</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；中国施工企业管理协会评选的</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国家优质工程奖</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cstheme="minorEastAsia"/>
                <w:color w:val="auto"/>
                <w:szCs w:val="21"/>
                <w:highlight w:val="none"/>
                <w:lang w:eastAsia="zh-CN"/>
              </w:rPr>
              <w:t>；</w:t>
            </w:r>
            <w:r>
              <w:rPr>
                <w:rFonts w:hint="eastAsia"/>
              </w:rPr>
              <w:t>中国公路建设行业协会</w:t>
            </w:r>
            <w:r>
              <w:rPr>
                <w:rFonts w:hint="eastAsia"/>
                <w:lang w:val="en-US" w:eastAsia="zh-CN"/>
              </w:rPr>
              <w:t>评选的“李春奖（公路交通优质工程奖）”；</w:t>
            </w:r>
            <w:r>
              <w:rPr>
                <w:rFonts w:hint="eastAsia" w:asciiTheme="minorEastAsia" w:hAnsiTheme="minorEastAsia" w:eastAsiaTheme="minorEastAsia" w:cstheme="minorEastAsia"/>
                <w:color w:val="auto"/>
                <w:szCs w:val="21"/>
                <w:highlight w:val="none"/>
                <w:lang w:val="en-US" w:eastAsia="zh-CN"/>
              </w:rPr>
              <w:t>□</w:t>
            </w:r>
            <w:r>
              <w:rPr>
                <w:rFonts w:hint="eastAsia" w:asciiTheme="minorEastAsia" w:hAnsiTheme="minorEastAsia" w:eastAsiaTheme="minorEastAsia" w:cstheme="minorEastAsia"/>
                <w:color w:val="auto"/>
                <w:szCs w:val="21"/>
                <w:highlight w:val="none"/>
                <w:u w:val="single"/>
                <w:lang w:val="en-US" w:eastAsia="zh-CN"/>
              </w:rPr>
              <w:t xml:space="preserve">        </w:t>
            </w:r>
            <w:r>
              <w:rPr>
                <w:rFonts w:hint="eastAsia" w:asciiTheme="minorEastAsia" w:hAnsiTheme="minorEastAsia" w:eastAsiaTheme="minorEastAsia" w:cstheme="minorEastAsia"/>
                <w:i/>
                <w:iCs/>
                <w:color w:val="auto"/>
                <w:sz w:val="21"/>
                <w:szCs w:val="21"/>
                <w:highlight w:val="none"/>
                <w:u w:val="none"/>
                <w:lang w:val="en-US" w:eastAsia="zh-CN"/>
              </w:rPr>
              <w:t>[提示：可填写《全国评比达标表彰保留项目目录》中，与</w:t>
            </w:r>
            <w:r>
              <w:rPr>
                <w:rFonts w:hint="eastAsia" w:asciiTheme="minorEastAsia" w:hAnsiTheme="minorEastAsia" w:cstheme="minorEastAsia"/>
                <w:i/>
                <w:iCs/>
                <w:color w:val="auto"/>
                <w:sz w:val="21"/>
                <w:szCs w:val="21"/>
                <w:highlight w:val="none"/>
                <w:u w:val="none"/>
                <w:lang w:val="en-US" w:eastAsia="zh-CN"/>
              </w:rPr>
              <w:t>公路</w:t>
            </w:r>
            <w:r>
              <w:rPr>
                <w:rFonts w:hint="eastAsia" w:asciiTheme="minorEastAsia" w:hAnsiTheme="minorEastAsia" w:eastAsiaTheme="minorEastAsia" w:cstheme="minorEastAsia"/>
                <w:i/>
                <w:iCs/>
                <w:color w:val="auto"/>
                <w:sz w:val="21"/>
                <w:szCs w:val="21"/>
                <w:highlight w:val="none"/>
                <w:u w:val="none"/>
                <w:lang w:val="en-US" w:eastAsia="zh-CN"/>
              </w:rPr>
              <w:t>工程施工相关的国家级奖项</w:t>
            </w:r>
            <w:r>
              <w:rPr>
                <w:rFonts w:hint="eastAsia" w:asciiTheme="minorEastAsia" w:hAnsiTheme="minorEastAsia" w:eastAsiaTheme="minorEastAsia" w:cstheme="minorEastAsia"/>
                <w:i/>
                <w:iCs/>
                <w:color w:val="auto"/>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restart"/>
            <w:tcBorders>
              <w:left w:val="single" w:color="auto" w:sz="4" w:space="0"/>
              <w:right w:val="single" w:color="auto" w:sz="4" w:space="0"/>
            </w:tcBorders>
            <w:vAlign w:val="center"/>
          </w:tcPr>
          <w:p>
            <w:pPr>
              <w:widowControl/>
              <w:spacing w:line="400" w:lineRule="exact"/>
              <w:jc w:val="center"/>
              <w:rPr>
                <w:rFonts w:hint="eastAsia" w:ascii="宋体" w:hAnsi="宋体"/>
                <w:color w:val="auto"/>
                <w:kern w:val="0"/>
                <w:highlight w:val="none"/>
              </w:rPr>
            </w:pPr>
            <w:r>
              <w:rPr>
                <w:rFonts w:hint="eastAsia" w:ascii="宋体" w:hAnsi="宋体"/>
                <w:color w:val="auto"/>
                <w:kern w:val="0"/>
                <w:highlight w:val="none"/>
              </w:rPr>
              <w:t>2.2.2</w:t>
            </w:r>
          </w:p>
          <w:p>
            <w:pPr>
              <w:pStyle w:val="2"/>
              <w:jc w:val="center"/>
              <w:rPr>
                <w:color w:val="auto"/>
                <w:highlight w:val="none"/>
              </w:rPr>
            </w:pPr>
            <w:r>
              <w:rPr>
                <w:rFonts w:hint="eastAsia" w:ascii="宋体" w:hAnsi="宋体"/>
                <w:color w:val="auto"/>
                <w:highlight w:val="none"/>
              </w:rPr>
              <w:t>（3）</w:t>
            </w:r>
          </w:p>
        </w:tc>
        <w:tc>
          <w:tcPr>
            <w:tcW w:w="1599" w:type="dxa"/>
            <w:vMerge w:val="restart"/>
            <w:tcBorders>
              <w:left w:val="single" w:color="auto" w:sz="4" w:space="0"/>
              <w:right w:val="single" w:color="auto" w:sz="4" w:space="0"/>
            </w:tcBorders>
            <w:vAlign w:val="center"/>
          </w:tcPr>
          <w:p>
            <w:pPr>
              <w:widowControl/>
              <w:spacing w:line="400" w:lineRule="exact"/>
              <w:jc w:val="center"/>
              <w:rPr>
                <w:rFonts w:hint="eastAsia" w:ascii="宋体" w:hAnsi="宋体"/>
                <w:color w:val="auto"/>
                <w:kern w:val="0"/>
                <w:highlight w:val="none"/>
              </w:rPr>
            </w:pPr>
            <w:r>
              <w:rPr>
                <w:rFonts w:hint="eastAsia" w:ascii="宋体" w:hAnsi="宋体"/>
                <w:color w:val="auto"/>
                <w:kern w:val="0"/>
                <w:highlight w:val="none"/>
              </w:rPr>
              <w:t>投标函部分及</w:t>
            </w:r>
            <w:r>
              <w:rPr>
                <w:rFonts w:hint="eastAsia" w:ascii="宋体" w:hAnsi="宋体"/>
                <w:color w:val="auto"/>
                <w:kern w:val="0"/>
                <w:highlight w:val="none"/>
                <w:lang w:eastAsia="zh-CN"/>
              </w:rPr>
              <w:t>报价部分</w:t>
            </w:r>
            <w:r>
              <w:rPr>
                <w:rFonts w:hint="eastAsia" w:ascii="宋体" w:hAnsi="宋体"/>
                <w:color w:val="auto"/>
                <w:kern w:val="0"/>
                <w:highlight w:val="none"/>
              </w:rPr>
              <w:t>评审标准</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hint="eastAsia" w:ascii="宋体" w:hAnsi="宋体" w:cs="宋体"/>
                <w:color w:val="auto"/>
                <w:kern w:val="0"/>
                <w:szCs w:val="21"/>
                <w:highlight w:val="none"/>
                <w:lang w:bidi="ar"/>
              </w:rPr>
            </w:pPr>
            <w:r>
              <w:rPr>
                <w:rFonts w:hint="eastAsia" w:ascii="宋体" w:hAnsi="宋体" w:cs="宋体"/>
                <w:color w:val="auto"/>
                <w:kern w:val="0"/>
                <w:highlight w:val="none"/>
              </w:rPr>
              <w:t>投标函部分的</w:t>
            </w:r>
            <w:r>
              <w:rPr>
                <w:rFonts w:hint="eastAsia" w:ascii="宋体" w:hAnsi="宋体" w:cs="宋体"/>
                <w:color w:val="auto"/>
                <w:kern w:val="0"/>
                <w:highlight w:val="none"/>
                <w:lang w:eastAsia="zh-CN"/>
              </w:rPr>
              <w:t>签名</w:t>
            </w:r>
            <w:r>
              <w:rPr>
                <w:rFonts w:hint="eastAsia" w:ascii="宋体" w:hAnsi="宋体" w:cs="宋体"/>
                <w:color w:val="auto"/>
                <w:kern w:val="0"/>
                <w:highlight w:val="none"/>
              </w:rPr>
              <w:t>盖章</w:t>
            </w:r>
          </w:p>
        </w:tc>
        <w:tc>
          <w:tcPr>
            <w:tcW w:w="5048" w:type="dxa"/>
            <w:tcBorders>
              <w:top w:val="single" w:color="auto" w:sz="4" w:space="0"/>
              <w:left w:val="single" w:color="auto" w:sz="4" w:space="0"/>
              <w:bottom w:val="single" w:color="auto" w:sz="4" w:space="0"/>
              <w:right w:val="single" w:color="auto" w:sz="4" w:space="0"/>
            </w:tcBorders>
            <w:vAlign w:val="center"/>
          </w:tcPr>
          <w:p>
            <w:pPr>
              <w:snapToGrid w:val="0"/>
              <w:spacing w:after="31" w:afterLines="10" w:line="4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投标函部分的格式要求法定代表人或其委托代理人</w:t>
            </w:r>
            <w:r>
              <w:rPr>
                <w:rFonts w:hint="eastAsia" w:ascii="宋体" w:hAnsi="宋体" w:cs="宋体"/>
                <w:color w:val="auto"/>
                <w:kern w:val="0"/>
                <w:highlight w:val="none"/>
                <w:lang w:eastAsia="zh-CN"/>
              </w:rPr>
              <w:t>签名</w:t>
            </w:r>
            <w:r>
              <w:rPr>
                <w:rFonts w:hint="eastAsia" w:ascii="宋体" w:hAnsi="宋体" w:cs="宋体"/>
                <w:color w:val="auto"/>
                <w:kern w:val="0"/>
                <w:highlight w:val="none"/>
              </w:rPr>
              <w:t>（或盖章）的须齐全，</w:t>
            </w:r>
            <w:r>
              <w:rPr>
                <w:rFonts w:hint="eastAsia" w:asciiTheme="minorEastAsia" w:hAnsiTheme="minorEastAsia" w:eastAsiaTheme="minorEastAsia" w:cstheme="minorEastAsia"/>
                <w:color w:val="auto"/>
                <w:szCs w:val="21"/>
                <w:highlight w:val="none"/>
                <w:lang w:val="en-US" w:eastAsia="zh-CN"/>
              </w:rPr>
              <w:t>要求签名的，</w:t>
            </w:r>
            <w:r>
              <w:rPr>
                <w:rFonts w:hint="eastAsia" w:asciiTheme="minorEastAsia" w:hAnsiTheme="minorEastAsia" w:eastAsiaTheme="minorEastAsia" w:cstheme="minorEastAsia"/>
                <w:color w:val="auto"/>
                <w:kern w:val="0"/>
                <w:highlight w:val="none"/>
              </w:rPr>
              <w:t>签名采用手写签名或签章或加盖CA数字证书均可</w:t>
            </w:r>
            <w:r>
              <w:rPr>
                <w:rFonts w:hint="eastAsia" w:asciiTheme="minorEastAsia" w:hAnsiTheme="minorEastAsia" w:eastAsiaTheme="minorEastAsia" w:cstheme="minorEastAsia"/>
                <w:color w:val="auto"/>
                <w:kern w:val="0"/>
                <w:highlight w:val="none"/>
                <w:lang w:eastAsia="zh-CN"/>
              </w:rPr>
              <w:t>，</w:t>
            </w:r>
            <w:r>
              <w:rPr>
                <w:rFonts w:hint="eastAsia" w:ascii="宋体" w:hAnsi="宋体" w:cs="宋体"/>
                <w:color w:val="auto"/>
                <w:kern w:val="0"/>
                <w:highlight w:val="none"/>
              </w:rPr>
              <w:t>要求加盖单位法人章的，应使用 CA 数字证书加盖投标人的单位电子印章。</w:t>
            </w:r>
          </w:p>
          <w:p>
            <w:pPr>
              <w:snapToGrid w:val="0"/>
              <w:spacing w:after="31" w:afterLines="10" w:line="400" w:lineRule="exact"/>
              <w:ind w:firstLine="420" w:firstLineChars="200"/>
              <w:rPr>
                <w:rFonts w:hint="eastAsia" w:ascii="宋体" w:hAnsi="宋体"/>
                <w:color w:val="auto"/>
                <w:highlight w:val="none"/>
                <w:u w:val="single"/>
              </w:rPr>
            </w:pPr>
            <w:r>
              <w:rPr>
                <w:rFonts w:hint="eastAsia" w:ascii="宋体" w:hAnsi="宋体" w:cs="宋体"/>
                <w:color w:val="auto"/>
                <w:kern w:val="0"/>
                <w:highlight w:val="none"/>
              </w:rPr>
              <w:t>联合体投标的，投标函部分的格式中要求投标人加盖单位法人章的，均由联合体牵头人使用 CA 数字证书加盖其单位电子印章。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vAlign w:val="center"/>
          </w:tcPr>
          <w:p>
            <w:pPr>
              <w:widowControl/>
              <w:spacing w:line="400" w:lineRule="exact"/>
              <w:jc w:val="center"/>
              <w:rPr>
                <w:rFonts w:hint="eastAsia" w:ascii="宋体" w:hAnsi="宋体"/>
                <w:color w:val="auto"/>
                <w:kern w:val="0"/>
                <w:highlight w:val="none"/>
              </w:rPr>
            </w:pPr>
          </w:p>
        </w:tc>
        <w:tc>
          <w:tcPr>
            <w:tcW w:w="1599" w:type="dxa"/>
            <w:vMerge w:val="continue"/>
            <w:vAlign w:val="center"/>
          </w:tcPr>
          <w:p>
            <w:pPr>
              <w:widowControl/>
              <w:spacing w:line="400" w:lineRule="exact"/>
              <w:jc w:val="center"/>
              <w:rPr>
                <w:rFonts w:hint="eastAsia" w:ascii="宋体" w:hAnsi="宋体"/>
                <w:color w:val="auto"/>
                <w:kern w:val="0"/>
                <w:highlight w:val="none"/>
              </w:rPr>
            </w:pPr>
          </w:p>
        </w:tc>
        <w:tc>
          <w:tcPr>
            <w:tcW w:w="2355" w:type="dxa"/>
            <w:gridSpan w:val="2"/>
            <w:vAlign w:val="center"/>
          </w:tcPr>
          <w:p>
            <w:pPr>
              <w:snapToGrid w:val="0"/>
              <w:spacing w:line="400" w:lineRule="exact"/>
              <w:jc w:val="left"/>
              <w:rPr>
                <w:rFonts w:hint="eastAsia" w:ascii="宋体" w:hAnsi="宋体" w:cs="宋体"/>
                <w:color w:val="auto"/>
                <w:kern w:val="0"/>
                <w:szCs w:val="21"/>
                <w:highlight w:val="none"/>
                <w:lang w:bidi="ar"/>
              </w:rPr>
            </w:pPr>
            <w:r>
              <w:rPr>
                <w:rFonts w:hint="eastAsia" w:ascii="宋体" w:hAnsi="宋体" w:cs="宋体"/>
                <w:color w:val="auto"/>
                <w:kern w:val="0"/>
                <w:highlight w:val="none"/>
              </w:rPr>
              <w:t>工期</w:t>
            </w:r>
          </w:p>
        </w:tc>
        <w:tc>
          <w:tcPr>
            <w:tcW w:w="5048" w:type="dxa"/>
            <w:vAlign w:val="center"/>
          </w:tcPr>
          <w:p>
            <w:pPr>
              <w:snapToGrid w:val="0"/>
              <w:spacing w:after="31" w:afterLines="10" w:line="400" w:lineRule="exact"/>
              <w:ind w:firstLine="420" w:firstLineChars="200"/>
              <w:rPr>
                <w:rFonts w:hint="eastAsia" w:ascii="宋体" w:hAnsi="宋体"/>
                <w:color w:val="auto"/>
                <w:highlight w:val="none"/>
              </w:rPr>
            </w:pPr>
            <w:r>
              <w:rPr>
                <w:rFonts w:hint="eastAsia" w:ascii="宋体" w:hAnsi="宋体" w:cs="宋体"/>
                <w:color w:val="auto"/>
                <w:kern w:val="0"/>
                <w:highlight w:val="none"/>
              </w:rPr>
              <w:t>符合第二章“投标人须知”第1.3.2项规定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vAlign w:val="center"/>
          </w:tcPr>
          <w:p>
            <w:pPr>
              <w:widowControl/>
              <w:spacing w:line="400" w:lineRule="exact"/>
              <w:jc w:val="center"/>
              <w:rPr>
                <w:rFonts w:hint="eastAsia" w:ascii="宋体" w:hAnsi="宋体"/>
                <w:color w:val="auto"/>
                <w:kern w:val="0"/>
                <w:highlight w:val="none"/>
              </w:rPr>
            </w:pPr>
          </w:p>
        </w:tc>
        <w:tc>
          <w:tcPr>
            <w:tcW w:w="1599" w:type="dxa"/>
            <w:vMerge w:val="continue"/>
            <w:vAlign w:val="center"/>
          </w:tcPr>
          <w:p>
            <w:pPr>
              <w:widowControl/>
              <w:spacing w:line="400" w:lineRule="exact"/>
              <w:jc w:val="center"/>
              <w:rPr>
                <w:rFonts w:hint="eastAsia" w:ascii="宋体" w:hAnsi="宋体"/>
                <w:color w:val="auto"/>
                <w:kern w:val="0"/>
                <w:highlight w:val="none"/>
              </w:rPr>
            </w:pPr>
          </w:p>
        </w:tc>
        <w:tc>
          <w:tcPr>
            <w:tcW w:w="2355" w:type="dxa"/>
            <w:gridSpan w:val="2"/>
            <w:vAlign w:val="center"/>
          </w:tcPr>
          <w:p>
            <w:pPr>
              <w:snapToGrid w:val="0"/>
              <w:spacing w:line="400" w:lineRule="exact"/>
              <w:jc w:val="left"/>
              <w:rPr>
                <w:rFonts w:hint="eastAsia" w:ascii="宋体" w:hAnsi="宋体" w:cs="宋体"/>
                <w:color w:val="auto"/>
                <w:kern w:val="0"/>
                <w:szCs w:val="21"/>
                <w:highlight w:val="none"/>
                <w:lang w:bidi="ar"/>
              </w:rPr>
            </w:pPr>
            <w:r>
              <w:rPr>
                <w:rFonts w:hint="eastAsia" w:ascii="宋体" w:hAnsi="宋体" w:cs="宋体"/>
                <w:color w:val="auto"/>
                <w:kern w:val="0"/>
                <w:highlight w:val="none"/>
              </w:rPr>
              <w:t>工程质量</w:t>
            </w:r>
          </w:p>
        </w:tc>
        <w:tc>
          <w:tcPr>
            <w:tcW w:w="5048" w:type="dxa"/>
            <w:vAlign w:val="center"/>
          </w:tcPr>
          <w:p>
            <w:pPr>
              <w:snapToGrid w:val="0"/>
              <w:spacing w:after="31" w:afterLines="10" w:line="400" w:lineRule="exact"/>
              <w:ind w:firstLine="420" w:firstLineChars="200"/>
              <w:rPr>
                <w:rFonts w:hint="eastAsia" w:ascii="宋体" w:hAnsi="宋体"/>
                <w:color w:val="auto"/>
                <w:highlight w:val="none"/>
              </w:rPr>
            </w:pPr>
            <w:r>
              <w:rPr>
                <w:rFonts w:hint="eastAsia" w:ascii="宋体" w:hAnsi="宋体" w:cs="宋体"/>
                <w:color w:val="auto"/>
                <w:kern w:val="0"/>
                <w:highlight w:val="none"/>
              </w:rPr>
              <w:t>符合第二章“投标人须知”第1.3.3项规定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vAlign w:val="center"/>
          </w:tcPr>
          <w:p>
            <w:pPr>
              <w:widowControl/>
              <w:spacing w:line="400" w:lineRule="exact"/>
              <w:jc w:val="center"/>
              <w:rPr>
                <w:rFonts w:hint="eastAsia" w:ascii="宋体" w:hAnsi="宋体"/>
                <w:color w:val="auto"/>
                <w:kern w:val="0"/>
                <w:highlight w:val="none"/>
              </w:rPr>
            </w:pPr>
          </w:p>
        </w:tc>
        <w:tc>
          <w:tcPr>
            <w:tcW w:w="1599" w:type="dxa"/>
            <w:vMerge w:val="continue"/>
            <w:vAlign w:val="center"/>
          </w:tcPr>
          <w:p>
            <w:pPr>
              <w:widowControl/>
              <w:spacing w:line="400" w:lineRule="exact"/>
              <w:jc w:val="center"/>
              <w:rPr>
                <w:rFonts w:hint="eastAsia" w:ascii="宋体" w:hAnsi="宋体"/>
                <w:color w:val="auto"/>
                <w:kern w:val="0"/>
                <w:highlight w:val="none"/>
              </w:rPr>
            </w:pPr>
          </w:p>
        </w:tc>
        <w:tc>
          <w:tcPr>
            <w:tcW w:w="2355" w:type="dxa"/>
            <w:gridSpan w:val="2"/>
            <w:vAlign w:val="center"/>
          </w:tcPr>
          <w:p>
            <w:pPr>
              <w:snapToGrid w:val="0"/>
              <w:spacing w:line="400" w:lineRule="exact"/>
              <w:jc w:val="left"/>
              <w:rPr>
                <w:rFonts w:hint="eastAsia" w:ascii="宋体" w:hAnsi="宋体" w:cs="宋体"/>
                <w:color w:val="auto"/>
                <w:kern w:val="0"/>
                <w:szCs w:val="21"/>
                <w:highlight w:val="none"/>
                <w:lang w:bidi="ar"/>
              </w:rPr>
            </w:pPr>
            <w:r>
              <w:rPr>
                <w:rFonts w:hint="eastAsia" w:ascii="宋体" w:hAnsi="宋体" w:cs="宋体"/>
                <w:color w:val="auto"/>
                <w:kern w:val="0"/>
                <w:highlight w:val="none"/>
              </w:rPr>
              <w:t>投标有效期</w:t>
            </w:r>
          </w:p>
        </w:tc>
        <w:tc>
          <w:tcPr>
            <w:tcW w:w="5048" w:type="dxa"/>
            <w:vAlign w:val="center"/>
          </w:tcPr>
          <w:p>
            <w:pPr>
              <w:snapToGrid w:val="0"/>
              <w:spacing w:after="31" w:afterLines="10" w:line="400" w:lineRule="exact"/>
              <w:ind w:firstLine="420" w:firstLineChars="200"/>
              <w:rPr>
                <w:rFonts w:hint="eastAsia" w:ascii="宋体" w:hAnsi="宋体"/>
                <w:color w:val="auto"/>
                <w:highlight w:val="none"/>
              </w:rPr>
            </w:pPr>
            <w:r>
              <w:rPr>
                <w:rFonts w:hint="eastAsia" w:ascii="宋体" w:hAnsi="宋体" w:cs="宋体"/>
                <w:color w:val="auto"/>
                <w:kern w:val="0"/>
                <w:highlight w:val="none"/>
              </w:rPr>
              <w:t>符合第二章“投标人须知”第3.3.1项规定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color w:val="auto"/>
                <w:kern w:val="0"/>
                <w:highlight w:val="none"/>
              </w:rPr>
            </w:pPr>
          </w:p>
        </w:tc>
        <w:tc>
          <w:tcPr>
            <w:tcW w:w="1599"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color w:val="auto"/>
                <w:kern w:val="0"/>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投标总报价</w:t>
            </w:r>
          </w:p>
        </w:tc>
        <w:tc>
          <w:tcPr>
            <w:tcW w:w="504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jc w:val="left"/>
              <w:rPr>
                <w:rFonts w:hint="eastAsia" w:ascii="宋体" w:hAnsi="宋体"/>
                <w:color w:val="auto"/>
                <w:highlight w:val="none"/>
              </w:rPr>
            </w:pPr>
            <w:r>
              <w:rPr>
                <w:rFonts w:hint="eastAsia" w:ascii="宋体" w:hAnsi="宋体"/>
                <w:color w:val="auto"/>
                <w:highlight w:val="none"/>
                <w:lang w:val="en-US" w:eastAsia="zh-CN"/>
              </w:rPr>
              <w:t>1.</w:t>
            </w:r>
            <w:r>
              <w:rPr>
                <w:rFonts w:hint="eastAsia" w:ascii="宋体" w:hAnsi="宋体"/>
                <w:color w:val="auto"/>
                <w:highlight w:val="none"/>
              </w:rPr>
              <w:t>投标总报价不得高于招标人公布的投标总报价最高限价。</w:t>
            </w:r>
          </w:p>
          <w:p>
            <w:pPr>
              <w:snapToGrid w:val="0"/>
              <w:spacing w:line="400" w:lineRule="exact"/>
              <w:ind w:firstLine="420" w:firstLineChars="200"/>
              <w:jc w:val="left"/>
              <w:rPr>
                <w:rFonts w:hint="eastAsia" w:ascii="宋体" w:hAnsi="宋体" w:eastAsia="宋体"/>
                <w:color w:val="auto"/>
                <w:highlight w:val="none"/>
                <w:u w:val="single"/>
                <w:lang w:val="en-US" w:eastAsia="zh-CN"/>
              </w:rPr>
            </w:pPr>
            <w:r>
              <w:rPr>
                <w:rFonts w:hint="eastAsia" w:ascii="宋体" w:hAnsi="宋体"/>
                <w:color w:val="auto"/>
                <w:highlight w:val="none"/>
                <w:lang w:val="en-US" w:eastAsia="zh-CN"/>
              </w:rPr>
              <w:t>2.</w:t>
            </w:r>
            <w:r>
              <w:rPr>
                <w:rFonts w:hint="eastAsia" w:ascii="宋体" w:hAnsi="宋体" w:cs="宋体"/>
                <w:kern w:val="0"/>
              </w:rPr>
              <w:t>投标人投标总报价或者部分单项</w:t>
            </w:r>
            <w:r>
              <w:rPr>
                <w:rFonts w:hint="eastAsia" w:ascii="宋体" w:hAnsi="宋体" w:cs="宋体"/>
                <w:kern w:val="0"/>
                <w:lang w:val="en-US" w:eastAsia="zh-CN"/>
              </w:rPr>
              <w:t>报价</w:t>
            </w:r>
            <w:r>
              <w:rPr>
                <w:rFonts w:hint="eastAsia" w:ascii="宋体" w:hAnsi="宋体" w:cs="宋体"/>
                <w:kern w:val="0"/>
              </w:rPr>
              <w:t>低于招标文件规定的对应的异常低价警戒线的，应提供报价合理性说明，并提供必要的证明材料</w:t>
            </w:r>
            <w:r>
              <w:rPr>
                <w:rFonts w:hint="eastAsia" w:ascii="宋体" w:hAnsi="宋体" w:cs="宋体"/>
                <w:kern w:val="0"/>
                <w:lang w:eastAsia="zh-CN"/>
              </w:rPr>
              <w:t>（</w:t>
            </w:r>
            <w:r>
              <w:rPr>
                <w:rFonts w:hint="eastAsia" w:ascii="宋体" w:hAnsi="宋体" w:cs="宋体"/>
                <w:kern w:val="0"/>
                <w:lang w:val="en-US" w:eastAsia="zh-CN"/>
              </w:rPr>
              <w:t>如有</w:t>
            </w:r>
            <w:r>
              <w:rPr>
                <w:rFonts w:hint="eastAsia" w:ascii="宋体" w:hAnsi="宋体" w:cs="宋体"/>
                <w:kern w:val="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vAlign w:val="center"/>
          </w:tcPr>
          <w:p>
            <w:pPr>
              <w:widowControl/>
              <w:spacing w:line="400" w:lineRule="exact"/>
              <w:jc w:val="center"/>
              <w:rPr>
                <w:rFonts w:hint="eastAsia" w:ascii="宋体" w:hAnsi="宋体"/>
                <w:color w:val="auto"/>
                <w:kern w:val="0"/>
                <w:highlight w:val="none"/>
              </w:rPr>
            </w:pPr>
          </w:p>
        </w:tc>
        <w:tc>
          <w:tcPr>
            <w:tcW w:w="1599" w:type="dxa"/>
            <w:vMerge w:val="continue"/>
            <w:vAlign w:val="center"/>
          </w:tcPr>
          <w:p>
            <w:pPr>
              <w:widowControl/>
              <w:spacing w:line="400" w:lineRule="exact"/>
              <w:jc w:val="center"/>
              <w:rPr>
                <w:rFonts w:hint="eastAsia" w:ascii="宋体" w:hAnsi="宋体"/>
                <w:color w:val="auto"/>
                <w:kern w:val="0"/>
                <w:highlight w:val="none"/>
              </w:rPr>
            </w:pPr>
          </w:p>
        </w:tc>
        <w:tc>
          <w:tcPr>
            <w:tcW w:w="2355" w:type="dxa"/>
            <w:gridSpan w:val="2"/>
            <w:vAlign w:val="center"/>
          </w:tcPr>
          <w:p>
            <w:pPr>
              <w:snapToGrid w:val="0"/>
              <w:spacing w:line="400" w:lineRule="exact"/>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报价唯一</w:t>
            </w:r>
          </w:p>
        </w:tc>
        <w:tc>
          <w:tcPr>
            <w:tcW w:w="5048" w:type="dxa"/>
            <w:vAlign w:val="center"/>
          </w:tcPr>
          <w:p>
            <w:pPr>
              <w:snapToGrid w:val="0"/>
              <w:spacing w:line="400" w:lineRule="exact"/>
              <w:ind w:firstLine="420" w:firstLineChars="200"/>
              <w:jc w:val="left"/>
              <w:rPr>
                <w:rFonts w:hint="eastAsia" w:ascii="宋体" w:hAnsi="宋体"/>
                <w:color w:val="auto"/>
                <w:highlight w:val="none"/>
              </w:rPr>
            </w:pPr>
            <w:r>
              <w:rPr>
                <w:rFonts w:hint="eastAsia" w:ascii="宋体" w:hAnsi="宋体"/>
                <w:color w:val="auto"/>
                <w:highlight w:val="none"/>
              </w:rPr>
              <w:t>只能有一个有效报价，在招标文件没有规定的情况下，不得提交选择性报价。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color w:val="auto"/>
                <w:kern w:val="0"/>
                <w:highlight w:val="none"/>
              </w:rPr>
            </w:pPr>
          </w:p>
        </w:tc>
        <w:tc>
          <w:tcPr>
            <w:tcW w:w="1599"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color w:val="auto"/>
                <w:kern w:val="0"/>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已标价工程量清单</w:t>
            </w:r>
          </w:p>
        </w:tc>
        <w:tc>
          <w:tcPr>
            <w:tcW w:w="504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jc w:val="left"/>
              <w:rPr>
                <w:rFonts w:hint="eastAsia" w:ascii="宋体" w:hAnsi="宋体"/>
                <w:color w:val="auto"/>
                <w:highlight w:val="none"/>
              </w:rPr>
            </w:pPr>
            <w:r>
              <w:rPr>
                <w:rFonts w:hint="eastAsia" w:ascii="宋体" w:hAnsi="宋体"/>
                <w:color w:val="auto"/>
                <w:highlight w:val="none"/>
              </w:rPr>
              <w:t>投标人承诺满足以下内容：</w:t>
            </w:r>
          </w:p>
          <w:p>
            <w:pPr>
              <w:snapToGrid w:val="0"/>
              <w:spacing w:line="400" w:lineRule="exact"/>
              <w:ind w:firstLine="420" w:firstLineChars="200"/>
              <w:jc w:val="left"/>
              <w:rPr>
                <w:rFonts w:hint="eastAsia" w:ascii="宋体" w:hAnsi="宋体"/>
                <w:color w:val="auto"/>
                <w:highlight w:val="none"/>
              </w:rPr>
            </w:pPr>
            <w:r>
              <w:rPr>
                <w:rFonts w:hint="eastAsia" w:ascii="宋体" w:hAnsi="宋体"/>
                <w:color w:val="auto"/>
                <w:highlight w:val="none"/>
              </w:rPr>
              <w:t>1.按照第五章“工程量清单”、第八章“工程量清单计量规则”的规定进行报价。</w:t>
            </w:r>
          </w:p>
          <w:p>
            <w:pPr>
              <w:snapToGrid w:val="0"/>
              <w:spacing w:line="400" w:lineRule="exact"/>
              <w:ind w:firstLine="420" w:firstLineChars="200"/>
              <w:jc w:val="left"/>
              <w:rPr>
                <w:rFonts w:hint="eastAsia" w:ascii="宋体" w:hAnsi="宋体"/>
                <w:color w:val="auto"/>
                <w:highlight w:val="none"/>
              </w:rPr>
            </w:pPr>
            <w:r>
              <w:rPr>
                <w:rFonts w:hint="eastAsia" w:ascii="宋体" w:hAnsi="宋体"/>
                <w:color w:val="auto"/>
                <w:highlight w:val="none"/>
              </w:rPr>
              <w:t>2.招标文件中规定工程量清单不允许修改的内容不得修改。</w:t>
            </w:r>
          </w:p>
          <w:p>
            <w:pPr>
              <w:snapToGrid w:val="0"/>
              <w:spacing w:line="400" w:lineRule="exact"/>
              <w:ind w:firstLine="420" w:firstLineChars="200"/>
              <w:jc w:val="left"/>
              <w:rPr>
                <w:rFonts w:hint="eastAsia" w:ascii="宋体" w:hAnsi="宋体"/>
                <w:color w:val="auto"/>
                <w:highlight w:val="none"/>
              </w:rPr>
            </w:pPr>
            <w:r>
              <w:rPr>
                <w:rFonts w:hint="eastAsia" w:ascii="宋体" w:hAnsi="宋体"/>
                <w:color w:val="auto"/>
                <w:highlight w:val="none"/>
              </w:rPr>
              <w:t>3.投标总报价不高于招标人公布的投标总报价最高限价。</w:t>
            </w:r>
          </w:p>
          <w:p>
            <w:pPr>
              <w:snapToGrid w:val="0"/>
              <w:spacing w:line="400" w:lineRule="exact"/>
              <w:ind w:firstLine="420" w:firstLineChars="200"/>
              <w:jc w:val="left"/>
              <w:rPr>
                <w:rFonts w:hint="default" w:ascii="宋体" w:hAnsi="宋体" w:eastAsia="宋体"/>
                <w:color w:val="auto"/>
                <w:highlight w:val="none"/>
                <w:lang w:val="en-US" w:eastAsia="zh-CN"/>
              </w:rPr>
            </w:pPr>
            <w:r>
              <w:rPr>
                <w:rFonts w:hint="eastAsia" w:ascii="宋体" w:hAnsi="宋体"/>
                <w:color w:val="auto"/>
                <w:highlight w:val="none"/>
              </w:rPr>
              <w:t>4.各清单子目单价不高于招标人公布的各清单子目单价最高限价的。</w:t>
            </w:r>
          </w:p>
          <w:p>
            <w:pPr>
              <w:snapToGrid w:val="0"/>
              <w:spacing w:line="400" w:lineRule="exact"/>
              <w:ind w:firstLine="420" w:firstLineChars="200"/>
              <w:jc w:val="left"/>
              <w:rPr>
                <w:rFonts w:hint="eastAsia" w:ascii="宋体" w:hAnsi="宋体"/>
                <w:color w:val="auto"/>
                <w:highlight w:val="none"/>
              </w:rPr>
            </w:pPr>
            <w:r>
              <w:rPr>
                <w:rFonts w:hint="default" w:ascii="宋体" w:hAnsi="宋体"/>
                <w:color w:val="auto"/>
                <w:highlight w:val="none"/>
                <w:lang w:val="en-US"/>
              </w:rPr>
              <w:t>5</w:t>
            </w:r>
            <w:r>
              <w:rPr>
                <w:rFonts w:hint="eastAsia" w:ascii="宋体" w:hAnsi="宋体"/>
                <w:color w:val="auto"/>
                <w:highlight w:val="none"/>
              </w:rPr>
              <w:t>.若出现差错，按招标文件第二章投标人须知前附表第3.2.9项规定的原则进行处理（或结算）。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color w:val="auto"/>
                <w:kern w:val="0"/>
                <w:highlight w:val="none"/>
              </w:rPr>
            </w:pPr>
          </w:p>
        </w:tc>
        <w:tc>
          <w:tcPr>
            <w:tcW w:w="1599" w:type="dxa"/>
            <w:vMerge w:val="continue"/>
            <w:tcBorders>
              <w:left w:val="single" w:color="auto" w:sz="4" w:space="0"/>
              <w:right w:val="single" w:color="auto" w:sz="4" w:space="0"/>
            </w:tcBorders>
            <w:vAlign w:val="center"/>
          </w:tcPr>
          <w:p>
            <w:pPr>
              <w:widowControl/>
              <w:spacing w:line="400" w:lineRule="exact"/>
              <w:jc w:val="center"/>
              <w:rPr>
                <w:rFonts w:hint="eastAsia" w:ascii="宋体" w:hAnsi="宋体"/>
                <w:color w:val="auto"/>
                <w:kern w:val="0"/>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投标报价算术错误修正</w:t>
            </w:r>
          </w:p>
        </w:tc>
        <w:tc>
          <w:tcPr>
            <w:tcW w:w="504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jc w:val="left"/>
              <w:rPr>
                <w:rFonts w:hint="eastAsia" w:ascii="宋体" w:hAnsi="宋体"/>
                <w:color w:val="auto"/>
                <w:highlight w:val="none"/>
                <w:u w:val="single"/>
              </w:rPr>
            </w:pPr>
            <w:r>
              <w:rPr>
                <w:rFonts w:hint="eastAsia" w:ascii="宋体" w:hAnsi="宋体"/>
                <w:color w:val="auto"/>
                <w:highlight w:val="none"/>
              </w:rPr>
              <w:t>符合第三章3.评标程序第3.1.3项规定。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olor w:val="auto"/>
                <w:kern w:val="0"/>
                <w:highlight w:val="none"/>
              </w:rPr>
            </w:pPr>
            <w:r>
              <w:rPr>
                <w:rFonts w:ascii="宋体" w:hAnsi="宋体"/>
                <w:color w:val="auto"/>
                <w:kern w:val="0"/>
                <w:highlight w:val="none"/>
              </w:rPr>
              <w:t>2.2.</w:t>
            </w:r>
            <w:r>
              <w:rPr>
                <w:rFonts w:hint="eastAsia" w:ascii="宋体" w:hAnsi="宋体"/>
                <w:color w:val="auto"/>
                <w:kern w:val="0"/>
                <w:highlight w:val="none"/>
              </w:rPr>
              <w:t>3</w:t>
            </w:r>
          </w:p>
        </w:tc>
        <w:tc>
          <w:tcPr>
            <w:tcW w:w="1599"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ascii="宋体" w:hAnsi="宋体"/>
                <w:b/>
                <w:color w:val="auto"/>
                <w:kern w:val="0"/>
                <w:highlight w:val="none"/>
              </w:rPr>
            </w:pPr>
            <w:r>
              <w:rPr>
                <w:rFonts w:hint="eastAsia" w:ascii="宋体" w:hAnsi="宋体"/>
                <w:b/>
                <w:color w:val="auto"/>
                <w:kern w:val="0"/>
                <w:highlight w:val="none"/>
              </w:rPr>
              <w:t>□选项一：</w:t>
            </w:r>
          </w:p>
          <w:p>
            <w:pPr>
              <w:spacing w:line="400" w:lineRule="exact"/>
              <w:jc w:val="center"/>
              <w:rPr>
                <w:rFonts w:hint="eastAsia" w:ascii="宋体" w:hAnsi="宋体" w:cs="宋体"/>
                <w:color w:val="auto"/>
                <w:kern w:val="0"/>
                <w:szCs w:val="21"/>
                <w:highlight w:val="none"/>
                <w:lang w:bidi="ar"/>
              </w:rPr>
            </w:pPr>
            <w:r>
              <w:rPr>
                <w:rFonts w:ascii="宋体" w:hAnsi="宋体"/>
                <w:color w:val="auto"/>
                <w:kern w:val="0"/>
                <w:highlight w:val="none"/>
              </w:rPr>
              <w:t>评标基准价计算方法</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color w:val="auto"/>
                <w:kern w:val="0"/>
                <w:szCs w:val="21"/>
                <w:highlight w:val="none"/>
                <w:lang w:bidi="ar"/>
              </w:rPr>
            </w:pPr>
            <w:r>
              <w:rPr>
                <w:rFonts w:ascii="宋体" w:hAnsi="宋体"/>
                <w:color w:val="auto"/>
                <w:kern w:val="0"/>
                <w:highlight w:val="none"/>
              </w:rPr>
              <w:t>投标总报价</w:t>
            </w:r>
          </w:p>
        </w:tc>
        <w:tc>
          <w:tcPr>
            <w:tcW w:w="5048" w:type="dxa"/>
            <w:tcBorders>
              <w:top w:val="single" w:color="auto" w:sz="4" w:space="0"/>
              <w:left w:val="single" w:color="auto" w:sz="4" w:space="0"/>
              <w:bottom w:val="single" w:color="auto" w:sz="4" w:space="0"/>
              <w:right w:val="single" w:color="auto" w:sz="4" w:space="0"/>
            </w:tcBorders>
            <w:vAlign w:val="top"/>
          </w:tcPr>
          <w:p>
            <w:pPr>
              <w:snapToGrid w:val="0"/>
              <w:spacing w:line="400" w:lineRule="exact"/>
              <w:ind w:firstLine="420" w:firstLineChars="200"/>
              <w:rPr>
                <w:rFonts w:hint="eastAsia" w:ascii="宋体" w:hAnsi="宋体"/>
                <w:i/>
                <w:color w:val="auto"/>
                <w:kern w:val="0"/>
                <w:szCs w:val="21"/>
                <w:highlight w:val="none"/>
              </w:rPr>
            </w:pPr>
            <w:r>
              <w:rPr>
                <w:rFonts w:ascii="宋体" w:hAnsi="宋体"/>
                <w:color w:val="auto"/>
                <w:kern w:val="0"/>
                <w:szCs w:val="21"/>
                <w:highlight w:val="none"/>
              </w:rPr>
              <w:t>所有通过初步评审</w:t>
            </w:r>
            <w:r>
              <w:rPr>
                <w:rFonts w:hint="eastAsia" w:ascii="宋体" w:hAnsi="宋体"/>
                <w:color w:val="auto"/>
                <w:kern w:val="0"/>
                <w:szCs w:val="21"/>
                <w:highlight w:val="none"/>
              </w:rPr>
              <w:t>和本章第2.2.2（3）目评审</w:t>
            </w:r>
            <w:r>
              <w:rPr>
                <w:rFonts w:ascii="宋体" w:hAnsi="宋体"/>
                <w:color w:val="auto"/>
                <w:kern w:val="0"/>
                <w:szCs w:val="21"/>
                <w:highlight w:val="none"/>
              </w:rPr>
              <w:t>合格的投标人</w:t>
            </w:r>
            <w:r>
              <w:rPr>
                <w:rFonts w:ascii="宋体" w:hAnsi="宋体"/>
                <w:color w:val="auto"/>
                <w:szCs w:val="21"/>
                <w:highlight w:val="none"/>
              </w:rPr>
              <w:t>的投标总报</w:t>
            </w:r>
            <w:r>
              <w:rPr>
                <w:rFonts w:ascii="宋体" w:hAnsi="宋体"/>
                <w:color w:val="auto"/>
                <w:kern w:val="0"/>
                <w:szCs w:val="21"/>
                <w:highlight w:val="none"/>
              </w:rPr>
              <w:t>价中去掉六分之一（不能整除的按小数点前整数取整，不足六家报价则不去掉）的最低价和相同家数的最高价后的算术平均值</w:t>
            </w:r>
            <w:r>
              <w:rPr>
                <w:rFonts w:hint="eastAsia" w:ascii="宋体" w:hAnsi="宋体"/>
                <w:color w:val="auto"/>
                <w:kern w:val="0"/>
                <w:szCs w:val="21"/>
                <w:highlight w:val="none"/>
                <w:lang w:eastAsia="zh-CN"/>
              </w:rPr>
              <w:t>，</w:t>
            </w:r>
            <w:r>
              <w:rPr>
                <w:rFonts w:hint="eastAsia" w:ascii="宋体" w:hAnsi="宋体"/>
                <w:color w:val="auto"/>
                <w:kern w:val="0"/>
                <w:szCs w:val="21"/>
                <w:highlight w:val="none"/>
              </w:rPr>
              <w:t>即为本项目的投标总报价的评标基准价</w:t>
            </w:r>
            <w:r>
              <w:rPr>
                <w:rFonts w:hint="eastAsia" w:ascii="宋体" w:hAnsi="宋体"/>
                <w:color w:val="auto"/>
                <w:kern w:val="0"/>
                <w:szCs w:val="21"/>
                <w:highlight w:val="none"/>
                <w:lang w:eastAsia="zh-CN"/>
              </w:rPr>
              <w:t>。</w:t>
            </w:r>
          </w:p>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评标基准价计算的最终结果</w:t>
            </w:r>
            <w:r>
              <w:rPr>
                <w:rFonts w:ascii="宋体" w:hAnsi="宋体"/>
                <w:color w:val="auto"/>
                <w:kern w:val="0"/>
                <w:szCs w:val="21"/>
                <w:highlight w:val="none"/>
              </w:rPr>
              <w:t>取小数点后两位，第三位四舍五入。</w:t>
            </w:r>
          </w:p>
          <w:p>
            <w:pPr>
              <w:snapToGrid w:val="0"/>
              <w:spacing w:line="400" w:lineRule="exact"/>
              <w:ind w:firstLine="420" w:firstLineChars="200"/>
              <w:rPr>
                <w:rFonts w:hint="eastAsia" w:ascii="宋体" w:hAnsi="宋体" w:cs="宋体"/>
                <w:color w:val="auto"/>
                <w:kern w:val="0"/>
                <w:szCs w:val="21"/>
                <w:highlight w:val="none"/>
                <w:lang w:bidi="ar"/>
              </w:rPr>
            </w:pPr>
            <w:r>
              <w:rPr>
                <w:rFonts w:ascii="宋体" w:hAnsi="宋体"/>
                <w:color w:val="auto"/>
                <w:kern w:val="0"/>
                <w:szCs w:val="21"/>
                <w:highlight w:val="none"/>
              </w:rPr>
              <w:t>在评标基准价计算完成后（除计算错误外），在后续的评审中不得再对其做出调整。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olor w:val="auto"/>
                <w:kern w:val="0"/>
                <w:highlight w:val="none"/>
              </w:rPr>
            </w:pPr>
            <w:r>
              <w:rPr>
                <w:rFonts w:ascii="宋体" w:hAnsi="宋体"/>
                <w:color w:val="auto"/>
                <w:kern w:val="0"/>
                <w:highlight w:val="none"/>
              </w:rPr>
              <w:t>2.2.</w:t>
            </w:r>
            <w:r>
              <w:rPr>
                <w:rFonts w:hint="eastAsia" w:ascii="宋体" w:hAnsi="宋体"/>
                <w:color w:val="auto"/>
                <w:kern w:val="0"/>
                <w:highlight w:val="none"/>
              </w:rPr>
              <w:t>3</w:t>
            </w:r>
          </w:p>
        </w:tc>
        <w:tc>
          <w:tcPr>
            <w:tcW w:w="1599"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hint="eastAsia" w:ascii="宋体" w:hAnsi="宋体"/>
                <w:b/>
                <w:color w:val="auto"/>
                <w:kern w:val="0"/>
                <w:highlight w:val="none"/>
              </w:rPr>
            </w:pPr>
            <w:r>
              <w:rPr>
                <w:rFonts w:hint="eastAsia" w:ascii="宋体" w:hAnsi="宋体"/>
                <w:b/>
                <w:color w:val="auto"/>
                <w:kern w:val="0"/>
                <w:highlight w:val="none"/>
              </w:rPr>
              <w:t>□选项二：</w:t>
            </w:r>
          </w:p>
          <w:p>
            <w:pPr>
              <w:spacing w:line="400" w:lineRule="exact"/>
              <w:jc w:val="center"/>
              <w:rPr>
                <w:rFonts w:ascii="宋体" w:hAnsi="宋体"/>
                <w:color w:val="auto"/>
                <w:kern w:val="0"/>
                <w:highlight w:val="none"/>
              </w:rPr>
            </w:pPr>
            <w:r>
              <w:rPr>
                <w:rFonts w:ascii="宋体" w:hAnsi="宋体"/>
                <w:color w:val="auto"/>
                <w:kern w:val="0"/>
                <w:highlight w:val="none"/>
              </w:rPr>
              <w:t>评标基准价计算方法</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ascii="宋体" w:hAnsi="宋体"/>
                <w:color w:val="auto"/>
                <w:kern w:val="0"/>
                <w:highlight w:val="none"/>
              </w:rPr>
              <w:t>投标总报价</w:t>
            </w:r>
          </w:p>
        </w:tc>
        <w:tc>
          <w:tcPr>
            <w:tcW w:w="5048" w:type="dxa"/>
            <w:tcBorders>
              <w:top w:val="single" w:color="auto" w:sz="4" w:space="0"/>
              <w:left w:val="single" w:color="auto" w:sz="4" w:space="0"/>
              <w:bottom w:val="single" w:color="auto" w:sz="4" w:space="0"/>
              <w:right w:val="single" w:color="auto" w:sz="4" w:space="0"/>
            </w:tcBorders>
            <w:vAlign w:val="top"/>
          </w:tcPr>
          <w:p>
            <w:pPr>
              <w:snapToGrid w:val="0"/>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所有通过初步评审</w:t>
            </w:r>
            <w:r>
              <w:rPr>
                <w:rFonts w:hint="eastAsia" w:ascii="宋体" w:hAnsi="宋体"/>
                <w:color w:val="auto"/>
                <w:kern w:val="0"/>
                <w:szCs w:val="21"/>
                <w:highlight w:val="none"/>
              </w:rPr>
              <w:t>和本章第2.2.2（3）目评审</w:t>
            </w:r>
            <w:r>
              <w:rPr>
                <w:rFonts w:ascii="宋体" w:hAnsi="宋体"/>
                <w:color w:val="auto"/>
                <w:kern w:val="0"/>
                <w:szCs w:val="21"/>
                <w:highlight w:val="none"/>
              </w:rPr>
              <w:t>合格的投标人</w:t>
            </w:r>
            <w:r>
              <w:rPr>
                <w:rFonts w:ascii="宋体" w:hAnsi="宋体"/>
                <w:color w:val="auto"/>
                <w:szCs w:val="21"/>
                <w:highlight w:val="none"/>
              </w:rPr>
              <w:t>的投标总报</w:t>
            </w:r>
            <w:r>
              <w:rPr>
                <w:rFonts w:ascii="宋体" w:hAnsi="宋体"/>
                <w:color w:val="auto"/>
                <w:kern w:val="0"/>
                <w:szCs w:val="21"/>
                <w:highlight w:val="none"/>
              </w:rPr>
              <w:t>价中去掉六分之一（不能整除的按小数点前整数取整，不足六家报价则不去掉）的最低价和相同家数的最高价后的算术平均值乘以</w:t>
            </w:r>
            <w:r>
              <w:rPr>
                <w:rFonts w:hint="eastAsia" w:ascii="宋体" w:hAnsi="宋体"/>
                <w:color w:val="auto"/>
                <w:kern w:val="0"/>
                <w:szCs w:val="21"/>
                <w:highlight w:val="none"/>
                <w:lang w:eastAsia="zh-CN"/>
              </w:rPr>
              <w:t>（</w:t>
            </w:r>
            <w:r>
              <w:rPr>
                <w:rFonts w:hint="eastAsia" w:ascii="宋体" w:hAnsi="宋体"/>
                <w:color w:val="auto"/>
                <w:kern w:val="0"/>
                <w:szCs w:val="21"/>
                <w:highlight w:val="none"/>
                <w:lang w:val="en-US" w:eastAsia="zh-CN"/>
              </w:rPr>
              <w:t>1-</w:t>
            </w:r>
            <w:r>
              <w:rPr>
                <w:rFonts w:ascii="宋体" w:hAnsi="宋体"/>
                <w:color w:val="auto"/>
                <w:kern w:val="0"/>
                <w:szCs w:val="21"/>
                <w:highlight w:val="none"/>
              </w:rPr>
              <w:t>本项目评标基准价浮动值N</w:t>
            </w:r>
            <w:r>
              <w:rPr>
                <w:rFonts w:hint="eastAsia" w:ascii="宋体" w:hAnsi="宋体"/>
                <w:color w:val="auto"/>
                <w:kern w:val="0"/>
                <w:szCs w:val="21"/>
                <w:highlight w:val="none"/>
              </w:rPr>
              <w:t>）</w:t>
            </w:r>
            <w:r>
              <w:rPr>
                <w:rFonts w:ascii="宋体" w:hAnsi="宋体"/>
                <w:color w:val="auto"/>
                <w:kern w:val="0"/>
                <w:szCs w:val="21"/>
                <w:highlight w:val="none"/>
              </w:rPr>
              <w:t>，即为本项目的投标总报价的评标基准价。（评标基准价浮动值N为</w:t>
            </w:r>
            <w:r>
              <w:rPr>
                <w:rFonts w:hint="eastAsia" w:ascii="宋体" w:hAnsi="宋体"/>
                <w:color w:val="auto"/>
                <w:kern w:val="0"/>
                <w:highlight w:val="none"/>
              </w:rPr>
              <w:t>1</w:t>
            </w:r>
            <w:r>
              <w:rPr>
                <w:rFonts w:ascii="宋体" w:hAnsi="宋体"/>
                <w:color w:val="auto"/>
                <w:kern w:val="0"/>
                <w:highlight w:val="none"/>
              </w:rPr>
              <w:t>%～</w:t>
            </w:r>
            <w:r>
              <w:rPr>
                <w:rFonts w:hint="eastAsia" w:ascii="宋体" w:hAnsi="宋体"/>
                <w:color w:val="auto"/>
                <w:kern w:val="0"/>
                <w:highlight w:val="none"/>
              </w:rPr>
              <w:t>5%</w:t>
            </w:r>
            <w:r>
              <w:rPr>
                <w:rFonts w:hint="eastAsia" w:ascii="宋体" w:hAnsi="宋体"/>
                <w:color w:val="auto"/>
                <w:kern w:val="0"/>
                <w:highlight w:val="none"/>
                <w:lang w:val="en-US" w:eastAsia="zh-CN"/>
              </w:rPr>
              <w:t>范围内百分数取整</w:t>
            </w:r>
            <w:r>
              <w:rPr>
                <w:rFonts w:ascii="宋体" w:hAnsi="宋体"/>
                <w:color w:val="auto"/>
                <w:kern w:val="0"/>
                <w:highlight w:val="none"/>
              </w:rPr>
              <w:t>，</w:t>
            </w:r>
            <w:r>
              <w:rPr>
                <w:rFonts w:ascii="宋体" w:hAnsi="宋体"/>
                <w:color w:val="auto"/>
                <w:kern w:val="0"/>
                <w:szCs w:val="21"/>
                <w:highlight w:val="none"/>
              </w:rPr>
              <w:t>在开标现场随机抽取决定）</w:t>
            </w:r>
          </w:p>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评标基准价计算的最终结果</w:t>
            </w:r>
            <w:r>
              <w:rPr>
                <w:rFonts w:ascii="宋体" w:hAnsi="宋体"/>
                <w:color w:val="auto"/>
                <w:kern w:val="0"/>
                <w:szCs w:val="21"/>
                <w:highlight w:val="none"/>
              </w:rPr>
              <w:t>取小数点后两位，第三位四舍五入。</w:t>
            </w:r>
          </w:p>
          <w:p>
            <w:pPr>
              <w:snapToGrid w:val="0"/>
              <w:spacing w:line="400" w:lineRule="exact"/>
              <w:ind w:firstLine="420" w:firstLineChars="200"/>
              <w:rPr>
                <w:rFonts w:hint="eastAsia" w:ascii="宋体" w:hAnsi="宋体"/>
                <w:color w:val="auto"/>
                <w:highlight w:val="none"/>
              </w:rPr>
            </w:pPr>
            <w:r>
              <w:rPr>
                <w:rFonts w:ascii="宋体" w:hAnsi="宋体"/>
                <w:color w:val="auto"/>
                <w:kern w:val="0"/>
                <w:szCs w:val="21"/>
                <w:highlight w:val="none"/>
              </w:rPr>
              <w:t>在评标基准价计算完成后（除计算错误外），在后续的评审中不得再对其做出调整。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olor w:val="auto"/>
                <w:kern w:val="0"/>
                <w:highlight w:val="none"/>
              </w:rPr>
            </w:pPr>
            <w:r>
              <w:rPr>
                <w:rFonts w:ascii="宋体" w:hAnsi="宋体"/>
                <w:color w:val="auto"/>
                <w:kern w:val="0"/>
                <w:highlight w:val="none"/>
              </w:rPr>
              <w:t>2.2.</w:t>
            </w:r>
            <w:r>
              <w:rPr>
                <w:rFonts w:hint="eastAsia" w:ascii="宋体" w:hAnsi="宋体"/>
                <w:color w:val="auto"/>
                <w:kern w:val="0"/>
                <w:highlight w:val="none"/>
              </w:rPr>
              <w:t>3</w:t>
            </w:r>
          </w:p>
        </w:tc>
        <w:tc>
          <w:tcPr>
            <w:tcW w:w="1599"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hint="eastAsia" w:ascii="宋体" w:hAnsi="宋体"/>
                <w:b/>
                <w:color w:val="auto"/>
                <w:kern w:val="0"/>
                <w:highlight w:val="none"/>
              </w:rPr>
            </w:pPr>
            <w:r>
              <w:rPr>
                <w:rFonts w:hint="eastAsia" w:ascii="宋体" w:hAnsi="宋体"/>
                <w:b/>
                <w:color w:val="auto"/>
                <w:kern w:val="0"/>
                <w:highlight w:val="none"/>
              </w:rPr>
              <w:t>□选项三：</w:t>
            </w:r>
          </w:p>
          <w:p>
            <w:pPr>
              <w:spacing w:line="400" w:lineRule="exact"/>
              <w:jc w:val="center"/>
              <w:rPr>
                <w:rFonts w:hint="eastAsia" w:ascii="宋体" w:hAnsi="宋体"/>
                <w:color w:val="auto"/>
                <w:kern w:val="0"/>
                <w:highlight w:val="none"/>
              </w:rPr>
            </w:pPr>
            <w:r>
              <w:rPr>
                <w:rFonts w:ascii="宋体" w:hAnsi="宋体"/>
                <w:color w:val="auto"/>
                <w:kern w:val="0"/>
                <w:highlight w:val="none"/>
              </w:rPr>
              <w:t>评标基准价计算方法</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olor w:val="auto"/>
                <w:kern w:val="0"/>
                <w:highlight w:val="none"/>
              </w:rPr>
            </w:pPr>
            <w:r>
              <w:rPr>
                <w:rFonts w:ascii="宋体" w:hAnsi="宋体"/>
                <w:color w:val="auto"/>
                <w:kern w:val="0"/>
                <w:highlight w:val="none"/>
              </w:rPr>
              <w:t>投标总报价</w:t>
            </w:r>
          </w:p>
        </w:tc>
        <w:tc>
          <w:tcPr>
            <w:tcW w:w="5048" w:type="dxa"/>
            <w:tcBorders>
              <w:top w:val="single" w:color="auto" w:sz="4" w:space="0"/>
              <w:left w:val="single" w:color="auto" w:sz="4" w:space="0"/>
              <w:bottom w:val="single" w:color="auto" w:sz="4" w:space="0"/>
              <w:right w:val="single" w:color="auto" w:sz="4" w:space="0"/>
            </w:tcBorders>
            <w:vAlign w:val="top"/>
          </w:tcPr>
          <w:p>
            <w:pPr>
              <w:snapToGrid w:val="0"/>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所有通过初步评审</w:t>
            </w:r>
            <w:r>
              <w:rPr>
                <w:rFonts w:hint="eastAsia" w:ascii="宋体" w:hAnsi="宋体"/>
                <w:color w:val="auto"/>
                <w:kern w:val="0"/>
                <w:szCs w:val="21"/>
                <w:highlight w:val="none"/>
              </w:rPr>
              <w:t>和本章第2.2.2（3）目评审</w:t>
            </w:r>
            <w:r>
              <w:rPr>
                <w:rFonts w:ascii="宋体" w:hAnsi="宋体"/>
                <w:color w:val="auto"/>
                <w:kern w:val="0"/>
                <w:szCs w:val="21"/>
                <w:highlight w:val="none"/>
              </w:rPr>
              <w:t>合格的投标人</w:t>
            </w:r>
            <w:r>
              <w:rPr>
                <w:rFonts w:ascii="宋体" w:hAnsi="宋体"/>
                <w:color w:val="auto"/>
                <w:szCs w:val="21"/>
                <w:highlight w:val="none"/>
              </w:rPr>
              <w:t>的投标总报</w:t>
            </w:r>
            <w:r>
              <w:rPr>
                <w:rFonts w:ascii="宋体" w:hAnsi="宋体"/>
                <w:color w:val="auto"/>
                <w:kern w:val="0"/>
                <w:szCs w:val="21"/>
                <w:highlight w:val="none"/>
              </w:rPr>
              <w:t>价中去掉六分之一（不能整除的按小数点前整数取整，不足六家报价则不去掉）的最低价和相同家数的最高价后的算术平均值</w:t>
            </w:r>
            <w:r>
              <w:rPr>
                <w:rFonts w:hint="eastAsia" w:ascii="宋体" w:hAnsi="宋体"/>
                <w:color w:val="auto"/>
                <w:kern w:val="0"/>
                <w:szCs w:val="21"/>
                <w:highlight w:val="none"/>
                <w:lang w:val="en-US" w:eastAsia="zh-CN"/>
              </w:rPr>
              <w:t>乘以（1-本项目评标基准价</w:t>
            </w:r>
            <w:r>
              <w:rPr>
                <w:rFonts w:ascii="宋体" w:hAnsi="宋体"/>
                <w:color w:val="auto"/>
                <w:kern w:val="0"/>
                <w:szCs w:val="21"/>
                <w:highlight w:val="none"/>
              </w:rPr>
              <w:t>下浮</w:t>
            </w:r>
            <w:r>
              <w:rPr>
                <w:rFonts w:hint="eastAsia" w:ascii="宋体" w:hAnsi="宋体"/>
                <w:color w:val="auto"/>
                <w:kern w:val="0"/>
                <w:szCs w:val="21"/>
                <w:highlight w:val="none"/>
                <w:lang w:val="en-US" w:eastAsia="zh-CN"/>
              </w:rPr>
              <w:t>比例</w:t>
            </w:r>
            <w:r>
              <w:rPr>
                <w:rFonts w:ascii="宋体" w:hAnsi="宋体"/>
                <w:color w:val="auto"/>
                <w:kern w:val="0"/>
                <w:szCs w:val="21"/>
                <w:highlight w:val="none"/>
              </w:rPr>
              <w:t>M</w:t>
            </w:r>
            <w:r>
              <w:rPr>
                <w:rFonts w:hint="eastAsia" w:ascii="宋体" w:hAnsi="宋体"/>
                <w:color w:val="auto"/>
                <w:kern w:val="0"/>
                <w:szCs w:val="21"/>
                <w:highlight w:val="none"/>
                <w:lang w:eastAsia="zh-CN"/>
              </w:rPr>
              <w:t>）</w:t>
            </w:r>
            <w:r>
              <w:rPr>
                <w:rFonts w:hint="eastAsia" w:ascii="宋体" w:hAnsi="宋体"/>
                <w:color w:val="auto"/>
                <w:kern w:val="0"/>
                <w:szCs w:val="21"/>
                <w:highlight w:val="none"/>
              </w:rPr>
              <w:t>，</w:t>
            </w:r>
            <w:r>
              <w:rPr>
                <w:rFonts w:ascii="宋体" w:hAnsi="宋体"/>
                <w:color w:val="auto"/>
                <w:kern w:val="0"/>
                <w:szCs w:val="21"/>
                <w:highlight w:val="none"/>
              </w:rPr>
              <w:t>即为本项目的投标总报价的评标基准价。（</w:t>
            </w:r>
            <w:r>
              <w:rPr>
                <w:rFonts w:hint="eastAsia" w:ascii="宋体" w:hAnsi="宋体"/>
                <w:color w:val="auto"/>
                <w:kern w:val="0"/>
                <w:szCs w:val="21"/>
                <w:highlight w:val="none"/>
                <w:lang w:val="en-US" w:eastAsia="zh-CN"/>
              </w:rPr>
              <w:t>评标基准价</w:t>
            </w:r>
            <w:r>
              <w:rPr>
                <w:rFonts w:ascii="宋体" w:hAnsi="宋体"/>
                <w:color w:val="auto"/>
                <w:kern w:val="0"/>
                <w:szCs w:val="21"/>
                <w:highlight w:val="none"/>
              </w:rPr>
              <w:t>下浮</w:t>
            </w:r>
            <w:r>
              <w:rPr>
                <w:rFonts w:hint="eastAsia" w:ascii="宋体" w:hAnsi="宋体"/>
                <w:color w:val="auto"/>
                <w:kern w:val="0"/>
                <w:szCs w:val="21"/>
                <w:highlight w:val="none"/>
                <w:lang w:val="en-US" w:eastAsia="zh-CN"/>
              </w:rPr>
              <w:t>比例</w:t>
            </w:r>
            <w:r>
              <w:rPr>
                <w:rFonts w:ascii="宋体" w:hAnsi="宋体"/>
                <w:color w:val="auto"/>
                <w:kern w:val="0"/>
                <w:szCs w:val="21"/>
                <w:highlight w:val="none"/>
              </w:rPr>
              <w:t>M为</w:t>
            </w:r>
            <w:r>
              <w:rPr>
                <w:rFonts w:hint="eastAsia" w:ascii="宋体" w:hAnsi="宋体"/>
                <w:color w:val="auto"/>
                <w:kern w:val="0"/>
                <w:highlight w:val="none"/>
              </w:rPr>
              <w:t>1%</w:t>
            </w:r>
            <w:r>
              <w:rPr>
                <w:rFonts w:ascii="宋体" w:hAnsi="宋体"/>
                <w:color w:val="auto"/>
                <w:kern w:val="0"/>
                <w:highlight w:val="none"/>
              </w:rPr>
              <w:t>～</w:t>
            </w:r>
            <w:r>
              <w:rPr>
                <w:rFonts w:hint="eastAsia" w:ascii="宋体" w:hAnsi="宋体"/>
                <w:color w:val="auto"/>
                <w:kern w:val="0"/>
                <w:highlight w:val="none"/>
              </w:rPr>
              <w:t>5%范围内</w:t>
            </w:r>
            <w:r>
              <w:rPr>
                <w:rFonts w:hint="eastAsia" w:ascii="宋体" w:hAnsi="宋体"/>
                <w:color w:val="auto"/>
                <w:kern w:val="0"/>
                <w:highlight w:val="none"/>
                <w:lang w:val="en-US" w:eastAsia="zh-CN"/>
              </w:rPr>
              <w:t>百分数取整</w:t>
            </w:r>
            <w:r>
              <w:rPr>
                <w:rFonts w:ascii="宋体" w:hAnsi="宋体"/>
                <w:color w:val="auto"/>
                <w:kern w:val="0"/>
                <w:highlight w:val="none"/>
              </w:rPr>
              <w:t>，具体值在招标文件中明确</w:t>
            </w:r>
            <w:r>
              <w:rPr>
                <w:rFonts w:ascii="宋体" w:hAnsi="宋体"/>
                <w:color w:val="auto"/>
                <w:kern w:val="0"/>
                <w:szCs w:val="21"/>
                <w:highlight w:val="none"/>
              </w:rPr>
              <w:t>）</w:t>
            </w:r>
          </w:p>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评标基准价计算的最终结果</w:t>
            </w:r>
            <w:r>
              <w:rPr>
                <w:rFonts w:ascii="宋体" w:hAnsi="宋体"/>
                <w:color w:val="auto"/>
                <w:kern w:val="0"/>
                <w:szCs w:val="21"/>
                <w:highlight w:val="none"/>
              </w:rPr>
              <w:t>取小数点后两位，第三位四舍五入。</w:t>
            </w:r>
          </w:p>
          <w:p>
            <w:pPr>
              <w:snapToGrid w:val="0"/>
              <w:spacing w:line="400" w:lineRule="exact"/>
              <w:ind w:firstLine="420" w:firstLineChars="200"/>
              <w:rPr>
                <w:rFonts w:ascii="宋体" w:hAnsi="宋体"/>
                <w:color w:val="auto"/>
                <w:kern w:val="0"/>
                <w:highlight w:val="none"/>
              </w:rPr>
            </w:pPr>
            <w:r>
              <w:rPr>
                <w:rFonts w:ascii="宋体" w:hAnsi="宋体"/>
                <w:color w:val="auto"/>
                <w:kern w:val="0"/>
                <w:szCs w:val="21"/>
                <w:highlight w:val="none"/>
              </w:rPr>
              <w:t>在评标基准价计算完成后（除计算错误外），在后续的评审中不得再对其做出调整。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2.2.4</w:t>
            </w:r>
          </w:p>
        </w:tc>
        <w:tc>
          <w:tcPr>
            <w:tcW w:w="159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olor w:val="auto"/>
                <w:kern w:val="0"/>
                <w:highlight w:val="none"/>
              </w:rPr>
            </w:pPr>
            <w:r>
              <w:rPr>
                <w:rFonts w:hint="eastAsia" w:ascii="宋体" w:hAnsi="宋体"/>
                <w:color w:val="auto"/>
                <w:kern w:val="0"/>
                <w:highlight w:val="none"/>
              </w:rPr>
              <w:t>偏差率计算</w:t>
            </w:r>
          </w:p>
        </w:tc>
        <w:tc>
          <w:tcPr>
            <w:tcW w:w="7403"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ascii="宋体" w:hAnsi="宋体"/>
                <w:color w:val="auto"/>
                <w:kern w:val="0"/>
                <w:highlight w:val="none"/>
              </w:rPr>
            </w:pPr>
            <w:r>
              <w:rPr>
                <w:rFonts w:ascii="宋体" w:hAnsi="宋体"/>
                <w:color w:val="auto"/>
                <w:kern w:val="0"/>
                <w:highlight w:val="none"/>
              </w:rPr>
              <w:t>投标总报价的偏差率计算公式</w:t>
            </w:r>
          </w:p>
          <w:p>
            <w:pPr>
              <w:spacing w:line="400" w:lineRule="exact"/>
              <w:ind w:firstLine="420" w:firstLineChars="200"/>
              <w:jc w:val="left"/>
              <w:rPr>
                <w:rFonts w:ascii="宋体" w:hAnsi="宋体"/>
                <w:color w:val="auto"/>
                <w:kern w:val="0"/>
                <w:highlight w:val="none"/>
              </w:rPr>
            </w:pPr>
            <w:r>
              <w:rPr>
                <w:rFonts w:ascii="宋体" w:hAnsi="宋体"/>
                <w:color w:val="auto"/>
                <w:kern w:val="0"/>
                <w:highlight w:val="none"/>
              </w:rPr>
              <w:t>偏差率</w:t>
            </w:r>
            <w:r>
              <w:rPr>
                <w:rFonts w:ascii="宋体" w:hAnsi="宋体"/>
                <w:color w:val="auto"/>
                <w:kern w:val="0"/>
                <w:sz w:val="28"/>
                <w:szCs w:val="28"/>
                <w:highlight w:val="none"/>
              </w:rPr>
              <w:t>=</w:t>
            </w:r>
            <w:r>
              <w:rPr>
                <w:rFonts w:ascii="宋体" w:hAnsi="宋体"/>
                <w:color w:val="auto"/>
                <w:kern w:val="0"/>
                <w:highlight w:val="none"/>
              </w:rPr>
              <w:t>100％×（投标人报价一评标基准价／评标基准价</w:t>
            </w:r>
          </w:p>
          <w:p>
            <w:pPr>
              <w:spacing w:line="400" w:lineRule="exact"/>
              <w:ind w:firstLine="200"/>
              <w:rPr>
                <w:rFonts w:hint="eastAsia" w:ascii="宋体" w:hAnsi="宋体"/>
                <w:color w:val="auto"/>
                <w:kern w:val="0"/>
                <w:highlight w:val="none"/>
              </w:rPr>
            </w:pPr>
            <w:r>
              <w:rPr>
                <w:rFonts w:ascii="宋体" w:hAnsi="宋体"/>
                <w:color w:val="auto"/>
                <w:kern w:val="0"/>
                <w:highlight w:val="none"/>
              </w:rPr>
              <w:t xml:space="preserve">  </w:t>
            </w:r>
            <w:r>
              <w:rPr>
                <w:rFonts w:hint="eastAsia" w:ascii="宋体" w:hAnsi="宋体"/>
                <w:color w:val="auto"/>
                <w:kern w:val="0"/>
                <w:highlight w:val="none"/>
              </w:rPr>
              <w:t>偏差率计算的最终结果取小数点后两位</w:t>
            </w:r>
            <w:r>
              <w:rPr>
                <w:rFonts w:ascii="宋体" w:hAnsi="宋体"/>
                <w:color w:val="auto"/>
                <w:kern w:val="0"/>
                <w:szCs w:val="21"/>
                <w:highlight w:val="none"/>
              </w:rPr>
              <w:t>，小数点后第三位</w:t>
            </w:r>
            <w:r>
              <w:rPr>
                <w:rFonts w:hint="eastAsia" w:ascii="宋体" w:hAnsi="宋体"/>
                <w:color w:val="auto"/>
                <w:kern w:val="0"/>
                <w:szCs w:val="21"/>
                <w:highlight w:val="none"/>
              </w:rPr>
              <w:t>“</w:t>
            </w:r>
            <w:r>
              <w:rPr>
                <w:rFonts w:ascii="宋体" w:hAnsi="宋体"/>
                <w:color w:val="auto"/>
                <w:kern w:val="0"/>
                <w:szCs w:val="21"/>
                <w:highlight w:val="none"/>
              </w:rPr>
              <w:t>四舍五入</w:t>
            </w:r>
            <w:r>
              <w:rPr>
                <w:rFonts w:hint="eastAsia" w:ascii="宋体" w:hAnsi="宋体"/>
                <w:color w:val="auto"/>
                <w:kern w:val="0"/>
                <w:szCs w:val="21"/>
                <w:highlight w:val="none"/>
              </w:rPr>
              <w:t>”</w:t>
            </w:r>
            <w:r>
              <w:rPr>
                <w:rFonts w:ascii="宋体" w:hAnsi="宋体"/>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olor w:val="auto"/>
                <w:kern w:val="0"/>
                <w:highlight w:val="none"/>
              </w:rPr>
            </w:pPr>
            <w:r>
              <w:rPr>
                <w:rFonts w:ascii="宋体" w:hAnsi="宋体"/>
                <w:color w:val="auto"/>
                <w:highlight w:val="none"/>
              </w:rPr>
              <w:t>3</w:t>
            </w:r>
          </w:p>
        </w:tc>
        <w:tc>
          <w:tcPr>
            <w:tcW w:w="159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olor w:val="auto"/>
                <w:kern w:val="0"/>
                <w:highlight w:val="none"/>
              </w:rPr>
            </w:pPr>
            <w:r>
              <w:rPr>
                <w:rFonts w:hint="eastAsia" w:ascii="宋体" w:hAnsi="宋体"/>
                <w:color w:val="auto"/>
                <w:highlight w:val="none"/>
              </w:rPr>
              <w:t>评标程序</w:t>
            </w:r>
          </w:p>
        </w:tc>
        <w:tc>
          <w:tcPr>
            <w:tcW w:w="7403" w:type="dxa"/>
            <w:gridSpan w:val="3"/>
            <w:tcBorders>
              <w:top w:val="single" w:color="auto" w:sz="4" w:space="0"/>
              <w:left w:val="single" w:color="auto" w:sz="4" w:space="0"/>
              <w:bottom w:val="single" w:color="auto" w:sz="4" w:space="0"/>
              <w:right w:val="single" w:color="auto" w:sz="4" w:space="0"/>
            </w:tcBorders>
            <w:vAlign w:val="top"/>
          </w:tcPr>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1.按本章评标办法第3.1款进行初步评审，未通过初步评审或评标委员会认定为无效的投标文件的不再进行后续评审。</w:t>
            </w:r>
          </w:p>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2.按本章评标办法前附表第2.2.2（1）目及第3.2.1（1）目的规定对技术部分进行评审。</w:t>
            </w:r>
          </w:p>
          <w:p>
            <w:pPr>
              <w:spacing w:line="400" w:lineRule="exact"/>
              <w:ind w:firstLine="420" w:firstLineChars="200"/>
              <w:rPr>
                <w:rFonts w:hint="eastAsia"/>
                <w:color w:val="auto"/>
                <w:highlight w:val="none"/>
              </w:rPr>
            </w:pPr>
            <w:r>
              <w:rPr>
                <w:rFonts w:hint="eastAsia" w:ascii="宋体" w:hAnsi="宋体"/>
                <w:color w:val="auto"/>
                <w:szCs w:val="21"/>
                <w:highlight w:val="none"/>
              </w:rPr>
              <w:t>3.按本章评标办法前附表第2.2.2（2）目及第3.2.1（2）目的规定对商务部分进行评审。</w:t>
            </w:r>
          </w:p>
          <w:p>
            <w:pPr>
              <w:spacing w:line="400" w:lineRule="exact"/>
              <w:ind w:firstLine="420" w:firstLineChars="200"/>
              <w:rPr>
                <w:rFonts w:hint="eastAsia" w:ascii="宋体" w:hAnsi="宋体"/>
                <w:color w:val="auto"/>
                <w:highlight w:val="none"/>
              </w:rPr>
            </w:pPr>
            <w:r>
              <w:rPr>
                <w:rFonts w:hint="eastAsia" w:ascii="宋体" w:hAnsi="宋体"/>
                <w:color w:val="auto"/>
                <w:szCs w:val="21"/>
                <w:highlight w:val="none"/>
              </w:rPr>
              <w:t>4.按本章评标办法前附表第2.2.2（3）目的规定对投标函部分及</w:t>
            </w:r>
            <w:r>
              <w:rPr>
                <w:rFonts w:hint="eastAsia" w:ascii="宋体" w:hAnsi="宋体"/>
                <w:color w:val="auto"/>
                <w:szCs w:val="21"/>
                <w:highlight w:val="none"/>
                <w:lang w:eastAsia="zh-CN"/>
              </w:rPr>
              <w:t>报价部分</w:t>
            </w:r>
            <w:r>
              <w:rPr>
                <w:rFonts w:hint="eastAsia" w:ascii="宋体" w:hAnsi="宋体"/>
                <w:color w:val="auto"/>
                <w:szCs w:val="21"/>
                <w:highlight w:val="none"/>
              </w:rPr>
              <w:t>部分进行评审，经评审不合格的投标文件不再参与后续评审。</w:t>
            </w:r>
          </w:p>
          <w:p>
            <w:pPr>
              <w:spacing w:after="31" w:afterLines="1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5.因评标委员会作否决投标处理导致有效投标人不足三个的，评标委员会应当</w:t>
            </w:r>
            <w:r>
              <w:rPr>
                <w:rFonts w:hint="eastAsia" w:ascii="宋体" w:hAnsi="宋体"/>
                <w:color w:val="auto"/>
                <w:spacing w:val="4"/>
                <w:kern w:val="0"/>
                <w:szCs w:val="21"/>
                <w:highlight w:val="none"/>
                <w:lang w:eastAsia="zh-CN"/>
              </w:rPr>
              <w:t>对有效投标人是否仍具有竞争性进行论证</w:t>
            </w:r>
            <w:r>
              <w:rPr>
                <w:rFonts w:hint="eastAsia" w:ascii="宋体" w:hAnsi="宋体"/>
                <w:color w:val="auto"/>
                <w:spacing w:val="4"/>
                <w:kern w:val="0"/>
                <w:szCs w:val="21"/>
                <w:highlight w:val="none"/>
              </w:rPr>
              <w:t>。评标委员会</w:t>
            </w:r>
            <w:r>
              <w:rPr>
                <w:rFonts w:hint="eastAsia" w:ascii="宋体" w:hAnsi="宋体"/>
                <w:color w:val="auto"/>
                <w:spacing w:val="4"/>
                <w:kern w:val="0"/>
                <w:szCs w:val="21"/>
                <w:highlight w:val="none"/>
                <w:lang w:eastAsia="zh-CN"/>
              </w:rPr>
              <w:t>认为有效投标人的</w:t>
            </w:r>
            <w:r>
              <w:rPr>
                <w:rFonts w:hint="eastAsia" w:ascii="宋体" w:hAnsi="宋体"/>
                <w:color w:val="auto"/>
                <w:szCs w:val="21"/>
                <w:highlight w:val="none"/>
              </w:rPr>
              <w:t>经济、技术等指标仍然具有市场竞争力，能够满足招标文件要求的，评标委员会可以继续评标并确定中标候选人。</w:t>
            </w:r>
          </w:p>
          <w:p>
            <w:pPr>
              <w:spacing w:after="31" w:afterLines="1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6.经评审合格的投标人按照本章第2.2.3项计算方法计算评标基准价，并按本附表第3.2.1（3）目规定的评分方法对投标总报价进行评分。</w:t>
            </w:r>
          </w:p>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7.对技术部分、商务部分、投标总报价得分进行汇总，确定得分由高至低前三名投标人为中标候选人。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880" w:type="dxa"/>
            <w:vMerge w:val="restart"/>
            <w:vAlign w:val="center"/>
          </w:tcPr>
          <w:p>
            <w:pPr>
              <w:spacing w:line="400" w:lineRule="exact"/>
              <w:jc w:val="center"/>
              <w:rPr>
                <w:rFonts w:ascii="宋体" w:hAnsi="宋体"/>
                <w:color w:val="auto"/>
                <w:highlight w:val="none"/>
              </w:rPr>
            </w:pPr>
            <w:r>
              <w:rPr>
                <w:rFonts w:ascii="宋体" w:hAnsi="宋体"/>
                <w:color w:val="auto"/>
                <w:highlight w:val="none"/>
              </w:rPr>
              <w:t>3.2.1</w:t>
            </w:r>
          </w:p>
          <w:p>
            <w:pPr>
              <w:spacing w:line="400" w:lineRule="exact"/>
              <w:jc w:val="center"/>
              <w:rPr>
                <w:rFonts w:ascii="宋体" w:hAnsi="宋体"/>
                <w:color w:val="auto"/>
                <w:highlight w:val="none"/>
              </w:rPr>
            </w:pPr>
            <w:r>
              <w:rPr>
                <w:rFonts w:ascii="宋体" w:hAnsi="宋体"/>
                <w:color w:val="auto"/>
                <w:highlight w:val="none"/>
              </w:rPr>
              <w:t>（</w:t>
            </w:r>
            <w:r>
              <w:rPr>
                <w:rFonts w:hint="eastAsia" w:ascii="宋体" w:hAnsi="宋体"/>
                <w:color w:val="auto"/>
                <w:highlight w:val="none"/>
              </w:rPr>
              <w:t>1</w:t>
            </w:r>
            <w:r>
              <w:rPr>
                <w:rFonts w:ascii="宋体" w:hAnsi="宋体"/>
                <w:color w:val="auto"/>
                <w:highlight w:val="none"/>
              </w:rPr>
              <w:t>）</w:t>
            </w:r>
          </w:p>
        </w:tc>
        <w:tc>
          <w:tcPr>
            <w:tcW w:w="1599" w:type="dxa"/>
            <w:vMerge w:val="restart"/>
            <w:vAlign w:val="center"/>
          </w:tcPr>
          <w:p>
            <w:pPr>
              <w:spacing w:line="400" w:lineRule="exact"/>
              <w:jc w:val="center"/>
              <w:rPr>
                <w:rFonts w:hint="eastAsia" w:ascii="宋体" w:hAnsi="宋体"/>
                <w:color w:val="auto"/>
                <w:highlight w:val="none"/>
              </w:rPr>
            </w:pPr>
            <w:r>
              <w:rPr>
                <w:rFonts w:hint="eastAsia" w:ascii="宋体" w:hAnsi="宋体"/>
                <w:color w:val="auto"/>
                <w:highlight w:val="none"/>
              </w:rPr>
              <w:t>技术部分</w:t>
            </w:r>
            <w:r>
              <w:rPr>
                <w:rFonts w:ascii="宋体" w:hAnsi="宋体"/>
                <w:color w:val="auto"/>
                <w:kern w:val="0"/>
                <w:highlight w:val="none"/>
              </w:rPr>
              <w:t>得分</w:t>
            </w:r>
            <w:r>
              <w:rPr>
                <w:rFonts w:ascii="宋体" w:hAnsi="宋体"/>
                <w:color w:val="auto"/>
                <w:spacing w:val="-4"/>
                <w:highlight w:val="none"/>
              </w:rPr>
              <w:t>（</w:t>
            </w:r>
            <w:r>
              <w:rPr>
                <w:rFonts w:hint="eastAsia" w:ascii="宋体" w:hAnsi="宋体"/>
                <w:color w:val="auto"/>
                <w:spacing w:val="-4"/>
                <w:highlight w:val="none"/>
              </w:rPr>
              <w:t>A）</w:t>
            </w:r>
          </w:p>
        </w:tc>
        <w:tc>
          <w:tcPr>
            <w:tcW w:w="2355" w:type="dxa"/>
            <w:gridSpan w:val="2"/>
            <w:vAlign w:val="center"/>
          </w:tcPr>
          <w:p>
            <w:pPr>
              <w:widowControl/>
              <w:spacing w:line="400" w:lineRule="exact"/>
              <w:jc w:val="left"/>
              <w:rPr>
                <w:rFonts w:hint="eastAsia" w:ascii="宋体" w:hAnsi="宋体"/>
                <w:color w:val="auto"/>
                <w:kern w:val="0"/>
                <w:highlight w:val="none"/>
              </w:rPr>
            </w:pPr>
            <w:r>
              <w:rPr>
                <w:rFonts w:hint="eastAsia"/>
              </w:rPr>
              <w:t>□</w:t>
            </w:r>
            <w:r>
              <w:rPr>
                <w:rFonts w:hint="eastAsia" w:ascii="宋体" w:hAnsi="宋体" w:cs="宋体"/>
                <w:kern w:val="0"/>
              </w:rPr>
              <w:t>技术方案部分形式要求</w:t>
            </w:r>
          </w:p>
        </w:tc>
        <w:tc>
          <w:tcPr>
            <w:tcW w:w="5048" w:type="dxa"/>
            <w:vAlign w:val="center"/>
          </w:tcPr>
          <w:p>
            <w:pPr>
              <w:spacing w:line="400" w:lineRule="exact"/>
              <w:ind w:firstLine="420" w:firstLineChars="200"/>
              <w:jc w:val="left"/>
              <w:rPr>
                <w:rFonts w:hint="eastAsia" w:ascii="宋体" w:hAnsi="宋体"/>
                <w:color w:val="auto"/>
                <w:szCs w:val="21"/>
                <w:highlight w:val="none"/>
              </w:rPr>
            </w:pPr>
            <w:r>
              <w:rPr>
                <w:rFonts w:hint="eastAsia" w:ascii="宋体" w:hAnsi="宋体"/>
                <w:kern w:val="0"/>
              </w:rPr>
              <w:t>不符合</w:t>
            </w:r>
            <w:r>
              <w:rPr>
                <w:rFonts w:hint="eastAsia" w:ascii="宋体" w:hAnsi="宋体" w:cs="宋体"/>
                <w:kern w:val="0"/>
              </w:rPr>
              <w:t>第二章投标人须知前附表第3.7.5项（4）技术部分要求的</w:t>
            </w:r>
            <w:r>
              <w:rPr>
                <w:rFonts w:hint="eastAsia" w:ascii="宋体" w:hAnsi="宋体"/>
                <w:kern w:val="0"/>
              </w:rPr>
              <w:t>，技术方案得0分。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vAlign w:val="center"/>
          </w:tcPr>
          <w:p>
            <w:pPr>
              <w:spacing w:line="400" w:lineRule="exact"/>
              <w:jc w:val="center"/>
              <w:rPr>
                <w:rFonts w:ascii="宋体" w:hAnsi="宋体"/>
                <w:color w:val="auto"/>
                <w:highlight w:val="none"/>
              </w:rPr>
            </w:pPr>
          </w:p>
        </w:tc>
        <w:tc>
          <w:tcPr>
            <w:tcW w:w="1599" w:type="dxa"/>
            <w:vMerge w:val="continue"/>
            <w:vAlign w:val="center"/>
          </w:tcPr>
          <w:p>
            <w:pPr>
              <w:spacing w:line="400" w:lineRule="exact"/>
              <w:jc w:val="center"/>
              <w:rPr>
                <w:rFonts w:hint="eastAsia" w:ascii="宋体" w:hAnsi="宋体"/>
                <w:color w:val="auto"/>
                <w:highlight w:val="none"/>
              </w:rPr>
            </w:pPr>
          </w:p>
        </w:tc>
        <w:tc>
          <w:tcPr>
            <w:tcW w:w="2355" w:type="dxa"/>
            <w:gridSpan w:val="2"/>
            <w:vAlign w:val="center"/>
          </w:tcPr>
          <w:p>
            <w:pPr>
              <w:widowControl/>
              <w:spacing w:line="400" w:lineRule="exact"/>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总体施工组织布置及规划</w:t>
            </w:r>
          </w:p>
        </w:tc>
        <w:tc>
          <w:tcPr>
            <w:tcW w:w="5048" w:type="dxa"/>
            <w:vMerge w:val="restart"/>
            <w:vAlign w:val="center"/>
          </w:tcPr>
          <w:p>
            <w:pPr>
              <w:autoSpaceDE w:val="0"/>
              <w:autoSpaceDN w:val="0"/>
              <w:adjustRightInd w:val="0"/>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评标委员会按第2.2.</w:t>
            </w:r>
            <w:r>
              <w:rPr>
                <w:rFonts w:hint="eastAsia" w:ascii="宋体" w:hAnsi="宋体"/>
                <w:color w:val="auto"/>
                <w:szCs w:val="21"/>
                <w:highlight w:val="none"/>
              </w:rPr>
              <w:t>2（1）目</w:t>
            </w:r>
            <w:r>
              <w:rPr>
                <w:rFonts w:ascii="宋体" w:hAnsi="宋体"/>
                <w:color w:val="auto"/>
                <w:szCs w:val="21"/>
                <w:highlight w:val="none"/>
              </w:rPr>
              <w:t>各评审因素设定的分值评分。</w:t>
            </w:r>
          </w:p>
          <w:p>
            <w:pPr>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评标委员会成员为5人及以上时，所有评委</w:t>
            </w:r>
            <w:r>
              <w:rPr>
                <w:rFonts w:hint="eastAsia" w:ascii="宋体" w:hAnsi="宋体"/>
                <w:snapToGrid w:val="0"/>
                <w:color w:val="auto"/>
                <w:kern w:val="0"/>
                <w:szCs w:val="21"/>
                <w:highlight w:val="none"/>
                <w:lang w:eastAsia="zh-CN"/>
              </w:rPr>
              <w:t>评分</w:t>
            </w:r>
            <w:r>
              <w:rPr>
                <w:rFonts w:ascii="宋体" w:hAnsi="宋体"/>
                <w:snapToGrid w:val="0"/>
                <w:color w:val="auto"/>
                <w:kern w:val="0"/>
                <w:szCs w:val="21"/>
                <w:highlight w:val="none"/>
              </w:rPr>
              <w:t>中去掉一个最高和一个最低分，余下评委</w:t>
            </w:r>
            <w:r>
              <w:rPr>
                <w:rFonts w:hint="eastAsia" w:ascii="宋体" w:hAnsi="宋体"/>
                <w:snapToGrid w:val="0"/>
                <w:color w:val="auto"/>
                <w:kern w:val="0"/>
                <w:szCs w:val="21"/>
                <w:highlight w:val="none"/>
                <w:lang w:eastAsia="zh-CN"/>
              </w:rPr>
              <w:t>评分</w:t>
            </w:r>
            <w:r>
              <w:rPr>
                <w:rFonts w:ascii="宋体" w:hAnsi="宋体"/>
                <w:snapToGrid w:val="0"/>
                <w:color w:val="auto"/>
                <w:kern w:val="0"/>
                <w:szCs w:val="21"/>
                <w:highlight w:val="none"/>
              </w:rPr>
              <w:t>取算术平均值为该投标人技术方案得分。</w:t>
            </w:r>
          </w:p>
          <w:p>
            <w:pPr>
              <w:spacing w:line="400" w:lineRule="exact"/>
              <w:ind w:firstLine="420" w:firstLineChars="200"/>
              <w:jc w:val="left"/>
              <w:rPr>
                <w:rFonts w:hint="eastAsia" w:ascii="宋体" w:hAnsi="宋体"/>
                <w:color w:val="auto"/>
                <w:kern w:val="0"/>
                <w:szCs w:val="21"/>
                <w:highlight w:val="none"/>
              </w:rPr>
            </w:pPr>
            <w:r>
              <w:rPr>
                <w:rFonts w:hint="eastAsia" w:ascii="宋体" w:hAnsi="宋体"/>
                <w:color w:val="auto"/>
                <w:kern w:val="0"/>
                <w:szCs w:val="21"/>
                <w:highlight w:val="none"/>
              </w:rPr>
              <w:t>技术方案得分的最终结果</w:t>
            </w:r>
            <w:r>
              <w:rPr>
                <w:rFonts w:ascii="宋体" w:hAnsi="宋体"/>
                <w:color w:val="auto"/>
                <w:kern w:val="0"/>
                <w:szCs w:val="21"/>
                <w:highlight w:val="none"/>
              </w:rPr>
              <w:t>取小数点后两位，第三位四舍五入。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vAlign w:val="center"/>
          </w:tcPr>
          <w:p>
            <w:pPr>
              <w:spacing w:line="400" w:lineRule="exact"/>
              <w:jc w:val="center"/>
              <w:rPr>
                <w:rFonts w:ascii="宋体" w:hAnsi="宋体"/>
                <w:color w:val="auto"/>
                <w:highlight w:val="none"/>
              </w:rPr>
            </w:pPr>
          </w:p>
        </w:tc>
        <w:tc>
          <w:tcPr>
            <w:tcW w:w="1599" w:type="dxa"/>
            <w:vMerge w:val="continue"/>
            <w:vAlign w:val="center"/>
          </w:tcPr>
          <w:p>
            <w:pPr>
              <w:spacing w:line="400" w:lineRule="exact"/>
              <w:jc w:val="center"/>
              <w:rPr>
                <w:rFonts w:hint="eastAsia" w:ascii="宋体" w:hAnsi="宋体"/>
                <w:color w:val="auto"/>
                <w:highlight w:val="none"/>
              </w:rPr>
            </w:pPr>
          </w:p>
        </w:tc>
        <w:tc>
          <w:tcPr>
            <w:tcW w:w="2355" w:type="dxa"/>
            <w:gridSpan w:val="2"/>
            <w:vAlign w:val="center"/>
          </w:tcPr>
          <w:p>
            <w:pPr>
              <w:widowControl/>
              <w:spacing w:line="400" w:lineRule="exact"/>
              <w:jc w:val="left"/>
              <w:rPr>
                <w:rFonts w:hint="eastAsia" w:ascii="宋体" w:hAnsi="宋体"/>
                <w:color w:val="auto"/>
                <w:kern w:val="0"/>
                <w:highlight w:val="none"/>
              </w:rPr>
            </w:pPr>
            <w:r>
              <w:rPr>
                <w:rFonts w:hint="eastAsia" w:ascii="宋体" w:hAnsi="宋体" w:cs="宋体"/>
                <w:color w:val="auto"/>
                <w:kern w:val="0"/>
                <w:szCs w:val="21"/>
                <w:highlight w:val="none"/>
                <w:lang w:bidi="ar"/>
              </w:rPr>
              <w:t>主要工程项目的施工方案、方法与技术措施</w:t>
            </w:r>
          </w:p>
        </w:tc>
        <w:tc>
          <w:tcPr>
            <w:tcW w:w="5048" w:type="dxa"/>
            <w:vMerge w:val="continue"/>
            <w:vAlign w:val="top"/>
          </w:tcPr>
          <w:p>
            <w:pPr>
              <w:spacing w:after="31" w:afterLines="10" w:line="400" w:lineRule="exact"/>
              <w:ind w:firstLine="420" w:firstLineChars="200"/>
              <w:jc w:val="left"/>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vAlign w:val="center"/>
          </w:tcPr>
          <w:p>
            <w:pPr>
              <w:spacing w:line="400" w:lineRule="exact"/>
              <w:jc w:val="center"/>
              <w:rPr>
                <w:rFonts w:ascii="宋体" w:hAnsi="宋体"/>
                <w:color w:val="auto"/>
                <w:highlight w:val="none"/>
              </w:rPr>
            </w:pPr>
          </w:p>
        </w:tc>
        <w:tc>
          <w:tcPr>
            <w:tcW w:w="1599" w:type="dxa"/>
            <w:vMerge w:val="continue"/>
            <w:vAlign w:val="center"/>
          </w:tcPr>
          <w:p>
            <w:pPr>
              <w:spacing w:line="400" w:lineRule="exact"/>
              <w:jc w:val="center"/>
              <w:rPr>
                <w:rFonts w:hint="eastAsia" w:ascii="宋体" w:hAnsi="宋体"/>
                <w:color w:val="auto"/>
                <w:highlight w:val="none"/>
              </w:rPr>
            </w:pPr>
          </w:p>
        </w:tc>
        <w:tc>
          <w:tcPr>
            <w:tcW w:w="2355" w:type="dxa"/>
            <w:gridSpan w:val="2"/>
            <w:vAlign w:val="center"/>
          </w:tcPr>
          <w:p>
            <w:pPr>
              <w:widowControl/>
              <w:spacing w:line="400" w:lineRule="exact"/>
              <w:jc w:val="left"/>
              <w:rPr>
                <w:rFonts w:hint="eastAsia" w:ascii="宋体" w:hAnsi="宋体"/>
                <w:color w:val="auto"/>
                <w:kern w:val="0"/>
                <w:highlight w:val="none"/>
              </w:rPr>
            </w:pPr>
            <w:r>
              <w:rPr>
                <w:rFonts w:hint="eastAsia" w:ascii="宋体" w:hAnsi="宋体" w:cs="宋体"/>
                <w:color w:val="auto"/>
                <w:kern w:val="0"/>
                <w:szCs w:val="21"/>
                <w:highlight w:val="none"/>
                <w:lang w:bidi="ar"/>
              </w:rPr>
              <w:t>工期保证体系及保证措施</w:t>
            </w:r>
          </w:p>
        </w:tc>
        <w:tc>
          <w:tcPr>
            <w:tcW w:w="5048" w:type="dxa"/>
            <w:vMerge w:val="continue"/>
            <w:vAlign w:val="top"/>
          </w:tcPr>
          <w:p>
            <w:pPr>
              <w:spacing w:after="31" w:afterLines="10" w:line="400" w:lineRule="exact"/>
              <w:ind w:firstLine="420" w:firstLineChars="200"/>
              <w:jc w:val="left"/>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vAlign w:val="center"/>
          </w:tcPr>
          <w:p>
            <w:pPr>
              <w:spacing w:line="400" w:lineRule="exact"/>
              <w:jc w:val="center"/>
              <w:rPr>
                <w:rFonts w:ascii="宋体" w:hAnsi="宋体"/>
                <w:color w:val="auto"/>
                <w:highlight w:val="none"/>
              </w:rPr>
            </w:pPr>
          </w:p>
        </w:tc>
        <w:tc>
          <w:tcPr>
            <w:tcW w:w="1599" w:type="dxa"/>
            <w:vMerge w:val="continue"/>
            <w:vAlign w:val="center"/>
          </w:tcPr>
          <w:p>
            <w:pPr>
              <w:spacing w:line="400" w:lineRule="exact"/>
              <w:jc w:val="center"/>
              <w:rPr>
                <w:rFonts w:hint="eastAsia" w:ascii="宋体" w:hAnsi="宋体"/>
                <w:color w:val="auto"/>
                <w:highlight w:val="none"/>
              </w:rPr>
            </w:pPr>
          </w:p>
        </w:tc>
        <w:tc>
          <w:tcPr>
            <w:tcW w:w="2355" w:type="dxa"/>
            <w:gridSpan w:val="2"/>
            <w:vAlign w:val="center"/>
          </w:tcPr>
          <w:p>
            <w:pPr>
              <w:widowControl/>
              <w:spacing w:line="400" w:lineRule="exact"/>
              <w:jc w:val="left"/>
              <w:rPr>
                <w:rFonts w:hint="eastAsia" w:ascii="宋体" w:hAnsi="宋体"/>
                <w:color w:val="auto"/>
                <w:kern w:val="0"/>
                <w:highlight w:val="none"/>
              </w:rPr>
            </w:pPr>
            <w:r>
              <w:rPr>
                <w:rFonts w:hint="eastAsia" w:ascii="宋体" w:hAnsi="宋体" w:cs="宋体"/>
                <w:color w:val="auto"/>
                <w:kern w:val="0"/>
                <w:szCs w:val="21"/>
                <w:highlight w:val="none"/>
                <w:lang w:bidi="ar"/>
              </w:rPr>
              <w:t>工程质量管理体系及保证措施</w:t>
            </w:r>
          </w:p>
        </w:tc>
        <w:tc>
          <w:tcPr>
            <w:tcW w:w="5048" w:type="dxa"/>
            <w:vMerge w:val="continue"/>
            <w:vAlign w:val="top"/>
          </w:tcPr>
          <w:p>
            <w:pPr>
              <w:spacing w:after="31" w:afterLines="10" w:line="400" w:lineRule="exact"/>
              <w:ind w:firstLine="420" w:firstLineChars="200"/>
              <w:jc w:val="left"/>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vAlign w:val="center"/>
          </w:tcPr>
          <w:p>
            <w:pPr>
              <w:spacing w:line="400" w:lineRule="exact"/>
              <w:jc w:val="center"/>
              <w:rPr>
                <w:rFonts w:ascii="宋体" w:hAnsi="宋体"/>
                <w:color w:val="auto"/>
                <w:highlight w:val="none"/>
              </w:rPr>
            </w:pPr>
          </w:p>
        </w:tc>
        <w:tc>
          <w:tcPr>
            <w:tcW w:w="1599" w:type="dxa"/>
            <w:vMerge w:val="continue"/>
            <w:vAlign w:val="center"/>
          </w:tcPr>
          <w:p>
            <w:pPr>
              <w:spacing w:line="400" w:lineRule="exact"/>
              <w:jc w:val="center"/>
              <w:rPr>
                <w:rFonts w:hint="eastAsia" w:ascii="宋体" w:hAnsi="宋体"/>
                <w:color w:val="auto"/>
                <w:highlight w:val="none"/>
              </w:rPr>
            </w:pPr>
          </w:p>
        </w:tc>
        <w:tc>
          <w:tcPr>
            <w:tcW w:w="2355" w:type="dxa"/>
            <w:gridSpan w:val="2"/>
            <w:vAlign w:val="center"/>
          </w:tcPr>
          <w:p>
            <w:pPr>
              <w:widowControl/>
              <w:spacing w:line="400" w:lineRule="exact"/>
              <w:jc w:val="left"/>
              <w:rPr>
                <w:rFonts w:hint="eastAsia" w:ascii="宋体" w:hAnsi="宋体"/>
                <w:color w:val="auto"/>
                <w:kern w:val="0"/>
                <w:highlight w:val="none"/>
              </w:rPr>
            </w:pPr>
            <w:r>
              <w:rPr>
                <w:rFonts w:hint="eastAsia" w:ascii="宋体" w:hAnsi="宋体" w:cs="宋体"/>
                <w:color w:val="auto"/>
                <w:kern w:val="0"/>
                <w:szCs w:val="21"/>
                <w:highlight w:val="none"/>
                <w:lang w:bidi="ar"/>
              </w:rPr>
              <w:t>安全生产管理体系及保证措施</w:t>
            </w:r>
          </w:p>
        </w:tc>
        <w:tc>
          <w:tcPr>
            <w:tcW w:w="5048" w:type="dxa"/>
            <w:vMerge w:val="continue"/>
            <w:vAlign w:val="top"/>
          </w:tcPr>
          <w:p>
            <w:pPr>
              <w:spacing w:after="31" w:afterLines="10" w:line="400" w:lineRule="exact"/>
              <w:ind w:firstLine="420" w:firstLineChars="200"/>
              <w:jc w:val="left"/>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vAlign w:val="center"/>
          </w:tcPr>
          <w:p>
            <w:pPr>
              <w:spacing w:line="400" w:lineRule="exact"/>
              <w:jc w:val="center"/>
              <w:rPr>
                <w:rFonts w:ascii="宋体" w:hAnsi="宋体"/>
                <w:color w:val="auto"/>
                <w:highlight w:val="none"/>
              </w:rPr>
            </w:pPr>
          </w:p>
        </w:tc>
        <w:tc>
          <w:tcPr>
            <w:tcW w:w="1599" w:type="dxa"/>
            <w:vMerge w:val="continue"/>
            <w:vAlign w:val="center"/>
          </w:tcPr>
          <w:p>
            <w:pPr>
              <w:spacing w:line="400" w:lineRule="exact"/>
              <w:jc w:val="center"/>
              <w:rPr>
                <w:rFonts w:hint="eastAsia" w:ascii="宋体" w:hAnsi="宋体"/>
                <w:color w:val="auto"/>
                <w:highlight w:val="none"/>
              </w:rPr>
            </w:pPr>
          </w:p>
        </w:tc>
        <w:tc>
          <w:tcPr>
            <w:tcW w:w="2355" w:type="dxa"/>
            <w:gridSpan w:val="2"/>
            <w:vAlign w:val="center"/>
          </w:tcPr>
          <w:p>
            <w:pPr>
              <w:widowControl/>
              <w:spacing w:line="400" w:lineRule="exact"/>
              <w:jc w:val="left"/>
              <w:rPr>
                <w:rFonts w:hint="eastAsia" w:ascii="宋体" w:hAnsi="宋体"/>
                <w:color w:val="auto"/>
                <w:kern w:val="0"/>
                <w:highlight w:val="none"/>
              </w:rPr>
            </w:pPr>
            <w:r>
              <w:rPr>
                <w:rFonts w:hint="eastAsia" w:ascii="宋体" w:hAnsi="宋体" w:cs="宋体"/>
                <w:color w:val="auto"/>
                <w:kern w:val="0"/>
                <w:szCs w:val="21"/>
                <w:highlight w:val="none"/>
                <w:lang w:bidi="ar"/>
              </w:rPr>
              <w:t>环境保护、水土保持保证体系及保证措施</w:t>
            </w:r>
          </w:p>
        </w:tc>
        <w:tc>
          <w:tcPr>
            <w:tcW w:w="5048" w:type="dxa"/>
            <w:vMerge w:val="continue"/>
            <w:vAlign w:val="top"/>
          </w:tcPr>
          <w:p>
            <w:pPr>
              <w:spacing w:after="31" w:afterLines="10" w:line="400" w:lineRule="exact"/>
              <w:ind w:firstLine="420" w:firstLineChars="200"/>
              <w:jc w:val="left"/>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vAlign w:val="center"/>
          </w:tcPr>
          <w:p>
            <w:pPr>
              <w:spacing w:line="400" w:lineRule="exact"/>
              <w:jc w:val="center"/>
              <w:rPr>
                <w:rFonts w:ascii="宋体" w:hAnsi="宋体"/>
                <w:color w:val="auto"/>
                <w:highlight w:val="none"/>
              </w:rPr>
            </w:pPr>
          </w:p>
        </w:tc>
        <w:tc>
          <w:tcPr>
            <w:tcW w:w="1599" w:type="dxa"/>
            <w:vMerge w:val="continue"/>
            <w:vAlign w:val="center"/>
          </w:tcPr>
          <w:p>
            <w:pPr>
              <w:spacing w:line="400" w:lineRule="exact"/>
              <w:jc w:val="center"/>
              <w:rPr>
                <w:rFonts w:hint="eastAsia" w:ascii="宋体" w:hAnsi="宋体"/>
                <w:color w:val="auto"/>
                <w:highlight w:val="none"/>
              </w:rPr>
            </w:pPr>
          </w:p>
        </w:tc>
        <w:tc>
          <w:tcPr>
            <w:tcW w:w="2355" w:type="dxa"/>
            <w:gridSpan w:val="2"/>
            <w:vAlign w:val="center"/>
          </w:tcPr>
          <w:p>
            <w:pPr>
              <w:widowControl/>
              <w:spacing w:line="400" w:lineRule="exact"/>
              <w:jc w:val="left"/>
              <w:rPr>
                <w:rFonts w:hint="eastAsia" w:ascii="宋体" w:hAnsi="宋体"/>
                <w:color w:val="auto"/>
                <w:kern w:val="0"/>
                <w:highlight w:val="none"/>
              </w:rPr>
            </w:pPr>
            <w:r>
              <w:rPr>
                <w:rFonts w:hint="eastAsia" w:ascii="宋体" w:hAnsi="宋体" w:cs="宋体"/>
                <w:color w:val="auto"/>
                <w:kern w:val="0"/>
                <w:szCs w:val="21"/>
                <w:highlight w:val="none"/>
                <w:lang w:bidi="ar"/>
              </w:rPr>
              <w:t>文明施工、文物保护保证体系及保证措施</w:t>
            </w:r>
          </w:p>
        </w:tc>
        <w:tc>
          <w:tcPr>
            <w:tcW w:w="5048" w:type="dxa"/>
            <w:vMerge w:val="continue"/>
            <w:vAlign w:val="top"/>
          </w:tcPr>
          <w:p>
            <w:pPr>
              <w:spacing w:after="31" w:afterLines="10" w:line="400" w:lineRule="exact"/>
              <w:ind w:firstLine="420" w:firstLineChars="200"/>
              <w:jc w:val="left"/>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vAlign w:val="center"/>
          </w:tcPr>
          <w:p>
            <w:pPr>
              <w:spacing w:line="400" w:lineRule="exact"/>
              <w:jc w:val="center"/>
              <w:rPr>
                <w:rFonts w:ascii="宋体" w:hAnsi="宋体"/>
                <w:color w:val="auto"/>
                <w:highlight w:val="none"/>
              </w:rPr>
            </w:pPr>
          </w:p>
        </w:tc>
        <w:tc>
          <w:tcPr>
            <w:tcW w:w="1599" w:type="dxa"/>
            <w:vMerge w:val="continue"/>
            <w:vAlign w:val="center"/>
          </w:tcPr>
          <w:p>
            <w:pPr>
              <w:spacing w:line="400" w:lineRule="exact"/>
              <w:jc w:val="center"/>
              <w:rPr>
                <w:rFonts w:hint="eastAsia" w:ascii="宋体" w:hAnsi="宋体"/>
                <w:color w:val="auto"/>
                <w:highlight w:val="none"/>
              </w:rPr>
            </w:pPr>
          </w:p>
        </w:tc>
        <w:tc>
          <w:tcPr>
            <w:tcW w:w="2355" w:type="dxa"/>
            <w:gridSpan w:val="2"/>
            <w:vAlign w:val="center"/>
          </w:tcPr>
          <w:p>
            <w:pPr>
              <w:widowControl/>
              <w:spacing w:line="400" w:lineRule="exact"/>
              <w:jc w:val="left"/>
              <w:rPr>
                <w:rFonts w:hint="eastAsia" w:ascii="宋体" w:hAnsi="宋体"/>
                <w:color w:val="auto"/>
                <w:kern w:val="0"/>
                <w:highlight w:val="none"/>
              </w:rPr>
            </w:pPr>
            <w:r>
              <w:rPr>
                <w:rFonts w:hint="eastAsia" w:ascii="宋体" w:hAnsi="宋体" w:cs="宋体"/>
                <w:color w:val="auto"/>
                <w:kern w:val="0"/>
                <w:szCs w:val="21"/>
                <w:highlight w:val="none"/>
                <w:lang w:bidi="ar"/>
              </w:rPr>
              <w:t>项目风险预测与防范，事故应急预案</w:t>
            </w:r>
          </w:p>
        </w:tc>
        <w:tc>
          <w:tcPr>
            <w:tcW w:w="5048" w:type="dxa"/>
            <w:vMerge w:val="continue"/>
            <w:vAlign w:val="top"/>
          </w:tcPr>
          <w:p>
            <w:pPr>
              <w:spacing w:after="31" w:afterLines="10" w:line="400" w:lineRule="exact"/>
              <w:ind w:firstLine="420" w:firstLineChars="200"/>
              <w:jc w:val="left"/>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vAlign w:val="center"/>
          </w:tcPr>
          <w:p>
            <w:pPr>
              <w:spacing w:line="400" w:lineRule="exact"/>
              <w:jc w:val="center"/>
              <w:rPr>
                <w:rFonts w:ascii="宋体" w:hAnsi="宋体"/>
                <w:color w:val="auto"/>
                <w:highlight w:val="none"/>
              </w:rPr>
            </w:pPr>
          </w:p>
        </w:tc>
        <w:tc>
          <w:tcPr>
            <w:tcW w:w="1599" w:type="dxa"/>
            <w:vMerge w:val="continue"/>
            <w:vAlign w:val="center"/>
          </w:tcPr>
          <w:p>
            <w:pPr>
              <w:spacing w:line="400" w:lineRule="exact"/>
              <w:jc w:val="center"/>
              <w:rPr>
                <w:rFonts w:hint="eastAsia" w:ascii="宋体" w:hAnsi="宋体"/>
                <w:color w:val="auto"/>
                <w:highlight w:val="none"/>
              </w:rPr>
            </w:pPr>
          </w:p>
        </w:tc>
        <w:tc>
          <w:tcPr>
            <w:tcW w:w="2355" w:type="dxa"/>
            <w:gridSpan w:val="2"/>
            <w:vAlign w:val="top"/>
          </w:tcPr>
          <w:p>
            <w:pPr>
              <w:snapToGrid w:val="0"/>
              <w:spacing w:line="400" w:lineRule="exact"/>
              <w:jc w:val="left"/>
              <w:rPr>
                <w:rFonts w:hint="eastAsia" w:ascii="宋体" w:hAnsi="宋体" w:cs="宋体"/>
                <w:color w:val="auto"/>
                <w:kern w:val="0"/>
                <w:highlight w:val="none"/>
              </w:rPr>
            </w:pPr>
            <w:r>
              <w:rPr>
                <w:rFonts w:hint="eastAsia" w:ascii="宋体" w:hAnsi="宋体" w:cs="宋体"/>
                <w:color w:val="auto"/>
                <w:kern w:val="0"/>
                <w:highlight w:val="none"/>
              </w:rPr>
              <w:t>□</w:t>
            </w:r>
            <w:r>
              <w:rPr>
                <w:rFonts w:ascii="宋体" w:hAnsi="宋体" w:cs="宋体"/>
                <w:color w:val="auto"/>
                <w:kern w:val="0"/>
                <w:highlight w:val="none"/>
              </w:rPr>
              <w:t>……</w:t>
            </w:r>
          </w:p>
        </w:tc>
        <w:tc>
          <w:tcPr>
            <w:tcW w:w="5048" w:type="dxa"/>
            <w:vMerge w:val="continue"/>
            <w:vAlign w:val="top"/>
          </w:tcPr>
          <w:p>
            <w:pPr>
              <w:spacing w:after="31" w:afterLines="10" w:line="400" w:lineRule="exact"/>
              <w:ind w:firstLine="420" w:firstLineChars="200"/>
              <w:jc w:val="left"/>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left w:val="single" w:color="auto" w:sz="4" w:space="0"/>
              <w:bottom w:val="single" w:color="auto" w:sz="4" w:space="0"/>
              <w:right w:val="single" w:color="auto" w:sz="4" w:space="0"/>
            </w:tcBorders>
            <w:vAlign w:val="center"/>
          </w:tcPr>
          <w:p>
            <w:pPr>
              <w:spacing w:line="400" w:lineRule="exact"/>
              <w:jc w:val="center"/>
              <w:rPr>
                <w:rFonts w:ascii="宋体" w:hAnsi="宋体"/>
                <w:color w:val="auto"/>
                <w:highlight w:val="none"/>
              </w:rPr>
            </w:pPr>
            <w:r>
              <w:rPr>
                <w:rFonts w:hint="eastAsia" w:ascii="宋体" w:hAnsi="宋体"/>
                <w:color w:val="auto"/>
                <w:highlight w:val="none"/>
              </w:rPr>
              <w:t>3.2.1（2）</w:t>
            </w:r>
          </w:p>
        </w:tc>
        <w:tc>
          <w:tcPr>
            <w:tcW w:w="1599" w:type="dxa"/>
            <w:tcBorders>
              <w:left w:val="single" w:color="auto" w:sz="4" w:space="0"/>
              <w:bottom w:val="single" w:color="auto" w:sz="4" w:space="0"/>
              <w:right w:val="single" w:color="auto" w:sz="4" w:space="0"/>
            </w:tcBorders>
            <w:vAlign w:val="center"/>
          </w:tcPr>
          <w:p>
            <w:pPr>
              <w:spacing w:line="400" w:lineRule="exact"/>
              <w:jc w:val="center"/>
              <w:rPr>
                <w:rFonts w:hint="eastAsia" w:ascii="宋体" w:hAnsi="宋体"/>
                <w:color w:val="auto"/>
                <w:highlight w:val="none"/>
              </w:rPr>
            </w:pPr>
            <w:r>
              <w:rPr>
                <w:rFonts w:hint="eastAsia" w:ascii="宋体" w:hAnsi="宋体"/>
                <w:color w:val="auto"/>
                <w:highlight w:val="none"/>
              </w:rPr>
              <w:t>商务部分得分（B）</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olor w:val="auto"/>
                <w:highlight w:val="none"/>
              </w:rPr>
            </w:pPr>
            <w:r>
              <w:rPr>
                <w:rFonts w:hint="eastAsia" w:ascii="宋体" w:hAnsi="宋体"/>
                <w:color w:val="auto"/>
                <w:highlight w:val="none"/>
              </w:rPr>
              <w:t>评标标准详见</w:t>
            </w:r>
          </w:p>
          <w:p>
            <w:pPr>
              <w:spacing w:line="400" w:lineRule="exact"/>
              <w:jc w:val="center"/>
              <w:rPr>
                <w:rFonts w:hint="eastAsia" w:ascii="宋体" w:hAnsi="宋体" w:cs="宋体"/>
                <w:color w:val="auto"/>
                <w:kern w:val="0"/>
                <w:highlight w:val="none"/>
              </w:rPr>
            </w:pPr>
            <w:r>
              <w:rPr>
                <w:rFonts w:hint="eastAsia" w:ascii="宋体" w:hAnsi="宋体"/>
                <w:color w:val="auto"/>
                <w:highlight w:val="none"/>
              </w:rPr>
              <w:t>2.2.2（2）</w:t>
            </w:r>
          </w:p>
        </w:tc>
        <w:tc>
          <w:tcPr>
            <w:tcW w:w="5048" w:type="dxa"/>
            <w:tcBorders>
              <w:left w:val="single" w:color="auto" w:sz="4" w:space="0"/>
              <w:bottom w:val="single" w:color="auto" w:sz="4" w:space="0"/>
              <w:right w:val="single" w:color="auto" w:sz="4" w:space="0"/>
            </w:tcBorders>
            <w:vAlign w:val="top"/>
          </w:tcPr>
          <w:p>
            <w:pPr>
              <w:spacing w:after="31" w:afterLines="1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商务部分评分为客观评分，评标委员会按第</w:t>
            </w:r>
            <w:r>
              <w:rPr>
                <w:rFonts w:ascii="宋体" w:hAnsi="宋体"/>
                <w:color w:val="auto"/>
                <w:szCs w:val="21"/>
                <w:highlight w:val="none"/>
              </w:rPr>
              <w:t>2.2.</w:t>
            </w:r>
            <w:r>
              <w:rPr>
                <w:rFonts w:hint="eastAsia" w:ascii="宋体" w:hAnsi="宋体"/>
                <w:color w:val="auto"/>
                <w:szCs w:val="21"/>
                <w:highlight w:val="none"/>
              </w:rPr>
              <w:t>2（2）目各评审因素设定的分值统一进行评分。商务评分的最终结果取小数点后两位，第三位四舍五入。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left w:val="single" w:color="auto" w:sz="4" w:space="0"/>
              <w:bottom w:val="single" w:color="auto" w:sz="4" w:space="0"/>
              <w:right w:val="single" w:color="auto" w:sz="4" w:space="0"/>
            </w:tcBorders>
            <w:vAlign w:val="center"/>
          </w:tcPr>
          <w:p>
            <w:pPr>
              <w:spacing w:line="400" w:lineRule="exact"/>
              <w:jc w:val="center"/>
              <w:rPr>
                <w:rFonts w:ascii="宋体" w:hAnsi="宋体"/>
                <w:color w:val="auto"/>
                <w:highlight w:val="none"/>
              </w:rPr>
            </w:pPr>
            <w:r>
              <w:rPr>
                <w:rFonts w:ascii="宋体" w:hAnsi="宋体"/>
                <w:color w:val="auto"/>
                <w:highlight w:val="none"/>
              </w:rPr>
              <w:t>3.2.1（</w:t>
            </w:r>
            <w:r>
              <w:rPr>
                <w:rFonts w:hint="eastAsia" w:ascii="宋体" w:hAnsi="宋体"/>
                <w:color w:val="auto"/>
                <w:highlight w:val="none"/>
              </w:rPr>
              <w:t>3</w:t>
            </w:r>
            <w:r>
              <w:rPr>
                <w:rFonts w:ascii="宋体" w:hAnsi="宋体"/>
                <w:color w:val="auto"/>
                <w:highlight w:val="none"/>
              </w:rPr>
              <w:t>）</w:t>
            </w:r>
          </w:p>
        </w:tc>
        <w:tc>
          <w:tcPr>
            <w:tcW w:w="1599" w:type="dxa"/>
            <w:tcBorders>
              <w:left w:val="single" w:color="auto" w:sz="4" w:space="0"/>
              <w:bottom w:val="single" w:color="auto" w:sz="4" w:space="0"/>
              <w:right w:val="single" w:color="auto" w:sz="4" w:space="0"/>
            </w:tcBorders>
            <w:vAlign w:val="center"/>
          </w:tcPr>
          <w:p>
            <w:pPr>
              <w:spacing w:line="400" w:lineRule="exact"/>
              <w:rPr>
                <w:rFonts w:ascii="宋体" w:hAnsi="宋体"/>
                <w:b/>
                <w:color w:val="auto"/>
                <w:kern w:val="0"/>
                <w:szCs w:val="21"/>
                <w:highlight w:val="none"/>
              </w:rPr>
            </w:pPr>
            <w:r>
              <w:rPr>
                <w:rFonts w:hint="eastAsia" w:ascii="宋体" w:hAnsi="宋体"/>
                <w:b/>
                <w:color w:val="auto"/>
                <w:kern w:val="0"/>
                <w:szCs w:val="21"/>
                <w:highlight w:val="none"/>
              </w:rPr>
              <w:t>□</w:t>
            </w:r>
            <w:r>
              <w:rPr>
                <w:rFonts w:ascii="宋体" w:hAnsi="宋体"/>
                <w:b/>
                <w:color w:val="auto"/>
                <w:kern w:val="0"/>
                <w:szCs w:val="21"/>
                <w:highlight w:val="none"/>
              </w:rPr>
              <w:t>选项一</w:t>
            </w:r>
            <w:r>
              <w:rPr>
                <w:rFonts w:ascii="宋体" w:hAnsi="宋体"/>
                <w:b/>
                <w:color w:val="auto"/>
                <w:kern w:val="0"/>
                <w:highlight w:val="none"/>
              </w:rPr>
              <w:t>：</w:t>
            </w:r>
          </w:p>
          <w:p>
            <w:pPr>
              <w:spacing w:line="400" w:lineRule="exact"/>
              <w:jc w:val="center"/>
              <w:rPr>
                <w:rFonts w:hint="eastAsia" w:ascii="宋体" w:hAnsi="宋体"/>
                <w:color w:val="auto"/>
                <w:highlight w:val="none"/>
              </w:rPr>
            </w:pPr>
            <w:r>
              <w:rPr>
                <w:rFonts w:ascii="宋体" w:hAnsi="宋体"/>
                <w:color w:val="auto"/>
                <w:highlight w:val="none"/>
              </w:rPr>
              <w:t>投标报价</w:t>
            </w:r>
            <w:r>
              <w:rPr>
                <w:rFonts w:ascii="宋体" w:hAnsi="宋体"/>
                <w:color w:val="auto"/>
                <w:kern w:val="0"/>
                <w:highlight w:val="none"/>
              </w:rPr>
              <w:t>得分</w:t>
            </w:r>
            <w:r>
              <w:rPr>
                <w:rFonts w:ascii="宋体" w:hAnsi="宋体"/>
                <w:color w:val="auto"/>
                <w:spacing w:val="-8"/>
                <w:highlight w:val="none"/>
              </w:rPr>
              <w:t>（</w:t>
            </w:r>
            <w:r>
              <w:rPr>
                <w:rFonts w:hint="eastAsia" w:ascii="宋体" w:hAnsi="宋体"/>
                <w:color w:val="auto"/>
                <w:spacing w:val="-8"/>
                <w:highlight w:val="none"/>
              </w:rPr>
              <w:t>C</w:t>
            </w:r>
            <w:r>
              <w:rPr>
                <w:rFonts w:ascii="宋体" w:hAnsi="宋体"/>
                <w:color w:val="auto"/>
                <w:spacing w:val="-8"/>
                <w:highlight w:val="none"/>
              </w:rPr>
              <w:t>）</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color w:val="auto"/>
                <w:kern w:val="0"/>
                <w:highlight w:val="none"/>
              </w:rPr>
            </w:pPr>
            <w:r>
              <w:rPr>
                <w:rFonts w:ascii="宋体" w:hAnsi="宋体"/>
                <w:color w:val="auto"/>
                <w:highlight w:val="none"/>
              </w:rPr>
              <w:t>投标总报价</w:t>
            </w:r>
          </w:p>
        </w:tc>
        <w:tc>
          <w:tcPr>
            <w:tcW w:w="5048" w:type="dxa"/>
            <w:tcBorders>
              <w:left w:val="single" w:color="auto" w:sz="4" w:space="0"/>
              <w:bottom w:val="single" w:color="auto" w:sz="4" w:space="0"/>
              <w:right w:val="single" w:color="auto" w:sz="4" w:space="0"/>
            </w:tcBorders>
            <w:vAlign w:val="top"/>
          </w:tcPr>
          <w:p>
            <w:pPr>
              <w:spacing w:line="400" w:lineRule="exact"/>
              <w:ind w:firstLine="420" w:firstLineChars="200"/>
              <w:rPr>
                <w:rFonts w:ascii="宋体" w:hAnsi="宋体"/>
                <w:color w:val="auto"/>
                <w:szCs w:val="21"/>
                <w:highlight w:val="none"/>
              </w:rPr>
            </w:pPr>
            <w:r>
              <w:rPr>
                <w:rFonts w:ascii="宋体" w:hAnsi="宋体"/>
                <w:color w:val="auto"/>
                <w:kern w:val="0"/>
                <w:szCs w:val="21"/>
                <w:highlight w:val="none"/>
              </w:rPr>
              <w:t>所有通过初步评审</w:t>
            </w:r>
            <w:r>
              <w:rPr>
                <w:rFonts w:hint="eastAsia" w:ascii="宋体" w:hAnsi="宋体"/>
                <w:color w:val="auto"/>
                <w:kern w:val="0"/>
                <w:szCs w:val="21"/>
                <w:highlight w:val="none"/>
              </w:rPr>
              <w:t>和本章第2.2.2（3）目评审</w:t>
            </w:r>
            <w:r>
              <w:rPr>
                <w:rFonts w:ascii="宋体" w:hAnsi="宋体"/>
                <w:color w:val="auto"/>
                <w:kern w:val="0"/>
                <w:szCs w:val="21"/>
                <w:highlight w:val="none"/>
              </w:rPr>
              <w:t>合格的投标人</w:t>
            </w:r>
            <w:r>
              <w:rPr>
                <w:rFonts w:ascii="宋体" w:hAnsi="宋体"/>
                <w:color w:val="auto"/>
                <w:szCs w:val="21"/>
                <w:highlight w:val="none"/>
              </w:rPr>
              <w:t>的投标总报</w:t>
            </w:r>
            <w:r>
              <w:rPr>
                <w:rFonts w:ascii="宋体" w:hAnsi="宋体"/>
                <w:color w:val="auto"/>
                <w:kern w:val="0"/>
                <w:szCs w:val="21"/>
                <w:highlight w:val="none"/>
              </w:rPr>
              <w:t>价</w:t>
            </w:r>
            <w:r>
              <w:rPr>
                <w:rFonts w:ascii="宋体" w:hAnsi="宋体"/>
                <w:color w:val="auto"/>
                <w:szCs w:val="21"/>
                <w:highlight w:val="none"/>
              </w:rPr>
              <w:t>得</w:t>
            </w:r>
            <w:r>
              <w:rPr>
                <w:rFonts w:ascii="宋体" w:hAnsi="宋体"/>
                <w:bCs/>
                <w:color w:val="auto"/>
                <w:szCs w:val="28"/>
                <w:highlight w:val="none"/>
              </w:rPr>
              <w:t>本附表第2.2.1项规定分值的满分</w:t>
            </w:r>
            <w:r>
              <w:rPr>
                <w:rFonts w:ascii="宋体" w:hAnsi="宋体"/>
                <w:bCs/>
                <w:color w:val="auto"/>
                <w:szCs w:val="28"/>
                <w:highlight w:val="none"/>
                <w:u w:val="single"/>
              </w:rPr>
              <w:t xml:space="preserve">     </w:t>
            </w:r>
            <w:r>
              <w:rPr>
                <w:rFonts w:ascii="宋体" w:hAnsi="宋体"/>
                <w:color w:val="auto"/>
                <w:szCs w:val="21"/>
                <w:highlight w:val="none"/>
              </w:rPr>
              <w:t>分。在此基础上，投标总报价与评标基准价相比，每增加1%扣</w:t>
            </w:r>
            <w:r>
              <w:rPr>
                <w:rFonts w:ascii="宋体" w:hAnsi="宋体"/>
                <w:color w:val="auto"/>
                <w:szCs w:val="21"/>
                <w:highlight w:val="none"/>
                <w:u w:val="single"/>
              </w:rPr>
              <w:t>　</w:t>
            </w:r>
            <w:r>
              <w:rPr>
                <w:rFonts w:hint="eastAsia" w:ascii="宋体" w:hAnsi="宋体"/>
                <w:color w:val="auto"/>
                <w:szCs w:val="21"/>
                <w:highlight w:val="none"/>
                <w:u w:val="single"/>
              </w:rPr>
              <w:t xml:space="preserve">   </w:t>
            </w:r>
            <w:r>
              <w:rPr>
                <w:rFonts w:ascii="宋体" w:hAnsi="宋体"/>
                <w:color w:val="auto"/>
                <w:szCs w:val="21"/>
                <w:highlight w:val="none"/>
                <w:u w:val="single"/>
              </w:rPr>
              <w:t>　</w:t>
            </w:r>
            <w:r>
              <w:rPr>
                <w:rFonts w:hint="eastAsia" w:ascii="宋体" w:hAnsi="宋体"/>
                <w:color w:val="auto"/>
                <w:szCs w:val="21"/>
                <w:highlight w:val="none"/>
              </w:rPr>
              <w:t>（1～2）</w:t>
            </w:r>
            <w:r>
              <w:rPr>
                <w:rFonts w:ascii="宋体" w:hAnsi="宋体"/>
                <w:color w:val="auto"/>
                <w:szCs w:val="21"/>
                <w:highlight w:val="none"/>
              </w:rPr>
              <w:t>分，每减少1%扣</w:t>
            </w:r>
            <w:r>
              <w:rPr>
                <w:rFonts w:ascii="宋体" w:hAnsi="宋体"/>
                <w:color w:val="auto"/>
                <w:szCs w:val="21"/>
                <w:highlight w:val="none"/>
                <w:u w:val="single"/>
              </w:rPr>
              <w:t>　</w:t>
            </w:r>
            <w:r>
              <w:rPr>
                <w:rFonts w:hint="eastAsia" w:ascii="宋体" w:hAnsi="宋体"/>
                <w:color w:val="auto"/>
                <w:szCs w:val="21"/>
                <w:highlight w:val="none"/>
                <w:u w:val="single"/>
              </w:rPr>
              <w:t xml:space="preserve">  </w:t>
            </w:r>
            <w:r>
              <w:rPr>
                <w:rFonts w:ascii="宋体" w:hAnsi="宋体"/>
                <w:color w:val="auto"/>
                <w:szCs w:val="21"/>
                <w:highlight w:val="none"/>
                <w:u w:val="single"/>
              </w:rPr>
              <w:t>　</w:t>
            </w:r>
            <w:r>
              <w:rPr>
                <w:rFonts w:hint="eastAsia" w:ascii="宋体" w:hAnsi="宋体"/>
                <w:color w:val="auto"/>
                <w:szCs w:val="21"/>
                <w:highlight w:val="none"/>
              </w:rPr>
              <w:t>（0.5～1）</w:t>
            </w:r>
            <w:r>
              <w:rPr>
                <w:rFonts w:ascii="宋体" w:hAnsi="宋体"/>
                <w:color w:val="auto"/>
                <w:szCs w:val="21"/>
                <w:highlight w:val="none"/>
              </w:rPr>
              <w:t>分，扣完为止。</w:t>
            </w:r>
          </w:p>
          <w:p>
            <w:pPr>
              <w:spacing w:line="400" w:lineRule="exact"/>
              <w:ind w:firstLine="420" w:firstLineChars="200"/>
              <w:rPr>
                <w:rFonts w:hint="eastAsia" w:ascii="宋体" w:hAnsi="宋体"/>
                <w:color w:val="auto"/>
                <w:szCs w:val="21"/>
                <w:highlight w:val="none"/>
              </w:rPr>
            </w:pPr>
            <w:r>
              <w:rPr>
                <w:rFonts w:ascii="宋体" w:hAnsi="宋体"/>
                <w:color w:val="auto"/>
                <w:szCs w:val="21"/>
                <w:highlight w:val="none"/>
              </w:rPr>
              <w:t>按插入法计算得分。</w:t>
            </w:r>
          </w:p>
          <w:p>
            <w:pPr>
              <w:spacing w:line="400" w:lineRule="exact"/>
              <w:ind w:firstLine="420" w:firstLineChars="200"/>
              <w:rPr>
                <w:rFonts w:ascii="宋体" w:hAnsi="宋体"/>
                <w:color w:val="auto"/>
                <w:szCs w:val="21"/>
                <w:highlight w:val="none"/>
              </w:rPr>
            </w:pPr>
            <w:r>
              <w:rPr>
                <w:rFonts w:hint="eastAsia" w:ascii="宋体" w:hAnsi="宋体"/>
                <w:color w:val="auto"/>
                <w:kern w:val="0"/>
                <w:szCs w:val="21"/>
                <w:highlight w:val="none"/>
              </w:rPr>
              <w:t>未参与评标基准价计算的投标报价，仍应参加计算相应分值。</w:t>
            </w:r>
          </w:p>
          <w:p>
            <w:pPr>
              <w:spacing w:after="31" w:afterLines="10" w:line="400" w:lineRule="exact"/>
              <w:ind w:firstLine="420" w:firstLineChars="200"/>
              <w:jc w:val="left"/>
              <w:rPr>
                <w:rFonts w:hint="eastAsia" w:ascii="宋体" w:hAnsi="宋体"/>
                <w:color w:val="auto"/>
                <w:szCs w:val="21"/>
                <w:highlight w:val="none"/>
              </w:rPr>
            </w:pPr>
            <w:r>
              <w:rPr>
                <w:rFonts w:hint="eastAsia" w:ascii="宋体" w:hAnsi="宋体"/>
                <w:color w:val="auto"/>
                <w:kern w:val="0"/>
                <w:szCs w:val="21"/>
                <w:highlight w:val="none"/>
              </w:rPr>
              <w:t>投标总报价</w:t>
            </w:r>
            <w:r>
              <w:rPr>
                <w:rFonts w:hint="eastAsia" w:ascii="宋体" w:hAnsi="宋体"/>
                <w:color w:val="auto"/>
                <w:kern w:val="0"/>
                <w:szCs w:val="21"/>
                <w:highlight w:val="none"/>
                <w:lang w:val="en-US" w:eastAsia="zh-CN"/>
              </w:rPr>
              <w:t>得分</w:t>
            </w:r>
            <w:r>
              <w:rPr>
                <w:rFonts w:hint="eastAsia" w:ascii="宋体" w:hAnsi="宋体"/>
                <w:color w:val="auto"/>
                <w:kern w:val="0"/>
                <w:szCs w:val="21"/>
                <w:highlight w:val="none"/>
              </w:rPr>
              <w:t>最终结果</w:t>
            </w:r>
            <w:r>
              <w:rPr>
                <w:rFonts w:ascii="宋体" w:hAnsi="宋体"/>
                <w:color w:val="auto"/>
                <w:kern w:val="0"/>
                <w:szCs w:val="21"/>
                <w:highlight w:val="none"/>
              </w:rPr>
              <w:t>取小数点后两位，第三位四舍五入。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left w:val="single" w:color="auto" w:sz="4" w:space="0"/>
              <w:bottom w:val="single" w:color="auto" w:sz="4" w:space="0"/>
              <w:right w:val="single" w:color="auto" w:sz="4" w:space="0"/>
            </w:tcBorders>
            <w:vAlign w:val="center"/>
          </w:tcPr>
          <w:p>
            <w:pPr>
              <w:spacing w:line="400" w:lineRule="exact"/>
              <w:jc w:val="center"/>
              <w:rPr>
                <w:rFonts w:ascii="宋体" w:hAnsi="宋体"/>
                <w:color w:val="auto"/>
                <w:highlight w:val="none"/>
              </w:rPr>
            </w:pPr>
            <w:r>
              <w:rPr>
                <w:rFonts w:ascii="宋体" w:hAnsi="宋体"/>
                <w:color w:val="auto"/>
                <w:highlight w:val="none"/>
              </w:rPr>
              <w:t>3.2.1（</w:t>
            </w:r>
            <w:r>
              <w:rPr>
                <w:rFonts w:hint="eastAsia" w:ascii="宋体" w:hAnsi="宋体"/>
                <w:color w:val="auto"/>
                <w:highlight w:val="none"/>
              </w:rPr>
              <w:t>3</w:t>
            </w:r>
            <w:r>
              <w:rPr>
                <w:rFonts w:ascii="宋体" w:hAnsi="宋体"/>
                <w:color w:val="auto"/>
                <w:highlight w:val="none"/>
              </w:rPr>
              <w:t>）</w:t>
            </w:r>
          </w:p>
        </w:tc>
        <w:tc>
          <w:tcPr>
            <w:tcW w:w="1599" w:type="dxa"/>
            <w:tcBorders>
              <w:left w:val="single" w:color="auto" w:sz="4" w:space="0"/>
              <w:bottom w:val="single" w:color="auto" w:sz="4" w:space="0"/>
              <w:right w:val="single" w:color="auto" w:sz="4" w:space="0"/>
            </w:tcBorders>
            <w:vAlign w:val="center"/>
          </w:tcPr>
          <w:p>
            <w:pPr>
              <w:spacing w:line="400" w:lineRule="exact"/>
              <w:rPr>
                <w:rFonts w:hint="eastAsia" w:ascii="宋体" w:hAnsi="宋体"/>
                <w:b/>
                <w:color w:val="auto"/>
                <w:kern w:val="0"/>
                <w:szCs w:val="21"/>
                <w:highlight w:val="none"/>
              </w:rPr>
            </w:pPr>
            <w:r>
              <w:rPr>
                <w:rFonts w:hint="eastAsia" w:ascii="宋体" w:hAnsi="宋体"/>
                <w:b/>
                <w:color w:val="auto"/>
                <w:kern w:val="0"/>
                <w:szCs w:val="21"/>
                <w:highlight w:val="none"/>
              </w:rPr>
              <w:t>□</w:t>
            </w:r>
            <w:r>
              <w:rPr>
                <w:rFonts w:ascii="宋体" w:hAnsi="宋体"/>
                <w:b/>
                <w:color w:val="auto"/>
                <w:kern w:val="0"/>
                <w:szCs w:val="21"/>
                <w:highlight w:val="none"/>
              </w:rPr>
              <w:t>选项二：</w:t>
            </w:r>
          </w:p>
          <w:p>
            <w:pPr>
              <w:spacing w:line="400" w:lineRule="exact"/>
              <w:jc w:val="center"/>
              <w:rPr>
                <w:rFonts w:ascii="宋体" w:hAnsi="宋体"/>
                <w:color w:val="auto"/>
                <w:highlight w:val="none"/>
              </w:rPr>
            </w:pPr>
            <w:r>
              <w:rPr>
                <w:rFonts w:ascii="宋体" w:hAnsi="宋体"/>
                <w:color w:val="auto"/>
                <w:highlight w:val="none"/>
              </w:rPr>
              <w:t>投标报价</w:t>
            </w:r>
            <w:r>
              <w:rPr>
                <w:rFonts w:ascii="宋体" w:hAnsi="宋体"/>
                <w:color w:val="auto"/>
                <w:kern w:val="0"/>
                <w:highlight w:val="none"/>
              </w:rPr>
              <w:t>得分</w:t>
            </w:r>
            <w:r>
              <w:rPr>
                <w:rFonts w:ascii="宋体" w:hAnsi="宋体"/>
                <w:color w:val="auto"/>
                <w:spacing w:val="-8"/>
                <w:highlight w:val="none"/>
              </w:rPr>
              <w:t>（</w:t>
            </w:r>
            <w:r>
              <w:rPr>
                <w:rFonts w:hint="eastAsia" w:ascii="宋体" w:hAnsi="宋体"/>
                <w:color w:val="auto"/>
                <w:spacing w:val="-8"/>
                <w:highlight w:val="none"/>
              </w:rPr>
              <w:t>C</w:t>
            </w:r>
            <w:r>
              <w:rPr>
                <w:rFonts w:ascii="宋体" w:hAnsi="宋体"/>
                <w:color w:val="auto"/>
                <w:spacing w:val="-8"/>
                <w:highlight w:val="none"/>
              </w:rPr>
              <w:t>）</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auto"/>
                <w:highlight w:val="none"/>
              </w:rPr>
            </w:pPr>
            <w:r>
              <w:rPr>
                <w:rFonts w:ascii="宋体" w:hAnsi="宋体"/>
                <w:color w:val="auto"/>
                <w:highlight w:val="none"/>
              </w:rPr>
              <w:t>投标总报价</w:t>
            </w:r>
          </w:p>
        </w:tc>
        <w:tc>
          <w:tcPr>
            <w:tcW w:w="5048" w:type="dxa"/>
            <w:tcBorders>
              <w:left w:val="single" w:color="auto" w:sz="4" w:space="0"/>
              <w:bottom w:val="single" w:color="auto" w:sz="4" w:space="0"/>
              <w:right w:val="single" w:color="auto" w:sz="4" w:space="0"/>
            </w:tcBorders>
            <w:vAlign w:val="center"/>
          </w:tcPr>
          <w:p>
            <w:pPr>
              <w:spacing w:line="400" w:lineRule="exact"/>
              <w:ind w:firstLine="420" w:firstLineChars="200"/>
              <w:rPr>
                <w:rFonts w:ascii="宋体" w:hAnsi="宋体"/>
                <w:color w:val="auto"/>
                <w:szCs w:val="21"/>
                <w:highlight w:val="none"/>
              </w:rPr>
            </w:pPr>
            <w:r>
              <w:rPr>
                <w:rFonts w:ascii="宋体" w:hAnsi="宋体"/>
                <w:color w:val="auto"/>
                <w:kern w:val="0"/>
                <w:szCs w:val="21"/>
                <w:highlight w:val="none"/>
              </w:rPr>
              <w:t>所有通过初步评审</w:t>
            </w:r>
            <w:r>
              <w:rPr>
                <w:rFonts w:hint="eastAsia" w:ascii="宋体" w:hAnsi="宋体"/>
                <w:color w:val="auto"/>
                <w:kern w:val="0"/>
                <w:szCs w:val="21"/>
                <w:highlight w:val="none"/>
              </w:rPr>
              <w:t>和本章第2.2.2（3）目评审</w:t>
            </w:r>
            <w:r>
              <w:rPr>
                <w:rFonts w:ascii="宋体" w:hAnsi="宋体"/>
                <w:color w:val="auto"/>
                <w:kern w:val="0"/>
                <w:szCs w:val="21"/>
                <w:highlight w:val="none"/>
              </w:rPr>
              <w:t>合格的投标人</w:t>
            </w:r>
            <w:r>
              <w:rPr>
                <w:rFonts w:ascii="宋体" w:hAnsi="宋体"/>
                <w:color w:val="auto"/>
                <w:szCs w:val="21"/>
                <w:highlight w:val="none"/>
              </w:rPr>
              <w:t>的投标总报</w:t>
            </w:r>
            <w:r>
              <w:rPr>
                <w:rFonts w:ascii="宋体" w:hAnsi="宋体"/>
                <w:color w:val="auto"/>
                <w:kern w:val="0"/>
                <w:szCs w:val="21"/>
                <w:highlight w:val="none"/>
              </w:rPr>
              <w:t>价</w:t>
            </w:r>
            <w:r>
              <w:rPr>
                <w:rFonts w:ascii="宋体" w:hAnsi="宋体"/>
                <w:color w:val="auto"/>
                <w:szCs w:val="21"/>
                <w:highlight w:val="none"/>
              </w:rPr>
              <w:t>得</w:t>
            </w:r>
            <w:r>
              <w:rPr>
                <w:rFonts w:ascii="宋体" w:hAnsi="宋体"/>
                <w:bCs/>
                <w:color w:val="auto"/>
                <w:szCs w:val="28"/>
                <w:highlight w:val="none"/>
                <w:u w:val="single"/>
              </w:rPr>
              <w:t xml:space="preserve">     </w:t>
            </w:r>
            <w:r>
              <w:rPr>
                <w:rFonts w:ascii="宋体" w:hAnsi="宋体"/>
                <w:color w:val="auto"/>
                <w:szCs w:val="21"/>
                <w:highlight w:val="none"/>
              </w:rPr>
              <w:t>分。在此基础上，投标总报价与评标基准价相比，每增加1%扣</w:t>
            </w:r>
            <w:r>
              <w:rPr>
                <w:rFonts w:ascii="宋体" w:hAnsi="宋体"/>
                <w:color w:val="auto"/>
                <w:szCs w:val="21"/>
                <w:highlight w:val="none"/>
                <w:u w:val="single"/>
              </w:rPr>
              <w:t>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（1～2）</w:t>
            </w:r>
            <w:r>
              <w:rPr>
                <w:rFonts w:ascii="宋体" w:hAnsi="宋体"/>
                <w:color w:val="auto"/>
                <w:szCs w:val="21"/>
                <w:highlight w:val="none"/>
              </w:rPr>
              <w:t>分，扣完为止，每减少1%加</w:t>
            </w:r>
            <w:r>
              <w:rPr>
                <w:rFonts w:ascii="宋体" w:hAnsi="宋体"/>
                <w:color w:val="auto"/>
                <w:szCs w:val="21"/>
                <w:highlight w:val="none"/>
                <w:u w:val="single"/>
              </w:rPr>
              <w:t>　</w:t>
            </w:r>
            <w:r>
              <w:rPr>
                <w:rFonts w:hint="eastAsia" w:ascii="宋体" w:hAnsi="宋体"/>
                <w:color w:val="auto"/>
                <w:szCs w:val="21"/>
                <w:highlight w:val="none"/>
                <w:u w:val="single"/>
              </w:rPr>
              <w:t xml:space="preserve">   </w:t>
            </w:r>
            <w:r>
              <w:rPr>
                <w:rFonts w:hint="eastAsia" w:ascii="宋体" w:hAnsi="宋体"/>
                <w:color w:val="auto"/>
                <w:szCs w:val="21"/>
                <w:highlight w:val="none"/>
              </w:rPr>
              <w:t>（1～2）</w:t>
            </w:r>
            <w:r>
              <w:rPr>
                <w:rFonts w:ascii="宋体" w:hAnsi="宋体"/>
                <w:color w:val="auto"/>
                <w:szCs w:val="21"/>
                <w:highlight w:val="none"/>
              </w:rPr>
              <w:t>分，最多加</w:t>
            </w:r>
            <w:r>
              <w:rPr>
                <w:rFonts w:ascii="宋体" w:hAnsi="宋体"/>
                <w:color w:val="auto"/>
                <w:szCs w:val="21"/>
                <w:highlight w:val="none"/>
                <w:u w:val="single"/>
              </w:rPr>
              <w:t>　</w:t>
            </w:r>
            <w:r>
              <w:rPr>
                <w:rFonts w:hint="eastAsia" w:ascii="宋体" w:hAnsi="宋体"/>
                <w:color w:val="auto"/>
                <w:szCs w:val="21"/>
                <w:highlight w:val="none"/>
                <w:u w:val="single"/>
              </w:rPr>
              <w:t xml:space="preserve">    </w:t>
            </w:r>
            <w:r>
              <w:rPr>
                <w:rFonts w:ascii="宋体" w:hAnsi="宋体"/>
                <w:color w:val="auto"/>
                <w:szCs w:val="21"/>
                <w:highlight w:val="none"/>
              </w:rPr>
              <w:t>分。</w:t>
            </w:r>
          </w:p>
          <w:p>
            <w:pPr>
              <w:spacing w:line="400" w:lineRule="exact"/>
              <w:ind w:firstLine="420" w:firstLineChars="200"/>
              <w:rPr>
                <w:rFonts w:hint="eastAsia" w:ascii="宋体" w:hAnsi="宋体"/>
                <w:color w:val="auto"/>
                <w:szCs w:val="21"/>
                <w:highlight w:val="none"/>
              </w:rPr>
            </w:pPr>
            <w:r>
              <w:rPr>
                <w:rFonts w:ascii="宋体" w:hAnsi="宋体"/>
                <w:color w:val="auto"/>
                <w:szCs w:val="21"/>
                <w:highlight w:val="none"/>
              </w:rPr>
              <w:t>按插入法计算得分。</w:t>
            </w:r>
          </w:p>
          <w:p>
            <w:pPr>
              <w:spacing w:line="400" w:lineRule="exact"/>
              <w:ind w:firstLine="420" w:firstLineChars="200"/>
              <w:rPr>
                <w:rFonts w:ascii="宋体" w:hAnsi="宋体"/>
                <w:color w:val="auto"/>
                <w:szCs w:val="21"/>
                <w:highlight w:val="none"/>
              </w:rPr>
            </w:pPr>
            <w:r>
              <w:rPr>
                <w:rFonts w:hint="eastAsia" w:ascii="宋体" w:hAnsi="宋体"/>
                <w:color w:val="auto"/>
                <w:kern w:val="0"/>
                <w:szCs w:val="21"/>
                <w:highlight w:val="none"/>
              </w:rPr>
              <w:t>未参与评标基准价计算的投标报价，仍应参加计算相应分值。</w:t>
            </w:r>
          </w:p>
          <w:p>
            <w:pPr>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投标总报价</w:t>
            </w:r>
            <w:r>
              <w:rPr>
                <w:rFonts w:hint="eastAsia" w:ascii="宋体" w:hAnsi="宋体"/>
                <w:color w:val="auto"/>
                <w:kern w:val="0"/>
                <w:szCs w:val="21"/>
                <w:highlight w:val="none"/>
                <w:lang w:val="en-US" w:eastAsia="zh-CN"/>
              </w:rPr>
              <w:t>得分</w:t>
            </w:r>
            <w:r>
              <w:rPr>
                <w:rFonts w:hint="eastAsia" w:ascii="宋体" w:hAnsi="宋体"/>
                <w:color w:val="auto"/>
                <w:kern w:val="0"/>
                <w:szCs w:val="21"/>
                <w:highlight w:val="none"/>
              </w:rPr>
              <w:t>最终结果</w:t>
            </w:r>
            <w:r>
              <w:rPr>
                <w:rFonts w:ascii="宋体" w:hAnsi="宋体"/>
                <w:color w:val="auto"/>
                <w:kern w:val="0"/>
                <w:szCs w:val="21"/>
                <w:highlight w:val="none"/>
              </w:rPr>
              <w:t>取小数点后两位，第三位四舍五入。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left w:val="single" w:color="auto" w:sz="4" w:space="0"/>
              <w:bottom w:val="single" w:color="auto" w:sz="4" w:space="0"/>
              <w:right w:val="single" w:color="auto" w:sz="4" w:space="0"/>
            </w:tcBorders>
            <w:vAlign w:val="center"/>
          </w:tcPr>
          <w:p>
            <w:pPr>
              <w:spacing w:line="400" w:lineRule="exact"/>
              <w:jc w:val="center"/>
              <w:rPr>
                <w:rFonts w:hint="eastAsia" w:ascii="宋体" w:hAnsi="宋体"/>
                <w:color w:val="auto"/>
                <w:highlight w:val="none"/>
              </w:rPr>
            </w:pPr>
            <w:r>
              <w:rPr>
                <w:rFonts w:hint="eastAsia" w:ascii="宋体" w:hAnsi="宋体"/>
                <w:color w:val="auto"/>
                <w:highlight w:val="none"/>
              </w:rPr>
              <w:t>3.2.1</w:t>
            </w:r>
          </w:p>
          <w:p>
            <w:pPr>
              <w:spacing w:line="400" w:lineRule="exact"/>
              <w:jc w:val="center"/>
              <w:rPr>
                <w:rFonts w:ascii="宋体" w:hAnsi="宋体"/>
                <w:color w:val="auto"/>
                <w:highlight w:val="none"/>
              </w:rPr>
            </w:pPr>
            <w:r>
              <w:rPr>
                <w:rFonts w:hint="eastAsia" w:ascii="宋体" w:hAnsi="宋体"/>
                <w:color w:val="auto"/>
                <w:highlight w:val="none"/>
              </w:rPr>
              <w:t>（3）</w:t>
            </w:r>
          </w:p>
        </w:tc>
        <w:tc>
          <w:tcPr>
            <w:tcW w:w="1599" w:type="dxa"/>
            <w:tcBorders>
              <w:left w:val="single" w:color="auto" w:sz="4" w:space="0"/>
              <w:bottom w:val="single" w:color="auto" w:sz="4" w:space="0"/>
              <w:right w:val="single" w:color="auto" w:sz="4" w:space="0"/>
            </w:tcBorders>
            <w:vAlign w:val="center"/>
          </w:tcPr>
          <w:p>
            <w:pPr>
              <w:spacing w:line="400" w:lineRule="exact"/>
              <w:rPr>
                <w:rFonts w:hint="eastAsia" w:ascii="宋体" w:hAnsi="宋体"/>
                <w:b/>
                <w:color w:val="auto"/>
                <w:kern w:val="0"/>
                <w:szCs w:val="21"/>
                <w:highlight w:val="none"/>
              </w:rPr>
            </w:pPr>
            <w:r>
              <w:rPr>
                <w:rFonts w:hint="eastAsia" w:ascii="宋体" w:hAnsi="宋体"/>
                <w:b/>
                <w:color w:val="auto"/>
                <w:kern w:val="0"/>
                <w:szCs w:val="21"/>
                <w:highlight w:val="none"/>
              </w:rPr>
              <w:t>□选项三：</w:t>
            </w:r>
          </w:p>
          <w:p>
            <w:pPr>
              <w:spacing w:line="400" w:lineRule="exact"/>
              <w:jc w:val="center"/>
              <w:rPr>
                <w:rFonts w:ascii="宋体" w:hAnsi="宋体"/>
                <w:color w:val="auto"/>
                <w:highlight w:val="none"/>
              </w:rPr>
            </w:pPr>
            <w:r>
              <w:rPr>
                <w:rFonts w:hint="eastAsia" w:ascii="宋体" w:hAnsi="宋体"/>
                <w:color w:val="auto"/>
                <w:highlight w:val="none"/>
              </w:rPr>
              <w:t>投标报价得分（C）</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auto"/>
                <w:highlight w:val="none"/>
              </w:rPr>
            </w:pPr>
            <w:r>
              <w:rPr>
                <w:rFonts w:hint="eastAsia" w:ascii="宋体" w:hAnsi="宋体"/>
                <w:color w:val="auto"/>
                <w:highlight w:val="none"/>
              </w:rPr>
              <w:t>投标总报价</w:t>
            </w:r>
          </w:p>
        </w:tc>
        <w:tc>
          <w:tcPr>
            <w:tcW w:w="5048" w:type="dxa"/>
            <w:tcBorders>
              <w:left w:val="single" w:color="auto" w:sz="4" w:space="0"/>
              <w:bottom w:val="single" w:color="auto" w:sz="4" w:space="0"/>
              <w:right w:val="single" w:color="auto" w:sz="4" w:space="0"/>
            </w:tcBorders>
            <w:vAlign w:val="center"/>
          </w:tcPr>
          <w:p>
            <w:pPr>
              <w:spacing w:line="400" w:lineRule="exact"/>
              <w:ind w:firstLine="420" w:firstLineChars="200"/>
              <w:rPr>
                <w:rFonts w:hint="eastAsia" w:ascii="宋体" w:hAnsi="宋体"/>
                <w:color w:val="auto"/>
                <w:kern w:val="0"/>
                <w:szCs w:val="21"/>
                <w:highlight w:val="none"/>
              </w:rPr>
            </w:pPr>
            <w:r>
              <w:rPr>
                <w:rFonts w:ascii="宋体" w:hAnsi="宋体"/>
                <w:color w:val="auto"/>
                <w:kern w:val="0"/>
                <w:szCs w:val="21"/>
                <w:highlight w:val="none"/>
              </w:rPr>
              <w:t>所有通过初步评审</w:t>
            </w:r>
            <w:r>
              <w:rPr>
                <w:rFonts w:hint="eastAsia" w:ascii="宋体" w:hAnsi="宋体"/>
                <w:color w:val="auto"/>
                <w:kern w:val="0"/>
                <w:szCs w:val="21"/>
                <w:highlight w:val="none"/>
              </w:rPr>
              <w:t>和本章第2.2.2（3）目评审</w:t>
            </w:r>
            <w:r>
              <w:rPr>
                <w:rFonts w:ascii="宋体" w:hAnsi="宋体"/>
                <w:color w:val="auto"/>
                <w:kern w:val="0"/>
                <w:szCs w:val="21"/>
                <w:highlight w:val="none"/>
              </w:rPr>
              <w:t>合格的投标人</w:t>
            </w:r>
            <w:r>
              <w:rPr>
                <w:rFonts w:ascii="宋体" w:hAnsi="宋体"/>
                <w:color w:val="auto"/>
                <w:szCs w:val="21"/>
                <w:highlight w:val="none"/>
              </w:rPr>
              <w:t>的投标总报</w:t>
            </w:r>
            <w:r>
              <w:rPr>
                <w:rFonts w:ascii="宋体" w:hAnsi="宋体"/>
                <w:color w:val="auto"/>
                <w:kern w:val="0"/>
                <w:szCs w:val="21"/>
                <w:highlight w:val="none"/>
              </w:rPr>
              <w:t>价</w:t>
            </w:r>
            <w:r>
              <w:rPr>
                <w:rFonts w:ascii="宋体" w:hAnsi="宋体"/>
                <w:color w:val="auto"/>
                <w:szCs w:val="21"/>
                <w:highlight w:val="none"/>
              </w:rPr>
              <w:t>得</w:t>
            </w:r>
            <w:r>
              <w:rPr>
                <w:rFonts w:ascii="宋体" w:hAnsi="宋体"/>
                <w:bCs/>
                <w:color w:val="auto"/>
                <w:szCs w:val="28"/>
                <w:highlight w:val="none"/>
              </w:rPr>
              <w:t>本附表第2.2.1项规定分值的满分</w:t>
            </w:r>
            <w:r>
              <w:rPr>
                <w:rFonts w:ascii="宋体" w:hAnsi="宋体"/>
                <w:bCs/>
                <w:color w:val="auto"/>
                <w:szCs w:val="28"/>
                <w:highlight w:val="none"/>
                <w:u w:val="single"/>
              </w:rPr>
              <w:t xml:space="preserve">     </w:t>
            </w:r>
            <w:r>
              <w:rPr>
                <w:rFonts w:ascii="宋体" w:hAnsi="宋体"/>
                <w:color w:val="auto"/>
                <w:szCs w:val="21"/>
                <w:highlight w:val="none"/>
              </w:rPr>
              <w:t>分。</w:t>
            </w:r>
            <w:r>
              <w:rPr>
                <w:rFonts w:hint="eastAsia" w:ascii="宋体" w:hAnsi="宋体"/>
                <w:color w:val="auto"/>
                <w:kern w:val="0"/>
                <w:szCs w:val="21"/>
                <w:highlight w:val="none"/>
              </w:rPr>
              <w:t>在此基础上，投标总报价与评标基准价相比，每增加1%扣</w:t>
            </w: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rPr>
              <w:t>（1～2）分，扣完为止，低于评标基准价的不加分、不扣分。</w:t>
            </w:r>
          </w:p>
          <w:p>
            <w:pPr>
              <w:spacing w:line="400" w:lineRule="exact"/>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按插入法计算得分。</w:t>
            </w:r>
          </w:p>
          <w:p>
            <w:pPr>
              <w:spacing w:line="400" w:lineRule="exact"/>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未参与评标基准价计算的投标报价，仍应参加计算相应分值。</w:t>
            </w:r>
          </w:p>
          <w:p>
            <w:pPr>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投标总报价</w:t>
            </w:r>
            <w:r>
              <w:rPr>
                <w:rFonts w:hint="eastAsia" w:ascii="宋体" w:hAnsi="宋体"/>
                <w:color w:val="auto"/>
                <w:kern w:val="0"/>
                <w:szCs w:val="21"/>
                <w:highlight w:val="none"/>
                <w:lang w:val="en-US" w:eastAsia="zh-CN"/>
              </w:rPr>
              <w:t>得分</w:t>
            </w:r>
            <w:r>
              <w:rPr>
                <w:rFonts w:hint="eastAsia" w:ascii="宋体" w:hAnsi="宋体"/>
                <w:color w:val="auto"/>
                <w:kern w:val="0"/>
                <w:szCs w:val="21"/>
                <w:highlight w:val="none"/>
              </w:rPr>
              <w:t>最终结果取小数点后两位，第三位四舍五入。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left w:val="single" w:color="auto" w:sz="4" w:space="0"/>
              <w:bottom w:val="single" w:color="auto" w:sz="4" w:space="0"/>
              <w:right w:val="single" w:color="auto" w:sz="4" w:space="0"/>
            </w:tcBorders>
            <w:vAlign w:val="center"/>
          </w:tcPr>
          <w:p>
            <w:pPr>
              <w:spacing w:line="400" w:lineRule="exact"/>
              <w:ind w:firstLine="18" w:firstLineChars="9"/>
              <w:jc w:val="center"/>
              <w:rPr>
                <w:rFonts w:hint="eastAsia" w:ascii="宋体" w:hAnsi="宋体"/>
                <w:color w:val="auto"/>
                <w:highlight w:val="none"/>
              </w:rPr>
            </w:pPr>
            <w:r>
              <w:rPr>
                <w:rFonts w:ascii="宋体" w:hAnsi="宋体"/>
                <w:color w:val="auto"/>
                <w:szCs w:val="21"/>
                <w:highlight w:val="none"/>
              </w:rPr>
              <w:t>3.2.3</w:t>
            </w:r>
          </w:p>
        </w:tc>
        <w:tc>
          <w:tcPr>
            <w:tcW w:w="1599" w:type="dxa"/>
            <w:tcBorders>
              <w:left w:val="single" w:color="auto" w:sz="4" w:space="0"/>
              <w:bottom w:val="single" w:color="auto" w:sz="4" w:space="0"/>
              <w:right w:val="single" w:color="auto" w:sz="4" w:space="0"/>
            </w:tcBorders>
            <w:vAlign w:val="center"/>
          </w:tcPr>
          <w:p>
            <w:pPr>
              <w:spacing w:line="400" w:lineRule="exact"/>
              <w:jc w:val="center"/>
              <w:rPr>
                <w:rFonts w:ascii="宋体" w:hAnsi="宋体"/>
                <w:color w:val="auto"/>
                <w:highlight w:val="none"/>
              </w:rPr>
            </w:pPr>
            <w:r>
              <w:rPr>
                <w:rFonts w:ascii="宋体" w:hAnsi="宋体"/>
                <w:color w:val="auto"/>
                <w:szCs w:val="21"/>
                <w:highlight w:val="none"/>
              </w:rPr>
              <w:t>投标人得分</w:t>
            </w:r>
          </w:p>
        </w:tc>
        <w:tc>
          <w:tcPr>
            <w:tcW w:w="7403" w:type="dxa"/>
            <w:gridSpan w:val="3"/>
            <w:tcBorders>
              <w:left w:val="single" w:color="auto" w:sz="4" w:space="0"/>
              <w:bottom w:val="single" w:color="auto" w:sz="4" w:space="0"/>
              <w:right w:val="single" w:color="auto" w:sz="4" w:space="0"/>
            </w:tcBorders>
            <w:vAlign w:val="center"/>
          </w:tcPr>
          <w:p>
            <w:pPr>
              <w:spacing w:line="400" w:lineRule="exact"/>
              <w:ind w:firstLine="18" w:firstLineChars="9"/>
              <w:jc w:val="center"/>
              <w:rPr>
                <w:rFonts w:hint="eastAsia" w:ascii="宋体" w:hAnsi="宋体"/>
                <w:color w:val="auto"/>
                <w:kern w:val="0"/>
                <w:szCs w:val="21"/>
                <w:highlight w:val="none"/>
              </w:rPr>
            </w:pPr>
            <w:r>
              <w:rPr>
                <w:rFonts w:ascii="宋体" w:hAnsi="宋体"/>
                <w:color w:val="auto"/>
                <w:szCs w:val="21"/>
                <w:highlight w:val="none"/>
              </w:rPr>
              <w:t>投标人得分=A+B</w:t>
            </w:r>
            <w:r>
              <w:rPr>
                <w:rFonts w:hint="eastAsia" w:ascii="宋体" w:hAnsi="宋体"/>
                <w:color w:val="auto"/>
                <w:szCs w:val="21"/>
                <w:highlight w:val="none"/>
              </w:rPr>
              <w:t>+C</w:t>
            </w:r>
          </w:p>
        </w:tc>
      </w:tr>
    </w:tbl>
    <w:p>
      <w:pPr>
        <w:pStyle w:val="2"/>
      </w:pPr>
    </w:p>
    <w:p>
      <w:pPr>
        <w:pStyle w:val="4"/>
        <w:spacing w:before="0" w:after="0" w:line="360" w:lineRule="auto"/>
        <w:rPr>
          <w:rFonts w:ascii="宋体" w:hAnsi="宋体"/>
          <w:b w:val="0"/>
          <w:snapToGrid w:val="0"/>
          <w:color w:val="auto"/>
          <w:highlight w:val="none"/>
        </w:rPr>
      </w:pPr>
      <w:bookmarkStart w:id="369" w:name="_Toc33106452"/>
      <w:r>
        <w:rPr>
          <w:rFonts w:ascii="宋体" w:hAnsi="宋体"/>
          <w:b w:val="0"/>
          <w:snapToGrid w:val="0"/>
          <w:color w:val="auto"/>
          <w:highlight w:val="none"/>
        </w:rPr>
        <w:br w:type="page"/>
      </w:r>
      <w:bookmarkStart w:id="370" w:name="_Toc18795"/>
      <w:bookmarkStart w:id="371" w:name="_Toc7139"/>
      <w:r>
        <w:rPr>
          <w:rFonts w:hint="eastAsia" w:ascii="宋体" w:hAnsi="宋体" w:cs="宋体"/>
          <w:color w:val="auto"/>
          <w:sz w:val="28"/>
          <w:szCs w:val="28"/>
          <w:highlight w:val="none"/>
        </w:rPr>
        <w:t>1. 评标方法</w:t>
      </w:r>
      <w:bookmarkEnd w:id="369"/>
      <w:bookmarkEnd w:id="370"/>
      <w:bookmarkEnd w:id="371"/>
    </w:p>
    <w:p>
      <w:pPr>
        <w:autoSpaceDE w:val="0"/>
        <w:autoSpaceDN w:val="0"/>
        <w:adjustRightInd w:val="0"/>
        <w:snapToGrid w:val="0"/>
        <w:spacing w:line="360" w:lineRule="auto"/>
        <w:ind w:firstLine="420"/>
        <w:rPr>
          <w:rFonts w:ascii="宋体" w:hAnsi="宋体"/>
          <w:color w:val="auto"/>
          <w:kern w:val="0"/>
          <w:szCs w:val="21"/>
          <w:highlight w:val="none"/>
        </w:rPr>
      </w:pPr>
      <w:r>
        <w:rPr>
          <w:rFonts w:ascii="宋体" w:hAnsi="宋体"/>
          <w:color w:val="auto"/>
          <w:kern w:val="0"/>
          <w:szCs w:val="21"/>
          <w:highlight w:val="none"/>
        </w:rPr>
        <w:t>本次评标采用综合评</w:t>
      </w:r>
      <w:r>
        <w:rPr>
          <w:rFonts w:hint="eastAsia" w:ascii="宋体" w:hAnsi="宋体"/>
          <w:color w:val="auto"/>
          <w:kern w:val="0"/>
          <w:szCs w:val="21"/>
          <w:highlight w:val="none"/>
        </w:rPr>
        <w:t>分</w:t>
      </w:r>
      <w:r>
        <w:rPr>
          <w:rFonts w:ascii="宋体" w:hAnsi="宋体"/>
          <w:color w:val="auto"/>
          <w:kern w:val="0"/>
          <w:szCs w:val="21"/>
          <w:highlight w:val="none"/>
        </w:rPr>
        <w:t>法</w:t>
      </w:r>
      <w:r>
        <w:rPr>
          <w:rFonts w:ascii="宋体" w:hAnsi="宋体"/>
          <w:color w:val="auto"/>
          <w:spacing w:val="-47"/>
          <w:kern w:val="0"/>
          <w:szCs w:val="21"/>
          <w:highlight w:val="none"/>
        </w:rPr>
        <w:t>。</w:t>
      </w:r>
      <w:r>
        <w:rPr>
          <w:rFonts w:ascii="宋体" w:hAnsi="宋体"/>
          <w:color w:val="auto"/>
          <w:kern w:val="0"/>
          <w:szCs w:val="21"/>
          <w:highlight w:val="none"/>
        </w:rPr>
        <w:t xml:space="preserve">评标委员会按照本章第 </w:t>
      </w:r>
      <w:r>
        <w:rPr>
          <w:rFonts w:ascii="宋体" w:hAnsi="宋体"/>
          <w:color w:val="auto"/>
          <w:spacing w:val="1"/>
          <w:kern w:val="0"/>
          <w:szCs w:val="21"/>
          <w:highlight w:val="none"/>
        </w:rPr>
        <w:t>2</w:t>
      </w:r>
      <w:r>
        <w:rPr>
          <w:rFonts w:ascii="宋体" w:hAnsi="宋体"/>
          <w:color w:val="auto"/>
          <w:spacing w:val="-1"/>
          <w:kern w:val="0"/>
          <w:szCs w:val="21"/>
          <w:highlight w:val="none"/>
        </w:rPr>
        <w:t>.</w:t>
      </w:r>
      <w:r>
        <w:rPr>
          <w:rFonts w:ascii="宋体" w:hAnsi="宋体"/>
          <w:color w:val="auto"/>
          <w:kern w:val="0"/>
          <w:szCs w:val="21"/>
          <w:highlight w:val="none"/>
        </w:rPr>
        <w:t>2</w:t>
      </w:r>
      <w:r>
        <w:rPr>
          <w:rFonts w:ascii="宋体" w:hAnsi="宋体"/>
          <w:color w:val="auto"/>
          <w:spacing w:val="1"/>
          <w:kern w:val="0"/>
          <w:szCs w:val="21"/>
          <w:highlight w:val="none"/>
        </w:rPr>
        <w:t xml:space="preserve"> </w:t>
      </w:r>
      <w:r>
        <w:rPr>
          <w:rFonts w:ascii="宋体" w:hAnsi="宋体"/>
          <w:color w:val="auto"/>
          <w:kern w:val="0"/>
          <w:szCs w:val="21"/>
          <w:highlight w:val="none"/>
        </w:rPr>
        <w:t>款</w:t>
      </w:r>
      <w:r>
        <w:rPr>
          <w:rFonts w:ascii="宋体" w:hAnsi="宋体"/>
          <w:color w:val="auto"/>
          <w:spacing w:val="-1"/>
          <w:kern w:val="0"/>
          <w:szCs w:val="21"/>
          <w:highlight w:val="none"/>
        </w:rPr>
        <w:t>规</w:t>
      </w:r>
      <w:r>
        <w:rPr>
          <w:rFonts w:ascii="宋体" w:hAnsi="宋体"/>
          <w:color w:val="auto"/>
          <w:kern w:val="0"/>
          <w:szCs w:val="21"/>
          <w:highlight w:val="none"/>
        </w:rPr>
        <w:t>定的评分标准进行</w:t>
      </w:r>
      <w:r>
        <w:rPr>
          <w:rFonts w:hint="eastAsia" w:ascii="宋体" w:hAnsi="宋体"/>
          <w:color w:val="auto"/>
          <w:kern w:val="0"/>
          <w:szCs w:val="21"/>
          <w:highlight w:val="none"/>
          <w:lang w:eastAsia="zh-CN"/>
        </w:rPr>
        <w:t>评分</w:t>
      </w:r>
      <w:r>
        <w:rPr>
          <w:rFonts w:ascii="宋体" w:hAnsi="宋体"/>
          <w:color w:val="auto"/>
          <w:kern w:val="0"/>
          <w:szCs w:val="21"/>
          <w:highlight w:val="none"/>
        </w:rPr>
        <w:t>，按得分由高到低顺序推荐中标候选人</w:t>
      </w:r>
      <w:r>
        <w:rPr>
          <w:rFonts w:ascii="宋体" w:hAnsi="宋体"/>
          <w:color w:val="auto"/>
          <w:spacing w:val="-20"/>
          <w:kern w:val="0"/>
          <w:szCs w:val="21"/>
          <w:highlight w:val="none"/>
        </w:rPr>
        <w:t>，</w:t>
      </w:r>
      <w:r>
        <w:rPr>
          <w:rFonts w:ascii="宋体" w:hAnsi="宋体"/>
          <w:color w:val="auto"/>
          <w:kern w:val="0"/>
          <w:szCs w:val="21"/>
          <w:highlight w:val="none"/>
        </w:rPr>
        <w:t>或根据招标人授权直接确定中标人</w:t>
      </w:r>
      <w:r>
        <w:rPr>
          <w:rFonts w:hint="eastAsia" w:ascii="宋体" w:hAnsi="宋体"/>
          <w:color w:val="auto"/>
          <w:kern w:val="0"/>
          <w:szCs w:val="21"/>
          <w:highlight w:val="none"/>
        </w:rPr>
        <w:t>，若出现投标人投标报价相同的，以评标办法前附表约定的原则确定排序</w:t>
      </w:r>
      <w:r>
        <w:rPr>
          <w:rFonts w:ascii="宋体" w:hAnsi="宋体"/>
          <w:color w:val="auto"/>
          <w:spacing w:val="-31"/>
          <w:kern w:val="0"/>
          <w:szCs w:val="21"/>
          <w:highlight w:val="none"/>
        </w:rPr>
        <w:t>。</w:t>
      </w:r>
    </w:p>
    <w:p>
      <w:pPr>
        <w:pStyle w:val="4"/>
        <w:spacing w:before="0" w:after="0" w:line="360" w:lineRule="auto"/>
        <w:rPr>
          <w:rFonts w:hint="eastAsia" w:ascii="宋体" w:hAnsi="宋体" w:cs="宋体"/>
          <w:color w:val="auto"/>
          <w:sz w:val="28"/>
          <w:szCs w:val="28"/>
          <w:highlight w:val="none"/>
        </w:rPr>
      </w:pPr>
      <w:bookmarkStart w:id="372" w:name="_Toc430530501"/>
      <w:bookmarkStart w:id="373" w:name="_Toc509218777"/>
      <w:bookmarkStart w:id="374" w:name="_Toc224103385"/>
      <w:bookmarkStart w:id="375" w:name="_Toc277082619"/>
      <w:bookmarkStart w:id="376" w:name="_Toc25546"/>
      <w:bookmarkStart w:id="377" w:name="_Toc287607813"/>
      <w:bookmarkStart w:id="378" w:name="_Toc287620752"/>
      <w:bookmarkStart w:id="379" w:name="_Toc200513199"/>
      <w:bookmarkStart w:id="380" w:name="_Toc4588"/>
      <w:bookmarkStart w:id="381" w:name="_Toc33106453"/>
      <w:r>
        <w:rPr>
          <w:rFonts w:hint="eastAsia" w:ascii="宋体" w:hAnsi="宋体" w:cs="宋体"/>
          <w:color w:val="auto"/>
          <w:sz w:val="28"/>
          <w:szCs w:val="28"/>
          <w:highlight w:val="none"/>
        </w:rPr>
        <w:t>2. 评审标准</w:t>
      </w:r>
      <w:bookmarkEnd w:id="372"/>
      <w:bookmarkEnd w:id="373"/>
      <w:bookmarkEnd w:id="374"/>
      <w:bookmarkEnd w:id="375"/>
      <w:bookmarkEnd w:id="376"/>
      <w:bookmarkEnd w:id="377"/>
      <w:bookmarkEnd w:id="378"/>
      <w:bookmarkEnd w:id="379"/>
      <w:bookmarkEnd w:id="380"/>
      <w:bookmarkEnd w:id="381"/>
    </w:p>
    <w:p>
      <w:pPr>
        <w:pStyle w:val="5"/>
        <w:spacing w:before="0" w:after="0" w:line="360" w:lineRule="auto"/>
        <w:rPr>
          <w:rFonts w:hint="eastAsia" w:ascii="宋体" w:hAnsi="宋体" w:cs="宋体"/>
          <w:color w:val="auto"/>
          <w:sz w:val="21"/>
          <w:szCs w:val="21"/>
          <w:highlight w:val="none"/>
        </w:rPr>
      </w:pPr>
      <w:bookmarkStart w:id="382" w:name="_Toc32701"/>
      <w:bookmarkStart w:id="383" w:name="_Toc6143"/>
      <w:bookmarkStart w:id="384" w:name="_Toc200513200"/>
      <w:bookmarkStart w:id="385" w:name="_Toc509218778"/>
      <w:bookmarkStart w:id="386" w:name="_Toc224103386"/>
      <w:bookmarkStart w:id="387" w:name="_Toc430530502"/>
      <w:bookmarkStart w:id="388" w:name="_Toc277082620"/>
      <w:bookmarkStart w:id="389" w:name="_Toc287607814"/>
      <w:bookmarkStart w:id="390" w:name="_Toc33106454"/>
      <w:bookmarkStart w:id="391" w:name="_Toc287620753"/>
      <w:r>
        <w:rPr>
          <w:rFonts w:hint="eastAsia" w:ascii="宋体" w:hAnsi="宋体" w:cs="宋体"/>
          <w:color w:val="auto"/>
          <w:sz w:val="21"/>
          <w:szCs w:val="21"/>
          <w:highlight w:val="none"/>
        </w:rPr>
        <w:t>2.1 初步评审标准</w:t>
      </w:r>
      <w:bookmarkEnd w:id="382"/>
      <w:bookmarkEnd w:id="383"/>
      <w:bookmarkEnd w:id="384"/>
      <w:bookmarkEnd w:id="385"/>
      <w:bookmarkEnd w:id="386"/>
      <w:bookmarkEnd w:id="387"/>
      <w:bookmarkEnd w:id="388"/>
      <w:bookmarkEnd w:id="389"/>
      <w:bookmarkEnd w:id="390"/>
      <w:bookmarkEnd w:id="391"/>
    </w:p>
    <w:p>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ascii="宋体" w:hAnsi="宋体"/>
          <w:color w:val="auto"/>
          <w:kern w:val="0"/>
          <w:szCs w:val="21"/>
          <w:highlight w:val="none"/>
        </w:rPr>
        <w:t>2.1.</w:t>
      </w:r>
      <w:r>
        <w:rPr>
          <w:rFonts w:hint="eastAsia" w:ascii="宋体" w:hAnsi="宋体"/>
          <w:color w:val="auto"/>
          <w:kern w:val="0"/>
          <w:szCs w:val="21"/>
          <w:highlight w:val="none"/>
        </w:rPr>
        <w:t>1A</w:t>
      </w:r>
      <w:r>
        <w:rPr>
          <w:rFonts w:ascii="宋体" w:hAnsi="宋体"/>
          <w:color w:val="auto"/>
          <w:kern w:val="0"/>
          <w:szCs w:val="21"/>
          <w:highlight w:val="none"/>
        </w:rPr>
        <w:t xml:space="preserve"> 资格评审标准：见评标办法前附表（适用于未进行资格预审的）。</w:t>
      </w:r>
    </w:p>
    <w:p>
      <w:pPr>
        <w:autoSpaceDE w:val="0"/>
        <w:autoSpaceDN w:val="0"/>
        <w:adjustRightInd w:val="0"/>
        <w:snapToGrid w:val="0"/>
        <w:spacing w:line="360" w:lineRule="auto"/>
        <w:ind w:firstLine="535" w:firstLineChars="255"/>
        <w:rPr>
          <w:rFonts w:hint="eastAsia" w:ascii="宋体" w:hAnsi="宋体"/>
          <w:color w:val="auto"/>
          <w:kern w:val="0"/>
          <w:szCs w:val="21"/>
          <w:highlight w:val="none"/>
        </w:rPr>
      </w:pPr>
      <w:r>
        <w:rPr>
          <w:rFonts w:ascii="宋体" w:hAnsi="宋体"/>
          <w:color w:val="auto"/>
          <w:kern w:val="0"/>
          <w:szCs w:val="21"/>
          <w:highlight w:val="none"/>
        </w:rPr>
        <w:t>2.1.</w:t>
      </w:r>
      <w:r>
        <w:rPr>
          <w:rFonts w:hint="eastAsia" w:ascii="宋体" w:hAnsi="宋体"/>
          <w:color w:val="auto"/>
          <w:kern w:val="0"/>
          <w:szCs w:val="21"/>
          <w:highlight w:val="none"/>
        </w:rPr>
        <w:t>1B</w:t>
      </w:r>
      <w:r>
        <w:rPr>
          <w:rFonts w:ascii="宋体" w:hAnsi="宋体"/>
          <w:color w:val="auto"/>
          <w:kern w:val="0"/>
          <w:szCs w:val="21"/>
          <w:highlight w:val="none"/>
        </w:rPr>
        <w:t xml:space="preserve"> 资格评审标准：见资格预审文件第三章</w:t>
      </w:r>
      <w:r>
        <w:rPr>
          <w:rFonts w:hint="eastAsia" w:ascii="宋体" w:hAnsi="宋体"/>
          <w:color w:val="auto"/>
          <w:kern w:val="0"/>
          <w:szCs w:val="21"/>
          <w:highlight w:val="none"/>
        </w:rPr>
        <w:t>“</w:t>
      </w:r>
      <w:r>
        <w:rPr>
          <w:rFonts w:ascii="宋体" w:hAnsi="宋体"/>
          <w:color w:val="auto"/>
          <w:kern w:val="0"/>
          <w:szCs w:val="21"/>
          <w:highlight w:val="none"/>
        </w:rPr>
        <w:t>资格审查办法</w:t>
      </w:r>
      <w:r>
        <w:rPr>
          <w:rFonts w:hint="eastAsia" w:ascii="宋体" w:hAnsi="宋体"/>
          <w:color w:val="auto"/>
          <w:kern w:val="0"/>
          <w:szCs w:val="21"/>
          <w:highlight w:val="none"/>
        </w:rPr>
        <w:t>”</w:t>
      </w:r>
      <w:r>
        <w:rPr>
          <w:rFonts w:ascii="宋体" w:hAnsi="宋体"/>
          <w:color w:val="auto"/>
          <w:kern w:val="0"/>
          <w:szCs w:val="21"/>
          <w:highlight w:val="none"/>
        </w:rPr>
        <w:t>详细审查标准（适用于已进行资格预审的）。</w:t>
      </w:r>
    </w:p>
    <w:p>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ascii="宋体" w:hAnsi="宋体"/>
          <w:color w:val="auto"/>
          <w:kern w:val="0"/>
          <w:szCs w:val="21"/>
          <w:highlight w:val="none"/>
        </w:rPr>
        <w:t>2.1.</w:t>
      </w:r>
      <w:r>
        <w:rPr>
          <w:rFonts w:hint="eastAsia" w:ascii="宋体" w:hAnsi="宋体"/>
          <w:color w:val="auto"/>
          <w:kern w:val="0"/>
          <w:szCs w:val="21"/>
          <w:highlight w:val="none"/>
        </w:rPr>
        <w:t>2</w:t>
      </w:r>
      <w:r>
        <w:rPr>
          <w:rFonts w:ascii="宋体" w:hAnsi="宋体"/>
          <w:color w:val="auto"/>
          <w:kern w:val="0"/>
          <w:szCs w:val="21"/>
          <w:highlight w:val="none"/>
        </w:rPr>
        <w:t xml:space="preserve"> 形式评审标准：见评标办法前附表。</w:t>
      </w:r>
    </w:p>
    <w:p>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ascii="宋体" w:hAnsi="宋体"/>
          <w:color w:val="auto"/>
          <w:kern w:val="0"/>
          <w:szCs w:val="21"/>
          <w:highlight w:val="none"/>
        </w:rPr>
        <w:t>2.1.3 响应性评审标准：见评标办法前附表。</w:t>
      </w:r>
    </w:p>
    <w:p>
      <w:pPr>
        <w:pStyle w:val="5"/>
        <w:spacing w:before="0" w:after="0" w:line="360" w:lineRule="auto"/>
        <w:rPr>
          <w:rFonts w:hint="eastAsia" w:ascii="宋体" w:hAnsi="宋体" w:cs="宋体"/>
          <w:color w:val="auto"/>
          <w:sz w:val="21"/>
          <w:szCs w:val="21"/>
          <w:highlight w:val="none"/>
        </w:rPr>
      </w:pPr>
      <w:bookmarkStart w:id="392" w:name="_Toc287620754"/>
      <w:bookmarkStart w:id="393" w:name="_Toc25637"/>
      <w:bookmarkStart w:id="394" w:name="_Toc430530503"/>
      <w:bookmarkStart w:id="395" w:name="_Toc200513201"/>
      <w:bookmarkStart w:id="396" w:name="_Toc33106455"/>
      <w:bookmarkStart w:id="397" w:name="_Toc287607815"/>
      <w:bookmarkStart w:id="398" w:name="_Toc224103387"/>
      <w:bookmarkStart w:id="399" w:name="_Toc277082621"/>
      <w:bookmarkStart w:id="400" w:name="_Toc14702"/>
      <w:bookmarkStart w:id="401" w:name="_Toc509218779"/>
      <w:r>
        <w:rPr>
          <w:rFonts w:hint="eastAsia" w:ascii="宋体" w:hAnsi="宋体" w:cs="宋体"/>
          <w:color w:val="auto"/>
          <w:sz w:val="21"/>
          <w:szCs w:val="21"/>
          <w:highlight w:val="none"/>
        </w:rPr>
        <w:t>2.2 分值构成与评分标准</w:t>
      </w:r>
      <w:bookmarkEnd w:id="392"/>
      <w:bookmarkEnd w:id="393"/>
      <w:bookmarkEnd w:id="394"/>
      <w:bookmarkEnd w:id="395"/>
      <w:bookmarkEnd w:id="396"/>
      <w:bookmarkEnd w:id="397"/>
      <w:bookmarkEnd w:id="398"/>
      <w:bookmarkEnd w:id="399"/>
      <w:bookmarkEnd w:id="400"/>
      <w:bookmarkEnd w:id="401"/>
    </w:p>
    <w:p>
      <w:pPr>
        <w:autoSpaceDE w:val="0"/>
        <w:autoSpaceDN w:val="0"/>
        <w:adjustRightInd w:val="0"/>
        <w:snapToGrid w:val="0"/>
        <w:spacing w:line="360" w:lineRule="auto"/>
        <w:ind w:firstLine="525" w:firstLineChars="250"/>
        <w:rPr>
          <w:rFonts w:ascii="宋体" w:hAnsi="宋体"/>
          <w:color w:val="auto"/>
          <w:kern w:val="0"/>
          <w:szCs w:val="21"/>
          <w:highlight w:val="none"/>
        </w:rPr>
      </w:pPr>
      <w:r>
        <w:rPr>
          <w:rFonts w:ascii="宋体" w:hAnsi="宋体"/>
          <w:color w:val="auto"/>
          <w:kern w:val="0"/>
          <w:szCs w:val="21"/>
          <w:highlight w:val="none"/>
        </w:rPr>
        <w:t>2.2.1 分值构成</w:t>
      </w:r>
    </w:p>
    <w:p>
      <w:pPr>
        <w:autoSpaceDE w:val="0"/>
        <w:autoSpaceDN w:val="0"/>
        <w:adjustRightInd w:val="0"/>
        <w:snapToGrid w:val="0"/>
        <w:spacing w:line="360" w:lineRule="auto"/>
        <w:ind w:firstLine="420" w:firstLineChars="200"/>
        <w:rPr>
          <w:rFonts w:hint="eastAsia" w:ascii="宋体" w:hAnsi="宋体"/>
          <w:color w:val="auto"/>
          <w:kern w:val="0"/>
          <w:szCs w:val="21"/>
          <w:highlight w:val="none"/>
        </w:rPr>
      </w:pPr>
      <w:r>
        <w:rPr>
          <w:rFonts w:ascii="宋体" w:hAnsi="宋体"/>
          <w:color w:val="auto"/>
          <w:kern w:val="0"/>
          <w:szCs w:val="21"/>
          <w:highlight w:val="none"/>
        </w:rPr>
        <w:t>（</w:t>
      </w:r>
      <w:r>
        <w:rPr>
          <w:rFonts w:hint="eastAsia" w:ascii="宋体" w:hAnsi="宋体"/>
          <w:color w:val="auto"/>
          <w:spacing w:val="1"/>
          <w:kern w:val="0"/>
          <w:szCs w:val="21"/>
          <w:highlight w:val="none"/>
        </w:rPr>
        <w:t>1</w:t>
      </w:r>
      <w:r>
        <w:rPr>
          <w:rFonts w:ascii="宋体" w:hAnsi="宋体"/>
          <w:color w:val="auto"/>
          <w:kern w:val="0"/>
          <w:szCs w:val="21"/>
          <w:highlight w:val="none"/>
        </w:rPr>
        <w:t>）技术</w:t>
      </w:r>
      <w:r>
        <w:rPr>
          <w:rFonts w:hint="eastAsia" w:ascii="宋体" w:hAnsi="宋体"/>
          <w:color w:val="auto"/>
          <w:kern w:val="0"/>
          <w:szCs w:val="21"/>
          <w:highlight w:val="none"/>
        </w:rPr>
        <w:t>部分</w:t>
      </w:r>
      <w:r>
        <w:rPr>
          <w:rFonts w:ascii="宋体" w:hAnsi="宋体"/>
          <w:color w:val="auto"/>
          <w:kern w:val="0"/>
          <w:szCs w:val="21"/>
          <w:highlight w:val="none"/>
        </w:rPr>
        <w:t>：见评标办法前附表</w:t>
      </w:r>
      <w:r>
        <w:rPr>
          <w:rFonts w:hint="eastAsia" w:ascii="宋体" w:hAnsi="宋体"/>
          <w:color w:val="auto"/>
          <w:kern w:val="0"/>
          <w:szCs w:val="21"/>
          <w:highlight w:val="none"/>
        </w:rPr>
        <w:t>；</w:t>
      </w:r>
    </w:p>
    <w:p>
      <w:pPr>
        <w:pStyle w:val="2"/>
        <w:ind w:firstLine="420" w:firstLineChars="200"/>
        <w:rPr>
          <w:rFonts w:ascii="宋体" w:hAnsi="宋体"/>
          <w:color w:val="auto"/>
          <w:kern w:val="0"/>
          <w:szCs w:val="21"/>
          <w:highlight w:val="none"/>
        </w:rPr>
      </w:pPr>
      <w:r>
        <w:rPr>
          <w:rFonts w:hint="eastAsia" w:ascii="宋体" w:hAnsi="宋体"/>
          <w:color w:val="auto"/>
          <w:kern w:val="0"/>
          <w:szCs w:val="21"/>
          <w:highlight w:val="none"/>
        </w:rPr>
        <w:t>（2）商务部分：</w:t>
      </w:r>
      <w:r>
        <w:rPr>
          <w:rFonts w:ascii="宋体" w:hAnsi="宋体"/>
          <w:color w:val="auto"/>
          <w:kern w:val="0"/>
          <w:szCs w:val="21"/>
          <w:highlight w:val="none"/>
        </w:rPr>
        <w:t>见评标办法前附表</w:t>
      </w:r>
      <w:r>
        <w:rPr>
          <w:rFonts w:hint="eastAsia" w:ascii="宋体" w:hAnsi="宋体"/>
          <w:color w:val="auto"/>
          <w:kern w:val="0"/>
          <w:szCs w:val="21"/>
          <w:highlight w:val="none"/>
        </w:rPr>
        <w:t>；</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w:t>
      </w:r>
      <w:r>
        <w:rPr>
          <w:rFonts w:hint="eastAsia" w:ascii="宋体" w:hAnsi="宋体"/>
          <w:color w:val="auto"/>
          <w:spacing w:val="1"/>
          <w:kern w:val="0"/>
          <w:szCs w:val="21"/>
          <w:highlight w:val="none"/>
        </w:rPr>
        <w:t>3</w:t>
      </w:r>
      <w:r>
        <w:rPr>
          <w:rFonts w:ascii="宋体" w:hAnsi="宋体"/>
          <w:color w:val="auto"/>
          <w:kern w:val="0"/>
          <w:szCs w:val="21"/>
          <w:highlight w:val="none"/>
        </w:rPr>
        <w:t>）投标</w:t>
      </w:r>
      <w:r>
        <w:rPr>
          <w:rFonts w:hint="eastAsia" w:ascii="宋体" w:hAnsi="宋体"/>
          <w:color w:val="auto"/>
          <w:kern w:val="0"/>
          <w:szCs w:val="21"/>
          <w:highlight w:val="none"/>
        </w:rPr>
        <w:t>总</w:t>
      </w:r>
      <w:r>
        <w:rPr>
          <w:rFonts w:ascii="宋体" w:hAnsi="宋体"/>
          <w:color w:val="auto"/>
          <w:spacing w:val="-1"/>
          <w:kern w:val="0"/>
          <w:szCs w:val="21"/>
          <w:highlight w:val="none"/>
        </w:rPr>
        <w:t>报</w:t>
      </w:r>
      <w:r>
        <w:rPr>
          <w:rFonts w:ascii="宋体" w:hAnsi="宋体"/>
          <w:color w:val="auto"/>
          <w:kern w:val="0"/>
          <w:szCs w:val="21"/>
          <w:highlight w:val="none"/>
        </w:rPr>
        <w:t>价：见评标办法前附表</w:t>
      </w:r>
      <w:r>
        <w:rPr>
          <w:rFonts w:hint="eastAsia" w:ascii="宋体" w:hAnsi="宋体"/>
          <w:color w:val="auto"/>
          <w:kern w:val="0"/>
          <w:szCs w:val="21"/>
          <w:highlight w:val="none"/>
        </w:rPr>
        <w:t>。</w:t>
      </w:r>
    </w:p>
    <w:p>
      <w:pPr>
        <w:autoSpaceDE w:val="0"/>
        <w:autoSpaceDN w:val="0"/>
        <w:adjustRightInd w:val="0"/>
        <w:snapToGrid w:val="0"/>
        <w:spacing w:line="360" w:lineRule="auto"/>
        <w:ind w:firstLine="525" w:firstLineChars="250"/>
        <w:rPr>
          <w:rFonts w:hint="eastAsia" w:ascii="宋体" w:hAnsi="宋体"/>
          <w:color w:val="auto"/>
          <w:kern w:val="0"/>
          <w:szCs w:val="21"/>
          <w:highlight w:val="none"/>
        </w:rPr>
      </w:pPr>
      <w:r>
        <w:rPr>
          <w:rFonts w:ascii="宋体" w:hAnsi="宋体"/>
          <w:color w:val="auto"/>
          <w:kern w:val="0"/>
          <w:szCs w:val="21"/>
          <w:highlight w:val="none"/>
        </w:rPr>
        <w:t>2.2.</w:t>
      </w:r>
      <w:r>
        <w:rPr>
          <w:rFonts w:hint="eastAsia" w:ascii="宋体" w:hAnsi="宋体"/>
          <w:color w:val="auto"/>
          <w:kern w:val="0"/>
          <w:szCs w:val="21"/>
          <w:highlight w:val="none"/>
        </w:rPr>
        <w:t>2 评审标准</w:t>
      </w:r>
    </w:p>
    <w:p>
      <w:pPr>
        <w:autoSpaceDE w:val="0"/>
        <w:autoSpaceDN w:val="0"/>
        <w:adjustRightInd w:val="0"/>
        <w:snapToGrid w:val="0"/>
        <w:spacing w:line="360" w:lineRule="auto"/>
        <w:ind w:firstLine="525" w:firstLineChars="250"/>
        <w:rPr>
          <w:rFonts w:ascii="宋体" w:hAnsi="宋体"/>
          <w:color w:val="auto"/>
          <w:kern w:val="0"/>
          <w:szCs w:val="21"/>
          <w:highlight w:val="none"/>
        </w:rPr>
      </w:pPr>
      <w:r>
        <w:rPr>
          <w:rFonts w:hint="eastAsia" w:ascii="宋体" w:hAnsi="宋体"/>
          <w:color w:val="auto"/>
          <w:kern w:val="0"/>
          <w:szCs w:val="21"/>
          <w:highlight w:val="none"/>
        </w:rPr>
        <w:t>（1）</w:t>
      </w:r>
      <w:r>
        <w:rPr>
          <w:rFonts w:ascii="宋体" w:hAnsi="宋体"/>
          <w:color w:val="auto"/>
          <w:kern w:val="0"/>
          <w:szCs w:val="21"/>
          <w:highlight w:val="none"/>
        </w:rPr>
        <w:t>技术</w:t>
      </w:r>
      <w:r>
        <w:rPr>
          <w:rFonts w:hint="eastAsia" w:ascii="宋体" w:hAnsi="宋体"/>
          <w:color w:val="auto"/>
          <w:kern w:val="0"/>
          <w:szCs w:val="21"/>
          <w:highlight w:val="none"/>
        </w:rPr>
        <w:t>部分</w:t>
      </w:r>
      <w:r>
        <w:rPr>
          <w:rFonts w:ascii="宋体" w:hAnsi="宋体"/>
          <w:color w:val="auto"/>
          <w:kern w:val="0"/>
          <w:szCs w:val="21"/>
          <w:highlight w:val="none"/>
        </w:rPr>
        <w:t>评分标准：见评标办法前附表；（对于施工难度大、专业技术复杂的项目，应由招标人会同设计单位提出技术方案方案编写要点，作为评分标准）。</w:t>
      </w:r>
    </w:p>
    <w:p>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hint="eastAsia" w:ascii="宋体" w:hAnsi="宋体"/>
          <w:color w:val="auto"/>
          <w:kern w:val="0"/>
          <w:szCs w:val="21"/>
          <w:highlight w:val="none"/>
        </w:rPr>
        <w:t>（2） 商务部分评分标准：</w:t>
      </w:r>
      <w:r>
        <w:rPr>
          <w:rFonts w:ascii="宋体" w:hAnsi="宋体"/>
          <w:color w:val="auto"/>
          <w:kern w:val="0"/>
          <w:szCs w:val="21"/>
          <w:highlight w:val="none"/>
        </w:rPr>
        <w:t>见评标办法前附表；</w:t>
      </w:r>
    </w:p>
    <w:p>
      <w:pPr>
        <w:autoSpaceDE w:val="0"/>
        <w:autoSpaceDN w:val="0"/>
        <w:adjustRightInd w:val="0"/>
        <w:snapToGrid w:val="0"/>
        <w:spacing w:line="360" w:lineRule="auto"/>
        <w:ind w:firstLine="535" w:firstLineChars="255"/>
        <w:rPr>
          <w:rFonts w:hint="eastAsia" w:ascii="宋体" w:hAnsi="宋体"/>
          <w:color w:val="auto"/>
          <w:kern w:val="0"/>
          <w:szCs w:val="21"/>
          <w:highlight w:val="none"/>
        </w:rPr>
      </w:pPr>
      <w:r>
        <w:rPr>
          <w:rFonts w:hint="eastAsia" w:ascii="宋体" w:hAnsi="宋体"/>
          <w:color w:val="auto"/>
          <w:kern w:val="0"/>
          <w:szCs w:val="21"/>
          <w:highlight w:val="none"/>
        </w:rPr>
        <w:t>（3） 投标函部分及</w:t>
      </w:r>
      <w:r>
        <w:rPr>
          <w:rFonts w:hint="eastAsia" w:ascii="宋体" w:hAnsi="宋体"/>
          <w:color w:val="auto"/>
          <w:kern w:val="0"/>
          <w:szCs w:val="21"/>
          <w:highlight w:val="none"/>
          <w:lang w:eastAsia="zh-CN"/>
        </w:rPr>
        <w:t>报价部分</w:t>
      </w:r>
      <w:r>
        <w:rPr>
          <w:rFonts w:hint="eastAsia" w:ascii="宋体" w:hAnsi="宋体"/>
          <w:color w:val="auto"/>
          <w:kern w:val="0"/>
          <w:szCs w:val="21"/>
          <w:highlight w:val="none"/>
        </w:rPr>
        <w:t>评审标准：</w:t>
      </w:r>
      <w:r>
        <w:rPr>
          <w:rFonts w:ascii="宋体" w:hAnsi="宋体"/>
          <w:color w:val="auto"/>
          <w:kern w:val="0"/>
          <w:szCs w:val="21"/>
          <w:highlight w:val="none"/>
        </w:rPr>
        <w:t>见评标办法前附表；</w:t>
      </w:r>
    </w:p>
    <w:p>
      <w:pPr>
        <w:autoSpaceDE w:val="0"/>
        <w:autoSpaceDN w:val="0"/>
        <w:adjustRightInd w:val="0"/>
        <w:snapToGrid w:val="0"/>
        <w:spacing w:line="360" w:lineRule="auto"/>
        <w:ind w:firstLine="535" w:firstLineChars="255"/>
        <w:rPr>
          <w:rFonts w:hint="eastAsia" w:ascii="宋体" w:hAnsi="宋体"/>
          <w:color w:val="auto"/>
          <w:kern w:val="0"/>
          <w:szCs w:val="21"/>
          <w:highlight w:val="none"/>
        </w:rPr>
      </w:pPr>
      <w:r>
        <w:rPr>
          <w:rFonts w:ascii="宋体" w:hAnsi="宋体"/>
          <w:color w:val="auto"/>
          <w:kern w:val="0"/>
          <w:szCs w:val="21"/>
          <w:highlight w:val="none"/>
        </w:rPr>
        <w:t>2.2.</w:t>
      </w:r>
      <w:r>
        <w:rPr>
          <w:rFonts w:hint="eastAsia" w:ascii="宋体" w:hAnsi="宋体"/>
          <w:color w:val="auto"/>
          <w:kern w:val="0"/>
          <w:szCs w:val="21"/>
          <w:highlight w:val="none"/>
        </w:rPr>
        <w:t>3</w:t>
      </w:r>
      <w:r>
        <w:rPr>
          <w:rFonts w:ascii="宋体" w:hAnsi="宋体"/>
          <w:color w:val="auto"/>
          <w:kern w:val="0"/>
          <w:szCs w:val="21"/>
          <w:highlight w:val="none"/>
        </w:rPr>
        <w:t xml:space="preserve"> 评标基准价计算</w:t>
      </w:r>
    </w:p>
    <w:p>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hint="eastAsia" w:ascii="宋体" w:hAnsi="宋体"/>
          <w:color w:val="auto"/>
          <w:kern w:val="0"/>
          <w:szCs w:val="21"/>
          <w:highlight w:val="none"/>
        </w:rPr>
        <w:t>评标基准价的计算方法：</w:t>
      </w:r>
      <w:r>
        <w:rPr>
          <w:rFonts w:ascii="宋体" w:hAnsi="宋体"/>
          <w:color w:val="auto"/>
          <w:kern w:val="0"/>
          <w:szCs w:val="21"/>
          <w:highlight w:val="none"/>
        </w:rPr>
        <w:t>见评标办法前附表。</w:t>
      </w:r>
    </w:p>
    <w:p>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ascii="宋体" w:hAnsi="宋体"/>
          <w:color w:val="auto"/>
          <w:kern w:val="0"/>
          <w:szCs w:val="21"/>
          <w:highlight w:val="none"/>
        </w:rPr>
        <w:t>2.2.</w:t>
      </w:r>
      <w:r>
        <w:rPr>
          <w:rFonts w:hint="eastAsia" w:ascii="宋体" w:hAnsi="宋体"/>
          <w:color w:val="auto"/>
          <w:kern w:val="0"/>
          <w:szCs w:val="21"/>
          <w:highlight w:val="none"/>
        </w:rPr>
        <w:t>4</w:t>
      </w:r>
      <w:r>
        <w:rPr>
          <w:rFonts w:ascii="宋体" w:hAnsi="宋体"/>
          <w:color w:val="auto"/>
          <w:kern w:val="0"/>
          <w:szCs w:val="21"/>
          <w:highlight w:val="none"/>
        </w:rPr>
        <w:t xml:space="preserve"> 投标报价的偏差率计算</w:t>
      </w:r>
    </w:p>
    <w:p>
      <w:pPr>
        <w:autoSpaceDE w:val="0"/>
        <w:autoSpaceDN w:val="0"/>
        <w:adjustRightInd w:val="0"/>
        <w:snapToGrid w:val="0"/>
        <w:spacing w:line="360" w:lineRule="auto"/>
        <w:ind w:firstLine="535" w:firstLineChars="255"/>
        <w:rPr>
          <w:rFonts w:hint="eastAsia" w:ascii="宋体" w:hAnsi="宋体"/>
          <w:color w:val="auto"/>
          <w:kern w:val="0"/>
          <w:szCs w:val="21"/>
          <w:highlight w:val="none"/>
        </w:rPr>
      </w:pPr>
      <w:r>
        <w:rPr>
          <w:rFonts w:ascii="宋体" w:hAnsi="宋体"/>
          <w:color w:val="auto"/>
          <w:kern w:val="0"/>
          <w:szCs w:val="21"/>
          <w:highlight w:val="none"/>
        </w:rPr>
        <w:t>投标报价的偏差率计算公式：见评标办法前附表</w:t>
      </w:r>
      <w:r>
        <w:rPr>
          <w:rFonts w:hint="eastAsia" w:ascii="宋体" w:hAnsi="宋体"/>
          <w:color w:val="auto"/>
          <w:kern w:val="0"/>
          <w:szCs w:val="21"/>
          <w:highlight w:val="none"/>
        </w:rPr>
        <w:t>。</w:t>
      </w:r>
    </w:p>
    <w:p>
      <w:pPr>
        <w:pStyle w:val="4"/>
        <w:spacing w:before="0" w:after="0" w:line="360" w:lineRule="auto"/>
        <w:rPr>
          <w:rFonts w:hint="eastAsia" w:ascii="宋体" w:hAnsi="宋体" w:cs="宋体"/>
          <w:color w:val="auto"/>
          <w:sz w:val="28"/>
          <w:szCs w:val="28"/>
          <w:highlight w:val="none"/>
        </w:rPr>
      </w:pPr>
      <w:bookmarkStart w:id="402" w:name="_Toc509218780"/>
      <w:bookmarkStart w:id="403" w:name="_Toc277082622"/>
      <w:bookmarkStart w:id="404" w:name="_Toc200513202"/>
      <w:bookmarkStart w:id="405" w:name="_Toc430530504"/>
      <w:bookmarkStart w:id="406" w:name="_Toc33106456"/>
      <w:bookmarkStart w:id="407" w:name="_Toc13722"/>
      <w:bookmarkStart w:id="408" w:name="_Toc287607816"/>
      <w:bookmarkStart w:id="409" w:name="_Toc287620755"/>
      <w:bookmarkStart w:id="410" w:name="_Toc25048"/>
      <w:bookmarkStart w:id="411" w:name="_Toc224103388"/>
      <w:r>
        <w:rPr>
          <w:rFonts w:hint="eastAsia" w:ascii="宋体" w:hAnsi="宋体" w:cs="宋体"/>
          <w:color w:val="auto"/>
          <w:sz w:val="28"/>
          <w:szCs w:val="28"/>
          <w:highlight w:val="none"/>
        </w:rPr>
        <w:t>3. 评标程序</w:t>
      </w:r>
      <w:bookmarkEnd w:id="402"/>
      <w:bookmarkEnd w:id="403"/>
      <w:bookmarkEnd w:id="404"/>
      <w:bookmarkEnd w:id="405"/>
      <w:bookmarkEnd w:id="406"/>
      <w:bookmarkEnd w:id="407"/>
      <w:bookmarkEnd w:id="408"/>
      <w:bookmarkEnd w:id="409"/>
      <w:bookmarkEnd w:id="410"/>
      <w:bookmarkEnd w:id="411"/>
    </w:p>
    <w:p>
      <w:pPr>
        <w:pStyle w:val="5"/>
        <w:spacing w:before="0" w:after="0" w:line="360" w:lineRule="auto"/>
        <w:rPr>
          <w:rFonts w:hint="eastAsia" w:ascii="宋体" w:hAnsi="宋体" w:cs="宋体"/>
          <w:color w:val="auto"/>
          <w:sz w:val="21"/>
          <w:szCs w:val="21"/>
          <w:highlight w:val="none"/>
        </w:rPr>
      </w:pPr>
      <w:bookmarkStart w:id="412" w:name="_Toc11497"/>
      <w:bookmarkStart w:id="413" w:name="_Toc287607817"/>
      <w:bookmarkStart w:id="414" w:name="_Toc200513203"/>
      <w:bookmarkStart w:id="415" w:name="_Toc287620756"/>
      <w:bookmarkStart w:id="416" w:name="_Toc430530505"/>
      <w:bookmarkStart w:id="417" w:name="_Toc27999"/>
      <w:bookmarkStart w:id="418" w:name="_Toc277082623"/>
      <w:bookmarkStart w:id="419" w:name="_Toc509218781"/>
      <w:bookmarkStart w:id="420" w:name="_Toc33106457"/>
      <w:bookmarkStart w:id="421" w:name="_Toc224103389"/>
      <w:r>
        <w:rPr>
          <w:rFonts w:hint="eastAsia" w:ascii="宋体" w:hAnsi="宋体" w:cs="宋体"/>
          <w:color w:val="auto"/>
          <w:sz w:val="21"/>
          <w:szCs w:val="21"/>
          <w:highlight w:val="none"/>
        </w:rPr>
        <w:t>3.1 初步评审</w:t>
      </w:r>
      <w:bookmarkEnd w:id="412"/>
      <w:bookmarkEnd w:id="413"/>
      <w:bookmarkEnd w:id="414"/>
      <w:bookmarkEnd w:id="415"/>
      <w:bookmarkEnd w:id="416"/>
      <w:bookmarkEnd w:id="417"/>
      <w:bookmarkEnd w:id="418"/>
      <w:bookmarkEnd w:id="419"/>
      <w:bookmarkEnd w:id="420"/>
      <w:bookmarkEnd w:id="421"/>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3.1.1 评标委员会依据本章第 2.1 款规定的标准对投标文件进行初步评审。有一项不符合评审标准的，作否决投标处理。（适用于未进行资格预审的）</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3.1.1 评标委员会依据本章第2.1.1项</w:t>
      </w:r>
      <w:r>
        <w:rPr>
          <w:rFonts w:hint="eastAsia" w:ascii="宋体" w:hAnsi="宋体"/>
          <w:color w:val="auto"/>
          <w:kern w:val="0"/>
          <w:szCs w:val="21"/>
          <w:highlight w:val="none"/>
        </w:rPr>
        <w:t>至</w:t>
      </w:r>
      <w:r>
        <w:rPr>
          <w:rFonts w:ascii="宋体" w:hAnsi="宋体"/>
          <w:color w:val="auto"/>
          <w:kern w:val="0"/>
          <w:szCs w:val="21"/>
          <w:highlight w:val="none"/>
        </w:rPr>
        <w:t>第2.1.3项规定的评审标准对投标文件进行初步评审。有一项不符合评审标准的，作否决投标处理。当投标人资格预审申请文件的内容发生重大变化时，评标委员会依据本章第2.1.2项规定的标准对其更新资料进行评审。（适用于已进行资格预审的）</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3.1.2 投标人有以下情形之一的，其投标作否决投标处理：</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w:t>
      </w:r>
      <w:r>
        <w:rPr>
          <w:rFonts w:ascii="宋体" w:hAnsi="宋体"/>
          <w:color w:val="auto"/>
          <w:spacing w:val="1"/>
          <w:kern w:val="0"/>
          <w:szCs w:val="21"/>
          <w:highlight w:val="none"/>
        </w:rPr>
        <w:t>1</w:t>
      </w:r>
      <w:r>
        <w:rPr>
          <w:rFonts w:ascii="宋体" w:hAnsi="宋体"/>
          <w:color w:val="auto"/>
          <w:kern w:val="0"/>
          <w:szCs w:val="21"/>
          <w:highlight w:val="none"/>
        </w:rPr>
        <w:t>）第二</w:t>
      </w:r>
      <w:r>
        <w:rPr>
          <w:rFonts w:ascii="宋体" w:hAnsi="宋体"/>
          <w:color w:val="auto"/>
          <w:spacing w:val="-1"/>
          <w:kern w:val="0"/>
          <w:szCs w:val="21"/>
          <w:highlight w:val="none"/>
        </w:rPr>
        <w:t>章</w:t>
      </w:r>
      <w:r>
        <w:rPr>
          <w:rFonts w:hint="eastAsia" w:ascii="宋体" w:hAnsi="宋体"/>
          <w:color w:val="auto"/>
          <w:kern w:val="0"/>
          <w:szCs w:val="21"/>
          <w:highlight w:val="none"/>
        </w:rPr>
        <w:t>“</w:t>
      </w:r>
      <w:r>
        <w:rPr>
          <w:rFonts w:ascii="宋体" w:hAnsi="宋体"/>
          <w:color w:val="auto"/>
          <w:kern w:val="0"/>
          <w:szCs w:val="21"/>
          <w:highlight w:val="none"/>
        </w:rPr>
        <w:t>投标人须知</w:t>
      </w:r>
      <w:r>
        <w:rPr>
          <w:rFonts w:hint="eastAsia" w:ascii="宋体" w:hAnsi="宋体"/>
          <w:color w:val="auto"/>
          <w:kern w:val="0"/>
          <w:szCs w:val="21"/>
          <w:highlight w:val="none"/>
        </w:rPr>
        <w:t>”</w:t>
      </w:r>
      <w:r>
        <w:rPr>
          <w:rFonts w:ascii="宋体" w:hAnsi="宋体"/>
          <w:color w:val="auto"/>
          <w:kern w:val="0"/>
          <w:szCs w:val="21"/>
          <w:highlight w:val="none"/>
        </w:rPr>
        <w:t>第</w:t>
      </w:r>
      <w:r>
        <w:rPr>
          <w:rFonts w:ascii="宋体" w:hAnsi="宋体"/>
          <w:color w:val="auto"/>
          <w:spacing w:val="1"/>
          <w:kern w:val="0"/>
          <w:szCs w:val="21"/>
          <w:highlight w:val="none"/>
        </w:rPr>
        <w:t>1</w:t>
      </w:r>
      <w:r>
        <w:rPr>
          <w:rFonts w:ascii="宋体" w:hAnsi="宋体"/>
          <w:color w:val="auto"/>
          <w:spacing w:val="-1"/>
          <w:kern w:val="0"/>
          <w:szCs w:val="21"/>
          <w:highlight w:val="none"/>
        </w:rPr>
        <w:t>.</w:t>
      </w:r>
      <w:r>
        <w:rPr>
          <w:rFonts w:ascii="宋体" w:hAnsi="宋体"/>
          <w:color w:val="auto"/>
          <w:spacing w:val="1"/>
          <w:kern w:val="0"/>
          <w:szCs w:val="21"/>
          <w:highlight w:val="none"/>
        </w:rPr>
        <w:t>4</w:t>
      </w:r>
      <w:r>
        <w:rPr>
          <w:rFonts w:ascii="宋体" w:hAnsi="宋体"/>
          <w:color w:val="auto"/>
          <w:spacing w:val="-1"/>
          <w:kern w:val="0"/>
          <w:szCs w:val="21"/>
          <w:highlight w:val="none"/>
        </w:rPr>
        <w:t>.</w:t>
      </w:r>
      <w:r>
        <w:rPr>
          <w:rFonts w:ascii="宋体" w:hAnsi="宋体"/>
          <w:color w:val="auto"/>
          <w:kern w:val="0"/>
          <w:szCs w:val="21"/>
          <w:highlight w:val="none"/>
        </w:rPr>
        <w:t>3项规定的任何一种情形的；</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w:t>
      </w:r>
      <w:r>
        <w:rPr>
          <w:rFonts w:ascii="宋体" w:hAnsi="宋体"/>
          <w:color w:val="auto"/>
          <w:spacing w:val="1"/>
          <w:kern w:val="0"/>
          <w:szCs w:val="21"/>
          <w:highlight w:val="none"/>
        </w:rPr>
        <w:t>2</w:t>
      </w:r>
      <w:r>
        <w:rPr>
          <w:rFonts w:ascii="宋体" w:hAnsi="宋体"/>
          <w:color w:val="auto"/>
          <w:kern w:val="0"/>
          <w:szCs w:val="21"/>
          <w:highlight w:val="none"/>
        </w:rPr>
        <w:t>）</w:t>
      </w:r>
      <w:r>
        <w:rPr>
          <w:rFonts w:hint="eastAsia" w:ascii="宋体" w:hAnsi="宋体"/>
          <w:color w:val="auto"/>
          <w:kern w:val="0"/>
          <w:szCs w:val="21"/>
          <w:highlight w:val="none"/>
        </w:rPr>
        <w:t>本次投标有串通投标、弄虚作假等其他违反招投标相关法律、法规行为的</w:t>
      </w:r>
      <w:r>
        <w:rPr>
          <w:rFonts w:ascii="宋体" w:hAnsi="宋体"/>
          <w:color w:val="auto"/>
          <w:kern w:val="0"/>
          <w:szCs w:val="21"/>
          <w:highlight w:val="none"/>
        </w:rPr>
        <w:t>；</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w:t>
      </w:r>
      <w:r>
        <w:rPr>
          <w:rFonts w:ascii="宋体" w:hAnsi="宋体"/>
          <w:color w:val="auto"/>
          <w:spacing w:val="1"/>
          <w:kern w:val="0"/>
          <w:szCs w:val="21"/>
          <w:highlight w:val="none"/>
        </w:rPr>
        <w:t>3</w:t>
      </w:r>
      <w:r>
        <w:rPr>
          <w:rFonts w:ascii="宋体" w:hAnsi="宋体"/>
          <w:color w:val="auto"/>
          <w:kern w:val="0"/>
          <w:szCs w:val="21"/>
          <w:highlight w:val="none"/>
        </w:rPr>
        <w:t>）</w:t>
      </w:r>
      <w:r>
        <w:rPr>
          <w:rFonts w:hint="eastAsia" w:ascii="宋体" w:hAnsi="宋体"/>
          <w:color w:val="auto"/>
          <w:kern w:val="0"/>
          <w:szCs w:val="21"/>
          <w:highlight w:val="none"/>
        </w:rPr>
        <w:t>拒绝</w:t>
      </w:r>
      <w:r>
        <w:rPr>
          <w:rFonts w:ascii="宋体" w:hAnsi="宋体"/>
          <w:color w:val="auto"/>
          <w:kern w:val="0"/>
          <w:szCs w:val="21"/>
          <w:highlight w:val="none"/>
        </w:rPr>
        <w:t>按</w:t>
      </w:r>
      <w:r>
        <w:rPr>
          <w:rFonts w:ascii="宋体" w:hAnsi="宋体"/>
          <w:color w:val="auto"/>
          <w:spacing w:val="-1"/>
          <w:kern w:val="0"/>
          <w:szCs w:val="21"/>
          <w:highlight w:val="none"/>
        </w:rPr>
        <w:t>评</w:t>
      </w:r>
      <w:r>
        <w:rPr>
          <w:rFonts w:ascii="宋体" w:hAnsi="宋体"/>
          <w:color w:val="auto"/>
          <w:kern w:val="0"/>
          <w:szCs w:val="21"/>
          <w:highlight w:val="none"/>
        </w:rPr>
        <w:t>标委员会要求澄清、说明或补正的</w:t>
      </w:r>
      <w:r>
        <w:rPr>
          <w:rFonts w:hint="eastAsia" w:ascii="宋体" w:hAnsi="宋体"/>
          <w:color w:val="auto"/>
          <w:kern w:val="0"/>
          <w:szCs w:val="21"/>
          <w:highlight w:val="none"/>
        </w:rPr>
        <w:t>。</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3.1.3  投标报价有算术错误的，评标委员会按以下原则对投标报价进行修正，修正的价格经投标人书面确认后具有约束力</w:t>
      </w:r>
      <w:r>
        <w:rPr>
          <w:rFonts w:hint="eastAsia" w:ascii="宋体" w:hAnsi="宋体" w:cs="宋体"/>
          <w:color w:val="auto"/>
          <w:szCs w:val="21"/>
          <w:highlight w:val="none"/>
        </w:rPr>
        <w:t>，修正原则如下：</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（1）投标文件中的大写金额与小写金额不一致的，以大写金额为准；</w:t>
      </w:r>
    </w:p>
    <w:p>
      <w:pPr>
        <w:autoSpaceDE w:val="0"/>
        <w:autoSpaceDN w:val="0"/>
        <w:adjustRightInd w:val="0"/>
        <w:snapToGrid w:val="0"/>
        <w:spacing w:line="360" w:lineRule="auto"/>
        <w:ind w:firstLine="420" w:firstLineChars="200"/>
        <w:rPr>
          <w:rFonts w:hint="eastAsia" w:ascii="宋体" w:hAnsi="宋体"/>
          <w:color w:val="auto"/>
          <w:kern w:val="0"/>
          <w:szCs w:val="21"/>
          <w:highlight w:val="none"/>
        </w:rPr>
      </w:pPr>
      <w:r>
        <w:rPr>
          <w:rFonts w:ascii="宋体" w:hAnsi="宋体"/>
          <w:color w:val="auto"/>
          <w:kern w:val="0"/>
          <w:szCs w:val="21"/>
          <w:highlight w:val="none"/>
        </w:rPr>
        <w:t>（2）</w:t>
      </w:r>
      <w:r>
        <w:rPr>
          <w:rFonts w:hint="eastAsia" w:ascii="宋体" w:hAnsi="宋体"/>
          <w:color w:val="auto"/>
          <w:kern w:val="0"/>
          <w:szCs w:val="21"/>
          <w:highlight w:val="none"/>
        </w:rPr>
        <w:t>投标函中的总报价与已标价工程量清单总报价不一致</w:t>
      </w:r>
      <w:r>
        <w:rPr>
          <w:rFonts w:ascii="宋体" w:hAnsi="宋体"/>
          <w:color w:val="auto"/>
          <w:kern w:val="0"/>
          <w:szCs w:val="21"/>
          <w:highlight w:val="none"/>
        </w:rPr>
        <w:t>的，</w:t>
      </w:r>
      <w:r>
        <w:rPr>
          <w:rFonts w:hint="eastAsia" w:ascii="宋体" w:hAnsi="宋体"/>
          <w:color w:val="auto"/>
          <w:kern w:val="0"/>
          <w:szCs w:val="21"/>
          <w:highlight w:val="none"/>
        </w:rPr>
        <w:t>由评标委员会作否决投标处理</w:t>
      </w:r>
      <w:r>
        <w:rPr>
          <w:rFonts w:ascii="宋体" w:hAnsi="宋体"/>
          <w:color w:val="auto"/>
          <w:kern w:val="0"/>
          <w:szCs w:val="21"/>
          <w:highlight w:val="none"/>
        </w:rPr>
        <w:t>。</w:t>
      </w:r>
    </w:p>
    <w:p>
      <w:pPr>
        <w:pStyle w:val="5"/>
        <w:spacing w:before="0" w:after="0" w:line="360" w:lineRule="auto"/>
        <w:rPr>
          <w:rFonts w:hint="eastAsia" w:ascii="宋体" w:hAnsi="宋体" w:cs="宋体"/>
          <w:color w:val="auto"/>
          <w:sz w:val="21"/>
          <w:szCs w:val="21"/>
          <w:highlight w:val="none"/>
        </w:rPr>
      </w:pPr>
      <w:bookmarkStart w:id="422" w:name="_Toc430530506"/>
      <w:bookmarkStart w:id="423" w:name="_Toc28774"/>
      <w:bookmarkStart w:id="424" w:name="_Toc277082624"/>
      <w:bookmarkStart w:id="425" w:name="_Toc224103390"/>
      <w:bookmarkStart w:id="426" w:name="_Toc287620757"/>
      <w:bookmarkStart w:id="427" w:name="_Toc509218782"/>
      <w:bookmarkStart w:id="428" w:name="_Toc33106458"/>
      <w:bookmarkStart w:id="429" w:name="_Toc200513204"/>
      <w:bookmarkStart w:id="430" w:name="_Toc6182"/>
      <w:bookmarkStart w:id="431" w:name="_Toc287607818"/>
      <w:r>
        <w:rPr>
          <w:rFonts w:hint="eastAsia" w:ascii="宋体" w:hAnsi="宋体" w:cs="宋体"/>
          <w:color w:val="auto"/>
          <w:sz w:val="21"/>
          <w:szCs w:val="21"/>
          <w:highlight w:val="none"/>
        </w:rPr>
        <w:t>3.2 详细评审</w:t>
      </w:r>
      <w:bookmarkEnd w:id="422"/>
      <w:bookmarkEnd w:id="423"/>
      <w:bookmarkEnd w:id="424"/>
      <w:bookmarkEnd w:id="425"/>
      <w:bookmarkEnd w:id="426"/>
      <w:bookmarkEnd w:id="427"/>
      <w:bookmarkEnd w:id="428"/>
      <w:bookmarkEnd w:id="429"/>
      <w:bookmarkEnd w:id="430"/>
      <w:bookmarkEnd w:id="431"/>
    </w:p>
    <w:p>
      <w:pPr>
        <w:autoSpaceDE w:val="0"/>
        <w:autoSpaceDN w:val="0"/>
        <w:adjustRightInd w:val="0"/>
        <w:snapToGrid w:val="0"/>
        <w:spacing w:line="360" w:lineRule="auto"/>
        <w:ind w:firstLine="420" w:firstLineChars="200"/>
        <w:rPr>
          <w:rFonts w:hint="eastAsia" w:ascii="宋体" w:hAnsi="宋体"/>
          <w:color w:val="auto"/>
          <w:kern w:val="0"/>
          <w:szCs w:val="21"/>
          <w:highlight w:val="none"/>
        </w:rPr>
      </w:pPr>
      <w:r>
        <w:rPr>
          <w:rFonts w:ascii="宋体" w:hAnsi="宋体"/>
          <w:color w:val="auto"/>
          <w:kern w:val="0"/>
          <w:szCs w:val="21"/>
          <w:highlight w:val="none"/>
        </w:rPr>
        <w:t>3.2.1 评标委员会按本章第2.2款规定的量化因素和分值进行</w:t>
      </w:r>
      <w:r>
        <w:rPr>
          <w:rFonts w:hint="eastAsia" w:ascii="宋体" w:hAnsi="宋体"/>
          <w:color w:val="auto"/>
          <w:kern w:val="0"/>
          <w:szCs w:val="21"/>
          <w:highlight w:val="none"/>
          <w:lang w:eastAsia="zh-CN"/>
        </w:rPr>
        <w:t>评分</w:t>
      </w:r>
      <w:r>
        <w:rPr>
          <w:rFonts w:ascii="宋体" w:hAnsi="宋体"/>
          <w:color w:val="auto"/>
          <w:kern w:val="0"/>
          <w:szCs w:val="21"/>
          <w:highlight w:val="none"/>
        </w:rPr>
        <w:t>，并计算出综合评估得分。</w:t>
      </w:r>
    </w:p>
    <w:p>
      <w:pPr>
        <w:autoSpaceDE w:val="0"/>
        <w:autoSpaceDN w:val="0"/>
        <w:adjustRightInd w:val="0"/>
        <w:snapToGrid w:val="0"/>
        <w:spacing w:line="360" w:lineRule="auto"/>
        <w:ind w:firstLine="420" w:firstLineChars="200"/>
        <w:rPr>
          <w:rFonts w:hint="eastAsia" w:ascii="宋体" w:hAnsi="宋体"/>
          <w:color w:val="auto"/>
          <w:kern w:val="0"/>
          <w:szCs w:val="21"/>
          <w:highlight w:val="none"/>
        </w:rPr>
      </w:pPr>
      <w:r>
        <w:rPr>
          <w:rFonts w:ascii="宋体" w:hAnsi="宋体"/>
          <w:color w:val="auto"/>
          <w:kern w:val="0"/>
          <w:szCs w:val="21"/>
          <w:highlight w:val="none"/>
        </w:rPr>
        <w:t>（</w:t>
      </w:r>
      <w:r>
        <w:rPr>
          <w:rFonts w:hint="eastAsia" w:ascii="宋体" w:hAnsi="宋体"/>
          <w:color w:val="auto"/>
          <w:kern w:val="0"/>
          <w:szCs w:val="21"/>
          <w:highlight w:val="none"/>
        </w:rPr>
        <w:t>1</w:t>
      </w:r>
      <w:r>
        <w:rPr>
          <w:rFonts w:ascii="宋体" w:hAnsi="宋体"/>
          <w:color w:val="auto"/>
          <w:kern w:val="0"/>
          <w:szCs w:val="21"/>
          <w:highlight w:val="none"/>
        </w:rPr>
        <w:t>）按本章第3.2.1（</w:t>
      </w:r>
      <w:r>
        <w:rPr>
          <w:rFonts w:hint="eastAsia" w:ascii="宋体" w:hAnsi="宋体"/>
          <w:color w:val="auto"/>
          <w:kern w:val="0"/>
          <w:szCs w:val="21"/>
          <w:highlight w:val="none"/>
        </w:rPr>
        <w:t>1</w:t>
      </w:r>
      <w:r>
        <w:rPr>
          <w:rFonts w:ascii="宋体" w:hAnsi="宋体"/>
          <w:color w:val="auto"/>
          <w:kern w:val="0"/>
          <w:szCs w:val="21"/>
          <w:highlight w:val="none"/>
        </w:rPr>
        <w:t>）目规定的评审因素和分值对技术</w:t>
      </w:r>
      <w:r>
        <w:rPr>
          <w:rFonts w:hint="eastAsia" w:ascii="宋体" w:hAnsi="宋体"/>
          <w:color w:val="auto"/>
          <w:kern w:val="0"/>
          <w:szCs w:val="21"/>
          <w:highlight w:val="none"/>
        </w:rPr>
        <w:t>部分</w:t>
      </w:r>
      <w:r>
        <w:rPr>
          <w:rFonts w:ascii="宋体" w:hAnsi="宋体"/>
          <w:color w:val="auto"/>
          <w:kern w:val="0"/>
          <w:szCs w:val="21"/>
          <w:highlight w:val="none"/>
        </w:rPr>
        <w:t>计算出得分</w:t>
      </w:r>
      <w:r>
        <w:rPr>
          <w:rFonts w:hint="eastAsia" w:ascii="宋体" w:hAnsi="宋体"/>
          <w:color w:val="auto"/>
          <w:kern w:val="0"/>
          <w:szCs w:val="21"/>
          <w:highlight w:val="none"/>
        </w:rPr>
        <w:t>A（</w:t>
      </w:r>
      <w:r>
        <w:rPr>
          <w:rFonts w:ascii="宋体" w:hAnsi="宋体"/>
          <w:snapToGrid w:val="0"/>
          <w:color w:val="auto"/>
          <w:kern w:val="0"/>
          <w:szCs w:val="21"/>
          <w:highlight w:val="none"/>
        </w:rPr>
        <w:t>所有评委</w:t>
      </w:r>
      <w:r>
        <w:rPr>
          <w:rFonts w:hint="eastAsia" w:ascii="宋体" w:hAnsi="宋体"/>
          <w:snapToGrid w:val="0"/>
          <w:color w:val="auto"/>
          <w:kern w:val="0"/>
          <w:szCs w:val="21"/>
          <w:highlight w:val="none"/>
          <w:lang w:eastAsia="zh-CN"/>
        </w:rPr>
        <w:t>评分</w:t>
      </w:r>
      <w:r>
        <w:rPr>
          <w:rFonts w:ascii="宋体" w:hAnsi="宋体"/>
          <w:snapToGrid w:val="0"/>
          <w:color w:val="auto"/>
          <w:kern w:val="0"/>
          <w:szCs w:val="21"/>
          <w:highlight w:val="none"/>
        </w:rPr>
        <w:t>中去掉一个最高和一个最低分，余下评委</w:t>
      </w:r>
      <w:r>
        <w:rPr>
          <w:rFonts w:hint="eastAsia" w:ascii="宋体" w:hAnsi="宋体"/>
          <w:snapToGrid w:val="0"/>
          <w:color w:val="auto"/>
          <w:kern w:val="0"/>
          <w:szCs w:val="21"/>
          <w:highlight w:val="none"/>
          <w:lang w:eastAsia="zh-CN"/>
        </w:rPr>
        <w:t>评分</w:t>
      </w:r>
      <w:r>
        <w:rPr>
          <w:rFonts w:ascii="宋体" w:hAnsi="宋体"/>
          <w:snapToGrid w:val="0"/>
          <w:color w:val="auto"/>
          <w:kern w:val="0"/>
          <w:szCs w:val="21"/>
          <w:highlight w:val="none"/>
        </w:rPr>
        <w:t>取算术平均值为该投标人技术</w:t>
      </w:r>
      <w:r>
        <w:rPr>
          <w:rFonts w:hint="eastAsia" w:ascii="宋体" w:hAnsi="宋体"/>
          <w:snapToGrid w:val="0"/>
          <w:color w:val="auto"/>
          <w:kern w:val="0"/>
          <w:szCs w:val="21"/>
          <w:highlight w:val="none"/>
        </w:rPr>
        <w:t>部分</w:t>
      </w:r>
      <w:r>
        <w:rPr>
          <w:rFonts w:ascii="宋体" w:hAnsi="宋体"/>
          <w:snapToGrid w:val="0"/>
          <w:color w:val="auto"/>
          <w:kern w:val="0"/>
          <w:szCs w:val="21"/>
          <w:highlight w:val="none"/>
        </w:rPr>
        <w:t>得分。</w:t>
      </w:r>
      <w:r>
        <w:rPr>
          <w:rFonts w:ascii="宋体" w:hAnsi="宋体"/>
          <w:color w:val="auto"/>
          <w:kern w:val="0"/>
          <w:szCs w:val="21"/>
          <w:highlight w:val="none"/>
        </w:rPr>
        <w:t>）</w:t>
      </w:r>
    </w:p>
    <w:p>
      <w:pPr>
        <w:autoSpaceDE w:val="0"/>
        <w:autoSpaceDN w:val="0"/>
        <w:adjustRightInd w:val="0"/>
        <w:snapToGrid w:val="0"/>
        <w:spacing w:line="360"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（2）</w:t>
      </w:r>
      <w:r>
        <w:rPr>
          <w:rFonts w:ascii="宋体" w:hAnsi="宋体"/>
          <w:color w:val="auto"/>
          <w:kern w:val="0"/>
          <w:szCs w:val="21"/>
          <w:highlight w:val="none"/>
        </w:rPr>
        <w:t>按本章第3.2.1（</w:t>
      </w:r>
      <w:r>
        <w:rPr>
          <w:rFonts w:hint="eastAsia" w:ascii="宋体" w:hAnsi="宋体"/>
          <w:color w:val="auto"/>
          <w:kern w:val="0"/>
          <w:szCs w:val="21"/>
          <w:highlight w:val="none"/>
        </w:rPr>
        <w:t>2</w:t>
      </w:r>
      <w:r>
        <w:rPr>
          <w:rFonts w:ascii="宋体" w:hAnsi="宋体"/>
          <w:color w:val="auto"/>
          <w:kern w:val="0"/>
          <w:szCs w:val="21"/>
          <w:highlight w:val="none"/>
        </w:rPr>
        <w:t>）目规定的评审因素和分值对</w:t>
      </w:r>
      <w:r>
        <w:rPr>
          <w:rFonts w:hint="eastAsia" w:ascii="宋体" w:hAnsi="宋体"/>
          <w:color w:val="auto"/>
          <w:kern w:val="0"/>
          <w:szCs w:val="21"/>
          <w:highlight w:val="none"/>
        </w:rPr>
        <w:t>商务部分</w:t>
      </w:r>
      <w:r>
        <w:rPr>
          <w:rFonts w:ascii="宋体" w:hAnsi="宋体"/>
          <w:color w:val="auto"/>
          <w:kern w:val="0"/>
          <w:szCs w:val="21"/>
          <w:highlight w:val="none"/>
        </w:rPr>
        <w:t>计算出得分</w:t>
      </w:r>
      <w:r>
        <w:rPr>
          <w:rFonts w:hint="eastAsia" w:ascii="宋体" w:hAnsi="宋体"/>
          <w:color w:val="auto"/>
          <w:kern w:val="0"/>
          <w:szCs w:val="21"/>
          <w:highlight w:val="none"/>
        </w:rPr>
        <w:t>B。</w:t>
      </w:r>
    </w:p>
    <w:p>
      <w:pPr>
        <w:autoSpaceDE w:val="0"/>
        <w:autoSpaceDN w:val="0"/>
        <w:adjustRightInd w:val="0"/>
        <w:snapToGrid w:val="0"/>
        <w:spacing w:line="360" w:lineRule="auto"/>
        <w:ind w:firstLine="420" w:firstLineChars="200"/>
        <w:rPr>
          <w:rFonts w:hint="eastAsia" w:ascii="宋体" w:hAnsi="宋体"/>
          <w:color w:val="auto"/>
          <w:kern w:val="0"/>
          <w:szCs w:val="21"/>
          <w:highlight w:val="none"/>
        </w:rPr>
      </w:pPr>
      <w:r>
        <w:rPr>
          <w:rFonts w:ascii="宋体" w:hAnsi="宋体"/>
          <w:color w:val="auto"/>
          <w:kern w:val="0"/>
          <w:szCs w:val="21"/>
          <w:highlight w:val="none"/>
        </w:rPr>
        <w:t>（</w:t>
      </w:r>
      <w:r>
        <w:rPr>
          <w:rFonts w:hint="eastAsia" w:ascii="宋体" w:hAnsi="宋体"/>
          <w:color w:val="auto"/>
          <w:kern w:val="0"/>
          <w:szCs w:val="21"/>
          <w:highlight w:val="none"/>
        </w:rPr>
        <w:t>3</w:t>
      </w:r>
      <w:r>
        <w:rPr>
          <w:rFonts w:ascii="宋体" w:hAnsi="宋体"/>
          <w:color w:val="auto"/>
          <w:kern w:val="0"/>
          <w:szCs w:val="21"/>
          <w:highlight w:val="none"/>
        </w:rPr>
        <w:t>）按本章第3.2.1（</w:t>
      </w:r>
      <w:r>
        <w:rPr>
          <w:rFonts w:hint="eastAsia" w:ascii="宋体" w:hAnsi="宋体"/>
          <w:color w:val="auto"/>
          <w:kern w:val="0"/>
          <w:szCs w:val="21"/>
          <w:highlight w:val="none"/>
        </w:rPr>
        <w:t>3</w:t>
      </w:r>
      <w:r>
        <w:rPr>
          <w:rFonts w:ascii="宋体" w:hAnsi="宋体"/>
          <w:color w:val="auto"/>
          <w:kern w:val="0"/>
          <w:szCs w:val="21"/>
          <w:highlight w:val="none"/>
        </w:rPr>
        <w:t>）目规定的评审因素和分值对投标总报价计算出得分</w:t>
      </w:r>
      <w:r>
        <w:rPr>
          <w:rFonts w:hint="eastAsia" w:ascii="宋体" w:hAnsi="宋体"/>
          <w:color w:val="auto"/>
          <w:kern w:val="0"/>
          <w:szCs w:val="21"/>
          <w:highlight w:val="none"/>
        </w:rPr>
        <w:t>C。</w:t>
      </w:r>
    </w:p>
    <w:p>
      <w:pPr>
        <w:autoSpaceDE w:val="0"/>
        <w:autoSpaceDN w:val="0"/>
        <w:adjustRightInd w:val="0"/>
        <w:snapToGrid w:val="0"/>
        <w:spacing w:line="360" w:lineRule="auto"/>
        <w:ind w:firstLine="420" w:firstLineChars="200"/>
        <w:rPr>
          <w:rFonts w:hint="eastAsia" w:ascii="宋体" w:hAnsi="宋体"/>
          <w:color w:val="auto"/>
          <w:kern w:val="0"/>
          <w:szCs w:val="21"/>
          <w:highlight w:val="none"/>
        </w:rPr>
      </w:pPr>
      <w:r>
        <w:rPr>
          <w:rFonts w:ascii="宋体" w:hAnsi="宋体"/>
          <w:color w:val="auto"/>
          <w:kern w:val="0"/>
          <w:szCs w:val="21"/>
          <w:highlight w:val="none"/>
        </w:rPr>
        <w:t xml:space="preserve">3.2.2  </w:t>
      </w:r>
      <w:r>
        <w:rPr>
          <w:rFonts w:hint="eastAsia" w:ascii="宋体" w:hAnsi="宋体"/>
          <w:color w:val="auto"/>
          <w:kern w:val="0"/>
          <w:szCs w:val="21"/>
          <w:highlight w:val="none"/>
        </w:rPr>
        <w:t>各类</w:t>
      </w:r>
      <w:r>
        <w:rPr>
          <w:rFonts w:ascii="宋体" w:hAnsi="宋体"/>
          <w:color w:val="auto"/>
          <w:kern w:val="0"/>
          <w:szCs w:val="21"/>
          <w:highlight w:val="none"/>
        </w:rPr>
        <w:t>评分分值</w:t>
      </w:r>
      <w:r>
        <w:rPr>
          <w:rFonts w:hint="eastAsia" w:ascii="宋体" w:hAnsi="宋体"/>
          <w:color w:val="auto"/>
          <w:kern w:val="0"/>
          <w:szCs w:val="21"/>
          <w:highlight w:val="none"/>
        </w:rPr>
        <w:t>的最终</w:t>
      </w:r>
      <w:r>
        <w:rPr>
          <w:rFonts w:ascii="宋体" w:hAnsi="宋体"/>
          <w:color w:val="auto"/>
          <w:kern w:val="0"/>
          <w:szCs w:val="21"/>
          <w:highlight w:val="none"/>
        </w:rPr>
        <w:t>计算</w:t>
      </w:r>
      <w:r>
        <w:rPr>
          <w:rFonts w:hint="eastAsia" w:ascii="宋体" w:hAnsi="宋体"/>
          <w:color w:val="auto"/>
          <w:kern w:val="0"/>
          <w:szCs w:val="21"/>
          <w:highlight w:val="none"/>
        </w:rPr>
        <w:t>结果</w:t>
      </w:r>
      <w:r>
        <w:rPr>
          <w:rFonts w:ascii="宋体" w:hAnsi="宋体"/>
          <w:color w:val="auto"/>
          <w:kern w:val="0"/>
          <w:szCs w:val="21"/>
          <w:highlight w:val="none"/>
        </w:rPr>
        <w:t>保留小数点后两位，小数点后第三位</w:t>
      </w:r>
      <w:r>
        <w:rPr>
          <w:rFonts w:hint="eastAsia" w:ascii="宋体" w:hAnsi="宋体"/>
          <w:color w:val="auto"/>
          <w:kern w:val="0"/>
          <w:szCs w:val="21"/>
          <w:highlight w:val="none"/>
        </w:rPr>
        <w:t>“</w:t>
      </w:r>
      <w:r>
        <w:rPr>
          <w:rFonts w:ascii="宋体" w:hAnsi="宋体"/>
          <w:color w:val="auto"/>
          <w:kern w:val="0"/>
          <w:szCs w:val="21"/>
          <w:highlight w:val="none"/>
        </w:rPr>
        <w:t>四舍五入</w:t>
      </w:r>
      <w:r>
        <w:rPr>
          <w:rFonts w:hint="eastAsia" w:ascii="宋体" w:hAnsi="宋体"/>
          <w:color w:val="auto"/>
          <w:kern w:val="0"/>
          <w:szCs w:val="21"/>
          <w:highlight w:val="none"/>
        </w:rPr>
        <w:t>”</w:t>
      </w:r>
      <w:r>
        <w:rPr>
          <w:rFonts w:ascii="宋体" w:hAnsi="宋体"/>
          <w:color w:val="auto"/>
          <w:kern w:val="0"/>
          <w:szCs w:val="21"/>
          <w:highlight w:val="none"/>
        </w:rPr>
        <w:t>。</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3.2.3  投标人得分=A+B</w:t>
      </w:r>
      <w:r>
        <w:rPr>
          <w:rFonts w:hint="eastAsia" w:ascii="宋体" w:hAnsi="宋体"/>
          <w:color w:val="auto"/>
          <w:kern w:val="0"/>
          <w:szCs w:val="21"/>
          <w:highlight w:val="none"/>
        </w:rPr>
        <w:t>+C。</w:t>
      </w:r>
    </w:p>
    <w:p>
      <w:pPr>
        <w:pStyle w:val="5"/>
        <w:spacing w:before="0" w:after="0" w:line="360" w:lineRule="auto"/>
        <w:rPr>
          <w:rFonts w:hint="eastAsia" w:ascii="宋体" w:hAnsi="宋体" w:cs="宋体"/>
          <w:color w:val="auto"/>
          <w:sz w:val="21"/>
          <w:szCs w:val="21"/>
          <w:highlight w:val="none"/>
        </w:rPr>
      </w:pPr>
      <w:bookmarkStart w:id="432" w:name="_Toc287607819"/>
      <w:bookmarkStart w:id="433" w:name="_Toc509218783"/>
      <w:bookmarkStart w:id="434" w:name="_Toc277082625"/>
      <w:bookmarkStart w:id="435" w:name="_Toc23745"/>
      <w:bookmarkStart w:id="436" w:name="_Toc9296"/>
      <w:bookmarkStart w:id="437" w:name="_Toc430530507"/>
      <w:bookmarkStart w:id="438" w:name="_Toc224103391"/>
      <w:bookmarkStart w:id="439" w:name="_Toc33106459"/>
      <w:bookmarkStart w:id="440" w:name="_Toc200513205"/>
      <w:bookmarkStart w:id="441" w:name="_Toc287620758"/>
      <w:r>
        <w:rPr>
          <w:rFonts w:hint="eastAsia" w:ascii="宋体" w:hAnsi="宋体" w:cs="宋体"/>
          <w:color w:val="auto"/>
          <w:sz w:val="21"/>
          <w:szCs w:val="21"/>
          <w:highlight w:val="none"/>
        </w:rPr>
        <w:t>3.3 投标文件的澄清和补正</w:t>
      </w:r>
      <w:bookmarkEnd w:id="432"/>
      <w:bookmarkEnd w:id="433"/>
      <w:bookmarkEnd w:id="434"/>
      <w:bookmarkEnd w:id="435"/>
      <w:bookmarkEnd w:id="436"/>
      <w:bookmarkEnd w:id="437"/>
      <w:bookmarkEnd w:id="438"/>
      <w:bookmarkEnd w:id="439"/>
      <w:bookmarkEnd w:id="440"/>
      <w:bookmarkEnd w:id="441"/>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3.3.1 在评标过程中，评标委员会可以书面形式要求投标人对所提交投标文件中不明确的内容进行书面澄清或说明，或者对细微偏差进行补正。评标委员会不接受投标人主动提出的澄清、说明或补正。</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3.3.2 澄清、说明和补正不得改变投标文件的实质性内容（算术性错误修正的除外）。投标人的书面澄清、说明和补正属于投标文件的组成部分。</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3.3.3 评标委员会对投标人提交的澄清、说明或补正有疑问的，可以要求投标人进一步澄清、说明或补正，直至满足评标委员会的要求。</w:t>
      </w:r>
    </w:p>
    <w:p>
      <w:pPr>
        <w:pStyle w:val="5"/>
        <w:spacing w:before="0" w:after="0" w:line="360" w:lineRule="auto"/>
        <w:rPr>
          <w:rFonts w:hint="eastAsia" w:ascii="宋体" w:hAnsi="宋体" w:cs="宋体"/>
          <w:color w:val="auto"/>
          <w:sz w:val="21"/>
          <w:szCs w:val="21"/>
          <w:highlight w:val="none"/>
        </w:rPr>
      </w:pPr>
      <w:bookmarkStart w:id="442" w:name="_Toc277082626"/>
      <w:bookmarkStart w:id="443" w:name="_Toc430530508"/>
      <w:bookmarkStart w:id="444" w:name="_Toc287620759"/>
      <w:bookmarkStart w:id="445" w:name="_Toc287607820"/>
      <w:bookmarkStart w:id="446" w:name="_Toc200513206"/>
      <w:bookmarkStart w:id="447" w:name="_Toc20110"/>
      <w:bookmarkStart w:id="448" w:name="_Toc33106460"/>
      <w:bookmarkStart w:id="449" w:name="_Toc509218784"/>
      <w:bookmarkStart w:id="450" w:name="_Toc224103392"/>
      <w:bookmarkStart w:id="451" w:name="_Toc2085"/>
      <w:r>
        <w:rPr>
          <w:rFonts w:hint="eastAsia" w:ascii="宋体" w:hAnsi="宋体" w:cs="宋体"/>
          <w:color w:val="auto"/>
          <w:sz w:val="21"/>
          <w:szCs w:val="21"/>
          <w:highlight w:val="none"/>
        </w:rPr>
        <w:t>3.4 评标结果</w:t>
      </w:r>
      <w:bookmarkEnd w:id="442"/>
      <w:bookmarkEnd w:id="443"/>
      <w:bookmarkEnd w:id="444"/>
      <w:bookmarkEnd w:id="445"/>
      <w:bookmarkEnd w:id="446"/>
      <w:bookmarkEnd w:id="447"/>
      <w:bookmarkEnd w:id="448"/>
      <w:bookmarkEnd w:id="449"/>
      <w:bookmarkEnd w:id="450"/>
      <w:bookmarkEnd w:id="451"/>
    </w:p>
    <w:p>
      <w:pPr>
        <w:autoSpaceDE w:val="0"/>
        <w:autoSpaceDN w:val="0"/>
        <w:adjustRightInd w:val="0"/>
        <w:snapToGrid w:val="0"/>
        <w:spacing w:line="360" w:lineRule="auto"/>
        <w:ind w:firstLine="420" w:firstLineChars="200"/>
        <w:rPr>
          <w:rFonts w:ascii="宋体" w:hAnsi="宋体"/>
          <w:color w:val="auto"/>
          <w:kern w:val="0"/>
          <w:szCs w:val="21"/>
          <w:highlight w:val="none"/>
        </w:rPr>
      </w:pPr>
      <w:bookmarkStart w:id="452" w:name="_Toc277082627"/>
      <w:bookmarkStart w:id="453" w:name="_Toc230410480"/>
      <w:r>
        <w:rPr>
          <w:rFonts w:ascii="宋体" w:hAnsi="宋体"/>
          <w:color w:val="auto"/>
          <w:kern w:val="0"/>
          <w:szCs w:val="21"/>
          <w:highlight w:val="none"/>
        </w:rPr>
        <w:t>3.</w:t>
      </w:r>
      <w:r>
        <w:rPr>
          <w:rFonts w:ascii="宋体" w:hAnsi="宋体"/>
          <w:color w:val="auto"/>
          <w:spacing w:val="-1"/>
          <w:kern w:val="0"/>
          <w:szCs w:val="21"/>
          <w:highlight w:val="none"/>
        </w:rPr>
        <w:t>4</w:t>
      </w:r>
      <w:r>
        <w:rPr>
          <w:rFonts w:ascii="宋体" w:hAnsi="宋体"/>
          <w:color w:val="auto"/>
          <w:kern w:val="0"/>
          <w:szCs w:val="21"/>
          <w:highlight w:val="none"/>
        </w:rPr>
        <w:t>.1 除第二章</w:t>
      </w:r>
      <w:r>
        <w:rPr>
          <w:rFonts w:hint="eastAsia" w:ascii="宋体" w:hAnsi="宋体"/>
          <w:color w:val="auto"/>
          <w:kern w:val="0"/>
          <w:szCs w:val="21"/>
          <w:highlight w:val="none"/>
        </w:rPr>
        <w:t>“</w:t>
      </w:r>
      <w:r>
        <w:rPr>
          <w:rFonts w:ascii="宋体" w:hAnsi="宋体"/>
          <w:color w:val="auto"/>
          <w:kern w:val="0"/>
          <w:szCs w:val="21"/>
          <w:highlight w:val="none"/>
        </w:rPr>
        <w:t>投标</w:t>
      </w:r>
      <w:r>
        <w:rPr>
          <w:rFonts w:ascii="宋体" w:hAnsi="宋体"/>
          <w:color w:val="auto"/>
          <w:spacing w:val="1"/>
          <w:kern w:val="0"/>
          <w:szCs w:val="21"/>
          <w:highlight w:val="none"/>
        </w:rPr>
        <w:t>人</w:t>
      </w:r>
      <w:r>
        <w:rPr>
          <w:rFonts w:ascii="宋体" w:hAnsi="宋体"/>
          <w:color w:val="auto"/>
          <w:kern w:val="0"/>
          <w:szCs w:val="21"/>
          <w:highlight w:val="none"/>
        </w:rPr>
        <w:t>须知</w:t>
      </w:r>
      <w:r>
        <w:rPr>
          <w:rFonts w:hint="eastAsia" w:ascii="宋体" w:hAnsi="宋体"/>
          <w:color w:val="auto"/>
          <w:kern w:val="0"/>
          <w:szCs w:val="21"/>
          <w:highlight w:val="none"/>
        </w:rPr>
        <w:t>”</w:t>
      </w:r>
      <w:r>
        <w:rPr>
          <w:rFonts w:ascii="宋体" w:hAnsi="宋体"/>
          <w:color w:val="auto"/>
          <w:kern w:val="0"/>
          <w:szCs w:val="21"/>
          <w:highlight w:val="none"/>
        </w:rPr>
        <w:t>前</w:t>
      </w:r>
      <w:r>
        <w:rPr>
          <w:rFonts w:ascii="宋体" w:hAnsi="宋体"/>
          <w:color w:val="auto"/>
          <w:spacing w:val="1"/>
          <w:kern w:val="0"/>
          <w:szCs w:val="21"/>
          <w:highlight w:val="none"/>
        </w:rPr>
        <w:t>附</w:t>
      </w:r>
      <w:r>
        <w:rPr>
          <w:rFonts w:ascii="宋体" w:hAnsi="宋体"/>
          <w:color w:val="auto"/>
          <w:kern w:val="0"/>
          <w:szCs w:val="21"/>
          <w:highlight w:val="none"/>
        </w:rPr>
        <w:t>表授权直</w:t>
      </w:r>
      <w:r>
        <w:rPr>
          <w:rFonts w:ascii="宋体" w:hAnsi="宋体"/>
          <w:color w:val="auto"/>
          <w:spacing w:val="1"/>
          <w:kern w:val="0"/>
          <w:szCs w:val="21"/>
          <w:highlight w:val="none"/>
        </w:rPr>
        <w:t>接</w:t>
      </w:r>
      <w:r>
        <w:rPr>
          <w:rFonts w:ascii="宋体" w:hAnsi="宋体"/>
          <w:color w:val="auto"/>
          <w:kern w:val="0"/>
          <w:szCs w:val="21"/>
          <w:highlight w:val="none"/>
        </w:rPr>
        <w:t>确定中标</w:t>
      </w:r>
      <w:r>
        <w:rPr>
          <w:rFonts w:ascii="宋体" w:hAnsi="宋体"/>
          <w:color w:val="auto"/>
          <w:spacing w:val="1"/>
          <w:kern w:val="0"/>
          <w:szCs w:val="21"/>
          <w:highlight w:val="none"/>
        </w:rPr>
        <w:t>人</w:t>
      </w:r>
      <w:r>
        <w:rPr>
          <w:rFonts w:ascii="宋体" w:hAnsi="宋体"/>
          <w:color w:val="auto"/>
          <w:kern w:val="0"/>
          <w:szCs w:val="21"/>
          <w:highlight w:val="none"/>
        </w:rPr>
        <w:t>外，评标</w:t>
      </w:r>
      <w:r>
        <w:rPr>
          <w:rFonts w:ascii="宋体" w:hAnsi="宋体"/>
          <w:color w:val="auto"/>
          <w:spacing w:val="1"/>
          <w:kern w:val="0"/>
          <w:szCs w:val="21"/>
          <w:highlight w:val="none"/>
        </w:rPr>
        <w:t>委</w:t>
      </w:r>
      <w:r>
        <w:rPr>
          <w:rFonts w:ascii="宋体" w:hAnsi="宋体"/>
          <w:color w:val="auto"/>
          <w:kern w:val="0"/>
          <w:szCs w:val="21"/>
          <w:highlight w:val="none"/>
        </w:rPr>
        <w:t>员会按照</w:t>
      </w:r>
      <w:r>
        <w:rPr>
          <w:rFonts w:ascii="宋体" w:hAnsi="宋体"/>
          <w:color w:val="auto"/>
          <w:spacing w:val="1"/>
          <w:kern w:val="0"/>
          <w:szCs w:val="21"/>
          <w:highlight w:val="none"/>
        </w:rPr>
        <w:t>得分</w:t>
      </w:r>
      <w:r>
        <w:rPr>
          <w:rFonts w:ascii="宋体" w:hAnsi="宋体"/>
          <w:color w:val="auto"/>
          <w:kern w:val="0"/>
          <w:szCs w:val="21"/>
          <w:highlight w:val="none"/>
        </w:rPr>
        <w:t>由高到低的顺序推荐中标候选人。</w:t>
      </w:r>
    </w:p>
    <w:p>
      <w:pPr>
        <w:autoSpaceDE w:val="0"/>
        <w:autoSpaceDN w:val="0"/>
        <w:adjustRightInd w:val="0"/>
        <w:snapToGrid w:val="0"/>
        <w:spacing w:line="360" w:lineRule="auto"/>
        <w:ind w:firstLine="424" w:firstLineChars="200"/>
        <w:rPr>
          <w:rFonts w:ascii="宋体" w:hAnsi="宋体"/>
          <w:color w:val="auto"/>
          <w:kern w:val="0"/>
          <w:sz w:val="20"/>
          <w:szCs w:val="20"/>
          <w:highlight w:val="none"/>
        </w:rPr>
      </w:pPr>
      <w:r>
        <w:rPr>
          <w:rFonts w:ascii="宋体" w:hAnsi="宋体"/>
          <w:color w:val="auto"/>
          <w:spacing w:val="1"/>
          <w:kern w:val="0"/>
          <w:szCs w:val="21"/>
          <w:highlight w:val="none"/>
        </w:rPr>
        <w:t>3</w:t>
      </w:r>
      <w:r>
        <w:rPr>
          <w:rFonts w:ascii="宋体" w:hAnsi="宋体"/>
          <w:color w:val="auto"/>
          <w:kern w:val="0"/>
          <w:szCs w:val="21"/>
          <w:highlight w:val="none"/>
        </w:rPr>
        <w:t>.4.2 评标</w:t>
      </w:r>
      <w:r>
        <w:rPr>
          <w:rFonts w:ascii="宋体" w:hAnsi="宋体"/>
          <w:color w:val="auto"/>
          <w:spacing w:val="-1"/>
          <w:kern w:val="0"/>
          <w:szCs w:val="21"/>
          <w:highlight w:val="none"/>
        </w:rPr>
        <w:t>委</w:t>
      </w:r>
      <w:r>
        <w:rPr>
          <w:rFonts w:ascii="宋体" w:hAnsi="宋体"/>
          <w:color w:val="auto"/>
          <w:kern w:val="0"/>
          <w:szCs w:val="21"/>
          <w:highlight w:val="none"/>
        </w:rPr>
        <w:t>员会完成评标后，应当向招标人提交书面评标报告。</w:t>
      </w:r>
    </w:p>
    <w:p>
      <w:pPr>
        <w:pStyle w:val="23"/>
        <w:spacing w:line="360" w:lineRule="auto"/>
        <w:rPr>
          <w:rFonts w:ascii="宋体" w:hAnsi="宋体"/>
          <w:b/>
          <w:color w:val="auto"/>
          <w:sz w:val="28"/>
          <w:szCs w:val="28"/>
          <w:highlight w:val="none"/>
          <w:lang w:eastAsia="zh-CN"/>
        </w:rPr>
      </w:pPr>
      <w:r>
        <w:rPr>
          <w:rFonts w:ascii="宋体" w:hAnsi="宋体"/>
          <w:b/>
          <w:color w:val="auto"/>
          <w:sz w:val="28"/>
          <w:szCs w:val="28"/>
          <w:highlight w:val="none"/>
          <w:u w:val="none"/>
          <w:lang w:eastAsia="zh-CN"/>
        </w:rPr>
        <w:br w:type="page"/>
      </w:r>
    </w:p>
    <w:p>
      <w:pPr>
        <w:pStyle w:val="23"/>
        <w:spacing w:line="360" w:lineRule="auto"/>
        <w:rPr>
          <w:rFonts w:hint="eastAsia" w:ascii="宋体" w:hAnsi="宋体"/>
          <w:b/>
          <w:color w:val="auto"/>
          <w:sz w:val="28"/>
          <w:szCs w:val="28"/>
          <w:highlight w:val="none"/>
          <w:u w:val="none"/>
          <w:lang w:eastAsia="zh-CN"/>
        </w:rPr>
      </w:pPr>
      <w:r>
        <w:rPr>
          <w:rFonts w:ascii="宋体" w:hAnsi="宋体"/>
          <w:b/>
          <w:color w:val="auto"/>
          <w:sz w:val="28"/>
          <w:szCs w:val="28"/>
          <w:highlight w:val="none"/>
          <w:u w:val="none"/>
          <w:lang w:eastAsia="zh-CN"/>
        </w:rPr>
        <w:t>附件A：综合评估法否决投标情况一览表</w:t>
      </w:r>
    </w:p>
    <w:p>
      <w:pPr>
        <w:pStyle w:val="23"/>
        <w:spacing w:line="360" w:lineRule="auto"/>
        <w:ind w:firstLine="420" w:firstLineChars="200"/>
        <w:jc w:val="both"/>
        <w:rPr>
          <w:rFonts w:ascii="宋体" w:hAnsi="宋体"/>
          <w:color w:val="auto"/>
          <w:sz w:val="21"/>
          <w:szCs w:val="21"/>
          <w:highlight w:val="none"/>
          <w:u w:val="none"/>
          <w:lang w:eastAsia="zh-CN"/>
        </w:rPr>
      </w:pPr>
      <w:r>
        <w:rPr>
          <w:rFonts w:hint="eastAsia" w:ascii="宋体" w:hAnsi="宋体"/>
          <w:color w:val="auto"/>
          <w:sz w:val="21"/>
          <w:szCs w:val="21"/>
          <w:highlight w:val="none"/>
          <w:u w:val="none"/>
          <w:lang w:eastAsia="zh-CN"/>
        </w:rPr>
        <w:t>投标文件存在本一览表下列情形之一的，投标文件视为重大偏差并作否决投标处理，否则，评标委员会不得视为重大偏差而否决投标人的投标文件</w:t>
      </w:r>
      <w:r>
        <w:rPr>
          <w:rFonts w:ascii="宋体" w:hAnsi="宋体"/>
          <w:color w:val="auto"/>
          <w:sz w:val="21"/>
          <w:szCs w:val="21"/>
          <w:highlight w:val="none"/>
          <w:u w:val="none"/>
          <w:lang w:eastAsia="zh-CN"/>
        </w:rPr>
        <w:t>。</w:t>
      </w:r>
    </w:p>
    <w:tbl>
      <w:tblPr>
        <w:tblStyle w:val="30"/>
        <w:tblW w:w="946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1237"/>
        <w:gridCol w:w="1899"/>
        <w:gridCol w:w="6333"/>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37" w:type="dxa"/>
            <w:vAlign w:val="center"/>
          </w:tcPr>
          <w:p>
            <w:pPr>
              <w:spacing w:line="400" w:lineRule="exact"/>
              <w:jc w:val="center"/>
              <w:rPr>
                <w:rFonts w:ascii="宋体" w:hAnsi="宋体"/>
                <w:b/>
                <w:color w:val="auto"/>
                <w:szCs w:val="21"/>
                <w:highlight w:val="none"/>
              </w:rPr>
            </w:pPr>
            <w:r>
              <w:rPr>
                <w:rFonts w:ascii="宋体" w:hAnsi="宋体"/>
                <w:b/>
                <w:color w:val="auto"/>
                <w:szCs w:val="21"/>
                <w:highlight w:val="none"/>
              </w:rPr>
              <w:t>章节号</w:t>
            </w:r>
          </w:p>
        </w:tc>
        <w:tc>
          <w:tcPr>
            <w:tcW w:w="1899" w:type="dxa"/>
            <w:vAlign w:val="center"/>
          </w:tcPr>
          <w:p>
            <w:pPr>
              <w:spacing w:line="400" w:lineRule="exact"/>
              <w:jc w:val="center"/>
              <w:rPr>
                <w:rFonts w:ascii="宋体" w:hAnsi="宋体"/>
                <w:b/>
                <w:color w:val="auto"/>
                <w:szCs w:val="21"/>
                <w:highlight w:val="none"/>
              </w:rPr>
            </w:pPr>
            <w:r>
              <w:rPr>
                <w:rFonts w:ascii="宋体" w:hAnsi="宋体"/>
                <w:b/>
                <w:color w:val="auto"/>
                <w:szCs w:val="21"/>
                <w:highlight w:val="none"/>
              </w:rPr>
              <w:t>条款名称</w:t>
            </w:r>
          </w:p>
        </w:tc>
        <w:tc>
          <w:tcPr>
            <w:tcW w:w="6333" w:type="dxa"/>
            <w:vAlign w:val="center"/>
          </w:tcPr>
          <w:p>
            <w:pPr>
              <w:spacing w:line="400" w:lineRule="exact"/>
              <w:jc w:val="center"/>
              <w:rPr>
                <w:rFonts w:ascii="宋体" w:hAnsi="宋体"/>
                <w:b/>
                <w:color w:val="auto"/>
                <w:szCs w:val="21"/>
                <w:highlight w:val="none"/>
              </w:rPr>
            </w:pPr>
            <w:r>
              <w:rPr>
                <w:rFonts w:ascii="宋体" w:hAnsi="宋体"/>
                <w:b/>
                <w:color w:val="auto"/>
                <w:szCs w:val="21"/>
                <w:highlight w:val="none"/>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1237" w:type="dxa"/>
            <w:vMerge w:val="restart"/>
            <w:vAlign w:val="center"/>
          </w:tcPr>
          <w:p>
            <w:pPr>
              <w:spacing w:line="400" w:lineRule="exact"/>
              <w:jc w:val="center"/>
              <w:rPr>
                <w:rFonts w:hint="eastAsia" w:ascii="宋体" w:hAnsi="宋体"/>
                <w:color w:val="auto"/>
                <w:szCs w:val="21"/>
                <w:highlight w:val="none"/>
              </w:rPr>
            </w:pPr>
            <w:r>
              <w:rPr>
                <w:rFonts w:hint="eastAsia" w:ascii="宋体" w:hAnsi="宋体"/>
                <w:color w:val="auto"/>
                <w:szCs w:val="21"/>
                <w:highlight w:val="none"/>
              </w:rPr>
              <w:t>第三章</w:t>
            </w:r>
          </w:p>
        </w:tc>
        <w:tc>
          <w:tcPr>
            <w:tcW w:w="1899" w:type="dxa"/>
            <w:vMerge w:val="restart"/>
            <w:vAlign w:val="center"/>
          </w:tcPr>
          <w:p>
            <w:pPr>
              <w:spacing w:line="400" w:lineRule="exact"/>
              <w:jc w:val="center"/>
              <w:rPr>
                <w:rFonts w:hint="eastAsia" w:ascii="宋体" w:hAnsi="宋体"/>
                <w:color w:val="auto"/>
                <w:szCs w:val="21"/>
                <w:highlight w:val="none"/>
              </w:rPr>
            </w:pPr>
            <w:r>
              <w:rPr>
                <w:rFonts w:hint="eastAsia" w:ascii="宋体" w:hAnsi="宋体"/>
                <w:color w:val="auto"/>
                <w:szCs w:val="21"/>
                <w:highlight w:val="none"/>
              </w:rPr>
              <w:t>资格评审</w:t>
            </w:r>
          </w:p>
        </w:tc>
        <w:tc>
          <w:tcPr>
            <w:tcW w:w="6333" w:type="dxa"/>
            <w:vAlign w:val="center"/>
          </w:tcPr>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A-1投标人的资质条件、</w:t>
            </w:r>
            <w:r>
              <w:rPr>
                <w:rFonts w:hint="eastAsia" w:ascii="宋体" w:hAnsi="宋体"/>
                <w:color w:val="auto"/>
                <w:szCs w:val="21"/>
                <w:highlight w:val="none"/>
                <w:lang w:eastAsia="zh-CN"/>
              </w:rPr>
              <w:t>独立法人资格</w:t>
            </w:r>
            <w:r>
              <w:rPr>
                <w:rFonts w:hint="eastAsia" w:ascii="宋体" w:hAnsi="宋体"/>
                <w:color w:val="auto"/>
                <w:szCs w:val="21"/>
                <w:highlight w:val="none"/>
              </w:rPr>
              <w:t>及安全生产条件须满足投标人须知前附表1.4.1项的要求，否则由评标委员会作否决投标处理。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1237" w:type="dxa"/>
            <w:vMerge w:val="continue"/>
            <w:vAlign w:val="center"/>
          </w:tcPr>
          <w:p>
            <w:pPr>
              <w:spacing w:line="400" w:lineRule="exact"/>
              <w:jc w:val="center"/>
              <w:rPr>
                <w:rFonts w:hint="eastAsia" w:ascii="宋体" w:hAnsi="宋体"/>
                <w:color w:val="auto"/>
                <w:szCs w:val="21"/>
                <w:highlight w:val="none"/>
              </w:rPr>
            </w:pPr>
          </w:p>
        </w:tc>
        <w:tc>
          <w:tcPr>
            <w:tcW w:w="1899" w:type="dxa"/>
            <w:vMerge w:val="continue"/>
            <w:vAlign w:val="center"/>
          </w:tcPr>
          <w:p>
            <w:pPr>
              <w:spacing w:line="400" w:lineRule="exact"/>
              <w:jc w:val="center"/>
              <w:rPr>
                <w:rFonts w:hint="eastAsia" w:ascii="宋体" w:hAnsi="宋体"/>
                <w:color w:val="auto"/>
                <w:szCs w:val="21"/>
                <w:highlight w:val="none"/>
              </w:rPr>
            </w:pPr>
          </w:p>
        </w:tc>
        <w:tc>
          <w:tcPr>
            <w:tcW w:w="6333" w:type="dxa"/>
            <w:vAlign w:val="center"/>
          </w:tcPr>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A-2投标人的财务须满足投标人须知前附表1.4.1项的要求，否则由评标委员会作否决投标处理（如有）。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1237" w:type="dxa"/>
            <w:vMerge w:val="continue"/>
            <w:vAlign w:val="center"/>
          </w:tcPr>
          <w:p>
            <w:pPr>
              <w:spacing w:line="400" w:lineRule="exact"/>
              <w:jc w:val="center"/>
              <w:rPr>
                <w:rFonts w:hint="eastAsia" w:ascii="宋体" w:hAnsi="宋体"/>
                <w:color w:val="auto"/>
                <w:szCs w:val="21"/>
                <w:highlight w:val="none"/>
              </w:rPr>
            </w:pPr>
          </w:p>
        </w:tc>
        <w:tc>
          <w:tcPr>
            <w:tcW w:w="1899" w:type="dxa"/>
            <w:vMerge w:val="continue"/>
            <w:vAlign w:val="center"/>
          </w:tcPr>
          <w:p>
            <w:pPr>
              <w:spacing w:line="400" w:lineRule="exact"/>
              <w:jc w:val="center"/>
              <w:rPr>
                <w:rFonts w:hint="eastAsia" w:ascii="宋体" w:hAnsi="宋体"/>
                <w:color w:val="auto"/>
                <w:szCs w:val="21"/>
                <w:highlight w:val="none"/>
              </w:rPr>
            </w:pPr>
          </w:p>
        </w:tc>
        <w:tc>
          <w:tcPr>
            <w:tcW w:w="6333" w:type="dxa"/>
            <w:vAlign w:val="center"/>
          </w:tcPr>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A-3投标人的业绩须满足投标人须知前附表1.4.1项的要求，否则由评标委员会作否决投标处理（如有）。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1237" w:type="dxa"/>
            <w:vMerge w:val="continue"/>
            <w:vAlign w:val="center"/>
          </w:tcPr>
          <w:p>
            <w:pPr>
              <w:spacing w:line="400" w:lineRule="exact"/>
              <w:jc w:val="center"/>
              <w:rPr>
                <w:rFonts w:hint="eastAsia" w:ascii="宋体" w:hAnsi="宋体"/>
                <w:color w:val="auto"/>
                <w:szCs w:val="21"/>
                <w:highlight w:val="none"/>
              </w:rPr>
            </w:pPr>
          </w:p>
        </w:tc>
        <w:tc>
          <w:tcPr>
            <w:tcW w:w="1899" w:type="dxa"/>
            <w:vMerge w:val="continue"/>
            <w:vAlign w:val="center"/>
          </w:tcPr>
          <w:p>
            <w:pPr>
              <w:spacing w:line="400" w:lineRule="exact"/>
              <w:jc w:val="center"/>
              <w:rPr>
                <w:rFonts w:hint="eastAsia" w:ascii="宋体" w:hAnsi="宋体"/>
                <w:color w:val="auto"/>
                <w:szCs w:val="21"/>
                <w:highlight w:val="none"/>
              </w:rPr>
            </w:pPr>
          </w:p>
        </w:tc>
        <w:tc>
          <w:tcPr>
            <w:tcW w:w="6333" w:type="dxa"/>
            <w:vAlign w:val="center"/>
          </w:tcPr>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A-4投标人的投标截止日投标资格情况须满足投标人须知前附表1.4.1项的要求，否则由评标委员会作否决投标处理。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1237" w:type="dxa"/>
            <w:vMerge w:val="continue"/>
            <w:vAlign w:val="center"/>
          </w:tcPr>
          <w:p>
            <w:pPr>
              <w:spacing w:line="400" w:lineRule="exact"/>
              <w:jc w:val="center"/>
              <w:rPr>
                <w:rFonts w:hint="eastAsia" w:ascii="宋体" w:hAnsi="宋体"/>
                <w:color w:val="auto"/>
                <w:szCs w:val="21"/>
                <w:highlight w:val="none"/>
              </w:rPr>
            </w:pPr>
          </w:p>
        </w:tc>
        <w:tc>
          <w:tcPr>
            <w:tcW w:w="1899" w:type="dxa"/>
            <w:vMerge w:val="continue"/>
            <w:vAlign w:val="center"/>
          </w:tcPr>
          <w:p>
            <w:pPr>
              <w:spacing w:line="400" w:lineRule="exact"/>
              <w:jc w:val="center"/>
              <w:rPr>
                <w:rFonts w:hint="eastAsia" w:ascii="宋体" w:hAnsi="宋体"/>
                <w:color w:val="auto"/>
                <w:szCs w:val="21"/>
                <w:highlight w:val="none"/>
              </w:rPr>
            </w:pPr>
          </w:p>
        </w:tc>
        <w:tc>
          <w:tcPr>
            <w:tcW w:w="6333" w:type="dxa"/>
            <w:vAlign w:val="center"/>
          </w:tcPr>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A-5投标人的项目经理和项目总工资格须满足投标人须知前附表1.4.1项的要求，否则由评标委员会作否决投标处理。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1237" w:type="dxa"/>
            <w:vMerge w:val="continue"/>
            <w:vAlign w:val="center"/>
          </w:tcPr>
          <w:p>
            <w:pPr>
              <w:spacing w:line="400" w:lineRule="exact"/>
              <w:jc w:val="center"/>
              <w:rPr>
                <w:rFonts w:hint="eastAsia" w:ascii="宋体" w:hAnsi="宋体"/>
                <w:color w:val="auto"/>
                <w:szCs w:val="21"/>
                <w:highlight w:val="none"/>
              </w:rPr>
            </w:pPr>
          </w:p>
        </w:tc>
        <w:tc>
          <w:tcPr>
            <w:tcW w:w="1899" w:type="dxa"/>
            <w:vMerge w:val="continue"/>
            <w:vAlign w:val="center"/>
          </w:tcPr>
          <w:p>
            <w:pPr>
              <w:spacing w:line="400" w:lineRule="exact"/>
              <w:jc w:val="center"/>
              <w:rPr>
                <w:rFonts w:hint="eastAsia" w:ascii="宋体" w:hAnsi="宋体"/>
                <w:color w:val="auto"/>
                <w:szCs w:val="21"/>
                <w:highlight w:val="none"/>
              </w:rPr>
            </w:pPr>
          </w:p>
        </w:tc>
        <w:tc>
          <w:tcPr>
            <w:tcW w:w="6333" w:type="dxa"/>
            <w:vAlign w:val="center"/>
          </w:tcPr>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A-6投标人的</w:t>
            </w:r>
            <w:r>
              <w:rPr>
                <w:rFonts w:hint="eastAsia" w:ascii="宋体" w:hAnsi="宋体"/>
                <w:color w:val="auto"/>
                <w:kern w:val="0"/>
                <w:highlight w:val="none"/>
              </w:rPr>
              <w:t>其他管理和技术人员最低要求</w:t>
            </w:r>
            <w:r>
              <w:rPr>
                <w:rFonts w:hint="eastAsia" w:ascii="宋体" w:hAnsi="宋体"/>
                <w:color w:val="auto"/>
                <w:szCs w:val="21"/>
                <w:highlight w:val="none"/>
              </w:rPr>
              <w:t>须满足投标人须知前附表1.4.1项的要求，否则由评标委员会作否决投标处理（如有）。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1237" w:type="dxa"/>
            <w:vMerge w:val="continue"/>
            <w:vAlign w:val="center"/>
          </w:tcPr>
          <w:p>
            <w:pPr>
              <w:spacing w:line="400" w:lineRule="exact"/>
              <w:jc w:val="center"/>
              <w:rPr>
                <w:rFonts w:hint="eastAsia" w:ascii="宋体" w:hAnsi="宋体"/>
                <w:color w:val="auto"/>
                <w:szCs w:val="21"/>
                <w:highlight w:val="none"/>
              </w:rPr>
            </w:pPr>
          </w:p>
        </w:tc>
        <w:tc>
          <w:tcPr>
            <w:tcW w:w="1899" w:type="dxa"/>
            <w:vMerge w:val="continue"/>
            <w:vAlign w:val="center"/>
          </w:tcPr>
          <w:p>
            <w:pPr>
              <w:spacing w:line="400" w:lineRule="exact"/>
              <w:jc w:val="center"/>
              <w:rPr>
                <w:rFonts w:hint="eastAsia" w:ascii="宋体" w:hAnsi="宋体"/>
                <w:color w:val="auto"/>
                <w:szCs w:val="21"/>
                <w:highlight w:val="none"/>
              </w:rPr>
            </w:pPr>
          </w:p>
        </w:tc>
        <w:tc>
          <w:tcPr>
            <w:tcW w:w="6333" w:type="dxa"/>
            <w:vAlign w:val="center"/>
          </w:tcPr>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A-7投标人的</w:t>
            </w:r>
            <w:r>
              <w:rPr>
                <w:rFonts w:ascii="宋体" w:hAnsi="宋体"/>
                <w:color w:val="auto"/>
                <w:kern w:val="0"/>
                <w:highlight w:val="none"/>
              </w:rPr>
              <w:t>主要机械设备和试验检测设备最低要求</w:t>
            </w:r>
            <w:r>
              <w:rPr>
                <w:rFonts w:hint="eastAsia" w:ascii="宋体" w:hAnsi="宋体"/>
                <w:color w:val="auto"/>
                <w:szCs w:val="21"/>
                <w:highlight w:val="none"/>
              </w:rPr>
              <w:t>须满足投标人须知前附表1.4.1项的要求，否则由评标委员会作否决投标处理（如有）。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1237" w:type="dxa"/>
            <w:vMerge w:val="continue"/>
            <w:vAlign w:val="center"/>
          </w:tcPr>
          <w:p>
            <w:pPr>
              <w:spacing w:line="400" w:lineRule="exact"/>
              <w:jc w:val="center"/>
              <w:rPr>
                <w:rFonts w:hint="eastAsia" w:ascii="宋体" w:hAnsi="宋体"/>
                <w:color w:val="auto"/>
                <w:szCs w:val="21"/>
                <w:highlight w:val="none"/>
              </w:rPr>
            </w:pPr>
          </w:p>
        </w:tc>
        <w:tc>
          <w:tcPr>
            <w:tcW w:w="1899" w:type="dxa"/>
            <w:vMerge w:val="continue"/>
            <w:vAlign w:val="center"/>
          </w:tcPr>
          <w:p>
            <w:pPr>
              <w:spacing w:line="400" w:lineRule="exact"/>
              <w:jc w:val="center"/>
              <w:rPr>
                <w:rFonts w:hint="eastAsia" w:ascii="宋体" w:hAnsi="宋体"/>
                <w:color w:val="auto"/>
                <w:szCs w:val="21"/>
                <w:highlight w:val="none"/>
              </w:rPr>
            </w:pPr>
          </w:p>
        </w:tc>
        <w:tc>
          <w:tcPr>
            <w:tcW w:w="6333" w:type="dxa"/>
            <w:vAlign w:val="center"/>
          </w:tcPr>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A-8投标人的其他要求须满足投标人须知前附表1.4.1项的要求，否则由评标委员会作否决投标处理。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1237" w:type="dxa"/>
            <w:vMerge w:val="continue"/>
            <w:vAlign w:val="center"/>
          </w:tcPr>
          <w:p>
            <w:pPr>
              <w:spacing w:line="400" w:lineRule="exact"/>
              <w:jc w:val="center"/>
              <w:rPr>
                <w:rFonts w:hint="eastAsia" w:ascii="宋体" w:hAnsi="宋体"/>
                <w:color w:val="auto"/>
                <w:szCs w:val="21"/>
                <w:highlight w:val="none"/>
              </w:rPr>
            </w:pPr>
          </w:p>
        </w:tc>
        <w:tc>
          <w:tcPr>
            <w:tcW w:w="1899" w:type="dxa"/>
            <w:vMerge w:val="continue"/>
            <w:vAlign w:val="center"/>
          </w:tcPr>
          <w:p>
            <w:pPr>
              <w:spacing w:line="400" w:lineRule="exact"/>
              <w:jc w:val="center"/>
              <w:rPr>
                <w:rFonts w:hint="eastAsia"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A-9若有联合体投标人，则：</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w:t>
            </w:r>
            <w:r>
              <w:rPr>
                <w:rFonts w:hint="eastAsia" w:ascii="宋体" w:hAnsi="宋体" w:cs="宋体"/>
                <w:color w:val="auto"/>
                <w:szCs w:val="21"/>
                <w:highlight w:val="none"/>
              </w:rPr>
              <w:t>联合体各方应按招标文件提供的格式签订</w:t>
            </w:r>
            <w:r>
              <w:rPr>
                <w:rFonts w:hint="eastAsia" w:ascii="宋体" w:hAnsi="宋体" w:cs="宋体"/>
                <w:color w:val="auto"/>
                <w:szCs w:val="21"/>
                <w:highlight w:val="none"/>
                <w:lang w:eastAsia="zh-CN"/>
              </w:rPr>
              <w:t>共同投标协议</w:t>
            </w:r>
            <w:r>
              <w:rPr>
                <w:rFonts w:hint="eastAsia" w:ascii="宋体" w:hAnsi="宋体" w:cs="宋体"/>
                <w:color w:val="auto"/>
                <w:szCs w:val="21"/>
                <w:highlight w:val="none"/>
              </w:rPr>
              <w:t>，明确联合体牵头人和各方权利义务</w:t>
            </w:r>
            <w:r>
              <w:rPr>
                <w:rFonts w:hint="eastAsia" w:ascii="宋体" w:hAnsi="宋体"/>
                <w:color w:val="auto"/>
                <w:szCs w:val="21"/>
                <w:highlight w:val="none"/>
              </w:rPr>
              <w:t>；</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w:t>
            </w:r>
            <w:r>
              <w:rPr>
                <w:rFonts w:hint="eastAsia" w:ascii="宋体" w:hAnsi="宋体" w:cs="宋体"/>
                <w:color w:val="auto"/>
                <w:szCs w:val="21"/>
                <w:highlight w:val="none"/>
              </w:rPr>
              <w:t>由同一专业的单位组成的联合体，按照资质等级较低的单位确定资质等级</w:t>
            </w:r>
            <w:r>
              <w:rPr>
                <w:rFonts w:hint="eastAsia" w:ascii="宋体" w:hAnsi="宋体"/>
                <w:color w:val="auto"/>
                <w:szCs w:val="21"/>
                <w:highlight w:val="none"/>
              </w:rPr>
              <w:t>；</w:t>
            </w:r>
          </w:p>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（3）</w:t>
            </w:r>
            <w:r>
              <w:rPr>
                <w:rFonts w:hint="eastAsia" w:ascii="宋体" w:hAnsi="宋体" w:cs="宋体"/>
                <w:color w:val="auto"/>
                <w:szCs w:val="21"/>
                <w:highlight w:val="none"/>
              </w:rPr>
              <w:t>联合体各方不得再以自己名义单独或参加其他联合体在同一标段中投标</w:t>
            </w:r>
            <w:r>
              <w:rPr>
                <w:rFonts w:hint="eastAsia" w:ascii="宋体" w:hAnsi="宋体"/>
                <w:color w:val="auto"/>
                <w:szCs w:val="21"/>
                <w:highlight w:val="none"/>
              </w:rPr>
              <w:t>。</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（4）</w:t>
            </w:r>
            <w:r>
              <w:rPr>
                <w:rFonts w:hint="eastAsia" w:ascii="宋体" w:hAnsi="宋体" w:cs="宋体"/>
                <w:color w:val="auto"/>
                <w:szCs w:val="21"/>
                <w:highlight w:val="none"/>
              </w:rPr>
              <w:t>联合体所有成员数量不得超过投标人须知前附表规定的数量</w:t>
            </w:r>
            <w:r>
              <w:rPr>
                <w:rFonts w:hint="eastAsia" w:ascii="宋体" w:hAnsi="宋体"/>
                <w:color w:val="auto"/>
                <w:szCs w:val="21"/>
                <w:highlight w:val="none"/>
              </w:rPr>
              <w:t>。</w:t>
            </w:r>
          </w:p>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37" w:type="dxa"/>
            <w:vMerge w:val="continue"/>
            <w:vAlign w:val="center"/>
          </w:tcPr>
          <w:p>
            <w:pPr>
              <w:spacing w:line="400" w:lineRule="exact"/>
              <w:jc w:val="center"/>
              <w:rPr>
                <w:rFonts w:hint="eastAsia" w:ascii="宋体" w:hAnsi="宋体"/>
                <w:color w:val="auto"/>
                <w:szCs w:val="21"/>
                <w:highlight w:val="none"/>
              </w:rPr>
            </w:pPr>
          </w:p>
        </w:tc>
        <w:tc>
          <w:tcPr>
            <w:tcW w:w="1899" w:type="dxa"/>
            <w:vMerge w:val="restart"/>
            <w:vAlign w:val="center"/>
          </w:tcPr>
          <w:p>
            <w:pPr>
              <w:spacing w:line="400" w:lineRule="exact"/>
              <w:jc w:val="center"/>
              <w:rPr>
                <w:rFonts w:hint="eastAsia" w:ascii="宋体" w:hAnsi="宋体"/>
                <w:color w:val="auto"/>
                <w:szCs w:val="21"/>
                <w:highlight w:val="none"/>
              </w:rPr>
            </w:pPr>
            <w:r>
              <w:rPr>
                <w:rFonts w:hint="eastAsia" w:ascii="宋体" w:hAnsi="宋体"/>
                <w:color w:val="auto"/>
                <w:szCs w:val="21"/>
                <w:highlight w:val="none"/>
              </w:rPr>
              <w:t>形式评审</w:t>
            </w:r>
          </w:p>
        </w:tc>
        <w:tc>
          <w:tcPr>
            <w:tcW w:w="6333" w:type="dxa"/>
            <w:vAlign w:val="top"/>
          </w:tcPr>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A-10投标人名称必须与营业执照、资质证书、安全生产许可证一致，依法变更名称的应提交相应证明材料，</w:t>
            </w:r>
            <w:r>
              <w:rPr>
                <w:rFonts w:ascii="宋体" w:hAnsi="宋体"/>
                <w:color w:val="auto"/>
                <w:szCs w:val="21"/>
                <w:highlight w:val="none"/>
              </w:rPr>
              <w:t>否则</w:t>
            </w:r>
            <w:r>
              <w:rPr>
                <w:rFonts w:hint="eastAsia" w:ascii="宋体" w:hAnsi="宋体"/>
                <w:color w:val="auto"/>
                <w:szCs w:val="21"/>
                <w:highlight w:val="none"/>
              </w:rPr>
              <w:t>由评标委员会</w:t>
            </w:r>
            <w:r>
              <w:rPr>
                <w:rFonts w:ascii="宋体" w:hAnsi="宋体"/>
                <w:color w:val="auto"/>
                <w:szCs w:val="21"/>
                <w:highlight w:val="none"/>
              </w:rPr>
              <w:t>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37" w:type="dxa"/>
            <w:vMerge w:val="continue"/>
            <w:vAlign w:val="center"/>
          </w:tcPr>
          <w:p>
            <w:pPr>
              <w:spacing w:line="400" w:lineRule="exact"/>
              <w:jc w:val="center"/>
              <w:rPr>
                <w:rFonts w:hint="eastAsia" w:ascii="宋体" w:hAnsi="宋体"/>
                <w:color w:val="auto"/>
                <w:szCs w:val="21"/>
                <w:highlight w:val="none"/>
              </w:rPr>
            </w:pPr>
          </w:p>
        </w:tc>
        <w:tc>
          <w:tcPr>
            <w:tcW w:w="1899" w:type="dxa"/>
            <w:vMerge w:val="continue"/>
            <w:vAlign w:val="center"/>
          </w:tcPr>
          <w:p>
            <w:pPr>
              <w:spacing w:line="400" w:lineRule="exact"/>
              <w:jc w:val="center"/>
              <w:rPr>
                <w:rFonts w:hint="eastAsia" w:ascii="宋体" w:hAnsi="宋体"/>
                <w:color w:val="auto"/>
                <w:szCs w:val="21"/>
                <w:highlight w:val="none"/>
              </w:rPr>
            </w:pPr>
          </w:p>
        </w:tc>
        <w:tc>
          <w:tcPr>
            <w:tcW w:w="6333" w:type="dxa"/>
            <w:vAlign w:val="top"/>
          </w:tcPr>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A-11投标文件格式（不含投标函部分）符合第二章“投标人须知”第3.7款的要求，否则由评标委员会作否决投标处理。</w:t>
            </w:r>
          </w:p>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编制投标文件时不得对第九章“投标文件格式”的相应要素作实质性修改，否则视为重大偏差，由评标委员会作否决投标处理。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37" w:type="dxa"/>
            <w:vMerge w:val="continue"/>
            <w:vAlign w:val="center"/>
          </w:tcPr>
          <w:p>
            <w:pPr>
              <w:spacing w:line="400" w:lineRule="exact"/>
              <w:jc w:val="center"/>
              <w:rPr>
                <w:rFonts w:hint="eastAsia" w:ascii="宋体" w:hAnsi="宋体"/>
                <w:color w:val="auto"/>
                <w:szCs w:val="21"/>
                <w:highlight w:val="none"/>
              </w:rPr>
            </w:pPr>
          </w:p>
        </w:tc>
        <w:tc>
          <w:tcPr>
            <w:tcW w:w="1899" w:type="dxa"/>
            <w:vMerge w:val="continue"/>
            <w:vAlign w:val="center"/>
          </w:tcPr>
          <w:p>
            <w:pPr>
              <w:spacing w:line="400" w:lineRule="exact"/>
              <w:jc w:val="center"/>
              <w:rPr>
                <w:rFonts w:hint="eastAsia" w:ascii="宋体" w:hAnsi="宋体"/>
                <w:color w:val="auto"/>
                <w:szCs w:val="21"/>
                <w:highlight w:val="none"/>
              </w:rPr>
            </w:pPr>
          </w:p>
        </w:tc>
        <w:tc>
          <w:tcPr>
            <w:tcW w:w="6333" w:type="dxa"/>
            <w:vAlign w:val="top"/>
          </w:tcPr>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A-12联合体参与投标的应提交</w:t>
            </w:r>
            <w:r>
              <w:rPr>
                <w:rFonts w:hint="eastAsia" w:ascii="宋体" w:hAnsi="宋体"/>
                <w:color w:val="auto"/>
                <w:szCs w:val="21"/>
                <w:highlight w:val="none"/>
                <w:lang w:eastAsia="zh-CN"/>
              </w:rPr>
              <w:t>共同投标协议</w:t>
            </w:r>
            <w:r>
              <w:rPr>
                <w:rFonts w:hint="eastAsia" w:ascii="宋体" w:hAnsi="宋体"/>
                <w:color w:val="auto"/>
                <w:szCs w:val="21"/>
                <w:highlight w:val="none"/>
              </w:rPr>
              <w:t>，并明确联合体牵头人。在</w:t>
            </w:r>
            <w:r>
              <w:rPr>
                <w:rFonts w:hint="eastAsia" w:ascii="宋体" w:hAnsi="宋体"/>
                <w:color w:val="auto"/>
                <w:szCs w:val="21"/>
                <w:highlight w:val="none"/>
                <w:lang w:eastAsia="zh-CN"/>
              </w:rPr>
              <w:t>共同投标协议</w:t>
            </w:r>
            <w:r>
              <w:rPr>
                <w:rFonts w:hint="eastAsia" w:ascii="宋体" w:hAnsi="宋体"/>
                <w:color w:val="auto"/>
                <w:szCs w:val="21"/>
                <w:highlight w:val="none"/>
              </w:rPr>
              <w:t>第5条联合体各成员单位内部的职责分工中填写的联合体所有成员单位名称应与其营业执照、资质证书、安全生产许可证一致，依法变更名称的应提交相应证明材料，否则由评标委员会作否决投标处理。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37" w:type="dxa"/>
            <w:vMerge w:val="continue"/>
            <w:vAlign w:val="center"/>
          </w:tcPr>
          <w:p>
            <w:pPr>
              <w:spacing w:line="400" w:lineRule="exact"/>
              <w:jc w:val="center"/>
              <w:rPr>
                <w:rFonts w:hint="eastAsia" w:ascii="宋体" w:hAnsi="宋体"/>
                <w:color w:val="auto"/>
                <w:szCs w:val="21"/>
                <w:highlight w:val="none"/>
              </w:rPr>
            </w:pPr>
          </w:p>
        </w:tc>
        <w:tc>
          <w:tcPr>
            <w:tcW w:w="1899" w:type="dxa"/>
            <w:vMerge w:val="continue"/>
            <w:vAlign w:val="center"/>
          </w:tcPr>
          <w:p>
            <w:pPr>
              <w:spacing w:line="400" w:lineRule="exact"/>
              <w:jc w:val="center"/>
              <w:rPr>
                <w:rFonts w:hint="eastAsia" w:ascii="宋体" w:hAnsi="宋体"/>
                <w:color w:val="auto"/>
                <w:szCs w:val="21"/>
                <w:highlight w:val="none"/>
              </w:rPr>
            </w:pPr>
          </w:p>
        </w:tc>
        <w:tc>
          <w:tcPr>
            <w:tcW w:w="6333" w:type="dxa"/>
            <w:vAlign w:val="top"/>
          </w:tcPr>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A-13第九章 投标文件格式（不含投标函部分）要求法定代表人或其委托代理人</w:t>
            </w:r>
            <w:r>
              <w:rPr>
                <w:rFonts w:hint="eastAsia" w:ascii="宋体" w:hAnsi="宋体"/>
                <w:color w:val="auto"/>
                <w:szCs w:val="21"/>
                <w:highlight w:val="none"/>
                <w:lang w:eastAsia="zh-CN"/>
              </w:rPr>
              <w:t>签名</w:t>
            </w:r>
            <w:r>
              <w:rPr>
                <w:rFonts w:hint="eastAsia" w:ascii="宋体" w:hAnsi="宋体"/>
                <w:color w:val="auto"/>
                <w:szCs w:val="21"/>
                <w:highlight w:val="none"/>
              </w:rPr>
              <w:t>（或盖章）的须齐全，</w:t>
            </w:r>
            <w:r>
              <w:rPr>
                <w:rFonts w:hint="eastAsia" w:ascii="宋体" w:hAnsi="宋体"/>
                <w:color w:val="auto"/>
                <w:szCs w:val="21"/>
                <w:highlight w:val="none"/>
                <w:lang w:val="en-US" w:eastAsia="zh-CN"/>
              </w:rPr>
              <w:t>要求签名的，</w:t>
            </w:r>
            <w:r>
              <w:rPr>
                <w:rFonts w:hint="eastAsia" w:ascii="宋体" w:hAnsi="宋体"/>
                <w:color w:val="auto"/>
                <w:kern w:val="0"/>
                <w:highlight w:val="none"/>
              </w:rPr>
              <w:t>签名采用手写签名或签章或加盖CA数字证书均可</w:t>
            </w:r>
            <w:r>
              <w:rPr>
                <w:rFonts w:hint="eastAsia" w:ascii="宋体" w:hAnsi="宋体"/>
                <w:color w:val="auto"/>
                <w:kern w:val="0"/>
                <w:highlight w:val="none"/>
                <w:lang w:eastAsia="zh-CN"/>
              </w:rPr>
              <w:t>，</w:t>
            </w:r>
            <w:r>
              <w:rPr>
                <w:rFonts w:hint="eastAsia" w:ascii="宋体" w:hAnsi="宋体"/>
                <w:color w:val="auto"/>
                <w:szCs w:val="21"/>
                <w:highlight w:val="none"/>
              </w:rPr>
              <w:t>否则由评标委员会作否决投标处理。</w:t>
            </w:r>
          </w:p>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若投标单位为联合体，则</w:t>
            </w:r>
            <w:r>
              <w:rPr>
                <w:rFonts w:hint="eastAsia" w:ascii="宋体" w:hAnsi="宋体"/>
                <w:color w:val="auto"/>
                <w:szCs w:val="21"/>
                <w:highlight w:val="none"/>
                <w:lang w:eastAsia="zh-CN"/>
              </w:rPr>
              <w:t>共同投标协议</w:t>
            </w:r>
            <w:r>
              <w:rPr>
                <w:rFonts w:hint="eastAsia" w:ascii="宋体" w:hAnsi="宋体"/>
                <w:color w:val="auto"/>
                <w:szCs w:val="21"/>
                <w:highlight w:val="none"/>
              </w:rPr>
              <w:t>中各联合体成员单位</w:t>
            </w:r>
            <w:r>
              <w:rPr>
                <w:rFonts w:hint="eastAsia" w:ascii="宋体" w:hAnsi="宋体"/>
                <w:color w:val="auto"/>
                <w:szCs w:val="21"/>
                <w:highlight w:val="none"/>
                <w:lang w:eastAsia="zh-CN"/>
              </w:rPr>
              <w:t>签名</w:t>
            </w:r>
            <w:r>
              <w:rPr>
                <w:rFonts w:hint="eastAsia" w:ascii="宋体" w:hAnsi="宋体"/>
                <w:color w:val="auto"/>
                <w:szCs w:val="21"/>
                <w:highlight w:val="none"/>
              </w:rPr>
              <w:t>（或盖章）须齐全，</w:t>
            </w:r>
            <w:r>
              <w:rPr>
                <w:rFonts w:hint="eastAsia" w:ascii="宋体" w:hAnsi="宋体"/>
                <w:color w:val="auto"/>
                <w:szCs w:val="21"/>
                <w:highlight w:val="none"/>
                <w:lang w:eastAsia="zh-CN"/>
              </w:rPr>
              <w:t>共同投标协议</w:t>
            </w:r>
            <w:r>
              <w:rPr>
                <w:rFonts w:hint="eastAsia" w:ascii="宋体" w:hAnsi="宋体"/>
                <w:color w:val="auto"/>
                <w:szCs w:val="21"/>
                <w:highlight w:val="none"/>
              </w:rPr>
              <w:t>以外的投标文件格式中，</w:t>
            </w:r>
            <w:r>
              <w:rPr>
                <w:rFonts w:hint="eastAsia" w:ascii="宋体" w:hAnsi="宋体" w:cs="宋体"/>
                <w:color w:val="auto"/>
                <w:kern w:val="0"/>
                <w:highlight w:val="none"/>
              </w:rPr>
              <w:t>要求法定代表人或其委托代理人</w:t>
            </w:r>
            <w:r>
              <w:rPr>
                <w:rFonts w:hint="eastAsia" w:ascii="宋体" w:hAnsi="宋体" w:cs="宋体"/>
                <w:color w:val="auto"/>
                <w:kern w:val="0"/>
                <w:highlight w:val="none"/>
                <w:lang w:eastAsia="zh-CN"/>
              </w:rPr>
              <w:t>签名</w:t>
            </w:r>
            <w:r>
              <w:rPr>
                <w:rFonts w:hint="eastAsia" w:ascii="宋体" w:hAnsi="宋体" w:cs="宋体"/>
                <w:color w:val="auto"/>
                <w:kern w:val="0"/>
                <w:highlight w:val="none"/>
              </w:rPr>
              <w:t>（或盖章）的均由联合体牵头人法定代表人或其委托代理人</w:t>
            </w:r>
            <w:r>
              <w:rPr>
                <w:rFonts w:hint="eastAsia" w:ascii="宋体" w:hAnsi="宋体" w:cs="宋体"/>
                <w:color w:val="auto"/>
                <w:kern w:val="0"/>
                <w:highlight w:val="none"/>
                <w:lang w:eastAsia="zh-CN"/>
              </w:rPr>
              <w:t>签名</w:t>
            </w:r>
            <w:r>
              <w:rPr>
                <w:rFonts w:hint="eastAsia" w:ascii="宋体" w:hAnsi="宋体" w:cs="宋体"/>
                <w:color w:val="auto"/>
                <w:kern w:val="0"/>
                <w:highlight w:val="none"/>
              </w:rPr>
              <w:t>（或盖章）</w:t>
            </w:r>
            <w:r>
              <w:rPr>
                <w:rFonts w:hint="eastAsia" w:ascii="宋体" w:hAnsi="宋体"/>
                <w:color w:val="auto"/>
                <w:szCs w:val="21"/>
                <w:highlight w:val="none"/>
              </w:rPr>
              <w:t>，否则由评标委员会作否决投标处理。</w:t>
            </w:r>
          </w:p>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第九章 投标文件格式（不含投标函部分）要求加盖单位法人章的，应使用 CA 数字证书加盖投标人的单位电子印章，否则由评标委员会作否决投标处理。</w:t>
            </w:r>
          </w:p>
          <w:p>
            <w:pPr>
              <w:spacing w:line="400" w:lineRule="exact"/>
              <w:ind w:firstLine="420" w:firstLineChars="200"/>
              <w:rPr>
                <w:rFonts w:hint="eastAsia" w:ascii="宋体" w:hAnsi="宋体"/>
                <w:color w:val="auto"/>
                <w:szCs w:val="21"/>
                <w:highlight w:val="none"/>
              </w:rPr>
            </w:pPr>
            <w:r>
              <w:rPr>
                <w:rFonts w:hint="eastAsia" w:ascii="宋体" w:hAnsi="宋体"/>
                <w:color w:val="auto"/>
                <w:highlight w:val="none"/>
              </w:rPr>
              <w:t>若投标单位为联合体，则</w:t>
            </w:r>
            <w:r>
              <w:rPr>
                <w:rFonts w:hint="eastAsia" w:ascii="宋体" w:hAnsi="宋体"/>
                <w:color w:val="auto"/>
                <w:highlight w:val="none"/>
                <w:lang w:eastAsia="zh-CN"/>
              </w:rPr>
              <w:t>共同投标协议</w:t>
            </w:r>
            <w:r>
              <w:rPr>
                <w:rFonts w:hint="eastAsia" w:ascii="宋体" w:hAnsi="宋体"/>
                <w:color w:val="auto"/>
                <w:highlight w:val="none"/>
              </w:rPr>
              <w:t>中要求各联合体成员盖单位法人章的，各联合体成员盖章须齐全，</w:t>
            </w:r>
            <w:r>
              <w:rPr>
                <w:rFonts w:hint="eastAsia" w:ascii="宋体" w:hAnsi="宋体"/>
                <w:color w:val="auto"/>
                <w:highlight w:val="none"/>
                <w:lang w:eastAsia="zh-CN"/>
              </w:rPr>
              <w:t>共同投标协议</w:t>
            </w:r>
            <w:r>
              <w:rPr>
                <w:rFonts w:hint="eastAsia" w:ascii="宋体" w:hAnsi="宋体"/>
                <w:color w:val="auto"/>
                <w:highlight w:val="none"/>
              </w:rPr>
              <w:t>以外的投标文件格式中要求投标人加盖单位法人章的，均由联合体牵头人使用 CA 数字证书加盖其单位电子印章。</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37" w:type="dxa"/>
            <w:vMerge w:val="continue"/>
            <w:vAlign w:val="center"/>
          </w:tcPr>
          <w:p>
            <w:pPr>
              <w:spacing w:line="400" w:lineRule="exact"/>
              <w:jc w:val="center"/>
              <w:rPr>
                <w:rFonts w:hint="eastAsia" w:ascii="宋体" w:hAnsi="宋体"/>
                <w:color w:val="auto"/>
                <w:szCs w:val="21"/>
                <w:highlight w:val="none"/>
              </w:rPr>
            </w:pPr>
          </w:p>
        </w:tc>
        <w:tc>
          <w:tcPr>
            <w:tcW w:w="1899" w:type="dxa"/>
            <w:vMerge w:val="continue"/>
            <w:tcBorders>
              <w:bottom w:val="single" w:color="auto" w:sz="4" w:space="0"/>
            </w:tcBorders>
            <w:vAlign w:val="center"/>
          </w:tcPr>
          <w:p>
            <w:pPr>
              <w:spacing w:line="400" w:lineRule="exact"/>
              <w:jc w:val="center"/>
              <w:rPr>
                <w:rFonts w:hint="eastAsia" w:ascii="宋体" w:hAnsi="宋体"/>
                <w:color w:val="auto"/>
                <w:szCs w:val="21"/>
                <w:highlight w:val="none"/>
              </w:rPr>
            </w:pPr>
          </w:p>
        </w:tc>
        <w:tc>
          <w:tcPr>
            <w:tcW w:w="6333" w:type="dxa"/>
            <w:vAlign w:val="top"/>
          </w:tcPr>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A-14投标人法定代表人的委托代理人有法定代表人签署的授权委托书和投标人为其缴纳的养老保险证明材料。否则由评标委员会作否决投标处理。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37" w:type="dxa"/>
            <w:vMerge w:val="continue"/>
            <w:vAlign w:val="center"/>
          </w:tcPr>
          <w:p>
            <w:pPr>
              <w:spacing w:line="400" w:lineRule="exact"/>
              <w:jc w:val="center"/>
              <w:rPr>
                <w:rFonts w:hint="eastAsia" w:ascii="宋体" w:hAnsi="宋体"/>
                <w:color w:val="auto"/>
                <w:szCs w:val="21"/>
                <w:highlight w:val="none"/>
              </w:rPr>
            </w:pPr>
          </w:p>
        </w:tc>
        <w:tc>
          <w:tcPr>
            <w:tcW w:w="1899" w:type="dxa"/>
            <w:vMerge w:val="restart"/>
            <w:tcBorders>
              <w:top w:val="single" w:color="auto" w:sz="4" w:space="0"/>
            </w:tcBorders>
            <w:vAlign w:val="center"/>
          </w:tcPr>
          <w:p>
            <w:pPr>
              <w:spacing w:line="400" w:lineRule="exact"/>
              <w:jc w:val="center"/>
              <w:rPr>
                <w:rFonts w:hint="eastAsia" w:ascii="宋体" w:hAnsi="宋体"/>
                <w:color w:val="auto"/>
                <w:szCs w:val="21"/>
                <w:highlight w:val="none"/>
              </w:rPr>
            </w:pPr>
            <w:r>
              <w:rPr>
                <w:rFonts w:hint="eastAsia" w:ascii="宋体" w:hAnsi="宋体"/>
                <w:color w:val="auto"/>
                <w:szCs w:val="21"/>
                <w:highlight w:val="none"/>
              </w:rPr>
              <w:t>响应性评审</w:t>
            </w:r>
          </w:p>
        </w:tc>
        <w:tc>
          <w:tcPr>
            <w:tcW w:w="6333" w:type="dxa"/>
            <w:vAlign w:val="center"/>
          </w:tcPr>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A-15投标内容符合第二章“投标人须知”第1.3.1项规定，否则由评标委员会作否决投标处理。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37" w:type="dxa"/>
            <w:vMerge w:val="continue"/>
            <w:vAlign w:val="center"/>
          </w:tcPr>
          <w:p>
            <w:pPr>
              <w:spacing w:line="400" w:lineRule="exact"/>
              <w:jc w:val="center"/>
              <w:rPr>
                <w:rFonts w:hint="eastAsia" w:ascii="宋体" w:hAnsi="宋体"/>
                <w:color w:val="auto"/>
                <w:szCs w:val="21"/>
                <w:highlight w:val="none"/>
              </w:rPr>
            </w:pPr>
          </w:p>
        </w:tc>
        <w:tc>
          <w:tcPr>
            <w:tcW w:w="1899" w:type="dxa"/>
            <w:vMerge w:val="continue"/>
            <w:vAlign w:val="center"/>
          </w:tcPr>
          <w:p>
            <w:pPr>
              <w:spacing w:line="400" w:lineRule="exact"/>
              <w:jc w:val="center"/>
              <w:rPr>
                <w:rFonts w:hint="eastAsia" w:ascii="宋体" w:hAnsi="宋体"/>
                <w:color w:val="auto"/>
                <w:szCs w:val="21"/>
                <w:highlight w:val="none"/>
              </w:rPr>
            </w:pPr>
          </w:p>
        </w:tc>
        <w:tc>
          <w:tcPr>
            <w:tcW w:w="6333" w:type="dxa"/>
            <w:vAlign w:val="center"/>
          </w:tcPr>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lang w:val="en-US" w:eastAsia="zh-CN"/>
              </w:rPr>
              <w:t>A-16</w:t>
            </w:r>
            <w:r>
              <w:rPr>
                <w:rFonts w:hint="eastAsia" w:ascii="宋体" w:hAnsi="宋体"/>
                <w:color w:val="auto"/>
                <w:szCs w:val="21"/>
                <w:highlight w:val="none"/>
              </w:rPr>
              <w:t>投标函附录的所有数据均符合招标文件规定</w:t>
            </w:r>
            <w:r>
              <w:rPr>
                <w:rFonts w:hint="eastAsia" w:ascii="宋体" w:hAnsi="宋体"/>
                <w:color w:val="auto"/>
                <w:szCs w:val="21"/>
                <w:highlight w:val="none"/>
                <w:lang w:eastAsia="zh-CN"/>
              </w:rPr>
              <w:t>，</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37" w:type="dxa"/>
            <w:vMerge w:val="continue"/>
            <w:vAlign w:val="center"/>
          </w:tcPr>
          <w:p>
            <w:pPr>
              <w:spacing w:line="400" w:lineRule="exact"/>
              <w:jc w:val="center"/>
              <w:rPr>
                <w:rFonts w:hint="eastAsia" w:ascii="宋体" w:hAnsi="宋体"/>
                <w:color w:val="auto"/>
                <w:szCs w:val="21"/>
                <w:highlight w:val="none"/>
              </w:rPr>
            </w:pPr>
          </w:p>
        </w:tc>
        <w:tc>
          <w:tcPr>
            <w:tcW w:w="1899" w:type="dxa"/>
            <w:vMerge w:val="continue"/>
            <w:vAlign w:val="center"/>
          </w:tcPr>
          <w:p>
            <w:pPr>
              <w:spacing w:line="400" w:lineRule="exact"/>
              <w:jc w:val="center"/>
              <w:rPr>
                <w:rFonts w:hint="eastAsia" w:ascii="宋体" w:hAnsi="宋体"/>
                <w:color w:val="auto"/>
                <w:szCs w:val="21"/>
                <w:highlight w:val="none"/>
              </w:rPr>
            </w:pPr>
          </w:p>
        </w:tc>
        <w:tc>
          <w:tcPr>
            <w:tcW w:w="6333" w:type="dxa"/>
            <w:vAlign w:val="center"/>
          </w:tcPr>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17</w:t>
            </w:r>
            <w:r>
              <w:rPr>
                <w:rFonts w:hint="eastAsia" w:ascii="宋体" w:hAnsi="宋体"/>
                <w:color w:val="auto"/>
                <w:szCs w:val="21"/>
                <w:highlight w:val="none"/>
              </w:rPr>
              <w:t>投标人应按投标人须知前附表第3.4款规定递交投标保证金，并作为其投标文件的组成部分，否则由评标委员会作否决投标处理。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37" w:type="dxa"/>
            <w:vMerge w:val="continue"/>
            <w:vAlign w:val="center"/>
          </w:tcPr>
          <w:p>
            <w:pPr>
              <w:spacing w:line="400" w:lineRule="exact"/>
              <w:jc w:val="center"/>
              <w:rPr>
                <w:rFonts w:hint="eastAsia" w:ascii="宋体" w:hAnsi="宋体"/>
                <w:color w:val="auto"/>
                <w:szCs w:val="21"/>
                <w:highlight w:val="none"/>
              </w:rPr>
            </w:pPr>
          </w:p>
        </w:tc>
        <w:tc>
          <w:tcPr>
            <w:tcW w:w="1899" w:type="dxa"/>
            <w:vMerge w:val="continue"/>
            <w:vAlign w:val="center"/>
          </w:tcPr>
          <w:p>
            <w:pPr>
              <w:spacing w:line="400" w:lineRule="exact"/>
              <w:jc w:val="center"/>
              <w:rPr>
                <w:rFonts w:hint="eastAsia" w:ascii="宋体" w:hAnsi="宋体"/>
                <w:color w:val="auto"/>
                <w:szCs w:val="21"/>
                <w:highlight w:val="none"/>
              </w:rPr>
            </w:pPr>
          </w:p>
        </w:tc>
        <w:tc>
          <w:tcPr>
            <w:tcW w:w="6333" w:type="dxa"/>
            <w:vAlign w:val="center"/>
          </w:tcPr>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18</w:t>
            </w:r>
            <w:r>
              <w:rPr>
                <w:rFonts w:hint="eastAsia" w:ascii="宋体" w:hAnsi="宋体"/>
                <w:color w:val="auto"/>
                <w:szCs w:val="21"/>
                <w:highlight w:val="none"/>
              </w:rPr>
              <w:t>符合第四章“合同条款及格式”规定，投标文件不应附有招标人不能接受的条件。否则由评标委员会作否决投标处理。（由投标人承诺，承诺书格式详见第九章投标文件格式。）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37" w:type="dxa"/>
            <w:vMerge w:val="continue"/>
            <w:vAlign w:val="center"/>
          </w:tcPr>
          <w:p>
            <w:pPr>
              <w:spacing w:line="400" w:lineRule="exact"/>
              <w:jc w:val="center"/>
              <w:rPr>
                <w:rFonts w:hint="eastAsia" w:ascii="宋体" w:hAnsi="宋体"/>
                <w:color w:val="auto"/>
                <w:szCs w:val="21"/>
                <w:highlight w:val="none"/>
              </w:rPr>
            </w:pPr>
          </w:p>
        </w:tc>
        <w:tc>
          <w:tcPr>
            <w:tcW w:w="1899" w:type="dxa"/>
            <w:vMerge w:val="continue"/>
            <w:vAlign w:val="center"/>
          </w:tcPr>
          <w:p>
            <w:pPr>
              <w:spacing w:line="400" w:lineRule="exact"/>
              <w:jc w:val="center"/>
              <w:rPr>
                <w:rFonts w:hint="eastAsia" w:ascii="宋体" w:hAnsi="宋体"/>
                <w:color w:val="auto"/>
                <w:szCs w:val="21"/>
                <w:highlight w:val="none"/>
              </w:rPr>
            </w:pPr>
          </w:p>
        </w:tc>
        <w:tc>
          <w:tcPr>
            <w:tcW w:w="6333" w:type="dxa"/>
            <w:vAlign w:val="center"/>
          </w:tcPr>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19</w:t>
            </w:r>
            <w:r>
              <w:rPr>
                <w:rFonts w:hint="eastAsia" w:ascii="宋体" w:hAnsi="宋体"/>
                <w:color w:val="auto"/>
                <w:szCs w:val="21"/>
                <w:highlight w:val="none"/>
              </w:rPr>
              <w:t>符合第七章“技术标准和要求”规定。否则由评标委员会作否决投标处理（如有）。（由投标人承诺，承诺书格式详见第九章投标文件格式。）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37" w:type="dxa"/>
            <w:vMerge w:val="continue"/>
            <w:vAlign w:val="center"/>
          </w:tcPr>
          <w:p>
            <w:pPr>
              <w:spacing w:line="400" w:lineRule="exact"/>
              <w:jc w:val="center"/>
              <w:rPr>
                <w:rFonts w:hint="eastAsia" w:ascii="宋体" w:hAnsi="宋体"/>
                <w:color w:val="auto"/>
                <w:szCs w:val="21"/>
                <w:highlight w:val="none"/>
              </w:rPr>
            </w:pPr>
          </w:p>
        </w:tc>
        <w:tc>
          <w:tcPr>
            <w:tcW w:w="1899" w:type="dxa"/>
            <w:vMerge w:val="continue"/>
            <w:vAlign w:val="center"/>
          </w:tcPr>
          <w:p>
            <w:pPr>
              <w:spacing w:line="400" w:lineRule="exact"/>
              <w:jc w:val="center"/>
              <w:rPr>
                <w:rFonts w:hint="eastAsia"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20</w:t>
            </w:r>
            <w:r>
              <w:rPr>
                <w:rFonts w:hint="eastAsia" w:ascii="宋体" w:hAnsi="宋体"/>
                <w:color w:val="auto"/>
                <w:szCs w:val="21"/>
                <w:highlight w:val="none"/>
              </w:rPr>
              <w:t>投标人有以下情形之一的，其投标文件由评标委员会</w:t>
            </w:r>
            <w:r>
              <w:rPr>
                <w:rFonts w:ascii="宋体" w:hAnsi="宋体"/>
                <w:color w:val="auto"/>
                <w:szCs w:val="21"/>
                <w:highlight w:val="none"/>
              </w:rPr>
              <w:t>作否决投标处理</w:t>
            </w:r>
            <w:r>
              <w:rPr>
                <w:rFonts w:hint="eastAsia" w:ascii="宋体" w:hAnsi="宋体"/>
                <w:color w:val="auto"/>
                <w:szCs w:val="21"/>
                <w:highlight w:val="none"/>
              </w:rPr>
              <w:t>：</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1.第二章“投标人须知”第1.4.3项规定的任何一种情形的；</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2.本次投标有串通投标、弄虚作假等违反招投标相关法律、法规的行为的；</w:t>
            </w:r>
          </w:p>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3.拒绝按评标委员会要求澄清、说明或补正的。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37" w:type="dxa"/>
            <w:vMerge w:val="continue"/>
            <w:vAlign w:val="center"/>
          </w:tcPr>
          <w:p>
            <w:pPr>
              <w:spacing w:line="400" w:lineRule="exact"/>
              <w:jc w:val="center"/>
              <w:rPr>
                <w:rFonts w:hint="eastAsia" w:ascii="宋体" w:hAnsi="宋体"/>
                <w:color w:val="auto"/>
                <w:szCs w:val="21"/>
                <w:highlight w:val="none"/>
              </w:rPr>
            </w:pPr>
          </w:p>
        </w:tc>
        <w:tc>
          <w:tcPr>
            <w:tcW w:w="1899" w:type="dxa"/>
            <w:vMerge w:val="restart"/>
            <w:vAlign w:val="center"/>
          </w:tcPr>
          <w:p>
            <w:pPr>
              <w:spacing w:line="400" w:lineRule="exact"/>
              <w:jc w:val="center"/>
              <w:rPr>
                <w:rFonts w:hint="eastAsia" w:ascii="宋体" w:hAnsi="宋体"/>
                <w:color w:val="auto"/>
                <w:szCs w:val="21"/>
                <w:highlight w:val="none"/>
              </w:rPr>
            </w:pPr>
            <w:r>
              <w:rPr>
                <w:rFonts w:hint="eastAsia" w:ascii="宋体" w:hAnsi="宋体"/>
                <w:color w:val="auto"/>
                <w:szCs w:val="21"/>
                <w:highlight w:val="none"/>
              </w:rPr>
              <w:t>投标函部分及</w:t>
            </w:r>
            <w:r>
              <w:rPr>
                <w:rFonts w:hint="eastAsia" w:ascii="宋体" w:hAnsi="宋体"/>
                <w:color w:val="auto"/>
                <w:szCs w:val="21"/>
                <w:highlight w:val="none"/>
                <w:lang w:eastAsia="zh-CN"/>
              </w:rPr>
              <w:t>报价部分</w:t>
            </w:r>
            <w:r>
              <w:rPr>
                <w:rFonts w:hint="eastAsia" w:ascii="宋体" w:hAnsi="宋体"/>
                <w:color w:val="auto"/>
                <w:szCs w:val="21"/>
                <w:highlight w:val="none"/>
              </w:rPr>
              <w:t>评审</w:t>
            </w:r>
          </w:p>
        </w:tc>
        <w:tc>
          <w:tcPr>
            <w:tcW w:w="6333" w:type="dxa"/>
            <w:vAlign w:val="center"/>
          </w:tcPr>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A-</w:t>
            </w:r>
            <w:r>
              <w:rPr>
                <w:rFonts w:hint="default" w:ascii="宋体" w:hAnsi="宋体"/>
                <w:color w:val="auto"/>
                <w:szCs w:val="21"/>
                <w:highlight w:val="none"/>
                <w:lang w:val="en-US"/>
              </w:rPr>
              <w:t>21</w:t>
            </w:r>
            <w:r>
              <w:rPr>
                <w:rFonts w:hint="eastAsia" w:ascii="宋体" w:hAnsi="宋体" w:cs="宋体"/>
                <w:color w:val="auto"/>
                <w:kern w:val="0"/>
                <w:highlight w:val="none"/>
              </w:rPr>
              <w:t>投标函部分的格式要求法定代表人或其委托代理人</w:t>
            </w:r>
            <w:r>
              <w:rPr>
                <w:rFonts w:hint="eastAsia" w:ascii="宋体" w:hAnsi="宋体" w:cs="宋体"/>
                <w:color w:val="auto"/>
                <w:kern w:val="0"/>
                <w:highlight w:val="none"/>
                <w:lang w:eastAsia="zh-CN"/>
              </w:rPr>
              <w:t>签名</w:t>
            </w:r>
            <w:r>
              <w:rPr>
                <w:rFonts w:hint="eastAsia" w:ascii="宋体" w:hAnsi="宋体" w:cs="宋体"/>
                <w:color w:val="auto"/>
                <w:kern w:val="0"/>
                <w:highlight w:val="none"/>
              </w:rPr>
              <w:t>（或盖章）的须齐全，</w:t>
            </w:r>
            <w:r>
              <w:rPr>
                <w:rFonts w:hint="eastAsia" w:ascii="宋体" w:hAnsi="宋体"/>
                <w:color w:val="auto"/>
                <w:szCs w:val="21"/>
                <w:highlight w:val="none"/>
                <w:lang w:val="en-US" w:eastAsia="zh-CN"/>
              </w:rPr>
              <w:t>要求签名的，</w:t>
            </w:r>
            <w:r>
              <w:rPr>
                <w:rFonts w:hint="eastAsia" w:ascii="宋体" w:hAnsi="宋体"/>
                <w:color w:val="auto"/>
                <w:kern w:val="0"/>
                <w:highlight w:val="none"/>
              </w:rPr>
              <w:t>签名采用手写签名或签章或加盖CA数字证书均可</w:t>
            </w:r>
            <w:r>
              <w:rPr>
                <w:rFonts w:hint="eastAsia" w:ascii="宋体" w:hAnsi="宋体"/>
                <w:color w:val="auto"/>
                <w:kern w:val="0"/>
                <w:highlight w:val="none"/>
                <w:lang w:eastAsia="zh-CN"/>
              </w:rPr>
              <w:t>，</w:t>
            </w:r>
            <w:r>
              <w:rPr>
                <w:rFonts w:hint="eastAsia" w:ascii="宋体" w:hAnsi="宋体" w:cs="宋体"/>
                <w:color w:val="auto"/>
                <w:kern w:val="0"/>
                <w:highlight w:val="none"/>
              </w:rPr>
              <w:t>要求加盖单位法人章的，应使用 CA 数字证书加盖投标人的单位电子印章</w:t>
            </w:r>
            <w:r>
              <w:rPr>
                <w:rFonts w:hint="eastAsia" w:ascii="宋体" w:hAnsi="宋体"/>
                <w:color w:val="auto"/>
                <w:szCs w:val="21"/>
                <w:highlight w:val="none"/>
              </w:rPr>
              <w:t>，否则由评标委员会作否决投标处理。</w:t>
            </w:r>
          </w:p>
          <w:p>
            <w:pPr>
              <w:spacing w:line="400" w:lineRule="exact"/>
              <w:ind w:firstLine="420" w:firstLineChars="200"/>
              <w:rPr>
                <w:rFonts w:hint="eastAsia" w:ascii="宋体" w:hAnsi="宋体"/>
                <w:color w:val="auto"/>
                <w:szCs w:val="21"/>
                <w:highlight w:val="none"/>
              </w:rPr>
            </w:pPr>
            <w:r>
              <w:rPr>
                <w:rFonts w:hint="eastAsia" w:ascii="宋体" w:hAnsi="宋体" w:cs="宋体"/>
                <w:color w:val="auto"/>
                <w:kern w:val="0"/>
                <w:highlight w:val="none"/>
              </w:rPr>
              <w:t>联合体投标的，投标函部分的格式中要求投标人加盖单位法人章的，均由联合体牵头人使用 CA 数字证书加盖其单位电子印章，否则由评标委员会作否决投标处理。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37" w:type="dxa"/>
            <w:vMerge w:val="continue"/>
            <w:vAlign w:val="center"/>
          </w:tcPr>
          <w:p>
            <w:pPr>
              <w:spacing w:line="400" w:lineRule="exact"/>
              <w:jc w:val="center"/>
              <w:rPr>
                <w:rFonts w:hint="eastAsia" w:ascii="宋体" w:hAnsi="宋体"/>
                <w:color w:val="auto"/>
                <w:szCs w:val="21"/>
                <w:highlight w:val="none"/>
              </w:rPr>
            </w:pPr>
          </w:p>
        </w:tc>
        <w:tc>
          <w:tcPr>
            <w:tcW w:w="1899" w:type="dxa"/>
            <w:vMerge w:val="continue"/>
            <w:vAlign w:val="center"/>
          </w:tcPr>
          <w:p>
            <w:pPr>
              <w:spacing w:line="400" w:lineRule="exact"/>
              <w:jc w:val="center"/>
              <w:rPr>
                <w:rFonts w:hint="eastAsia" w:ascii="宋体" w:hAnsi="宋体"/>
                <w:color w:val="auto"/>
                <w:szCs w:val="21"/>
                <w:highlight w:val="none"/>
              </w:rPr>
            </w:pPr>
          </w:p>
        </w:tc>
        <w:tc>
          <w:tcPr>
            <w:tcW w:w="6333" w:type="dxa"/>
            <w:vAlign w:val="center"/>
          </w:tcPr>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A-</w:t>
            </w:r>
            <w:r>
              <w:rPr>
                <w:rFonts w:hint="default" w:ascii="宋体" w:hAnsi="宋体"/>
                <w:color w:val="auto"/>
                <w:szCs w:val="21"/>
                <w:highlight w:val="none"/>
                <w:lang w:val="en-US"/>
              </w:rPr>
              <w:t>22</w:t>
            </w:r>
            <w:r>
              <w:rPr>
                <w:rFonts w:hint="eastAsia" w:ascii="宋体" w:hAnsi="宋体"/>
                <w:color w:val="auto"/>
                <w:szCs w:val="21"/>
                <w:highlight w:val="none"/>
              </w:rPr>
              <w:t>工期符合第二章“投标人须知”第1.3.2项规定，否则由评标委员会作否决投标处理。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37" w:type="dxa"/>
            <w:vMerge w:val="continue"/>
            <w:vAlign w:val="center"/>
          </w:tcPr>
          <w:p>
            <w:pPr>
              <w:spacing w:line="400" w:lineRule="exact"/>
              <w:jc w:val="center"/>
              <w:rPr>
                <w:rFonts w:hint="eastAsia" w:ascii="宋体" w:hAnsi="宋体"/>
                <w:color w:val="auto"/>
                <w:szCs w:val="21"/>
                <w:highlight w:val="none"/>
              </w:rPr>
            </w:pPr>
          </w:p>
        </w:tc>
        <w:tc>
          <w:tcPr>
            <w:tcW w:w="1899" w:type="dxa"/>
            <w:vMerge w:val="continue"/>
            <w:vAlign w:val="center"/>
          </w:tcPr>
          <w:p>
            <w:pPr>
              <w:spacing w:line="400" w:lineRule="exact"/>
              <w:jc w:val="center"/>
              <w:rPr>
                <w:rFonts w:hint="eastAsia" w:ascii="宋体" w:hAnsi="宋体"/>
                <w:color w:val="auto"/>
                <w:szCs w:val="21"/>
                <w:highlight w:val="none"/>
              </w:rPr>
            </w:pPr>
          </w:p>
        </w:tc>
        <w:tc>
          <w:tcPr>
            <w:tcW w:w="6333" w:type="dxa"/>
            <w:vAlign w:val="center"/>
          </w:tcPr>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A-</w:t>
            </w:r>
            <w:r>
              <w:rPr>
                <w:rFonts w:hint="default" w:ascii="宋体" w:hAnsi="宋体"/>
                <w:color w:val="auto"/>
                <w:szCs w:val="21"/>
                <w:highlight w:val="none"/>
                <w:lang w:val="en-US"/>
              </w:rPr>
              <w:t>23</w:t>
            </w:r>
            <w:r>
              <w:rPr>
                <w:rFonts w:hint="eastAsia" w:ascii="宋体" w:hAnsi="宋体"/>
                <w:color w:val="auto"/>
                <w:szCs w:val="21"/>
                <w:highlight w:val="none"/>
              </w:rPr>
              <w:t>工程质量符合第二章“投标人须知”第1.3.3项规定，否则由评标委员会作否决投标处理。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37" w:type="dxa"/>
            <w:vMerge w:val="continue"/>
            <w:vAlign w:val="center"/>
          </w:tcPr>
          <w:p>
            <w:pPr>
              <w:spacing w:line="400" w:lineRule="exact"/>
              <w:jc w:val="center"/>
              <w:rPr>
                <w:rFonts w:hint="eastAsia" w:ascii="宋体" w:hAnsi="宋体"/>
                <w:color w:val="auto"/>
                <w:szCs w:val="21"/>
                <w:highlight w:val="none"/>
              </w:rPr>
            </w:pPr>
          </w:p>
        </w:tc>
        <w:tc>
          <w:tcPr>
            <w:tcW w:w="1899" w:type="dxa"/>
            <w:vMerge w:val="continue"/>
            <w:vAlign w:val="center"/>
          </w:tcPr>
          <w:p>
            <w:pPr>
              <w:spacing w:line="400" w:lineRule="exact"/>
              <w:jc w:val="center"/>
              <w:rPr>
                <w:rFonts w:hint="eastAsia" w:ascii="宋体" w:hAnsi="宋体"/>
                <w:color w:val="auto"/>
                <w:szCs w:val="21"/>
                <w:highlight w:val="none"/>
              </w:rPr>
            </w:pPr>
          </w:p>
        </w:tc>
        <w:tc>
          <w:tcPr>
            <w:tcW w:w="6333" w:type="dxa"/>
            <w:vAlign w:val="center"/>
          </w:tcPr>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A-</w:t>
            </w:r>
            <w:r>
              <w:rPr>
                <w:rFonts w:hint="default" w:ascii="宋体" w:hAnsi="宋体"/>
                <w:color w:val="auto"/>
                <w:szCs w:val="21"/>
                <w:highlight w:val="none"/>
                <w:lang w:val="en-US"/>
              </w:rPr>
              <w:t>24</w:t>
            </w:r>
            <w:r>
              <w:rPr>
                <w:rFonts w:hint="eastAsia" w:ascii="宋体" w:hAnsi="宋体"/>
                <w:color w:val="auto"/>
                <w:szCs w:val="21"/>
                <w:highlight w:val="none"/>
              </w:rPr>
              <w:t>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37" w:type="dxa"/>
            <w:vMerge w:val="continue"/>
            <w:vAlign w:val="center"/>
          </w:tcPr>
          <w:p>
            <w:pPr>
              <w:spacing w:line="400" w:lineRule="exact"/>
              <w:jc w:val="center"/>
              <w:rPr>
                <w:rFonts w:hint="eastAsia" w:ascii="宋体" w:hAnsi="宋体"/>
                <w:color w:val="auto"/>
                <w:szCs w:val="21"/>
                <w:highlight w:val="none"/>
              </w:rPr>
            </w:pPr>
          </w:p>
        </w:tc>
        <w:tc>
          <w:tcPr>
            <w:tcW w:w="1899" w:type="dxa"/>
            <w:vMerge w:val="continue"/>
            <w:vAlign w:val="center"/>
          </w:tcPr>
          <w:p>
            <w:pPr>
              <w:spacing w:line="400" w:lineRule="exact"/>
              <w:jc w:val="center"/>
              <w:rPr>
                <w:rFonts w:hint="eastAsia" w:ascii="宋体" w:hAnsi="宋体"/>
                <w:color w:val="auto"/>
                <w:szCs w:val="21"/>
                <w:highlight w:val="none"/>
              </w:rPr>
            </w:pPr>
          </w:p>
        </w:tc>
        <w:tc>
          <w:tcPr>
            <w:tcW w:w="6333" w:type="dxa"/>
            <w:vAlign w:val="center"/>
          </w:tcPr>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A-</w:t>
            </w:r>
            <w:r>
              <w:rPr>
                <w:rFonts w:hint="default" w:ascii="宋体" w:hAnsi="宋体"/>
                <w:color w:val="auto"/>
                <w:szCs w:val="21"/>
                <w:highlight w:val="none"/>
                <w:lang w:val="en-US"/>
              </w:rPr>
              <w:t>25</w:t>
            </w:r>
            <w:r>
              <w:rPr>
                <w:rFonts w:hint="eastAsia" w:ascii="宋体" w:hAnsi="宋体"/>
                <w:color w:val="auto"/>
                <w:szCs w:val="21"/>
                <w:highlight w:val="none"/>
              </w:rPr>
              <w:t>投标人的投标总报价不得超过投标总报价最高限价，否则由评标委员会作否决投标处理。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37" w:type="dxa"/>
            <w:vMerge w:val="continue"/>
            <w:vAlign w:val="center"/>
          </w:tcPr>
          <w:p>
            <w:pPr>
              <w:spacing w:line="400" w:lineRule="exact"/>
              <w:jc w:val="center"/>
              <w:rPr>
                <w:rFonts w:hint="eastAsia" w:ascii="宋体" w:hAnsi="宋体"/>
                <w:color w:val="auto"/>
                <w:szCs w:val="21"/>
                <w:highlight w:val="none"/>
              </w:rPr>
            </w:pPr>
          </w:p>
        </w:tc>
        <w:tc>
          <w:tcPr>
            <w:tcW w:w="1899" w:type="dxa"/>
            <w:vMerge w:val="continue"/>
            <w:vAlign w:val="center"/>
          </w:tcPr>
          <w:p>
            <w:pPr>
              <w:spacing w:line="400" w:lineRule="exact"/>
              <w:jc w:val="center"/>
              <w:rPr>
                <w:rFonts w:hint="eastAsia" w:ascii="宋体" w:hAnsi="宋体"/>
                <w:color w:val="auto"/>
                <w:szCs w:val="21"/>
                <w:highlight w:val="none"/>
              </w:rPr>
            </w:pPr>
          </w:p>
        </w:tc>
        <w:tc>
          <w:tcPr>
            <w:tcW w:w="6333" w:type="dxa"/>
            <w:vAlign w:val="center"/>
          </w:tcPr>
          <w:p>
            <w:pPr>
              <w:spacing w:line="400" w:lineRule="exact"/>
              <w:ind w:firstLine="420" w:firstLineChars="200"/>
              <w:rPr>
                <w:rFonts w:hint="eastAsia" w:ascii="宋体" w:hAnsi="宋体" w:eastAsia="宋体"/>
                <w:color w:val="auto"/>
                <w:szCs w:val="21"/>
                <w:highlight w:val="none"/>
                <w:lang w:eastAsia="zh-CN"/>
              </w:rPr>
            </w:pPr>
            <w:r>
              <w:rPr>
                <w:rFonts w:hint="eastAsia" w:ascii="宋体" w:hAnsi="宋体"/>
                <w:color w:val="auto"/>
                <w:szCs w:val="21"/>
                <w:highlight w:val="none"/>
              </w:rPr>
              <w:t>A-</w:t>
            </w:r>
            <w:r>
              <w:rPr>
                <w:rFonts w:hint="eastAsia" w:ascii="宋体" w:hAnsi="宋体"/>
                <w:color w:val="auto"/>
                <w:szCs w:val="21"/>
                <w:highlight w:val="none"/>
                <w:lang w:val="en-US" w:eastAsia="zh-CN"/>
              </w:rPr>
              <w:t>26</w:t>
            </w:r>
            <w:r>
              <w:rPr>
                <w:rFonts w:hint="eastAsia" w:ascii="宋体" w:hAnsi="宋体"/>
                <w:szCs w:val="21"/>
              </w:rPr>
              <w:t>投标人投标总报价或者部分单项报价低于招标文件规定的对应的异常低价警戒线的，应提供报价合理性说明，并提供必要的证明材料</w:t>
            </w:r>
            <w:r>
              <w:rPr>
                <w:rFonts w:hint="eastAsia" w:ascii="宋体" w:hAnsi="宋体"/>
                <w:szCs w:val="21"/>
                <w:lang w:eastAsia="zh-CN"/>
              </w:rPr>
              <w:t>，</w:t>
            </w:r>
            <w:r>
              <w:rPr>
                <w:rFonts w:hint="eastAsia" w:ascii="宋体" w:hAnsi="宋体"/>
                <w:color w:val="auto"/>
                <w:szCs w:val="21"/>
                <w:highlight w:val="none"/>
              </w:rPr>
              <w:t>否则由评标委员会作否决投标处理</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如有</w:t>
            </w:r>
            <w:r>
              <w:rPr>
                <w:rFonts w:hint="eastAsia" w:ascii="宋体" w:hAnsi="宋体"/>
                <w:color w:val="auto"/>
                <w:szCs w:val="21"/>
                <w:highlight w:val="none"/>
                <w:lang w:eastAsia="zh-CN"/>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37" w:type="dxa"/>
            <w:vMerge w:val="continue"/>
            <w:vAlign w:val="center"/>
          </w:tcPr>
          <w:p>
            <w:pPr>
              <w:spacing w:line="400" w:lineRule="exact"/>
              <w:jc w:val="center"/>
              <w:rPr>
                <w:rFonts w:hint="eastAsia" w:ascii="宋体" w:hAnsi="宋体"/>
                <w:color w:val="auto"/>
                <w:szCs w:val="21"/>
                <w:highlight w:val="none"/>
              </w:rPr>
            </w:pPr>
          </w:p>
        </w:tc>
        <w:tc>
          <w:tcPr>
            <w:tcW w:w="1899" w:type="dxa"/>
            <w:vMerge w:val="continue"/>
            <w:vAlign w:val="center"/>
          </w:tcPr>
          <w:p>
            <w:pPr>
              <w:spacing w:line="400" w:lineRule="exact"/>
              <w:jc w:val="center"/>
              <w:rPr>
                <w:rFonts w:hint="eastAsia" w:ascii="宋体" w:hAnsi="宋体"/>
                <w:color w:val="auto"/>
                <w:szCs w:val="21"/>
                <w:highlight w:val="none"/>
              </w:rPr>
            </w:pPr>
          </w:p>
        </w:tc>
        <w:tc>
          <w:tcPr>
            <w:tcW w:w="6333" w:type="dxa"/>
            <w:vAlign w:val="center"/>
          </w:tcPr>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27</w:t>
            </w:r>
            <w:r>
              <w:rPr>
                <w:rFonts w:hint="eastAsia" w:ascii="宋体" w:hAnsi="宋体"/>
                <w:color w:val="auto"/>
                <w:szCs w:val="21"/>
                <w:highlight w:val="none"/>
              </w:rPr>
              <w:t>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37" w:type="dxa"/>
            <w:vMerge w:val="continue"/>
            <w:vAlign w:val="center"/>
          </w:tcPr>
          <w:p>
            <w:pPr>
              <w:spacing w:line="400" w:lineRule="exact"/>
              <w:jc w:val="center"/>
              <w:rPr>
                <w:rFonts w:hint="eastAsia" w:ascii="宋体" w:hAnsi="宋体"/>
                <w:color w:val="auto"/>
                <w:szCs w:val="21"/>
                <w:highlight w:val="none"/>
              </w:rPr>
            </w:pPr>
          </w:p>
        </w:tc>
        <w:tc>
          <w:tcPr>
            <w:tcW w:w="1899" w:type="dxa"/>
            <w:vMerge w:val="continue"/>
            <w:vAlign w:val="center"/>
          </w:tcPr>
          <w:p>
            <w:pPr>
              <w:spacing w:line="400" w:lineRule="exact"/>
              <w:jc w:val="center"/>
              <w:rPr>
                <w:rFonts w:hint="eastAsia" w:ascii="宋体" w:hAnsi="宋体"/>
                <w:color w:val="auto"/>
                <w:szCs w:val="21"/>
                <w:highlight w:val="none"/>
              </w:rPr>
            </w:pPr>
          </w:p>
        </w:tc>
        <w:tc>
          <w:tcPr>
            <w:tcW w:w="6333" w:type="dxa"/>
            <w:vAlign w:val="center"/>
          </w:tcPr>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28</w:t>
            </w:r>
            <w:r>
              <w:rPr>
                <w:rFonts w:hint="eastAsia" w:ascii="宋体" w:hAnsi="宋体"/>
                <w:color w:val="auto"/>
                <w:szCs w:val="21"/>
                <w:highlight w:val="none"/>
              </w:rPr>
              <w:t>投标人对已标价工程量清单的承诺必须满足第二章“投标人须知前附表”第3.2.9项要求，否则由评标委员会作否决投标处理。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37" w:type="dxa"/>
            <w:vMerge w:val="continue"/>
            <w:vAlign w:val="center"/>
          </w:tcPr>
          <w:p>
            <w:pPr>
              <w:spacing w:line="400" w:lineRule="exact"/>
              <w:jc w:val="center"/>
              <w:rPr>
                <w:rFonts w:hint="eastAsia" w:ascii="宋体" w:hAnsi="宋体"/>
                <w:color w:val="auto"/>
                <w:szCs w:val="21"/>
                <w:highlight w:val="none"/>
              </w:rPr>
            </w:pPr>
          </w:p>
        </w:tc>
        <w:tc>
          <w:tcPr>
            <w:tcW w:w="1899" w:type="dxa"/>
            <w:vMerge w:val="continue"/>
            <w:vAlign w:val="center"/>
          </w:tcPr>
          <w:p>
            <w:pPr>
              <w:spacing w:line="400" w:lineRule="exact"/>
              <w:jc w:val="center"/>
              <w:rPr>
                <w:rFonts w:hint="eastAsia" w:ascii="宋体" w:hAnsi="宋体"/>
                <w:color w:val="auto"/>
                <w:szCs w:val="21"/>
                <w:highlight w:val="none"/>
              </w:rPr>
            </w:pPr>
          </w:p>
        </w:tc>
        <w:tc>
          <w:tcPr>
            <w:tcW w:w="6333" w:type="dxa"/>
            <w:vAlign w:val="center"/>
          </w:tcPr>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29</w:t>
            </w:r>
            <w:r>
              <w:rPr>
                <w:rFonts w:hint="eastAsia" w:ascii="宋体" w:hAnsi="宋体"/>
                <w:color w:val="auto"/>
                <w:szCs w:val="21"/>
                <w:highlight w:val="none"/>
              </w:rPr>
              <w:t>投标报价有算术错误的，按照第三章3.评标程序第3.1.3项规定执行，否则由评标委员会作否决投标处理。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37" w:type="dxa"/>
            <w:vAlign w:val="center"/>
          </w:tcPr>
          <w:p>
            <w:pPr>
              <w:spacing w:line="400" w:lineRule="exact"/>
              <w:jc w:val="center"/>
              <w:rPr>
                <w:rFonts w:ascii="宋体" w:hAnsi="宋体"/>
                <w:color w:val="auto"/>
                <w:szCs w:val="21"/>
                <w:highlight w:val="none"/>
              </w:rPr>
            </w:pPr>
            <w:r>
              <w:rPr>
                <w:rFonts w:ascii="宋体" w:hAnsi="宋体"/>
                <w:color w:val="auto"/>
                <w:szCs w:val="21"/>
                <w:highlight w:val="none"/>
              </w:rPr>
              <w:t>其他</w:t>
            </w:r>
          </w:p>
        </w:tc>
        <w:tc>
          <w:tcPr>
            <w:tcW w:w="1899" w:type="dxa"/>
            <w:vAlign w:val="center"/>
          </w:tcPr>
          <w:p>
            <w:pPr>
              <w:spacing w:line="400" w:lineRule="exact"/>
              <w:jc w:val="center"/>
              <w:rPr>
                <w:rFonts w:ascii="宋体" w:hAnsi="宋体"/>
                <w:color w:val="auto"/>
                <w:szCs w:val="21"/>
                <w:highlight w:val="none"/>
              </w:rPr>
            </w:pPr>
          </w:p>
        </w:tc>
        <w:tc>
          <w:tcPr>
            <w:tcW w:w="6333" w:type="dxa"/>
            <w:vAlign w:val="top"/>
          </w:tcPr>
          <w:p>
            <w:pPr>
              <w:spacing w:line="400" w:lineRule="exact"/>
              <w:ind w:firstLine="420" w:firstLineChars="200"/>
              <w:rPr>
                <w:rFonts w:ascii="宋体" w:hAnsi="宋体"/>
                <w:i/>
                <w:color w:val="auto"/>
                <w:szCs w:val="21"/>
                <w:highlight w:val="none"/>
              </w:rPr>
            </w:pPr>
            <w:r>
              <w:rPr>
                <w:rFonts w:hint="eastAsia" w:ascii="宋体" w:hAnsi="宋体"/>
                <w:i/>
                <w:color w:val="auto"/>
                <w:szCs w:val="21"/>
                <w:highlight w:val="none"/>
              </w:rPr>
              <w:t>[提示：招标人必须将所有否决投标条款集中罗列于此表，若无其他否决投标条款则在该条写无。]</w:t>
            </w:r>
          </w:p>
        </w:tc>
      </w:tr>
    </w:tbl>
    <w:p>
      <w:pPr>
        <w:pStyle w:val="23"/>
        <w:spacing w:line="360" w:lineRule="auto"/>
        <w:jc w:val="both"/>
        <w:rPr>
          <w:rFonts w:ascii="宋体" w:hAnsi="宋体"/>
          <w:color w:val="auto"/>
          <w:sz w:val="21"/>
          <w:szCs w:val="21"/>
          <w:highlight w:val="none"/>
          <w:u w:val="none"/>
          <w:lang w:eastAsia="zh-CN"/>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pStyle w:val="23"/>
        <w:spacing w:line="360" w:lineRule="auto"/>
        <w:rPr>
          <w:rFonts w:ascii="宋体" w:hAnsi="宋体"/>
          <w:color w:val="auto"/>
          <w:highlight w:val="none"/>
        </w:rPr>
      </w:pPr>
      <w:r>
        <w:rPr>
          <w:rFonts w:ascii="宋体" w:hAnsi="宋体"/>
          <w:color w:val="auto"/>
          <w:highlight w:val="none"/>
        </w:rPr>
        <w:br w:type="page"/>
      </w:r>
      <w:bookmarkEnd w:id="452"/>
      <w:bookmarkEnd w:id="453"/>
      <w:r>
        <w:rPr>
          <w:rFonts w:ascii="宋体" w:hAnsi="宋体"/>
          <w:color w:val="auto"/>
          <w:highlight w:val="none"/>
          <w:u w:val="none"/>
        </w:rPr>
        <w:t xml:space="preserve"> </w:t>
      </w:r>
    </w:p>
    <w:p>
      <w:pPr>
        <w:pStyle w:val="3"/>
        <w:spacing w:line="360" w:lineRule="auto"/>
        <w:jc w:val="center"/>
        <w:rPr>
          <w:rFonts w:ascii="宋体" w:hAnsi="宋体"/>
          <w:color w:val="auto"/>
          <w:kern w:val="0"/>
          <w:highlight w:val="none"/>
        </w:rPr>
      </w:pPr>
      <w:bookmarkStart w:id="454" w:name="_Toc509218785"/>
      <w:bookmarkStart w:id="455" w:name="_Toc11739"/>
      <w:bookmarkStart w:id="456" w:name="_Toc20221"/>
      <w:bookmarkStart w:id="457" w:name="_Toc27983309"/>
      <w:bookmarkStart w:id="458" w:name="_Toc430530509"/>
      <w:r>
        <w:rPr>
          <w:rFonts w:hint="eastAsia" w:ascii="宋体" w:hAnsi="宋体"/>
          <w:color w:val="auto"/>
          <w:kern w:val="0"/>
          <w:highlight w:val="none"/>
        </w:rPr>
        <w:t>第四章  合同条款及格式</w:t>
      </w:r>
      <w:bookmarkEnd w:id="454"/>
      <w:bookmarkEnd w:id="455"/>
      <w:bookmarkEnd w:id="456"/>
      <w:bookmarkEnd w:id="457"/>
      <w:bookmarkEnd w:id="458"/>
    </w:p>
    <w:p>
      <w:pPr>
        <w:pStyle w:val="4"/>
        <w:spacing w:before="100" w:after="100" w:line="360" w:lineRule="auto"/>
        <w:jc w:val="center"/>
        <w:rPr>
          <w:rStyle w:val="69"/>
          <w:rFonts w:hint="eastAsia" w:ascii="宋体" w:hAnsi="宋体"/>
          <w:b/>
          <w:bCs/>
          <w:color w:val="auto"/>
          <w:highlight w:val="none"/>
        </w:rPr>
      </w:pPr>
      <w:r>
        <w:rPr>
          <w:rFonts w:ascii="宋体" w:hAnsi="宋体" w:cs="黑体"/>
          <w:color w:val="auto"/>
          <w:sz w:val="42"/>
          <w:szCs w:val="42"/>
          <w:highlight w:val="none"/>
          <w:lang w:bidi="ar"/>
        </w:rPr>
        <w:br w:type="page"/>
      </w:r>
      <w:bookmarkStart w:id="459" w:name="_Toc6470"/>
      <w:bookmarkStart w:id="460" w:name="_Toc19994"/>
      <w:r>
        <w:rPr>
          <w:rStyle w:val="69"/>
          <w:rFonts w:ascii="宋体" w:hAnsi="宋体"/>
          <w:b/>
          <w:bCs/>
          <w:color w:val="auto"/>
          <w:highlight w:val="none"/>
        </w:rPr>
        <w:t>第一</w:t>
      </w:r>
      <w:r>
        <w:rPr>
          <w:rFonts w:hint="eastAsia" w:ascii="宋体" w:hAnsi="宋体" w:cs="宋体"/>
          <w:bCs w:val="0"/>
          <w:snapToGrid w:val="0"/>
          <w:color w:val="auto"/>
          <w:highlight w:val="none"/>
        </w:rPr>
        <w:t>节 通用</w:t>
      </w:r>
      <w:r>
        <w:rPr>
          <w:rStyle w:val="69"/>
          <w:rFonts w:hint="eastAsia" w:ascii="宋体" w:hAnsi="宋体"/>
          <w:b/>
          <w:bCs/>
          <w:color w:val="auto"/>
          <w:highlight w:val="none"/>
        </w:rPr>
        <w:t>合同条款</w:t>
      </w:r>
      <w:bookmarkEnd w:id="459"/>
      <w:bookmarkEnd w:id="460"/>
    </w:p>
    <w:p>
      <w:pPr>
        <w:spacing w:line="360" w:lineRule="auto"/>
        <w:ind w:firstLine="420" w:firstLineChars="200"/>
        <w:jc w:val="left"/>
        <w:rPr>
          <w:rFonts w:ascii="宋体" w:hAnsi="宋体"/>
          <w:i/>
          <w:color w:val="auto"/>
          <w:highlight w:val="none"/>
        </w:rPr>
      </w:pPr>
      <w:r>
        <w:rPr>
          <w:rFonts w:hint="eastAsia" w:ascii="宋体" w:hAnsi="宋体"/>
          <w:i/>
          <w:color w:val="auto"/>
          <w:highlight w:val="none"/>
        </w:rPr>
        <w:t>[提示：“通用合同条款”采用《中华人民共和国标准施工招标文件（2007版）》第四章第一节的“通用合同条款”。]</w:t>
      </w:r>
    </w:p>
    <w:p>
      <w:pPr>
        <w:spacing w:line="360" w:lineRule="auto"/>
        <w:rPr>
          <w:rFonts w:ascii="宋体" w:hAnsi="宋体"/>
          <w:b/>
          <w:color w:val="auto"/>
          <w:sz w:val="24"/>
          <w:highlight w:val="none"/>
        </w:rPr>
      </w:pPr>
      <w:r>
        <w:rPr>
          <w:rFonts w:ascii="宋体" w:hAnsi="宋体"/>
          <w:b/>
          <w:color w:val="auto"/>
          <w:sz w:val="24"/>
          <w:highlight w:val="none"/>
        </w:rPr>
        <w:br w:type="page"/>
      </w:r>
    </w:p>
    <w:p>
      <w:pPr>
        <w:pStyle w:val="5"/>
        <w:spacing w:before="0" w:after="0" w:line="360" w:lineRule="auto"/>
        <w:rPr>
          <w:rFonts w:hint="eastAsia" w:ascii="宋体" w:hAnsi="宋体"/>
          <w:color w:val="auto"/>
          <w:highlight w:val="none"/>
        </w:rPr>
      </w:pPr>
      <w:bookmarkStart w:id="461" w:name="_Toc4303"/>
      <w:bookmarkStart w:id="462" w:name="_Toc57795940"/>
      <w:bookmarkStart w:id="463" w:name="_Toc20495"/>
      <w:bookmarkStart w:id="464" w:name="_Toc2488"/>
      <w:bookmarkStart w:id="465" w:name="_Toc184635098"/>
      <w:bookmarkStart w:id="466" w:name="_Toc4658"/>
      <w:r>
        <w:rPr>
          <w:rFonts w:hint="eastAsia" w:ascii="宋体" w:hAnsi="宋体"/>
          <w:color w:val="auto"/>
          <w:highlight w:val="none"/>
        </w:rPr>
        <w:t>1、一般约定</w:t>
      </w:r>
      <w:bookmarkEnd w:id="461"/>
      <w:bookmarkEnd w:id="462"/>
      <w:bookmarkEnd w:id="463"/>
      <w:bookmarkEnd w:id="464"/>
      <w:bookmarkEnd w:id="465"/>
      <w:bookmarkEnd w:id="466"/>
    </w:p>
    <w:p>
      <w:pPr>
        <w:pStyle w:val="6"/>
        <w:spacing w:before="0" w:beforeAutospacing="0" w:after="0" w:afterAutospacing="0" w:line="360" w:lineRule="auto"/>
        <w:rPr>
          <w:rFonts w:hint="eastAsia"/>
          <w:color w:val="auto"/>
          <w:highlight w:val="none"/>
        </w:rPr>
      </w:pPr>
      <w:r>
        <w:rPr>
          <w:rFonts w:hint="eastAsia"/>
          <w:color w:val="auto"/>
          <w:highlight w:val="none"/>
        </w:rPr>
        <w:t>1.1 词语定义</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通用合同条款、专用合同条款中的下列词语应具有本款所赋予的含义。</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1.1.1 合同</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1.1.1.1 合同文件（或称合同）：指合同协议书、中标通知书、投标函及投标函附录、专用合同条款、通用合同条款、技术标准和要求、图纸、已标价工程量清单，以及其他合同文件。</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1.1.1.2 合同协议书：指第1.5 款所指的合同协议书。</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1.1.1.3 中标通知书：指发包人通知承包人中标的函件。</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1.1.1.4 投标函：指构成合同文件组成部分的由承包人填写并签署的投标函。</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1.1.1.5 投标函附录：指附在投标函后构成合同文件的投标函附录。</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1.1.1.6 技术标准和要求：指构成合同文件组成部分的名为技术标准和要求的文件，包括合同双方当事人约定对其所作的修改或补充。</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1.1.1.7 图纸：指包含在合同中的工程图纸，以及由发包人按合同约定提供的任何补充和修改的图纸，包括配套的说明。</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1.1.1.8 己标价工程量清单：指构成合同文件组成部分的由承包人按照规定的格式和要求填写并标明价格的工程量清单。</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1.1.1.9 其他合同文件：指经合同双方当事人确认构成合同文件的其他文件。</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1.1.2 合同当事人和人员</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1.1.2.1 合同当事人：指发包人和（或）承包人。</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1.1.2.2 发包人：指专用合同条款中指明并与承包人在合同协议书中</w:t>
      </w:r>
      <w:r>
        <w:rPr>
          <w:rFonts w:hint="eastAsia" w:ascii="宋体" w:hAnsi="宋体"/>
          <w:color w:val="auto"/>
          <w:szCs w:val="21"/>
          <w:highlight w:val="none"/>
          <w:lang w:eastAsia="zh-CN"/>
        </w:rPr>
        <w:t>签名</w:t>
      </w:r>
      <w:r>
        <w:rPr>
          <w:rFonts w:hint="eastAsia" w:ascii="宋体" w:hAnsi="宋体"/>
          <w:color w:val="auto"/>
          <w:szCs w:val="21"/>
          <w:highlight w:val="none"/>
        </w:rPr>
        <w:t>的当事人。</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1.1.2.3 承包人：指与发包人签订合同协议书的当事人。</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1.1.2.4 承包人项目经理：指承包人派驻施工场地的全权负责人。</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1.1.2.5 分包人：指从承包人处分包合同中某一部分工程，并与其签订分包合同的分包人。</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1.1.2.6 监理人：指在专用合同条款中指明的，受发包人委托对合同履行实施管理的法人或其他组织。</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1.1.2.7 总监理工程师（总监）：指由监理人委派常驻施工场地对合同履行实施管理的全权负责人。</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1.1.3 工程和设备</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1.1.3.1 工程：指永久工程和（或）临时工程。</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1.1.3.2 永久工程：指按合同约定建造并移交给发包人的工程，包括工程设备。</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1.1.3.3 临时工程：指为完成合同约定的永久工程所修建的各类临时性工程，不包括施工设备。</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1.1.3.4 单位工程：指专用合同条款中指明特定范围的永久工程。</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1.1.3.5 工程设备：指构成或计划构成永久工程一部分的机电设备、金属结构设备、仪器装置及其他类似的设备和装置。</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1.1.3.6 施工设备：指为完成合同约定的各项工作所需的设备、器具和其他物品，不包括临时工程和材料。</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1.1.3.7 临时设施：指为完成合同约定的各项工作所服务的临时性生产和生活设施。</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1.1.3.8 承包人设备：指承包人自带的施工设备。</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1.1.3.9 施工场地（或称工地、现场）：指用于合同工程施工的场所，以及在合同中指定作为施工场地组成部分的其他场所，包括永久占地和临时占地。</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1.1.3.10 永久占地：指专用合同条款中指明为实施合同工程需永久占用的土地。</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1.1.3.11 临时占地：指专用合同条款中指明为实施合同工程需临时占用的土地。</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1.1.4 日期</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1.1.4.1 开工通知：指监理人按第11.1 款通知承包人开工的函件。</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1.1.4.2 开工日期：指监理人按第11 . 1 款发出的开工通知中写明的开工日期。</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1.1.4.3 工期：指承包人在投标函中承诺的完成合同工程所需的期限，包括按第11.3 款、第11.4 款和第11.6 款约定所作的变更。</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1.1.4.4 竣工日期：指第1.1.4.3 目约定工期届满时的日期。实际竣工日期以工程接收证书中写明的日期为准。</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1.1.4.5 缺陷责任期：指履行第19.2 款约定的缺陷责任的期限，具体期限由专用合同条款约定，包括根据第19.3 款约定所作的延长。</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1.1.4.6 基准日期：指投标截止时间前28 天的日期。</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1.1.4.7 天：除特别指明外，指日历天。合同中按天计算时间的，开始当天不计入，从次日开始计算。期限最后一天的截止时间为当天24:00。</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1.1.5 合同价格和费用</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1.1.5.1 签约合同价：指签定合同时合同协议书中写明的，包括了暂列金额、暂估价的合同总金额。</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1.1.5.2 合同价格：指承包人按合同约定完成了包括缺陷责任期内的全部承包工作后，发包人应付给承包人的金额，包括在履行合同过程中按合同约定进行的变更和调整。</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1.1.5.3 费用：指为履行合同所发生的或将要发生的所有合理开支，包括管理费和应分摊的其他费用，但不包括利润。</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1.1.5.4 暂列金额：指已标价工程量清单中所列的暂列金额，用于在签订协议书时尚未确定或不可预见变更的施工及其所需材料、工程设备、服务等的金额，包括以计日工方式支付的金额。</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1.1.5.5 暂估价：指发包人在工程量清单中给定的用于支付必然发生但暂时不能确定价格的材料、设备以及专业工程的金额。</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1.1.5.6 计日工：指对零星工作采取的一种计价方式，按合同中的计日工子目及其单价计价付款。</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1.1.5.7 质量保证金（或称保留金）：指按第17.4.1项约定用于保证在缺陷责任期内履行缺陷修复义务的金额。</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1.1.6 其他</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1.1.6.1 书面形式：指合同文件、信函、电报、传真等可以有形地表现所载内容的形式。</w:t>
      </w:r>
    </w:p>
    <w:p>
      <w:pPr>
        <w:pStyle w:val="6"/>
        <w:spacing w:before="0" w:beforeAutospacing="0" w:after="0" w:afterAutospacing="0" w:line="360" w:lineRule="auto"/>
        <w:rPr>
          <w:rFonts w:hint="eastAsia"/>
          <w:color w:val="auto"/>
          <w:highlight w:val="none"/>
        </w:rPr>
      </w:pPr>
      <w:r>
        <w:rPr>
          <w:rFonts w:hint="eastAsia"/>
          <w:color w:val="auto"/>
          <w:highlight w:val="none"/>
        </w:rPr>
        <w:t>1.2 语言文字</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除专用术语外，合同使用的语言文字为中文。必要时专用术语应附有中文注释。</w:t>
      </w:r>
    </w:p>
    <w:p>
      <w:pPr>
        <w:pStyle w:val="6"/>
        <w:spacing w:before="0" w:beforeAutospacing="0" w:after="0" w:afterAutospacing="0" w:line="360" w:lineRule="auto"/>
        <w:rPr>
          <w:rFonts w:hint="eastAsia"/>
          <w:color w:val="auto"/>
          <w:highlight w:val="none"/>
        </w:rPr>
      </w:pPr>
      <w:r>
        <w:rPr>
          <w:rFonts w:hint="eastAsia"/>
          <w:color w:val="auto"/>
          <w:highlight w:val="none"/>
        </w:rPr>
        <w:t>1.3 法律</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适用于合同的法律包括中华人民共和国法律、行政法规、部门规章，以及工程所在地的地方法规、自治条例、单行条例和地方政府规章。</w:t>
      </w:r>
    </w:p>
    <w:p>
      <w:pPr>
        <w:pStyle w:val="6"/>
        <w:spacing w:before="0" w:beforeAutospacing="0" w:after="0" w:afterAutospacing="0" w:line="360" w:lineRule="auto"/>
        <w:rPr>
          <w:rFonts w:hint="eastAsia"/>
          <w:color w:val="auto"/>
          <w:highlight w:val="none"/>
        </w:rPr>
      </w:pPr>
      <w:r>
        <w:rPr>
          <w:rFonts w:hint="eastAsia"/>
          <w:color w:val="auto"/>
          <w:highlight w:val="none"/>
        </w:rPr>
        <w:t>1.4 合同文件的优先顺序</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组成合同的各项文件应互相解释，互为说明。除专用合同条款另有约定外，解释合同文件的优先顺序如下：</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（l）合同协议书；</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（2）中标通知书；</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（3）投标函及投标函附录；</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（4）专用合同条款；</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（5）通用合同条款；</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（6）技术标准和要求；</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（7）图纸；</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（8）已标价工程量清单；</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（9）其他合同文件。</w:t>
      </w:r>
    </w:p>
    <w:p>
      <w:pPr>
        <w:pStyle w:val="6"/>
        <w:spacing w:before="0" w:beforeAutospacing="0" w:after="0" w:afterAutospacing="0" w:line="360" w:lineRule="auto"/>
        <w:rPr>
          <w:rFonts w:hint="eastAsia"/>
          <w:color w:val="auto"/>
          <w:highlight w:val="none"/>
        </w:rPr>
      </w:pPr>
      <w:r>
        <w:rPr>
          <w:rFonts w:hint="eastAsia"/>
          <w:color w:val="auto"/>
          <w:highlight w:val="none"/>
        </w:rPr>
        <w:t>1.5 合同协议书</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承包人按中标通知书规定的时间与发包人签订合同协议书。除法律另有规定或合同另有约定外，发包人和承包人的法定代表人或其委托代理人在合同协议书上</w:t>
      </w:r>
      <w:r>
        <w:rPr>
          <w:rFonts w:hint="eastAsia" w:ascii="宋体" w:hAnsi="宋体"/>
          <w:color w:val="auto"/>
          <w:szCs w:val="21"/>
          <w:highlight w:val="none"/>
          <w:lang w:eastAsia="zh-CN"/>
        </w:rPr>
        <w:t>签名</w:t>
      </w:r>
      <w:r>
        <w:rPr>
          <w:rFonts w:hint="eastAsia" w:ascii="宋体" w:hAnsi="宋体"/>
          <w:color w:val="auto"/>
          <w:szCs w:val="21"/>
          <w:highlight w:val="none"/>
        </w:rPr>
        <w:t>并盖单位章后，合同生效。</w:t>
      </w:r>
    </w:p>
    <w:p>
      <w:pPr>
        <w:pStyle w:val="6"/>
        <w:spacing w:before="0" w:beforeAutospacing="0" w:after="0" w:afterAutospacing="0" w:line="360" w:lineRule="auto"/>
        <w:rPr>
          <w:rFonts w:hint="eastAsia"/>
          <w:color w:val="auto"/>
          <w:highlight w:val="none"/>
        </w:rPr>
      </w:pPr>
      <w:r>
        <w:rPr>
          <w:rFonts w:hint="eastAsia"/>
          <w:color w:val="auto"/>
          <w:highlight w:val="none"/>
        </w:rPr>
        <w:t>1.6 图纸和承包人文件</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1.6.1 图纸的提供</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除专用合同条款另有约定外，图纸应在合理的期限内按照合同约定的数量提供给承包人。由于发包人未按时提供图纸造成工期延误的，按第11.3 款的约定办理。</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1.6.2 承包人提供的文件</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按专用合同条款约定由承包人提供的文件，包括部分工程的大样图、加工图等，承包人应按约定的数量和期限报送监理人。监理人应在专用合同条款约定的期限内批复。</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1.6.3 图纸的修改</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图纸需要修改和补充的，应由监理人取得发包人同意后，在该工程或工程相应部位施工前的合理期限内签发图纸修改图给承包人，具体签发期限在专用合同条款中约定。承包人应按修改后的图纸施工。</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1.6.4 图纸的错误</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承包人发现发包人提供的图纸存在明显错误或疏忽，应及时通知监理人。</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1.6.5 图纸和承包人文件的保管</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监理人和承包人均应在施工场地各保存一套完整的包含第1.6.1 项、第1.6.2 项、第1.6.3 项约定内容的图纸和承包人文件。</w:t>
      </w:r>
    </w:p>
    <w:p>
      <w:pPr>
        <w:pStyle w:val="6"/>
        <w:spacing w:before="0" w:beforeAutospacing="0" w:after="0" w:afterAutospacing="0" w:line="360" w:lineRule="auto"/>
        <w:rPr>
          <w:rFonts w:hint="eastAsia"/>
          <w:color w:val="auto"/>
          <w:highlight w:val="none"/>
        </w:rPr>
      </w:pPr>
      <w:r>
        <w:rPr>
          <w:rFonts w:hint="eastAsia"/>
          <w:color w:val="auto"/>
          <w:highlight w:val="none"/>
        </w:rPr>
        <w:t>1.7 联络</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1.7.1 与合同有关的通知、批准、证明、证书、指示、要求、请求、同意、意见、确定和决定等，均应采用书面形式。</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1.7.2 第1.7.1 项中的通知、批准、证明、证书、指示、要求、请求、同意、意见、确定和决定等来往函件，均应在合同约定的期限内送达指定地点和接收人，并办理签收手续。</w:t>
      </w:r>
    </w:p>
    <w:p>
      <w:pPr>
        <w:pStyle w:val="6"/>
        <w:spacing w:before="0" w:beforeAutospacing="0" w:after="0" w:afterAutospacing="0" w:line="360" w:lineRule="auto"/>
        <w:rPr>
          <w:rFonts w:hint="eastAsia"/>
          <w:color w:val="auto"/>
          <w:highlight w:val="none"/>
        </w:rPr>
      </w:pPr>
      <w:r>
        <w:rPr>
          <w:rFonts w:hint="eastAsia"/>
          <w:color w:val="auto"/>
          <w:highlight w:val="none"/>
        </w:rPr>
        <w:t>1.8 转让</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除合同另有约定外，未经对方当事人同意，一方当事人不得将合同权利全部或部分转让给第三人，也不得全部或部分转移合同义务。</w:t>
      </w:r>
    </w:p>
    <w:p>
      <w:pPr>
        <w:pStyle w:val="6"/>
        <w:spacing w:before="0" w:beforeAutospacing="0" w:after="0" w:afterAutospacing="0" w:line="360" w:lineRule="auto"/>
        <w:rPr>
          <w:rFonts w:hint="eastAsia"/>
          <w:color w:val="auto"/>
          <w:highlight w:val="none"/>
        </w:rPr>
      </w:pPr>
      <w:r>
        <w:rPr>
          <w:rFonts w:hint="eastAsia"/>
          <w:color w:val="auto"/>
          <w:highlight w:val="none"/>
        </w:rPr>
        <w:t>1.9 严禁贿赂</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合同双方当事人不得以贿赂或变相贿赂的方式，谋取不当利益或损害对方权益。因贿赂造成对方损失的，行为人应赔偿损失，并承担相应的法律责任。</w:t>
      </w:r>
    </w:p>
    <w:p>
      <w:pPr>
        <w:pStyle w:val="6"/>
        <w:spacing w:before="0" w:beforeAutospacing="0" w:after="0" w:afterAutospacing="0" w:line="360" w:lineRule="auto"/>
        <w:rPr>
          <w:rFonts w:hint="eastAsia"/>
          <w:color w:val="auto"/>
          <w:highlight w:val="none"/>
        </w:rPr>
      </w:pPr>
      <w:r>
        <w:rPr>
          <w:rFonts w:hint="eastAsia"/>
          <w:color w:val="auto"/>
          <w:highlight w:val="none"/>
        </w:rPr>
        <w:t>1.10 化石、文物</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1.10.1 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1.10.2 承包人发现文物后不及时报告或隐瞒不报，致使文物丢失或损坏的，应赔偿损失，并承担相应的法律责任。</w:t>
      </w:r>
    </w:p>
    <w:p>
      <w:pPr>
        <w:pStyle w:val="6"/>
        <w:spacing w:before="0" w:beforeAutospacing="0" w:after="0" w:afterAutospacing="0" w:line="360" w:lineRule="auto"/>
        <w:rPr>
          <w:rFonts w:hint="eastAsia"/>
          <w:color w:val="auto"/>
          <w:highlight w:val="none"/>
        </w:rPr>
      </w:pPr>
      <w:r>
        <w:rPr>
          <w:rFonts w:hint="eastAsia"/>
          <w:color w:val="auto"/>
          <w:highlight w:val="none"/>
        </w:rPr>
        <w:t>1.11 专利技术</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1.11.1 承包人在使用任何材料、承包人设备、工程设备或采用施工工艺时，因侵犯专利权或其他知识产权所引起的责任，由承包人承担，但由于遵照发包人提供的设计或技术标准和要求引起的除外。</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1.11.2 承包人在投标文件中采用专利技术的，专利技术的使用费包含在投标报价内。</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1.11.3 承包人的技术秘密和声明需要保密的资料和信息，发包人和监理人不得为合同以外的目的泄露给他人。</w:t>
      </w:r>
    </w:p>
    <w:p>
      <w:pPr>
        <w:pStyle w:val="6"/>
        <w:spacing w:before="0" w:beforeAutospacing="0" w:after="0" w:afterAutospacing="0" w:line="360" w:lineRule="auto"/>
        <w:rPr>
          <w:rFonts w:hint="eastAsia"/>
          <w:color w:val="auto"/>
          <w:highlight w:val="none"/>
        </w:rPr>
      </w:pPr>
      <w:r>
        <w:rPr>
          <w:rFonts w:hint="eastAsia"/>
          <w:color w:val="auto"/>
          <w:highlight w:val="none"/>
        </w:rPr>
        <w:t>1.12 图纸和文件的保密</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1.12.1 发包人提供的图纸和文件，未经发包人同意，承包人不得为合同以外的目的泄露给他人或公开发表与引用。</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1.12.2 承包人提供的文件，未经承包人同意，发包人和监理人不得为合同以外的目的泄露给他人或公开发表与引用。</w:t>
      </w:r>
    </w:p>
    <w:p>
      <w:pPr>
        <w:pStyle w:val="5"/>
        <w:spacing w:before="0" w:after="0" w:line="360" w:lineRule="auto"/>
        <w:rPr>
          <w:rFonts w:hint="eastAsia" w:ascii="宋体" w:hAnsi="宋体"/>
          <w:color w:val="auto"/>
          <w:highlight w:val="none"/>
        </w:rPr>
      </w:pPr>
      <w:bookmarkStart w:id="467" w:name="_Toc15725"/>
      <w:bookmarkStart w:id="468" w:name="_Toc184635099"/>
      <w:bookmarkStart w:id="469" w:name="_Toc19873"/>
      <w:bookmarkStart w:id="470" w:name="_Toc20106"/>
      <w:bookmarkStart w:id="471" w:name="_Toc57795941"/>
      <w:bookmarkStart w:id="472" w:name="_Toc8454"/>
      <w:r>
        <w:rPr>
          <w:rFonts w:hint="eastAsia" w:ascii="宋体" w:hAnsi="宋体"/>
          <w:color w:val="auto"/>
          <w:highlight w:val="none"/>
        </w:rPr>
        <w:t>2、发包人义务</w:t>
      </w:r>
      <w:bookmarkEnd w:id="467"/>
      <w:bookmarkEnd w:id="468"/>
      <w:bookmarkEnd w:id="469"/>
      <w:bookmarkEnd w:id="470"/>
      <w:bookmarkEnd w:id="471"/>
      <w:bookmarkEnd w:id="472"/>
    </w:p>
    <w:p>
      <w:pPr>
        <w:pStyle w:val="6"/>
        <w:spacing w:before="0" w:beforeAutospacing="0" w:after="0" w:afterAutospacing="0" w:line="360" w:lineRule="auto"/>
        <w:rPr>
          <w:rFonts w:hint="eastAsia"/>
          <w:color w:val="auto"/>
          <w:highlight w:val="none"/>
        </w:rPr>
      </w:pPr>
      <w:r>
        <w:rPr>
          <w:rFonts w:hint="eastAsia"/>
          <w:color w:val="auto"/>
          <w:highlight w:val="none"/>
        </w:rPr>
        <w:t>2.1 遵守法律</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发包人在履行合同过程中应遵守法律，并保证承包人免于承担因发包人违反法律而引起的任何责任。</w:t>
      </w:r>
    </w:p>
    <w:p>
      <w:pPr>
        <w:pStyle w:val="6"/>
        <w:spacing w:before="0" w:beforeAutospacing="0" w:after="0" w:afterAutospacing="0" w:line="360" w:lineRule="auto"/>
        <w:rPr>
          <w:rFonts w:hint="eastAsia"/>
          <w:color w:val="auto"/>
          <w:highlight w:val="none"/>
        </w:rPr>
      </w:pPr>
      <w:r>
        <w:rPr>
          <w:rFonts w:hint="eastAsia"/>
          <w:color w:val="auto"/>
          <w:highlight w:val="none"/>
        </w:rPr>
        <w:t>2.2 发出开工通知</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发包人应委托监理人按第11.1 款的约定向承包人发出开工通知。</w:t>
      </w:r>
    </w:p>
    <w:p>
      <w:pPr>
        <w:pStyle w:val="6"/>
        <w:spacing w:before="0" w:beforeAutospacing="0" w:after="0" w:afterAutospacing="0" w:line="360" w:lineRule="auto"/>
        <w:rPr>
          <w:rFonts w:hint="eastAsia"/>
          <w:color w:val="auto"/>
          <w:highlight w:val="none"/>
        </w:rPr>
      </w:pPr>
      <w:r>
        <w:rPr>
          <w:rFonts w:hint="eastAsia"/>
          <w:color w:val="auto"/>
          <w:highlight w:val="none"/>
        </w:rPr>
        <w:t>2.3 提供施工场地</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发包人应按专用合同条款约定向承包人提供施工场地，以及施工场地内地下管线和地下设施等有关资料，并保证资料的真实、准确、完整。</w:t>
      </w:r>
    </w:p>
    <w:p>
      <w:pPr>
        <w:pStyle w:val="6"/>
        <w:spacing w:before="0" w:beforeAutospacing="0" w:after="0" w:afterAutospacing="0" w:line="360" w:lineRule="auto"/>
        <w:rPr>
          <w:rFonts w:hint="eastAsia"/>
          <w:color w:val="auto"/>
          <w:highlight w:val="none"/>
        </w:rPr>
      </w:pPr>
      <w:r>
        <w:rPr>
          <w:rFonts w:hint="eastAsia"/>
          <w:color w:val="auto"/>
          <w:highlight w:val="none"/>
        </w:rPr>
        <w:t>2.4 协助承包人办理证件和批件</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发包人应协助承包人办理法律规定的有关施工证件和批件。</w:t>
      </w:r>
    </w:p>
    <w:p>
      <w:pPr>
        <w:pStyle w:val="6"/>
        <w:spacing w:before="0" w:beforeAutospacing="0" w:after="0" w:afterAutospacing="0" w:line="360" w:lineRule="auto"/>
        <w:rPr>
          <w:rFonts w:hint="eastAsia"/>
          <w:color w:val="auto"/>
          <w:highlight w:val="none"/>
        </w:rPr>
      </w:pPr>
      <w:r>
        <w:rPr>
          <w:rFonts w:hint="eastAsia"/>
          <w:color w:val="auto"/>
          <w:highlight w:val="none"/>
        </w:rPr>
        <w:t>2.5 组织设计交底</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发包人应根据合同进度计划，组织设计单位向承包人进行设计交底。</w:t>
      </w:r>
    </w:p>
    <w:p>
      <w:pPr>
        <w:pStyle w:val="6"/>
        <w:spacing w:before="0" w:beforeAutospacing="0" w:after="0" w:afterAutospacing="0" w:line="360" w:lineRule="auto"/>
        <w:rPr>
          <w:rFonts w:hint="eastAsia"/>
          <w:color w:val="auto"/>
          <w:highlight w:val="none"/>
        </w:rPr>
      </w:pPr>
      <w:r>
        <w:rPr>
          <w:rFonts w:hint="eastAsia"/>
          <w:color w:val="auto"/>
          <w:highlight w:val="none"/>
        </w:rPr>
        <w:t>2.6 支付合同价款</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发包人应按合同约定向承包人及时支付合同价款。</w:t>
      </w:r>
    </w:p>
    <w:p>
      <w:pPr>
        <w:pStyle w:val="6"/>
        <w:spacing w:before="0" w:beforeAutospacing="0" w:after="0" w:afterAutospacing="0" w:line="360" w:lineRule="auto"/>
        <w:rPr>
          <w:rFonts w:hint="eastAsia"/>
          <w:color w:val="auto"/>
          <w:highlight w:val="none"/>
        </w:rPr>
      </w:pPr>
      <w:r>
        <w:rPr>
          <w:rFonts w:hint="eastAsia"/>
          <w:color w:val="auto"/>
          <w:highlight w:val="none"/>
        </w:rPr>
        <w:t>2.7 组织竣工验收</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发包人应按合同约定及时组织竣工验收。</w:t>
      </w:r>
    </w:p>
    <w:p>
      <w:pPr>
        <w:pStyle w:val="6"/>
        <w:spacing w:before="0" w:beforeAutospacing="0" w:after="0" w:afterAutospacing="0" w:line="360" w:lineRule="auto"/>
        <w:rPr>
          <w:rFonts w:hint="eastAsia"/>
          <w:color w:val="auto"/>
          <w:highlight w:val="none"/>
        </w:rPr>
      </w:pPr>
      <w:r>
        <w:rPr>
          <w:rFonts w:hint="eastAsia"/>
          <w:color w:val="auto"/>
          <w:highlight w:val="none"/>
        </w:rPr>
        <w:t>2.8 其他义务</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发包人应履行合同约定的其他义务。</w:t>
      </w:r>
    </w:p>
    <w:p>
      <w:pPr>
        <w:pStyle w:val="5"/>
        <w:spacing w:before="0" w:after="0" w:line="360" w:lineRule="auto"/>
        <w:rPr>
          <w:rFonts w:hint="eastAsia" w:ascii="宋体" w:hAnsi="宋体"/>
          <w:color w:val="auto"/>
          <w:highlight w:val="none"/>
        </w:rPr>
      </w:pPr>
      <w:bookmarkStart w:id="473" w:name="_Toc29509"/>
      <w:bookmarkStart w:id="474" w:name="_Toc57795942"/>
      <w:bookmarkStart w:id="475" w:name="_Toc27465"/>
      <w:bookmarkStart w:id="476" w:name="_Toc30803"/>
      <w:bookmarkStart w:id="477" w:name="_Toc31313"/>
      <w:bookmarkStart w:id="478" w:name="_Toc184635100"/>
      <w:r>
        <w:rPr>
          <w:rFonts w:hint="eastAsia" w:ascii="宋体" w:hAnsi="宋体"/>
          <w:color w:val="auto"/>
          <w:highlight w:val="none"/>
        </w:rPr>
        <w:t>3、监理人</w:t>
      </w:r>
      <w:bookmarkEnd w:id="473"/>
      <w:bookmarkEnd w:id="474"/>
      <w:bookmarkEnd w:id="475"/>
      <w:bookmarkEnd w:id="476"/>
      <w:bookmarkEnd w:id="477"/>
      <w:bookmarkEnd w:id="478"/>
    </w:p>
    <w:p>
      <w:pPr>
        <w:pStyle w:val="6"/>
        <w:spacing w:before="0" w:beforeAutospacing="0" w:after="0" w:afterAutospacing="0" w:line="360" w:lineRule="auto"/>
        <w:rPr>
          <w:rFonts w:hint="eastAsia"/>
          <w:color w:val="auto"/>
          <w:highlight w:val="none"/>
        </w:rPr>
      </w:pPr>
      <w:r>
        <w:rPr>
          <w:rFonts w:hint="eastAsia"/>
          <w:color w:val="auto"/>
          <w:highlight w:val="none"/>
        </w:rPr>
        <w:t>3.1 监理人的职责和权力</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3.1.1 监理人受发包人委托，享有合同约定的权力。监理人在行使某项权力前需要经发包人事先批准而通用合同条款没有指明的，应在专用合同条款中指明。</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3.1.2 监理人发出的任何指示应视为已得到发包人的批准，但监理人无权免除或变更合同约定的发包人和承包人的权利、义务和责任。</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3.1.3 合同约定应由承包人承担的义务和责任，不因监理人对承包人提交文件的审查或批准，对工程、材料和设备的检查和检验，以及为实施监理作出的指示等职务行为而减轻或解除。</w:t>
      </w:r>
    </w:p>
    <w:p>
      <w:pPr>
        <w:pStyle w:val="6"/>
        <w:spacing w:before="0" w:beforeAutospacing="0" w:after="0" w:afterAutospacing="0" w:line="360" w:lineRule="auto"/>
        <w:rPr>
          <w:rFonts w:hint="eastAsia"/>
          <w:color w:val="auto"/>
          <w:highlight w:val="none"/>
        </w:rPr>
      </w:pPr>
      <w:r>
        <w:rPr>
          <w:rFonts w:hint="eastAsia"/>
          <w:color w:val="auto"/>
          <w:highlight w:val="none"/>
        </w:rPr>
        <w:t>3.2 总监理工程师</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发包人应在发出开工通知前将总监理工程师的任命通知承包人。总监理工程师更换时，应在调离14 天前通知承包人。总监理工程师短期离开施工场地的，应委派代表代行其职责，并通知承包人。</w:t>
      </w:r>
    </w:p>
    <w:p>
      <w:pPr>
        <w:pStyle w:val="6"/>
        <w:spacing w:before="0" w:beforeAutospacing="0" w:after="0" w:afterAutospacing="0" w:line="360" w:lineRule="auto"/>
        <w:rPr>
          <w:rFonts w:hint="eastAsia"/>
          <w:color w:val="auto"/>
          <w:highlight w:val="none"/>
        </w:rPr>
      </w:pPr>
      <w:r>
        <w:rPr>
          <w:rFonts w:hint="eastAsia"/>
          <w:color w:val="auto"/>
          <w:highlight w:val="none"/>
        </w:rPr>
        <w:t>3.3 监理人员</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3.3.1 总监理工程师可以授权其他监理人员负责执行其指派的一项或多项监理工作。总监理工程师应将被授权监理人员的姓名及其授权范围通知承包人。被授权的监理人员在授权范围内发出的指示视为己得到总监理工程师的同意，与总监理工程师发出的指示具有同等效力。总监理工程师撤销某项授权时，应将撤销授权的决定及时通知承包人。</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3.3.2 监理人员对承包人的任何工作、工程或其采用的材料和工程设备未在约定的或合理的期限内提出否定意见的，视为已获批准，但不影响监理人在以后拒绝该项工作、工程、材料或工程设备的权利。</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3.3.3 承包人对总监理工程师授权的监理人员发出的指示有疑问的，可向总监理工程师提出书面异议，总监理工程师应在48小时内对该指示予以确认、更改或撤销。</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3.3.4 除专用合同条款另有约定外，总监理工程师不应将第3.5 款约定应由总监理工程师作出确定的权力授权或委托给其他监理人员。</w:t>
      </w:r>
    </w:p>
    <w:p>
      <w:pPr>
        <w:pStyle w:val="6"/>
        <w:spacing w:before="0" w:beforeAutospacing="0" w:after="0" w:afterAutospacing="0" w:line="360" w:lineRule="auto"/>
        <w:rPr>
          <w:rFonts w:hint="eastAsia"/>
          <w:color w:val="auto"/>
          <w:highlight w:val="none"/>
        </w:rPr>
      </w:pPr>
      <w:r>
        <w:rPr>
          <w:rFonts w:hint="eastAsia"/>
          <w:color w:val="auto"/>
          <w:highlight w:val="none"/>
        </w:rPr>
        <w:t>3.4 监理人的指示</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3.4.1 监理人应按第3.1 款的约定向承包人发出指示，监理人的指示应盖有监理人授权的施工场地机构章，并由总监理工程师或总监理工程师按第3.3.1 项约定授权的监理人员</w:t>
      </w:r>
      <w:r>
        <w:rPr>
          <w:rFonts w:hint="eastAsia" w:ascii="宋体" w:hAnsi="宋体"/>
          <w:color w:val="auto"/>
          <w:szCs w:val="21"/>
          <w:highlight w:val="none"/>
          <w:lang w:eastAsia="zh-CN"/>
        </w:rPr>
        <w:t>签名</w:t>
      </w:r>
      <w:r>
        <w:rPr>
          <w:rFonts w:hint="eastAsia" w:ascii="宋体" w:hAnsi="宋体"/>
          <w:color w:val="auto"/>
          <w:szCs w:val="21"/>
          <w:highlight w:val="none"/>
        </w:rPr>
        <w:t>。</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3.4.2 承包人收到监理人按第3.4.1 项作出的指示后应遵照执行。指示构成变更的，应按第15条处理。</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3.4.3 在紧急情况下，总监理工程师或被授权的监理人员可以当场签发临时书面指示，承包人应遵照执行。承包人应在收到上述临时书面指示后24小时内，向监理人发出书面确认函。监理人在收到书面确认函后24小时内未予答复的，该书面确认函应被视为监理人的正式指示。</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3.4.4 除合同另有约定外，承包人只从总监理工程师或按第3.3.1 项被授权的监理人员处取得指示。</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3.4.5 由于监理人未能按合同约定发出指示、指示延误或指示错误而导致承包人费用增加和（或）工期延误的，由发包人承担赔偿责任。</w:t>
      </w:r>
    </w:p>
    <w:p>
      <w:pPr>
        <w:pStyle w:val="6"/>
        <w:spacing w:before="0" w:beforeAutospacing="0" w:after="0" w:afterAutospacing="0" w:line="360" w:lineRule="auto"/>
        <w:rPr>
          <w:rFonts w:hint="eastAsia"/>
          <w:color w:val="auto"/>
          <w:highlight w:val="none"/>
        </w:rPr>
      </w:pPr>
      <w:r>
        <w:rPr>
          <w:rFonts w:hint="eastAsia"/>
          <w:color w:val="auto"/>
          <w:highlight w:val="none"/>
        </w:rPr>
        <w:t>3.5 商定或确定</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3.5.1 合同约定总监理工程师应按照本款对任何事项进行商定或确定时，总监理工程师应与合同当事人协商，尽量达成一致。不能达成一致的，总监理工程师应认真研究后审慎确定。</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3.5.2 总监理工程师应将商定或确定的事项通知合同当事人，并附详细依据。对总监理工程师的确定有异议的，构成争议，按照第24 条的约定处理。在争议解决前，双方应暂按总监理工程师的确定执行，按照第24 条的约定对总监理工程师的确定作出修改的，按修改后的结果执行。</w:t>
      </w:r>
    </w:p>
    <w:p>
      <w:pPr>
        <w:pStyle w:val="5"/>
        <w:spacing w:before="0" w:after="0" w:line="360" w:lineRule="auto"/>
        <w:rPr>
          <w:rFonts w:hint="eastAsia" w:ascii="宋体" w:hAnsi="宋体"/>
          <w:color w:val="auto"/>
          <w:highlight w:val="none"/>
        </w:rPr>
      </w:pPr>
      <w:bookmarkStart w:id="479" w:name="_Toc19066"/>
      <w:bookmarkStart w:id="480" w:name="_Toc1153"/>
      <w:bookmarkStart w:id="481" w:name="_Toc22669"/>
      <w:bookmarkStart w:id="482" w:name="_Toc184635101"/>
      <w:bookmarkStart w:id="483" w:name="_Toc16174"/>
      <w:bookmarkStart w:id="484" w:name="_Toc57795943"/>
      <w:r>
        <w:rPr>
          <w:rFonts w:hint="eastAsia" w:ascii="宋体" w:hAnsi="宋体"/>
          <w:color w:val="auto"/>
          <w:highlight w:val="none"/>
        </w:rPr>
        <w:t>4、承包人</w:t>
      </w:r>
      <w:bookmarkEnd w:id="479"/>
      <w:bookmarkEnd w:id="480"/>
      <w:bookmarkEnd w:id="481"/>
      <w:bookmarkEnd w:id="482"/>
      <w:bookmarkEnd w:id="483"/>
      <w:bookmarkEnd w:id="484"/>
    </w:p>
    <w:p>
      <w:pPr>
        <w:pStyle w:val="6"/>
        <w:spacing w:before="0" w:beforeAutospacing="0" w:after="0" w:afterAutospacing="0" w:line="360" w:lineRule="auto"/>
        <w:rPr>
          <w:rFonts w:hint="eastAsia"/>
          <w:color w:val="auto"/>
          <w:highlight w:val="none"/>
        </w:rPr>
      </w:pPr>
      <w:r>
        <w:rPr>
          <w:rFonts w:hint="eastAsia"/>
          <w:color w:val="auto"/>
          <w:highlight w:val="none"/>
        </w:rPr>
        <w:t>4.1 承包人的一般义务</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4.1.1 遵守法律</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承包人在履行合同过程中应遵守法律，并保证发包人免于承担因承包人违反法律而引起的任何责任。</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4.1.2 依法纳税</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承包人应按有关法律规定纳税，应交纳的税金包括在合同价格内。</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4.1.3 完成各项承包工作</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承包人应按合同约定以及监理人根据第3.4 款作出的指示，实施、完成全部工程，并修补工程中的任何缺陷。除专用合同条款另有约定外，承包人应提供为完成合同工作所需的劳务、材料、施工设备、工程设备和其他物品，并按合同约定负责临时设施的设计、建造、运行、维护、管理和拆除。</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4.1.4 对施工作业和施工方法的完备性负责</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承包人应按合同约定的工作内容和施工进度要求，编制施工组织设计和施工措施计划，并对所有施工作业和施工方法的完备性和安全可靠性负责。</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4.1.5 保证工程施工和人员的安全</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承包人应按第9.2 款约定采取施工安全措施，确保工程及其人员、材料、设备和设施的安全，防止因工程施工造成的人身伤害和财产损失。</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4.1.6 负责施工场地及其周边环境与生态的保护工作</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承包人应按照第9.4 款约定负责施工场地及其周边环境与生态的保护工作。</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4.1.7 避免施工对公众与他人的利益造成损害</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4.1.8 为他人提供方便</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承包人应按监理人的指示为他人在施工场地或附近实施与工程有关的其他各项工作提供可能的条件。除合同另有约定外，提供有关条件的内容和可能发生的费用，由监理人按第3.5 款商定或确定。</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4.1.9 工程的维护和照管</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工程接收证书颁发前，承包人应负责照管和维护工程。工程接收证书颁发时尚有部分未竣工工程的，承包人还应负责该未竣工工程的照管和维护工作，直至竣工后移交给发包人为止。</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4.1.10 其他义务</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承包人应履行合同约定的其他义务。</w:t>
      </w:r>
    </w:p>
    <w:p>
      <w:pPr>
        <w:pStyle w:val="6"/>
        <w:spacing w:before="0" w:beforeAutospacing="0" w:after="0" w:afterAutospacing="0" w:line="360" w:lineRule="auto"/>
        <w:rPr>
          <w:rFonts w:hint="eastAsia"/>
          <w:color w:val="auto"/>
          <w:highlight w:val="none"/>
        </w:rPr>
      </w:pPr>
      <w:r>
        <w:rPr>
          <w:rFonts w:hint="eastAsia"/>
          <w:color w:val="auto"/>
          <w:highlight w:val="none"/>
        </w:rPr>
        <w:t>4.2 履约担保</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承包人应保证其履约担保在发包人颁发工程接收证书前一直有效。发包人应在工程接收证书颁发后28 天内把履约担保退还给承包人。</w:t>
      </w:r>
    </w:p>
    <w:p>
      <w:pPr>
        <w:pStyle w:val="6"/>
        <w:spacing w:before="0" w:beforeAutospacing="0" w:after="0" w:afterAutospacing="0" w:line="360" w:lineRule="auto"/>
        <w:rPr>
          <w:rFonts w:hint="eastAsia"/>
          <w:color w:val="auto"/>
          <w:highlight w:val="none"/>
        </w:rPr>
      </w:pPr>
      <w:r>
        <w:rPr>
          <w:rFonts w:hint="eastAsia"/>
          <w:color w:val="auto"/>
          <w:highlight w:val="none"/>
        </w:rPr>
        <w:t>4.3 分包</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4.3.1 承包人不得将其承包的全部工程转包给第三人，或将其承包的全部工程肢解后以分包的名义转包给第三人。</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4.3.2 承包人不得将工程主体、关键性工作分包给第三人。除专用合同条款另有约定外，未经发包人同意，承包人不得将工程的其他部分或工作分包给第三人。</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4.3.3 分包人的资格能力应与其分包工程的标准和规模相适应。</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4.3.4 按投标函附录约定分包工程的，承包人应向发包人和监理人提交分包合同副本。</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4.3.5 承包人应与分包人就分包工程向发包人承担连带责任。</w:t>
      </w:r>
    </w:p>
    <w:p>
      <w:pPr>
        <w:pStyle w:val="6"/>
        <w:spacing w:before="0" w:beforeAutospacing="0" w:after="0" w:afterAutospacing="0" w:line="360" w:lineRule="auto"/>
        <w:rPr>
          <w:rFonts w:hint="eastAsia"/>
          <w:color w:val="auto"/>
          <w:highlight w:val="none"/>
        </w:rPr>
      </w:pPr>
      <w:r>
        <w:rPr>
          <w:rFonts w:hint="eastAsia"/>
          <w:color w:val="auto"/>
          <w:highlight w:val="none"/>
        </w:rPr>
        <w:t>4.4 联合体</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4.4.1 联合体各方应共同与发包人签订合同协议书。联合体各方应为履行合同承担连带责任。</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 xml:space="preserve">4.4.2 </w:t>
      </w:r>
      <w:r>
        <w:rPr>
          <w:rFonts w:hint="eastAsia" w:ascii="宋体" w:hAnsi="宋体"/>
          <w:color w:val="auto"/>
          <w:szCs w:val="21"/>
          <w:highlight w:val="none"/>
          <w:lang w:eastAsia="zh-CN"/>
        </w:rPr>
        <w:t>共同投标协议</w:t>
      </w:r>
      <w:r>
        <w:rPr>
          <w:rFonts w:hint="eastAsia" w:ascii="宋体" w:hAnsi="宋体"/>
          <w:color w:val="auto"/>
          <w:szCs w:val="21"/>
          <w:highlight w:val="none"/>
        </w:rPr>
        <w:t>经发包人确认后作为合同附件。在履行合同过程中，未经发包人同意，不得修改</w:t>
      </w:r>
      <w:r>
        <w:rPr>
          <w:rFonts w:hint="eastAsia" w:ascii="宋体" w:hAnsi="宋体"/>
          <w:color w:val="auto"/>
          <w:szCs w:val="21"/>
          <w:highlight w:val="none"/>
          <w:lang w:eastAsia="zh-CN"/>
        </w:rPr>
        <w:t>共同投标协议</w:t>
      </w:r>
      <w:r>
        <w:rPr>
          <w:rFonts w:hint="eastAsia" w:ascii="宋体" w:hAnsi="宋体"/>
          <w:color w:val="auto"/>
          <w:szCs w:val="21"/>
          <w:highlight w:val="none"/>
        </w:rPr>
        <w:t>。</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4.4.3 联合体牵头人负责与发包人和监理人联系，并接受指示，负责组织联合体各成员全面履行合同。</w:t>
      </w:r>
    </w:p>
    <w:p>
      <w:pPr>
        <w:pStyle w:val="6"/>
        <w:spacing w:before="0" w:beforeAutospacing="0" w:after="0" w:afterAutospacing="0" w:line="360" w:lineRule="auto"/>
        <w:rPr>
          <w:rFonts w:hint="eastAsia"/>
          <w:color w:val="auto"/>
          <w:highlight w:val="none"/>
        </w:rPr>
      </w:pPr>
      <w:r>
        <w:rPr>
          <w:rFonts w:hint="eastAsia"/>
          <w:color w:val="auto"/>
          <w:highlight w:val="none"/>
        </w:rPr>
        <w:t>4.5 承包人项目经理</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4.5.1 承包人应按合同约定指派项目经理，并在约定的期限内到职。承包人更换项目经理应事先征得发包人同意，并应在更换14天前通知发包人和监理人。承包人项目经理短期离开施工场地，应事先征得监理人同意，并委派代表代行其职责。</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4.5.2 承包人项目经理应按合同约定以及监理人按第3 . 4 款作出的指示，负责组织合同工程的实施。在情况紧急且无法与监理人取得联系时，可采取保证工程和人员生命财产安令的紧急措施，并在采取措施后24小时内向监理人提交书面报告。</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4.5.3 承包人为履行合同发出的一切函件均应盖有承包人授权的施工场地管理机构章，并由承包人项目经理或其授权代表</w:t>
      </w:r>
      <w:r>
        <w:rPr>
          <w:rFonts w:hint="eastAsia" w:ascii="宋体" w:hAnsi="宋体"/>
          <w:color w:val="auto"/>
          <w:szCs w:val="21"/>
          <w:highlight w:val="none"/>
          <w:lang w:eastAsia="zh-CN"/>
        </w:rPr>
        <w:t>签名</w:t>
      </w:r>
      <w:r>
        <w:rPr>
          <w:rFonts w:hint="eastAsia" w:ascii="宋体" w:hAnsi="宋体"/>
          <w:color w:val="auto"/>
          <w:szCs w:val="21"/>
          <w:highlight w:val="none"/>
        </w:rPr>
        <w:t>。</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4.5.4 承包人项目经理可以授权其下属人员履行其某项职责，但事先应将这些人员的姓名和授权范围通知监理人。</w:t>
      </w:r>
    </w:p>
    <w:p>
      <w:pPr>
        <w:pStyle w:val="6"/>
        <w:spacing w:before="0" w:beforeAutospacing="0" w:after="0" w:afterAutospacing="0" w:line="360" w:lineRule="auto"/>
        <w:rPr>
          <w:rFonts w:hint="eastAsia"/>
          <w:color w:val="auto"/>
          <w:highlight w:val="none"/>
        </w:rPr>
      </w:pPr>
      <w:r>
        <w:rPr>
          <w:rFonts w:hint="eastAsia"/>
          <w:color w:val="auto"/>
          <w:highlight w:val="none"/>
        </w:rPr>
        <w:t>4.6 承包人人员的管理</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4.6.1 承包人应在接到开工通知后28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4.6.2 为完成合同约定的各项工作，承包人应向施工场地派遣或雇佣足够数量的下列人员：</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（1）具有相应资格的专业技工和合格的普工；</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（2）具有相应施工经验的技术人员；</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（3）具有相应岗位资格的各级管理人员。</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4.6.3 承包人安排在施工场地的主要管理人员和技术骨干应相对稳定。承包人更换主要管理人员和技术骨干时，应取得监理人的同意。</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4.6.4 特殊岗位的工作人员均应持有相应的资格证明，监理人有权随时检查。监理人认为有必要时，可进行现场考核。</w:t>
      </w:r>
    </w:p>
    <w:p>
      <w:pPr>
        <w:spacing w:line="360" w:lineRule="auto"/>
        <w:rPr>
          <w:rFonts w:hint="eastAsia" w:ascii="宋体" w:hAnsi="宋体"/>
          <w:b/>
          <w:bCs/>
          <w:color w:val="auto"/>
          <w:sz w:val="24"/>
          <w:highlight w:val="none"/>
        </w:rPr>
      </w:pPr>
      <w:r>
        <w:rPr>
          <w:rFonts w:hint="eastAsia" w:ascii="宋体" w:hAnsi="宋体"/>
          <w:b/>
          <w:bCs/>
          <w:color w:val="auto"/>
          <w:sz w:val="24"/>
          <w:highlight w:val="none"/>
        </w:rPr>
        <w:t>4.7 撤换承包人项目经理和其他人员</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承包人应对其项目经理和其他人员进行有效管理。监理人要求撤换不能胜任本职工作、行为不端或玩忽职守的承包人项目经理和其他人员的，承包人应予以撤换。</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4.8 保障承包人人员的合法权益</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4.8.1 承包人应与其雇佣的人员签订劳动合同，并按时发放工资。</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4.8.2 承包人应按劳动法的规定安排工作时间，保证其雇佣人员享有休息和休假的权利。因工程施工的特殊需要占用休假日或延长工作时间的，应不超过法律规定的限度，并按法律规定给予补休或付酬。</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4.8.3 承包人应为其雇佣人员提供必要的食宿条件，以及符合环境保护和卫生要求的生活环境，在远离城镇的施工场地，还应配备必要的伤病防治和急救的医务人员与医疗设施。</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4.8.4 承包人应按国家有关劳动保护的规定，采取有效的防止粉尘、降低噪声、控制有害气体和保障高温、高寒、高空作业安全等劳动保护措施。其雇佣人员在施工中受到伤害的，承包人应立即采取有效措施进行抢救和治疗。</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4.8.5 承包人应按有关法律规定和合同约定，为其雇佣人员办理保险。</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4.8.6 承包人应负责处理其雇佣人员因工伤亡事故的善后事宜。</w:t>
      </w:r>
    </w:p>
    <w:p>
      <w:pPr>
        <w:pStyle w:val="6"/>
        <w:spacing w:before="0" w:beforeAutospacing="0" w:after="0" w:afterAutospacing="0" w:line="360" w:lineRule="auto"/>
        <w:rPr>
          <w:rFonts w:hint="eastAsia"/>
          <w:color w:val="auto"/>
          <w:highlight w:val="none"/>
        </w:rPr>
      </w:pPr>
      <w:r>
        <w:rPr>
          <w:rFonts w:hint="eastAsia"/>
          <w:color w:val="auto"/>
          <w:highlight w:val="none"/>
        </w:rPr>
        <w:t>4.9 工程价款应专款专用</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发包人按合同约定支付给承包人的各项价款应专用于合同工程。</w:t>
      </w:r>
    </w:p>
    <w:p>
      <w:pPr>
        <w:pStyle w:val="6"/>
        <w:spacing w:before="0" w:beforeAutospacing="0" w:after="0" w:afterAutospacing="0" w:line="360" w:lineRule="auto"/>
        <w:rPr>
          <w:rFonts w:hint="eastAsia"/>
          <w:color w:val="auto"/>
          <w:highlight w:val="none"/>
        </w:rPr>
      </w:pPr>
      <w:r>
        <w:rPr>
          <w:rFonts w:hint="eastAsia"/>
          <w:color w:val="auto"/>
          <w:highlight w:val="none"/>
        </w:rPr>
        <w:t>4.10 承包人现场查勘</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4.10.1 发包人应将其持有的现场地质勘探资料、水文气象资料提供给承包人，并对其准确性负责。但承包人应对其阅读上述有关资料后所作出的解释和推断负责。</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4.10.2 承包人应对施工场地和周围环境进行查勘，并收集有关地质、水文、气象条件、交通条件、风俗习惯以及其他为完成合同工作有关的当地资料。在全部合同工作中，应视为承包人己充分估计了应承担的责任和风险。</w:t>
      </w:r>
    </w:p>
    <w:p>
      <w:pPr>
        <w:pStyle w:val="6"/>
        <w:spacing w:before="0" w:beforeAutospacing="0" w:after="0" w:afterAutospacing="0" w:line="360" w:lineRule="auto"/>
        <w:rPr>
          <w:rFonts w:hint="eastAsia"/>
          <w:color w:val="auto"/>
          <w:highlight w:val="none"/>
        </w:rPr>
      </w:pPr>
      <w:r>
        <w:rPr>
          <w:rFonts w:hint="eastAsia"/>
          <w:color w:val="auto"/>
          <w:highlight w:val="none"/>
        </w:rPr>
        <w:t>4.11 不利物质条件</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4.11.1 不利物质条件，除专用合同条款另有约定外，是指承包人在施工场地遇到的不可预见的自然物质条件、非自然的物质障碍和污染物，包括地下和水文条件，但不包括气候条件。</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4.11.2 承包人遇到不利物质条件时，应采取适应不利物质条件的合理措施继续施工，并及时通知监理人。监理人应当及时发出指示，指示构成变更的，按第巧条约定办理。监理人没有发出指示的，承包人因采取合理措施而增加的费用和（或）工期延误，由发包人承担。</w:t>
      </w:r>
    </w:p>
    <w:p>
      <w:pPr>
        <w:pStyle w:val="5"/>
        <w:spacing w:before="0" w:after="0" w:line="360" w:lineRule="auto"/>
        <w:rPr>
          <w:rFonts w:hint="eastAsia" w:ascii="宋体" w:hAnsi="宋体"/>
          <w:color w:val="auto"/>
          <w:highlight w:val="none"/>
        </w:rPr>
      </w:pPr>
      <w:bookmarkStart w:id="485" w:name="_Toc57795944"/>
      <w:bookmarkStart w:id="486" w:name="_Toc11538"/>
      <w:bookmarkStart w:id="487" w:name="_Toc184635102"/>
      <w:bookmarkStart w:id="488" w:name="_Toc5914"/>
      <w:bookmarkStart w:id="489" w:name="_Toc24419"/>
      <w:bookmarkStart w:id="490" w:name="_Toc26703"/>
      <w:r>
        <w:rPr>
          <w:rFonts w:hint="eastAsia" w:ascii="宋体" w:hAnsi="宋体"/>
          <w:color w:val="auto"/>
          <w:highlight w:val="none"/>
        </w:rPr>
        <w:t>5、材料和工程设备</w:t>
      </w:r>
      <w:bookmarkEnd w:id="485"/>
      <w:bookmarkEnd w:id="486"/>
      <w:bookmarkEnd w:id="487"/>
      <w:bookmarkEnd w:id="488"/>
      <w:bookmarkEnd w:id="489"/>
      <w:bookmarkEnd w:id="490"/>
    </w:p>
    <w:p>
      <w:pPr>
        <w:spacing w:line="360" w:lineRule="auto"/>
        <w:rPr>
          <w:rFonts w:hint="eastAsia" w:ascii="宋体" w:hAnsi="宋体"/>
          <w:b/>
          <w:bCs/>
          <w:color w:val="auto"/>
          <w:szCs w:val="28"/>
          <w:highlight w:val="none"/>
        </w:rPr>
      </w:pPr>
      <w:r>
        <w:rPr>
          <w:rFonts w:hint="eastAsia" w:ascii="宋体" w:hAnsi="宋体"/>
          <w:b/>
          <w:bCs/>
          <w:color w:val="auto"/>
          <w:szCs w:val="28"/>
          <w:highlight w:val="none"/>
        </w:rPr>
        <w:t>5.1 承包人提供的材料和工程设备</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5.1.1 除专用合同条款另有约定外，承包人提供的材料和工程设备均由承包人负责采购、运输和保管。承包人应对其采购的材料和工程设备负责。</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5.1.2 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5.1.3 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pPr>
        <w:pStyle w:val="6"/>
        <w:spacing w:before="0" w:beforeAutospacing="0" w:after="0" w:afterAutospacing="0" w:line="360" w:lineRule="auto"/>
        <w:rPr>
          <w:rFonts w:hint="eastAsia"/>
          <w:color w:val="auto"/>
          <w:highlight w:val="none"/>
        </w:rPr>
      </w:pPr>
      <w:r>
        <w:rPr>
          <w:rFonts w:hint="eastAsia"/>
          <w:color w:val="auto"/>
          <w:highlight w:val="none"/>
        </w:rPr>
        <w:t>5.2 发包人提供的材料和工程设备</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5.2.1 发包人提供的材料和工程设备，应在专用合同条款中写明材料和工程设备的名称、规格、数量、价格、交货方式、交货地点和计划交货日期等。</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5.2.2 承包人应根据合同进度计划的安排，向监理人报送要求发包人交货的日期计划。发包人应按照监理人与合同双方当事人商定的交货日期，向承包人提交材料和工程设备。5 . 2 . 3 发包人应在材料和工程设备到货7 天前通知承包人，承包人应会同监理人在约定的时间内，赴交货地点共同进行验收。除专用合同条款另有约定外，发包人提供的材料和工程设备验收后，由承包人负责接收、运输和保管。</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5.2.4 发包人要求向承包人提前交货的，承包人不得拒绝，但发包人应承担承包人由此增加的费用。</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5.2.5 承包人要求更改交货日期或地点的，应事先报请监理人批准。由于承包人要求更改交货时间或地点所增加的费用和（或）工期延误由承包人承担。</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5.2.6 发包人提供的材料和工程设备的规格、数量或质量不符合合同要求，或由于发包人原因发生交货日期延误及交货地点变更等情况的，发包人应承担由此增加的费用和（或）工期延误，并向承包人支付合理利润。</w:t>
      </w:r>
    </w:p>
    <w:p>
      <w:pPr>
        <w:spacing w:line="360" w:lineRule="auto"/>
        <w:rPr>
          <w:rFonts w:hint="eastAsia" w:ascii="宋体" w:hAnsi="宋体"/>
          <w:b/>
          <w:bCs/>
          <w:color w:val="auto"/>
          <w:sz w:val="24"/>
          <w:highlight w:val="none"/>
        </w:rPr>
      </w:pPr>
      <w:r>
        <w:rPr>
          <w:rFonts w:hint="eastAsia" w:ascii="宋体" w:hAnsi="宋体"/>
          <w:b/>
          <w:bCs/>
          <w:color w:val="auto"/>
          <w:sz w:val="24"/>
          <w:highlight w:val="none"/>
        </w:rPr>
        <w:t>5.3 材料和工程设备专用于合同工程</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5.3.1 运入施工场地的材料、工程设备，包括备品备件、安装专用工器具与随机资料，必须专用于合同工程，未经监理人同意，承包人不得运出施工场地或挪作他用。</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5.3.2 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pPr>
        <w:spacing w:line="360" w:lineRule="auto"/>
        <w:rPr>
          <w:rFonts w:hint="eastAsia" w:ascii="宋体" w:hAnsi="宋体"/>
          <w:b/>
          <w:bCs/>
          <w:color w:val="auto"/>
          <w:szCs w:val="28"/>
          <w:highlight w:val="none"/>
        </w:rPr>
      </w:pPr>
      <w:r>
        <w:rPr>
          <w:rFonts w:hint="eastAsia" w:ascii="宋体" w:hAnsi="宋体"/>
          <w:b/>
          <w:bCs/>
          <w:color w:val="auto"/>
          <w:szCs w:val="28"/>
          <w:highlight w:val="none"/>
        </w:rPr>
        <w:t>5.4 禁止使用不合格的材料和工程设备</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5.4.1 监理人有权拒绝承包人提供的不合格材料或工程设备，并要求承包人立即进行更换。监理人应在更换后再次进行检查和检验，由此增加的费用和（或）工期延误由承包人承担。</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5.4.2 监理人发现承包人使用了不合格的材料和工程设备，应即时发出指示要求承包人立即改正，并禁止在工程中继续使用不合格的材料和工程设备。</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5.4.3 发包人提供的材料或工程设备不符合合同要求的，承包人有权拒绝，并可要求发包人更换，由此增加的费用和（或）工期延误由发包人承担。</w:t>
      </w:r>
    </w:p>
    <w:p>
      <w:pPr>
        <w:pStyle w:val="5"/>
        <w:spacing w:before="0" w:after="0" w:line="360" w:lineRule="auto"/>
        <w:rPr>
          <w:rFonts w:hint="eastAsia" w:ascii="宋体" w:hAnsi="宋体"/>
          <w:color w:val="auto"/>
          <w:highlight w:val="none"/>
        </w:rPr>
      </w:pPr>
      <w:bookmarkStart w:id="491" w:name="_Toc4911"/>
      <w:bookmarkStart w:id="492" w:name="_Toc57795945"/>
      <w:bookmarkStart w:id="493" w:name="_Toc15521"/>
      <w:bookmarkStart w:id="494" w:name="_Toc184635103"/>
      <w:bookmarkStart w:id="495" w:name="_Toc15894"/>
      <w:bookmarkStart w:id="496" w:name="_Toc5656"/>
      <w:r>
        <w:rPr>
          <w:rFonts w:hint="eastAsia" w:ascii="宋体" w:hAnsi="宋体"/>
          <w:color w:val="auto"/>
          <w:highlight w:val="none"/>
        </w:rPr>
        <w:t>6、施工设备和临时设施</w:t>
      </w:r>
      <w:bookmarkEnd w:id="491"/>
      <w:bookmarkEnd w:id="492"/>
      <w:bookmarkEnd w:id="493"/>
      <w:bookmarkEnd w:id="494"/>
      <w:bookmarkEnd w:id="495"/>
      <w:bookmarkEnd w:id="496"/>
    </w:p>
    <w:p>
      <w:pPr>
        <w:pStyle w:val="6"/>
        <w:spacing w:before="0" w:beforeAutospacing="0" w:after="0" w:afterAutospacing="0" w:line="360" w:lineRule="auto"/>
        <w:rPr>
          <w:rFonts w:hint="eastAsia"/>
          <w:color w:val="auto"/>
          <w:szCs w:val="21"/>
          <w:highlight w:val="none"/>
        </w:rPr>
      </w:pPr>
      <w:r>
        <w:rPr>
          <w:rFonts w:hint="eastAsia"/>
          <w:color w:val="auto"/>
          <w:szCs w:val="21"/>
          <w:highlight w:val="none"/>
        </w:rPr>
        <w:t>6.1 承包人提供的施工设备和临时设施</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6.1.1 承包人应按合同进度计划的要求，及时配置施工设备和修建临时设施。进入施工场地的承包人设备需经监理人核查后才能投入使用。承包人更换合同约定的承包人设备的，应报监理人批准。</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6.1.2 除专用合同条款另有约定外，承包人应自行承担修建临时设施的费用，需要临时占地的，应由发包人办理申请手续并承担相应费用。</w:t>
      </w:r>
    </w:p>
    <w:p>
      <w:pPr>
        <w:pStyle w:val="6"/>
        <w:spacing w:before="0" w:beforeAutospacing="0" w:after="0" w:afterAutospacing="0" w:line="360" w:lineRule="auto"/>
        <w:rPr>
          <w:rFonts w:hint="eastAsia"/>
          <w:color w:val="auto"/>
          <w:highlight w:val="none"/>
        </w:rPr>
      </w:pPr>
      <w:r>
        <w:rPr>
          <w:rFonts w:hint="eastAsia"/>
          <w:color w:val="auto"/>
          <w:highlight w:val="none"/>
        </w:rPr>
        <w:t>6.2 发包人提供的施工设备和临时设施</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发包人提供的施工设备或临时设施在专用合同条款中约定。</w:t>
      </w:r>
    </w:p>
    <w:p>
      <w:pPr>
        <w:pStyle w:val="6"/>
        <w:spacing w:before="0" w:beforeAutospacing="0" w:after="0" w:afterAutospacing="0" w:line="360" w:lineRule="auto"/>
        <w:rPr>
          <w:rFonts w:hint="eastAsia"/>
          <w:color w:val="auto"/>
          <w:highlight w:val="none"/>
        </w:rPr>
      </w:pPr>
      <w:r>
        <w:rPr>
          <w:rFonts w:hint="eastAsia"/>
          <w:color w:val="auto"/>
          <w:highlight w:val="none"/>
        </w:rPr>
        <w:t>6.3 要求承包人增加或更换施工设备</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承包人使用的施工设备不能满足合同进度计划和（或）质量要求时，监理人有权要求承包人增加或更换施工设备，承包人应及时增加或更换，由此增加的费用和（或）工期延误由承包人承担。</w:t>
      </w:r>
    </w:p>
    <w:p>
      <w:pPr>
        <w:pStyle w:val="6"/>
        <w:spacing w:before="0" w:beforeAutospacing="0" w:after="0" w:afterAutospacing="0" w:line="360" w:lineRule="auto"/>
        <w:rPr>
          <w:rFonts w:hint="eastAsia"/>
          <w:color w:val="auto"/>
          <w:highlight w:val="none"/>
        </w:rPr>
      </w:pPr>
      <w:r>
        <w:rPr>
          <w:rFonts w:hint="eastAsia"/>
          <w:color w:val="auto"/>
          <w:highlight w:val="none"/>
        </w:rPr>
        <w:t>6.4 施工设备和临时设施专用于合同工程</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6.4.1 除合同另有约定外，运入施工场地的所有施工设备以及在施工场地建设的临时设施应专用于合同工程。未经监理人同意，不得将上述施工设备和临时设施中的任何部分运出施工场地或挪作他用。</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6.4.2 经监理人同意，承包人可根据合同进度计划撤走闲置的施工设备。</w:t>
      </w:r>
    </w:p>
    <w:p>
      <w:pPr>
        <w:pStyle w:val="5"/>
        <w:spacing w:before="0" w:after="0" w:line="360" w:lineRule="auto"/>
        <w:rPr>
          <w:rFonts w:hint="eastAsia" w:ascii="宋体" w:hAnsi="宋体"/>
          <w:color w:val="auto"/>
          <w:highlight w:val="none"/>
        </w:rPr>
      </w:pPr>
      <w:bookmarkStart w:id="497" w:name="_Toc184635104"/>
      <w:bookmarkStart w:id="498" w:name="_Toc24652"/>
      <w:bookmarkStart w:id="499" w:name="_Toc57795946"/>
      <w:bookmarkStart w:id="500" w:name="_Toc13477"/>
      <w:bookmarkStart w:id="501" w:name="_Toc12035"/>
      <w:bookmarkStart w:id="502" w:name="_Toc8106"/>
      <w:r>
        <w:rPr>
          <w:rFonts w:hint="eastAsia" w:ascii="宋体" w:hAnsi="宋体"/>
          <w:color w:val="auto"/>
          <w:highlight w:val="none"/>
        </w:rPr>
        <w:t>7、交通运输</w:t>
      </w:r>
      <w:bookmarkEnd w:id="497"/>
      <w:bookmarkEnd w:id="498"/>
      <w:bookmarkEnd w:id="499"/>
      <w:bookmarkEnd w:id="500"/>
      <w:bookmarkEnd w:id="501"/>
      <w:bookmarkEnd w:id="502"/>
    </w:p>
    <w:p>
      <w:pPr>
        <w:pStyle w:val="6"/>
        <w:spacing w:before="0" w:beforeAutospacing="0" w:after="0" w:afterAutospacing="0" w:line="360" w:lineRule="auto"/>
        <w:rPr>
          <w:rFonts w:hint="eastAsia"/>
          <w:color w:val="auto"/>
          <w:highlight w:val="none"/>
        </w:rPr>
      </w:pPr>
      <w:r>
        <w:rPr>
          <w:rFonts w:hint="eastAsia"/>
          <w:color w:val="auto"/>
          <w:highlight w:val="none"/>
        </w:rPr>
        <w:t>7.1 道路通行权和场外设施</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除专用合同条款另有约定外，发包人应根据合同工程的施工需要，负责办理取得出入施工场地的专用和临时道路的通行权，以及取得为工程建设所需修建场外设施的权利，并承担有关费用。承包人应协助发包人办理上述手续。</w:t>
      </w:r>
    </w:p>
    <w:p>
      <w:pPr>
        <w:pStyle w:val="6"/>
        <w:spacing w:before="0" w:beforeAutospacing="0" w:after="0" w:afterAutospacing="0" w:line="360" w:lineRule="auto"/>
        <w:rPr>
          <w:rFonts w:hint="eastAsia"/>
          <w:color w:val="auto"/>
          <w:highlight w:val="none"/>
        </w:rPr>
      </w:pPr>
      <w:r>
        <w:rPr>
          <w:rFonts w:hint="eastAsia"/>
          <w:color w:val="auto"/>
          <w:highlight w:val="none"/>
        </w:rPr>
        <w:t>7.2 场内施工道路</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7.2.1 除专用合同条款另有约定外，承包人应负责修建、维修、养护和管理施工所需的临时道路和交通设施，包括维修、养护和管理发包人提供的道路和交通设施，并承担相应费用。</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7.2.2 除专用合同条款另有约定外，承包人修建的临时道路和交通设施应免费提供发包人和监理人使用。</w:t>
      </w:r>
    </w:p>
    <w:p>
      <w:pPr>
        <w:pStyle w:val="6"/>
        <w:spacing w:before="0" w:beforeAutospacing="0" w:after="0" w:afterAutospacing="0" w:line="360" w:lineRule="auto"/>
        <w:rPr>
          <w:rFonts w:hint="eastAsia"/>
          <w:color w:val="auto"/>
          <w:highlight w:val="none"/>
        </w:rPr>
      </w:pPr>
      <w:r>
        <w:rPr>
          <w:rFonts w:hint="eastAsia"/>
          <w:color w:val="auto"/>
          <w:highlight w:val="none"/>
        </w:rPr>
        <w:t>7.3 场外交通</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7.3.1 承包人车辆外出行驶所需的场外公共道路的通行费、养路费和税款等由承包人承担。</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7.3.2 承包人应遵守有关交通法规，严格按照道路和桥梁的限制荷重安全行驶，并服从交通管理部门的检查和监督。</w:t>
      </w:r>
    </w:p>
    <w:p>
      <w:pPr>
        <w:pStyle w:val="6"/>
        <w:spacing w:before="0" w:beforeAutospacing="0" w:after="0" w:afterAutospacing="0" w:line="360" w:lineRule="auto"/>
        <w:rPr>
          <w:rFonts w:hint="eastAsia"/>
          <w:color w:val="auto"/>
          <w:highlight w:val="none"/>
        </w:rPr>
      </w:pPr>
      <w:r>
        <w:rPr>
          <w:rFonts w:hint="eastAsia"/>
          <w:color w:val="auto"/>
          <w:highlight w:val="none"/>
        </w:rPr>
        <w:t>7.4 超大件和超重件的运输</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pPr>
        <w:pStyle w:val="6"/>
        <w:spacing w:before="0" w:beforeAutospacing="0" w:after="0" w:afterAutospacing="0" w:line="360" w:lineRule="auto"/>
        <w:rPr>
          <w:rFonts w:hint="eastAsia"/>
          <w:color w:val="auto"/>
          <w:highlight w:val="none"/>
        </w:rPr>
      </w:pPr>
      <w:r>
        <w:rPr>
          <w:rFonts w:hint="eastAsia"/>
          <w:color w:val="auto"/>
          <w:highlight w:val="none"/>
        </w:rPr>
        <w:t>7.5 道路和桥梁的损坏责任</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因承包人运输造成施工场地内外公共道路和桥梁损坏的，由承包人承担修复损坏的全部费用和可能引起的赔偿。</w:t>
      </w:r>
    </w:p>
    <w:p>
      <w:pPr>
        <w:pStyle w:val="6"/>
        <w:spacing w:before="0" w:beforeAutospacing="0" w:after="0" w:afterAutospacing="0" w:line="360" w:lineRule="auto"/>
        <w:rPr>
          <w:rFonts w:hint="eastAsia"/>
          <w:color w:val="auto"/>
          <w:highlight w:val="none"/>
        </w:rPr>
      </w:pPr>
      <w:r>
        <w:rPr>
          <w:rFonts w:hint="eastAsia"/>
          <w:color w:val="auto"/>
          <w:highlight w:val="none"/>
        </w:rPr>
        <w:t>7.6 水路和航空运输</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本条上述各款的内容适用于水路运输和航空运输，其中“道路”一词的涵义包括河道、航线、船闸、机场、码头、堤防以及水路或航空运输中其他相似结构物；“车辆”一词的涯义包括船舶和飞机等。</w:t>
      </w:r>
    </w:p>
    <w:p>
      <w:pPr>
        <w:pStyle w:val="5"/>
        <w:spacing w:before="0" w:after="0" w:line="360" w:lineRule="auto"/>
        <w:rPr>
          <w:rFonts w:hint="eastAsia" w:ascii="宋体" w:hAnsi="宋体"/>
          <w:color w:val="auto"/>
          <w:highlight w:val="none"/>
        </w:rPr>
      </w:pPr>
      <w:bookmarkStart w:id="503" w:name="_Toc21746"/>
      <w:bookmarkStart w:id="504" w:name="_Toc14078"/>
      <w:bookmarkStart w:id="505" w:name="_Toc57795947"/>
      <w:bookmarkStart w:id="506" w:name="_Toc14099"/>
      <w:bookmarkStart w:id="507" w:name="_Toc18816"/>
      <w:bookmarkStart w:id="508" w:name="_Toc184635105"/>
      <w:r>
        <w:rPr>
          <w:rFonts w:hint="eastAsia" w:ascii="宋体" w:hAnsi="宋体"/>
          <w:color w:val="auto"/>
          <w:highlight w:val="none"/>
        </w:rPr>
        <w:t>8、测量放线</w:t>
      </w:r>
      <w:bookmarkEnd w:id="503"/>
      <w:bookmarkEnd w:id="504"/>
      <w:bookmarkEnd w:id="505"/>
      <w:bookmarkEnd w:id="506"/>
      <w:bookmarkEnd w:id="507"/>
      <w:bookmarkEnd w:id="508"/>
    </w:p>
    <w:p>
      <w:pPr>
        <w:pStyle w:val="6"/>
        <w:spacing w:before="0" w:beforeAutospacing="0" w:after="0" w:afterAutospacing="0" w:line="360" w:lineRule="auto"/>
        <w:rPr>
          <w:rFonts w:hint="eastAsia"/>
          <w:color w:val="auto"/>
          <w:highlight w:val="none"/>
        </w:rPr>
      </w:pPr>
      <w:r>
        <w:rPr>
          <w:rFonts w:hint="eastAsia"/>
          <w:color w:val="auto"/>
          <w:highlight w:val="none"/>
        </w:rPr>
        <w:t>8.1 施工控制网</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8.1.1 发包人应在专用合同条款约定的期限内，通过监理人向承包人提供测量基准点、基准线和水准点及其书面资料。除专用合同条款另有约定外，承包人应根据国家测绘基准、测绘系统和工程测量技术规范，按上述基准点（线）以及合同工程精度要求，测设施工控制网，并在专用合同条款约定的期限内，将施工控制网资料报送监理人审批。</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8.1.2 承包人应负责管理施工控制网点。施工控制网点丢失或损坏的，承包人应及时修复。承包人应承担施工控制网点的管理与修复费用，并在工程竣工后将施工控制网点移交发包人。</w:t>
      </w:r>
    </w:p>
    <w:p>
      <w:pPr>
        <w:pStyle w:val="6"/>
        <w:spacing w:before="0" w:beforeAutospacing="0" w:after="0" w:afterAutospacing="0" w:line="360" w:lineRule="auto"/>
        <w:rPr>
          <w:rFonts w:hint="eastAsia"/>
          <w:color w:val="auto"/>
          <w:highlight w:val="none"/>
        </w:rPr>
      </w:pPr>
      <w:r>
        <w:rPr>
          <w:rFonts w:hint="eastAsia"/>
          <w:color w:val="auto"/>
          <w:highlight w:val="none"/>
        </w:rPr>
        <w:t>8.2 施工测量</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8.2.1 承包人应负责施工过程中的全部施工测量放线工作，并配置合格的人员、仪器、设备和其他物品。</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8.2.2 监理人可以指示承包人进行抽样复测，当复测中发现错误或出现超过合同约定的误差时，承包人应按监理人指示进行修正或补测，并承担相应的复测费用。</w:t>
      </w:r>
    </w:p>
    <w:p>
      <w:pPr>
        <w:pStyle w:val="6"/>
        <w:spacing w:before="0" w:beforeAutospacing="0" w:after="0" w:afterAutospacing="0" w:line="360" w:lineRule="auto"/>
        <w:rPr>
          <w:rFonts w:hint="eastAsia"/>
          <w:color w:val="auto"/>
          <w:highlight w:val="none"/>
        </w:rPr>
      </w:pPr>
      <w:r>
        <w:rPr>
          <w:rFonts w:hint="eastAsia"/>
          <w:color w:val="auto"/>
          <w:highlight w:val="none"/>
        </w:rPr>
        <w:t>8.3 基准资料错误的责任</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pPr>
        <w:pStyle w:val="6"/>
        <w:spacing w:before="0" w:beforeAutospacing="0" w:after="0" w:afterAutospacing="0" w:line="360" w:lineRule="auto"/>
        <w:rPr>
          <w:rFonts w:hint="eastAsia"/>
          <w:color w:val="auto"/>
          <w:highlight w:val="none"/>
        </w:rPr>
      </w:pPr>
      <w:r>
        <w:rPr>
          <w:rFonts w:hint="eastAsia"/>
          <w:color w:val="auto"/>
          <w:highlight w:val="none"/>
        </w:rPr>
        <w:t>8.4 监理人使用施工控制网</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监理人需要使用施工控制网的，承包人应提供必要的协助，发包人不再为此支付费用。</w:t>
      </w:r>
    </w:p>
    <w:p>
      <w:pPr>
        <w:pStyle w:val="5"/>
        <w:spacing w:before="0" w:after="0" w:line="360" w:lineRule="auto"/>
        <w:rPr>
          <w:rFonts w:hint="eastAsia" w:ascii="宋体" w:hAnsi="宋体"/>
          <w:color w:val="auto"/>
          <w:highlight w:val="none"/>
        </w:rPr>
      </w:pPr>
      <w:bookmarkStart w:id="509" w:name="_Toc15617"/>
      <w:bookmarkStart w:id="510" w:name="_Toc5514"/>
      <w:bookmarkStart w:id="511" w:name="_Toc17177"/>
      <w:bookmarkStart w:id="512" w:name="_Toc57795948"/>
      <w:bookmarkStart w:id="513" w:name="_Toc184635106"/>
      <w:bookmarkStart w:id="514" w:name="_Toc5305"/>
      <w:r>
        <w:rPr>
          <w:rFonts w:hint="eastAsia" w:ascii="宋体" w:hAnsi="宋体"/>
          <w:color w:val="auto"/>
          <w:highlight w:val="none"/>
        </w:rPr>
        <w:t>9、施工安全、治安保卫和环境保护</w:t>
      </w:r>
      <w:bookmarkEnd w:id="509"/>
      <w:bookmarkEnd w:id="510"/>
      <w:bookmarkEnd w:id="511"/>
      <w:bookmarkEnd w:id="512"/>
      <w:bookmarkEnd w:id="513"/>
      <w:bookmarkEnd w:id="514"/>
    </w:p>
    <w:p>
      <w:pPr>
        <w:pStyle w:val="6"/>
        <w:spacing w:before="0" w:beforeAutospacing="0" w:after="0" w:afterAutospacing="0" w:line="360" w:lineRule="auto"/>
        <w:rPr>
          <w:rFonts w:hint="eastAsia"/>
          <w:color w:val="auto"/>
          <w:highlight w:val="none"/>
        </w:rPr>
      </w:pPr>
      <w:r>
        <w:rPr>
          <w:rFonts w:hint="eastAsia"/>
          <w:color w:val="auto"/>
          <w:highlight w:val="none"/>
        </w:rPr>
        <w:t>9.1 发包人的施工安全责任</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9.1.1 发包人应按合同约定履行安全职责，授权监理人按合同约定的安全工作内容监督、检查承包人安全工作的实施，组织承包人和有关单位进行安全检查。</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9.1.2 发包人应对其现场机构雇佣的全部人员的工伤事故承担责任，但由于承包人原因造成发包人人员工伤的，应由承包人承担责任。</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9.1.3 发包人应负责赔偿以下各种情况造成的第三者人身伤亡和财产损失：</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（l）工程或工程的任何部分对土地的占用所造成的第三者财产损失；</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（2）由于发包人原因在施工场地及其毗邻地带造成的第三者人身伤亡和财产损失。</w:t>
      </w:r>
    </w:p>
    <w:p>
      <w:pPr>
        <w:pStyle w:val="6"/>
        <w:spacing w:before="0" w:beforeAutospacing="0" w:after="0" w:afterAutospacing="0" w:line="360" w:lineRule="auto"/>
        <w:rPr>
          <w:rFonts w:hint="eastAsia"/>
          <w:color w:val="auto"/>
          <w:highlight w:val="none"/>
        </w:rPr>
      </w:pPr>
      <w:r>
        <w:rPr>
          <w:rFonts w:hint="eastAsia"/>
          <w:color w:val="auto"/>
          <w:highlight w:val="none"/>
        </w:rPr>
        <w:t>9.2 承包人的施工安全责任</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9.2.1 承包人应按合同约定履行安全职责，执行监理人有关安全工作的指示，并在专用合同条款约定的期限内，按合同约定的安全工作内容，编制施工安全措施计划报送监理人审批。</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9.2.2 承包人应加强施工作业安全管理，特别应加强易燃、易爆材料、火工器材、有毒与腐蚀性材料和其他危险品的管理，以及对爆破作业和地下工程施工等危险作业的管理。</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9.2.3 承包人应严格按照国家安全标准制定施工安全操作规程，配备必要的安全生产和劳动保护设施，加强对承包人人员的安全教育，并发放安全工作手册和劳动保护用具。</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9.2.4 承包人应按监理人的指示制定应对灾害的紧急预案，报送监理人审批。承包人还应按预案做好安全检查，配置必要的救助物资和器材，切实保护好有关人员的人身和财产安全。</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9.2.5 合同约定的安全作业环境及安全施工措施所需费用应遵守有关规定，并包括在相关工作的合同价格中。因采取合同未约定的安全作业环境及安全施工措施增加的费用，由监理人按第3.5 款商定或确定。</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9.2.6 承包人应对其履行合同所雇佣的全部人员，包括分包人人员的工伤事故承担责任，但由于发包人原因造成承包人人员工伤事故的，应由发包人承担责任。</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9.2.7 由于承包人原因在施工场地内及其毗邻地带造成的第三者人员伤亡和财产损失，由承包人负责赔偿。</w:t>
      </w:r>
    </w:p>
    <w:p>
      <w:pPr>
        <w:pStyle w:val="6"/>
        <w:spacing w:before="0" w:beforeAutospacing="0" w:after="0" w:afterAutospacing="0" w:line="360" w:lineRule="auto"/>
        <w:rPr>
          <w:rFonts w:hint="eastAsia"/>
          <w:color w:val="auto"/>
          <w:highlight w:val="none"/>
        </w:rPr>
      </w:pPr>
      <w:r>
        <w:rPr>
          <w:rFonts w:hint="eastAsia"/>
          <w:color w:val="auto"/>
          <w:highlight w:val="none"/>
        </w:rPr>
        <w:t>9.3 治安保卫</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9.3.1 除合同另有约定外，发包人应与当地公安部门协商，在现场建立治安管理机构或联防组织，统一管理施工场地的治安保卫事项，履行合同工程的治安保卫职责。</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9.3.2 发包人和承包人除应协助现场治安管理机构或联防组织维护施工场地的社会治安外，还应做好包括生活区在内的各自管辖区的治安保卫工作。</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9.3.3 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pPr>
        <w:pStyle w:val="6"/>
        <w:spacing w:before="0" w:beforeAutospacing="0" w:after="0" w:afterAutospacing="0" w:line="360" w:lineRule="auto"/>
        <w:rPr>
          <w:rFonts w:hint="eastAsia"/>
          <w:color w:val="auto"/>
          <w:highlight w:val="none"/>
        </w:rPr>
      </w:pPr>
      <w:r>
        <w:rPr>
          <w:rFonts w:hint="eastAsia"/>
          <w:color w:val="auto"/>
          <w:highlight w:val="none"/>
        </w:rPr>
        <w:t>9.4 环境保护</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9.4.1 承包人在施工过程中，应遵守有关环境保护的法律，履行合同约定的环境保护义务，并对违反法律和合同约定义务所造成的环境破坏、人身伤害和财产损失负责。</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9.4.2 承包人应按合同约定的环保工作内容，编制施工环保措施计划，报送监理人审批。</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9.4.3 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9.4.4 承包人应按合同约定采取有效措施，对施工开挖的边坡及时进行支护，维护排水设施，并进行水土保护，避免因施工造成的地质灾害。</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9.4.5 承包人应按国家饮用水管理标准定期对饮用水源进行监测，防止施工活动污染饮用水源。</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9.4.6 承包人应按合同约定，加强对噪声、粉尘、废气、废水和废油的控制，努力降低噪声，控制粉尘和废气浓度，做好废水和废油的治理和排放。</w:t>
      </w:r>
    </w:p>
    <w:p>
      <w:pPr>
        <w:pStyle w:val="6"/>
        <w:spacing w:before="0" w:beforeAutospacing="0" w:after="0" w:afterAutospacing="0" w:line="360" w:lineRule="auto"/>
        <w:rPr>
          <w:rFonts w:hint="eastAsia"/>
          <w:color w:val="auto"/>
          <w:highlight w:val="none"/>
        </w:rPr>
      </w:pPr>
      <w:r>
        <w:rPr>
          <w:rFonts w:hint="eastAsia"/>
          <w:color w:val="auto"/>
          <w:highlight w:val="none"/>
        </w:rPr>
        <w:t>9.5 事故处理</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pPr>
        <w:pStyle w:val="5"/>
        <w:spacing w:before="0" w:after="0" w:line="360" w:lineRule="auto"/>
        <w:rPr>
          <w:rFonts w:hint="eastAsia" w:ascii="宋体" w:hAnsi="宋体"/>
          <w:color w:val="auto"/>
          <w:highlight w:val="none"/>
        </w:rPr>
      </w:pPr>
      <w:bookmarkStart w:id="515" w:name="_Toc57795949"/>
      <w:bookmarkStart w:id="516" w:name="_Toc21920"/>
      <w:bookmarkStart w:id="517" w:name="_Toc3949"/>
      <w:bookmarkStart w:id="518" w:name="_Toc28315"/>
      <w:bookmarkStart w:id="519" w:name="_Toc184635107"/>
      <w:bookmarkStart w:id="520" w:name="_Toc30037"/>
      <w:r>
        <w:rPr>
          <w:rFonts w:hint="eastAsia" w:ascii="宋体" w:hAnsi="宋体"/>
          <w:color w:val="auto"/>
          <w:highlight w:val="none"/>
        </w:rPr>
        <w:t>10、进度计划</w:t>
      </w:r>
      <w:bookmarkEnd w:id="515"/>
      <w:bookmarkEnd w:id="516"/>
      <w:bookmarkEnd w:id="517"/>
      <w:bookmarkEnd w:id="518"/>
      <w:bookmarkEnd w:id="519"/>
      <w:bookmarkEnd w:id="520"/>
    </w:p>
    <w:p>
      <w:pPr>
        <w:pStyle w:val="6"/>
        <w:spacing w:before="0" w:beforeAutospacing="0" w:after="0" w:afterAutospacing="0" w:line="360" w:lineRule="auto"/>
        <w:rPr>
          <w:rFonts w:hint="eastAsia"/>
          <w:color w:val="auto"/>
          <w:highlight w:val="none"/>
        </w:rPr>
      </w:pPr>
      <w:r>
        <w:rPr>
          <w:rFonts w:hint="eastAsia"/>
          <w:color w:val="auto"/>
          <w:highlight w:val="none"/>
        </w:rPr>
        <w:t>10.1 合同进度计划</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承包人应按专用合同条款约定的内容和期限，编制详细的施工进度计划和施工方案说明报送监理人。监理人应在专用合同条款约定的期限内批复或提出修改意见，否则该进度计划视为己得到批准。经监理人批准的施工进度计划称合同进度计划，是控制合同工程进度的依据。承包人还应根据合同进度计划，编制更为详细的分阶段或分项进度计划，报监理人审批。</w:t>
      </w:r>
    </w:p>
    <w:p>
      <w:pPr>
        <w:pStyle w:val="6"/>
        <w:spacing w:before="0" w:beforeAutospacing="0" w:after="0" w:afterAutospacing="0" w:line="360" w:lineRule="auto"/>
        <w:rPr>
          <w:rFonts w:hint="eastAsia"/>
          <w:color w:val="auto"/>
          <w:highlight w:val="none"/>
        </w:rPr>
      </w:pPr>
      <w:r>
        <w:rPr>
          <w:rFonts w:hint="eastAsia"/>
          <w:color w:val="auto"/>
          <w:highlight w:val="none"/>
        </w:rPr>
        <w:t>10.2 合同进度计划的修订</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不论何种原因造成工程的实际进度与第10.1 款的合同进度计划不符时，承包人可以在专用合同条款约定的期限内向监理人提交修订合同进度计划的申请报告，并附有关措施和相关资料，报监理人审批；监理人也可以直接向承包人作出修订合同进度计划的指示，承包人应按该指示修订合同进度计划，报监理人审批。监理人应在专用合同条款约定的期限内批复。监理人在批复前应获得发包人同意。</w:t>
      </w:r>
    </w:p>
    <w:p>
      <w:pPr>
        <w:pStyle w:val="5"/>
        <w:spacing w:before="0" w:after="0" w:line="360" w:lineRule="auto"/>
        <w:rPr>
          <w:rFonts w:hint="eastAsia" w:ascii="宋体" w:hAnsi="宋体"/>
          <w:color w:val="auto"/>
          <w:highlight w:val="none"/>
        </w:rPr>
      </w:pPr>
      <w:bookmarkStart w:id="521" w:name="_Toc57795950"/>
      <w:bookmarkStart w:id="522" w:name="_Toc23820"/>
      <w:bookmarkStart w:id="523" w:name="_Toc16591"/>
      <w:bookmarkStart w:id="524" w:name="_Toc823"/>
      <w:bookmarkStart w:id="525" w:name="_Toc15562"/>
      <w:bookmarkStart w:id="526" w:name="_Toc184635108"/>
      <w:r>
        <w:rPr>
          <w:rFonts w:hint="eastAsia" w:ascii="宋体" w:hAnsi="宋体"/>
          <w:color w:val="auto"/>
          <w:highlight w:val="none"/>
        </w:rPr>
        <w:t>11、开工和竣工</w:t>
      </w:r>
      <w:bookmarkEnd w:id="521"/>
      <w:bookmarkEnd w:id="522"/>
      <w:bookmarkEnd w:id="523"/>
      <w:bookmarkEnd w:id="524"/>
      <w:bookmarkEnd w:id="525"/>
      <w:bookmarkEnd w:id="526"/>
    </w:p>
    <w:p>
      <w:pPr>
        <w:pStyle w:val="6"/>
        <w:spacing w:before="0" w:beforeAutospacing="0" w:after="0" w:afterAutospacing="0" w:line="360" w:lineRule="auto"/>
        <w:rPr>
          <w:rFonts w:hint="eastAsia"/>
          <w:color w:val="auto"/>
          <w:highlight w:val="none"/>
        </w:rPr>
      </w:pPr>
      <w:r>
        <w:rPr>
          <w:rFonts w:hint="eastAsia"/>
          <w:color w:val="auto"/>
          <w:highlight w:val="none"/>
        </w:rPr>
        <w:t>11.1 开工</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11.1.1 监理人应在开工日期7 天前向承包人发出开工通知。监理人在发出开工通知前应获得发包人同意。工期自监理人发出的开工通知中载明的开工日期起计算。承包人应在开工日期后尽快施工。</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11.1.2 承包人应按第10.1 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pPr>
        <w:pStyle w:val="6"/>
        <w:spacing w:before="0" w:beforeAutospacing="0" w:after="0" w:afterAutospacing="0" w:line="360" w:lineRule="auto"/>
        <w:rPr>
          <w:rFonts w:hint="eastAsia"/>
          <w:color w:val="auto"/>
          <w:highlight w:val="none"/>
        </w:rPr>
      </w:pPr>
      <w:r>
        <w:rPr>
          <w:rFonts w:hint="eastAsia"/>
          <w:color w:val="auto"/>
          <w:highlight w:val="none"/>
        </w:rPr>
        <w:t>11.2 竣工</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承包人应在第1.1.4.3 目约定的期限内完成合同工程。实际竣工日期在接收证书中写明。</w:t>
      </w:r>
    </w:p>
    <w:p>
      <w:pPr>
        <w:pStyle w:val="6"/>
        <w:spacing w:before="0" w:beforeAutospacing="0" w:after="0" w:afterAutospacing="0" w:line="360" w:lineRule="auto"/>
        <w:rPr>
          <w:rFonts w:hint="eastAsia"/>
          <w:color w:val="auto"/>
          <w:highlight w:val="none"/>
        </w:rPr>
      </w:pPr>
      <w:r>
        <w:rPr>
          <w:rFonts w:hint="eastAsia"/>
          <w:color w:val="auto"/>
          <w:highlight w:val="none"/>
        </w:rPr>
        <w:t>11.3 发包人的工期延误</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在履行合同过程中，由于发包人的下列原因造成工期延误的，承包人有权要求发包人延长工期和（或）增加费用，并支付合理利润。需要修订合同进度计划的，按照第10.2 款的约定办理。</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（l）增加合同工作内容；</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（2）改变合同中任何一项工作的质量要求或其他特性；</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（3）发包人迟延提供材料、工程设备或变更交货地点的；</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（4）因发包人原因导致的暂停施工；</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（5）提供图纸延误；</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（6）未按合同约定及时支付预付款、进度款；</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（7）发包人造成工期延误的其他原因。</w:t>
      </w:r>
    </w:p>
    <w:p>
      <w:pPr>
        <w:pStyle w:val="6"/>
        <w:spacing w:before="0" w:beforeAutospacing="0" w:after="0" w:afterAutospacing="0" w:line="360" w:lineRule="auto"/>
        <w:rPr>
          <w:rFonts w:hint="eastAsia"/>
          <w:color w:val="auto"/>
          <w:highlight w:val="none"/>
        </w:rPr>
      </w:pPr>
      <w:r>
        <w:rPr>
          <w:rFonts w:hint="eastAsia"/>
          <w:color w:val="auto"/>
          <w:highlight w:val="none"/>
        </w:rPr>
        <w:t>11.4 异常恶劣的气候条件</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由于出现专用合同条款规定的异常恶劣气候的条件导致工期延误的，承包人有权要求发包人延长工期。</w:t>
      </w:r>
    </w:p>
    <w:p>
      <w:pPr>
        <w:pStyle w:val="6"/>
        <w:spacing w:before="0" w:beforeAutospacing="0" w:after="0" w:afterAutospacing="0" w:line="360" w:lineRule="auto"/>
        <w:rPr>
          <w:rFonts w:hint="eastAsia"/>
          <w:color w:val="auto"/>
          <w:highlight w:val="none"/>
        </w:rPr>
      </w:pPr>
      <w:r>
        <w:rPr>
          <w:rFonts w:hint="eastAsia"/>
          <w:color w:val="auto"/>
          <w:highlight w:val="none"/>
        </w:rPr>
        <w:t>11.5 承包人的工期延误</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pPr>
        <w:pStyle w:val="6"/>
        <w:spacing w:before="0" w:beforeAutospacing="0" w:after="0" w:afterAutospacing="0" w:line="360" w:lineRule="auto"/>
        <w:rPr>
          <w:rFonts w:hint="eastAsia"/>
          <w:color w:val="auto"/>
          <w:highlight w:val="none"/>
        </w:rPr>
      </w:pPr>
      <w:r>
        <w:rPr>
          <w:rFonts w:hint="eastAsia"/>
          <w:color w:val="auto"/>
          <w:highlight w:val="none"/>
        </w:rPr>
        <w:t>11.6 工期提前</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发包人要求承包人提前竣工，或承包人提出提前竣工的建议能够给发包人带来效益的，应由监理人与承包人共同协商采取加快工程进度的措施和修订合同进度计划。发包人应承担承包人由此增加的费用，并向承包人支付专用合同条款约定的相应奖金。</w:t>
      </w:r>
    </w:p>
    <w:p>
      <w:pPr>
        <w:pStyle w:val="5"/>
        <w:spacing w:before="0" w:after="0" w:line="360" w:lineRule="auto"/>
        <w:rPr>
          <w:rFonts w:hint="eastAsia" w:ascii="宋体" w:hAnsi="宋体"/>
          <w:color w:val="auto"/>
          <w:highlight w:val="none"/>
        </w:rPr>
      </w:pPr>
      <w:bookmarkStart w:id="527" w:name="_Toc4076"/>
      <w:bookmarkStart w:id="528" w:name="_Toc184635109"/>
      <w:bookmarkStart w:id="529" w:name="_Toc21321"/>
      <w:bookmarkStart w:id="530" w:name="_Toc57795951"/>
      <w:bookmarkStart w:id="531" w:name="_Toc28126"/>
      <w:bookmarkStart w:id="532" w:name="_Toc4328"/>
      <w:r>
        <w:rPr>
          <w:rFonts w:hint="eastAsia" w:ascii="宋体" w:hAnsi="宋体"/>
          <w:color w:val="auto"/>
          <w:highlight w:val="none"/>
        </w:rPr>
        <w:t>12、暂停施工</w:t>
      </w:r>
      <w:bookmarkEnd w:id="527"/>
      <w:bookmarkEnd w:id="528"/>
      <w:bookmarkEnd w:id="529"/>
      <w:bookmarkEnd w:id="530"/>
      <w:bookmarkEnd w:id="531"/>
      <w:bookmarkEnd w:id="532"/>
    </w:p>
    <w:p>
      <w:pPr>
        <w:pStyle w:val="6"/>
        <w:spacing w:before="0" w:beforeAutospacing="0" w:after="0" w:afterAutospacing="0" w:line="360" w:lineRule="auto"/>
        <w:rPr>
          <w:rFonts w:hint="eastAsia"/>
          <w:color w:val="auto"/>
          <w:highlight w:val="none"/>
        </w:rPr>
      </w:pPr>
      <w:r>
        <w:rPr>
          <w:rFonts w:hint="eastAsia"/>
          <w:color w:val="auto"/>
          <w:highlight w:val="none"/>
        </w:rPr>
        <w:t>12.1 承包人暂停施工的责任</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因下列暂停施工增加的费用和（或）工期延误由承包人承担：</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（1）承包人违约引起的暂停施工；</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（2）由于承包人原因为工程合理施工和安全保障所必需的暂停施工；</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（3）承包人擅自暂停施工；</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（4）承包人其他原因引起的暂停施工；</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（5）专用合同条款约定由承包人承担的其他暂停施工。</w:t>
      </w:r>
    </w:p>
    <w:p>
      <w:pPr>
        <w:pStyle w:val="6"/>
        <w:spacing w:before="0" w:beforeAutospacing="0" w:after="0" w:afterAutospacing="0" w:line="360" w:lineRule="auto"/>
        <w:rPr>
          <w:rFonts w:hint="eastAsia"/>
          <w:color w:val="auto"/>
          <w:highlight w:val="none"/>
        </w:rPr>
      </w:pPr>
      <w:r>
        <w:rPr>
          <w:rFonts w:hint="eastAsia"/>
          <w:color w:val="auto"/>
          <w:highlight w:val="none"/>
        </w:rPr>
        <w:t>12.2 发包人暂停施工的责任</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由于发包人原因引起的暂停施工造成工期延误的，承包人有权要求发包人延长工期和（或）增加费用，并支付合理利润。</w:t>
      </w:r>
    </w:p>
    <w:p>
      <w:pPr>
        <w:pStyle w:val="6"/>
        <w:spacing w:before="0" w:beforeAutospacing="0" w:after="0" w:afterAutospacing="0" w:line="360" w:lineRule="auto"/>
        <w:rPr>
          <w:rFonts w:hint="eastAsia"/>
          <w:color w:val="auto"/>
          <w:highlight w:val="none"/>
        </w:rPr>
      </w:pPr>
      <w:r>
        <w:rPr>
          <w:rFonts w:hint="eastAsia"/>
          <w:color w:val="auto"/>
          <w:highlight w:val="none"/>
        </w:rPr>
        <w:t>12.3 监理人暂停施工指示</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12.3.1 监理人认为有必要时，可向承包人作出暂停施工的指示，承包人应按监理人指示暂停施工。不论由于何种原因引起的暂停施工，暂停施工期间承包人应负责妥善保护工程并提供安全保障。</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12.3.2 由于发包人的原因发生暂停施工的紧急情况，且监理人未及时下达暂停施工指示的，承包人可先暂停施工，并及时向监理人提出暂停施工的书面请求。监理人应在接到书面请求后的24小时内予以答复，逾期未答复的，视为同意承包人的暂停施工请求。</w:t>
      </w:r>
    </w:p>
    <w:p>
      <w:pPr>
        <w:pStyle w:val="6"/>
        <w:spacing w:before="0" w:beforeAutospacing="0" w:after="0" w:afterAutospacing="0" w:line="360" w:lineRule="auto"/>
        <w:rPr>
          <w:rFonts w:hint="eastAsia"/>
          <w:color w:val="auto"/>
          <w:highlight w:val="none"/>
        </w:rPr>
      </w:pPr>
      <w:r>
        <w:rPr>
          <w:rFonts w:hint="eastAsia"/>
          <w:color w:val="auto"/>
          <w:highlight w:val="none"/>
        </w:rPr>
        <w:t>12.4 暂停施工后的复工</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12.4.1 暂停施工后，监理人应与发包人和承包人协商，采取有效措施积极消除暂停施工的影响。当工程具备复工条件时，监理人应立即向承包人发出复工通知。承包人收到复工通知后，应在监理人指定的期限内复工。</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12.4.2 承包人无故拖延和拒绝复工的，由此增加的费用和工期延误由承包人承担；因发包人原因无法按时复工的，承包人有权要求发包人延长工期和（或）增加费用，并支付合理利润。</w:t>
      </w:r>
    </w:p>
    <w:p>
      <w:pPr>
        <w:pStyle w:val="6"/>
        <w:spacing w:before="0" w:beforeAutospacing="0" w:after="0" w:afterAutospacing="0" w:line="360" w:lineRule="auto"/>
        <w:rPr>
          <w:rFonts w:hint="eastAsia"/>
          <w:color w:val="auto"/>
          <w:highlight w:val="none"/>
        </w:rPr>
      </w:pPr>
      <w:r>
        <w:rPr>
          <w:rFonts w:hint="eastAsia"/>
          <w:color w:val="auto"/>
          <w:highlight w:val="none"/>
        </w:rPr>
        <w:t>12.5 暂停施工持续56 天以上</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12.5.1 监理人发出暂停施工指示后56 天内未向承包人发出复工通知，除了该项停工属于第12.1 款的情况外，承包人可向监理人提交书面通知，要求监理人在收到书面通知后28天内准许已暂停施工的工程或其中一部分工程继续施工。如监理人逾期不予批准，则承包人可以通知监理人，将工程受影响的部分视为按第15.1（l）项的可取消工作。如暂停施工影响到整个工程，可视为发包人违约，应按第22.2 款的规定办理。</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12.5.2 由于承包人责任引起的暂停施工，如承包人在收到监理人暂停施工指示后56 天内不认真采取有效的复工措施，造成工期延误，可视为承包人违约，应按第22.1 款的规定办理。</w:t>
      </w:r>
    </w:p>
    <w:p>
      <w:pPr>
        <w:pStyle w:val="5"/>
        <w:spacing w:before="0" w:after="0" w:line="360" w:lineRule="auto"/>
        <w:rPr>
          <w:rFonts w:hint="eastAsia" w:ascii="宋体" w:hAnsi="宋体"/>
          <w:color w:val="auto"/>
          <w:highlight w:val="none"/>
        </w:rPr>
      </w:pPr>
      <w:bookmarkStart w:id="533" w:name="_Toc8484"/>
      <w:bookmarkStart w:id="534" w:name="_Toc9497"/>
      <w:bookmarkStart w:id="535" w:name="_Toc23896"/>
      <w:bookmarkStart w:id="536" w:name="_Toc57795952"/>
      <w:bookmarkStart w:id="537" w:name="_Toc184635110"/>
      <w:bookmarkStart w:id="538" w:name="_Toc10964"/>
      <w:r>
        <w:rPr>
          <w:rFonts w:hint="eastAsia" w:ascii="宋体" w:hAnsi="宋体"/>
          <w:color w:val="auto"/>
          <w:highlight w:val="none"/>
        </w:rPr>
        <w:t>13、工程质量</w:t>
      </w:r>
      <w:bookmarkEnd w:id="533"/>
      <w:bookmarkEnd w:id="534"/>
      <w:bookmarkEnd w:id="535"/>
      <w:bookmarkEnd w:id="536"/>
      <w:bookmarkEnd w:id="537"/>
      <w:bookmarkEnd w:id="538"/>
    </w:p>
    <w:p>
      <w:pPr>
        <w:pStyle w:val="6"/>
        <w:spacing w:before="0" w:beforeAutospacing="0" w:after="0" w:afterAutospacing="0" w:line="360" w:lineRule="auto"/>
        <w:rPr>
          <w:rFonts w:hint="eastAsia"/>
          <w:color w:val="auto"/>
          <w:highlight w:val="none"/>
        </w:rPr>
      </w:pPr>
      <w:r>
        <w:rPr>
          <w:rFonts w:hint="eastAsia"/>
          <w:color w:val="auto"/>
          <w:highlight w:val="none"/>
        </w:rPr>
        <w:t>13.1 工程质量要求</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13.1.1 工程质量验收按合同约定验收标准执行。</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13.1.2 因承包人原因造成工程质量达不到合同约定验收标准的，监理人有权要求承包人返工直至符合合同要求为止，由此造成的费用增加和（或）工期延误由承包人承担。</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13.1.3 因发包人原因造成工程质量达不到合同约定验收标准的，发包人应承担由于承包人返工造成的费用增加和（或）工期延误，并支付承包人合理利润。</w:t>
      </w:r>
    </w:p>
    <w:p>
      <w:pPr>
        <w:pStyle w:val="6"/>
        <w:spacing w:before="0" w:beforeAutospacing="0" w:after="0" w:afterAutospacing="0" w:line="360" w:lineRule="auto"/>
        <w:rPr>
          <w:rFonts w:hint="eastAsia"/>
          <w:color w:val="auto"/>
          <w:highlight w:val="none"/>
        </w:rPr>
      </w:pPr>
      <w:r>
        <w:rPr>
          <w:rFonts w:hint="eastAsia"/>
          <w:color w:val="auto"/>
          <w:highlight w:val="none"/>
        </w:rPr>
        <w:t>13.2 承包人的质量管理</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13.2.1 承包人应在施工场地设置专门的质量检查机构，配备专职质量检查人员，建立完善的质量检查制度。承包人应在合同约定的期限内，提交工程质量保证措施文件，包括质量检查机构的组织和岗位责任、质检人员的组成、质量检查程序和实施细则等，报送监理人审批。</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13.2.2 承包人应加强对施工人员的质量教育和技术培训，定期考核施工人员的劳动技能，严格执行规范和操作规程。</w:t>
      </w:r>
    </w:p>
    <w:p>
      <w:pPr>
        <w:pStyle w:val="6"/>
        <w:spacing w:before="0" w:beforeAutospacing="0" w:after="0" w:afterAutospacing="0" w:line="360" w:lineRule="auto"/>
        <w:rPr>
          <w:rFonts w:hint="eastAsia"/>
          <w:color w:val="auto"/>
          <w:highlight w:val="none"/>
        </w:rPr>
      </w:pPr>
      <w:r>
        <w:rPr>
          <w:rFonts w:hint="eastAsia"/>
          <w:color w:val="auto"/>
          <w:highlight w:val="none"/>
        </w:rPr>
        <w:t>13.3 承包人的质量检查</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承包人应按合同约定对材料、工程设备以及工程的所有部位及其施工工艺进行全过程的质量检查和检验，并作详细记录，编制工程质量报表，报送监理人审查。</w:t>
      </w:r>
    </w:p>
    <w:p>
      <w:pPr>
        <w:pStyle w:val="6"/>
        <w:spacing w:before="0" w:beforeAutospacing="0" w:after="0" w:afterAutospacing="0" w:line="360" w:lineRule="auto"/>
        <w:rPr>
          <w:rFonts w:hint="eastAsia"/>
          <w:color w:val="auto"/>
          <w:highlight w:val="none"/>
        </w:rPr>
      </w:pPr>
      <w:r>
        <w:rPr>
          <w:rFonts w:hint="eastAsia"/>
          <w:color w:val="auto"/>
          <w:highlight w:val="none"/>
        </w:rPr>
        <w:t>13.4 监理人的质量检查</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pPr>
        <w:pStyle w:val="6"/>
        <w:spacing w:before="0" w:beforeAutospacing="0" w:after="0" w:afterAutospacing="0" w:line="360" w:lineRule="auto"/>
        <w:rPr>
          <w:rFonts w:hint="eastAsia"/>
          <w:color w:val="auto"/>
          <w:highlight w:val="none"/>
        </w:rPr>
      </w:pPr>
      <w:r>
        <w:rPr>
          <w:rFonts w:hint="eastAsia"/>
          <w:color w:val="auto"/>
          <w:highlight w:val="none"/>
        </w:rPr>
        <w:t>13.5 工程隐蔽部位覆盖前的检查</w:t>
      </w:r>
    </w:p>
    <w:p>
      <w:pPr>
        <w:spacing w:line="360" w:lineRule="auto"/>
        <w:ind w:firstLine="420" w:firstLineChars="200"/>
        <w:rPr>
          <w:rFonts w:hint="eastAsia" w:ascii="宋体" w:hAnsi="宋体"/>
          <w:color w:val="auto"/>
          <w:highlight w:val="none"/>
        </w:rPr>
      </w:pPr>
      <w:r>
        <w:rPr>
          <w:rFonts w:hint="eastAsia" w:ascii="宋体" w:hAnsi="宋体"/>
          <w:color w:val="auto"/>
          <w:highlight w:val="none"/>
        </w:rPr>
        <w:t>13.5.1 通知监理人检查</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w:t>
      </w:r>
      <w:r>
        <w:rPr>
          <w:rFonts w:hint="eastAsia" w:ascii="宋体" w:hAnsi="宋体"/>
          <w:color w:val="auto"/>
          <w:szCs w:val="21"/>
          <w:highlight w:val="none"/>
          <w:lang w:eastAsia="zh-CN"/>
        </w:rPr>
        <w:t>签名</w:t>
      </w:r>
      <w:r>
        <w:rPr>
          <w:rFonts w:hint="eastAsia" w:ascii="宋体" w:hAnsi="宋体"/>
          <w:color w:val="auto"/>
          <w:szCs w:val="21"/>
          <w:highlight w:val="none"/>
        </w:rPr>
        <w:t>后，承包人才能进行覆盖。监理人检查确认质量不合格的，承包人应在监理人指示的时间内修整返工后，由监理人重新检查。</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13.5.2 监理人未到场检查</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监理人未按第13.5.l 项约定的时间进行检查的，除监理人另有指示外，承包人可自行完成覆盖工作，并作相应记录报送监理人，监理人应</w:t>
      </w:r>
      <w:r>
        <w:rPr>
          <w:rFonts w:hint="eastAsia" w:ascii="宋体" w:hAnsi="宋体"/>
          <w:color w:val="auto"/>
          <w:szCs w:val="21"/>
          <w:highlight w:val="none"/>
          <w:lang w:eastAsia="zh-CN"/>
        </w:rPr>
        <w:t>签名</w:t>
      </w:r>
      <w:r>
        <w:rPr>
          <w:rFonts w:hint="eastAsia" w:ascii="宋体" w:hAnsi="宋体"/>
          <w:color w:val="auto"/>
          <w:szCs w:val="21"/>
          <w:highlight w:val="none"/>
        </w:rPr>
        <w:t>确认。监理人事后对检查记录有疑问的，可按第13.5.3 项的约定重新检查。</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13.5.3 监理人重新检查</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承包人按第13.5.1 项或第13.5.2 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13.5.4 承包人私自覆盖</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承包人未通知监理人到场检查，私自将工程隐蔽部位覆盖的，监理人有权指示承包人钻孔探测或揭开检查，由此增加的费用和（或）工期延误由承包人承担。</w:t>
      </w:r>
    </w:p>
    <w:p>
      <w:pPr>
        <w:pStyle w:val="6"/>
        <w:spacing w:before="0" w:beforeAutospacing="0" w:after="0" w:afterAutospacing="0" w:line="360" w:lineRule="auto"/>
        <w:rPr>
          <w:rFonts w:hint="eastAsia"/>
          <w:color w:val="auto"/>
          <w:highlight w:val="none"/>
        </w:rPr>
      </w:pPr>
      <w:r>
        <w:rPr>
          <w:rFonts w:hint="eastAsia"/>
          <w:color w:val="auto"/>
          <w:highlight w:val="none"/>
        </w:rPr>
        <w:t>13.6 清除不合格工程</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13.6.1 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13.6.2 由于发包人提供的材料或工程设备不合格造成的工程不合格，需要承包人采取措施补救的，发包人应承担由此增加的费用和（或）工期延误，并支付承包人合理利润。</w:t>
      </w:r>
    </w:p>
    <w:p>
      <w:pPr>
        <w:pStyle w:val="5"/>
        <w:spacing w:before="0" w:after="0" w:line="360" w:lineRule="auto"/>
        <w:rPr>
          <w:rFonts w:hint="eastAsia" w:ascii="宋体" w:hAnsi="宋体"/>
          <w:color w:val="auto"/>
          <w:highlight w:val="none"/>
        </w:rPr>
      </w:pPr>
      <w:bookmarkStart w:id="539" w:name="_Toc14238"/>
      <w:bookmarkStart w:id="540" w:name="_Toc184635111"/>
      <w:bookmarkStart w:id="541" w:name="_Toc26223"/>
      <w:bookmarkStart w:id="542" w:name="_Toc30786"/>
      <w:bookmarkStart w:id="543" w:name="_Toc17776"/>
      <w:bookmarkStart w:id="544" w:name="_Toc57795953"/>
      <w:r>
        <w:rPr>
          <w:rFonts w:hint="eastAsia" w:ascii="宋体" w:hAnsi="宋体"/>
          <w:color w:val="auto"/>
          <w:highlight w:val="none"/>
        </w:rPr>
        <w:t>14、试验和检验</w:t>
      </w:r>
      <w:bookmarkEnd w:id="539"/>
      <w:bookmarkEnd w:id="540"/>
      <w:bookmarkEnd w:id="541"/>
      <w:bookmarkEnd w:id="542"/>
      <w:bookmarkEnd w:id="543"/>
      <w:bookmarkEnd w:id="544"/>
    </w:p>
    <w:p>
      <w:pPr>
        <w:pStyle w:val="6"/>
        <w:spacing w:before="0" w:beforeAutospacing="0" w:after="0" w:afterAutospacing="0" w:line="360" w:lineRule="auto"/>
        <w:rPr>
          <w:rFonts w:hint="eastAsia"/>
          <w:color w:val="auto"/>
          <w:highlight w:val="none"/>
        </w:rPr>
      </w:pPr>
      <w:r>
        <w:rPr>
          <w:rFonts w:hint="eastAsia"/>
          <w:color w:val="auto"/>
          <w:highlight w:val="none"/>
        </w:rPr>
        <w:t>14.1 材料、工程设备和工程的试验和检验</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14.1.1 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14.1.2 监理人未按合同约定派员参加试验和检验的，除监理人另有指示外，承包人可自行试验和检验，并应立即将试验和检验结果报送监理人，监理人应</w:t>
      </w:r>
      <w:r>
        <w:rPr>
          <w:rFonts w:hint="eastAsia" w:ascii="宋体" w:hAnsi="宋体"/>
          <w:color w:val="auto"/>
          <w:szCs w:val="21"/>
          <w:highlight w:val="none"/>
          <w:lang w:eastAsia="zh-CN"/>
        </w:rPr>
        <w:t>签名</w:t>
      </w:r>
      <w:r>
        <w:rPr>
          <w:rFonts w:hint="eastAsia" w:ascii="宋体" w:hAnsi="宋体"/>
          <w:color w:val="auto"/>
          <w:szCs w:val="21"/>
          <w:highlight w:val="none"/>
        </w:rPr>
        <w:t>确认。</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14.1.3 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pPr>
        <w:pStyle w:val="6"/>
        <w:spacing w:before="0" w:beforeAutospacing="0" w:after="0" w:afterAutospacing="0" w:line="360" w:lineRule="auto"/>
        <w:rPr>
          <w:rFonts w:hint="eastAsia"/>
          <w:color w:val="auto"/>
          <w:highlight w:val="none"/>
        </w:rPr>
      </w:pPr>
      <w:r>
        <w:rPr>
          <w:rFonts w:hint="eastAsia"/>
          <w:color w:val="auto"/>
          <w:highlight w:val="none"/>
        </w:rPr>
        <w:t>14.2 现场材料试验</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14.2.1 承包人根据合同约定或监理人指示进行的现场材料试验，应由承包人提供试验场所、试验人员、试验设备器材以及其他必要的试验条件。</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14.2.2 监理人在必要时可以使用承包人的试验场所、试验设备器材以及其他试验条件，进行以工程质量检查为目的的复核性材料试验，承包人应予以协助。</w:t>
      </w:r>
    </w:p>
    <w:p>
      <w:pPr>
        <w:pStyle w:val="6"/>
        <w:spacing w:before="0" w:beforeAutospacing="0" w:after="0" w:afterAutospacing="0" w:line="360" w:lineRule="auto"/>
        <w:rPr>
          <w:rFonts w:hint="eastAsia"/>
          <w:color w:val="auto"/>
          <w:highlight w:val="none"/>
        </w:rPr>
      </w:pPr>
      <w:r>
        <w:rPr>
          <w:rFonts w:hint="eastAsia"/>
          <w:color w:val="auto"/>
          <w:highlight w:val="none"/>
        </w:rPr>
        <w:t>14.3 现场工艺试验</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承包人应按合同约定或监理人指示进行现场工艺试验。对大型的现场工艺试验，监理人认为必要时，应由承包人根据监理人提出的工艺试验要求，编制工艺试验措施计划，报送监理人审批。</w:t>
      </w:r>
    </w:p>
    <w:p>
      <w:pPr>
        <w:pStyle w:val="5"/>
        <w:spacing w:before="0" w:after="0" w:line="360" w:lineRule="auto"/>
        <w:rPr>
          <w:rFonts w:hint="eastAsia" w:ascii="宋体" w:hAnsi="宋体"/>
          <w:color w:val="auto"/>
          <w:highlight w:val="none"/>
        </w:rPr>
      </w:pPr>
      <w:bookmarkStart w:id="545" w:name="_Toc32589"/>
      <w:bookmarkStart w:id="546" w:name="_Toc21663"/>
      <w:bookmarkStart w:id="547" w:name="_Toc22252"/>
      <w:bookmarkStart w:id="548" w:name="_Toc23051"/>
      <w:bookmarkStart w:id="549" w:name="_Toc57795954"/>
      <w:bookmarkStart w:id="550" w:name="_Toc184635112"/>
      <w:r>
        <w:rPr>
          <w:rFonts w:hint="eastAsia" w:ascii="宋体" w:hAnsi="宋体"/>
          <w:color w:val="auto"/>
          <w:highlight w:val="none"/>
        </w:rPr>
        <w:t>15、变更</w:t>
      </w:r>
      <w:bookmarkEnd w:id="545"/>
      <w:bookmarkEnd w:id="546"/>
      <w:bookmarkEnd w:id="547"/>
      <w:bookmarkEnd w:id="548"/>
      <w:bookmarkEnd w:id="549"/>
      <w:bookmarkEnd w:id="550"/>
    </w:p>
    <w:p>
      <w:pPr>
        <w:pStyle w:val="6"/>
        <w:spacing w:before="0" w:beforeAutospacing="0" w:after="0" w:afterAutospacing="0" w:line="360" w:lineRule="auto"/>
        <w:rPr>
          <w:rFonts w:hint="eastAsia"/>
          <w:color w:val="auto"/>
          <w:highlight w:val="none"/>
        </w:rPr>
      </w:pPr>
      <w:r>
        <w:rPr>
          <w:rFonts w:hint="eastAsia"/>
          <w:color w:val="auto"/>
          <w:highlight w:val="none"/>
        </w:rPr>
        <w:t>15.1 变更的范围和内容</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除专用合同条款另有约定外，在履行合同中发生以下情形之一，应按照本条规定进行变更。</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（1）取消合同中任何一项工作，但被取消的工作不能转由发包人或其他人实施；（ 2 ）改变合同中任何一项工作的质量或其他特性；</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（3）改变合同工程的基线、标高、位置或尺寸；</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（4）改变合同中任何一项工作的施工时间或改变己批准的施工工艺或顺序；（ 5 ）为完成工程需要追加的额外工作。</w:t>
      </w:r>
    </w:p>
    <w:p>
      <w:pPr>
        <w:pStyle w:val="6"/>
        <w:spacing w:before="0" w:beforeAutospacing="0" w:after="0" w:afterAutospacing="0" w:line="360" w:lineRule="auto"/>
        <w:rPr>
          <w:rFonts w:hint="eastAsia"/>
          <w:color w:val="auto"/>
          <w:highlight w:val="none"/>
        </w:rPr>
      </w:pPr>
      <w:r>
        <w:rPr>
          <w:rFonts w:hint="eastAsia"/>
          <w:color w:val="auto"/>
          <w:highlight w:val="none"/>
        </w:rPr>
        <w:t>15.2 变更权</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在履行合同过程中，经发包人同意，监理人可按第15.3 款约定的变更程序向承包人作出变更指示，承包人应遵照执行。没有监理人的变更指示，承包人不得擅自变更。</w:t>
      </w:r>
    </w:p>
    <w:p>
      <w:pPr>
        <w:pStyle w:val="6"/>
        <w:spacing w:before="0" w:beforeAutospacing="0" w:after="0" w:afterAutospacing="0" w:line="360" w:lineRule="auto"/>
        <w:rPr>
          <w:rFonts w:hint="eastAsia"/>
          <w:color w:val="auto"/>
          <w:highlight w:val="none"/>
        </w:rPr>
      </w:pPr>
      <w:r>
        <w:rPr>
          <w:rFonts w:hint="eastAsia"/>
          <w:color w:val="auto"/>
          <w:highlight w:val="none"/>
        </w:rPr>
        <w:t>15.3 笠更程序</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15.3.1变更的提出</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（1）在合同履行过程中，可能发生第15.1 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15.3.3 项约定发出变更指示。</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（2）在合同履行过程中，发生第15.1 款约定情形的，监理人应按照第15.3.3 项约定向承包人发出变更指示。</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（3）承包人收到监理人按合同约定发出的图纸和文件，经检查认为其中存在第15.1 款约定情形的，可向监理人提出书面变更建议。变更建议应阐明要求变更的依据，并附必要的图纸和说明。监理人收到承包人书面建议后，应与发包人共同研究，确认存在变更的，应在收到承包人书面建议后的14 天内作出变更指示。经研究后不同意作为变更的，应由监理人书面答复承包人。</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（4）若承包人收到监理人的变更意向书后认为难以实施此项变更，应立即通知监理人，说明原因并附详细依据。监理人与承包人和发包人协商后确定撤销、改变或不改变原变更意向书。</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15.3.2 变更估价</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（1）除专用合同条款对期限另有约定外，承包人应在收到变更指示或变更意向书后的14 天内，向监理人提交变更报价书，报价内容应根据第15.4 款约定的估价原则，详细开列变更工作的价格组成及其依据，并附必要的施工方法说明和有关图纸。</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（2）变更工作影响工期的，承包人应提出调整工期的具体细节。监理人认为有必要时，可要求承包人提交要求提前或延长工期的施工进度计划及相应施工措施等详细资料。</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（3）除专用合同条款对期限另有约定外，监理人收到承包人变更报价书后的14 天内，根据第15.4 款约定的估价原则，按照第3.5 款商定或确定变更价格。</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15.3.3 变更指示</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（1）变更指示只能由监理人发出。</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（2）变更指示应说明变更的目的、范围、变更内容以及变更的工程量及其进度和技术要求，并附有关图纸和文件。承包人收到变更指示后，应按变更指示进行变更工作。</w:t>
      </w:r>
    </w:p>
    <w:p>
      <w:pPr>
        <w:pStyle w:val="6"/>
        <w:spacing w:before="0" w:beforeAutospacing="0" w:after="0" w:afterAutospacing="0" w:line="360" w:lineRule="auto"/>
        <w:rPr>
          <w:rFonts w:hint="eastAsia"/>
          <w:color w:val="auto"/>
          <w:highlight w:val="none"/>
        </w:rPr>
      </w:pPr>
      <w:r>
        <w:rPr>
          <w:rFonts w:hint="eastAsia"/>
          <w:color w:val="auto"/>
          <w:highlight w:val="none"/>
        </w:rPr>
        <w:t>15.4 变更的估价原则</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除专用合同条款另有约定外，因变更引起的价格调整按照本款约定处理。</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15.4.1 己标价工程量清单中有适用于变更工作的子目的，采用该子目的单价。</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15.4.2 己标价工程量清单中无适用于变更工作的子目，但有类似子目的，可在合理范围内参照类似子目的单价，由监理人按第3.5 款商定或确定变更工作的单价。</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15.4.3 己标价工程量清单中无适用或类似子目的单价，可按照成本加利润的原则，由监理人按第3. 5 款商定或确定变更工作的单价。</w:t>
      </w:r>
    </w:p>
    <w:p>
      <w:pPr>
        <w:pStyle w:val="6"/>
        <w:spacing w:before="0" w:beforeAutospacing="0" w:after="0" w:afterAutospacing="0" w:line="360" w:lineRule="auto"/>
        <w:rPr>
          <w:rFonts w:hint="eastAsia"/>
          <w:color w:val="auto"/>
          <w:highlight w:val="none"/>
        </w:rPr>
      </w:pPr>
      <w:r>
        <w:rPr>
          <w:rFonts w:hint="eastAsia"/>
          <w:color w:val="auto"/>
          <w:highlight w:val="none"/>
        </w:rPr>
        <w:t>15.5 承包人的合理化建议</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15.5.1 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第15.3.3项约定向承包人发出变更指示。</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15.5.2 承包人提出的合理化建议降低了合同价格、缩短了工期或者提高了工程经济效益的，发包人可按国家有关规定在专用合同条款中约定给予奖励。</w:t>
      </w:r>
    </w:p>
    <w:p>
      <w:pPr>
        <w:pStyle w:val="6"/>
        <w:spacing w:before="0" w:beforeAutospacing="0" w:after="0" w:afterAutospacing="0" w:line="360" w:lineRule="auto"/>
        <w:rPr>
          <w:rFonts w:hint="eastAsia"/>
          <w:color w:val="auto"/>
          <w:highlight w:val="none"/>
        </w:rPr>
      </w:pPr>
      <w:r>
        <w:rPr>
          <w:rFonts w:hint="eastAsia"/>
          <w:color w:val="auto"/>
          <w:highlight w:val="none"/>
        </w:rPr>
        <w:t>15.6 暂列金额</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暂列金额只能按照监理人的指示使用，并对合同价格进行相应调整。</w:t>
      </w:r>
    </w:p>
    <w:p>
      <w:pPr>
        <w:pStyle w:val="6"/>
        <w:spacing w:before="0" w:beforeAutospacing="0" w:after="0" w:afterAutospacing="0" w:line="360" w:lineRule="auto"/>
        <w:rPr>
          <w:rFonts w:hint="eastAsia"/>
          <w:color w:val="auto"/>
          <w:highlight w:val="none"/>
        </w:rPr>
      </w:pPr>
      <w:r>
        <w:rPr>
          <w:rFonts w:hint="eastAsia"/>
          <w:color w:val="auto"/>
          <w:highlight w:val="none"/>
        </w:rPr>
        <w:t>15.7 计日工</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 xml:space="preserve">15.7.1 发包人认为有必要时，由监理人通知承包人以计日工方式实施变更的零星工作。其价款按列入已标价工程量清单中的计日工计价子目及其单价进行计算．， </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15.7.2 采用计日工计价的任何一项变更工作，应从暂列金额中支付，承包人应在该项变更的实施过程中，每天提交以下报表和有关凭证报送监理人审批：</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（l）工作名称、内容和数量；</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（2）投入该工作所有人员的姓名、工种、级别和耗用工时；</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（3）投入该工作的材料类别和数量；</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（4）投入该工作的施工设备型号、台数和耗用台时；</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（5）监理人要求提交的其他资料和凭证。</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15.7.3 计日工由承包人汇总后，按第17.3 .2 项的约定列入进度付款申请单，由监理人复核并经发包人同意后列入进度付款。</w:t>
      </w:r>
    </w:p>
    <w:p>
      <w:pPr>
        <w:pStyle w:val="6"/>
        <w:spacing w:before="0" w:beforeAutospacing="0" w:after="0" w:afterAutospacing="0" w:line="360" w:lineRule="auto"/>
        <w:rPr>
          <w:rFonts w:hint="eastAsia"/>
          <w:color w:val="auto"/>
          <w:highlight w:val="none"/>
        </w:rPr>
      </w:pPr>
      <w:r>
        <w:rPr>
          <w:rFonts w:hint="eastAsia"/>
          <w:color w:val="auto"/>
          <w:highlight w:val="none"/>
        </w:rPr>
        <w:t>15.8 暂估价</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15.8.1 发包人在工程量清单中给定暂估价的材料、工程设备和专业工程属于依法必须招标的范围并达到规定的规模标准的，由发包人和承包人以招标的方式选择供应商或分包人。发包人和承包人的权利义务关系在专用合同条款中约定。中标金额与工程量清单中所列的暂估价的金额差以及相应的税金等其他费用列入合同价格。</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15.8.2 发包人在工程量清单中给定暂估价的材料和工程设备不属于依法必须招标的范围或未达到规定的规模标准的，应由承包人按第5.1 款的约定提供。经监理人确认的材料、工程设备的价格与工程量清单中所列的暂估价的金额差以及相应的税金等其他费用列入合同价格。</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15.8.3发包人在工程量清单中给定暂估价的专业工程不属于依法必须招标的范围或未达到规定的规模标准的，由监理人按照第15.4 款进行估价，但专用合同条款另有约定的除外。经估价的专业工程与工程量清单中所列的暂估价的金额差以及相应的税金等其他费用列入合同价格。</w:t>
      </w:r>
    </w:p>
    <w:p>
      <w:pPr>
        <w:pStyle w:val="5"/>
        <w:spacing w:before="0" w:after="0" w:line="360" w:lineRule="auto"/>
        <w:rPr>
          <w:rFonts w:hint="eastAsia" w:ascii="宋体" w:hAnsi="宋体"/>
          <w:color w:val="auto"/>
          <w:highlight w:val="none"/>
        </w:rPr>
      </w:pPr>
      <w:bookmarkStart w:id="551" w:name="_Toc57795955"/>
      <w:bookmarkStart w:id="552" w:name="_Toc32489"/>
      <w:bookmarkStart w:id="553" w:name="_Toc411"/>
      <w:bookmarkStart w:id="554" w:name="_Toc184635113"/>
      <w:bookmarkStart w:id="555" w:name="_Toc1167"/>
      <w:bookmarkStart w:id="556" w:name="_Toc13810"/>
      <w:r>
        <w:rPr>
          <w:rFonts w:hint="eastAsia" w:ascii="宋体" w:hAnsi="宋体"/>
          <w:color w:val="auto"/>
          <w:highlight w:val="none"/>
        </w:rPr>
        <w:t>16、价格调整</w:t>
      </w:r>
      <w:bookmarkEnd w:id="551"/>
      <w:bookmarkEnd w:id="552"/>
      <w:bookmarkEnd w:id="553"/>
      <w:bookmarkEnd w:id="554"/>
      <w:bookmarkEnd w:id="555"/>
      <w:bookmarkEnd w:id="556"/>
    </w:p>
    <w:p>
      <w:pPr>
        <w:pStyle w:val="6"/>
        <w:spacing w:before="0" w:beforeAutospacing="0" w:after="0" w:afterAutospacing="0" w:line="360" w:lineRule="auto"/>
        <w:rPr>
          <w:rFonts w:hint="eastAsia"/>
          <w:color w:val="auto"/>
          <w:highlight w:val="none"/>
        </w:rPr>
      </w:pPr>
      <w:r>
        <w:rPr>
          <w:rFonts w:hint="eastAsia"/>
          <w:color w:val="auto"/>
          <w:highlight w:val="none"/>
        </w:rPr>
        <w:t>16.1 物价波动引起的价格调整</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除专用合同条款另有约定外，因物价波动引起的价格调整按照本款约定处理。</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16.1.1 采用价格指数调整价格差额</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16.1.1.1 价格调整公式</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因人工、材料和设备等价格波动影响合同价格时，根据投标函附录中的价格指数和权重表约定的数据，按以下公式计算差额并调整合同价格。</w:t>
      </w:r>
    </w:p>
    <w:p>
      <w:pPr>
        <w:spacing w:line="360" w:lineRule="auto"/>
        <w:ind w:firstLine="2205" w:firstLineChars="1050"/>
        <w:rPr>
          <w:rFonts w:hint="eastAsia" w:ascii="宋体" w:hAnsi="宋体"/>
          <w:color w:val="auto"/>
          <w:szCs w:val="21"/>
          <w:highlight w:val="none"/>
        </w:rPr>
      </w:pPr>
      <w:r>
        <w:rPr>
          <w:rFonts w:hint="eastAsia" w:ascii="宋体" w:hAnsi="宋体"/>
          <w:color w:val="auto"/>
          <w:szCs w:val="21"/>
          <w:highlight w:val="none"/>
        </w:rPr>
        <w:t>F</w:t>
      </w:r>
      <w:r>
        <w:rPr>
          <w:rFonts w:hint="eastAsia" w:ascii="宋体" w:hAnsi="宋体"/>
          <w:color w:val="auto"/>
          <w:sz w:val="28"/>
          <w:szCs w:val="28"/>
          <w:highlight w:val="none"/>
          <w:vertAlign w:val="subscript"/>
        </w:rPr>
        <w:t>t1</w:t>
      </w:r>
      <w:r>
        <w:rPr>
          <w:rFonts w:hint="eastAsia" w:ascii="宋体" w:hAnsi="宋体"/>
          <w:color w:val="auto"/>
          <w:szCs w:val="21"/>
          <w:highlight w:val="none"/>
          <w:vertAlign w:val="subscript"/>
        </w:rPr>
        <w:t xml:space="preserve">        </w:t>
      </w:r>
      <w:r>
        <w:rPr>
          <w:rFonts w:hint="eastAsia" w:ascii="宋体" w:hAnsi="宋体"/>
          <w:color w:val="auto"/>
          <w:szCs w:val="21"/>
          <w:highlight w:val="none"/>
        </w:rPr>
        <w:t xml:space="preserve"> F</w:t>
      </w:r>
      <w:r>
        <w:rPr>
          <w:rFonts w:hint="eastAsia" w:ascii="宋体" w:hAnsi="宋体"/>
          <w:color w:val="auto"/>
          <w:sz w:val="28"/>
          <w:szCs w:val="28"/>
          <w:highlight w:val="none"/>
          <w:vertAlign w:val="subscript"/>
        </w:rPr>
        <w:t>t2</w:t>
      </w:r>
      <w:r>
        <w:rPr>
          <w:rFonts w:hint="eastAsia" w:ascii="宋体" w:hAnsi="宋体"/>
          <w:color w:val="auto"/>
          <w:szCs w:val="21"/>
          <w:highlight w:val="none"/>
          <w:vertAlign w:val="subscript"/>
        </w:rPr>
        <w:t xml:space="preserve">         </w:t>
      </w:r>
      <w:r>
        <w:rPr>
          <w:rFonts w:hint="eastAsia" w:ascii="宋体" w:hAnsi="宋体"/>
          <w:color w:val="auto"/>
          <w:szCs w:val="21"/>
          <w:highlight w:val="none"/>
        </w:rPr>
        <w:t>F</w:t>
      </w:r>
      <w:r>
        <w:rPr>
          <w:rFonts w:hint="eastAsia" w:ascii="宋体" w:hAnsi="宋体"/>
          <w:color w:val="auto"/>
          <w:sz w:val="28"/>
          <w:szCs w:val="28"/>
          <w:highlight w:val="none"/>
          <w:vertAlign w:val="subscript"/>
        </w:rPr>
        <w:t>t3</w:t>
      </w:r>
      <w:r>
        <w:rPr>
          <w:rFonts w:hint="eastAsia" w:ascii="宋体" w:hAnsi="宋体"/>
          <w:color w:val="auto"/>
          <w:szCs w:val="21"/>
          <w:highlight w:val="none"/>
          <w:vertAlign w:val="subscript"/>
        </w:rPr>
        <w:t xml:space="preserve">                 </w:t>
      </w:r>
      <w:r>
        <w:rPr>
          <w:rFonts w:hint="eastAsia" w:ascii="宋体" w:hAnsi="宋体"/>
          <w:color w:val="auto"/>
          <w:szCs w:val="21"/>
          <w:highlight w:val="none"/>
        </w:rPr>
        <w:t>F</w:t>
      </w:r>
      <w:r>
        <w:rPr>
          <w:rFonts w:hint="eastAsia" w:ascii="宋体" w:hAnsi="宋体"/>
          <w:color w:val="auto"/>
          <w:sz w:val="28"/>
          <w:szCs w:val="28"/>
          <w:highlight w:val="none"/>
          <w:vertAlign w:val="subscript"/>
        </w:rPr>
        <w:t>tn</w:t>
      </w:r>
    </w:p>
    <w:p>
      <w:pPr>
        <w:numPr>
          <w:ilvl w:val="0"/>
          <w:numId w:val="1"/>
        </w:numPr>
        <w:spacing w:line="360" w:lineRule="auto"/>
        <w:rPr>
          <w:rFonts w:hint="eastAsia" w:ascii="宋体" w:hAnsi="宋体"/>
          <w:color w:val="auto"/>
          <w:szCs w:val="21"/>
          <w:highlight w:val="none"/>
        </w:rPr>
      </w:pPr>
      <w:r>
        <w:rPr>
          <w:rFonts w:hint="eastAsia" w:ascii="宋体" w:hAnsi="宋体"/>
          <w:color w:val="auto"/>
          <w:szCs w:val="21"/>
          <w:highlight w:val="none"/>
        </w:rPr>
        <w:t>P=P</w:t>
      </w:r>
      <w:r>
        <w:rPr>
          <w:rFonts w:hint="eastAsia" w:ascii="宋体" w:hAnsi="宋体"/>
          <w:color w:val="auto"/>
          <w:szCs w:val="21"/>
          <w:highlight w:val="none"/>
          <w:vertAlign w:val="subscript"/>
        </w:rPr>
        <w:t>O</w:t>
      </w:r>
      <w:r>
        <w:rPr>
          <w:rFonts w:hint="eastAsia" w:ascii="宋体" w:hAnsi="宋体"/>
          <w:color w:val="auto"/>
          <w:szCs w:val="21"/>
          <w:highlight w:val="none"/>
        </w:rPr>
        <w:t>［A+｛B</w:t>
      </w:r>
      <w:r>
        <w:rPr>
          <w:rFonts w:hint="eastAsia" w:ascii="宋体" w:hAnsi="宋体"/>
          <w:color w:val="auto"/>
          <w:szCs w:val="21"/>
          <w:highlight w:val="none"/>
          <w:vertAlign w:val="subscript"/>
        </w:rPr>
        <w:t>1</w:t>
      </w:r>
      <w:r>
        <w:rPr>
          <w:rFonts w:hint="eastAsia" w:ascii="宋体" w:hAnsi="宋体"/>
          <w:color w:val="auto"/>
          <w:szCs w:val="21"/>
          <w:highlight w:val="none"/>
        </w:rPr>
        <w:t>×—＋B</w:t>
      </w:r>
      <w:r>
        <w:rPr>
          <w:rFonts w:hint="eastAsia" w:ascii="宋体" w:hAnsi="宋体"/>
          <w:color w:val="auto"/>
          <w:szCs w:val="21"/>
          <w:highlight w:val="none"/>
          <w:vertAlign w:val="subscript"/>
        </w:rPr>
        <w:t>2</w:t>
      </w:r>
      <w:r>
        <w:rPr>
          <w:rFonts w:hint="eastAsia" w:ascii="宋体" w:hAnsi="宋体"/>
          <w:color w:val="auto"/>
          <w:szCs w:val="21"/>
          <w:highlight w:val="none"/>
        </w:rPr>
        <w:t>×—＋B</w:t>
      </w:r>
      <w:r>
        <w:rPr>
          <w:rFonts w:hint="eastAsia" w:ascii="宋体" w:hAnsi="宋体"/>
          <w:color w:val="auto"/>
          <w:szCs w:val="21"/>
          <w:highlight w:val="none"/>
          <w:vertAlign w:val="subscript"/>
        </w:rPr>
        <w:t>3</w:t>
      </w:r>
      <w:r>
        <w:rPr>
          <w:rFonts w:hint="eastAsia" w:ascii="宋体" w:hAnsi="宋体"/>
          <w:color w:val="auto"/>
          <w:szCs w:val="21"/>
          <w:highlight w:val="none"/>
        </w:rPr>
        <w:t>×—＋…＋B</w:t>
      </w:r>
      <w:r>
        <w:rPr>
          <w:rFonts w:hint="eastAsia" w:ascii="宋体" w:hAnsi="宋体"/>
          <w:color w:val="auto"/>
          <w:szCs w:val="21"/>
          <w:highlight w:val="none"/>
          <w:vertAlign w:val="subscript"/>
        </w:rPr>
        <w:t>n</w:t>
      </w:r>
      <w:r>
        <w:rPr>
          <w:rFonts w:hint="eastAsia" w:ascii="宋体" w:hAnsi="宋体"/>
          <w:color w:val="auto"/>
          <w:szCs w:val="21"/>
          <w:highlight w:val="none"/>
        </w:rPr>
        <w:t>×—｝－1</w:t>
      </w:r>
      <w:r>
        <w:rPr>
          <w:rFonts w:ascii="宋体" w:hAnsi="宋体"/>
          <w:color w:val="auto"/>
          <w:szCs w:val="21"/>
          <w:highlight w:val="none"/>
        </w:rPr>
        <w:t>］</w:t>
      </w:r>
      <w:r>
        <w:rPr>
          <w:rFonts w:hint="eastAsia" w:ascii="宋体" w:hAnsi="宋体"/>
          <w:color w:val="auto"/>
          <w:szCs w:val="21"/>
          <w:highlight w:val="none"/>
        </w:rPr>
        <w:t xml:space="preserve"> </w:t>
      </w:r>
    </w:p>
    <w:p>
      <w:pPr>
        <w:spacing w:line="360" w:lineRule="auto"/>
        <w:ind w:left="420" w:leftChars="200" w:firstLine="1785" w:firstLineChars="850"/>
        <w:rPr>
          <w:rFonts w:ascii="宋体" w:hAnsi="宋体"/>
          <w:color w:val="auto"/>
          <w:szCs w:val="21"/>
          <w:highlight w:val="none"/>
        </w:rPr>
      </w:pPr>
      <w:r>
        <w:rPr>
          <w:rFonts w:hint="eastAsia" w:ascii="宋体" w:hAnsi="宋体"/>
          <w:color w:val="auto"/>
          <w:szCs w:val="21"/>
          <w:highlight w:val="none"/>
        </w:rPr>
        <w:t>F</w:t>
      </w:r>
      <w:r>
        <w:rPr>
          <w:rFonts w:hint="eastAsia" w:ascii="宋体" w:hAnsi="宋体"/>
          <w:color w:val="auto"/>
          <w:sz w:val="28"/>
          <w:szCs w:val="28"/>
          <w:highlight w:val="none"/>
          <w:vertAlign w:val="subscript"/>
        </w:rPr>
        <w:t xml:space="preserve">01        </w:t>
      </w:r>
      <w:r>
        <w:rPr>
          <w:rFonts w:hint="eastAsia" w:ascii="宋体" w:hAnsi="宋体"/>
          <w:color w:val="auto"/>
          <w:szCs w:val="21"/>
          <w:highlight w:val="none"/>
        </w:rPr>
        <w:t>F</w:t>
      </w:r>
      <w:r>
        <w:rPr>
          <w:rFonts w:hint="eastAsia" w:ascii="宋体" w:hAnsi="宋体"/>
          <w:color w:val="auto"/>
          <w:sz w:val="28"/>
          <w:szCs w:val="28"/>
          <w:highlight w:val="none"/>
          <w:vertAlign w:val="subscript"/>
        </w:rPr>
        <w:t xml:space="preserve">02       </w:t>
      </w:r>
      <w:r>
        <w:rPr>
          <w:rFonts w:hint="eastAsia" w:ascii="宋体" w:hAnsi="宋体"/>
          <w:color w:val="auto"/>
          <w:szCs w:val="21"/>
          <w:highlight w:val="none"/>
        </w:rPr>
        <w:t>F</w:t>
      </w:r>
      <w:r>
        <w:rPr>
          <w:rFonts w:hint="eastAsia" w:ascii="宋体" w:hAnsi="宋体"/>
          <w:color w:val="auto"/>
          <w:sz w:val="28"/>
          <w:szCs w:val="28"/>
          <w:highlight w:val="none"/>
          <w:vertAlign w:val="subscript"/>
        </w:rPr>
        <w:t xml:space="preserve">03              </w:t>
      </w:r>
      <w:r>
        <w:rPr>
          <w:rFonts w:hint="eastAsia" w:ascii="宋体" w:hAnsi="宋体"/>
          <w:color w:val="auto"/>
          <w:szCs w:val="21"/>
          <w:highlight w:val="none"/>
        </w:rPr>
        <w:t>F</w:t>
      </w:r>
      <w:r>
        <w:rPr>
          <w:rFonts w:hint="eastAsia" w:ascii="宋体" w:hAnsi="宋体"/>
          <w:color w:val="auto"/>
          <w:sz w:val="28"/>
          <w:szCs w:val="28"/>
          <w:highlight w:val="none"/>
          <w:vertAlign w:val="subscript"/>
        </w:rPr>
        <w:t>04</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式中：△ P 一需调整的价格差额；</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P</w:t>
      </w:r>
      <w:r>
        <w:rPr>
          <w:rFonts w:hint="eastAsia" w:ascii="宋体" w:hAnsi="宋体"/>
          <w:color w:val="auto"/>
          <w:szCs w:val="21"/>
          <w:highlight w:val="none"/>
          <w:vertAlign w:val="subscript"/>
        </w:rPr>
        <w:t>O</w:t>
      </w:r>
      <w:r>
        <w:rPr>
          <w:rFonts w:hint="eastAsia" w:ascii="宋体" w:hAnsi="宋体"/>
          <w:color w:val="auto"/>
          <w:szCs w:val="21"/>
          <w:highlight w:val="none"/>
        </w:rPr>
        <w:t>一第17.3.3 项、第17.5 .2 项和第17.6.2 项约定的付款证书中承包人应得到的己完成工程量的金额。此项金额应不包括价格调整、不计质量保证金的扣留和支付、预付款的支付和扣回。第15条约定的变更及其他金额已按现行价格计价的，也不计在内；</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 xml:space="preserve">A ---定值权重（即不调部分的权重）； </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B</w:t>
      </w:r>
      <w:r>
        <w:rPr>
          <w:rFonts w:hint="eastAsia" w:ascii="宋体" w:hAnsi="宋体"/>
          <w:color w:val="auto"/>
          <w:sz w:val="28"/>
          <w:szCs w:val="28"/>
          <w:highlight w:val="none"/>
          <w:vertAlign w:val="subscript"/>
        </w:rPr>
        <w:t>1</w:t>
      </w:r>
      <w:r>
        <w:rPr>
          <w:rFonts w:hint="eastAsia" w:ascii="宋体" w:hAnsi="宋体"/>
          <w:color w:val="auto"/>
          <w:szCs w:val="21"/>
          <w:highlight w:val="none"/>
        </w:rPr>
        <w:t>；B</w:t>
      </w:r>
      <w:r>
        <w:rPr>
          <w:rFonts w:hint="eastAsia" w:ascii="宋体" w:hAnsi="宋体"/>
          <w:color w:val="auto"/>
          <w:sz w:val="28"/>
          <w:szCs w:val="28"/>
          <w:highlight w:val="none"/>
          <w:vertAlign w:val="subscript"/>
        </w:rPr>
        <w:t>2</w:t>
      </w:r>
      <w:r>
        <w:rPr>
          <w:rFonts w:hint="eastAsia" w:ascii="宋体" w:hAnsi="宋体"/>
          <w:color w:val="auto"/>
          <w:szCs w:val="21"/>
          <w:highlight w:val="none"/>
        </w:rPr>
        <w:t>；B</w:t>
      </w:r>
      <w:r>
        <w:rPr>
          <w:rFonts w:hint="eastAsia" w:ascii="宋体" w:hAnsi="宋体"/>
          <w:color w:val="auto"/>
          <w:sz w:val="28"/>
          <w:szCs w:val="28"/>
          <w:highlight w:val="none"/>
          <w:vertAlign w:val="subscript"/>
        </w:rPr>
        <w:t>3</w:t>
      </w:r>
      <w:r>
        <w:rPr>
          <w:rFonts w:hint="eastAsia" w:ascii="宋体" w:hAnsi="宋体"/>
          <w:color w:val="auto"/>
          <w:szCs w:val="21"/>
          <w:highlight w:val="none"/>
        </w:rPr>
        <w:t>；……B</w:t>
      </w:r>
      <w:r>
        <w:rPr>
          <w:rFonts w:hint="eastAsia" w:ascii="宋体" w:hAnsi="宋体"/>
          <w:color w:val="auto"/>
          <w:sz w:val="28"/>
          <w:szCs w:val="28"/>
          <w:highlight w:val="none"/>
          <w:vertAlign w:val="subscript"/>
        </w:rPr>
        <w:t>n</w:t>
      </w:r>
      <w:r>
        <w:rPr>
          <w:rFonts w:hint="eastAsia" w:ascii="宋体" w:hAnsi="宋体"/>
          <w:color w:val="auto"/>
          <w:szCs w:val="21"/>
          <w:highlight w:val="none"/>
        </w:rPr>
        <w:t>---各可调因子的变值权重（即可调部分的权重）为各可调因子在投标函投标总报价中所占的比例；</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F</w:t>
      </w:r>
      <w:r>
        <w:rPr>
          <w:rFonts w:hint="eastAsia" w:ascii="宋体" w:hAnsi="宋体"/>
          <w:color w:val="auto"/>
          <w:sz w:val="28"/>
          <w:szCs w:val="28"/>
          <w:highlight w:val="none"/>
          <w:vertAlign w:val="subscript"/>
        </w:rPr>
        <w:t>t1</w:t>
      </w:r>
      <w:r>
        <w:rPr>
          <w:rFonts w:hint="eastAsia" w:ascii="宋体" w:hAnsi="宋体"/>
          <w:color w:val="auto"/>
          <w:szCs w:val="21"/>
          <w:highlight w:val="none"/>
        </w:rPr>
        <w:t>；F</w:t>
      </w:r>
      <w:r>
        <w:rPr>
          <w:rFonts w:hint="eastAsia" w:ascii="宋体" w:hAnsi="宋体"/>
          <w:color w:val="auto"/>
          <w:sz w:val="28"/>
          <w:szCs w:val="28"/>
          <w:highlight w:val="none"/>
          <w:vertAlign w:val="subscript"/>
        </w:rPr>
        <w:t>t2</w:t>
      </w:r>
      <w:r>
        <w:rPr>
          <w:rFonts w:hint="eastAsia" w:ascii="宋体" w:hAnsi="宋体"/>
          <w:color w:val="auto"/>
          <w:szCs w:val="21"/>
          <w:highlight w:val="none"/>
        </w:rPr>
        <w:t>；F</w:t>
      </w:r>
      <w:r>
        <w:rPr>
          <w:rFonts w:hint="eastAsia" w:ascii="宋体" w:hAnsi="宋体"/>
          <w:color w:val="auto"/>
          <w:sz w:val="28"/>
          <w:szCs w:val="28"/>
          <w:highlight w:val="none"/>
          <w:vertAlign w:val="subscript"/>
        </w:rPr>
        <w:t>t3</w:t>
      </w:r>
      <w:r>
        <w:rPr>
          <w:rFonts w:hint="eastAsia" w:ascii="宋体" w:hAnsi="宋体"/>
          <w:color w:val="auto"/>
          <w:szCs w:val="21"/>
          <w:highlight w:val="none"/>
        </w:rPr>
        <w:t>；……F</w:t>
      </w:r>
      <w:r>
        <w:rPr>
          <w:rFonts w:hint="eastAsia" w:ascii="宋体" w:hAnsi="宋体"/>
          <w:color w:val="auto"/>
          <w:sz w:val="28"/>
          <w:szCs w:val="28"/>
          <w:highlight w:val="none"/>
          <w:vertAlign w:val="subscript"/>
        </w:rPr>
        <w:t>tn</w:t>
      </w:r>
      <w:r>
        <w:rPr>
          <w:rFonts w:hint="eastAsia" w:ascii="宋体" w:hAnsi="宋体"/>
          <w:color w:val="auto"/>
          <w:szCs w:val="21"/>
          <w:highlight w:val="none"/>
        </w:rPr>
        <w:t>---各可调因子的现行价格指数，指第17.3.3 项、第17.5.2 项和第17.6.2 项约定的付款证书相关周期最后一天的前42天的各可调因子的价格指数；</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F</w:t>
      </w:r>
      <w:r>
        <w:rPr>
          <w:rFonts w:hint="eastAsia" w:ascii="宋体" w:hAnsi="宋体"/>
          <w:color w:val="auto"/>
          <w:sz w:val="28"/>
          <w:szCs w:val="28"/>
          <w:highlight w:val="none"/>
          <w:vertAlign w:val="subscript"/>
        </w:rPr>
        <w:t>01</w:t>
      </w:r>
      <w:r>
        <w:rPr>
          <w:rFonts w:hint="eastAsia" w:ascii="宋体" w:hAnsi="宋体"/>
          <w:color w:val="auto"/>
          <w:szCs w:val="21"/>
          <w:highlight w:val="none"/>
        </w:rPr>
        <w:t>；F</w:t>
      </w:r>
      <w:r>
        <w:rPr>
          <w:rFonts w:hint="eastAsia" w:ascii="宋体" w:hAnsi="宋体"/>
          <w:color w:val="auto"/>
          <w:sz w:val="28"/>
          <w:szCs w:val="28"/>
          <w:highlight w:val="none"/>
          <w:vertAlign w:val="subscript"/>
        </w:rPr>
        <w:t>02</w:t>
      </w:r>
      <w:r>
        <w:rPr>
          <w:rFonts w:hint="eastAsia" w:ascii="宋体" w:hAnsi="宋体"/>
          <w:color w:val="auto"/>
          <w:szCs w:val="21"/>
          <w:highlight w:val="none"/>
        </w:rPr>
        <w:t>；F</w:t>
      </w:r>
      <w:r>
        <w:rPr>
          <w:rFonts w:hint="eastAsia" w:ascii="宋体" w:hAnsi="宋体"/>
          <w:color w:val="auto"/>
          <w:sz w:val="28"/>
          <w:szCs w:val="28"/>
          <w:highlight w:val="none"/>
          <w:vertAlign w:val="subscript"/>
        </w:rPr>
        <w:t>03</w:t>
      </w:r>
      <w:r>
        <w:rPr>
          <w:rFonts w:hint="eastAsia" w:ascii="宋体" w:hAnsi="宋体"/>
          <w:color w:val="auto"/>
          <w:szCs w:val="21"/>
          <w:highlight w:val="none"/>
        </w:rPr>
        <w:t>；……F</w:t>
      </w:r>
      <w:r>
        <w:rPr>
          <w:rFonts w:hint="eastAsia" w:ascii="宋体" w:hAnsi="宋体"/>
          <w:color w:val="auto"/>
          <w:sz w:val="28"/>
          <w:szCs w:val="28"/>
          <w:highlight w:val="none"/>
          <w:vertAlign w:val="subscript"/>
        </w:rPr>
        <w:t>0n</w:t>
      </w:r>
      <w:r>
        <w:rPr>
          <w:rFonts w:hint="eastAsia" w:ascii="宋体" w:hAnsi="宋体"/>
          <w:color w:val="auto"/>
          <w:szCs w:val="21"/>
          <w:highlight w:val="none"/>
        </w:rPr>
        <w:t>---各可调因子的基本价格指数，指基准日期的各可调因子的价格指数。</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16.1.1.2 暂时确定调整差额</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在计算调整差额时得不到现行价格指数的，可暂用上一次价格指数计算，并在以后的付款中再按实际价格指数进行调整。</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16.1.1.3 权重的调整</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按第15.1 款约定的变更导致原定合同中的权重不合理时，由监理人与承包人和发包人协商后进行调整。</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16.1.1.4 承包人工期延误后的价格调整</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由于承包人原因未在约定的工期内竣工的，则对原约定竣工日期后继续施工的工程，在使用第16.1.1. 1目价格调整公式时，应采用原约定竣工日期与实际竣工日期的两个价格指数中较低的一个作为现行价格指数。</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16.1.2 采用造价信息调整价格差额</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其单价和采购数应由监理人复核，监理人确认需调整的材料单价及数量，作为调整工程合同价格差额的依据。</w:t>
      </w:r>
    </w:p>
    <w:p>
      <w:pPr>
        <w:pStyle w:val="6"/>
        <w:spacing w:before="0" w:beforeAutospacing="0" w:after="0" w:afterAutospacing="0" w:line="360" w:lineRule="auto"/>
        <w:rPr>
          <w:rFonts w:hint="eastAsia"/>
          <w:color w:val="auto"/>
          <w:highlight w:val="none"/>
        </w:rPr>
      </w:pPr>
      <w:r>
        <w:rPr>
          <w:rFonts w:hint="eastAsia"/>
          <w:color w:val="auto"/>
          <w:highlight w:val="none"/>
        </w:rPr>
        <w:t>16.2 法律变化引起的价格调整</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在基准日后，因法律变化导致承包人在合同履行中所需要的工程费用发生除第16.1 款约定以外的增减时，监理人应根据法律、国家或省、自治区、直辖市有关部门的规定，按第3.5 款商定或确定需调整的合同价款。</w:t>
      </w:r>
    </w:p>
    <w:p>
      <w:pPr>
        <w:pStyle w:val="5"/>
        <w:spacing w:before="0" w:after="0" w:line="360" w:lineRule="auto"/>
        <w:rPr>
          <w:rFonts w:hint="eastAsia" w:ascii="宋体" w:hAnsi="宋体"/>
          <w:color w:val="auto"/>
          <w:highlight w:val="none"/>
        </w:rPr>
      </w:pPr>
      <w:bookmarkStart w:id="557" w:name="_Toc184635114"/>
      <w:bookmarkStart w:id="558" w:name="_Toc6202"/>
      <w:bookmarkStart w:id="559" w:name="_Toc30785"/>
      <w:bookmarkStart w:id="560" w:name="_Toc12394"/>
      <w:bookmarkStart w:id="561" w:name="_Toc21513"/>
      <w:bookmarkStart w:id="562" w:name="_Toc57795956"/>
      <w:r>
        <w:rPr>
          <w:rFonts w:hint="eastAsia" w:ascii="宋体" w:hAnsi="宋体"/>
          <w:color w:val="auto"/>
          <w:highlight w:val="none"/>
        </w:rPr>
        <w:t>17、计量与支付</w:t>
      </w:r>
      <w:bookmarkEnd w:id="557"/>
      <w:bookmarkEnd w:id="558"/>
      <w:bookmarkEnd w:id="559"/>
      <w:bookmarkEnd w:id="560"/>
      <w:bookmarkEnd w:id="561"/>
      <w:bookmarkEnd w:id="562"/>
    </w:p>
    <w:p>
      <w:pPr>
        <w:pStyle w:val="6"/>
        <w:spacing w:before="0" w:beforeAutospacing="0" w:after="0" w:afterAutospacing="0" w:line="360" w:lineRule="auto"/>
        <w:rPr>
          <w:rFonts w:hint="eastAsia"/>
          <w:color w:val="auto"/>
          <w:highlight w:val="none"/>
        </w:rPr>
      </w:pPr>
      <w:r>
        <w:rPr>
          <w:rFonts w:hint="eastAsia"/>
          <w:color w:val="auto"/>
          <w:highlight w:val="none"/>
        </w:rPr>
        <w:t>17.1 计量</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17.1.1 计量单位</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计量采用国家法定的计量单位。</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17.1.2 计量方法</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工程量清单中的工程量计算规则应按有关国家标准、行业标准的规定，并在合同中约定执行。</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17.1.3 计量周期</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除专用合同条款另有约定外，单价子目已完成工程量按月计量，总价子目的计量周期按批准的支付分解报告确定。</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17.1.4 单价子目的计量</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（1）已标价工程量清单中的单价子目工程量为估算工程量。结算工程量是承包人实际完成的，并按合同约定的计量方法进行计量的工程量。</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（2）承包人对己完成的工程进行计量，向监理人提交进度付款申请单、己完成工程量报表和有关计量资料。</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（3）监理人对承包人提交的工程量报表进行复核，以确定实际完成的工程量。对数量有异议的，可要求承包人按第8.2 款约定进行共同复核和抽样复测。承包人应协助监理人进行复核并按监理人要求提供补充计量资料。承包人未按监理人要求参加复核，监理人复核或修正的工程量视为承包人实际完成的工程量。</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（4）监理人认为有必要时，可通知承包人共同进行联合测量、计量，承包人应遵照执行。</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5）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末按监理人要求派员参加的，监理人最终核实的工程量视为承包人完成该子目的准确工程量。</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（6）监理人应在收到承包人提交的工程量报表后的7 天内进行复核，监理人未在约定时间内复核的，承包人提交的工程量报表中的工程量视为承包人实际完成的工程量，据此计算工程价款。</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17.1.5 总价子目的计量</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除专用合同条款另有约定外，总价子目的分解和计量按照下述约定进行。</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（1）总价子目的计量和支付应以总价为基础，不因第16.1 款中的因素而进行调整。承包人实际完成的工程量，是进行工程目标管理和控制进度支付的依据。</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承包人在合同约定的每个计量周期内，对己完成的工程进行计量，并向监理人提交进度付款申请单、专用合同条款约定的合同总价支付分解表所表示的阶段性或分项计量的支持性资料，以及所达到工程形象目标或分阶段需完成的工程量和有关计量资料。</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（3）监理人对承包人提交的上述资料进行复核，以确定分阶段实际完成的工程量和工程形象目标。对其有异议的，可要求承包人按第8.2 款约定进行共同复核和抽样复测。</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（4）除按照第巧条约定的变更外，总价子目的工程量是承包人用于结算的最终工程里．。</w:t>
      </w:r>
    </w:p>
    <w:p>
      <w:pPr>
        <w:pStyle w:val="6"/>
        <w:spacing w:before="0" w:beforeAutospacing="0" w:after="0" w:afterAutospacing="0" w:line="360" w:lineRule="auto"/>
        <w:rPr>
          <w:rFonts w:hint="eastAsia"/>
          <w:color w:val="auto"/>
          <w:highlight w:val="none"/>
        </w:rPr>
      </w:pPr>
      <w:r>
        <w:rPr>
          <w:rFonts w:hint="eastAsia"/>
          <w:color w:val="auto"/>
          <w:highlight w:val="none"/>
        </w:rPr>
        <w:t>17.2 预付款</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17.2.1 预付款</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预付款用于承包人为合同工程施工购置材料、工程设备、施工设备、修建临时设施以及组织施工队伍进场等。预付款的额度和预付办法在专用合同条款中约定。预付款必须专用于合同工程。</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17.2.2 预付款保函</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除专用合同条款另有约定外，承包人应在收到预付款的同时向发包人提交预付款保函，预付款保函的担保金额应与预付款金额相同。保函的担保金额可根据预付款扣回的金额相应递减。</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17.2.3 预付款的扣回与还清</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预付款在进度付款中扣回，扣回办法在专用合同条款中约定。在颁发工程接收证书前，由于不可抗力或其他原因解除合同时，预付款尚未扣清的，尚未扣清的预付款余额应作为承包人的到期应付款。</w:t>
      </w:r>
    </w:p>
    <w:p>
      <w:pPr>
        <w:pStyle w:val="6"/>
        <w:spacing w:before="0" w:beforeAutospacing="0" w:after="0" w:afterAutospacing="0" w:line="360" w:lineRule="auto"/>
        <w:rPr>
          <w:rFonts w:hint="eastAsia"/>
          <w:color w:val="auto"/>
          <w:highlight w:val="none"/>
        </w:rPr>
      </w:pPr>
      <w:r>
        <w:rPr>
          <w:rFonts w:hint="eastAsia"/>
          <w:color w:val="auto"/>
          <w:highlight w:val="none"/>
        </w:rPr>
        <w:t>17.3 工程进度付款</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17.3.1 付款周期</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付款周期同计量周期。</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17.3.2 进度付款申请单</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承包人应在每个付款周期末，按监理人批准的格式和专用合同条款约定的份数，向监理人提交进度付款中请单，并附相应的支持性证明文件。除专用合同条款另有约定外，进度付款申请单应包括下列内容：</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（l）截至本次付款周期末己实施工程的价款；</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（2）根据第巧条应增加和扣减的变更金额；</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（3）根据第23 条应增加和扣减的索赔金额；</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（4）根据第17.2 款约定应支付的预付款和扣减的返还预付款；</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（5）根据第17.4.1 项约定应扣减的质量保证金；</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（6）根据合同应增加和扣减的其他金额。</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17.3.3 进度付款证书和支付时间</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监理人在收到承包人进度付款申请单以及相应的支持性证明文件后的14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（2）发包人应在监理人收到进度付款中请单后的28 天内，将进度应付款支付给承包人。发包人不按期支付的，按专用合同条款的约定支付逾期付款违约金。</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（3）监理人出具进度付款证书，不应视为监理人己同意、批准或接受了承包人完成的该部分工作。</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（4）进度付款涉及政府投资资金的，按照国库集中支付等国家相关规定和专用合同条款的约定办理。</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17.3.4 工程进度付款的修正</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在对以往历次已签发的进度付款证书进行汇总和复核中发现错、漏或重复的，监理人有权予以修正，承包人也有权提出修正申请。经双方复核同意的修正，应在本次进度付款中支付或扣除。</w:t>
      </w:r>
    </w:p>
    <w:p>
      <w:pPr>
        <w:pStyle w:val="6"/>
        <w:spacing w:before="0" w:beforeAutospacing="0" w:after="0" w:afterAutospacing="0" w:line="360" w:lineRule="auto"/>
        <w:rPr>
          <w:rFonts w:hint="eastAsia"/>
          <w:color w:val="auto"/>
          <w:highlight w:val="none"/>
        </w:rPr>
      </w:pPr>
      <w:r>
        <w:rPr>
          <w:rFonts w:hint="eastAsia"/>
          <w:color w:val="auto"/>
          <w:highlight w:val="none"/>
        </w:rPr>
        <w:t>17.4 质量保证金</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17.4.1 监理人应从第一个付款周期开始，在发包人的进度付款中，按专用合同条款的约定扣留质量保证金，直至扣留的质量保证金总额达到专用合同条款约定的金额或比例为止。质量保证金的计算额度不包括预付款的支付、扣回以及价格调整的金额。</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17.4.2 在第1.1.4.5 目约定的缺陷责任期满时，承包人向发包人申请到期应返还承包人剩余的质量保证金金额，发包人应在14天内会同承包人按照合同约定的内容核实承包人是否完成缺陷责任。如无异议，发包人应当在核实后将剩余保证金返还承包人。</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17.4.3 在第1.1.4.5 目约定的缺陷责任期满时，承包人没有完成缺陷责任的，发包人有权扣留与未履行责任剩余工作所需金额相应的质量保证金余额，并有权根据第19.3 款约定</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要求延长缺陷责任期，直至完成剩余工作为止。</w:t>
      </w:r>
    </w:p>
    <w:p>
      <w:pPr>
        <w:pStyle w:val="6"/>
        <w:spacing w:before="0" w:beforeAutospacing="0" w:after="0" w:afterAutospacing="0" w:line="360" w:lineRule="auto"/>
        <w:rPr>
          <w:rFonts w:hint="eastAsia"/>
          <w:color w:val="auto"/>
          <w:highlight w:val="none"/>
        </w:rPr>
      </w:pPr>
      <w:r>
        <w:rPr>
          <w:rFonts w:hint="eastAsia"/>
          <w:color w:val="auto"/>
          <w:highlight w:val="none"/>
        </w:rPr>
        <w:t>17.5 竣工结算</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17.5.1 竣工付款申请单</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l）工程接收证书颁发后，承包人应按专用合同条款约定的份数和期限向监理人提交竣工付款申请单，并提供相关证明材料。除专用合同条款另有约定外，竣工付款申请单应包括下列内容：竣工结算合同总价、发包人已支付承包人的工程价款、应扣留的质量保证金、应支付的竣工付款金额。</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（2）监理人对竣工付款申请单有异议的，有权要求承包人进行修正和提供补充资料。经监理人和承包人协商后，由承包人向监理人提交修正后的竣工付款申请单。</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17.5.2 竣工付款证书及支付时间</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l）监理人在收到承包人提交的竣工付款申请单后的14天内完成核查，提出发包人到期应支付给承包人的价款送发包人审核并抄送承包人。发包人应在收到后14天内审核完毕，由监理人向承包人出具经发包人签认的竣工付款证书。监理人未在约定时间内核查，又未提出具体意见的，视为承包人提交的竣工付款申请单己经监理人核查同意；发包人未在约定时间内审核又未提出具体意见的，监理人提出发包人到期应支付给承包人的价款视为已经发包人同意。</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（2）发包人应在监理人出具竣工付款证书后的14 天内，将应支付款支付给承包人。发包人不按期支付的，按第17.3.3（2）目的约定，将逾期付款违约金支付给承包人。</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（3）承包人对发包人签认的竣工付款证书有异议的，发包人可出具竣工付款申请单中承包人已同意部分的临时付款证书。存在争议的部分，按第24条的约定办理。</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（4）竣工付款涉及政府投资资金的，按第17.3.3（4）目的约定办理。</w:t>
      </w:r>
    </w:p>
    <w:p>
      <w:pPr>
        <w:pStyle w:val="6"/>
        <w:spacing w:before="0" w:beforeAutospacing="0" w:after="0" w:afterAutospacing="0" w:line="360" w:lineRule="auto"/>
        <w:rPr>
          <w:rFonts w:hint="eastAsia"/>
          <w:color w:val="auto"/>
          <w:highlight w:val="none"/>
        </w:rPr>
      </w:pPr>
      <w:r>
        <w:rPr>
          <w:rFonts w:hint="eastAsia"/>
          <w:color w:val="auto"/>
          <w:highlight w:val="none"/>
        </w:rPr>
        <w:t>17.6 最终结清</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17.6.1 最终结清申请单</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（1）缺陷责任期终止证书签发后，承包人可按专用合同条款约定的份数和期限向监理人提交最终结清申请单，并提供相关证明材料。</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（2）发包人对最终结清申请单内容有异议的，有权要求承包人进行修正和提供补充资料，由承包人向监理人提交修正后的最终结清申请单。</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17.6.2 最终结清证书和支付时间</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监理人收到承包人提交的最终结清申请单后的14天内，提出发包人应支付给承包人的价款送发包人审核并抄送承包人。发包人应在收到后14天内审核完毕，由监理人向承包人出具经发包人签认的最终结清证书。监理人未在约定时间内核查，又未提出具体意见的，视为承包人提交的最终结清申请己经监理人核查同意；发包人未在约定时间内审核又未提出具体意见的，监理人提出应支付给承包人的价款视为已经发包人同意。</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（2）发包人应在监理人出具最终结清证书后的14 天内，将应支付款支付给承包人。</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发包人不按期支付的，按第17.3.3（2）目的约定，将逾期付款违约金支付给承包人。</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（3）承包人对发包人签认的最终结清证书有异议的，按第24条的约定办理。</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（4）最终结清付款涉及政府投资资金的，按第17.3.3（4）目的约定办理。</w:t>
      </w:r>
    </w:p>
    <w:p>
      <w:pPr>
        <w:pStyle w:val="5"/>
        <w:spacing w:before="0" w:after="0" w:line="360" w:lineRule="auto"/>
        <w:rPr>
          <w:rFonts w:hint="eastAsia" w:ascii="宋体" w:hAnsi="宋体"/>
          <w:color w:val="auto"/>
          <w:highlight w:val="none"/>
        </w:rPr>
      </w:pPr>
      <w:bookmarkStart w:id="563" w:name="_Toc13332"/>
      <w:bookmarkStart w:id="564" w:name="_Toc57795957"/>
      <w:bookmarkStart w:id="565" w:name="_Toc14420"/>
      <w:bookmarkStart w:id="566" w:name="_Toc25150"/>
      <w:bookmarkStart w:id="567" w:name="_Toc184635115"/>
      <w:bookmarkStart w:id="568" w:name="_Toc4257"/>
      <w:r>
        <w:rPr>
          <w:rFonts w:hint="eastAsia" w:ascii="宋体" w:hAnsi="宋体"/>
          <w:color w:val="auto"/>
          <w:highlight w:val="none"/>
        </w:rPr>
        <w:t>18、竣工验收</w:t>
      </w:r>
      <w:bookmarkEnd w:id="563"/>
      <w:bookmarkEnd w:id="564"/>
      <w:bookmarkEnd w:id="565"/>
      <w:bookmarkEnd w:id="566"/>
      <w:bookmarkEnd w:id="567"/>
      <w:bookmarkEnd w:id="568"/>
    </w:p>
    <w:p>
      <w:pPr>
        <w:pStyle w:val="6"/>
        <w:spacing w:before="0" w:beforeAutospacing="0" w:after="0" w:afterAutospacing="0" w:line="360" w:lineRule="auto"/>
        <w:rPr>
          <w:rFonts w:hint="eastAsia"/>
          <w:color w:val="auto"/>
          <w:highlight w:val="none"/>
        </w:rPr>
      </w:pPr>
      <w:r>
        <w:rPr>
          <w:rFonts w:hint="eastAsia"/>
          <w:color w:val="auto"/>
          <w:highlight w:val="none"/>
        </w:rPr>
        <w:t>18.1 竣工验收的含义</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18.1.1 竣工验收指承包人完成了全部合同工作后，发包人按合同要求进行的验收。</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18.1.2 国家验收是政府有关部门根据法律、规范、规程和政策要求，针对发包人全面组织实施的整个工程正式交付投运前的验收。</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18.1.3 需要进行国家验收的，竣工验收是国家验收的一部分。竣工验收所采用的各项验收和评定标准应符合国家验收标准。发包人和承包人为竣工验收提供的各项竣工验收资料应符合国家验收的要求。</w:t>
      </w:r>
    </w:p>
    <w:p>
      <w:pPr>
        <w:pStyle w:val="6"/>
        <w:spacing w:before="0" w:beforeAutospacing="0" w:after="0" w:afterAutospacing="0" w:line="360" w:lineRule="auto"/>
        <w:rPr>
          <w:rFonts w:hint="eastAsia"/>
          <w:color w:val="auto"/>
          <w:highlight w:val="none"/>
        </w:rPr>
      </w:pPr>
      <w:r>
        <w:rPr>
          <w:rFonts w:hint="eastAsia"/>
          <w:color w:val="auto"/>
          <w:highlight w:val="none"/>
        </w:rPr>
        <w:t>18.2 竣工验收申请报告</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当工程具备以下条件时，承包人即可向监理人报送竣工验收中请报告：</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（1）除监理人同意列入缺陷责任期内完成的尾工（甩项）工程和缺陷修补工作外，合同范围内的全部单位工程以及有关工作，包括合同要求的试验、试运行以及检验和验收均己完成，并符合合同要求；</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（2）己按合同约定的内容和份数备齐了符合要求的竣工资料；</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（3）己按监理人的要求编制了在缺陷责任期内完成的尾工（甩项）工程和缺陷修补工作清单以及相应施工计划；</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（4）监理人要求在竣工验收前应完成的其他工作：</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（5）监理人要求提交的竣工验收资料清单。</w:t>
      </w:r>
    </w:p>
    <w:p>
      <w:pPr>
        <w:pStyle w:val="6"/>
        <w:spacing w:before="0" w:beforeAutospacing="0" w:after="0" w:afterAutospacing="0" w:line="360" w:lineRule="auto"/>
        <w:rPr>
          <w:rFonts w:hint="eastAsia"/>
          <w:color w:val="auto"/>
          <w:highlight w:val="none"/>
        </w:rPr>
      </w:pPr>
      <w:r>
        <w:rPr>
          <w:rFonts w:hint="eastAsia"/>
          <w:color w:val="auto"/>
          <w:highlight w:val="none"/>
        </w:rPr>
        <w:t>18.3 验收</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监理人收到承包人按第18.2 款约定提交的竣工验收申请报告后，应审查中请报告的各项内容，并按以下不同情况进行处理。</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18.3.1 监理人审查后认为尚不具备竣工验收条件的，应在收到竣工验收中请报告后的28天内通知承包人，指出在颁发接收证书前承包人还需进行的工作内容。承包人完成监理人通知的全部工作内容后，应再次提交竣工验收申请报告，直至监理人同意为止。</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18.3.2 监理人审查后认为己具备竣工验收条件的，应在收到竣工验收申请报告后的28天内提请发包人进行工程验收。</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18.3.3 发包人经过验收后同意接受工程的，应在监理人收到竣工验收申请报告后的56天内，由监理人向承包人出具经发包人签认的工程接收证书。发包人验收后同意接收工程但提出整修和完善要求的，限期修好，并缓发工程接收证书。整修和完善工作完成后，监理人复查达到要求的，经发包人同意后，再向承包人出具工程接收证书。</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18.3.4 发包人验收后不同意接收工程的，监理人应按照发包人的验收意见发出指示，要求承包人对不合格工程认真返工重作或进行补救处理，并承担由此产生的费用。承包人在完成不合格工程的返工重作或补救工作后，应重新提交竣工验收中请报告，按第18.3.1 项、第18.3.2 项和第18.3.3 项的约定进行。</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18.3.5 除专用合同条款另有约定外，经验收合格工程的实际竣工日期，以提交竣工验收申请报告的日期为准，并在工程接收证书中写明。</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18.3.6 发包人在收到承包人竣工验收申请报告56 天后未进行验收的，视为验收合格，实际竣工日期以提交竣工验收申请报告的日期为准，但发包人由于不可抗力不能进行验收的除外。</w:t>
      </w:r>
    </w:p>
    <w:p>
      <w:pPr>
        <w:pStyle w:val="6"/>
        <w:spacing w:before="0" w:beforeAutospacing="0" w:after="0" w:afterAutospacing="0" w:line="360" w:lineRule="auto"/>
        <w:rPr>
          <w:rFonts w:hint="eastAsia"/>
          <w:color w:val="auto"/>
          <w:highlight w:val="none"/>
        </w:rPr>
      </w:pPr>
      <w:r>
        <w:rPr>
          <w:rFonts w:hint="eastAsia"/>
          <w:color w:val="auto"/>
          <w:highlight w:val="none"/>
        </w:rPr>
        <w:t>18.4 单位工程验收</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18.4.1 发包人根据合同进度计划安排，在全部工程竣工前需要使用己经竣工的单位工程时，或承包人提出经发包人同意时，可进行单位工程验收。验收的程序可参照第18.2 款与第18.3 款的约定进行。验收合格后，由监理人向承包人出具经发包人签认的单位工程验收证书。己签发单位工程接收证书的单位工程由发包人负责照管。单位工程的验收成果和结论作为全部工程竣上验收申请报告的附件。</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18.4.2 发包人在全部工程竣工前，使用已接收的单位工程导致承包人费用增加的，发包人应承担由此增加的费用和（或）工期延误，并支付承包人合理利润。</w:t>
      </w:r>
    </w:p>
    <w:p>
      <w:pPr>
        <w:pStyle w:val="6"/>
        <w:spacing w:before="0" w:beforeAutospacing="0" w:after="0" w:afterAutospacing="0" w:line="360" w:lineRule="auto"/>
        <w:rPr>
          <w:rFonts w:hint="eastAsia"/>
          <w:color w:val="auto"/>
          <w:highlight w:val="none"/>
        </w:rPr>
      </w:pPr>
      <w:r>
        <w:rPr>
          <w:rFonts w:hint="eastAsia"/>
          <w:color w:val="auto"/>
          <w:highlight w:val="none"/>
        </w:rPr>
        <w:t>18.5 施工期运行</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18.5.1 施工期运行是指合同工程尚未全部竣工，其中某项或某几项单位工程或工程设备安装己竣工，根据专用合同条款约定，需要投入施工期运行的，经发包人按第18.4 款的约定验收合格，证明能确保安全后，才能在施工期投入运行。</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18.5.2 在施工期运行中发现工程或工程设备损坏或存在缺陷的，由承包人按第19.2 款约定进行修复。</w:t>
      </w:r>
    </w:p>
    <w:p>
      <w:pPr>
        <w:pStyle w:val="6"/>
        <w:spacing w:before="0" w:beforeAutospacing="0" w:after="0" w:afterAutospacing="0" w:line="360" w:lineRule="auto"/>
        <w:rPr>
          <w:rFonts w:hint="eastAsia"/>
          <w:color w:val="auto"/>
          <w:highlight w:val="none"/>
        </w:rPr>
      </w:pPr>
      <w:r>
        <w:rPr>
          <w:rFonts w:hint="eastAsia"/>
          <w:color w:val="auto"/>
          <w:highlight w:val="none"/>
        </w:rPr>
        <w:t>18.6 试运行</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18.6.1 除专用合同条款另有约定外，承包人应按专用合同条款约定进行工程及工程设备试运行，负责提供试运行所需的人员、器材和必要的条件，并承担全部试运行费用。</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18.6.2 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pPr>
        <w:pStyle w:val="6"/>
        <w:spacing w:before="0" w:beforeAutospacing="0" w:after="0" w:afterAutospacing="0" w:line="360" w:lineRule="auto"/>
        <w:rPr>
          <w:rFonts w:hint="eastAsia"/>
          <w:color w:val="auto"/>
          <w:highlight w:val="none"/>
        </w:rPr>
      </w:pPr>
      <w:r>
        <w:rPr>
          <w:rFonts w:hint="eastAsia"/>
          <w:color w:val="auto"/>
          <w:highlight w:val="none"/>
        </w:rPr>
        <w:t>18.7 竣工清场</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18.7.1 除合同另有约定外，工程接收证书颁发后，承包人应按以下要求对施工场地进行清理，直至监理人检验合格为止。竣工清场费用由承包人承担。</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（1）施工场地内残留的垃圾已全部清除出场；</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（2）临时工程已拆除，场地己按合同要求进行清理、平整或复原；</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（3）按合同约定应撤离的承包人设备和剩余的材料，包括废弃的施工设备和材料，已按计划撤离施工场地；</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（4）工程建筑物周边及其附近道路、河道的施工堆积物，已按监理人指示全部清理；</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（5）监理人指示的其他场地清理工作已全部完成。</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18.7.2 承包人未按监理人的要求恢复临时占地，或者场地清理未达到合同约定的，发包人有权委托其他人恢复或清理，所发生的金额从拟支付给承包人的款项中扣除。</w:t>
      </w:r>
    </w:p>
    <w:p>
      <w:pPr>
        <w:pStyle w:val="6"/>
        <w:spacing w:before="0" w:beforeAutospacing="0" w:after="0" w:afterAutospacing="0" w:line="360" w:lineRule="auto"/>
        <w:rPr>
          <w:rFonts w:hint="eastAsia"/>
          <w:color w:val="auto"/>
          <w:highlight w:val="none"/>
        </w:rPr>
      </w:pPr>
      <w:r>
        <w:rPr>
          <w:rFonts w:hint="eastAsia"/>
          <w:color w:val="auto"/>
          <w:highlight w:val="none"/>
        </w:rPr>
        <w:t>18.8 施工队伍的撤离</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工程接收证书颁发后的56天内，除了经监理人同意需在缺陷责任期内继续工作和使用的人员、施工设备和临时工程外，其余的人员、施工设备和临时工程均应撤离施工场地或拆除。除合同另有约定外，缺陷责任期满时，承包人的人员和施工设备应全部撤离施工场地。</w:t>
      </w:r>
    </w:p>
    <w:p>
      <w:pPr>
        <w:pStyle w:val="5"/>
        <w:spacing w:before="0" w:after="0" w:line="360" w:lineRule="auto"/>
        <w:rPr>
          <w:rFonts w:hint="eastAsia" w:ascii="宋体" w:hAnsi="宋体"/>
          <w:color w:val="auto"/>
          <w:highlight w:val="none"/>
        </w:rPr>
      </w:pPr>
      <w:bookmarkStart w:id="569" w:name="_Toc57795958"/>
      <w:bookmarkStart w:id="570" w:name="_Toc12944"/>
      <w:bookmarkStart w:id="571" w:name="_Toc28998"/>
      <w:bookmarkStart w:id="572" w:name="_Toc5402"/>
      <w:bookmarkStart w:id="573" w:name="_Toc184635116"/>
      <w:bookmarkStart w:id="574" w:name="_Toc22549"/>
      <w:r>
        <w:rPr>
          <w:rFonts w:hint="eastAsia" w:ascii="宋体" w:hAnsi="宋体"/>
          <w:color w:val="auto"/>
          <w:highlight w:val="none"/>
        </w:rPr>
        <w:t>19、缺陷责任与保修责任</w:t>
      </w:r>
      <w:bookmarkEnd w:id="569"/>
      <w:bookmarkEnd w:id="570"/>
      <w:bookmarkEnd w:id="571"/>
      <w:bookmarkEnd w:id="572"/>
      <w:bookmarkEnd w:id="573"/>
      <w:bookmarkEnd w:id="574"/>
    </w:p>
    <w:p>
      <w:pPr>
        <w:pStyle w:val="6"/>
        <w:spacing w:before="0" w:beforeAutospacing="0" w:after="0" w:afterAutospacing="0" w:line="360" w:lineRule="auto"/>
        <w:rPr>
          <w:rFonts w:hint="eastAsia"/>
          <w:color w:val="auto"/>
          <w:highlight w:val="none"/>
        </w:rPr>
      </w:pPr>
      <w:r>
        <w:rPr>
          <w:rFonts w:hint="eastAsia"/>
          <w:color w:val="auto"/>
          <w:highlight w:val="none"/>
        </w:rPr>
        <w:t>19.1 缺陷责任期的起算时间</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缺陷责任期自实际竣工日期起计算。在全部工程竣工验收前，已经发包人提前验收的单位工程，其缺陷责任期的起算日期相应提前。</w:t>
      </w:r>
    </w:p>
    <w:p>
      <w:pPr>
        <w:pStyle w:val="6"/>
        <w:spacing w:before="0" w:beforeAutospacing="0" w:after="0" w:afterAutospacing="0" w:line="360" w:lineRule="auto"/>
        <w:rPr>
          <w:rFonts w:hint="eastAsia"/>
          <w:color w:val="auto"/>
          <w:highlight w:val="none"/>
        </w:rPr>
      </w:pPr>
      <w:r>
        <w:rPr>
          <w:rFonts w:hint="eastAsia"/>
          <w:color w:val="auto"/>
          <w:highlight w:val="none"/>
        </w:rPr>
        <w:t>19.2 缺陷责任</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19.2.1 承包人应在缺陷责任期内对己交付使用的工程承担缺陷责任。</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19.2.2 缺陷责任期内，发包人对己接收使用的工程负责日常维护工作。发包人在使用过程中，发现己接收的工程存在新的缺陷或已修复的缺陷部位或部件又遭损坏的，承包人应负责修复，直至检验合格为止。</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19.2.3 监理人和承包人应共同查清缺陷和（或）损坏的原因。经查明属承包人原因造成的，应由承包人承担修复和查验的费用。经查验属发包人原因造成的，发包人应承担修复和查验的费用，并支付承包人合理利润。</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19.2.4 承包人不能在合理时间内修复缺陷的，发包人可自行修复或委托其他人修复，所需费用和利润的承担，按第19.2.3 项约定办理。</w:t>
      </w:r>
    </w:p>
    <w:p>
      <w:pPr>
        <w:pStyle w:val="6"/>
        <w:spacing w:before="0" w:beforeAutospacing="0" w:after="0" w:afterAutospacing="0" w:line="360" w:lineRule="auto"/>
        <w:rPr>
          <w:rFonts w:hint="eastAsia"/>
          <w:color w:val="auto"/>
          <w:highlight w:val="none"/>
        </w:rPr>
      </w:pPr>
      <w:r>
        <w:rPr>
          <w:rFonts w:hint="eastAsia"/>
          <w:color w:val="auto"/>
          <w:highlight w:val="none"/>
        </w:rPr>
        <w:t>19.3 缺陷责任期的延长</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由于承包人原因造成某项缺陷或损坏使某项工程或工程设备不能按原．定目标使用而需要再次检查、检验和修复的，发包人有权要求承包人相应延长缺陷责任期，但缺陷责任期最长不超过2年。</w:t>
      </w:r>
    </w:p>
    <w:p>
      <w:pPr>
        <w:pStyle w:val="6"/>
        <w:spacing w:before="0" w:beforeAutospacing="0" w:after="0" w:afterAutospacing="0" w:line="360" w:lineRule="auto"/>
        <w:rPr>
          <w:rFonts w:hint="eastAsia"/>
          <w:color w:val="auto"/>
          <w:highlight w:val="none"/>
        </w:rPr>
      </w:pPr>
      <w:r>
        <w:rPr>
          <w:rFonts w:hint="eastAsia"/>
          <w:color w:val="auto"/>
          <w:highlight w:val="none"/>
        </w:rPr>
        <w:t>19.4 进一步试验和试运行</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任何一项缺陷或损坏修复后，经检查证明其影响了工程或工程设备的使用性能，承包人应重新进行合同约定的试验和试运行，试验和试运行的全部费用应由责任方承担。</w:t>
      </w:r>
    </w:p>
    <w:p>
      <w:pPr>
        <w:pStyle w:val="6"/>
        <w:spacing w:before="0" w:beforeAutospacing="0" w:after="0" w:afterAutospacing="0" w:line="360" w:lineRule="auto"/>
        <w:rPr>
          <w:rFonts w:hint="eastAsia"/>
          <w:color w:val="auto"/>
          <w:highlight w:val="none"/>
        </w:rPr>
      </w:pPr>
      <w:r>
        <w:rPr>
          <w:rFonts w:hint="eastAsia"/>
          <w:color w:val="auto"/>
          <w:highlight w:val="none"/>
        </w:rPr>
        <w:t>19.5 承包人的进入权</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缺陷责任期内承包人为缺陷修复工作需要，有权进入工程现场，但应遵守发包人的保安和保密规定。</w:t>
      </w:r>
    </w:p>
    <w:p>
      <w:pPr>
        <w:pStyle w:val="6"/>
        <w:spacing w:before="0" w:beforeAutospacing="0" w:after="0" w:afterAutospacing="0" w:line="360" w:lineRule="auto"/>
        <w:rPr>
          <w:rFonts w:hint="eastAsia"/>
          <w:color w:val="auto"/>
          <w:highlight w:val="none"/>
        </w:rPr>
      </w:pPr>
      <w:r>
        <w:rPr>
          <w:rFonts w:hint="eastAsia"/>
          <w:color w:val="auto"/>
          <w:highlight w:val="none"/>
        </w:rPr>
        <w:t>19.6 缺陷责任期终止证书</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在第1.1.4.5目约定的缺陷责任期，包括根据第19.3款延长的期限终止后14天内，由监理人向承包人出具经发包人签认的缺陷责任期终止证书，并退还剩余的质量保证金。</w:t>
      </w:r>
    </w:p>
    <w:p>
      <w:pPr>
        <w:pStyle w:val="6"/>
        <w:spacing w:before="0" w:beforeAutospacing="0" w:after="0" w:afterAutospacing="0" w:line="360" w:lineRule="auto"/>
        <w:rPr>
          <w:rFonts w:hint="eastAsia"/>
          <w:color w:val="auto"/>
          <w:highlight w:val="none"/>
        </w:rPr>
      </w:pPr>
      <w:r>
        <w:rPr>
          <w:rFonts w:hint="eastAsia"/>
          <w:color w:val="auto"/>
          <w:highlight w:val="none"/>
        </w:rPr>
        <w:t>19.7 保修责任</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合同当事人根据有关法律规定，在专用合同条款中约定工程质量保修范围、期限和责任。保修期自实际竣工日期起计算。在全部工程竣工验收前，已经发包人提前验收的单位工程，其保修期的起算日期相应提前。</w:t>
      </w:r>
    </w:p>
    <w:p>
      <w:pPr>
        <w:pStyle w:val="5"/>
        <w:spacing w:before="0" w:after="0" w:line="360" w:lineRule="auto"/>
        <w:rPr>
          <w:rFonts w:hint="eastAsia" w:ascii="宋体" w:hAnsi="宋体"/>
          <w:color w:val="auto"/>
          <w:highlight w:val="none"/>
        </w:rPr>
      </w:pPr>
      <w:bookmarkStart w:id="575" w:name="_Toc57795959"/>
      <w:bookmarkStart w:id="576" w:name="_Toc9655"/>
      <w:bookmarkStart w:id="577" w:name="_Toc15096"/>
      <w:bookmarkStart w:id="578" w:name="_Toc7273"/>
      <w:bookmarkStart w:id="579" w:name="_Toc184635117"/>
      <w:bookmarkStart w:id="580" w:name="_Toc343"/>
      <w:r>
        <w:rPr>
          <w:rFonts w:hint="eastAsia" w:ascii="宋体" w:hAnsi="宋体"/>
          <w:color w:val="auto"/>
          <w:highlight w:val="none"/>
        </w:rPr>
        <w:t>20、保险</w:t>
      </w:r>
      <w:bookmarkEnd w:id="575"/>
      <w:bookmarkEnd w:id="576"/>
      <w:bookmarkEnd w:id="577"/>
      <w:bookmarkEnd w:id="578"/>
      <w:bookmarkEnd w:id="579"/>
      <w:bookmarkEnd w:id="580"/>
    </w:p>
    <w:p>
      <w:pPr>
        <w:pStyle w:val="6"/>
        <w:spacing w:before="0" w:beforeAutospacing="0" w:after="0" w:afterAutospacing="0" w:line="360" w:lineRule="auto"/>
        <w:rPr>
          <w:rFonts w:hint="eastAsia"/>
          <w:color w:val="auto"/>
          <w:highlight w:val="none"/>
        </w:rPr>
      </w:pPr>
      <w:r>
        <w:rPr>
          <w:rFonts w:hint="eastAsia"/>
          <w:color w:val="auto"/>
          <w:highlight w:val="none"/>
        </w:rPr>
        <w:t>20.1 工程保险</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pPr>
        <w:pStyle w:val="6"/>
        <w:spacing w:before="0" w:beforeAutospacing="0" w:after="0" w:afterAutospacing="0" w:line="360" w:lineRule="auto"/>
        <w:rPr>
          <w:rFonts w:hint="eastAsia"/>
          <w:color w:val="auto"/>
          <w:highlight w:val="none"/>
        </w:rPr>
      </w:pPr>
      <w:r>
        <w:rPr>
          <w:rFonts w:hint="eastAsia"/>
          <w:color w:val="auto"/>
          <w:highlight w:val="none"/>
        </w:rPr>
        <w:t>20.2 人员工伤事故的保险</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20.2.1 承包人员工伤事故的保险</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承包人应依照有关法律规定参加工伤保险，为其履行合同所雇佣的全部人员，交纳工伤保险费，并要求其分包人也进行此项保险。</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20.2.2 发包人员工伤事故的保险</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发包人应依照有关法律规定参加工伤保险，为其现场机构雇佣的全部人员，交纳工伤保险费，并要求其监理人也进行此项保险。</w:t>
      </w:r>
    </w:p>
    <w:p>
      <w:pPr>
        <w:pStyle w:val="6"/>
        <w:spacing w:before="0" w:beforeAutospacing="0" w:after="0" w:afterAutospacing="0" w:line="360" w:lineRule="auto"/>
        <w:rPr>
          <w:rFonts w:hint="eastAsia"/>
          <w:color w:val="auto"/>
          <w:highlight w:val="none"/>
        </w:rPr>
      </w:pPr>
      <w:r>
        <w:rPr>
          <w:rFonts w:hint="eastAsia"/>
          <w:color w:val="auto"/>
          <w:highlight w:val="none"/>
        </w:rPr>
        <w:t>20.3 人身意外伤害险</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20.3.1 发包人应在整个施工期间为其现场机构雇用的全部人员，投保人身意外伤害险，交纳保险费，并要求其监理人也进行此项保险。</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20.3.2 承包人应在整个施工期间为其现场机构雇用的全部人员，投保人身意外伤害险，交纳保险费，并要求其分包人也进行此项保险。</w:t>
      </w:r>
    </w:p>
    <w:p>
      <w:pPr>
        <w:pStyle w:val="6"/>
        <w:spacing w:before="0" w:beforeAutospacing="0" w:after="0" w:afterAutospacing="0" w:line="360" w:lineRule="auto"/>
        <w:rPr>
          <w:rFonts w:hint="eastAsia"/>
          <w:color w:val="auto"/>
          <w:highlight w:val="none"/>
        </w:rPr>
      </w:pPr>
      <w:r>
        <w:rPr>
          <w:rFonts w:hint="eastAsia"/>
          <w:color w:val="auto"/>
          <w:highlight w:val="none"/>
        </w:rPr>
        <w:t>20.4 第三者责任险</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20.4.1 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20.4.2 在缺陷责任期终止证书颁发前，承包人应以承包人和发包人的共同名义，投保第20.4.1 项约定的第三者责任险，其保险费率、保险金额等有关内容在专用合同条款中约定。</w:t>
      </w:r>
    </w:p>
    <w:p>
      <w:pPr>
        <w:pStyle w:val="6"/>
        <w:spacing w:before="0" w:beforeAutospacing="0" w:after="0" w:afterAutospacing="0" w:line="360" w:lineRule="auto"/>
        <w:rPr>
          <w:rFonts w:hint="eastAsia"/>
          <w:color w:val="auto"/>
          <w:highlight w:val="none"/>
        </w:rPr>
      </w:pPr>
      <w:r>
        <w:rPr>
          <w:rFonts w:hint="eastAsia"/>
          <w:color w:val="auto"/>
          <w:highlight w:val="none"/>
        </w:rPr>
        <w:t>20.5 其他保险</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除专用合同条款另有约定外，承包人应为其施工设备、进场的材料和工程设备等办理保险。</w:t>
      </w:r>
    </w:p>
    <w:p>
      <w:pPr>
        <w:pStyle w:val="6"/>
        <w:spacing w:before="0" w:beforeAutospacing="0" w:after="0" w:afterAutospacing="0" w:line="360" w:lineRule="auto"/>
        <w:rPr>
          <w:rFonts w:hint="eastAsia"/>
          <w:color w:val="auto"/>
          <w:highlight w:val="none"/>
        </w:rPr>
      </w:pPr>
      <w:r>
        <w:rPr>
          <w:rFonts w:hint="eastAsia"/>
          <w:color w:val="auto"/>
          <w:highlight w:val="none"/>
        </w:rPr>
        <w:t>20.6 对各项保险的一般要求</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20.6.1 保险凭证</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承包人应在专用合同条款约定的期限内向发包人提交各项保险生效的证据和保险单副本，保险单必须与专用合同条款约定的条件保持一致。</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20.6.2 保险合同条款的变动</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承包人需要变动保险合同条款时，应事先征得发包人同意，并通知监理人。保险人作出变动的，承包人应在收到保险人通知后立即通知发包人和监理人。</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20.6.3 持续保险</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承包人应与保险人保持联系，使保险人能够随时了解工程实施中的变动，并确保按保险合同条款要求持续保险。</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20.6.4 保险金不足的补偿</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保险金不足以补偿损失的，应由承包人和（或）发包人按合同约定负责补偿。</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20.6.5 未按约定投保的补救</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（1）由于负有投保义务的一方当事人未按合同约定办理保险，或未能使保险持续有效的，另一方当事人可代为办理，所需费用由对方当事人承担。</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（2）由于负有投保义务的一方当事人未按合同约定办理某项保险，导致受益人未能得到保险人的赔偿，原应从该项保险得到的保险金应由负有投保义务的一方当事人支付。</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20.6.6 报告义务</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当保险事故发生时，投保人应按照保险单规定的条件和期限及时向保险人报告。</w:t>
      </w:r>
    </w:p>
    <w:p>
      <w:pPr>
        <w:pStyle w:val="5"/>
        <w:spacing w:before="0" w:after="0" w:line="360" w:lineRule="auto"/>
        <w:rPr>
          <w:rFonts w:hint="eastAsia" w:ascii="宋体" w:hAnsi="宋体"/>
          <w:color w:val="auto"/>
          <w:highlight w:val="none"/>
        </w:rPr>
      </w:pPr>
      <w:bookmarkStart w:id="581" w:name="_Toc24855"/>
      <w:bookmarkStart w:id="582" w:name="_Toc8243"/>
      <w:bookmarkStart w:id="583" w:name="_Toc184635118"/>
      <w:bookmarkStart w:id="584" w:name="_Toc31753"/>
      <w:bookmarkStart w:id="585" w:name="_Toc57795960"/>
      <w:bookmarkStart w:id="586" w:name="_Toc4593"/>
      <w:r>
        <w:rPr>
          <w:rFonts w:hint="eastAsia" w:ascii="宋体" w:hAnsi="宋体"/>
          <w:color w:val="auto"/>
          <w:highlight w:val="none"/>
        </w:rPr>
        <w:t>21、不可抗力</w:t>
      </w:r>
      <w:bookmarkEnd w:id="581"/>
      <w:bookmarkEnd w:id="582"/>
      <w:bookmarkEnd w:id="583"/>
      <w:bookmarkEnd w:id="584"/>
      <w:bookmarkEnd w:id="585"/>
      <w:bookmarkEnd w:id="586"/>
    </w:p>
    <w:p>
      <w:pPr>
        <w:pStyle w:val="6"/>
        <w:spacing w:before="0" w:beforeAutospacing="0" w:after="0" w:afterAutospacing="0" w:line="360" w:lineRule="auto"/>
        <w:rPr>
          <w:rFonts w:hint="eastAsia"/>
          <w:color w:val="auto"/>
          <w:highlight w:val="none"/>
        </w:rPr>
      </w:pPr>
      <w:r>
        <w:rPr>
          <w:rFonts w:hint="eastAsia"/>
          <w:color w:val="auto"/>
          <w:highlight w:val="none"/>
        </w:rPr>
        <w:t>21.1 不可抗力的确认</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21.1.1 不可抗力是指承包人和发包人在订立合同时不可预见，在工程施工过程中不可避免发生并不能克服的自然灾害和社会性突发事件，如地震、海啸、瘟疫、水灾、骚乱、暴动、战争和专用合同条款约定的其他情形。</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21.1.2 不可抗力发生后，发包人和承包人应及时认真统计所造成的损失，收集不可抗力造成损失的证据。合同双方对是否属于不可抗力或其损失的意见不一致的，由监理人按第3.5 款商定或确定。发生争议时，按第24条的约定办理。</w:t>
      </w:r>
    </w:p>
    <w:p>
      <w:pPr>
        <w:pStyle w:val="6"/>
        <w:spacing w:before="0" w:beforeAutospacing="0" w:after="0" w:afterAutospacing="0" w:line="360" w:lineRule="auto"/>
        <w:rPr>
          <w:rFonts w:hint="eastAsia"/>
          <w:color w:val="auto"/>
          <w:highlight w:val="none"/>
        </w:rPr>
      </w:pPr>
      <w:r>
        <w:rPr>
          <w:rFonts w:hint="eastAsia"/>
          <w:color w:val="auto"/>
          <w:highlight w:val="none"/>
        </w:rPr>
        <w:t>21.2 不可抗力的通知</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21.2.1 合同一方当事人遇到不可抗力事件，使其履行合同义务受到阻碍时，应立即通知合同另一方当事人和监理人，书面说明不可抗力和受阻碍的详细情况，并提供必要的证明。</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21.2.2 如不可抗力持续发生，合同一方当事人应及时向合同另一方当事人和监理人提交中间报告，说明不可抗力和履行合同受阻的情况，并于不可抗力事件结束后28天内提交最终报告及有关资料。</w:t>
      </w:r>
    </w:p>
    <w:p>
      <w:pPr>
        <w:pStyle w:val="6"/>
        <w:spacing w:before="0" w:beforeAutospacing="0" w:after="0" w:afterAutospacing="0" w:line="360" w:lineRule="auto"/>
        <w:rPr>
          <w:rFonts w:hint="eastAsia"/>
          <w:color w:val="auto"/>
          <w:highlight w:val="none"/>
        </w:rPr>
      </w:pPr>
      <w:r>
        <w:rPr>
          <w:rFonts w:hint="eastAsia"/>
          <w:color w:val="auto"/>
          <w:highlight w:val="none"/>
        </w:rPr>
        <w:t>21.3 不可抗力后果及其处理</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21.3.1 不可抗力造成损害的责任</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除专用合同条款另有约定外，不可抗力导致的人员伤亡、财产损失、费用增加和（或）工期延误等后果，由合同双方按以下原则承担：</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（1）永久工程，包括己运至施工场地的材料和工程设备的损害，以及因工程损害造成的第三者人员伤亡和财产损失由发包人承担；</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（2）承包人设备的损坏由承包人承担；</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（3）发包人和承包人各自承担其人员伤亡和其他财产损失及其相关费用；</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（4）承包人的停工损失由承包人承担，但停工期间应监理人要求照管工程和清理、修复工程的金额由发包人承担；</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（5）不能按期竣工的，应合理延长工期，承包人不需支付逾期竣工违约金。发包人要求赶工的，承包人应采取赶工措施，赶工费用由发包人承担。</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21.3.2 延迟履行期间发生的不可抗力</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合同一方当事人延迟履行，在延迟履行期间发生不可抗力的，不免除其责任。</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21.3.3 避免和减少不可抗力损失</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不可抗力发生后，发包人和承包人均应采取措施尽量避免和减少损失的扩大，任何一方没有采取有效措施导致损失扩大的，应对扩大的损失承担责任。</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21.3.4 因不可抗力解除合同</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合同一方当事人因不可抗力不能履行合同的，应当及时通知对方解除合同。合同解除后，承包人应按照第22.2.5 项约定撤离施工场地。已经订货的材料、设备由订货方负责退货或解除订货合同，不能退还的货款和因退货、解除订货合同发生的费用，由发包人承担，因未及时退货造成的损失由责任方承担。合同解除后的付款，参照第22.2.4 项约定，由监理人按第3.5 款商定或确定。</w:t>
      </w:r>
    </w:p>
    <w:p>
      <w:pPr>
        <w:pStyle w:val="5"/>
        <w:spacing w:before="0" w:after="0" w:line="360" w:lineRule="auto"/>
        <w:rPr>
          <w:rFonts w:hint="eastAsia" w:ascii="宋体" w:hAnsi="宋体"/>
          <w:color w:val="auto"/>
          <w:highlight w:val="none"/>
        </w:rPr>
      </w:pPr>
      <w:bookmarkStart w:id="587" w:name="_Toc23039"/>
      <w:bookmarkStart w:id="588" w:name="_Toc27884"/>
      <w:bookmarkStart w:id="589" w:name="_Toc5746"/>
      <w:bookmarkStart w:id="590" w:name="_Toc57795961"/>
      <w:bookmarkStart w:id="591" w:name="_Toc184635119"/>
      <w:bookmarkStart w:id="592" w:name="_Toc20786"/>
      <w:r>
        <w:rPr>
          <w:rFonts w:hint="eastAsia" w:ascii="宋体" w:hAnsi="宋体"/>
          <w:color w:val="auto"/>
          <w:highlight w:val="none"/>
        </w:rPr>
        <w:t>22、违约</w:t>
      </w:r>
      <w:bookmarkEnd w:id="587"/>
      <w:bookmarkEnd w:id="588"/>
      <w:bookmarkEnd w:id="589"/>
      <w:bookmarkEnd w:id="590"/>
      <w:bookmarkEnd w:id="591"/>
      <w:bookmarkEnd w:id="592"/>
    </w:p>
    <w:p>
      <w:pPr>
        <w:pStyle w:val="6"/>
        <w:spacing w:before="0" w:beforeAutospacing="0" w:after="0" w:afterAutospacing="0" w:line="360" w:lineRule="auto"/>
        <w:rPr>
          <w:rFonts w:hint="eastAsia"/>
          <w:color w:val="auto"/>
          <w:highlight w:val="none"/>
        </w:rPr>
      </w:pPr>
      <w:r>
        <w:rPr>
          <w:rFonts w:hint="eastAsia"/>
          <w:color w:val="auto"/>
          <w:highlight w:val="none"/>
        </w:rPr>
        <w:t>22.1 承包人违约</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22.1.1 承包人违约的情形</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在履行合同过程中发生的下列情况属承包人违约：</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（1）承包人违反第1.8 款或第4.3 款的约定，私自将合同的全部或部分权利转让给其他人，或私自将合同的全部或部分义务转移给其他人；</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（2）承包人违反第5.3 款或第6.4 款的约定，未经监理人批准，私自将己按合同约定进入施工场地的施工设备、临时设施或材料撤离施工场地；</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（3）承包人违反第5.4 款的约定使用了不合格材料或工程设备，工程质量达不到标准要求，又拒绝清除不合格工程；</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（4）承包人未能按合同进度计划及时完成合同约定的工作，已造成或预期造成工期延误；</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（5）承包人在缺陷责任期内，未能对工程接收证书所列的缺陷清单的内容或缺陷责任期内发生的缺陷进行修复，而又拒绝按监理人指示再进行修补；</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（6）承包人无法继续履行或明确表示不履行或实质上己停止履行合同；</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（7）承包人不按合同约定履行义务的其他情况。</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22.1.2 对承包人违约的处理</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（1）承包人发生第22.1.1（6）目约定的违约情况时，发包人可通知承包人立即解除合同，并按有关法律处理。</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（2）承包人发生除第22.1.1（6）目约定以外的其他违约情况时，监理人可向承包人发出整改通知，要求其在指定的期限内改正。承包人应承担其违约所引起的费用增加和（或）工期延误。</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（3）经检查证明承包人已采取了有效措施纠正违约行为，具备复工条件的，可由监理人签发复工通知复工。</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22.1.3 承包人违约解除合同</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监理人发出整改通知28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22.1.4 合同解除后的估价、付款和结清</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（1）合同解除后，监理人按第3.5 款商定或确定承包人实际完成工作的价值，以及承包人己提供的材料、施工设备、工程设备和临时工程等的价值。</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（2）合同解除后，发包人应暂停对承包人的一切付款，查清各项付款和己扣款金额，包括承包人应支付的违约金。</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（3）合同解除后，发包人应按第23.4 款的约定向承包人索赔由于解除合同给发包人造成的损失。</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（4）合同双方确认上述往来款项后，出具最终结清付款证书，结清全部合同款项。</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（5）发包人和承包人未能就解除合同后的结清达成一致而形成争议的，按第24条的约定办理。</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22.1.5 协议利益的转让</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因承包人违约解除合同的，发包人有权要求承包人将其为实施合同而签订的材料和设备的订货协议或任何服务协议利益转让给发包人，并在解除合同后的14天内，依法办理转让手续。</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22.1.6 紧急情况下无能力或不愿进行抢救</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pPr>
        <w:pStyle w:val="6"/>
        <w:spacing w:before="0" w:beforeAutospacing="0" w:after="0" w:afterAutospacing="0" w:line="360" w:lineRule="auto"/>
        <w:rPr>
          <w:rFonts w:hint="eastAsia"/>
          <w:color w:val="auto"/>
          <w:highlight w:val="none"/>
        </w:rPr>
      </w:pPr>
      <w:r>
        <w:rPr>
          <w:rFonts w:hint="eastAsia"/>
          <w:color w:val="auto"/>
          <w:highlight w:val="none"/>
        </w:rPr>
        <w:t>22.2 发包人违约</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22.2.1 发包人违约的情形</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在履行合同过程中发生的下列情形，属发包人违约：</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（l）发包人未能按合同约定支付预付款或合同价款，或拖延、拒绝批准付款申请和支付凭证，导致付款延误的；</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（2）发包人原因造成停工的；</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（3）监理人无正当理由没有在约定期限内发出复工指示，导致承包人无法复工的；</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（4）发包人无法继续履行或明确表示不履行或实质上已停止履行合同的；</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（5）发包人不履行合同约定其他义务的。</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22.2.2 承包人有权暂停施工</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发包人发生除第22.2.1（4）目以外的违约情况时，承包人可向发包人发出通知，要求发包人采取有效措施纠正违约行为。发包人收到承包人通知后的28天内仍不履行合同义务，承包人有权暂停施工，并通知监理人，发包人应承担由此增加的费用和（或）工期延误，并支付承包人合理利润。</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22.2.3 发包人违约解除合同</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（1）发生第22.2.1（4）目的违约情况时，承包人可书面通知发包人解除合同。</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（2）承包人按22.2.2 项暂停施工28天后，发包人仍不纠正违约行为的，承包人可向发包人发出解除合同通知。但承包人的这一行动不免除发包人承担的违约责任，也不影响承包人根据合同约定享有的索赔权利。</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22.2.4 解除合同后的付款</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因发包人违约解除合同的，发包人应在解除合同后28天内向承包人支付下列金额，承包人应在此期限内及时向发包人提交要求支付下列金额的有关资料和凭证：</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（l）合同解除日以前所完成工作的价款；</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（2）承包人为该工程施工订购并己付款的材料、工程设备和其他物品的金额。发包人付还后，该材料、工程设备和其他物品归发包人所有；</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（3）承包人为完成工程所发生的，而发包人未支付的金额；</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（4）承包人撤离施工场地以及遣散承包人人员的金额；</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（5）由于解除合同应赔偿的承包人损失；</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（6）按合同约定在合同解除日前应支付给承包人的其他金额。</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发包人应按本项约定支付上述金额并退还质量保证金和履约担保，但有权要求承包人支付应偿还给发包人的各项金额。</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22.2.5 解除合同后的承包人撤离</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因发包人违约而解除合同后，承包人应妥善做好已竣工工程和己购材料、设备的保护和移交工作，按发包人要求将承包人设备和人员撤出施工场地。承包人撤出施工场地应遵守第18.7.1 项的约定，发包人应为承包人撤出提供必要条件。</w:t>
      </w:r>
    </w:p>
    <w:p>
      <w:pPr>
        <w:pStyle w:val="6"/>
        <w:spacing w:before="0" w:beforeAutospacing="0" w:after="0" w:afterAutospacing="0" w:line="360" w:lineRule="auto"/>
        <w:rPr>
          <w:rFonts w:hint="eastAsia"/>
          <w:color w:val="auto"/>
          <w:highlight w:val="none"/>
        </w:rPr>
      </w:pPr>
      <w:r>
        <w:rPr>
          <w:rFonts w:hint="eastAsia"/>
          <w:color w:val="auto"/>
          <w:highlight w:val="none"/>
        </w:rPr>
        <w:t>22.3 第三人造成的违约</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在履行合同过程中，一方当事人因第三人的原因造成违约的，应当向对方当事人承担违约责任。一方当事人和第三人之间的纠纷，依照法律规定或者按照约定解决。</w:t>
      </w:r>
    </w:p>
    <w:p>
      <w:pPr>
        <w:pStyle w:val="5"/>
        <w:spacing w:before="0" w:after="0" w:line="360" w:lineRule="auto"/>
        <w:rPr>
          <w:rFonts w:hint="eastAsia" w:ascii="宋体" w:hAnsi="宋体"/>
          <w:color w:val="auto"/>
          <w:highlight w:val="none"/>
        </w:rPr>
      </w:pPr>
      <w:bookmarkStart w:id="593" w:name="_Toc23107"/>
      <w:bookmarkStart w:id="594" w:name="_Toc57795962"/>
      <w:bookmarkStart w:id="595" w:name="_Toc5039"/>
      <w:bookmarkStart w:id="596" w:name="_Toc7894"/>
      <w:bookmarkStart w:id="597" w:name="_Toc184635120"/>
      <w:bookmarkStart w:id="598" w:name="_Toc14223"/>
      <w:r>
        <w:rPr>
          <w:rFonts w:hint="eastAsia" w:ascii="宋体" w:hAnsi="宋体"/>
          <w:color w:val="auto"/>
          <w:highlight w:val="none"/>
        </w:rPr>
        <w:t>23、索赔</w:t>
      </w:r>
      <w:bookmarkEnd w:id="593"/>
      <w:bookmarkEnd w:id="594"/>
      <w:bookmarkEnd w:id="595"/>
      <w:bookmarkEnd w:id="596"/>
      <w:bookmarkEnd w:id="597"/>
      <w:bookmarkEnd w:id="598"/>
    </w:p>
    <w:p>
      <w:pPr>
        <w:pStyle w:val="6"/>
        <w:spacing w:before="0" w:beforeAutospacing="0" w:after="0" w:afterAutospacing="0" w:line="360" w:lineRule="auto"/>
        <w:rPr>
          <w:rFonts w:hint="eastAsia"/>
          <w:color w:val="auto"/>
          <w:highlight w:val="none"/>
        </w:rPr>
      </w:pPr>
      <w:r>
        <w:rPr>
          <w:rFonts w:hint="eastAsia"/>
          <w:color w:val="auto"/>
          <w:highlight w:val="none"/>
        </w:rPr>
        <w:t>23.1 承包人索赔的提出</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根据合同约定，承包人认为有权得到追加付款和（或）延长工期的，应按以下程序向发包人提出索赔：</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（l）承包人应在知道或应当知道索赔事件发生后28 天内，向监理人递交索赔意向通知书，并说明发生索赔事件的事由。承包人未在前述28天内发出索赔意向通知书的，丧失要求追加付款和（或）延长工期的权利：</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（2）承包人应在发出索赔意向通知书后28天内，向监理人正式递交索赔通知书。索赔通知书应详细说明索赔理由以及要求追加的付款金额和（或）延长的工期，并附必要的记录和证明材料；</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（3）索赔事件具有连续影响的，承包人应按合理时间间隔继续递交延续索赔通知，说明连续影响的实际情况和记录，列出累计的追加付款金额和（或）工期延长天数；</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（4）在索赔事件影响结束后的28 天内，承包人应向监理人递交最终索赔通知书，说明最终要求索赔的追加付款金额和延长的工期，并附必要的记录和证明材料。</w:t>
      </w:r>
    </w:p>
    <w:p>
      <w:pPr>
        <w:pStyle w:val="6"/>
        <w:spacing w:before="0" w:beforeAutospacing="0" w:after="0" w:afterAutospacing="0" w:line="360" w:lineRule="auto"/>
        <w:rPr>
          <w:rFonts w:hint="eastAsia"/>
          <w:color w:val="auto"/>
          <w:highlight w:val="none"/>
        </w:rPr>
      </w:pPr>
      <w:r>
        <w:rPr>
          <w:rFonts w:hint="eastAsia"/>
          <w:color w:val="auto"/>
          <w:highlight w:val="none"/>
        </w:rPr>
        <w:t>23.2 承包人索赔处理程序</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（1）监理人收到承包人提交的索赔通知书后，应及时审查索赔通知书的内容、杳验承包人的记录和证明材料，必要时监理人可要求承包人提交全部原始记录副本。</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（2）监理人应按第3.5 款商定或确定追加的付款和（或）延长的工期，并在收到上述索赔通知书或有关索赔的进一步证明材料后的42天内，将索赔处理结果答复承包人。</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（3）承包人接受索赔处理结果的，发包人应在作出索赔处理结果答复后28 天内完成赔付。承包人不接受索赔处理结果的，按第24条的约定办理。</w:t>
      </w:r>
    </w:p>
    <w:p>
      <w:pPr>
        <w:pStyle w:val="6"/>
        <w:spacing w:before="0" w:beforeAutospacing="0" w:after="0" w:afterAutospacing="0" w:line="360" w:lineRule="auto"/>
        <w:rPr>
          <w:rFonts w:hint="eastAsia"/>
          <w:color w:val="auto"/>
          <w:highlight w:val="none"/>
        </w:rPr>
      </w:pPr>
      <w:r>
        <w:rPr>
          <w:rFonts w:hint="eastAsia"/>
          <w:color w:val="auto"/>
          <w:highlight w:val="none"/>
        </w:rPr>
        <w:t>23.3 承包人提出索赔的期限</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23.3.1 承包人按第17.5 款的约定接受了竣工付款证书后，应被认为己无权再提出在合同工程接收证书颁发前所发生的任何索赔。</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23.3.2 承包人按第17.6 款的约定提交的最终结清申请单中，只限于提出工程接收证书颁发后发生的索赔。提出索赔的期限自接受最终结清证书时终止。</w:t>
      </w:r>
    </w:p>
    <w:p>
      <w:pPr>
        <w:pStyle w:val="6"/>
        <w:spacing w:before="0" w:beforeAutospacing="0" w:after="0" w:afterAutospacing="0" w:line="360" w:lineRule="auto"/>
        <w:rPr>
          <w:rFonts w:hint="eastAsia"/>
          <w:color w:val="auto"/>
          <w:highlight w:val="none"/>
        </w:rPr>
      </w:pPr>
      <w:r>
        <w:rPr>
          <w:rFonts w:hint="eastAsia"/>
          <w:color w:val="auto"/>
          <w:highlight w:val="none"/>
        </w:rPr>
        <w:t>23.4 发包人的索赔</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23.4.1 发生索赔事件后，监理人应及时书面通知承包人，详细说明发包人有权得到的索赔金额和（或）延长缺陷责任期的细节和依据。发包人提出索赔的期限和要求与第23.3 款的约定相同，延长缺陷责任期的通知应在缺陷责任期届满前发出。</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23.4.2 监理人按第3.5 款商定或确定发包人从承包人处得到赔付的金额和（或）缺陷责任期的延长期。承包人应付给发包人的金额可从拟支付给承包人的合同价款中扣除，或由承包人以其他方式支付给发包人。</w:t>
      </w:r>
    </w:p>
    <w:p>
      <w:pPr>
        <w:pStyle w:val="5"/>
        <w:spacing w:before="0" w:after="0" w:line="360" w:lineRule="auto"/>
        <w:rPr>
          <w:rFonts w:hint="eastAsia" w:ascii="宋体" w:hAnsi="宋体"/>
          <w:color w:val="auto"/>
          <w:highlight w:val="none"/>
        </w:rPr>
      </w:pPr>
      <w:bookmarkStart w:id="599" w:name="_Toc19741"/>
      <w:bookmarkStart w:id="600" w:name="_Toc57795963"/>
      <w:bookmarkStart w:id="601" w:name="_Toc16297"/>
      <w:bookmarkStart w:id="602" w:name="_Toc184635121"/>
      <w:bookmarkStart w:id="603" w:name="_Toc11661"/>
      <w:bookmarkStart w:id="604" w:name="_Toc12966"/>
      <w:r>
        <w:rPr>
          <w:rFonts w:hint="eastAsia" w:ascii="宋体" w:hAnsi="宋体"/>
          <w:color w:val="auto"/>
          <w:highlight w:val="none"/>
        </w:rPr>
        <w:t>24、争议的解决</w:t>
      </w:r>
      <w:bookmarkEnd w:id="599"/>
      <w:bookmarkEnd w:id="600"/>
      <w:bookmarkEnd w:id="601"/>
      <w:bookmarkEnd w:id="602"/>
      <w:bookmarkEnd w:id="603"/>
      <w:bookmarkEnd w:id="604"/>
    </w:p>
    <w:p>
      <w:pPr>
        <w:pStyle w:val="6"/>
        <w:spacing w:before="0" w:beforeAutospacing="0" w:after="0" w:afterAutospacing="0" w:line="360" w:lineRule="auto"/>
        <w:rPr>
          <w:rFonts w:hint="eastAsia"/>
          <w:color w:val="auto"/>
          <w:highlight w:val="none"/>
        </w:rPr>
      </w:pPr>
      <w:r>
        <w:rPr>
          <w:rFonts w:hint="eastAsia"/>
          <w:color w:val="auto"/>
          <w:highlight w:val="none"/>
        </w:rPr>
        <w:t>24.1 争议的解决方式</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（l）向约定的仲裁委员会申请仲裁；</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（2）向有管辖权的人民法院提起诉讼。</w:t>
      </w:r>
    </w:p>
    <w:p>
      <w:pPr>
        <w:pStyle w:val="6"/>
        <w:spacing w:before="0" w:beforeAutospacing="0" w:after="0" w:afterAutospacing="0" w:line="360" w:lineRule="auto"/>
        <w:rPr>
          <w:rFonts w:hint="eastAsia"/>
          <w:color w:val="auto"/>
          <w:highlight w:val="none"/>
        </w:rPr>
      </w:pPr>
      <w:r>
        <w:rPr>
          <w:rFonts w:hint="eastAsia"/>
          <w:color w:val="auto"/>
          <w:highlight w:val="none"/>
        </w:rPr>
        <w:t>24.2 友好解决</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在提请争议评审、仲裁或者诉讼前，以及在争议评审、仲裁或诉讼过程中，发包人和承包人均可共同努力友好协商解决争议。</w:t>
      </w:r>
    </w:p>
    <w:p>
      <w:pPr>
        <w:pStyle w:val="6"/>
        <w:spacing w:before="0" w:beforeAutospacing="0" w:after="0" w:afterAutospacing="0" w:line="360" w:lineRule="auto"/>
        <w:rPr>
          <w:rFonts w:hint="eastAsia"/>
          <w:color w:val="auto"/>
          <w:highlight w:val="none"/>
        </w:rPr>
      </w:pPr>
      <w:r>
        <w:rPr>
          <w:rFonts w:hint="eastAsia"/>
          <w:color w:val="auto"/>
          <w:highlight w:val="none"/>
        </w:rPr>
        <w:t>24.3 争议评审</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24.3.1 采用争议评审的，发包人和承包人应在开工日后的28天内或在争议发生后，协商成立争议评审组。争议评审组由有合同管理和工程实践经验的专家组成。</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24.3.2 合同双方的争议，应首先由申请人向争议评审组提交一份详细的评审申请报告，并附必要的文件、图纸和证明材料，申请人还应将上述报告的副本同时提交给被申请人和监理人。</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24.3.3 被申请人在收到申请人评审申请报告副本后的28 天内，向争议评审组提交一份答辩报告，并附证明材料。被申请人应将答辩报告的副本同时提交给申请人和监理人。</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24.3.4 除专用合同条款另有约定外，争议评审组在收到合同双方报告后的14天内，邀请双方代表和有关人员举行调查会，向双方调查争议细节；必要时争议评审组可要求双方进一步提供补充材料。</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24.3.5 除专用合同条款另有约定外，在调查会结束后的14天内，争议评审组应在不受任何干扰的情况下进行独立、公正的评审，作出书面评审意见，并说明理由。在争议评审期间，争议双方暂按总监理工程师的确定执行。</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24.3.6 发包人和承包人接受评审意见的，由监理人根据评审意见拟定执行协议，经争议双方</w:t>
      </w:r>
      <w:r>
        <w:rPr>
          <w:rFonts w:hint="eastAsia" w:ascii="宋体" w:hAnsi="宋体"/>
          <w:color w:val="auto"/>
          <w:szCs w:val="21"/>
          <w:highlight w:val="none"/>
          <w:lang w:eastAsia="zh-CN"/>
        </w:rPr>
        <w:t>签名</w:t>
      </w:r>
      <w:r>
        <w:rPr>
          <w:rFonts w:hint="eastAsia" w:ascii="宋体" w:hAnsi="宋体"/>
          <w:color w:val="auto"/>
          <w:szCs w:val="21"/>
          <w:highlight w:val="none"/>
        </w:rPr>
        <w:t>后作为合同的补充文件，并遵照执行。</w:t>
      </w:r>
    </w:p>
    <w:p>
      <w:pPr>
        <w:spacing w:line="360" w:lineRule="auto"/>
        <w:ind w:firstLine="420" w:firstLineChars="200"/>
        <w:rPr>
          <w:rFonts w:ascii="宋体" w:hAnsi="宋体"/>
          <w:color w:val="auto"/>
          <w:szCs w:val="21"/>
          <w:highlight w:val="none"/>
        </w:rPr>
        <w:sectPr>
          <w:pgSz w:w="11906" w:h="16838"/>
          <w:pgMar w:top="1304" w:right="1134" w:bottom="1304" w:left="1304" w:header="851" w:footer="992" w:gutter="0"/>
          <w:cols w:space="720" w:num="1"/>
          <w:docGrid w:type="lines" w:linePitch="312" w:charSpace="0"/>
        </w:sectPr>
      </w:pPr>
      <w:r>
        <w:rPr>
          <w:rFonts w:hint="eastAsia" w:ascii="宋体" w:hAnsi="宋体"/>
          <w:color w:val="auto"/>
          <w:szCs w:val="21"/>
          <w:highlight w:val="none"/>
        </w:rPr>
        <w:t>24.3.7 发包人或承包人不接受评审意见，并要求提交仲裁或提起诉讼的，应在收到评审意见后的14 天内将仲裁或起诉意向书面通知另一方，并抄送监理人，但在仲裁或诉讼结束前应暂按总监理工程师的确定执行。</w:t>
      </w:r>
    </w:p>
    <w:p>
      <w:pPr>
        <w:pStyle w:val="4"/>
        <w:jc w:val="center"/>
        <w:rPr>
          <w:rStyle w:val="69"/>
          <w:rFonts w:hint="eastAsia" w:ascii="宋体" w:hAnsi="宋体"/>
          <w:b/>
          <w:bCs/>
          <w:color w:val="auto"/>
          <w:highlight w:val="none"/>
        </w:rPr>
      </w:pPr>
      <w:bookmarkStart w:id="605" w:name="_Toc1011"/>
      <w:bookmarkStart w:id="606" w:name="_Toc3557"/>
      <w:r>
        <w:rPr>
          <w:rStyle w:val="69"/>
          <w:rFonts w:hint="eastAsia" w:ascii="宋体" w:hAnsi="宋体"/>
          <w:b/>
          <w:bCs/>
          <w:color w:val="auto"/>
          <w:highlight w:val="none"/>
        </w:rPr>
        <w:t xml:space="preserve">第二节 </w:t>
      </w:r>
      <w:r>
        <w:rPr>
          <w:rStyle w:val="69"/>
          <w:rFonts w:ascii="宋体" w:hAnsi="宋体"/>
          <w:b/>
          <w:bCs/>
          <w:color w:val="auto"/>
          <w:highlight w:val="none"/>
        </w:rPr>
        <w:t>专用合同条款</w:t>
      </w:r>
      <w:bookmarkEnd w:id="605"/>
      <w:bookmarkEnd w:id="606"/>
    </w:p>
    <w:p>
      <w:pPr>
        <w:spacing w:line="360" w:lineRule="auto"/>
        <w:ind w:firstLine="420" w:firstLineChars="200"/>
        <w:jc w:val="left"/>
        <w:rPr>
          <w:rFonts w:ascii="宋体" w:hAnsi="宋体"/>
          <w:i/>
          <w:color w:val="auto"/>
          <w:highlight w:val="none"/>
        </w:rPr>
      </w:pPr>
      <w:r>
        <w:rPr>
          <w:rFonts w:hint="eastAsia" w:ascii="宋体" w:hAnsi="宋体"/>
          <w:i/>
          <w:color w:val="auto"/>
          <w:highlight w:val="none"/>
        </w:rPr>
        <w:t>[提示：“专用合同条款”中宋体字部分采用《中华人民共和国公路工程标准施工招标文件（2018版）》第四章第二节的“专用合同条款”。“专用合同条款”中仿宋字体部分由招标人根据项目实际情况进行补充、细化，补充和细化的内容不得与“通用合同条款”的内容相抵触。]</w:t>
      </w:r>
    </w:p>
    <w:p>
      <w:pPr>
        <w:rPr>
          <w:rFonts w:ascii="宋体" w:hAnsi="宋体"/>
          <w:color w:val="auto"/>
          <w:highlight w:val="none"/>
        </w:rPr>
      </w:pPr>
      <w:r>
        <w:rPr>
          <w:color w:val="auto"/>
          <w:highlight w:val="none"/>
        </w:rPr>
        <w:br w:type="page"/>
      </w:r>
    </w:p>
    <w:p>
      <w:pPr>
        <w:pStyle w:val="5"/>
        <w:spacing w:before="0" w:after="0" w:line="360" w:lineRule="auto"/>
        <w:rPr>
          <w:rFonts w:hint="eastAsia" w:ascii="宋体" w:hAnsi="宋体"/>
          <w:color w:val="auto"/>
          <w:highlight w:val="none"/>
        </w:rPr>
      </w:pPr>
      <w:bookmarkStart w:id="607" w:name="_Toc10001"/>
      <w:bookmarkStart w:id="608" w:name="_Toc6867"/>
      <w:bookmarkStart w:id="609" w:name="_Toc1989"/>
      <w:bookmarkStart w:id="610" w:name="_Toc17571"/>
      <w:bookmarkStart w:id="611" w:name="_Toc57795965"/>
      <w:r>
        <w:rPr>
          <w:rFonts w:hint="eastAsia" w:ascii="宋体" w:hAnsi="宋体"/>
          <w:color w:val="auto"/>
          <w:highlight w:val="none"/>
        </w:rPr>
        <w:t>1、一般约定</w:t>
      </w:r>
      <w:bookmarkEnd w:id="607"/>
      <w:bookmarkEnd w:id="608"/>
      <w:bookmarkEnd w:id="609"/>
      <w:bookmarkEnd w:id="610"/>
      <w:bookmarkEnd w:id="611"/>
    </w:p>
    <w:p>
      <w:pPr>
        <w:pStyle w:val="6"/>
        <w:spacing w:before="0" w:beforeAutospacing="0" w:after="0" w:afterAutospacing="0" w:line="360" w:lineRule="auto"/>
        <w:rPr>
          <w:rFonts w:hint="eastAsia"/>
          <w:color w:val="auto"/>
          <w:highlight w:val="none"/>
        </w:rPr>
      </w:pPr>
      <w:r>
        <w:rPr>
          <w:rFonts w:hint="eastAsia"/>
          <w:color w:val="auto"/>
          <w:highlight w:val="none"/>
        </w:rPr>
        <w:t>1.1 词语定义</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1.1.1 合同</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第 1.1.1.6 目细化为：</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技术规范：指本合同所约定的技术标准和要求，是合同文件的组成部分。通用合同条款中“技术标准和要求”一词具有相同含义。</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第 1.1.1.8 目细化为：</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已标价工程量清单：指构成合同文件组成部分的已标明价格、经算术性错误修正及其他错误修正（如有）且承包人已确认的最终的工程量清单，包括工程量清单说明、投标报价说明、计日工说明、其他说明及工程量清单各项表格（工程量清单表 5.1～表 5.5）。</w:t>
      </w:r>
    </w:p>
    <w:p>
      <w:pPr>
        <w:pStyle w:val="2"/>
        <w:spacing w:after="0" w:line="360" w:lineRule="auto"/>
        <w:ind w:firstLine="420" w:firstLineChars="200"/>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本项补充第 1.1.1.10</w:t>
      </w:r>
      <w:r>
        <w:rPr>
          <w:rFonts w:hint="eastAsia" w:ascii="宋体" w:hAnsi="宋体"/>
          <w:color w:val="auto"/>
          <w:kern w:val="0"/>
          <w:szCs w:val="21"/>
          <w:highlight w:val="none"/>
        </w:rPr>
        <w:t>～</w:t>
      </w:r>
      <w:r>
        <w:rPr>
          <w:rFonts w:ascii="宋体" w:hAnsi="宋体"/>
          <w:color w:val="auto"/>
          <w:kern w:val="0"/>
          <w:szCs w:val="21"/>
          <w:highlight w:val="none"/>
          <w:lang w:bidi="ar"/>
        </w:rPr>
        <w:t>1.1.1.12</w:t>
      </w:r>
      <w:r>
        <w:rPr>
          <w:rFonts w:hint="eastAsia" w:ascii="宋体" w:hAnsi="宋体" w:cs="宋体"/>
          <w:color w:val="auto"/>
          <w:kern w:val="0"/>
          <w:szCs w:val="21"/>
          <w:highlight w:val="none"/>
          <w:lang w:bidi="ar"/>
        </w:rPr>
        <w:t>目：</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1.1.1.10 补遗书：指发出招标文件之后由招标人向已取得招标文件的投标人发出的、编号的对招标文件所作的澄清、修改书。</w:t>
      </w:r>
    </w:p>
    <w:p>
      <w:pPr>
        <w:pStyle w:val="2"/>
        <w:spacing w:after="0"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1.1.1.11 重大设计变更：</w:t>
      </w:r>
      <w:r>
        <w:rPr>
          <w:rFonts w:hint="eastAsia" w:ascii="仿宋_GB2312" w:hAnsi="宋体" w:eastAsia="仿宋_GB2312" w:cs="宋体"/>
          <w:color w:val="auto"/>
          <w:kern w:val="0"/>
          <w:szCs w:val="21"/>
          <w:highlight w:val="none"/>
          <w:u w:val="single"/>
        </w:rPr>
        <w:t>是指《</w:t>
      </w:r>
      <w:bookmarkStart w:id="612" w:name="OLE_LINK4"/>
      <w:r>
        <w:rPr>
          <w:rFonts w:hint="eastAsia" w:ascii="仿宋_GB2312" w:hAnsi="宋体" w:eastAsia="仿宋_GB2312" w:cs="宋体"/>
          <w:color w:val="auto"/>
          <w:kern w:val="0"/>
          <w:szCs w:val="21"/>
          <w:highlight w:val="none"/>
          <w:u w:val="single"/>
        </w:rPr>
        <w:t>重庆市公路工程设计变更管理办法</w:t>
      </w:r>
      <w:bookmarkEnd w:id="612"/>
      <w:r>
        <w:rPr>
          <w:rFonts w:hint="eastAsia" w:ascii="仿宋_GB2312" w:hAnsi="宋体" w:eastAsia="仿宋_GB2312" w:cs="宋体"/>
          <w:color w:val="auto"/>
          <w:kern w:val="0"/>
          <w:szCs w:val="21"/>
          <w:highlight w:val="none"/>
          <w:u w:val="single"/>
        </w:rPr>
        <w:t>》（渝交规〔2023〕1号）第五条第（一）款规定情形之一的属于重大设计变更</w:t>
      </w:r>
      <w:r>
        <w:rPr>
          <w:rFonts w:hint="eastAsia" w:ascii="仿宋_GB2312" w:hAnsi="宋体" w:eastAsia="仿宋_GB2312" w:cs="宋体"/>
          <w:color w:val="auto"/>
          <w:kern w:val="0"/>
          <w:szCs w:val="21"/>
          <w:highlight w:val="none"/>
        </w:rPr>
        <w:t>。</w:t>
      </w:r>
    </w:p>
    <w:p>
      <w:pPr>
        <w:pStyle w:val="2"/>
        <w:spacing w:after="0"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1.1.1.12 公章：专指法定单位名称章。</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 xml:space="preserve">1.1.2 合同当事人和人员 </w:t>
      </w:r>
    </w:p>
    <w:p>
      <w:pPr>
        <w:widowControl/>
        <w:spacing w:line="360" w:lineRule="auto"/>
        <w:ind w:firstLine="420" w:firstLineChars="200"/>
        <w:jc w:val="left"/>
        <w:rPr>
          <w:rFonts w:hint="eastAsia" w:ascii="仿宋_GB2312" w:hAnsi="宋体" w:eastAsia="仿宋_GB2312" w:cs="宋体"/>
          <w:color w:val="auto"/>
          <w:kern w:val="0"/>
          <w:szCs w:val="21"/>
          <w:highlight w:val="none"/>
          <w:lang w:bidi="ar"/>
        </w:rPr>
      </w:pPr>
      <w:r>
        <w:rPr>
          <w:rFonts w:hint="eastAsia" w:ascii="仿宋_GB2312" w:hAnsi="宋体" w:eastAsia="仿宋_GB2312" w:cs="宋体"/>
          <w:color w:val="auto"/>
          <w:kern w:val="0"/>
          <w:szCs w:val="21"/>
          <w:highlight w:val="none"/>
          <w:lang w:bidi="ar"/>
        </w:rPr>
        <w:t>1.1.2.2 发包人：</w:t>
      </w:r>
    </w:p>
    <w:p>
      <w:pPr>
        <w:widowControl/>
        <w:spacing w:line="360" w:lineRule="auto"/>
        <w:ind w:firstLine="420" w:firstLineChars="200"/>
        <w:jc w:val="left"/>
        <w:rPr>
          <w:rFonts w:hint="eastAsia" w:ascii="仿宋_GB2312" w:hAnsi="宋体" w:eastAsia="仿宋_GB2312" w:cs="宋体"/>
          <w:color w:val="auto"/>
          <w:kern w:val="0"/>
          <w:szCs w:val="21"/>
          <w:highlight w:val="none"/>
          <w:lang w:bidi="ar"/>
        </w:rPr>
      </w:pPr>
      <w:r>
        <w:rPr>
          <w:rFonts w:hint="eastAsia" w:ascii="仿宋_GB2312" w:hAnsi="宋体" w:eastAsia="仿宋_GB2312" w:cs="宋体"/>
          <w:color w:val="auto"/>
          <w:kern w:val="0"/>
          <w:szCs w:val="21"/>
          <w:highlight w:val="none"/>
          <w:lang w:bidi="ar"/>
        </w:rPr>
        <w:t>发包人：</w:t>
      </w:r>
      <w:r>
        <w:rPr>
          <w:rFonts w:hint="eastAsia" w:ascii="仿宋_GB2312" w:hAnsi="宋体" w:eastAsia="仿宋_GB2312" w:cs="宋体"/>
          <w:color w:val="auto"/>
          <w:kern w:val="0"/>
          <w:szCs w:val="21"/>
          <w:highlight w:val="none"/>
          <w:u w:val="single"/>
          <w:lang w:bidi="ar"/>
        </w:rPr>
        <w:t xml:space="preserve">        </w:t>
      </w:r>
      <w:r>
        <w:rPr>
          <w:rFonts w:hint="eastAsia" w:ascii="仿宋_GB2312" w:hAnsi="宋体" w:eastAsia="仿宋_GB2312" w:cs="宋体"/>
          <w:color w:val="auto"/>
          <w:kern w:val="0"/>
          <w:szCs w:val="21"/>
          <w:highlight w:val="none"/>
          <w:lang w:bidi="ar"/>
        </w:rPr>
        <w:t>。</w:t>
      </w:r>
    </w:p>
    <w:p>
      <w:pPr>
        <w:pStyle w:val="2"/>
        <w:spacing w:after="0" w:line="360" w:lineRule="auto"/>
        <w:ind w:firstLine="420" w:firstLineChars="200"/>
        <w:rPr>
          <w:rFonts w:hint="eastAsia" w:ascii="仿宋_GB2312" w:eastAsia="仿宋_GB2312"/>
          <w:color w:val="auto"/>
          <w:highlight w:val="none"/>
          <w:lang w:bidi="ar"/>
        </w:rPr>
      </w:pPr>
      <w:r>
        <w:rPr>
          <w:rFonts w:hint="eastAsia" w:ascii="仿宋_GB2312" w:eastAsia="仿宋_GB2312"/>
          <w:color w:val="auto"/>
          <w:highlight w:val="none"/>
          <w:lang w:bidi="ar"/>
        </w:rPr>
        <w:t>地址：</w:t>
      </w:r>
      <w:r>
        <w:rPr>
          <w:rFonts w:hint="eastAsia" w:ascii="仿宋_GB2312" w:eastAsia="仿宋_GB2312"/>
          <w:color w:val="auto"/>
          <w:highlight w:val="none"/>
          <w:u w:val="single"/>
          <w:lang w:bidi="ar"/>
        </w:rPr>
        <w:t xml:space="preserve">        </w:t>
      </w:r>
      <w:r>
        <w:rPr>
          <w:rFonts w:hint="eastAsia" w:ascii="仿宋_GB2312" w:eastAsia="仿宋_GB2312"/>
          <w:color w:val="auto"/>
          <w:highlight w:val="none"/>
          <w:lang w:bidi="ar"/>
        </w:rPr>
        <w:t>。</w:t>
      </w:r>
    </w:p>
    <w:p>
      <w:pPr>
        <w:pStyle w:val="2"/>
        <w:spacing w:after="0" w:line="360" w:lineRule="auto"/>
        <w:ind w:firstLine="420" w:firstLineChars="200"/>
        <w:rPr>
          <w:rFonts w:hint="eastAsia" w:ascii="仿宋_GB2312" w:eastAsia="仿宋_GB2312"/>
          <w:color w:val="auto"/>
          <w:highlight w:val="none"/>
          <w:lang w:bidi="ar"/>
        </w:rPr>
      </w:pPr>
      <w:r>
        <w:rPr>
          <w:rFonts w:hint="eastAsia" w:ascii="仿宋_GB2312" w:eastAsia="仿宋_GB2312"/>
          <w:color w:val="auto"/>
          <w:highlight w:val="none"/>
          <w:lang w:bidi="ar"/>
        </w:rPr>
        <w:t>邮编：</w:t>
      </w:r>
      <w:r>
        <w:rPr>
          <w:rFonts w:hint="eastAsia" w:ascii="仿宋_GB2312" w:eastAsia="仿宋_GB2312"/>
          <w:color w:val="auto"/>
          <w:highlight w:val="none"/>
          <w:u w:val="single"/>
          <w:lang w:bidi="ar"/>
        </w:rPr>
        <w:t xml:space="preserve">        </w:t>
      </w:r>
      <w:r>
        <w:rPr>
          <w:rFonts w:hint="eastAsia" w:ascii="仿宋_GB2312" w:eastAsia="仿宋_GB2312"/>
          <w:color w:val="auto"/>
          <w:highlight w:val="none"/>
          <w:lang w:bidi="ar"/>
        </w:rPr>
        <w:t>。</w:t>
      </w:r>
    </w:p>
    <w:p>
      <w:pPr>
        <w:pStyle w:val="2"/>
        <w:spacing w:after="0" w:line="360" w:lineRule="auto"/>
        <w:ind w:firstLine="420" w:firstLineChars="200"/>
        <w:rPr>
          <w:rFonts w:hint="eastAsia" w:ascii="仿宋_GB2312" w:eastAsia="仿宋_GB2312"/>
          <w:color w:val="auto"/>
          <w:highlight w:val="none"/>
          <w:lang w:bidi="ar"/>
        </w:rPr>
      </w:pPr>
      <w:r>
        <w:rPr>
          <w:rFonts w:hint="eastAsia" w:ascii="仿宋_GB2312" w:hAnsi="宋体" w:eastAsia="仿宋_GB2312"/>
          <w:color w:val="auto"/>
          <w:highlight w:val="none"/>
          <w:lang w:bidi="ar"/>
        </w:rPr>
        <w:t xml:space="preserve">1.1.2.6 </w:t>
      </w:r>
      <w:r>
        <w:rPr>
          <w:rFonts w:hint="eastAsia" w:ascii="仿宋_GB2312" w:eastAsia="仿宋_GB2312"/>
          <w:color w:val="auto"/>
          <w:highlight w:val="none"/>
          <w:lang w:bidi="ar"/>
        </w:rPr>
        <w:t>监理单位：</w:t>
      </w:r>
    </w:p>
    <w:p>
      <w:pPr>
        <w:pStyle w:val="2"/>
        <w:spacing w:after="0" w:line="360" w:lineRule="auto"/>
        <w:ind w:firstLine="420" w:firstLineChars="200"/>
        <w:rPr>
          <w:rFonts w:hint="eastAsia" w:ascii="仿宋_GB2312" w:eastAsia="仿宋_GB2312"/>
          <w:color w:val="auto"/>
          <w:highlight w:val="none"/>
          <w:lang w:bidi="ar"/>
        </w:rPr>
      </w:pPr>
      <w:r>
        <w:rPr>
          <w:rFonts w:hint="eastAsia" w:ascii="仿宋_GB2312" w:eastAsia="仿宋_GB2312"/>
          <w:color w:val="auto"/>
          <w:highlight w:val="none"/>
          <w:lang w:bidi="ar"/>
        </w:rPr>
        <w:t>监理单位：</w:t>
      </w:r>
      <w:r>
        <w:rPr>
          <w:rFonts w:hint="eastAsia" w:ascii="仿宋_GB2312" w:eastAsia="仿宋_GB2312"/>
          <w:color w:val="auto"/>
          <w:highlight w:val="none"/>
          <w:u w:val="single"/>
          <w:lang w:bidi="ar"/>
        </w:rPr>
        <w:t xml:space="preserve">        </w:t>
      </w:r>
      <w:r>
        <w:rPr>
          <w:rFonts w:hint="eastAsia" w:ascii="仿宋_GB2312" w:eastAsia="仿宋_GB2312"/>
          <w:color w:val="auto"/>
          <w:highlight w:val="none"/>
          <w:lang w:bidi="ar"/>
        </w:rPr>
        <w:t>。</w:t>
      </w:r>
    </w:p>
    <w:p>
      <w:pPr>
        <w:pStyle w:val="2"/>
        <w:spacing w:after="0" w:line="360" w:lineRule="auto"/>
        <w:ind w:firstLine="420" w:firstLineChars="200"/>
        <w:rPr>
          <w:rFonts w:hint="eastAsia" w:ascii="仿宋_GB2312" w:eastAsia="仿宋_GB2312"/>
          <w:color w:val="auto"/>
          <w:highlight w:val="none"/>
          <w:lang w:bidi="ar"/>
        </w:rPr>
      </w:pPr>
      <w:r>
        <w:rPr>
          <w:rFonts w:hint="eastAsia" w:ascii="仿宋_GB2312" w:eastAsia="仿宋_GB2312"/>
          <w:color w:val="auto"/>
          <w:highlight w:val="none"/>
          <w:lang w:bidi="ar"/>
        </w:rPr>
        <w:t>地址：</w:t>
      </w:r>
      <w:r>
        <w:rPr>
          <w:rFonts w:hint="eastAsia" w:ascii="仿宋_GB2312" w:eastAsia="仿宋_GB2312"/>
          <w:color w:val="auto"/>
          <w:highlight w:val="none"/>
          <w:u w:val="single"/>
          <w:lang w:bidi="ar"/>
        </w:rPr>
        <w:t xml:space="preserve">        </w:t>
      </w:r>
      <w:r>
        <w:rPr>
          <w:rFonts w:hint="eastAsia" w:ascii="仿宋_GB2312" w:eastAsia="仿宋_GB2312"/>
          <w:color w:val="auto"/>
          <w:highlight w:val="none"/>
          <w:lang w:bidi="ar"/>
        </w:rPr>
        <w:t>。</w:t>
      </w:r>
    </w:p>
    <w:p>
      <w:pPr>
        <w:pStyle w:val="2"/>
        <w:spacing w:after="0" w:line="360" w:lineRule="auto"/>
        <w:ind w:firstLine="420" w:firstLineChars="200"/>
        <w:rPr>
          <w:rFonts w:hint="eastAsia" w:ascii="仿宋_GB2312" w:eastAsia="仿宋_GB2312"/>
          <w:color w:val="auto"/>
          <w:highlight w:val="none"/>
          <w:lang w:bidi="ar"/>
        </w:rPr>
      </w:pPr>
      <w:r>
        <w:rPr>
          <w:rFonts w:hint="eastAsia" w:ascii="仿宋_GB2312" w:eastAsia="仿宋_GB2312"/>
          <w:color w:val="auto"/>
          <w:highlight w:val="none"/>
          <w:lang w:bidi="ar"/>
        </w:rPr>
        <w:t>邮编：</w:t>
      </w:r>
      <w:r>
        <w:rPr>
          <w:rFonts w:hint="eastAsia" w:ascii="仿宋_GB2312" w:eastAsia="仿宋_GB2312"/>
          <w:color w:val="auto"/>
          <w:highlight w:val="none"/>
          <w:u w:val="single"/>
          <w:lang w:bidi="ar"/>
        </w:rPr>
        <w:t xml:space="preserve">        </w:t>
      </w:r>
      <w:r>
        <w:rPr>
          <w:rFonts w:hint="eastAsia" w:ascii="仿宋_GB2312" w:eastAsia="仿宋_GB2312"/>
          <w:color w:val="auto"/>
          <w:highlight w:val="none"/>
          <w:lang w:bidi="ar"/>
        </w:rPr>
        <w:t>。</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本项补充第 1.1.2.8 目：</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1.1.2.8 承包人项目总工：指由承包人书面委派常驻现场负责管理本合同工程的总工程师或技术总负责人。</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1.1.3 工程和设备</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第 1.1.3.4 目细化为：</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单位工程：指在建设项目中，根据签订的合同，具有独立施工条件的工程。</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第 1.1.3.10 目细化为：</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永久占地：指为实施本合同工程而需要的一切永久占用的土地，包括公路两侧路权范围内的用地。</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第 1.1.3.11 目细化为：</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临时占地：指为实施本合同工程而需要的一切临时占用的土地，包括施工所用的临时支线、便道、便桥和现场的临时出入通道，以及生产（办公）、生活等临时设施用地等。</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本项补充第 1.1.3.12 ～1.1.3.13 目：</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1.1.3.12 分部工程：指在单位工程中，按结构部位、路段长度及施工特点或施工任务划分的若干个工程。</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1.1.3.13 分项工程：指在分部工程中，按不同的施工方法、材料、工序及路段长度等划分的若干个工程。</w:t>
      </w:r>
    </w:p>
    <w:p>
      <w:pPr>
        <w:widowControl/>
        <w:spacing w:line="360" w:lineRule="auto"/>
        <w:ind w:firstLine="420" w:firstLineChars="200"/>
        <w:jc w:val="left"/>
        <w:rPr>
          <w:rFonts w:hint="eastAsia" w:ascii="仿宋_GB2312" w:hAnsi="宋体" w:eastAsia="仿宋_GB2312" w:cs="宋体"/>
          <w:color w:val="auto"/>
          <w:kern w:val="0"/>
          <w:szCs w:val="21"/>
          <w:highlight w:val="none"/>
          <w:lang w:bidi="ar"/>
        </w:rPr>
      </w:pPr>
      <w:r>
        <w:rPr>
          <w:rFonts w:hint="eastAsia" w:ascii="仿宋_GB2312" w:hAnsi="宋体" w:eastAsia="仿宋_GB2312" w:cs="宋体"/>
          <w:color w:val="auto"/>
          <w:kern w:val="0"/>
          <w:szCs w:val="21"/>
          <w:highlight w:val="none"/>
          <w:lang w:bidi="ar"/>
        </w:rPr>
        <w:t>1.1.4 日期</w:t>
      </w:r>
    </w:p>
    <w:p>
      <w:pPr>
        <w:widowControl/>
        <w:spacing w:line="360" w:lineRule="auto"/>
        <w:ind w:firstLine="420" w:firstLineChars="200"/>
        <w:jc w:val="left"/>
        <w:rPr>
          <w:rFonts w:hint="eastAsia" w:ascii="仿宋_GB2312" w:hAnsi="宋体" w:eastAsia="仿宋_GB2312" w:cs="宋体"/>
          <w:color w:val="auto"/>
          <w:kern w:val="0"/>
          <w:szCs w:val="21"/>
          <w:highlight w:val="none"/>
          <w:lang w:bidi="ar"/>
        </w:rPr>
      </w:pPr>
      <w:r>
        <w:rPr>
          <w:rFonts w:hint="eastAsia" w:ascii="仿宋_GB2312" w:hAnsi="宋体" w:eastAsia="仿宋_GB2312" w:cs="宋体"/>
          <w:color w:val="auto"/>
          <w:kern w:val="0"/>
          <w:szCs w:val="21"/>
          <w:highlight w:val="none"/>
          <w:lang w:bidi="ar"/>
        </w:rPr>
        <w:t>第 1.1.4.5 细化为：</w:t>
      </w:r>
    </w:p>
    <w:p>
      <w:pPr>
        <w:widowControl/>
        <w:spacing w:line="360" w:lineRule="auto"/>
        <w:ind w:firstLine="420" w:firstLineChars="200"/>
        <w:jc w:val="left"/>
        <w:rPr>
          <w:rFonts w:hint="eastAsia" w:ascii="仿宋_GB2312" w:hAnsi="宋体" w:eastAsia="仿宋_GB2312" w:cs="宋体"/>
          <w:color w:val="auto"/>
          <w:kern w:val="0"/>
          <w:szCs w:val="21"/>
          <w:highlight w:val="none"/>
          <w:lang w:bidi="ar"/>
        </w:rPr>
      </w:pPr>
      <w:r>
        <w:rPr>
          <w:rFonts w:hint="eastAsia" w:ascii="仿宋_GB2312" w:hAnsi="宋体" w:eastAsia="仿宋_GB2312" w:cs="宋体"/>
          <w:color w:val="auto"/>
          <w:kern w:val="0"/>
          <w:szCs w:val="21"/>
          <w:highlight w:val="none"/>
          <w:lang w:bidi="ar"/>
        </w:rPr>
        <w:t>缺陷责任期：自实际交工日期起计算</w:t>
      </w:r>
      <w:r>
        <w:rPr>
          <w:rFonts w:hint="eastAsia" w:ascii="仿宋_GB2312" w:hAnsi="宋体" w:eastAsia="仿宋_GB2312" w:cs="宋体"/>
          <w:color w:val="auto"/>
          <w:kern w:val="0"/>
          <w:szCs w:val="21"/>
          <w:highlight w:val="none"/>
          <w:u w:val="single"/>
          <w:lang w:bidi="ar"/>
        </w:rPr>
        <w:t xml:space="preserve">    月</w:t>
      </w:r>
      <w:r>
        <w:rPr>
          <w:rFonts w:hint="eastAsia" w:ascii="仿宋_GB2312" w:hAnsi="宋体" w:eastAsia="仿宋_GB2312" w:cs="宋体"/>
          <w:color w:val="auto"/>
          <w:kern w:val="0"/>
          <w:szCs w:val="21"/>
          <w:highlight w:val="none"/>
          <w:lang w:bidi="ar"/>
        </w:rPr>
        <w:t>。</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1.1.6 其他</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本项补充第 1.1.6.2 ～1.1.6.9 目：</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1.1.6.2 竣工验收：指《公路工程竣（交）工验收办法》中的竣工验收。通用合同条款中“国家验收”一词具有相同含义。</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1.1.6.3 交工：指《公路工程竣（交）工验收办法》中的交工。通用合同条款中“竣工”一词具有相同含义。</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1.1.6.4 交工验收：指《公路工程竣（交）工验收办法》中的交工验收。通用合同条款中“竣工验收”一词具有相同含义。</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1.1.6.5 交工验收证书：指《公路工程竣（交）工验收办法》中的交工验收证书。通用合同条款中“工程接收证书”一词具有相同含义。</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1.1.6.6 转包：指承包人违反法律和不履行合同规定的责任和义务，将中标工程全部委托或以专业分包的名义将中标工程肢解后全部委托给其他施工企业施工的行为。</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1.1.6.7 专业分包：指承包人与具有相应资格的施工企业签订专业分包合同，由分包人承担承包人委托的分部工程、分项工程或适合专业化队伍施工的其他工程，整体结算，并能独立控制工程质量、施工进度、材料采购、生产安全的施工行为。</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1.1.6.8 劳务分包：指承包人与具有施工劳务资质的劳务企业签订劳务分包合同，由劳务企业提供劳务人员及机具，由承包人统一组织施工、统一控制工程质量、施工进度、材料采购、生产安全的施工行为。</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1.1.6.9 雇用民工：指承包人与具有相应劳动能力的自然人签订劳动合同，由承包人统一组织管理，从事分项工程施工或配套工程施工的行为。</w:t>
      </w:r>
    </w:p>
    <w:p>
      <w:pPr>
        <w:pStyle w:val="6"/>
        <w:spacing w:before="0" w:beforeAutospacing="0" w:after="0" w:afterAutospacing="0" w:line="360" w:lineRule="auto"/>
        <w:rPr>
          <w:rFonts w:hint="eastAsia"/>
          <w:color w:val="auto"/>
          <w:highlight w:val="none"/>
        </w:rPr>
      </w:pPr>
      <w:r>
        <w:rPr>
          <w:rFonts w:hint="eastAsia"/>
          <w:color w:val="auto"/>
          <w:highlight w:val="none"/>
        </w:rPr>
        <w:t>1.4 合同文件的优先顺序</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本款约定为：</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组成合同的各项文件应互相解释，互为说明，解释合同文件的优先顺序如下：</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（1）合同协议书及各种合同附件（含评标期间和合同谈判过程中的澄清文件和补充资料）；</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（2）中标通知书；</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（3）投标函及投标函附录；</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（4）专用合同条款；</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（5）通用合同条款；</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（6）工程量清单计量规则；</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（7）技术规范；</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（8）图纸；</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（9）已标价工程量清单；</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（10）承包人有关人员、设备投入的承诺及投标文件中的施工组织设计；</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（11）</w:t>
      </w:r>
      <w:r>
        <w:rPr>
          <w:rFonts w:hint="eastAsia" w:ascii="宋体" w:hAnsi="宋体" w:cs="宋体"/>
          <w:color w:val="auto"/>
          <w:kern w:val="0"/>
          <w:szCs w:val="21"/>
          <w:highlight w:val="none"/>
          <w:u w:val="single"/>
          <w:lang w:bidi="ar"/>
        </w:rPr>
        <w:t>其他合同文件</w:t>
      </w:r>
      <w:r>
        <w:rPr>
          <w:rFonts w:hint="eastAsia" w:ascii="宋体" w:hAnsi="宋体" w:cs="宋体"/>
          <w:color w:val="auto"/>
          <w:kern w:val="0"/>
          <w:szCs w:val="21"/>
          <w:highlight w:val="none"/>
          <w:lang w:bidi="ar"/>
        </w:rPr>
        <w:t>。</w:t>
      </w:r>
    </w:p>
    <w:p>
      <w:pPr>
        <w:pStyle w:val="6"/>
        <w:spacing w:before="0" w:beforeAutospacing="0" w:after="0" w:afterAutospacing="0" w:line="360" w:lineRule="auto"/>
        <w:rPr>
          <w:rFonts w:hint="eastAsia"/>
          <w:color w:val="auto"/>
          <w:highlight w:val="none"/>
        </w:rPr>
      </w:pPr>
      <w:r>
        <w:rPr>
          <w:rFonts w:hint="eastAsia"/>
          <w:color w:val="auto"/>
          <w:highlight w:val="none"/>
        </w:rPr>
        <w:t>1.5 合同协议书</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本款补充：</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制备本合同文件的费用由发包人承担。在合同协议书签订并生效之前，投标函和中标通知书将对双方具有约束力。</w:t>
      </w:r>
    </w:p>
    <w:p>
      <w:pPr>
        <w:pStyle w:val="6"/>
        <w:spacing w:before="0" w:beforeAutospacing="0" w:after="0" w:afterAutospacing="0" w:line="360" w:lineRule="auto"/>
        <w:rPr>
          <w:rFonts w:hint="eastAsia"/>
          <w:color w:val="auto"/>
          <w:highlight w:val="none"/>
        </w:rPr>
      </w:pPr>
      <w:r>
        <w:rPr>
          <w:rFonts w:hint="eastAsia"/>
          <w:color w:val="auto"/>
          <w:highlight w:val="none"/>
        </w:rPr>
        <w:t>1.6 图纸和承包人文件</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1.6.1 图纸的提供</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本项细化为：</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监理人应在发出中标通知书之后 42 天内，向承包人免费提供由发包人或其委托的设计单位设计的施工图纸、技术规范和其他技术资料 2 份，并向承包人进行技术交底。承包人需要更多份数时，应自费复制。由于发包人未按时提供图纸造成工期延误的，按第 11.3 款的约定办理。</w:t>
      </w:r>
    </w:p>
    <w:p>
      <w:pPr>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1.6.3 图纸的修改</w:t>
      </w:r>
    </w:p>
    <w:p>
      <w:pPr>
        <w:widowControl/>
        <w:spacing w:line="360" w:lineRule="auto"/>
        <w:ind w:firstLine="420" w:firstLineChars="200"/>
        <w:jc w:val="left"/>
        <w:rPr>
          <w:rFonts w:hint="eastAsia" w:ascii="仿宋_GB2312" w:hAnsi="宋体" w:eastAsia="仿宋_GB2312" w:cs="宋体"/>
          <w:color w:val="auto"/>
          <w:kern w:val="0"/>
          <w:szCs w:val="21"/>
          <w:highlight w:val="none"/>
          <w:lang w:bidi="ar"/>
        </w:rPr>
      </w:pPr>
      <w:r>
        <w:rPr>
          <w:rFonts w:hint="eastAsia" w:ascii="仿宋_GB2312" w:hAnsi="宋体" w:eastAsia="仿宋_GB2312"/>
          <w:color w:val="auto"/>
          <w:szCs w:val="21"/>
          <w:highlight w:val="none"/>
        </w:rPr>
        <w:t>图纸需要修改和补充的，应由监理人取得发包人同意后，在该工程或工程相应部位施工前</w:t>
      </w:r>
      <w:r>
        <w:rPr>
          <w:rFonts w:hint="eastAsia" w:ascii="仿宋_GB2312" w:hAnsi="宋体" w:eastAsia="仿宋_GB2312"/>
          <w:color w:val="auto"/>
          <w:szCs w:val="21"/>
          <w:highlight w:val="none"/>
          <w:u w:val="single"/>
        </w:rPr>
        <w:t xml:space="preserve">    </w:t>
      </w:r>
      <w:r>
        <w:rPr>
          <w:rFonts w:hint="eastAsia" w:ascii="仿宋_GB2312" w:hAnsi="宋体" w:eastAsia="仿宋_GB2312"/>
          <w:color w:val="auto"/>
          <w:szCs w:val="21"/>
          <w:highlight w:val="none"/>
        </w:rPr>
        <w:t>天签发修改图纸给承包人。</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1.6.2 承包人提供的文件</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本项细化为：</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有下列情形之一的，承包人应免费向监理人提交相关部分工程的施工图纸 3 份，并附必要的计算书、技术资料，或施工工艺图、设备安装图及安装设备的使用和维护手册各 2 份供监理人批准。</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（1）为使第 1.6.1 项所述的施工图纸适合于经施工测量后的纵、横断面；</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（2）为使第 1.6.1 项所述的施工图纸适合于现场具体地形；</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（3）为使第 1.6.1 项所述的施工图纸适合于因尺寸与位置变化而引起局部变更；</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（4）由于合同要求与施工需要。</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此类图纸应按监理人规定的格式和图幅绘制。监理人在收到由承包人绘制的上述工程、工艺图纸、计算书和有关技术资料后</w:t>
      </w:r>
      <w:r>
        <w:rPr>
          <w:rFonts w:hint="eastAsia" w:ascii="宋体" w:hAnsi="宋体" w:cs="宋体"/>
          <w:color w:val="auto"/>
          <w:kern w:val="0"/>
          <w:szCs w:val="21"/>
          <w:highlight w:val="none"/>
          <w:u w:val="single"/>
          <w:lang w:bidi="ar"/>
        </w:rPr>
        <w:t xml:space="preserve"> 14 天</w:t>
      </w:r>
      <w:r>
        <w:rPr>
          <w:rFonts w:hint="eastAsia" w:ascii="宋体" w:hAnsi="宋体" w:cs="宋体"/>
          <w:color w:val="auto"/>
          <w:kern w:val="0"/>
          <w:szCs w:val="21"/>
          <w:highlight w:val="none"/>
          <w:lang w:bidi="ar"/>
        </w:rPr>
        <w:t>内应予批准或提出修改要求，承包人应按监理人提出的要求作出修改，重新向监理人提交，监理人应在</w:t>
      </w:r>
      <w:r>
        <w:rPr>
          <w:rFonts w:hint="eastAsia" w:ascii="宋体" w:hAnsi="宋体" w:cs="宋体"/>
          <w:color w:val="auto"/>
          <w:kern w:val="0"/>
          <w:szCs w:val="21"/>
          <w:highlight w:val="none"/>
          <w:u w:val="single"/>
          <w:lang w:bidi="ar"/>
        </w:rPr>
        <w:t xml:space="preserve"> 7 天</w:t>
      </w:r>
      <w:r>
        <w:rPr>
          <w:rFonts w:hint="eastAsia" w:ascii="宋体" w:hAnsi="宋体" w:cs="宋体"/>
          <w:color w:val="auto"/>
          <w:kern w:val="0"/>
          <w:szCs w:val="21"/>
          <w:highlight w:val="none"/>
          <w:lang w:bidi="ar"/>
        </w:rPr>
        <w:t>内批准或提出进一步的修改意见。</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1.6.4 图纸的错误</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本项细化为：</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当承包人在查阅合同文件或在本合同工程实施过程中，发现有关的工程设计、技术规范、图纸或其他资料中的任何差错、遗漏或缺陷后，应及时通知监理人。监理人接到该通知后，应立即就此作出决定，并通知承包人和发包人。</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承包人在收到发包人提供的图纸后，承包人应对收到的图纸进行仔细核查，并在开始施工前，将发现的图纸存在的差错、遗漏或缺陷及时通知监理人。监理人接到该通知后，应附相关意见并立即报送发包人，发包人应在收到监理人报送的通知后作出决定。</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承包人不得利用图纸的差错、遗漏或缺陷，从中获得不正当的利益。</w:t>
      </w:r>
    </w:p>
    <w:p>
      <w:pPr>
        <w:pStyle w:val="6"/>
        <w:spacing w:before="0" w:beforeAutospacing="0" w:after="0" w:afterAutospacing="0" w:line="360" w:lineRule="auto"/>
        <w:rPr>
          <w:rFonts w:hint="eastAsia"/>
          <w:color w:val="auto"/>
          <w:highlight w:val="none"/>
        </w:rPr>
      </w:pPr>
      <w:r>
        <w:rPr>
          <w:rFonts w:hint="eastAsia"/>
          <w:color w:val="auto"/>
          <w:highlight w:val="none"/>
        </w:rPr>
        <w:t>1.9 严禁贿赂</w:t>
      </w:r>
    </w:p>
    <w:p>
      <w:pPr>
        <w:widowControl/>
        <w:spacing w:line="360" w:lineRule="auto"/>
        <w:ind w:firstLine="420" w:firstLineChars="200"/>
        <w:jc w:val="left"/>
        <w:rPr>
          <w:rFonts w:ascii="宋体" w:hAnsi="宋体"/>
          <w:color w:val="auto"/>
          <w:szCs w:val="21"/>
          <w:highlight w:val="none"/>
        </w:rPr>
      </w:pPr>
      <w:r>
        <w:rPr>
          <w:rFonts w:hint="eastAsia" w:ascii="宋体" w:hAnsi="宋体" w:cs="宋体"/>
          <w:color w:val="auto"/>
          <w:kern w:val="0"/>
          <w:szCs w:val="21"/>
          <w:highlight w:val="none"/>
          <w:lang w:bidi="ar"/>
        </w:rPr>
        <w:t>本款补充：</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在合同执行过程中，发包人和承包人应严格履行《廉政合同》约定的双方在廉政建设方面的权利和义务以及应承担的违约责任。承包人如果用行贿、送礼或其他不正当手段企图影响或已经影响了发包人或监理人的行为和（或）欲获得或已获得超出合同规定以外的额外费用，则发包人应按有关法纪严肃处理当事人，且承包人应对其上述行为造成的工程损害、发包人的经济损失等承担一切责任，并予赔偿。情节严重者，发包人有权终止承包人在本合同项下的承包。</w:t>
      </w:r>
    </w:p>
    <w:p>
      <w:pPr>
        <w:widowControl/>
        <w:spacing w:line="360" w:lineRule="auto"/>
        <w:ind w:firstLine="420" w:firstLineChars="200"/>
        <w:jc w:val="left"/>
        <w:rPr>
          <w:rFonts w:hint="eastAsia" w:ascii="仿宋_GB2312" w:hAnsi="宋体" w:eastAsia="仿宋_GB2312"/>
          <w:color w:val="auto"/>
          <w:szCs w:val="21"/>
          <w:highlight w:val="none"/>
        </w:rPr>
      </w:pPr>
      <w:r>
        <w:rPr>
          <w:rFonts w:hint="eastAsia" w:ascii="仿宋_GB2312" w:hAnsi="宋体" w:eastAsia="仿宋_GB2312" w:cs="宋体"/>
          <w:color w:val="auto"/>
          <w:kern w:val="0"/>
          <w:szCs w:val="21"/>
          <w:highlight w:val="none"/>
          <w:lang w:bidi="ar"/>
        </w:rPr>
        <w:t>本条补充第 1.13 款：</w:t>
      </w:r>
    </w:p>
    <w:p>
      <w:pPr>
        <w:widowControl/>
        <w:spacing w:line="360" w:lineRule="auto"/>
        <w:jc w:val="left"/>
        <w:rPr>
          <w:rFonts w:hint="eastAsia"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1.13知识产权</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1.13.1 关于发包人提供给承包人的图纸、发包人为实施工程自行编制或委托编制的技术规范以及反映发包人关于合同要求或其他类似性质的文件的著作权的归属：属于发包人。</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关于发包人提供的上述文件的使用限制的要求：承包人可以为实现合同目的而复制、使用此类文件，但不能用于与合同无关的其他事项。未经发包人书面同意，承包人不得为了合同以外的目的而复制、使用上述文件或将之提供给任何第三方。</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1.13.2 承包人为实施工程所编制的文件，除署名权以外的著作权属于发包人，承包人可因实施工程的运行、调试、维修、改造等目的而复制、使用此类文件，但不能用于与合同无关的其他事项。</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1.13.3 合同当事人保证在履行合同过程中不侵犯对方及第三方的知识产权。</w:t>
      </w:r>
    </w:p>
    <w:p>
      <w:pPr>
        <w:pStyle w:val="5"/>
        <w:spacing w:before="0" w:after="0" w:line="360" w:lineRule="auto"/>
        <w:rPr>
          <w:rFonts w:hint="eastAsia" w:ascii="宋体" w:hAnsi="宋体"/>
          <w:color w:val="auto"/>
          <w:highlight w:val="none"/>
        </w:rPr>
      </w:pPr>
      <w:bookmarkStart w:id="613" w:name="_Toc29294"/>
      <w:bookmarkStart w:id="614" w:name="_Toc16777"/>
      <w:bookmarkStart w:id="615" w:name="_Toc12247"/>
      <w:bookmarkStart w:id="616" w:name="_Toc12269"/>
      <w:bookmarkStart w:id="617" w:name="_Toc57795966"/>
      <w:r>
        <w:rPr>
          <w:rFonts w:hint="eastAsia" w:ascii="宋体" w:hAnsi="宋体"/>
          <w:color w:val="auto"/>
          <w:highlight w:val="none"/>
        </w:rPr>
        <w:t>2、发包人义务</w:t>
      </w:r>
      <w:bookmarkEnd w:id="613"/>
      <w:bookmarkEnd w:id="614"/>
      <w:bookmarkEnd w:id="615"/>
      <w:bookmarkEnd w:id="616"/>
      <w:bookmarkEnd w:id="617"/>
    </w:p>
    <w:p>
      <w:pPr>
        <w:pStyle w:val="6"/>
        <w:spacing w:before="0" w:beforeAutospacing="0" w:after="0" w:afterAutospacing="0" w:line="360" w:lineRule="auto"/>
        <w:rPr>
          <w:rFonts w:hint="eastAsia"/>
          <w:color w:val="auto"/>
          <w:highlight w:val="none"/>
        </w:rPr>
      </w:pPr>
      <w:r>
        <w:rPr>
          <w:rFonts w:hint="eastAsia"/>
          <w:color w:val="auto"/>
          <w:highlight w:val="none"/>
        </w:rPr>
        <w:t>2.3 提供施工场地</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本款补充：</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发包人负责办理永久占地的征用及与之有关的拆迁赔偿手续并承担相关费用。承包人在按第 10 条规定提交施工进度计划的同时，应向监理人提交一份按施工先后次序所需的永久占地计划。监理人应在收到此计划后的 14 天内审核并转报发包人核备。发包人应在监理人发出本工程或分部工程开工通知之前，对承包人开工所需的永久占地办妥征用手续和相关拆迁赔偿手续，通知承包人使用，以使承包人能够及时开工；此后按承包人提交并经监理人同意的合同进度计划的安排，分期（也可以一次）将施工所需的其余永久占地办妥征用以及拆迁赔偿手续，通知承包人使用，以使承包人能够连续不间断地施工。由于承包人施工考虑不周或措施不当等原因而造成的超计划占地或拆迁等所发生的征用和赔偿费用，应由承包人承担。</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由于发包人未能按照本项规定办妥永久占地征用手续，影响承包人及时使用永久占地造成的费用增加和（或）工期延误应由发包人承担。由于承包人未能按照本项规定提交占地计划，影响发包人办理永久占地征用手续造成的费用增加和（或）工期延误由承包人承担。</w:t>
      </w:r>
    </w:p>
    <w:p>
      <w:pPr>
        <w:pStyle w:val="2"/>
        <w:spacing w:after="0"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发包人提供的施工场地</w:t>
      </w:r>
      <w:r>
        <w:rPr>
          <w:rFonts w:hint="eastAsia" w:ascii="仿宋_GB2312" w:hAnsi="宋体" w:eastAsia="仿宋_GB2312" w:cs="宋体"/>
          <w:color w:val="auto"/>
          <w:szCs w:val="21"/>
          <w:highlight w:val="none"/>
        </w:rPr>
        <w:t>范围为：</w:t>
      </w:r>
      <w:r>
        <w:rPr>
          <w:rFonts w:hint="eastAsia" w:ascii="仿宋_GB2312" w:hAnsi="宋体" w:eastAsia="仿宋_GB2312" w:cs="宋体"/>
          <w:color w:val="auto"/>
          <w:szCs w:val="21"/>
          <w:highlight w:val="none"/>
          <w:u w:val="single"/>
        </w:rPr>
        <w:t xml:space="preserve">                </w:t>
      </w:r>
      <w:r>
        <w:rPr>
          <w:rFonts w:hint="eastAsia" w:ascii="仿宋_GB2312" w:hAnsi="宋体" w:eastAsia="仿宋_GB2312" w:cs="宋体"/>
          <w:color w:val="auto"/>
          <w:kern w:val="0"/>
          <w:szCs w:val="21"/>
          <w:highlight w:val="none"/>
          <w:lang w:bidi="ar"/>
        </w:rPr>
        <w:t>。</w:t>
      </w:r>
      <w:r>
        <w:rPr>
          <w:rFonts w:hint="eastAsia" w:ascii="仿宋_GB2312" w:hAnsi="宋体" w:eastAsia="仿宋_GB2312" w:cs="宋体"/>
          <w:color w:val="auto"/>
          <w:kern w:val="0"/>
          <w:szCs w:val="21"/>
          <w:highlight w:val="none"/>
        </w:rPr>
        <w:t>施工场地的提供采用以下第</w:t>
      </w:r>
      <w:r>
        <w:rPr>
          <w:rFonts w:hint="eastAsia" w:ascii="仿宋_GB2312" w:hAnsi="宋体" w:eastAsia="仿宋_GB2312" w:cs="宋体"/>
          <w:color w:val="auto"/>
          <w:kern w:val="0"/>
          <w:szCs w:val="21"/>
          <w:highlight w:val="none"/>
          <w:u w:val="single"/>
        </w:rPr>
        <w:t xml:space="preserve">    </w:t>
      </w:r>
      <w:r>
        <w:rPr>
          <w:rFonts w:hint="eastAsia" w:ascii="仿宋_GB2312" w:hAnsi="宋体" w:eastAsia="仿宋_GB2312" w:cs="宋体"/>
          <w:color w:val="auto"/>
          <w:kern w:val="0"/>
          <w:szCs w:val="21"/>
          <w:highlight w:val="none"/>
        </w:rPr>
        <w:t>种方式：</w:t>
      </w:r>
    </w:p>
    <w:p>
      <w:pPr>
        <w:pStyle w:val="2"/>
        <w:spacing w:after="0"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（1）一次提供全部施工场地：</w:t>
      </w:r>
      <w:r>
        <w:rPr>
          <w:rFonts w:hint="eastAsia" w:ascii="仿宋_GB2312" w:hAnsi="宋体" w:eastAsia="仿宋_GB2312" w:cs="宋体"/>
          <w:color w:val="auto"/>
          <w:kern w:val="0"/>
          <w:szCs w:val="21"/>
          <w:highlight w:val="none"/>
          <w:u w:val="single"/>
        </w:rPr>
        <w:t>发包人于开工前向承包人提供合同工程用地范围内的施工场地</w:t>
      </w:r>
      <w:r>
        <w:rPr>
          <w:rFonts w:hint="eastAsia" w:ascii="仿宋_GB2312" w:hAnsi="宋体" w:eastAsia="仿宋_GB2312" w:cs="宋体"/>
          <w:color w:val="auto"/>
          <w:kern w:val="0"/>
          <w:szCs w:val="21"/>
          <w:highlight w:val="none"/>
        </w:rPr>
        <w:t>。</w:t>
      </w:r>
    </w:p>
    <w:p>
      <w:pPr>
        <w:pStyle w:val="2"/>
        <w:spacing w:after="0"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（2）分次提供全部施工场地：</w:t>
      </w:r>
      <w:r>
        <w:rPr>
          <w:rFonts w:hint="eastAsia" w:ascii="仿宋_GB2312" w:hAnsi="宋体" w:eastAsia="仿宋_GB2312" w:cs="宋体"/>
          <w:color w:val="auto"/>
          <w:kern w:val="0"/>
          <w:szCs w:val="21"/>
          <w:highlight w:val="none"/>
          <w:u w:val="single"/>
        </w:rPr>
        <w:t>发包人按约定的时间分次向承包人提供合同工程用地范围内的施工场地</w:t>
      </w:r>
      <w:r>
        <w:rPr>
          <w:rFonts w:hint="eastAsia" w:ascii="仿宋_GB2312" w:hAnsi="宋体" w:eastAsia="仿宋_GB2312" w:cs="宋体"/>
          <w:color w:val="auto"/>
          <w:kern w:val="0"/>
          <w:szCs w:val="21"/>
          <w:highlight w:val="none"/>
        </w:rPr>
        <w:t>。</w:t>
      </w:r>
    </w:p>
    <w:p>
      <w:pPr>
        <w:pStyle w:val="2"/>
        <w:spacing w:after="0" w:line="360" w:lineRule="auto"/>
        <w:ind w:firstLine="420" w:firstLineChars="200"/>
        <w:rPr>
          <w:rFonts w:hint="eastAsia" w:ascii="仿宋_GB2312" w:hAnsi="宋体" w:eastAsia="仿宋_GB2312" w:cs="宋体"/>
          <w:b/>
          <w:bCs/>
          <w:color w:val="auto"/>
          <w:szCs w:val="21"/>
          <w:highlight w:val="none"/>
        </w:rPr>
      </w:pPr>
      <w:r>
        <w:rPr>
          <w:rFonts w:hint="eastAsia" w:ascii="仿宋_GB2312" w:hAnsi="宋体" w:eastAsia="仿宋_GB2312" w:cs="宋体"/>
          <w:color w:val="auto"/>
          <w:kern w:val="0"/>
          <w:szCs w:val="21"/>
          <w:highlight w:val="none"/>
          <w:u w:val="single"/>
        </w:rPr>
        <w:t>承包人编制的施工组织计划已充分考虑了施工场地提供的因素</w:t>
      </w:r>
      <w:r>
        <w:rPr>
          <w:rFonts w:hint="eastAsia" w:ascii="仿宋_GB2312" w:hAnsi="宋体" w:eastAsia="仿宋_GB2312" w:cs="宋体"/>
          <w:color w:val="auto"/>
          <w:kern w:val="0"/>
          <w:szCs w:val="21"/>
          <w:highlight w:val="none"/>
        </w:rPr>
        <w:t>。</w:t>
      </w:r>
      <w:r>
        <w:rPr>
          <w:rFonts w:hint="eastAsia" w:ascii="仿宋_GB2312" w:hAnsi="宋体" w:eastAsia="仿宋_GB2312" w:cs="宋体"/>
          <w:color w:val="auto"/>
          <w:szCs w:val="21"/>
          <w:highlight w:val="none"/>
        </w:rPr>
        <w:t>承包人自行勘察的施工场地范围为：</w:t>
      </w:r>
      <w:r>
        <w:rPr>
          <w:rFonts w:hint="eastAsia" w:ascii="仿宋_GB2312" w:hAnsi="宋体" w:eastAsia="仿宋_GB2312" w:cs="宋体"/>
          <w:color w:val="auto"/>
          <w:szCs w:val="21"/>
          <w:highlight w:val="none"/>
          <w:u w:val="single"/>
        </w:rPr>
        <w:t xml:space="preserve">                      </w:t>
      </w:r>
      <w:r>
        <w:rPr>
          <w:rFonts w:hint="eastAsia" w:ascii="仿宋_GB2312" w:hAnsi="宋体" w:eastAsia="仿宋_GB2312" w:cs="宋体"/>
          <w:color w:val="auto"/>
          <w:szCs w:val="21"/>
          <w:highlight w:val="none"/>
        </w:rPr>
        <w:t>。</w:t>
      </w:r>
    </w:p>
    <w:p>
      <w:pPr>
        <w:pStyle w:val="2"/>
        <w:spacing w:after="0"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关于发包人应负责提供其他施工所需要条件的要求：</w:t>
      </w:r>
      <w:r>
        <w:rPr>
          <w:rFonts w:hint="eastAsia" w:ascii="仿宋_GB2312" w:hAnsi="宋体" w:eastAsia="仿宋_GB2312" w:cs="宋体"/>
          <w:color w:val="auto"/>
          <w:kern w:val="0"/>
          <w:szCs w:val="21"/>
          <w:highlight w:val="none"/>
          <w:u w:val="single"/>
        </w:rPr>
        <w:t xml:space="preserve">    </w:t>
      </w:r>
      <w:r>
        <w:rPr>
          <w:rFonts w:hint="eastAsia" w:ascii="仿宋_GB2312" w:hAnsi="宋体" w:eastAsia="仿宋_GB2312" w:cs="宋体"/>
          <w:color w:val="auto"/>
          <w:kern w:val="0"/>
          <w:szCs w:val="21"/>
          <w:highlight w:val="none"/>
        </w:rPr>
        <w:t>。</w:t>
      </w:r>
    </w:p>
    <w:p>
      <w:pPr>
        <w:pStyle w:val="2"/>
        <w:spacing w:after="0"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发包人代表</w:t>
      </w:r>
    </w:p>
    <w:p>
      <w:pPr>
        <w:pStyle w:val="2"/>
        <w:spacing w:after="0"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姓    名：</w:t>
      </w:r>
      <w:r>
        <w:rPr>
          <w:rFonts w:hint="eastAsia" w:ascii="仿宋_GB2312" w:hAnsi="宋体" w:eastAsia="仿宋_GB2312" w:cs="宋体"/>
          <w:color w:val="auto"/>
          <w:kern w:val="0"/>
          <w:szCs w:val="21"/>
          <w:highlight w:val="none"/>
          <w:u w:val="single"/>
        </w:rPr>
        <w:t xml:space="preserve">      </w:t>
      </w:r>
      <w:r>
        <w:rPr>
          <w:rFonts w:hint="eastAsia" w:ascii="仿宋_GB2312" w:hAnsi="宋体" w:eastAsia="仿宋_GB2312" w:cs="宋体"/>
          <w:color w:val="auto"/>
          <w:kern w:val="0"/>
          <w:szCs w:val="21"/>
          <w:highlight w:val="none"/>
        </w:rPr>
        <w:t>；</w:t>
      </w:r>
    </w:p>
    <w:p>
      <w:pPr>
        <w:pStyle w:val="2"/>
        <w:spacing w:after="0"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身份证号：</w:t>
      </w:r>
      <w:r>
        <w:rPr>
          <w:rFonts w:hint="eastAsia" w:ascii="仿宋_GB2312" w:hAnsi="宋体" w:eastAsia="仿宋_GB2312" w:cs="宋体"/>
          <w:color w:val="auto"/>
          <w:kern w:val="0"/>
          <w:szCs w:val="21"/>
          <w:highlight w:val="none"/>
          <w:u w:val="single"/>
        </w:rPr>
        <w:t xml:space="preserve">      </w:t>
      </w:r>
      <w:r>
        <w:rPr>
          <w:rFonts w:hint="eastAsia" w:ascii="仿宋_GB2312" w:hAnsi="宋体" w:eastAsia="仿宋_GB2312" w:cs="宋体"/>
          <w:color w:val="auto"/>
          <w:kern w:val="0"/>
          <w:szCs w:val="21"/>
          <w:highlight w:val="none"/>
        </w:rPr>
        <w:t>；</w:t>
      </w:r>
    </w:p>
    <w:p>
      <w:pPr>
        <w:pStyle w:val="2"/>
        <w:spacing w:after="0"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职    务：</w:t>
      </w:r>
      <w:r>
        <w:rPr>
          <w:rFonts w:hint="eastAsia" w:ascii="仿宋_GB2312" w:hAnsi="宋体" w:eastAsia="仿宋_GB2312" w:cs="宋体"/>
          <w:color w:val="auto"/>
          <w:kern w:val="0"/>
          <w:szCs w:val="21"/>
          <w:highlight w:val="none"/>
          <w:u w:val="single"/>
        </w:rPr>
        <w:t xml:space="preserve">      </w:t>
      </w:r>
      <w:r>
        <w:rPr>
          <w:rFonts w:hint="eastAsia" w:ascii="仿宋_GB2312" w:hAnsi="宋体" w:eastAsia="仿宋_GB2312" w:cs="宋体"/>
          <w:color w:val="auto"/>
          <w:kern w:val="0"/>
          <w:szCs w:val="21"/>
          <w:highlight w:val="none"/>
        </w:rPr>
        <w:t>；</w:t>
      </w:r>
    </w:p>
    <w:p>
      <w:pPr>
        <w:pStyle w:val="2"/>
        <w:spacing w:after="0"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联系方式：</w:t>
      </w:r>
      <w:r>
        <w:rPr>
          <w:rFonts w:hint="eastAsia" w:ascii="仿宋_GB2312" w:hAnsi="宋体" w:eastAsia="仿宋_GB2312" w:cs="宋体"/>
          <w:color w:val="auto"/>
          <w:kern w:val="0"/>
          <w:szCs w:val="21"/>
          <w:highlight w:val="none"/>
          <w:u w:val="single"/>
        </w:rPr>
        <w:t xml:space="preserve">      </w:t>
      </w:r>
      <w:r>
        <w:rPr>
          <w:rFonts w:hint="eastAsia" w:ascii="仿宋_GB2312" w:hAnsi="宋体" w:eastAsia="仿宋_GB2312" w:cs="宋体"/>
          <w:color w:val="auto"/>
          <w:kern w:val="0"/>
          <w:szCs w:val="21"/>
          <w:highlight w:val="none"/>
        </w:rPr>
        <w:t>；</w:t>
      </w:r>
    </w:p>
    <w:p>
      <w:pPr>
        <w:pStyle w:val="2"/>
        <w:spacing w:after="0"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联系地址：</w:t>
      </w:r>
      <w:r>
        <w:rPr>
          <w:rFonts w:hint="eastAsia" w:ascii="仿宋_GB2312" w:hAnsi="宋体" w:eastAsia="仿宋_GB2312" w:cs="宋体"/>
          <w:color w:val="auto"/>
          <w:kern w:val="0"/>
          <w:szCs w:val="21"/>
          <w:highlight w:val="none"/>
          <w:u w:val="single"/>
        </w:rPr>
        <w:t xml:space="preserve">      </w:t>
      </w:r>
      <w:r>
        <w:rPr>
          <w:rFonts w:hint="eastAsia" w:ascii="仿宋_GB2312" w:hAnsi="宋体" w:eastAsia="仿宋_GB2312" w:cs="宋体"/>
          <w:color w:val="auto"/>
          <w:kern w:val="0"/>
          <w:szCs w:val="21"/>
          <w:highlight w:val="none"/>
        </w:rPr>
        <w:t>；</w:t>
      </w:r>
    </w:p>
    <w:p>
      <w:pPr>
        <w:pStyle w:val="2"/>
        <w:spacing w:after="0"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邮    编：</w:t>
      </w:r>
      <w:r>
        <w:rPr>
          <w:rFonts w:hint="eastAsia" w:ascii="仿宋_GB2312" w:hAnsi="宋体" w:eastAsia="仿宋_GB2312" w:cs="宋体"/>
          <w:color w:val="auto"/>
          <w:kern w:val="0"/>
          <w:szCs w:val="21"/>
          <w:highlight w:val="none"/>
          <w:u w:val="single"/>
        </w:rPr>
        <w:t xml:space="preserve">      </w:t>
      </w:r>
      <w:r>
        <w:rPr>
          <w:rFonts w:hint="eastAsia" w:ascii="仿宋_GB2312" w:hAnsi="宋体" w:eastAsia="仿宋_GB2312" w:cs="宋体"/>
          <w:color w:val="auto"/>
          <w:kern w:val="0"/>
          <w:szCs w:val="21"/>
          <w:highlight w:val="none"/>
        </w:rPr>
        <w:t>；</w:t>
      </w:r>
    </w:p>
    <w:p>
      <w:pPr>
        <w:pStyle w:val="2"/>
        <w:spacing w:after="0"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发包人对发包人代表的授权范围如下：</w:t>
      </w:r>
      <w:r>
        <w:rPr>
          <w:rFonts w:hint="eastAsia" w:ascii="仿宋_GB2312" w:hAnsi="宋体" w:eastAsia="仿宋_GB2312" w:cs="宋体"/>
          <w:color w:val="auto"/>
          <w:kern w:val="0"/>
          <w:szCs w:val="21"/>
          <w:highlight w:val="none"/>
          <w:u w:val="single"/>
        </w:rPr>
        <w:t>代表发包人对项目建设进行协调、管控、审查，确保安全、质量、环保、进度、成本可控，及时处理项目相关问题，向承包人、监理人等下达各类指令。由发包人授权的，以授权书载明的授权范围为准</w:t>
      </w:r>
      <w:r>
        <w:rPr>
          <w:rFonts w:hint="eastAsia" w:ascii="仿宋_GB2312" w:hAnsi="宋体" w:eastAsia="仿宋_GB2312" w:cs="宋体"/>
          <w:color w:val="auto"/>
          <w:kern w:val="0"/>
          <w:szCs w:val="21"/>
          <w:highlight w:val="none"/>
        </w:rPr>
        <w:t>。</w:t>
      </w:r>
    </w:p>
    <w:p>
      <w:pPr>
        <w:pStyle w:val="2"/>
        <w:spacing w:after="0"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资金来源证明及支付担保</w:t>
      </w:r>
    </w:p>
    <w:p>
      <w:pPr>
        <w:pStyle w:val="2"/>
        <w:spacing w:after="0"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发包人提供资金来源证明的期限要求：</w:t>
      </w:r>
      <w:r>
        <w:rPr>
          <w:rFonts w:hint="eastAsia" w:ascii="仿宋_GB2312" w:hAnsi="宋体" w:eastAsia="仿宋_GB2312" w:cs="宋体"/>
          <w:color w:val="auto"/>
          <w:kern w:val="0"/>
          <w:szCs w:val="21"/>
          <w:highlight w:val="none"/>
          <w:u w:val="single"/>
        </w:rPr>
        <w:t>不采用</w:t>
      </w:r>
      <w:r>
        <w:rPr>
          <w:rFonts w:hint="eastAsia" w:ascii="仿宋_GB2312" w:hAnsi="宋体" w:eastAsia="仿宋_GB2312" w:cs="宋体"/>
          <w:color w:val="auto"/>
          <w:kern w:val="0"/>
          <w:szCs w:val="21"/>
          <w:highlight w:val="none"/>
        </w:rPr>
        <w:t>。</w:t>
      </w:r>
    </w:p>
    <w:p>
      <w:pPr>
        <w:pStyle w:val="2"/>
        <w:spacing w:after="0"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发包人是否提供支付担保：</w:t>
      </w:r>
      <w:r>
        <w:rPr>
          <w:rFonts w:hint="eastAsia" w:ascii="仿宋_GB2312" w:hAnsi="宋体" w:eastAsia="仿宋_GB2312" w:cs="宋体"/>
          <w:color w:val="auto"/>
          <w:kern w:val="0"/>
          <w:szCs w:val="21"/>
          <w:highlight w:val="none"/>
          <w:u w:val="single"/>
        </w:rPr>
        <w:t>提供</w:t>
      </w:r>
      <w:r>
        <w:rPr>
          <w:rFonts w:hint="eastAsia" w:ascii="仿宋_GB2312" w:hAnsi="宋体" w:eastAsia="仿宋_GB2312" w:cs="宋体"/>
          <w:color w:val="auto"/>
          <w:kern w:val="0"/>
          <w:szCs w:val="21"/>
          <w:highlight w:val="none"/>
        </w:rPr>
        <w:t>。</w:t>
      </w:r>
    </w:p>
    <w:p>
      <w:pPr>
        <w:pStyle w:val="2"/>
        <w:spacing w:after="0"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发包人提供支付担保的形式：</w:t>
      </w:r>
      <w:r>
        <w:rPr>
          <w:rFonts w:hint="eastAsia" w:ascii="仿宋_GB2312" w:hAnsi="宋体" w:eastAsia="仿宋_GB2312" w:cs="宋体"/>
          <w:color w:val="auto"/>
          <w:kern w:val="0"/>
          <w:szCs w:val="21"/>
          <w:highlight w:val="none"/>
          <w:u w:val="single"/>
        </w:rPr>
        <w:t xml:space="preserve">        </w:t>
      </w:r>
      <w:r>
        <w:rPr>
          <w:rFonts w:hint="eastAsia" w:ascii="仿宋_GB2312" w:hAnsi="宋体" w:eastAsia="仿宋_GB2312" w:cs="宋体"/>
          <w:color w:val="auto"/>
          <w:kern w:val="0"/>
          <w:szCs w:val="21"/>
          <w:highlight w:val="none"/>
        </w:rPr>
        <w:t>。</w:t>
      </w:r>
    </w:p>
    <w:p>
      <w:pPr>
        <w:pStyle w:val="2"/>
        <w:spacing w:after="0"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szCs w:val="21"/>
          <w:highlight w:val="none"/>
        </w:rPr>
        <w:t>支付担保的金额：</w:t>
      </w:r>
      <w:r>
        <w:rPr>
          <w:rFonts w:hint="eastAsia" w:ascii="仿宋_GB2312" w:hAnsi="宋体" w:eastAsia="仿宋_GB2312" w:cs="宋体"/>
          <w:color w:val="auto"/>
          <w:szCs w:val="21"/>
          <w:highlight w:val="none"/>
          <w:u w:val="single"/>
        </w:rPr>
        <w:t xml:space="preserve">        </w:t>
      </w:r>
      <w:r>
        <w:rPr>
          <w:rFonts w:hint="eastAsia" w:ascii="仿宋_GB2312" w:hAnsi="宋体" w:eastAsia="仿宋_GB2312" w:cs="宋体"/>
          <w:color w:val="auto"/>
          <w:szCs w:val="21"/>
          <w:highlight w:val="none"/>
        </w:rPr>
        <w:t>。</w:t>
      </w:r>
    </w:p>
    <w:p>
      <w:pPr>
        <w:spacing w:line="360" w:lineRule="auto"/>
        <w:ind w:firstLine="420" w:firstLineChars="200"/>
        <w:jc w:val="left"/>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支付担保的时间：</w:t>
      </w:r>
      <w:r>
        <w:rPr>
          <w:rFonts w:hint="eastAsia" w:ascii="仿宋_GB2312" w:hAnsi="宋体" w:eastAsia="仿宋_GB2312" w:cs="宋体"/>
          <w:color w:val="auto"/>
          <w:szCs w:val="21"/>
          <w:highlight w:val="none"/>
          <w:u w:val="single"/>
        </w:rPr>
        <w:t xml:space="preserve">        </w:t>
      </w:r>
      <w:r>
        <w:rPr>
          <w:rFonts w:hint="eastAsia" w:ascii="仿宋_GB2312" w:hAnsi="宋体" w:eastAsia="仿宋_GB2312" w:cs="宋体"/>
          <w:color w:val="auto"/>
          <w:szCs w:val="21"/>
          <w:highlight w:val="none"/>
        </w:rPr>
        <w:t>。</w:t>
      </w:r>
    </w:p>
    <w:p>
      <w:pPr>
        <w:spacing w:line="360" w:lineRule="auto"/>
        <w:ind w:firstLine="420" w:firstLineChars="200"/>
        <w:jc w:val="left"/>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支付担保的期限：</w:t>
      </w:r>
      <w:r>
        <w:rPr>
          <w:rFonts w:hint="eastAsia" w:ascii="仿宋_GB2312" w:hAnsi="宋体" w:eastAsia="仿宋_GB2312" w:cs="宋体"/>
          <w:color w:val="auto"/>
          <w:szCs w:val="21"/>
          <w:highlight w:val="none"/>
          <w:u w:val="single"/>
        </w:rPr>
        <w:t xml:space="preserve">        </w:t>
      </w:r>
      <w:r>
        <w:rPr>
          <w:rFonts w:hint="eastAsia" w:ascii="仿宋_GB2312" w:hAnsi="宋体" w:eastAsia="仿宋_GB2312" w:cs="宋体"/>
          <w:color w:val="auto"/>
          <w:szCs w:val="21"/>
          <w:highlight w:val="none"/>
        </w:rPr>
        <w:t>。</w:t>
      </w:r>
    </w:p>
    <w:p>
      <w:pPr>
        <w:spacing w:line="360" w:lineRule="auto"/>
        <w:ind w:firstLine="420" w:firstLineChars="200"/>
        <w:jc w:val="left"/>
        <w:rPr>
          <w:rFonts w:hint="eastAsia" w:ascii="宋体" w:hAnsi="宋体" w:cs="宋体"/>
          <w:color w:val="auto"/>
          <w:szCs w:val="21"/>
          <w:highlight w:val="none"/>
        </w:rPr>
      </w:pPr>
      <w:r>
        <w:rPr>
          <w:rFonts w:hint="eastAsia" w:ascii="仿宋_GB2312" w:hAnsi="宋体" w:eastAsia="仿宋_GB2312" w:cs="宋体"/>
          <w:color w:val="auto"/>
          <w:szCs w:val="21"/>
          <w:highlight w:val="none"/>
        </w:rPr>
        <w:t>支付担保的退还时间：</w:t>
      </w:r>
      <w:r>
        <w:rPr>
          <w:rFonts w:hint="eastAsia" w:ascii="仿宋_GB2312" w:hAnsi="宋体" w:eastAsia="仿宋_GB2312" w:cs="宋体"/>
          <w:color w:val="auto"/>
          <w:szCs w:val="21"/>
          <w:highlight w:val="none"/>
          <w:u w:val="single"/>
        </w:rPr>
        <w:t xml:space="preserve">        </w:t>
      </w:r>
      <w:r>
        <w:rPr>
          <w:rFonts w:hint="eastAsia" w:ascii="仿宋_GB2312" w:hAnsi="宋体" w:eastAsia="仿宋_GB2312" w:cs="宋体"/>
          <w:color w:val="auto"/>
          <w:szCs w:val="21"/>
          <w:highlight w:val="none"/>
        </w:rPr>
        <w:t>。</w:t>
      </w:r>
    </w:p>
    <w:p>
      <w:pPr>
        <w:pStyle w:val="5"/>
        <w:spacing w:before="0" w:after="0" w:line="360" w:lineRule="auto"/>
        <w:rPr>
          <w:rFonts w:hint="eastAsia" w:ascii="宋体" w:hAnsi="宋体"/>
          <w:color w:val="auto"/>
          <w:highlight w:val="none"/>
        </w:rPr>
      </w:pPr>
      <w:bookmarkStart w:id="618" w:name="_Toc11342"/>
      <w:bookmarkStart w:id="619" w:name="_Toc24223"/>
      <w:bookmarkStart w:id="620" w:name="_Toc3893"/>
      <w:bookmarkStart w:id="621" w:name="_Toc57795967"/>
      <w:bookmarkStart w:id="622" w:name="_Toc17625"/>
      <w:r>
        <w:rPr>
          <w:rFonts w:hint="eastAsia" w:ascii="宋体" w:hAnsi="宋体"/>
          <w:color w:val="auto"/>
          <w:highlight w:val="none"/>
        </w:rPr>
        <w:t>3、监理人</w:t>
      </w:r>
      <w:bookmarkEnd w:id="618"/>
      <w:bookmarkEnd w:id="619"/>
      <w:bookmarkEnd w:id="620"/>
      <w:bookmarkEnd w:id="621"/>
      <w:bookmarkEnd w:id="622"/>
    </w:p>
    <w:p>
      <w:pPr>
        <w:pStyle w:val="6"/>
        <w:spacing w:before="0" w:beforeAutospacing="0" w:after="0" w:afterAutospacing="0" w:line="360" w:lineRule="auto"/>
        <w:rPr>
          <w:rFonts w:hint="eastAsia"/>
          <w:color w:val="auto"/>
          <w:highlight w:val="none"/>
        </w:rPr>
      </w:pPr>
      <w:r>
        <w:rPr>
          <w:rFonts w:hint="eastAsia"/>
          <w:color w:val="auto"/>
          <w:highlight w:val="none"/>
        </w:rPr>
        <w:t>3.1 监理人的职责和权力</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第 3.1.1 项补充：</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监理人在行使下列权力前需要经发包人事先批准：</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（1）根据第 4.3 款，同意分包本工程的某些非关键性工作或者适合专业化队伍施工的专项工程；</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（2）确定第 4.11 款下产生的费用增加额；</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（3）根据第 11.1 款、第 12.3 款、第 12.4 款发布开工通知、暂停施工指示或复工通知；</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（4）决定第 11.3 款、第 11.4 款下的工期延长；</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（5）审查批准技术方案或设计的变更；</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（6）</w:t>
      </w:r>
      <w:r>
        <w:rPr>
          <w:rFonts w:hint="eastAsia" w:ascii="仿宋_GB2312" w:hAnsi="宋体" w:eastAsia="仿宋_GB2312"/>
          <w:color w:val="auto"/>
          <w:szCs w:val="21"/>
          <w:highlight w:val="none"/>
        </w:rPr>
        <w:t>根据第15.3款发出的所有变更，均需要经发包人事先批准</w:t>
      </w:r>
      <w:r>
        <w:rPr>
          <w:rFonts w:hint="eastAsia" w:ascii="宋体" w:hAnsi="宋体" w:cs="宋体"/>
          <w:color w:val="auto"/>
          <w:kern w:val="0"/>
          <w:szCs w:val="21"/>
          <w:highlight w:val="none"/>
          <w:lang w:bidi="ar"/>
        </w:rPr>
        <w:t>；</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（7）确定第 15.4 款下变更工作的单价；</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（8）按照第 15.6 款决定有关暂列金额的使用；</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（9）确定第 15.8 款下的暂估价金额；</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（10）确定第 23.1 款下的索赔额；</w:t>
      </w:r>
    </w:p>
    <w:p>
      <w:pPr>
        <w:pStyle w:val="2"/>
        <w:spacing w:after="0" w:line="360" w:lineRule="auto"/>
        <w:ind w:firstLine="420" w:firstLineChars="200"/>
        <w:rPr>
          <w:rFonts w:hint="eastAsia"/>
          <w:color w:val="auto"/>
          <w:highlight w:val="none"/>
        </w:rPr>
      </w:pPr>
      <w:r>
        <w:rPr>
          <w:rFonts w:hint="eastAsia" w:ascii="宋体" w:hAnsi="宋体" w:cs="宋体"/>
          <w:color w:val="auto"/>
          <w:kern w:val="0"/>
          <w:szCs w:val="21"/>
          <w:highlight w:val="none"/>
          <w:lang w:bidi="ar"/>
        </w:rPr>
        <w:t>（11）</w:t>
      </w:r>
      <w:r>
        <w:rPr>
          <w:rFonts w:hint="eastAsia" w:ascii="宋体" w:hAnsi="宋体" w:cs="宋体"/>
          <w:color w:val="auto"/>
          <w:kern w:val="0"/>
          <w:szCs w:val="21"/>
          <w:highlight w:val="none"/>
          <w:u w:val="single"/>
          <w:lang w:bidi="ar"/>
        </w:rPr>
        <w:t xml:space="preserve">        </w:t>
      </w:r>
      <w:r>
        <w:rPr>
          <w:rFonts w:hint="eastAsia" w:ascii="宋体" w:hAnsi="宋体" w:cs="宋体"/>
          <w:color w:val="auto"/>
          <w:kern w:val="0"/>
          <w:szCs w:val="21"/>
          <w:highlight w:val="none"/>
          <w:lang w:bidi="ar"/>
        </w:rPr>
        <w:t>。</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如果发生紧急情况，监理人认为将造成人员伤亡，或危及本工程或邻近的财产需立即采取行动，监理人有权在未征得发包人的批准的情况下发布处理紧急情况所必需的指令，承包人应予执行，由此造成的费用增加由监理人按第 3.5 款商定或确定。</w:t>
      </w:r>
    </w:p>
    <w:p>
      <w:pPr>
        <w:pStyle w:val="6"/>
        <w:spacing w:before="0" w:beforeAutospacing="0" w:after="0" w:afterAutospacing="0" w:line="360" w:lineRule="auto"/>
        <w:rPr>
          <w:rFonts w:hint="eastAsia" w:ascii="仿宋_GB2312" w:eastAsia="仿宋_GB2312"/>
          <w:color w:val="auto"/>
          <w:highlight w:val="none"/>
        </w:rPr>
      </w:pPr>
      <w:r>
        <w:rPr>
          <w:rFonts w:hint="eastAsia" w:ascii="仿宋_GB2312" w:eastAsia="仿宋_GB2312"/>
          <w:color w:val="auto"/>
          <w:highlight w:val="none"/>
        </w:rPr>
        <w:t>3.2 总监理工程师</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本款补充：</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总监理工程师：</w:t>
      </w:r>
    </w:p>
    <w:p>
      <w:pPr>
        <w:spacing w:line="360" w:lineRule="auto"/>
        <w:ind w:firstLine="420" w:firstLineChars="200"/>
        <w:jc w:val="left"/>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姓    名：</w:t>
      </w:r>
      <w:r>
        <w:rPr>
          <w:rFonts w:hint="eastAsia" w:ascii="仿宋_GB2312" w:hAnsi="宋体" w:eastAsia="仿宋_GB2312" w:cs="宋体"/>
          <w:color w:val="auto"/>
          <w:szCs w:val="21"/>
          <w:highlight w:val="none"/>
          <w:u w:val="single"/>
        </w:rPr>
        <w:t xml:space="preserve">                          </w:t>
      </w:r>
      <w:r>
        <w:rPr>
          <w:rFonts w:hint="eastAsia" w:ascii="仿宋_GB2312" w:hAnsi="宋体" w:eastAsia="仿宋_GB2312" w:cs="宋体"/>
          <w:color w:val="auto"/>
          <w:szCs w:val="21"/>
          <w:highlight w:val="none"/>
        </w:rPr>
        <w:t>；</w:t>
      </w:r>
    </w:p>
    <w:p>
      <w:pPr>
        <w:spacing w:line="360" w:lineRule="auto"/>
        <w:ind w:firstLine="420" w:firstLineChars="200"/>
        <w:jc w:val="left"/>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职    务：</w:t>
      </w:r>
      <w:r>
        <w:rPr>
          <w:rFonts w:hint="eastAsia" w:ascii="仿宋_GB2312" w:hAnsi="宋体" w:eastAsia="仿宋_GB2312" w:cs="宋体"/>
          <w:color w:val="auto"/>
          <w:szCs w:val="21"/>
          <w:highlight w:val="none"/>
          <w:u w:val="single"/>
        </w:rPr>
        <w:t xml:space="preserve">                          </w:t>
      </w:r>
      <w:r>
        <w:rPr>
          <w:rFonts w:hint="eastAsia" w:ascii="仿宋_GB2312" w:hAnsi="宋体" w:eastAsia="仿宋_GB2312" w:cs="宋体"/>
          <w:color w:val="auto"/>
          <w:szCs w:val="21"/>
          <w:highlight w:val="none"/>
        </w:rPr>
        <w:t>；</w:t>
      </w:r>
    </w:p>
    <w:p>
      <w:pPr>
        <w:spacing w:line="360" w:lineRule="auto"/>
        <w:ind w:firstLine="420" w:firstLineChars="200"/>
        <w:jc w:val="left"/>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监理工程师执业资格证书号：</w:t>
      </w:r>
      <w:r>
        <w:rPr>
          <w:rFonts w:hint="eastAsia" w:ascii="仿宋_GB2312" w:hAnsi="宋体" w:eastAsia="仿宋_GB2312" w:cs="宋体"/>
          <w:color w:val="auto"/>
          <w:szCs w:val="21"/>
          <w:highlight w:val="none"/>
          <w:u w:val="single"/>
        </w:rPr>
        <w:t xml:space="preserve">              </w:t>
      </w:r>
      <w:r>
        <w:rPr>
          <w:rFonts w:hint="eastAsia" w:ascii="仿宋_GB2312" w:hAnsi="宋体" w:eastAsia="仿宋_GB2312" w:cs="宋体"/>
          <w:color w:val="auto"/>
          <w:szCs w:val="21"/>
          <w:highlight w:val="none"/>
        </w:rPr>
        <w:t>；</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szCs w:val="21"/>
          <w:highlight w:val="none"/>
        </w:rPr>
        <w:t>联系方式：</w:t>
      </w:r>
      <w:r>
        <w:rPr>
          <w:rFonts w:hint="eastAsia" w:ascii="仿宋_GB2312" w:hAnsi="宋体" w:eastAsia="仿宋_GB2312" w:cs="宋体"/>
          <w:color w:val="auto"/>
          <w:szCs w:val="21"/>
          <w:highlight w:val="none"/>
          <w:u w:val="single"/>
        </w:rPr>
        <w:t xml:space="preserve">                          </w:t>
      </w:r>
      <w:r>
        <w:rPr>
          <w:rFonts w:hint="eastAsia" w:ascii="仿宋_GB2312" w:hAnsi="宋体" w:eastAsia="仿宋_GB2312" w:cs="宋体"/>
          <w:color w:val="auto"/>
          <w:kern w:val="0"/>
          <w:szCs w:val="21"/>
          <w:highlight w:val="none"/>
        </w:rPr>
        <w:t>；</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关于监理人的其他约定：</w:t>
      </w:r>
      <w:r>
        <w:rPr>
          <w:rFonts w:hint="eastAsia" w:ascii="仿宋_GB2312" w:hAnsi="宋体" w:eastAsia="仿宋_GB2312" w:cs="宋体"/>
          <w:color w:val="auto"/>
          <w:kern w:val="0"/>
          <w:szCs w:val="21"/>
          <w:highlight w:val="none"/>
          <w:u w:val="single"/>
        </w:rPr>
        <w:t>见发包人与监理人就本工程签订的监理合同</w:t>
      </w:r>
      <w:r>
        <w:rPr>
          <w:rFonts w:hint="eastAsia" w:ascii="仿宋_GB2312" w:hAnsi="宋体" w:eastAsia="仿宋_GB2312" w:cs="宋体"/>
          <w:color w:val="auto"/>
          <w:kern w:val="0"/>
          <w:szCs w:val="21"/>
          <w:highlight w:val="none"/>
        </w:rPr>
        <w:t>。</w:t>
      </w:r>
    </w:p>
    <w:p>
      <w:pPr>
        <w:pStyle w:val="6"/>
        <w:spacing w:before="0" w:beforeAutospacing="0" w:after="0" w:afterAutospacing="0" w:line="360" w:lineRule="auto"/>
        <w:rPr>
          <w:rFonts w:hint="eastAsia"/>
          <w:color w:val="auto"/>
          <w:highlight w:val="none"/>
        </w:rPr>
      </w:pPr>
      <w:r>
        <w:rPr>
          <w:rFonts w:hint="eastAsia"/>
          <w:color w:val="auto"/>
          <w:highlight w:val="none"/>
        </w:rPr>
        <w:t>3.5 商定或确定</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第 3.5.1 项补充：</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如果这项商定或确定导致费用增加和（或）工期延长，或者涉及确定变更工程的价格，则总监理工程师在发出通知前，应征得发包人的同意。</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本款补充第 3.5.3 项：</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3.5.3 在发包人和承包人不能通过协商达成一致意见时，发包人授权监理人对以下事项进行确定：</w:t>
      </w:r>
    </w:p>
    <w:p>
      <w:pPr>
        <w:pStyle w:val="2"/>
        <w:spacing w:after="0"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w:t>
      </w:r>
      <w:r>
        <w:rPr>
          <w:rFonts w:hint="eastAsia" w:ascii="仿宋_GB2312" w:hAnsi="宋体" w:eastAsia="仿宋_GB2312" w:cs="宋体"/>
          <w:color w:val="auto"/>
          <w:kern w:val="0"/>
          <w:szCs w:val="21"/>
          <w:highlight w:val="none"/>
          <w:u w:val="single"/>
        </w:rPr>
        <w:t xml:space="preserve">          </w:t>
      </w:r>
      <w:r>
        <w:rPr>
          <w:rFonts w:hint="eastAsia" w:ascii="仿宋_GB2312" w:hAnsi="宋体" w:eastAsia="仿宋_GB2312" w:cs="宋体"/>
          <w:color w:val="auto"/>
          <w:kern w:val="0"/>
          <w:szCs w:val="21"/>
          <w:highlight w:val="none"/>
        </w:rPr>
        <w:t>。</w:t>
      </w:r>
    </w:p>
    <w:p>
      <w:pPr>
        <w:pStyle w:val="2"/>
        <w:spacing w:after="0"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szCs w:val="21"/>
          <w:highlight w:val="none"/>
        </w:rPr>
        <w:t>………</w:t>
      </w:r>
    </w:p>
    <w:p>
      <w:pPr>
        <w:pStyle w:val="5"/>
        <w:spacing w:before="0" w:after="0" w:line="360" w:lineRule="auto"/>
        <w:rPr>
          <w:rFonts w:hint="eastAsia" w:ascii="宋体" w:hAnsi="宋体"/>
          <w:color w:val="auto"/>
          <w:highlight w:val="none"/>
        </w:rPr>
      </w:pPr>
      <w:bookmarkStart w:id="623" w:name="_Toc57795968"/>
      <w:bookmarkStart w:id="624" w:name="_Toc21081"/>
      <w:bookmarkStart w:id="625" w:name="_Toc19014"/>
      <w:bookmarkStart w:id="626" w:name="_Toc30608"/>
      <w:bookmarkStart w:id="627" w:name="_Toc22377"/>
      <w:r>
        <w:rPr>
          <w:rFonts w:hint="eastAsia" w:ascii="宋体" w:hAnsi="宋体"/>
          <w:color w:val="auto"/>
          <w:highlight w:val="none"/>
        </w:rPr>
        <w:t>4、承包人</w:t>
      </w:r>
      <w:bookmarkEnd w:id="623"/>
      <w:bookmarkEnd w:id="624"/>
      <w:bookmarkEnd w:id="625"/>
      <w:bookmarkEnd w:id="626"/>
      <w:bookmarkEnd w:id="627"/>
    </w:p>
    <w:p>
      <w:pPr>
        <w:pStyle w:val="6"/>
        <w:spacing w:before="0" w:beforeAutospacing="0" w:after="0" w:afterAutospacing="0" w:line="360" w:lineRule="auto"/>
        <w:rPr>
          <w:rFonts w:hint="eastAsia"/>
          <w:color w:val="auto"/>
          <w:highlight w:val="none"/>
        </w:rPr>
      </w:pPr>
      <w:r>
        <w:rPr>
          <w:rFonts w:hint="eastAsia"/>
          <w:color w:val="auto"/>
          <w:highlight w:val="none"/>
        </w:rPr>
        <w:t>4.1 承包人的一般义务</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4.1.3完成各项承包工作:</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olor w:val="auto"/>
          <w:highlight w:val="none"/>
        </w:rPr>
        <w:t>本项补充：</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（1）办理法律规定和合同约定应由承包人办理的许可和批准，并将办理结果书面报送发包人留存；协助发包人办理施工所需的相关证件及手续。</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按法律规定和合同约定完成工程，包括满足合同所必需的或合同隐含的以及由承包人义务而产生的任何工程，还应包括合同根据相关法律法规、技术规范等对工程的稳定性、完整性或安全、可靠、有效运行所必需的所有工程，并在保修期内承担保修义务。</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（3）按法律规定和合同约定采取施工安全和环境保护措施，办理工伤保险，确保工程及人员、材料、设备和设施的安全。</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按合同约定的工作内容和施工进度要求，编制施工组织设计和施工措施计划，并对所有施工作业和施工方法的完备性和安全可靠性负责。施工组织设计和施工措施计划中的措施保障水平应满足工程按合同进度实施的需要，且不得低于投标时施工组织设计的措施保障水平。</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（5）按照约定采取施工安全措施，确保工程及其人员、材料、设备和设施的安全，防止因工程施工造成的人身伤害和财产损失。</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（6）将发包人按合同约定支付的各项价款专用于合同工程，且应及时支付其雇用人员工资，并及时向分包人支付合同价款。</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承包人需要提交的竣工资料套数：</w:t>
      </w:r>
      <w:r>
        <w:rPr>
          <w:rFonts w:hint="eastAsia" w:ascii="仿宋_GB2312" w:hAnsi="宋体" w:eastAsia="仿宋_GB2312" w:cs="宋体"/>
          <w:color w:val="auto"/>
          <w:kern w:val="0"/>
          <w:szCs w:val="21"/>
          <w:highlight w:val="none"/>
          <w:u w:val="single"/>
        </w:rPr>
        <w:t>完整竣工资料一式     套（含电子文档）</w:t>
      </w:r>
      <w:r>
        <w:rPr>
          <w:rFonts w:hint="eastAsia" w:ascii="仿宋_GB2312" w:hAnsi="宋体" w:eastAsia="仿宋_GB2312" w:cs="宋体"/>
          <w:color w:val="auto"/>
          <w:kern w:val="0"/>
          <w:szCs w:val="21"/>
          <w:highlight w:val="none"/>
        </w:rPr>
        <w:t>。</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承包人提交的竣工资料的费用承担：</w:t>
      </w:r>
      <w:r>
        <w:rPr>
          <w:rFonts w:hint="eastAsia" w:ascii="仿宋_GB2312" w:hAnsi="宋体" w:eastAsia="仿宋_GB2312" w:cs="宋体"/>
          <w:color w:val="auto"/>
          <w:kern w:val="0"/>
          <w:szCs w:val="21"/>
          <w:highlight w:val="none"/>
          <w:u w:val="single"/>
        </w:rPr>
        <w:t>由承包人承担</w:t>
      </w:r>
      <w:r>
        <w:rPr>
          <w:rFonts w:hint="eastAsia" w:ascii="仿宋_GB2312" w:hAnsi="宋体" w:eastAsia="仿宋_GB2312" w:cs="宋体"/>
          <w:color w:val="auto"/>
          <w:kern w:val="0"/>
          <w:szCs w:val="21"/>
          <w:highlight w:val="none"/>
        </w:rPr>
        <w:t>。</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承包人提交的竣工资料移交时间：</w:t>
      </w:r>
      <w:r>
        <w:rPr>
          <w:rFonts w:hint="eastAsia" w:ascii="仿宋_GB2312" w:hAnsi="宋体" w:eastAsia="仿宋_GB2312" w:cs="宋体"/>
          <w:color w:val="auto"/>
          <w:kern w:val="0"/>
          <w:szCs w:val="21"/>
          <w:highlight w:val="none"/>
          <w:u w:val="single"/>
        </w:rPr>
        <w:t>工程完工验收合格后     个月内移交给发包人</w:t>
      </w:r>
      <w:r>
        <w:rPr>
          <w:rFonts w:hint="eastAsia" w:ascii="仿宋_GB2312" w:hAnsi="宋体" w:eastAsia="仿宋_GB2312" w:cs="宋体"/>
          <w:color w:val="auto"/>
          <w:kern w:val="0"/>
          <w:szCs w:val="21"/>
          <w:highlight w:val="none"/>
        </w:rPr>
        <w:t>。</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承包人提交的竣工资料形式要求：</w:t>
      </w:r>
      <w:r>
        <w:rPr>
          <w:rFonts w:hint="eastAsia" w:ascii="仿宋_GB2312" w:hAnsi="宋体" w:eastAsia="仿宋_GB2312" w:cs="宋体"/>
          <w:color w:val="auto"/>
          <w:kern w:val="0"/>
          <w:szCs w:val="21"/>
          <w:highlight w:val="none"/>
          <w:u w:val="single"/>
        </w:rPr>
        <w:t>完整的书面文件及电子文档</w:t>
      </w:r>
      <w:r>
        <w:rPr>
          <w:rFonts w:hint="eastAsia" w:ascii="仿宋_GB2312" w:hAnsi="宋体" w:eastAsia="仿宋_GB2312" w:cs="宋体"/>
          <w:color w:val="auto"/>
          <w:kern w:val="0"/>
          <w:szCs w:val="21"/>
          <w:highlight w:val="none"/>
        </w:rPr>
        <w:t>。</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（7）</w:t>
      </w:r>
      <w:r>
        <w:rPr>
          <w:rFonts w:hint="eastAsia" w:ascii="仿宋_GB2312" w:hAnsi="宋体" w:eastAsia="仿宋_GB2312" w:cs="宋体"/>
          <w:color w:val="auto"/>
          <w:kern w:val="0"/>
          <w:szCs w:val="21"/>
          <w:highlight w:val="none"/>
          <w:u w:val="single"/>
        </w:rPr>
        <w:t xml:space="preserve">        </w:t>
      </w:r>
      <w:r>
        <w:rPr>
          <w:rFonts w:hint="eastAsia" w:ascii="仿宋_GB2312" w:hAnsi="宋体" w:eastAsia="仿宋_GB2312" w:cs="宋体"/>
          <w:color w:val="auto"/>
          <w:kern w:val="0"/>
          <w:szCs w:val="21"/>
          <w:highlight w:val="none"/>
        </w:rPr>
        <w:t>。</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4.1.4对施工作业和施工方法的完备性负责</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本项补充4.1.4.1～4.1.4.3目：</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4.1.4.1施工组织设计的内容</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施工组织设计应包含以下内容：</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（1）施工方案；</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（2）施工现场平面布置图；</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（3）施工进度计划和保证措施；</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（4）劳动力及材料供应计划；</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（5）施工机械设备的选用；</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（6）质量保证体系及措施；</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（7）安全生产、文明施工措施；</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（8）环境保护、成本控制措施；</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（9）</w:t>
      </w:r>
      <w:r>
        <w:rPr>
          <w:rFonts w:hint="eastAsia" w:ascii="仿宋_GB2312" w:hAnsi="宋体" w:eastAsia="仿宋_GB2312" w:cs="宋体"/>
          <w:color w:val="auto"/>
          <w:kern w:val="0"/>
          <w:szCs w:val="21"/>
          <w:highlight w:val="none"/>
          <w:u w:val="single"/>
        </w:rPr>
        <w:t>合同当事人约定的其他内容</w:t>
      </w:r>
      <w:r>
        <w:rPr>
          <w:rFonts w:hint="eastAsia" w:ascii="仿宋_GB2312" w:hAnsi="宋体" w:eastAsia="仿宋_GB2312" w:cs="宋体"/>
          <w:color w:val="auto"/>
          <w:kern w:val="0"/>
          <w:szCs w:val="21"/>
          <w:highlight w:val="none"/>
        </w:rPr>
        <w:t>。</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4.1.4.2 合同当事人约定的施工组织设计应包括的其他内容：应采用文字并结合图表形式说明施工方法；拟投入工程的主要施工设备情况、拟配备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按发包人要求提供。</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4.1.4.3施工组织设计的提交和修改</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（1）承包人提交详细施工组织设计的期限的约定：</w:t>
      </w:r>
      <w:r>
        <w:rPr>
          <w:rFonts w:hint="eastAsia" w:ascii="仿宋_GB2312" w:hAnsi="宋体" w:eastAsia="仿宋_GB2312" w:cs="宋体"/>
          <w:color w:val="auto"/>
          <w:kern w:val="0"/>
          <w:szCs w:val="21"/>
          <w:highlight w:val="none"/>
          <w:u w:val="single"/>
        </w:rPr>
        <w:t>合同签订后14天内，但最迟不得晚于开工通知载明的开工日期前7天</w:t>
      </w:r>
      <w:r>
        <w:rPr>
          <w:rFonts w:hint="eastAsia" w:ascii="仿宋_GB2312" w:hAnsi="宋体" w:eastAsia="仿宋_GB2312" w:cs="宋体"/>
          <w:color w:val="auto"/>
          <w:kern w:val="0"/>
          <w:szCs w:val="21"/>
          <w:highlight w:val="none"/>
        </w:rPr>
        <w:t>。</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（2）承包人编制施工组织设计的内容：</w:t>
      </w:r>
      <w:r>
        <w:rPr>
          <w:rFonts w:hint="eastAsia" w:ascii="仿宋_GB2312" w:hAnsi="宋体" w:eastAsia="仿宋_GB2312" w:cs="宋体"/>
          <w:color w:val="auto"/>
          <w:kern w:val="0"/>
          <w:szCs w:val="21"/>
          <w:highlight w:val="none"/>
          <w:u w:val="single"/>
        </w:rPr>
        <w:t xml:space="preserve">                  </w:t>
      </w:r>
      <w:r>
        <w:rPr>
          <w:rFonts w:hint="eastAsia" w:ascii="仿宋_GB2312" w:hAnsi="宋体" w:eastAsia="仿宋_GB2312" w:cs="宋体"/>
          <w:color w:val="auto"/>
          <w:kern w:val="0"/>
          <w:szCs w:val="21"/>
          <w:highlight w:val="none"/>
        </w:rPr>
        <w:t>。</w:t>
      </w:r>
    </w:p>
    <w:p>
      <w:pPr>
        <w:snapToGrid w:val="0"/>
        <w:spacing w:line="360" w:lineRule="auto"/>
        <w:ind w:firstLine="420" w:firstLineChars="200"/>
        <w:rPr>
          <w:rFonts w:hint="eastAsia" w:ascii="宋体" w:hAnsi="宋体" w:cs="宋体"/>
          <w:color w:val="auto"/>
          <w:kern w:val="0"/>
          <w:szCs w:val="21"/>
          <w:highlight w:val="none"/>
        </w:rPr>
      </w:pPr>
      <w:r>
        <w:rPr>
          <w:rFonts w:hint="eastAsia" w:ascii="仿宋_GB2312" w:hAnsi="宋体" w:eastAsia="仿宋_GB2312" w:cs="宋体"/>
          <w:color w:val="auto"/>
          <w:kern w:val="0"/>
          <w:szCs w:val="21"/>
          <w:highlight w:val="none"/>
        </w:rPr>
        <w:t>（3）发包人和监理人在收到详细的施工组织设计后确认或提出修改意见的期限：</w:t>
      </w:r>
      <w:r>
        <w:rPr>
          <w:rFonts w:hint="eastAsia" w:ascii="仿宋_GB2312" w:hAnsi="宋体" w:eastAsia="仿宋_GB2312" w:cs="宋体"/>
          <w:color w:val="auto"/>
          <w:kern w:val="0"/>
          <w:szCs w:val="21"/>
          <w:highlight w:val="none"/>
          <w:u w:val="single"/>
        </w:rPr>
        <w:t>收到施工组织设计后  天内</w:t>
      </w:r>
      <w:r>
        <w:rPr>
          <w:rFonts w:hint="eastAsia" w:ascii="仿宋_GB2312" w:hAnsi="宋体" w:eastAsia="仿宋_GB2312" w:cs="宋体"/>
          <w:color w:val="auto"/>
          <w:kern w:val="0"/>
          <w:szCs w:val="21"/>
          <w:highlight w:val="none"/>
        </w:rPr>
        <w:t>。</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4.1.9 工程的维护和照管</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本项细化为：</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1）交工验收证书颁发前，承包人应负责照管和维护工程及将用于或安装在本工程中的材料、设备。交工验收证书颁发时尚有部分未交工工程的，承包人还应负责该未交工工程、材料、设备的照管和维护工作，直至交工后移交给发包人为止。</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（2）在承包人负责照管与维护期间，如果本工程或材料、设备等发生损失或损害，除不可抗力原因之外，承包人均应自费弥补，并达到合同要求。承包人还应对按第 19 条规定而实施作业过程中由承包人造成的对工程的任何损失或损害负责。</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4.1.10 其他义务</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本项细化为：</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（1）临时占地由承包人向当地政府土地管理部门申请，并办理租用手续，承包人按有关规定直接支付其费用，发包人对此将予以协调。</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临时占地范围包括承包人驻地的办公室、食堂、宿舍、道路和机械设备停放场、材料堆放场地、弃土场、预制场、拌和场、仓库、进场临时道路、临时便道、便桥等。承包人应在“临时占地计划表”范围内按实际需要与先后次序，提出具体计划报监理人同意，并报发包人。临时占地的面积和使用期应满足工程需要，费用包括临时占地数量、时间及因此而发生的协调、租用、复耕、地面附着物（电力、电信、房屋、坟墓除外）的拆迁补偿等相关费用。临时占地的租地费用实行总额包干，列入工程量清单第 100 章中由承包人按总额报价。</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临时占地退还前，承包人应自费恢复到临时占地使用前的状况。如因承包人撤离后未按要求对临时占地进行恢复或虽进行了恢复但未达到使用标准的，将由发包人委托第三方对其恢复，所发生的费用将从应付给承包人的任何款项内扣除。</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2）承包人应承担并支付为获得本合同工程所需的石料、砂、砾石、黏土或其他当地材料等所发生的料场使用费及其他开支或补偿费。发包人应尽可能协助承包人办理料场租用手续及解决使用过程中的有关问题。</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3）承包人应严格遵守国家有关解决拖欠工程款和民工工资的法律、法规，及时支付工程中的材料、设备货款及民工工资等费用。承包人不得以任何借口拖欠材料、设备货款及民工工资等费用，如果出现此种现象，发包人有权代为支付其拖欠的材料、设备货款及民工工资，并从应付给承包人的工程款中扣除相应款项。对恶意拖欠和拒不按计划支付的，作为不良记录纳入公路建设市场信用信息管理系统。</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承包人的项目经理部是民工工资支付行为的主体，承包人的项目经理是民工工资支付的责任人。项目经理部要建立全体民工花名册和工资支付表，确保将工资直接发放给民工本人，或委托银行发放民工工资，严禁发放给“包工头”或其他不具备用工主体资格的组织和个人。</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工资支付表应如实记录支付单位、支付时间、支付对象、支付数额、支付对象的身份证号和</w:t>
      </w:r>
      <w:r>
        <w:rPr>
          <w:rFonts w:hint="eastAsia" w:ascii="宋体" w:hAnsi="宋体" w:cs="宋体"/>
          <w:color w:val="auto"/>
          <w:kern w:val="0"/>
          <w:szCs w:val="21"/>
          <w:highlight w:val="none"/>
          <w:lang w:eastAsia="zh-CN" w:bidi="ar"/>
        </w:rPr>
        <w:t>签名</w:t>
      </w:r>
      <w:r>
        <w:rPr>
          <w:rFonts w:hint="eastAsia" w:ascii="宋体" w:hAnsi="宋体" w:cs="宋体"/>
          <w:color w:val="auto"/>
          <w:kern w:val="0"/>
          <w:szCs w:val="21"/>
          <w:highlight w:val="none"/>
          <w:lang w:bidi="ar"/>
        </w:rPr>
        <w:t>等信息。民工花名册和工资支付表应报监理人备查。</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 xml:space="preserve">（4）承包人应分解工程价款中的人工费用，在工程项目所在地银行开设民工工资（劳务费）专用账户，专项用于支付民工工资。发包人应按照本合同约定的比例或承包人提供的人工费用数额，将应付工程款中的人工费单独拨付到承包人开设的民工工资（劳务费）专用账户。民工工资（劳务费）专用账户应向人力资源社会保障部门和交通运输主管部门备案，并委托开户银行负责日常监管，确保专款专用。 开户银行发现账户资金不足、被挪用等情况，应及时向人力资源社会保障部门和交通运输主管部门报告。 </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5）承包人应严格执行招标文件技术规范对施工标准化提出的具体要求，结合本单位施工能力和技术优势，积极采取有利于标准化施工的组织方式和工艺流程，加强工地建设、工艺控制、人员管理和内业资料管理，强化对施工一线操作人员的培训，改善职工生产生活条件，与此相关的费用承包人应列入工程量清单第100章中。</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（6）承包人应履行的其他义务：</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a.在开始施工之前，承包人应核查、复测本工程的各种基准标志。承包人应及时将上述基准标志中存在的错误、不完整或其他缺陷通知发包人，以便发包人核实后重新确认。</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b.承包人应负责合同工程范围内测量控制网的测量设定和管理工作，为控制施工造成测量控制网误差累加，每月承包人复测一次测量控制网，并将修正数据及时通知发包人。经监理人批准，其他相关承包人可免费使用施工控制网。</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c.承包人应在开始施工之前对本工程进行排查，补充完善遗漏的危大工程重点部位及环节。危大工程施工前，承包人应对危大工程编制专项施工方案，对于超过一定规模的危大工程，承包人还应组织召开专家论证会对专项施工方案进行论证，通过后方可实施。</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d.承包人应服从发包人要求的管理模式、工作方式和工作要求，同时接受监理人、跟审单位（如有）的管理和全程监督，配合项目结、决算的办理。</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e.承包人应严格执行招标文件技术规范对施工标准化提出的具体要求，结合本单位施工能力和技术优势，积极采取有利于标准化施工的组织方式和工艺流程，加强工地建设、工艺控制、人员管理和内业资料管理，强化对施工一线操作人员的培训，改善职工生产生活条件。</w:t>
      </w:r>
    </w:p>
    <w:p>
      <w:pPr>
        <w:pStyle w:val="2"/>
        <w:spacing w:after="0"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f.承包人安排在施工场地的主要管理人员应与承包人承诺的名单一致，并保持相对稳定。未经监理人批准，上述人员不应无故不到位或被替换；若确实无法到位或需替换，需经监理人审核并报发包人批准后，用同等资质和经历的人员替换。尽管承包人已按承诺派遣了上述各类人员，但若这些人员仍不能满足合同进度计划和（或）质量要求时，监理人有权要求承包人继续增派或雇用这类人员，并书面通知承包人和抄送发包人。承包人在接到上述通知后应立即执行监理人的上述指示，不得无故拖延，由此增加的费用和（或）工期延误由承包人承担。</w:t>
      </w:r>
    </w:p>
    <w:p>
      <w:pPr>
        <w:pStyle w:val="2"/>
        <w:spacing w:after="0"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g.</w:t>
      </w:r>
      <w:r>
        <w:rPr>
          <w:rFonts w:hint="eastAsia" w:ascii="仿宋_GB2312" w:hAnsi="宋体" w:eastAsia="仿宋_GB2312" w:cs="宋体"/>
          <w:color w:val="auto"/>
          <w:kern w:val="0"/>
          <w:szCs w:val="21"/>
          <w:highlight w:val="none"/>
          <w:u w:val="single"/>
        </w:rPr>
        <w:t xml:space="preserve">        </w:t>
      </w:r>
      <w:r>
        <w:rPr>
          <w:rFonts w:hint="eastAsia" w:ascii="仿宋_GB2312" w:hAnsi="宋体" w:eastAsia="仿宋_GB2312" w:cs="宋体"/>
          <w:color w:val="auto"/>
          <w:kern w:val="0"/>
          <w:szCs w:val="21"/>
          <w:highlight w:val="none"/>
        </w:rPr>
        <w:t>。</w:t>
      </w:r>
    </w:p>
    <w:p>
      <w:pPr>
        <w:pStyle w:val="6"/>
        <w:spacing w:before="0" w:beforeAutospacing="0" w:after="0" w:afterAutospacing="0" w:line="360" w:lineRule="auto"/>
        <w:rPr>
          <w:rFonts w:hint="eastAsia"/>
          <w:color w:val="auto"/>
          <w:highlight w:val="none"/>
        </w:rPr>
      </w:pPr>
      <w:r>
        <w:rPr>
          <w:rFonts w:hint="eastAsia"/>
          <w:color w:val="auto"/>
          <w:highlight w:val="none"/>
        </w:rPr>
        <w:t>4.2 履约担保</w:t>
      </w:r>
    </w:p>
    <w:p>
      <w:pPr>
        <w:widowControl/>
        <w:spacing w:line="360" w:lineRule="auto"/>
        <w:ind w:firstLine="420" w:firstLineChars="200"/>
        <w:jc w:val="left"/>
        <w:rPr>
          <w:rFonts w:ascii="宋体" w:hAnsi="宋体"/>
          <w:color w:val="auto"/>
          <w:szCs w:val="21"/>
          <w:highlight w:val="none"/>
        </w:rPr>
      </w:pPr>
      <w:r>
        <w:rPr>
          <w:rFonts w:hint="eastAsia" w:ascii="宋体" w:hAnsi="宋体" w:cs="宋体"/>
          <w:color w:val="auto"/>
          <w:kern w:val="0"/>
          <w:szCs w:val="21"/>
          <w:highlight w:val="none"/>
          <w:lang w:bidi="ar"/>
        </w:rPr>
        <w:t>本款细化为：</w:t>
      </w:r>
    </w:p>
    <w:p>
      <w:pPr>
        <w:widowControl/>
        <w:spacing w:line="360" w:lineRule="auto"/>
        <w:ind w:firstLine="420" w:firstLineChars="200"/>
        <w:jc w:val="left"/>
        <w:rPr>
          <w:rFonts w:ascii="宋体" w:hAnsi="宋体"/>
          <w:color w:val="auto"/>
          <w:szCs w:val="21"/>
          <w:highlight w:val="none"/>
        </w:rPr>
      </w:pPr>
      <w:r>
        <w:rPr>
          <w:rFonts w:hint="eastAsia" w:ascii="宋体" w:hAnsi="宋体" w:cs="宋体"/>
          <w:color w:val="auto"/>
          <w:kern w:val="0"/>
          <w:szCs w:val="21"/>
          <w:highlight w:val="none"/>
          <w:lang w:bidi="ar"/>
        </w:rPr>
        <w:t xml:space="preserve">承包人应保证其履约保证金在发包人签发交工验收证书且承包人按照合同约定交纳质量保证金前一直有效。发包人应在收到承包人交纳的质量保证金后 </w:t>
      </w:r>
      <w:r>
        <w:rPr>
          <w:rFonts w:ascii="宋体" w:hAnsi="宋体"/>
          <w:color w:val="auto"/>
          <w:kern w:val="0"/>
          <w:szCs w:val="21"/>
          <w:highlight w:val="none"/>
          <w:lang w:bidi="ar"/>
        </w:rPr>
        <w:t xml:space="preserve">28 </w:t>
      </w:r>
      <w:r>
        <w:rPr>
          <w:rFonts w:hint="eastAsia" w:ascii="宋体" w:hAnsi="宋体" w:cs="宋体"/>
          <w:color w:val="auto"/>
          <w:kern w:val="0"/>
          <w:szCs w:val="21"/>
          <w:highlight w:val="none"/>
          <w:lang w:bidi="ar"/>
        </w:rPr>
        <w:t>天内将履约保证金退还给承包人。</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承包人拒绝按照本合同约定交纳质量保证金的，发包人有权从交工付款证书中扣留相应金额作为质量保证金，或者直接将履约保证金金额用于保证承包人在缺陷责任期内履行缺陷修复义务。</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本款补充第 4.2.1 ～ 4.2.3 项：</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4.2.1 承包人是否提供履约担保：</w:t>
      </w:r>
      <w:r>
        <w:rPr>
          <w:rFonts w:hint="eastAsia" w:ascii="仿宋_GB2312" w:hAnsi="宋体" w:eastAsia="仿宋_GB2312" w:cs="宋体"/>
          <w:color w:val="auto"/>
          <w:kern w:val="0"/>
          <w:szCs w:val="21"/>
          <w:highlight w:val="none"/>
          <w:u w:val="single"/>
        </w:rPr>
        <w:t>提供</w:t>
      </w:r>
      <w:r>
        <w:rPr>
          <w:rFonts w:hint="eastAsia" w:ascii="仿宋_GB2312" w:hAnsi="宋体" w:eastAsia="仿宋_GB2312" w:cs="宋体"/>
          <w:color w:val="auto"/>
          <w:kern w:val="0"/>
          <w:szCs w:val="21"/>
          <w:highlight w:val="none"/>
        </w:rPr>
        <w:t>。</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4.2.2承包人提供履约担保的形式、金额及期限：</w:t>
      </w:r>
    </w:p>
    <w:p>
      <w:pPr>
        <w:tabs>
          <w:tab w:val="left" w:pos="1134"/>
        </w:tabs>
        <w:spacing w:line="360" w:lineRule="auto"/>
        <w:ind w:firstLine="420" w:firstLineChars="200"/>
        <w:jc w:val="left"/>
        <w:rPr>
          <w:rFonts w:hint="eastAsia" w:ascii="仿宋_GB2312" w:hAnsi="宋体" w:eastAsia="仿宋_GB2312" w:cs="宋体"/>
          <w:color w:val="auto"/>
          <w:kern w:val="0"/>
          <w:szCs w:val="21"/>
          <w:highlight w:val="none"/>
          <w:u w:val="none"/>
        </w:rPr>
      </w:pPr>
      <w:r>
        <w:rPr>
          <w:rFonts w:hint="eastAsia" w:ascii="仿宋_GB2312" w:hAnsi="宋体" w:eastAsia="仿宋_GB2312" w:cs="宋体"/>
          <w:color w:val="auto"/>
          <w:kern w:val="0"/>
          <w:szCs w:val="21"/>
          <w:highlight w:val="none"/>
        </w:rPr>
        <w:t>（1）履约担保的形式：</w:t>
      </w:r>
      <w:r>
        <w:rPr>
          <w:rFonts w:hint="eastAsia" w:ascii="仿宋_GB2312" w:hAnsi="宋体" w:eastAsia="仿宋_GB2312" w:cs="宋体"/>
          <w:color w:val="auto"/>
          <w:kern w:val="0"/>
          <w:szCs w:val="21"/>
          <w:highlight w:val="none"/>
          <w:u w:val="none"/>
        </w:rPr>
        <w:t>现金或</w:t>
      </w:r>
      <w:r>
        <w:rPr>
          <w:rFonts w:hint="eastAsia" w:ascii="仿宋_GB2312" w:hAnsi="宋体" w:eastAsia="仿宋_GB2312" w:cs="宋体"/>
          <w:color w:val="auto"/>
          <w:kern w:val="0"/>
          <w:szCs w:val="21"/>
          <w:highlight w:val="none"/>
          <w:u w:val="none"/>
          <w:lang w:val="en-US" w:eastAsia="zh-CN"/>
        </w:rPr>
        <w:t>履约</w:t>
      </w:r>
      <w:r>
        <w:rPr>
          <w:rFonts w:hint="eastAsia" w:ascii="仿宋_GB2312" w:hAnsi="宋体" w:eastAsia="仿宋_GB2312" w:cs="宋体"/>
          <w:color w:val="auto"/>
          <w:kern w:val="0"/>
          <w:szCs w:val="21"/>
          <w:highlight w:val="none"/>
          <w:u w:val="none"/>
        </w:rPr>
        <w:t>保函或现金+</w:t>
      </w:r>
      <w:r>
        <w:rPr>
          <w:rFonts w:hint="eastAsia" w:ascii="仿宋_GB2312" w:hAnsi="宋体" w:eastAsia="仿宋_GB2312" w:cs="宋体"/>
          <w:color w:val="auto"/>
          <w:kern w:val="0"/>
          <w:szCs w:val="21"/>
          <w:highlight w:val="none"/>
          <w:u w:val="none"/>
          <w:lang w:val="en-US" w:eastAsia="zh-CN"/>
        </w:rPr>
        <w:t>履约</w:t>
      </w:r>
      <w:r>
        <w:rPr>
          <w:rFonts w:hint="eastAsia" w:ascii="仿宋_GB2312" w:hAnsi="宋体" w:eastAsia="仿宋_GB2312" w:cs="宋体"/>
          <w:color w:val="auto"/>
          <w:kern w:val="0"/>
          <w:szCs w:val="21"/>
          <w:highlight w:val="none"/>
          <w:u w:val="none"/>
        </w:rPr>
        <w:t>保函的组合，</w:t>
      </w:r>
      <w:r>
        <w:rPr>
          <w:rFonts w:hint="eastAsia" w:ascii="仿宋_GB2312" w:hAnsi="宋体" w:eastAsia="仿宋_GB2312" w:cs="宋体"/>
          <w:color w:val="auto"/>
          <w:kern w:val="0"/>
          <w:szCs w:val="21"/>
          <w:highlight w:val="none"/>
          <w:u w:val="none"/>
          <w:lang w:eastAsia="zh-CN"/>
        </w:rPr>
        <w:t>履约</w:t>
      </w:r>
      <w:r>
        <w:rPr>
          <w:rFonts w:hint="eastAsia" w:ascii="仿宋_GB2312" w:hAnsi="宋体" w:eastAsia="仿宋_GB2312" w:cs="宋体"/>
          <w:color w:val="auto"/>
          <w:kern w:val="0"/>
          <w:szCs w:val="21"/>
          <w:highlight w:val="none"/>
          <w:u w:val="none"/>
        </w:rPr>
        <w:t>保函包括银行保函、保证保险和担保保函，其示范文本详见合同附件。承包人提交的</w:t>
      </w:r>
      <w:r>
        <w:rPr>
          <w:rFonts w:hint="eastAsia" w:ascii="仿宋_GB2312" w:hAnsi="宋体" w:eastAsia="仿宋_GB2312" w:cs="宋体"/>
          <w:color w:val="auto"/>
          <w:kern w:val="0"/>
          <w:szCs w:val="21"/>
          <w:highlight w:val="none"/>
          <w:u w:val="none"/>
          <w:lang w:eastAsia="zh-CN"/>
        </w:rPr>
        <w:t>履约</w:t>
      </w:r>
      <w:r>
        <w:rPr>
          <w:rFonts w:hint="eastAsia" w:ascii="仿宋_GB2312" w:hAnsi="宋体" w:eastAsia="仿宋_GB2312" w:cs="宋体"/>
          <w:color w:val="auto"/>
          <w:kern w:val="0"/>
          <w:szCs w:val="21"/>
          <w:highlight w:val="none"/>
          <w:u w:val="none"/>
        </w:rPr>
        <w:t>保函应严格执行其示范文本，不得对示范文本中的实质性内容进行修改。承包人</w:t>
      </w:r>
      <w:r>
        <w:rPr>
          <w:rFonts w:hint="eastAsia" w:ascii="仿宋_GB2312" w:hAnsi="宋体" w:eastAsia="仿宋_GB2312" w:cs="宋体"/>
          <w:color w:val="auto"/>
          <w:kern w:val="0"/>
          <w:szCs w:val="21"/>
          <w:highlight w:val="none"/>
          <w:u w:val="none"/>
          <w:lang w:val="en-US" w:eastAsia="zh-CN"/>
        </w:rPr>
        <w:t>若</w:t>
      </w:r>
      <w:r>
        <w:rPr>
          <w:rFonts w:hint="eastAsia" w:ascii="仿宋_GB2312" w:hAnsi="宋体" w:eastAsia="仿宋_GB2312" w:cs="宋体"/>
          <w:color w:val="auto"/>
          <w:kern w:val="0"/>
          <w:szCs w:val="21"/>
          <w:highlight w:val="none"/>
          <w:u w:val="none"/>
        </w:rPr>
        <w:t>采用现金提交履约担保的，允许使用符合《关于在全市工程建设领域全面推行工程保函工作的通知》（渝公管发〔2022〕25号）、《关于进一步规范工程建设领域工程保函示范文本的通知》（渝公管发〔2022〕26号）要求的</w:t>
      </w:r>
      <w:r>
        <w:rPr>
          <w:rFonts w:hint="eastAsia" w:ascii="仿宋_GB2312" w:hAnsi="宋体" w:eastAsia="仿宋_GB2312" w:cs="宋体"/>
          <w:color w:val="auto"/>
          <w:kern w:val="0"/>
          <w:szCs w:val="21"/>
          <w:highlight w:val="none"/>
          <w:u w:val="none"/>
          <w:lang w:eastAsia="zh-CN"/>
        </w:rPr>
        <w:t>履约</w:t>
      </w:r>
      <w:r>
        <w:rPr>
          <w:rFonts w:hint="eastAsia" w:ascii="仿宋_GB2312" w:hAnsi="宋体" w:eastAsia="仿宋_GB2312" w:cs="宋体"/>
          <w:color w:val="auto"/>
          <w:kern w:val="0"/>
          <w:szCs w:val="21"/>
          <w:highlight w:val="none"/>
          <w:u w:val="none"/>
        </w:rPr>
        <w:t>保函置换。</w:t>
      </w:r>
    </w:p>
    <w:p>
      <w:pPr>
        <w:tabs>
          <w:tab w:val="left" w:pos="1134"/>
        </w:tabs>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u w:val="none"/>
        </w:rPr>
        <w:t>（2）具体要求：</w:t>
      </w:r>
      <w:r>
        <w:rPr>
          <w:rFonts w:hint="eastAsia" w:ascii="仿宋_GB2312" w:hAnsi="宋体" w:eastAsia="仿宋_GB2312" w:cs="宋体"/>
          <w:color w:val="auto"/>
          <w:kern w:val="0"/>
          <w:szCs w:val="21"/>
          <w:highlight w:val="none"/>
          <w:u w:val="none"/>
          <w:lang w:eastAsia="zh-CN"/>
        </w:rPr>
        <w:t>履约</w:t>
      </w:r>
      <w:r>
        <w:rPr>
          <w:rFonts w:hint="eastAsia" w:ascii="仿宋_GB2312" w:hAnsi="宋体" w:eastAsia="仿宋_GB2312" w:cs="宋体"/>
          <w:color w:val="auto"/>
          <w:kern w:val="0"/>
          <w:szCs w:val="21"/>
          <w:highlight w:val="none"/>
          <w:u w:val="none"/>
        </w:rPr>
        <w:t>保函的开立人应当是具有相应资格的银行、保险机构、融资担保公司，其信用资质、履约能力、担保能力、赔付流程、安全保密等应符合</w:t>
      </w:r>
      <w:r>
        <w:rPr>
          <w:rFonts w:hint="eastAsia" w:ascii="仿宋_GB2312" w:hAnsi="宋体" w:eastAsia="仿宋_GB2312" w:cs="宋体"/>
          <w:color w:val="auto"/>
          <w:kern w:val="0"/>
          <w:szCs w:val="21"/>
          <w:highlight w:val="none"/>
          <w:u w:val="none"/>
          <w:lang w:eastAsia="zh-CN"/>
        </w:rPr>
        <w:t>履约</w:t>
      </w:r>
      <w:r>
        <w:rPr>
          <w:rFonts w:hint="eastAsia" w:ascii="仿宋_GB2312" w:hAnsi="宋体" w:eastAsia="仿宋_GB2312" w:cs="宋体"/>
          <w:color w:val="auto"/>
          <w:kern w:val="0"/>
          <w:szCs w:val="21"/>
          <w:highlight w:val="none"/>
          <w:u w:val="none"/>
        </w:rPr>
        <w:t>保函业务条件。</w:t>
      </w:r>
      <w:r>
        <w:rPr>
          <w:rFonts w:hint="eastAsia" w:ascii="仿宋_GB2312" w:hAnsi="宋体" w:eastAsia="仿宋_GB2312" w:cs="宋体"/>
          <w:color w:val="auto"/>
          <w:kern w:val="0"/>
          <w:szCs w:val="21"/>
          <w:highlight w:val="none"/>
          <w:u w:val="none"/>
          <w:lang w:eastAsia="zh-CN"/>
        </w:rPr>
        <w:t>履约</w:t>
      </w:r>
      <w:r>
        <w:rPr>
          <w:rFonts w:hint="eastAsia" w:ascii="仿宋_GB2312" w:hAnsi="宋体" w:eastAsia="仿宋_GB2312" w:cs="宋体"/>
          <w:color w:val="auto"/>
          <w:kern w:val="0"/>
          <w:szCs w:val="21"/>
          <w:highlight w:val="none"/>
          <w:u w:val="none"/>
        </w:rPr>
        <w:t>保函应合法合规，符合招投标行政监督部门、行业主管部门和金融监管部门的相关规定，满足招标文件约定要求。承包人应选择在渝依法设立总部或者设有分支机构的金融机构开具</w:t>
      </w:r>
      <w:r>
        <w:rPr>
          <w:rFonts w:hint="eastAsia" w:ascii="仿宋_GB2312" w:hAnsi="宋体" w:eastAsia="仿宋_GB2312" w:cs="宋体"/>
          <w:color w:val="auto"/>
          <w:kern w:val="0"/>
          <w:szCs w:val="21"/>
          <w:highlight w:val="none"/>
          <w:u w:val="none"/>
          <w:lang w:eastAsia="zh-CN"/>
        </w:rPr>
        <w:t>履约</w:t>
      </w:r>
      <w:r>
        <w:rPr>
          <w:rFonts w:hint="eastAsia" w:ascii="仿宋_GB2312" w:hAnsi="宋体" w:eastAsia="仿宋_GB2312" w:cs="宋体"/>
          <w:color w:val="auto"/>
          <w:kern w:val="0"/>
          <w:szCs w:val="21"/>
          <w:highlight w:val="none"/>
          <w:u w:val="none"/>
        </w:rPr>
        <w:t>保函（包括纸质保函或电子保函）。</w:t>
      </w:r>
      <w:r>
        <w:rPr>
          <w:rFonts w:hint="eastAsia" w:ascii="仿宋_GB2312" w:hAnsi="宋体" w:eastAsia="仿宋_GB2312" w:cs="宋体"/>
          <w:color w:val="auto"/>
          <w:kern w:val="0"/>
          <w:szCs w:val="21"/>
          <w:highlight w:val="none"/>
          <w:u w:val="none"/>
          <w:lang w:eastAsia="zh-CN"/>
        </w:rPr>
        <w:t>履约</w:t>
      </w:r>
      <w:r>
        <w:rPr>
          <w:rFonts w:hint="eastAsia" w:ascii="仿宋_GB2312" w:hAnsi="宋体" w:eastAsia="仿宋_GB2312" w:cs="宋体"/>
          <w:color w:val="auto"/>
          <w:kern w:val="0"/>
          <w:szCs w:val="21"/>
          <w:highlight w:val="none"/>
          <w:u w:val="none"/>
        </w:rPr>
        <w:t>保函为纸质保函的，</w:t>
      </w:r>
      <w:r>
        <w:rPr>
          <w:rFonts w:hint="eastAsia" w:ascii="仿宋_GB2312" w:hAnsi="宋体" w:eastAsia="仿宋_GB2312" w:cs="宋体"/>
          <w:color w:val="auto"/>
          <w:kern w:val="0"/>
          <w:szCs w:val="21"/>
          <w:highlight w:val="none"/>
          <w:u w:val="none"/>
          <w:lang w:val="en-US" w:eastAsia="zh-CN"/>
        </w:rPr>
        <w:t>承包人应提供该</w:t>
      </w:r>
      <w:r>
        <w:rPr>
          <w:rFonts w:hint="eastAsia" w:ascii="仿宋_GB2312" w:hAnsi="宋体" w:eastAsia="仿宋_GB2312" w:cs="宋体"/>
          <w:color w:val="auto"/>
          <w:kern w:val="0"/>
          <w:szCs w:val="21"/>
          <w:highlight w:val="none"/>
          <w:u w:val="none"/>
        </w:rPr>
        <w:t>纸质保函在重庆市辖区范围内的核验地址和核验方式，并确保该纸质保函能在开立人在渝的总部或者分支机构进行核验。承包人对所提交的</w:t>
      </w:r>
      <w:r>
        <w:rPr>
          <w:rFonts w:hint="eastAsia" w:ascii="仿宋_GB2312" w:hAnsi="宋体" w:eastAsia="仿宋_GB2312" w:cs="宋体"/>
          <w:color w:val="auto"/>
          <w:kern w:val="0"/>
          <w:szCs w:val="21"/>
          <w:highlight w:val="none"/>
          <w:u w:val="none"/>
          <w:lang w:eastAsia="zh-CN"/>
        </w:rPr>
        <w:t>履约</w:t>
      </w:r>
      <w:r>
        <w:rPr>
          <w:rFonts w:hint="eastAsia" w:ascii="仿宋_GB2312" w:hAnsi="宋体" w:eastAsia="仿宋_GB2312" w:cs="宋体"/>
          <w:color w:val="auto"/>
          <w:kern w:val="0"/>
          <w:szCs w:val="21"/>
          <w:highlight w:val="none"/>
          <w:u w:val="none"/>
        </w:rPr>
        <w:t>保函的真实性、合法性、有效性负责。</w:t>
      </w:r>
    </w:p>
    <w:p>
      <w:pPr>
        <w:tabs>
          <w:tab w:val="left" w:pos="1134"/>
        </w:tabs>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r>
        <w:rPr>
          <w:rFonts w:hint="eastAsia" w:ascii="仿宋_GB2312" w:hAnsi="宋体" w:eastAsia="仿宋_GB2312" w:cs="宋体"/>
          <w:color w:val="auto"/>
          <w:kern w:val="0"/>
          <w:szCs w:val="21"/>
          <w:highlight w:val="none"/>
          <w:lang w:val="en-US" w:eastAsia="zh-CN"/>
        </w:rPr>
        <w:t>3</w:t>
      </w:r>
      <w:r>
        <w:rPr>
          <w:rFonts w:hint="eastAsia" w:ascii="仿宋_GB2312" w:hAnsi="宋体" w:eastAsia="仿宋_GB2312" w:cs="宋体"/>
          <w:color w:val="auto"/>
          <w:kern w:val="0"/>
          <w:szCs w:val="21"/>
          <w:highlight w:val="none"/>
        </w:rPr>
        <w:t>）履约担保的金额：</w:t>
      </w:r>
      <w:r>
        <w:rPr>
          <w:rFonts w:hint="eastAsia" w:ascii="仿宋_GB2312" w:hAnsi="宋体" w:eastAsia="仿宋_GB2312" w:cs="宋体"/>
          <w:color w:val="auto"/>
          <w:kern w:val="0"/>
          <w:szCs w:val="21"/>
          <w:highlight w:val="none"/>
          <w:u w:val="single"/>
        </w:rPr>
        <w:t xml:space="preserve">            </w:t>
      </w:r>
      <w:r>
        <w:rPr>
          <w:rFonts w:hint="eastAsia" w:ascii="仿宋_GB2312" w:hAnsi="宋体" w:eastAsia="仿宋_GB2312" w:cs="宋体"/>
          <w:color w:val="auto"/>
          <w:kern w:val="0"/>
          <w:szCs w:val="21"/>
          <w:highlight w:val="none"/>
        </w:rPr>
        <w:t>；</w:t>
      </w:r>
    </w:p>
    <w:p>
      <w:pPr>
        <w:pStyle w:val="2"/>
        <w:spacing w:after="0" w:line="360" w:lineRule="auto"/>
        <w:ind w:firstLine="420" w:firstLineChars="200"/>
        <w:rPr>
          <w:rFonts w:hint="eastAsia" w:ascii="仿宋_GB2312" w:hAnsi="宋体" w:eastAsia="仿宋_GB2312" w:cs="宋体"/>
          <w:color w:val="auto"/>
          <w:szCs w:val="21"/>
          <w:highlight w:val="none"/>
        </w:rPr>
      </w:pPr>
      <w:r>
        <w:rPr>
          <w:rFonts w:hint="eastAsia" w:ascii="仿宋_GB2312" w:hAnsi="宋体" w:eastAsia="仿宋_GB2312" w:cs="宋体"/>
          <w:color w:val="auto"/>
          <w:kern w:val="0"/>
          <w:szCs w:val="21"/>
          <w:highlight w:val="none"/>
        </w:rPr>
        <w:t>（</w:t>
      </w:r>
      <w:r>
        <w:rPr>
          <w:rFonts w:hint="eastAsia" w:ascii="仿宋_GB2312" w:hAnsi="宋体" w:eastAsia="仿宋_GB2312" w:cs="宋体"/>
          <w:color w:val="auto"/>
          <w:kern w:val="0"/>
          <w:szCs w:val="21"/>
          <w:highlight w:val="none"/>
          <w:lang w:val="en-US" w:eastAsia="zh-CN"/>
        </w:rPr>
        <w:t>4</w:t>
      </w:r>
      <w:r>
        <w:rPr>
          <w:rFonts w:hint="eastAsia" w:ascii="仿宋_GB2312" w:hAnsi="宋体" w:eastAsia="仿宋_GB2312" w:cs="宋体"/>
          <w:color w:val="auto"/>
          <w:kern w:val="0"/>
          <w:szCs w:val="21"/>
          <w:highlight w:val="none"/>
        </w:rPr>
        <w:t>）履约担保的提交时间：</w:t>
      </w:r>
      <w:r>
        <w:rPr>
          <w:rFonts w:hint="eastAsia" w:ascii="仿宋_GB2312" w:hAnsi="宋体" w:eastAsia="仿宋_GB2312" w:cs="宋体"/>
          <w:color w:val="auto"/>
          <w:kern w:val="0"/>
          <w:szCs w:val="21"/>
          <w:highlight w:val="none"/>
          <w:u w:val="single"/>
        </w:rPr>
        <w:t>在合同签订前，承包人按担保金额向发包人提交履约担保</w:t>
      </w:r>
      <w:r>
        <w:rPr>
          <w:rFonts w:hint="eastAsia" w:ascii="仿宋_GB2312" w:hAnsi="宋体" w:eastAsia="仿宋_GB2312" w:cs="宋体"/>
          <w:color w:val="auto"/>
          <w:kern w:val="0"/>
          <w:szCs w:val="21"/>
          <w:highlight w:val="none"/>
        </w:rPr>
        <w:t>。</w:t>
      </w:r>
    </w:p>
    <w:p>
      <w:pPr>
        <w:tabs>
          <w:tab w:val="left" w:pos="1134"/>
        </w:tabs>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r>
        <w:rPr>
          <w:rFonts w:hint="eastAsia" w:ascii="仿宋_GB2312" w:hAnsi="宋体" w:eastAsia="仿宋_GB2312" w:cs="宋体"/>
          <w:color w:val="auto"/>
          <w:kern w:val="0"/>
          <w:szCs w:val="21"/>
          <w:highlight w:val="none"/>
          <w:lang w:val="en-US" w:eastAsia="zh-CN"/>
        </w:rPr>
        <w:t>5</w:t>
      </w:r>
      <w:r>
        <w:rPr>
          <w:rFonts w:hint="eastAsia" w:ascii="仿宋_GB2312" w:hAnsi="宋体" w:eastAsia="仿宋_GB2312" w:cs="宋体"/>
          <w:color w:val="auto"/>
          <w:kern w:val="0"/>
          <w:szCs w:val="21"/>
          <w:highlight w:val="none"/>
        </w:rPr>
        <w:t>）履约担保的期限：</w:t>
      </w:r>
      <w:r>
        <w:rPr>
          <w:rFonts w:hint="eastAsia" w:ascii="仿宋_GB2312" w:hAnsi="宋体" w:eastAsia="仿宋_GB2312" w:cs="宋体"/>
          <w:color w:val="auto"/>
          <w:kern w:val="0"/>
          <w:szCs w:val="21"/>
          <w:highlight w:val="none"/>
          <w:u w:val="single"/>
        </w:rPr>
        <w:t>自我方法定代表人（或其委托代理人）</w:t>
      </w:r>
      <w:r>
        <w:rPr>
          <w:rFonts w:hint="eastAsia" w:ascii="仿宋_GB2312" w:hAnsi="宋体" w:eastAsia="仿宋_GB2312" w:cs="宋体"/>
          <w:color w:val="auto"/>
          <w:kern w:val="0"/>
          <w:szCs w:val="21"/>
          <w:highlight w:val="none"/>
          <w:u w:val="single"/>
          <w:lang w:eastAsia="zh-CN"/>
        </w:rPr>
        <w:t>签名</w:t>
      </w:r>
      <w:r>
        <w:rPr>
          <w:rFonts w:hint="eastAsia" w:ascii="仿宋_GB2312" w:hAnsi="宋体" w:eastAsia="仿宋_GB2312" w:cs="宋体"/>
          <w:color w:val="auto"/>
          <w:kern w:val="0"/>
          <w:szCs w:val="21"/>
          <w:highlight w:val="none"/>
          <w:u w:val="single"/>
        </w:rPr>
        <w:t>并加盖公章之日起至你方签发或应签发工程接收证书之日止自提交履约担保之日起至</w:t>
      </w:r>
      <w:r>
        <w:rPr>
          <w:rFonts w:hint="eastAsia" w:ascii="仿宋_GB2312" w:hAnsi="宋体" w:eastAsia="仿宋_GB2312" w:cs="宋体"/>
          <w:color w:val="auto"/>
          <w:kern w:val="0"/>
          <w:szCs w:val="21"/>
          <w:highlight w:val="none"/>
          <w:u w:val="single"/>
          <w:lang w:val="en-US" w:eastAsia="zh-CN"/>
        </w:rPr>
        <w:t>交工</w:t>
      </w:r>
      <w:r>
        <w:rPr>
          <w:rFonts w:hint="eastAsia" w:ascii="仿宋_GB2312" w:hAnsi="宋体" w:eastAsia="仿宋_GB2312" w:cs="宋体"/>
          <w:color w:val="auto"/>
          <w:kern w:val="0"/>
          <w:szCs w:val="21"/>
          <w:highlight w:val="none"/>
          <w:u w:val="single"/>
        </w:rPr>
        <w:t>验收合格之日止</w:t>
      </w:r>
      <w:r>
        <w:rPr>
          <w:rFonts w:hint="eastAsia" w:ascii="仿宋_GB2312" w:hAnsi="宋体" w:eastAsia="仿宋_GB2312" w:cs="宋体"/>
          <w:color w:val="auto"/>
          <w:kern w:val="0"/>
          <w:szCs w:val="21"/>
          <w:highlight w:val="none"/>
        </w:rPr>
        <w:t>。</w:t>
      </w:r>
    </w:p>
    <w:p>
      <w:pPr>
        <w:pStyle w:val="2"/>
        <w:spacing w:after="0" w:line="360" w:lineRule="auto"/>
        <w:ind w:firstLine="420" w:firstLineChars="200"/>
        <w:jc w:val="left"/>
        <w:rPr>
          <w:rFonts w:ascii="仿宋_GB2312" w:hAnsi="宋体" w:eastAsia="仿宋_GB2312" w:cs="宋体"/>
          <w:color w:val="auto"/>
          <w:szCs w:val="21"/>
          <w:highlight w:val="none"/>
        </w:rPr>
      </w:pPr>
      <w:r>
        <w:rPr>
          <w:rFonts w:hint="eastAsia" w:ascii="仿宋_GB2312" w:hAnsi="宋体" w:eastAsia="仿宋_GB2312" w:cs="宋体"/>
          <w:color w:val="auto"/>
          <w:kern w:val="0"/>
          <w:szCs w:val="21"/>
          <w:highlight w:val="none"/>
        </w:rPr>
        <w:t>（</w:t>
      </w:r>
      <w:r>
        <w:rPr>
          <w:rFonts w:hint="eastAsia" w:ascii="仿宋_GB2312" w:hAnsi="宋体" w:eastAsia="仿宋_GB2312" w:cs="宋体"/>
          <w:color w:val="auto"/>
          <w:kern w:val="0"/>
          <w:szCs w:val="21"/>
          <w:highlight w:val="none"/>
          <w:lang w:val="en-US" w:eastAsia="zh-CN"/>
        </w:rPr>
        <w:t>6</w:t>
      </w:r>
      <w:r>
        <w:rPr>
          <w:rFonts w:hint="eastAsia" w:ascii="仿宋_GB2312" w:hAnsi="宋体" w:eastAsia="仿宋_GB2312" w:cs="宋体"/>
          <w:color w:val="auto"/>
          <w:kern w:val="0"/>
          <w:szCs w:val="21"/>
          <w:highlight w:val="none"/>
        </w:rPr>
        <w:t>）履约担保的退还时间：</w:t>
      </w:r>
      <w:r>
        <w:rPr>
          <w:rFonts w:hint="eastAsia" w:ascii="仿宋_GB2312" w:hAnsi="宋体" w:eastAsia="仿宋_GB2312" w:cs="宋体"/>
          <w:color w:val="auto"/>
          <w:kern w:val="0"/>
          <w:szCs w:val="21"/>
          <w:highlight w:val="none"/>
          <w:u w:val="single"/>
        </w:rPr>
        <w:t>采用现金担保的，</w:t>
      </w:r>
      <w:r>
        <w:rPr>
          <w:rFonts w:hint="eastAsia" w:ascii="仿宋_GB2312" w:hAnsi="宋体" w:eastAsia="仿宋_GB2312" w:cs="宋体"/>
          <w:color w:val="auto"/>
          <w:szCs w:val="21"/>
          <w:highlight w:val="none"/>
          <w:u w:val="single"/>
        </w:rPr>
        <w:t>合同工程完工</w:t>
      </w:r>
      <w:r>
        <w:rPr>
          <w:rFonts w:hint="eastAsia" w:ascii="仿宋_GB2312" w:hAnsi="宋体" w:eastAsia="仿宋_GB2312" w:cs="宋体"/>
          <w:color w:val="auto"/>
          <w:kern w:val="0"/>
          <w:szCs w:val="21"/>
          <w:highlight w:val="none"/>
          <w:u w:val="single"/>
        </w:rPr>
        <w:t>证书颁发后</w:t>
      </w:r>
      <w:r>
        <w:rPr>
          <w:rFonts w:hint="eastAsia" w:ascii="仿宋_GB2312" w:hAnsi="宋体" w:eastAsia="仿宋_GB2312" w:cs="宋体"/>
          <w:color w:val="auto"/>
          <w:szCs w:val="21"/>
          <w:highlight w:val="none"/>
          <w:u w:val="single"/>
        </w:rPr>
        <w:t>28天内一次性退还，或按工程实际情况约定分阶段退还，阶段划分按以下标准执行：          ；采用</w:t>
      </w:r>
      <w:r>
        <w:rPr>
          <w:rFonts w:hint="eastAsia" w:ascii="仿宋_GB2312" w:hAnsi="宋体" w:eastAsia="仿宋_GB2312" w:cs="宋体"/>
          <w:color w:val="auto"/>
          <w:szCs w:val="21"/>
          <w:highlight w:val="none"/>
          <w:u w:val="single"/>
          <w:lang w:val="en-US" w:eastAsia="zh-CN"/>
        </w:rPr>
        <w:t>履约</w:t>
      </w:r>
      <w:r>
        <w:rPr>
          <w:rFonts w:hint="eastAsia" w:ascii="仿宋_GB2312" w:hAnsi="宋体" w:eastAsia="仿宋_GB2312" w:cs="宋体"/>
          <w:color w:val="auto"/>
          <w:szCs w:val="21"/>
          <w:highlight w:val="none"/>
          <w:u w:val="single"/>
        </w:rPr>
        <w:t xml:space="preserve">保函的，合同工程完工证书颁发后28天内内退还，或按工程实际情况约定分阶段退还，阶段划分按以下标准执行        </w:t>
      </w:r>
      <w:r>
        <w:rPr>
          <w:rFonts w:hint="eastAsia" w:ascii="仿宋_GB2312" w:hAnsi="宋体" w:eastAsia="仿宋_GB2312" w:cs="宋体"/>
          <w:color w:val="auto"/>
          <w:kern w:val="0"/>
          <w:szCs w:val="21"/>
          <w:highlight w:val="none"/>
        </w:rPr>
        <w:t>。</w:t>
      </w:r>
    </w:p>
    <w:p>
      <w:pPr>
        <w:pStyle w:val="6"/>
        <w:spacing w:before="0" w:beforeAutospacing="0" w:after="0" w:afterAutospacing="0" w:line="360" w:lineRule="auto"/>
        <w:rPr>
          <w:rFonts w:hint="eastAsia"/>
          <w:color w:val="auto"/>
          <w:highlight w:val="none"/>
        </w:rPr>
      </w:pPr>
      <w:r>
        <w:rPr>
          <w:rFonts w:hint="eastAsia"/>
          <w:color w:val="auto"/>
          <w:highlight w:val="none"/>
        </w:rPr>
        <w:t>4.3 分包</w:t>
      </w:r>
    </w:p>
    <w:p>
      <w:pPr>
        <w:spacing w:line="360" w:lineRule="auto"/>
        <w:ind w:right="248" w:firstLine="420" w:firstLineChars="200"/>
        <w:rPr>
          <w:rFonts w:hint="eastAsia" w:ascii="仿宋_GB2312" w:hAnsi="宋体" w:eastAsia="仿宋_GB2312" w:cs="宋体"/>
          <w:bCs/>
          <w:color w:val="auto"/>
          <w:szCs w:val="21"/>
          <w:highlight w:val="none"/>
        </w:rPr>
      </w:pPr>
      <w:r>
        <w:rPr>
          <w:rFonts w:hint="eastAsia" w:ascii="仿宋_GB2312" w:hAnsi="宋体" w:eastAsia="仿宋_GB2312" w:cs="宋体"/>
          <w:bCs/>
          <w:color w:val="auto"/>
          <w:szCs w:val="21"/>
          <w:highlight w:val="none"/>
        </w:rPr>
        <w:t>第 4.3.1项补充：</w:t>
      </w:r>
    </w:p>
    <w:p>
      <w:pPr>
        <w:spacing w:line="360" w:lineRule="auto"/>
        <w:ind w:right="248" w:firstLine="420" w:firstLineChars="200"/>
        <w:rPr>
          <w:rFonts w:hint="eastAsia" w:ascii="仿宋_GB2312" w:hAnsi="宋体" w:eastAsia="仿宋_GB2312" w:cs="宋体"/>
          <w:bCs/>
          <w:color w:val="auto"/>
          <w:szCs w:val="21"/>
          <w:highlight w:val="none"/>
        </w:rPr>
      </w:pPr>
      <w:r>
        <w:rPr>
          <w:rFonts w:hint="eastAsia" w:ascii="仿宋_GB2312" w:hAnsi="宋体" w:eastAsia="仿宋_GB2312" w:cs="宋体"/>
          <w:bCs/>
          <w:color w:val="auto"/>
          <w:szCs w:val="21"/>
          <w:highlight w:val="none"/>
        </w:rPr>
        <w:t>分包的一般约定</w:t>
      </w:r>
      <w:r>
        <w:rPr>
          <w:rFonts w:hint="eastAsia" w:ascii="仿宋_GB2312" w:hAnsi="宋体" w:eastAsia="仿宋_GB2312" w:cs="宋体"/>
          <w:color w:val="auto"/>
          <w:kern w:val="0"/>
          <w:szCs w:val="21"/>
          <w:highlight w:val="none"/>
        </w:rPr>
        <w:t>：</w:t>
      </w:r>
      <w:r>
        <w:rPr>
          <w:rFonts w:hint="eastAsia" w:ascii="仿宋_GB2312" w:hAnsi="宋体" w:eastAsia="仿宋_GB2312" w:cs="宋体"/>
          <w:bCs/>
          <w:color w:val="auto"/>
          <w:szCs w:val="21"/>
          <w:highlight w:val="none"/>
        </w:rPr>
        <w:t>在合同履行过程中实行项目经理、项目总工、安全负责人实名制管理，发包人有权核查承包人管理人员的资格证件、工程价款往来银行账户、施工单位的材料构配件、设备的发票等资料，配合相关行政主管部门加大对转包、违法分包行为的查处。</w:t>
      </w:r>
    </w:p>
    <w:p>
      <w:pPr>
        <w:pStyle w:val="2"/>
        <w:spacing w:after="0" w:line="360" w:lineRule="auto"/>
        <w:ind w:firstLine="420" w:firstLineChars="200"/>
        <w:rPr>
          <w:rFonts w:hint="eastAsia" w:ascii="仿宋_GB2312" w:hAnsi="宋体" w:eastAsia="仿宋_GB2312" w:cs="宋体"/>
          <w:bCs/>
          <w:color w:val="auto"/>
          <w:szCs w:val="21"/>
          <w:highlight w:val="none"/>
        </w:rPr>
      </w:pPr>
      <w:r>
        <w:rPr>
          <w:rFonts w:hint="eastAsia" w:ascii="仿宋_GB2312" w:hAnsi="宋体" w:eastAsia="仿宋_GB2312" w:cs="宋体"/>
          <w:bCs/>
          <w:color w:val="auto"/>
          <w:szCs w:val="21"/>
          <w:highlight w:val="none"/>
        </w:rPr>
        <w:t>第 4.3.2项补充：</w:t>
      </w:r>
    </w:p>
    <w:p>
      <w:pPr>
        <w:pStyle w:val="2"/>
        <w:spacing w:after="0" w:line="360" w:lineRule="auto"/>
        <w:ind w:firstLine="420" w:firstLineChars="200"/>
        <w:rPr>
          <w:rFonts w:hint="eastAsia" w:ascii="仿宋_GB2312" w:hAnsi="宋体" w:eastAsia="仿宋_GB2312" w:cs="宋体"/>
          <w:color w:val="auto"/>
          <w:szCs w:val="21"/>
          <w:highlight w:val="none"/>
        </w:rPr>
      </w:pPr>
      <w:r>
        <w:rPr>
          <w:rFonts w:hint="eastAsia" w:ascii="仿宋_GB2312" w:hAnsi="宋体" w:eastAsia="仿宋_GB2312" w:cs="宋体"/>
          <w:bCs/>
          <w:color w:val="auto"/>
          <w:szCs w:val="21"/>
          <w:highlight w:val="none"/>
        </w:rPr>
        <w:t>允许承包人分包的工程项目、工作内容与</w:t>
      </w:r>
      <w:r>
        <w:rPr>
          <w:rFonts w:hint="eastAsia" w:ascii="仿宋_GB2312" w:hAnsi="宋体" w:eastAsia="仿宋_GB2312" w:cs="宋体"/>
          <w:color w:val="auto"/>
          <w:szCs w:val="21"/>
          <w:highlight w:val="none"/>
          <w:lang w:val="zh-CN"/>
        </w:rPr>
        <w:t>分包金额</w:t>
      </w:r>
      <w:r>
        <w:rPr>
          <w:rFonts w:hint="eastAsia" w:ascii="仿宋_GB2312" w:hAnsi="宋体" w:eastAsia="仿宋_GB2312" w:cs="宋体"/>
          <w:bCs/>
          <w:color w:val="auto"/>
          <w:szCs w:val="21"/>
          <w:highlight w:val="none"/>
        </w:rPr>
        <w:t>限额：</w:t>
      </w:r>
      <w:r>
        <w:rPr>
          <w:rFonts w:hint="eastAsia" w:ascii="仿宋_GB2312" w:hAnsi="宋体" w:eastAsia="仿宋_GB2312" w:cs="宋体"/>
          <w:color w:val="auto"/>
          <w:szCs w:val="21"/>
          <w:highlight w:val="none"/>
        </w:rPr>
        <w:t>如承包人违法分包一经查实，承包人的履约担保不予退还，发包人有权终止合同，同时发包人有权向相关行政监管部门举报。</w:t>
      </w:r>
    </w:p>
    <w:p>
      <w:pPr>
        <w:pStyle w:val="2"/>
        <w:spacing w:after="0" w:line="360" w:lineRule="auto"/>
        <w:ind w:firstLine="420" w:firstLineChars="200"/>
        <w:rPr>
          <w:rFonts w:hint="eastAsia" w:ascii="仿宋_GB2312" w:hAnsi="宋体" w:eastAsia="仿宋_GB2312" w:cs="宋体"/>
          <w:color w:val="auto"/>
          <w:szCs w:val="21"/>
          <w:highlight w:val="none"/>
        </w:rPr>
      </w:pPr>
      <w:r>
        <w:rPr>
          <w:rFonts w:hint="eastAsia" w:ascii="仿宋_GB2312" w:hAnsi="宋体" w:eastAsia="仿宋_GB2312" w:cs="宋体"/>
          <w:bCs/>
          <w:color w:val="auto"/>
          <w:szCs w:val="21"/>
          <w:highlight w:val="none"/>
        </w:rPr>
        <w:t>（1）工程项目：</w:t>
      </w:r>
      <w:r>
        <w:rPr>
          <w:rFonts w:hint="eastAsia" w:ascii="仿宋_GB2312" w:hAnsi="宋体" w:eastAsia="仿宋_GB2312" w:cs="宋体"/>
          <w:bCs/>
          <w:color w:val="auto"/>
          <w:szCs w:val="21"/>
          <w:highlight w:val="none"/>
          <w:u w:val="single"/>
        </w:rPr>
        <w:t xml:space="preserve">                                              </w:t>
      </w:r>
      <w:r>
        <w:rPr>
          <w:rFonts w:hint="eastAsia" w:ascii="仿宋_GB2312" w:hAnsi="宋体" w:eastAsia="仿宋_GB2312" w:cs="宋体"/>
          <w:bCs/>
          <w:color w:val="auto"/>
          <w:szCs w:val="21"/>
          <w:highlight w:val="none"/>
        </w:rPr>
        <w:t>。</w:t>
      </w:r>
    </w:p>
    <w:p>
      <w:pPr>
        <w:pStyle w:val="2"/>
        <w:spacing w:after="0" w:line="360" w:lineRule="auto"/>
        <w:ind w:firstLine="420" w:firstLineChars="200"/>
        <w:rPr>
          <w:rFonts w:hint="eastAsia" w:ascii="仿宋_GB2312" w:hAnsi="宋体" w:eastAsia="仿宋_GB2312" w:cs="宋体"/>
          <w:color w:val="auto"/>
          <w:szCs w:val="21"/>
          <w:highlight w:val="none"/>
        </w:rPr>
      </w:pPr>
      <w:r>
        <w:rPr>
          <w:rFonts w:hint="eastAsia" w:ascii="仿宋_GB2312" w:hAnsi="宋体" w:eastAsia="仿宋_GB2312" w:cs="宋体"/>
          <w:bCs/>
          <w:color w:val="auto"/>
          <w:szCs w:val="21"/>
          <w:highlight w:val="none"/>
        </w:rPr>
        <w:t>（2）工作内容：</w:t>
      </w:r>
      <w:r>
        <w:rPr>
          <w:rFonts w:hint="eastAsia" w:ascii="仿宋_GB2312" w:hAnsi="宋体" w:eastAsia="仿宋_GB2312" w:cs="宋体"/>
          <w:bCs/>
          <w:color w:val="auto"/>
          <w:szCs w:val="21"/>
          <w:highlight w:val="none"/>
          <w:u w:val="single"/>
        </w:rPr>
        <w:t xml:space="preserve">                                              </w:t>
      </w:r>
      <w:r>
        <w:rPr>
          <w:rFonts w:hint="eastAsia" w:ascii="仿宋_GB2312" w:hAnsi="宋体" w:eastAsia="仿宋_GB2312" w:cs="宋体"/>
          <w:bCs/>
          <w:color w:val="auto"/>
          <w:szCs w:val="21"/>
          <w:highlight w:val="none"/>
        </w:rPr>
        <w:t>。</w:t>
      </w:r>
    </w:p>
    <w:p>
      <w:pPr>
        <w:pStyle w:val="2"/>
        <w:spacing w:after="0" w:line="360" w:lineRule="auto"/>
        <w:ind w:firstLine="420" w:firstLineChars="200"/>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（3）分包金额限额：</w:t>
      </w:r>
      <w:r>
        <w:rPr>
          <w:rFonts w:hint="eastAsia" w:ascii="仿宋_GB2312" w:hAnsi="宋体" w:eastAsia="仿宋_GB2312" w:cs="宋体"/>
          <w:color w:val="auto"/>
          <w:szCs w:val="21"/>
          <w:highlight w:val="none"/>
          <w:u w:val="single"/>
        </w:rPr>
        <w:t xml:space="preserve">                                          </w:t>
      </w:r>
      <w:r>
        <w:rPr>
          <w:rFonts w:hint="eastAsia" w:ascii="仿宋_GB2312" w:hAnsi="宋体" w:eastAsia="仿宋_GB2312" w:cs="宋体"/>
          <w:color w:val="auto"/>
          <w:szCs w:val="21"/>
          <w:highlight w:val="none"/>
        </w:rPr>
        <w:t>。</w:t>
      </w:r>
    </w:p>
    <w:p>
      <w:pPr>
        <w:pStyle w:val="2"/>
        <w:spacing w:after="0" w:line="360" w:lineRule="auto"/>
        <w:ind w:firstLine="420" w:firstLineChars="200"/>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（4）关于分包合同价款支付的约定：</w:t>
      </w:r>
      <w:r>
        <w:rPr>
          <w:rFonts w:hint="eastAsia" w:ascii="仿宋_GB2312" w:hAnsi="宋体" w:eastAsia="仿宋_GB2312" w:cs="宋体"/>
          <w:color w:val="auto"/>
          <w:szCs w:val="21"/>
          <w:highlight w:val="none"/>
          <w:u w:val="single"/>
        </w:rPr>
        <w:t>分包合同价款由承包人与分包人结算，未经承包人同意，发包人不得向分包人支付分包工程价款；生效法律文书要求发包人向分包人支付分包合同价款的，发包人有权从应付承包人工程款中扣除该部分款项</w:t>
      </w:r>
      <w:r>
        <w:rPr>
          <w:rFonts w:hint="eastAsia" w:ascii="仿宋_GB2312" w:hAnsi="宋体" w:eastAsia="仿宋_GB2312" w:cs="宋体"/>
          <w:color w:val="auto"/>
          <w:szCs w:val="21"/>
          <w:highlight w:val="none"/>
        </w:rPr>
        <w:t>。</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第 4.3.2 ～ 4.3.4 项细化为：</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4.3.2 承包人不得将工程关键性工作分包给第三人。经发包人同意，承包人可将工程的其他部分或工作分包给第三人。分包包括专业分包和劳务分包。</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4.3.3 专业分包</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在工程施工过程中，承包人进行专业分包必须遵守以下规定：</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1）允许专业分包的工程范围仅限于非关键性工程或者适合专业化队伍施工的专项工程。未列入投标文件的专项工程，承包人不得分包。但因工程变更增加了有特殊性技术要求、特殊工艺或者涉及专利保护等的专项工程，且按规定无须再进行招标的，由承包人提出书面申请，经发包人书面同意，可以分包。</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（2）专业分包人的资格能力（含安全生产能力）应与其分包工程的标准和规模相适应，且应当具备如下条件：</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a.具有经工商登记的</w:t>
      </w:r>
      <w:r>
        <w:rPr>
          <w:rFonts w:hint="eastAsia" w:ascii="宋体" w:hAnsi="宋体" w:cs="宋体"/>
          <w:color w:val="auto"/>
          <w:kern w:val="0"/>
          <w:szCs w:val="21"/>
          <w:highlight w:val="none"/>
          <w:lang w:eastAsia="zh-CN" w:bidi="ar"/>
        </w:rPr>
        <w:t>独立法人资格</w:t>
      </w:r>
      <w:r>
        <w:rPr>
          <w:rFonts w:hint="eastAsia" w:ascii="宋体" w:hAnsi="宋体" w:cs="宋体"/>
          <w:color w:val="auto"/>
          <w:kern w:val="0"/>
          <w:szCs w:val="21"/>
          <w:highlight w:val="none"/>
          <w:lang w:bidi="ar"/>
        </w:rPr>
        <w:t>；</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b.具有从事类似工程经验的管理与技术人员；</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c.具有（自有或租赁）分包工程所需的施工设备。</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承包人应向监理人提交专业分包人的资格能力证明材料，经监理人审查并报发包人批准后，可以将相应专业工程分包给该专业分包人。</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（3）专业分包工程不得再次分包。</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4）承包人和专业分包人应当按照交通运输主管部门制定的统一格式依法签订专业分包合同，并履行合同约定的义务。专业分包合同必须遵循承包合同的各项原则，满足承包合同中的质量、安全、进度、环保以及其他技术、经济等要求。专业分包合同必须明确约定工程款支付条款、结算方式以及保证按期支付的相应措施，确保工程款的支付。承包人应在工程实施前，将经监理人审查同意后的分包合同报发包人备案。</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5）专业分包人应当设立项目管理机构，对所分包工程的施工活动实施管理。项目管理机构应当具有与分包工程的规模、技术复杂程度相适应的技术、经济管理人员，其中项目负责人和技术、财务、计量、质量、安全等主要管理人员必须是专业分包人本单位人员。</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6）承包人应当建立健全相关分包管理制度和台账，对专业分包工程的质量、安全、进度和专业分包人的行为等实施全过程管理，按照合同约定对专业分包工程的实施向发包人负责，并承担赔偿责任。专业分包合同不免除承包合同中规定的承包人的责任或者义务。</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（7）专业分包人应当依据专业分包合同的约定，组织分包工程的施工，并对分包工程的质量、安全和进度等实施有效控制。专业分包人对其分包的工程向承包人负责，并就所分包的工程向发包人承担连带责任。</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（8）承包人对施工现场安全负总责，并对专业分包人的安全生产进行培训和管理。专业分包人应将其专业分包工程的施工组织设计和施工安全方案报承包人备案。 专业分包人对分包施工现场安全负责，发现事故隐患，应及时处理。</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违反上述规定之一者属违规分包。</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4.3.4 劳务分包</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在工程施工过程中，承包人进行劳务分包必须遵守以下规定：</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（1）劳务分包人应具有施工劳务资质。</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2）劳务分包应当依法签订劳务分包合同，劳务分包合同必须由承包人的法定代表人或其委托代理人与劳务分包人直接签订，不得由他人代签。承包人的项目经理部、项目经理、施工班组等不具备用工主体资格，不能与劳务分包人签订劳务分包合同。承包人应向发包人和监理人提交劳务分包合同副本并报项目所在地劳动保障部门备案。</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3）承包人雇用的劳务作业应加入到承包人的施工班组统一管理。有关施工质量、施工安全、施工进度、环境保护、技术方案、试验检测、材料保管与供应、机械设备等都必须由承包人管理与调配，不得以包代管。</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（4）承包人应当对劳务分包人员进行安全培训和管理，劳务分包人不得将其分包的劳务作业再次分包。</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违反上述规定之一者属违规分包。</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本款补充第 4.3.6 项、第 4.3.7 项：</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4.3.6 发包人对承包人与分包人之间的法律与经济纠纷不承担任何责任和义务。</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4.3.7 本项目的各项分包工作均应遵守《公路工程施工分包管理办法》的有关规定。</w:t>
      </w:r>
    </w:p>
    <w:p>
      <w:pPr>
        <w:pStyle w:val="6"/>
        <w:spacing w:before="0" w:beforeAutospacing="0" w:after="0" w:afterAutospacing="0" w:line="360" w:lineRule="auto"/>
        <w:rPr>
          <w:rFonts w:hint="eastAsia"/>
          <w:color w:val="auto"/>
          <w:highlight w:val="none"/>
        </w:rPr>
      </w:pPr>
      <w:r>
        <w:rPr>
          <w:rFonts w:hint="eastAsia"/>
          <w:color w:val="auto"/>
          <w:highlight w:val="none"/>
        </w:rPr>
        <w:t>4.4 联合体</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本款补充第 4.4.4 项：</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4.4.4 未经发包人事先同意，联合体的组成与结构不得变动。</w:t>
      </w:r>
    </w:p>
    <w:p>
      <w:pPr>
        <w:pStyle w:val="6"/>
        <w:spacing w:before="0" w:beforeAutospacing="0" w:after="0" w:afterAutospacing="0" w:line="360" w:lineRule="auto"/>
        <w:rPr>
          <w:rFonts w:hint="eastAsia" w:ascii="仿宋_GB2312" w:eastAsia="仿宋_GB2312"/>
          <w:color w:val="auto"/>
          <w:highlight w:val="none"/>
        </w:rPr>
      </w:pPr>
      <w:r>
        <w:rPr>
          <w:rFonts w:hint="eastAsia" w:ascii="仿宋_GB2312" w:eastAsia="仿宋_GB2312"/>
          <w:color w:val="auto"/>
          <w:highlight w:val="none"/>
        </w:rPr>
        <w:t>4.5 承包人项目经理</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本款补充：</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项目经理：</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szCs w:val="21"/>
          <w:highlight w:val="none"/>
        </w:rPr>
        <w:t>姓    名：</w:t>
      </w:r>
      <w:r>
        <w:rPr>
          <w:rFonts w:hint="eastAsia" w:ascii="仿宋_GB2312" w:hAnsi="宋体" w:eastAsia="仿宋_GB2312" w:cs="宋体"/>
          <w:color w:val="auto"/>
          <w:szCs w:val="21"/>
          <w:highlight w:val="none"/>
          <w:u w:val="single"/>
        </w:rPr>
        <w:t xml:space="preserve">                          </w:t>
      </w:r>
      <w:r>
        <w:rPr>
          <w:rFonts w:hint="eastAsia" w:ascii="仿宋_GB2312" w:hAnsi="宋体" w:eastAsia="仿宋_GB2312" w:cs="宋体"/>
          <w:color w:val="auto"/>
          <w:szCs w:val="21"/>
          <w:highlight w:val="none"/>
        </w:rPr>
        <w:t>；</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szCs w:val="21"/>
          <w:highlight w:val="none"/>
        </w:rPr>
        <w:t>身份证号：</w:t>
      </w:r>
      <w:r>
        <w:rPr>
          <w:rFonts w:hint="eastAsia" w:ascii="仿宋_GB2312" w:hAnsi="宋体" w:eastAsia="仿宋_GB2312" w:cs="宋体"/>
          <w:color w:val="auto"/>
          <w:szCs w:val="21"/>
          <w:highlight w:val="none"/>
          <w:u w:val="single"/>
        </w:rPr>
        <w:t>                    </w:t>
      </w:r>
      <w:r>
        <w:rPr>
          <w:rFonts w:hint="eastAsia" w:ascii="仿宋_GB2312" w:hAnsi="宋体" w:eastAsia="仿宋_GB2312" w:cs="宋体"/>
          <w:color w:val="auto"/>
          <w:szCs w:val="21"/>
          <w:highlight w:val="none"/>
        </w:rPr>
        <w:t>；</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szCs w:val="21"/>
          <w:highlight w:val="none"/>
        </w:rPr>
        <w:t xml:space="preserve">建造师执业资格等级： </w:t>
      </w:r>
      <w:r>
        <w:rPr>
          <w:rFonts w:hint="eastAsia" w:ascii="仿宋_GB2312" w:hAnsi="宋体" w:eastAsia="仿宋_GB2312" w:cs="宋体"/>
          <w:color w:val="auto"/>
          <w:szCs w:val="21"/>
          <w:highlight w:val="none"/>
          <w:u w:val="single"/>
        </w:rPr>
        <w:t xml:space="preserve">                       </w:t>
      </w:r>
      <w:r>
        <w:rPr>
          <w:rFonts w:hint="eastAsia" w:ascii="仿宋_GB2312" w:hAnsi="宋体" w:eastAsia="仿宋_GB2312" w:cs="宋体"/>
          <w:color w:val="auto"/>
          <w:szCs w:val="21"/>
          <w:highlight w:val="none"/>
        </w:rPr>
        <w:t>；</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szCs w:val="21"/>
          <w:highlight w:val="none"/>
        </w:rPr>
        <w:t>建造师注册证书号：</w:t>
      </w:r>
      <w:r>
        <w:rPr>
          <w:rFonts w:hint="eastAsia" w:ascii="仿宋_GB2312" w:hAnsi="宋体" w:eastAsia="仿宋_GB2312" w:cs="宋体"/>
          <w:color w:val="auto"/>
          <w:szCs w:val="21"/>
          <w:highlight w:val="none"/>
          <w:u w:val="single"/>
        </w:rPr>
        <w:t>       </w:t>
      </w:r>
      <w:r>
        <w:rPr>
          <w:rFonts w:hint="eastAsia" w:ascii="仿宋_GB2312" w:hAnsi="宋体" w:eastAsia="仿宋_GB2312" w:cs="宋体"/>
          <w:color w:val="auto"/>
          <w:szCs w:val="21"/>
          <w:highlight w:val="none"/>
        </w:rPr>
        <w:t>；</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szCs w:val="21"/>
          <w:highlight w:val="none"/>
        </w:rPr>
        <w:t>建造师执业印章号：</w:t>
      </w:r>
      <w:r>
        <w:rPr>
          <w:rFonts w:hint="eastAsia" w:ascii="仿宋_GB2312" w:hAnsi="宋体" w:eastAsia="仿宋_GB2312" w:cs="宋体"/>
          <w:color w:val="auto"/>
          <w:szCs w:val="21"/>
          <w:highlight w:val="none"/>
          <w:u w:val="single"/>
        </w:rPr>
        <w:t>                     </w:t>
      </w:r>
      <w:r>
        <w:rPr>
          <w:rFonts w:hint="eastAsia" w:ascii="仿宋_GB2312" w:hAnsi="宋体" w:eastAsia="仿宋_GB2312" w:cs="宋体"/>
          <w:color w:val="auto"/>
          <w:szCs w:val="21"/>
          <w:highlight w:val="none"/>
        </w:rPr>
        <w:t>；</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szCs w:val="21"/>
          <w:highlight w:val="none"/>
        </w:rPr>
        <w:t>安全生产考核合格证书号：</w:t>
      </w:r>
      <w:r>
        <w:rPr>
          <w:rFonts w:hint="eastAsia" w:ascii="仿宋_GB2312" w:hAnsi="宋体" w:eastAsia="仿宋_GB2312" w:cs="宋体"/>
          <w:color w:val="auto"/>
          <w:szCs w:val="21"/>
          <w:highlight w:val="none"/>
          <w:u w:val="single"/>
        </w:rPr>
        <w:t>           </w:t>
      </w:r>
      <w:r>
        <w:rPr>
          <w:rFonts w:hint="eastAsia" w:ascii="仿宋_GB2312" w:hAnsi="宋体" w:eastAsia="仿宋_GB2312" w:cs="宋体"/>
          <w:color w:val="auto"/>
          <w:szCs w:val="21"/>
          <w:highlight w:val="none"/>
        </w:rPr>
        <w:t>；</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szCs w:val="21"/>
          <w:highlight w:val="none"/>
        </w:rPr>
        <w:t>联系方式：</w:t>
      </w:r>
      <w:r>
        <w:rPr>
          <w:rFonts w:hint="eastAsia" w:ascii="仿宋_GB2312" w:hAnsi="宋体" w:eastAsia="仿宋_GB2312" w:cs="宋体"/>
          <w:color w:val="auto"/>
          <w:szCs w:val="21"/>
          <w:highlight w:val="none"/>
          <w:u w:val="single"/>
        </w:rPr>
        <w:t>         </w:t>
      </w:r>
      <w:r>
        <w:rPr>
          <w:rFonts w:hint="eastAsia" w:ascii="仿宋_GB2312" w:hAnsi="宋体" w:eastAsia="仿宋_GB2312" w:cs="宋体"/>
          <w:color w:val="auto"/>
          <w:szCs w:val="21"/>
          <w:highlight w:val="none"/>
        </w:rPr>
        <w:t>；</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承包人对项目经理的授权范围如下：</w:t>
      </w:r>
      <w:r>
        <w:rPr>
          <w:rFonts w:hint="eastAsia" w:ascii="仿宋_GB2312" w:hAnsi="宋体" w:eastAsia="仿宋_GB2312" w:cs="宋体"/>
          <w:color w:val="auto"/>
          <w:kern w:val="0"/>
          <w:szCs w:val="21"/>
          <w:highlight w:val="none"/>
          <w:u w:val="single"/>
        </w:rPr>
        <w:t>严格按设计图纸、现行国家施工规范及验收规范组织施工，保证工程质量、进度、安全；及时向监理人、发包人报告现场情况（以承包人书面授权范围为准）</w:t>
      </w:r>
      <w:r>
        <w:rPr>
          <w:rFonts w:hint="eastAsia" w:ascii="仿宋_GB2312" w:hAnsi="宋体" w:eastAsia="仿宋_GB2312" w:cs="宋体"/>
          <w:color w:val="auto"/>
          <w:kern w:val="0"/>
          <w:szCs w:val="21"/>
          <w:highlight w:val="none"/>
        </w:rPr>
        <w:t>。</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关于项目经理每月在施工现场的时间要求：</w:t>
      </w:r>
      <w:r>
        <w:rPr>
          <w:rFonts w:hint="eastAsia" w:ascii="仿宋_GB2312" w:hAnsi="宋体" w:eastAsia="仿宋_GB2312" w:cs="宋体"/>
          <w:color w:val="auto"/>
          <w:kern w:val="0"/>
          <w:szCs w:val="21"/>
          <w:highlight w:val="none"/>
          <w:u w:val="single"/>
        </w:rPr>
        <w:t>不少于22天，由监理人负责项目经理的考勤</w:t>
      </w:r>
      <w:r>
        <w:rPr>
          <w:rFonts w:hint="eastAsia" w:ascii="仿宋_GB2312" w:hAnsi="宋体" w:eastAsia="仿宋_GB2312" w:cs="宋体"/>
          <w:color w:val="auto"/>
          <w:kern w:val="0"/>
          <w:szCs w:val="21"/>
          <w:highlight w:val="none"/>
        </w:rPr>
        <w:t>。</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u w:val="single"/>
        </w:rPr>
        <w:t>承包人应在合同签订前提交与项目经理签订的劳动合同及为项目经理交纳社会保险的证明，承包人未在限期内提交的，项目经理无权履行职责，发包人有权要求更换项目经理</w:t>
      </w:r>
      <w:r>
        <w:rPr>
          <w:rFonts w:hint="eastAsia" w:ascii="仿宋_GB2312" w:hAnsi="宋体" w:eastAsia="仿宋_GB2312" w:cs="宋体"/>
          <w:color w:val="auto"/>
          <w:kern w:val="0"/>
          <w:szCs w:val="21"/>
          <w:highlight w:val="none"/>
        </w:rPr>
        <w:t>。</w:t>
      </w:r>
    </w:p>
    <w:p>
      <w:pPr>
        <w:pStyle w:val="6"/>
        <w:spacing w:before="0" w:beforeAutospacing="0" w:after="0" w:afterAutospacing="0" w:line="360" w:lineRule="auto"/>
        <w:rPr>
          <w:rFonts w:hint="eastAsia"/>
          <w:color w:val="auto"/>
          <w:highlight w:val="none"/>
        </w:rPr>
      </w:pPr>
      <w:r>
        <w:rPr>
          <w:rFonts w:hint="eastAsia"/>
          <w:color w:val="auto"/>
          <w:highlight w:val="none"/>
        </w:rPr>
        <w:t>4.6 承包人人员的管理</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第 4.6.3 项细化为：</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承包人安排在施工场地的主要管理人员和技术骨干应与承包人承诺的名单一致，并保持相对稳定。未经监理人批准，上述人员不应无故不到位或被替换；若确实无法到位或需替换，需经监理人审核并报发包人批准后，用同等资质和经历的人员替换。</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本款补充第 4.6.5 项：</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4.6.5 尽管承包人已按承诺派遣了上述各类人员，但若这些人员仍不能满足合同进度计划和（或）质量要求时，监理人有权要求承包人继续增派或雇用这类人员，并书面通知承包人和抄送发包人。承包人在接到上述通知后应立即执行监理人的上述指示，不得无故拖延，由此增加的费用和（或）工期延误由承包人承担。</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仿宋_GB2312" w:hAnsi="宋体" w:eastAsia="仿宋_GB2312" w:cs="宋体"/>
          <w:color w:val="auto"/>
          <w:kern w:val="0"/>
          <w:szCs w:val="21"/>
          <w:highlight w:val="none"/>
        </w:rPr>
        <w:t>项目总工：</w:t>
      </w:r>
    </w:p>
    <w:p>
      <w:pPr>
        <w:spacing w:line="360" w:lineRule="auto"/>
        <w:ind w:firstLine="420" w:firstLineChars="200"/>
        <w:jc w:val="left"/>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姓    名：</w:t>
      </w:r>
      <w:r>
        <w:rPr>
          <w:rFonts w:hint="eastAsia" w:ascii="仿宋_GB2312" w:hAnsi="宋体" w:eastAsia="仿宋_GB2312" w:cs="宋体"/>
          <w:color w:val="auto"/>
          <w:szCs w:val="21"/>
          <w:highlight w:val="none"/>
          <w:u w:val="single"/>
        </w:rPr>
        <w:t xml:space="preserve">                           </w:t>
      </w:r>
      <w:r>
        <w:rPr>
          <w:rFonts w:hint="eastAsia" w:ascii="仿宋_GB2312" w:hAnsi="宋体" w:eastAsia="仿宋_GB2312" w:cs="宋体"/>
          <w:color w:val="auto"/>
          <w:szCs w:val="21"/>
          <w:highlight w:val="none"/>
        </w:rPr>
        <w:t>；</w:t>
      </w:r>
    </w:p>
    <w:p>
      <w:pPr>
        <w:spacing w:line="360" w:lineRule="auto"/>
        <w:ind w:firstLine="420" w:firstLineChars="200"/>
        <w:jc w:val="left"/>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身份证号：</w:t>
      </w:r>
      <w:r>
        <w:rPr>
          <w:rFonts w:hint="eastAsia" w:ascii="仿宋_GB2312" w:hAnsi="宋体" w:eastAsia="仿宋_GB2312" w:cs="宋体"/>
          <w:color w:val="auto"/>
          <w:szCs w:val="21"/>
          <w:highlight w:val="none"/>
          <w:u w:val="single"/>
        </w:rPr>
        <w:t xml:space="preserve">                     </w:t>
      </w:r>
      <w:r>
        <w:rPr>
          <w:rFonts w:hint="eastAsia" w:ascii="仿宋_GB2312" w:hAnsi="宋体" w:eastAsia="仿宋_GB2312" w:cs="宋体"/>
          <w:color w:val="auto"/>
          <w:szCs w:val="21"/>
          <w:highlight w:val="none"/>
        </w:rPr>
        <w:t>；</w:t>
      </w:r>
    </w:p>
    <w:p>
      <w:pPr>
        <w:spacing w:line="360" w:lineRule="auto"/>
        <w:ind w:firstLine="420" w:firstLineChars="200"/>
        <w:jc w:val="left"/>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职称等级：</w:t>
      </w:r>
      <w:r>
        <w:rPr>
          <w:rFonts w:hint="eastAsia" w:ascii="仿宋_GB2312" w:hAnsi="宋体" w:eastAsia="仿宋_GB2312" w:cs="宋体"/>
          <w:color w:val="auto"/>
          <w:szCs w:val="21"/>
          <w:highlight w:val="none"/>
          <w:u w:val="single"/>
        </w:rPr>
        <w:t xml:space="preserve">         </w:t>
      </w:r>
      <w:r>
        <w:rPr>
          <w:rFonts w:hint="eastAsia" w:ascii="仿宋_GB2312" w:hAnsi="宋体" w:eastAsia="仿宋_GB2312" w:cs="宋体"/>
          <w:color w:val="auto"/>
          <w:szCs w:val="21"/>
          <w:highlight w:val="none"/>
        </w:rPr>
        <w:t>；</w:t>
      </w:r>
    </w:p>
    <w:p>
      <w:pPr>
        <w:spacing w:line="360" w:lineRule="auto"/>
        <w:ind w:firstLine="420" w:firstLineChars="200"/>
        <w:jc w:val="left"/>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专    业：</w:t>
      </w:r>
      <w:r>
        <w:rPr>
          <w:rFonts w:hint="eastAsia" w:ascii="仿宋_GB2312" w:hAnsi="宋体" w:eastAsia="仿宋_GB2312" w:cs="宋体"/>
          <w:color w:val="auto"/>
          <w:szCs w:val="21"/>
          <w:highlight w:val="none"/>
          <w:u w:val="single"/>
        </w:rPr>
        <w:t xml:space="preserve">         </w:t>
      </w:r>
      <w:r>
        <w:rPr>
          <w:rFonts w:hint="eastAsia" w:ascii="仿宋_GB2312" w:hAnsi="宋体" w:eastAsia="仿宋_GB2312" w:cs="宋体"/>
          <w:color w:val="auto"/>
          <w:szCs w:val="21"/>
          <w:highlight w:val="none"/>
        </w:rPr>
        <w:t>；</w:t>
      </w:r>
    </w:p>
    <w:p>
      <w:pPr>
        <w:spacing w:line="360" w:lineRule="auto"/>
        <w:ind w:firstLine="420" w:firstLineChars="200"/>
        <w:jc w:val="left"/>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证书编号：</w:t>
      </w:r>
      <w:r>
        <w:rPr>
          <w:rFonts w:hint="eastAsia" w:ascii="仿宋_GB2312" w:hAnsi="宋体" w:eastAsia="仿宋_GB2312" w:cs="宋体"/>
          <w:color w:val="auto"/>
          <w:szCs w:val="21"/>
          <w:highlight w:val="none"/>
          <w:u w:val="single"/>
        </w:rPr>
        <w:t xml:space="preserve">             </w:t>
      </w:r>
      <w:r>
        <w:rPr>
          <w:rFonts w:hint="eastAsia" w:ascii="仿宋_GB2312" w:hAnsi="宋体" w:eastAsia="仿宋_GB2312" w:cs="宋体"/>
          <w:color w:val="auto"/>
          <w:szCs w:val="21"/>
          <w:highlight w:val="none"/>
        </w:rPr>
        <w:t>；</w:t>
      </w:r>
    </w:p>
    <w:p>
      <w:pPr>
        <w:spacing w:line="360" w:lineRule="auto"/>
        <w:ind w:firstLine="420" w:firstLineChars="200"/>
        <w:jc w:val="left"/>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联系方式：</w:t>
      </w:r>
      <w:r>
        <w:rPr>
          <w:rFonts w:hint="eastAsia" w:ascii="仿宋_GB2312" w:hAnsi="宋体" w:eastAsia="仿宋_GB2312" w:cs="宋体"/>
          <w:color w:val="auto"/>
          <w:szCs w:val="21"/>
          <w:highlight w:val="none"/>
          <w:u w:val="single"/>
        </w:rPr>
        <w:t xml:space="preserve">         </w:t>
      </w:r>
      <w:r>
        <w:rPr>
          <w:rFonts w:hint="eastAsia" w:ascii="仿宋_GB2312" w:hAnsi="宋体" w:eastAsia="仿宋_GB2312" w:cs="宋体"/>
          <w:color w:val="auto"/>
          <w:szCs w:val="21"/>
          <w:highlight w:val="none"/>
        </w:rPr>
        <w:t>；</w:t>
      </w:r>
    </w:p>
    <w:p>
      <w:pPr>
        <w:spacing w:line="360" w:lineRule="auto"/>
        <w:ind w:firstLine="420" w:firstLineChars="200"/>
        <w:jc w:val="left"/>
        <w:rPr>
          <w:rFonts w:hint="eastAsia" w:ascii="仿宋_GB2312" w:hAnsi="宋体" w:eastAsia="仿宋_GB2312" w:cs="宋体"/>
          <w:color w:val="auto"/>
          <w:szCs w:val="21"/>
          <w:highlight w:val="none"/>
        </w:rPr>
      </w:pPr>
      <w:r>
        <w:rPr>
          <w:rFonts w:hint="eastAsia" w:ascii="仿宋_GB2312" w:hAnsi="宋体" w:eastAsia="仿宋_GB2312" w:cs="宋体"/>
          <w:color w:val="auto"/>
          <w:kern w:val="0"/>
          <w:szCs w:val="21"/>
          <w:highlight w:val="none"/>
        </w:rPr>
        <w:t>关于项目总工每月在施工现场的时间要求：</w:t>
      </w:r>
      <w:r>
        <w:rPr>
          <w:rFonts w:hint="eastAsia" w:ascii="仿宋_GB2312" w:hAnsi="宋体" w:eastAsia="仿宋_GB2312" w:cs="宋体"/>
          <w:color w:val="auto"/>
          <w:kern w:val="0"/>
          <w:szCs w:val="21"/>
          <w:highlight w:val="none"/>
          <w:u w:val="single"/>
        </w:rPr>
        <w:t>不少于22天，由监理人负责项目总工的考勤</w:t>
      </w:r>
      <w:r>
        <w:rPr>
          <w:rFonts w:hint="eastAsia" w:ascii="仿宋_GB2312" w:hAnsi="宋体" w:eastAsia="仿宋_GB2312" w:cs="宋体"/>
          <w:color w:val="auto"/>
          <w:kern w:val="0"/>
          <w:szCs w:val="21"/>
          <w:highlight w:val="none"/>
        </w:rPr>
        <w:t>。</w:t>
      </w:r>
    </w:p>
    <w:p>
      <w:pPr>
        <w:spacing w:line="360" w:lineRule="auto"/>
        <w:ind w:firstLine="420" w:firstLineChars="200"/>
        <w:jc w:val="left"/>
        <w:rPr>
          <w:rFonts w:hint="eastAsia" w:ascii="仿宋_GB2312" w:hAnsi="宋体" w:eastAsia="仿宋_GB2312" w:cs="宋体"/>
          <w:color w:val="auto"/>
          <w:szCs w:val="21"/>
          <w:highlight w:val="none"/>
        </w:rPr>
      </w:pPr>
      <w:r>
        <w:rPr>
          <w:rFonts w:hint="eastAsia" w:ascii="仿宋_GB2312" w:hAnsi="宋体" w:eastAsia="仿宋_GB2312" w:cs="宋体"/>
          <w:color w:val="auto"/>
          <w:kern w:val="0"/>
          <w:szCs w:val="21"/>
          <w:highlight w:val="none"/>
          <w:u w:val="single"/>
        </w:rPr>
        <w:t>承包人应在合同签订后7天内提交与项目总工签订的劳动合同及为项目总工交纳社会保险的证明，承包人未在限期内提交的，项目总工无权履行职责，发包人有权要求更换项目总工</w:t>
      </w:r>
      <w:r>
        <w:rPr>
          <w:rFonts w:hint="eastAsia" w:ascii="仿宋_GB2312" w:hAnsi="宋体" w:eastAsia="仿宋_GB2312" w:cs="宋体"/>
          <w:color w:val="auto"/>
          <w:kern w:val="0"/>
          <w:szCs w:val="21"/>
          <w:highlight w:val="none"/>
        </w:rPr>
        <w:t>。</w:t>
      </w:r>
    </w:p>
    <w:p>
      <w:pPr>
        <w:spacing w:line="360" w:lineRule="auto"/>
        <w:ind w:firstLine="420" w:firstLineChars="200"/>
        <w:jc w:val="left"/>
        <w:rPr>
          <w:rFonts w:hint="eastAsia" w:ascii="仿宋_GB2312" w:hAnsi="宋体" w:eastAsia="仿宋_GB2312" w:cs="宋体"/>
          <w:color w:val="auto"/>
          <w:szCs w:val="21"/>
          <w:highlight w:val="none"/>
        </w:rPr>
      </w:pPr>
      <w:r>
        <w:rPr>
          <w:rFonts w:hint="eastAsia" w:ascii="仿宋_GB2312" w:hAnsi="宋体" w:eastAsia="仿宋_GB2312" w:cs="宋体"/>
          <w:bCs/>
          <w:color w:val="auto"/>
          <w:szCs w:val="21"/>
          <w:highlight w:val="none"/>
        </w:rPr>
        <w:t>本款补充的 4.6.6 项</w:t>
      </w:r>
    </w:p>
    <w:p>
      <w:pPr>
        <w:spacing w:line="360" w:lineRule="auto"/>
        <w:ind w:firstLine="420" w:firstLineChars="200"/>
        <w:jc w:val="left"/>
        <w:rPr>
          <w:rFonts w:hint="eastAsia" w:ascii="仿宋_GB2312" w:hAnsi="宋体" w:eastAsia="仿宋_GB2312" w:cs="宋体"/>
          <w:color w:val="auto"/>
          <w:szCs w:val="21"/>
          <w:highlight w:val="none"/>
        </w:rPr>
      </w:pPr>
      <w:r>
        <w:rPr>
          <w:rFonts w:hint="eastAsia" w:ascii="仿宋_GB2312" w:hAnsi="宋体" w:eastAsia="仿宋_GB2312" w:cs="宋体"/>
          <w:bCs/>
          <w:color w:val="auto"/>
          <w:szCs w:val="21"/>
          <w:highlight w:val="none"/>
        </w:rPr>
        <w:t xml:space="preserve">4.6.6 </w:t>
      </w:r>
      <w:r>
        <w:rPr>
          <w:rFonts w:hint="eastAsia" w:ascii="仿宋_GB2312" w:hAnsi="宋体" w:eastAsia="仿宋_GB2312" w:cs="宋体"/>
          <w:color w:val="auto"/>
          <w:kern w:val="0"/>
          <w:szCs w:val="21"/>
          <w:highlight w:val="none"/>
        </w:rPr>
        <w:t>承包人主要施工管理人员离开施工现场的批准要求：</w:t>
      </w:r>
      <w:r>
        <w:rPr>
          <w:rFonts w:hint="eastAsia" w:ascii="仿宋_GB2312" w:hAnsi="宋体" w:eastAsia="仿宋_GB2312" w:cs="宋体"/>
          <w:color w:val="auto"/>
          <w:kern w:val="0"/>
          <w:szCs w:val="21"/>
          <w:highlight w:val="none"/>
          <w:u w:val="single"/>
        </w:rPr>
        <w:t xml:space="preserve">                 </w:t>
      </w:r>
      <w:r>
        <w:rPr>
          <w:rFonts w:hint="eastAsia" w:ascii="仿宋_GB2312" w:hAnsi="宋体" w:eastAsia="仿宋_GB2312" w:cs="宋体"/>
          <w:color w:val="auto"/>
          <w:kern w:val="0"/>
          <w:szCs w:val="21"/>
          <w:highlight w:val="none"/>
        </w:rPr>
        <w:t>。</w:t>
      </w:r>
    </w:p>
    <w:p>
      <w:pPr>
        <w:pStyle w:val="6"/>
        <w:spacing w:before="0" w:beforeAutospacing="0" w:after="0" w:afterAutospacing="0" w:line="360" w:lineRule="auto"/>
        <w:rPr>
          <w:rFonts w:hint="eastAsia"/>
          <w:color w:val="auto"/>
          <w:highlight w:val="none"/>
        </w:rPr>
      </w:pPr>
      <w:r>
        <w:rPr>
          <w:rFonts w:hint="eastAsia"/>
          <w:color w:val="auto"/>
          <w:highlight w:val="none"/>
        </w:rPr>
        <w:t>4.7 撤换承包人项目经理和其他人员</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本款细化为：</w:t>
      </w:r>
    </w:p>
    <w:p>
      <w:pPr>
        <w:widowControl/>
        <w:spacing w:line="360" w:lineRule="auto"/>
        <w:ind w:firstLine="420" w:firstLineChars="200"/>
        <w:jc w:val="left"/>
        <w:rPr>
          <w:rFonts w:hint="eastAsia" w:ascii="宋体" w:hAnsi="宋体"/>
          <w:color w:val="auto"/>
          <w:szCs w:val="21"/>
          <w:highlight w:val="none"/>
        </w:rPr>
      </w:pPr>
      <w:r>
        <w:rPr>
          <w:rFonts w:hint="eastAsia" w:ascii="宋体" w:hAnsi="宋体" w:cs="宋体"/>
          <w:color w:val="auto"/>
          <w:kern w:val="0"/>
          <w:szCs w:val="21"/>
          <w:highlight w:val="none"/>
          <w:lang w:bidi="ar"/>
        </w:rPr>
        <w:t>承包人应对其项目经理和其他人员进行有效管理。监理人要求撤换不能胜任本职工作、行为不端或玩忽职守的承包人项目经理和其他人员的，承包人应予以撤换，同时委派经发包人与监理人同意的新的项目经理和其他人员。</w:t>
      </w:r>
    </w:p>
    <w:p>
      <w:pPr>
        <w:snapToGrid w:val="0"/>
        <w:spacing w:line="360" w:lineRule="auto"/>
        <w:ind w:firstLine="480"/>
        <w:rPr>
          <w:rFonts w:hint="eastAsia" w:ascii="仿宋_GB2312" w:hAnsi="宋体" w:eastAsia="仿宋_GB2312" w:cs="宋体"/>
          <w:bCs/>
          <w:color w:val="auto"/>
          <w:szCs w:val="21"/>
          <w:highlight w:val="none"/>
        </w:rPr>
      </w:pPr>
      <w:r>
        <w:rPr>
          <w:rFonts w:hint="eastAsia" w:ascii="仿宋_GB2312" w:hAnsi="宋体" w:eastAsia="仿宋_GB2312" w:cs="宋体"/>
          <w:bCs/>
          <w:color w:val="auto"/>
          <w:szCs w:val="21"/>
          <w:highlight w:val="none"/>
        </w:rPr>
        <w:t>本款补充第 4.7.1 项、第 4.7.2 项：</w:t>
      </w:r>
    </w:p>
    <w:p>
      <w:pPr>
        <w:snapToGrid w:val="0"/>
        <w:spacing w:line="360" w:lineRule="auto"/>
        <w:ind w:firstLine="480"/>
        <w:rPr>
          <w:rFonts w:hint="eastAsia" w:ascii="仿宋_GB2312" w:hAnsi="宋体" w:eastAsia="仿宋_GB2312" w:cs="宋体"/>
          <w:bCs/>
          <w:color w:val="auto"/>
          <w:szCs w:val="21"/>
          <w:highlight w:val="none"/>
        </w:rPr>
      </w:pPr>
      <w:r>
        <w:rPr>
          <w:rFonts w:hint="eastAsia" w:ascii="仿宋_GB2312" w:hAnsi="宋体" w:eastAsia="仿宋_GB2312" w:cs="宋体"/>
          <w:bCs/>
          <w:color w:val="auto"/>
          <w:szCs w:val="21"/>
          <w:highlight w:val="none"/>
        </w:rPr>
        <w:t>4.7.1撤换承包人项目经理</w:t>
      </w:r>
      <w:r>
        <w:rPr>
          <w:rFonts w:hint="eastAsia" w:ascii="仿宋_GB2312" w:hAnsi="宋体" w:eastAsia="仿宋_GB2312" w:cs="宋体"/>
          <w:color w:val="auto"/>
          <w:kern w:val="0"/>
          <w:szCs w:val="21"/>
          <w:highlight w:val="none"/>
        </w:rPr>
        <w:t>（或）项目总工</w:t>
      </w:r>
    </w:p>
    <w:p>
      <w:pPr>
        <w:snapToGrid w:val="0"/>
        <w:spacing w:line="360" w:lineRule="auto"/>
        <w:ind w:firstLine="480"/>
        <w:rPr>
          <w:rFonts w:hint="eastAsia" w:ascii="仿宋_GB2312" w:hAnsi="宋体" w:eastAsia="仿宋_GB2312" w:cs="宋体"/>
          <w:bCs/>
          <w:color w:val="auto"/>
          <w:szCs w:val="21"/>
          <w:highlight w:val="none"/>
        </w:rPr>
      </w:pPr>
      <w:r>
        <w:rPr>
          <w:rFonts w:hint="eastAsia" w:ascii="仿宋_GB2312" w:hAnsi="宋体" w:eastAsia="仿宋_GB2312" w:cs="宋体"/>
          <w:color w:val="auto"/>
          <w:kern w:val="0"/>
          <w:szCs w:val="21"/>
          <w:highlight w:val="none"/>
        </w:rPr>
        <w:t>发包人有权书面通知承包人更换其认为不称职/不履职的项目经理和（或）项目总工，通知中应当载明要求更换的理由。承包人应在接到更换通知后7天内向发包人提出书面的改进报告。发包人收到改进报告后仍要求更换的，承包人应在接到第二次更换通知的14天内进行更换，并将新任命的项目经理和（或）项目总工的注册执业资格、职称证书、管理经验等资料书面报送发包人。继任项目经理和（或）项目总工继续履行合同约定的职责。</w:t>
      </w:r>
    </w:p>
    <w:p>
      <w:pPr>
        <w:snapToGrid w:val="0"/>
        <w:spacing w:line="360" w:lineRule="auto"/>
        <w:ind w:firstLine="480"/>
        <w:rPr>
          <w:rFonts w:hint="eastAsia" w:ascii="仿宋_GB2312" w:hAnsi="宋体" w:eastAsia="仿宋_GB2312" w:cs="宋体"/>
          <w:bCs/>
          <w:color w:val="auto"/>
          <w:szCs w:val="21"/>
          <w:highlight w:val="none"/>
        </w:rPr>
      </w:pPr>
      <w:r>
        <w:rPr>
          <w:rFonts w:hint="eastAsia" w:ascii="仿宋_GB2312" w:hAnsi="宋体" w:eastAsia="仿宋_GB2312" w:cs="宋体"/>
          <w:color w:val="auto"/>
          <w:szCs w:val="21"/>
          <w:highlight w:val="none"/>
        </w:rPr>
        <w:t>若项目经理和</w:t>
      </w:r>
      <w:r>
        <w:rPr>
          <w:rFonts w:hint="eastAsia" w:ascii="仿宋_GB2312" w:hAnsi="宋体" w:eastAsia="仿宋_GB2312" w:cs="宋体"/>
          <w:color w:val="auto"/>
          <w:kern w:val="0"/>
          <w:szCs w:val="21"/>
          <w:highlight w:val="none"/>
        </w:rPr>
        <w:t>（或）</w:t>
      </w:r>
      <w:r>
        <w:rPr>
          <w:rFonts w:hint="eastAsia" w:ascii="仿宋_GB2312" w:hAnsi="宋体" w:eastAsia="仿宋_GB2312" w:cs="宋体"/>
          <w:color w:val="auto"/>
          <w:szCs w:val="21"/>
          <w:highlight w:val="none"/>
        </w:rPr>
        <w:t>项目总工出现下列情形需更换的，承包人应在</w:t>
      </w:r>
      <w:r>
        <w:rPr>
          <w:rFonts w:hint="eastAsia" w:ascii="仿宋_GB2312" w:hAnsi="宋体" w:eastAsia="仿宋_GB2312" w:cs="宋体"/>
          <w:color w:val="auto"/>
          <w:szCs w:val="21"/>
          <w:highlight w:val="none"/>
          <w:u w:val="single"/>
        </w:rPr>
        <w:t xml:space="preserve">    </w:t>
      </w:r>
      <w:r>
        <w:rPr>
          <w:rFonts w:hint="eastAsia" w:ascii="仿宋_GB2312" w:hAnsi="宋体" w:eastAsia="仿宋_GB2312" w:cs="宋体"/>
          <w:color w:val="auto"/>
          <w:szCs w:val="21"/>
          <w:highlight w:val="none"/>
        </w:rPr>
        <w:t>天前书面通知发包人和监理人，经发包人领导班子集体决策同意后予以批准，并将变更信息推送给行业主管部门：</w:t>
      </w:r>
    </w:p>
    <w:p>
      <w:pPr>
        <w:snapToGrid w:val="0"/>
        <w:spacing w:line="360" w:lineRule="auto"/>
        <w:ind w:firstLine="480"/>
        <w:rPr>
          <w:rFonts w:hint="eastAsia" w:ascii="仿宋_GB2312" w:hAnsi="宋体" w:eastAsia="仿宋_GB2312" w:cs="宋体"/>
          <w:bCs/>
          <w:color w:val="auto"/>
          <w:szCs w:val="21"/>
          <w:highlight w:val="none"/>
        </w:rPr>
      </w:pPr>
      <w:r>
        <w:rPr>
          <w:rFonts w:hint="eastAsia" w:ascii="仿宋_GB2312" w:hAnsi="宋体" w:eastAsia="仿宋_GB2312" w:cs="宋体"/>
          <w:color w:val="auto"/>
          <w:szCs w:val="21"/>
          <w:highlight w:val="none"/>
        </w:rPr>
        <w:t>（1）死亡；</w:t>
      </w:r>
    </w:p>
    <w:p>
      <w:pPr>
        <w:snapToGrid w:val="0"/>
        <w:spacing w:line="360" w:lineRule="auto"/>
        <w:ind w:firstLine="480"/>
        <w:rPr>
          <w:rFonts w:hint="eastAsia" w:ascii="仿宋_GB2312" w:hAnsi="宋体" w:eastAsia="仿宋_GB2312" w:cs="宋体"/>
          <w:bCs/>
          <w:color w:val="auto"/>
          <w:szCs w:val="21"/>
          <w:highlight w:val="none"/>
        </w:rPr>
      </w:pPr>
      <w:r>
        <w:rPr>
          <w:rFonts w:hint="eastAsia" w:ascii="仿宋_GB2312" w:hAnsi="宋体" w:eastAsia="仿宋_GB2312" w:cs="宋体"/>
          <w:color w:val="auto"/>
          <w:szCs w:val="21"/>
          <w:highlight w:val="none"/>
        </w:rPr>
        <w:t>（2）非承包人原因导致工期延长，而致使项目经理和项目总工达到法定退休年龄且确需退休；</w:t>
      </w:r>
    </w:p>
    <w:p>
      <w:pPr>
        <w:snapToGrid w:val="0"/>
        <w:spacing w:line="360" w:lineRule="auto"/>
        <w:ind w:firstLine="480"/>
        <w:rPr>
          <w:rFonts w:hint="eastAsia" w:ascii="仿宋_GB2312" w:hAnsi="宋体" w:eastAsia="仿宋_GB2312" w:cs="宋体"/>
          <w:bCs/>
          <w:color w:val="auto"/>
          <w:szCs w:val="21"/>
          <w:highlight w:val="none"/>
        </w:rPr>
      </w:pPr>
      <w:r>
        <w:rPr>
          <w:rFonts w:hint="eastAsia" w:ascii="仿宋_GB2312" w:hAnsi="宋体" w:eastAsia="仿宋_GB2312" w:cs="宋体"/>
          <w:color w:val="auto"/>
          <w:szCs w:val="21"/>
          <w:highlight w:val="none"/>
        </w:rPr>
        <w:t>（3）按《职工非因工伤残或因病丧失劳动能力程度鉴定标准（试行）》规定鉴定为完全丧失劳动能力和大部分丧失劳动能力；</w:t>
      </w:r>
    </w:p>
    <w:p>
      <w:pPr>
        <w:snapToGrid w:val="0"/>
        <w:spacing w:line="360" w:lineRule="auto"/>
        <w:ind w:firstLine="480"/>
        <w:rPr>
          <w:rFonts w:hint="eastAsia" w:ascii="仿宋_GB2312" w:hAnsi="宋体" w:eastAsia="仿宋_GB2312" w:cs="宋体"/>
          <w:bCs/>
          <w:color w:val="auto"/>
          <w:szCs w:val="21"/>
          <w:highlight w:val="none"/>
        </w:rPr>
      </w:pPr>
      <w:r>
        <w:rPr>
          <w:rFonts w:hint="eastAsia" w:ascii="仿宋_GB2312" w:hAnsi="宋体" w:eastAsia="仿宋_GB2312" w:cs="宋体"/>
          <w:color w:val="auto"/>
          <w:szCs w:val="21"/>
          <w:highlight w:val="none"/>
        </w:rPr>
        <w:t>（4）非承包人原因导致中标3个月不能开工；</w:t>
      </w:r>
    </w:p>
    <w:p>
      <w:pPr>
        <w:snapToGrid w:val="0"/>
        <w:spacing w:line="360" w:lineRule="auto"/>
        <w:ind w:firstLine="480"/>
        <w:rPr>
          <w:rFonts w:hint="eastAsia" w:ascii="仿宋_GB2312" w:hAnsi="宋体" w:eastAsia="仿宋_GB2312" w:cs="宋体"/>
          <w:bCs/>
          <w:color w:val="auto"/>
          <w:szCs w:val="21"/>
          <w:highlight w:val="none"/>
        </w:rPr>
      </w:pPr>
      <w:r>
        <w:rPr>
          <w:rFonts w:hint="eastAsia" w:ascii="仿宋_GB2312" w:hAnsi="宋体" w:eastAsia="仿宋_GB2312" w:cs="宋体"/>
          <w:color w:val="auto"/>
          <w:szCs w:val="21"/>
          <w:highlight w:val="none"/>
        </w:rPr>
        <w:t>（5）被公安或者司法机关限制人身自由；</w:t>
      </w:r>
    </w:p>
    <w:p>
      <w:pPr>
        <w:snapToGrid w:val="0"/>
        <w:spacing w:line="360" w:lineRule="auto"/>
        <w:ind w:firstLine="480"/>
        <w:rPr>
          <w:rFonts w:hint="eastAsia" w:ascii="仿宋_GB2312" w:hAnsi="宋体" w:eastAsia="仿宋_GB2312" w:cs="宋体"/>
          <w:bCs/>
          <w:color w:val="auto"/>
          <w:szCs w:val="21"/>
          <w:highlight w:val="none"/>
        </w:rPr>
      </w:pPr>
      <w:r>
        <w:rPr>
          <w:rFonts w:hint="eastAsia" w:ascii="仿宋_GB2312" w:hAnsi="宋体" w:eastAsia="仿宋_GB2312" w:cs="宋体"/>
          <w:color w:val="auto"/>
          <w:szCs w:val="21"/>
          <w:highlight w:val="none"/>
        </w:rPr>
        <w:t>（6）被取消职称或者执业资格，不满足项目管理要求；</w:t>
      </w:r>
    </w:p>
    <w:p>
      <w:pPr>
        <w:snapToGrid w:val="0"/>
        <w:spacing w:line="360" w:lineRule="auto"/>
        <w:ind w:firstLine="480"/>
        <w:rPr>
          <w:rFonts w:hint="eastAsia" w:ascii="仿宋_GB2312" w:hAnsi="宋体" w:eastAsia="仿宋_GB2312" w:cs="宋体"/>
          <w:bCs/>
          <w:color w:val="auto"/>
          <w:szCs w:val="21"/>
          <w:highlight w:val="none"/>
        </w:rPr>
      </w:pPr>
      <w:r>
        <w:rPr>
          <w:rFonts w:hint="eastAsia" w:ascii="仿宋_GB2312" w:hAnsi="宋体" w:eastAsia="仿宋_GB2312" w:cs="宋体"/>
          <w:color w:val="auto"/>
          <w:szCs w:val="21"/>
          <w:highlight w:val="none"/>
        </w:rPr>
        <w:t>（7）非承包人原因导致确需变更的其它情形。</w:t>
      </w:r>
    </w:p>
    <w:p>
      <w:pPr>
        <w:snapToGrid w:val="0"/>
        <w:spacing w:line="360" w:lineRule="auto"/>
        <w:ind w:firstLine="480"/>
        <w:rPr>
          <w:rFonts w:hint="eastAsia" w:ascii="仿宋_GB2312" w:hAnsi="宋体" w:eastAsia="仿宋_GB2312" w:cs="宋体"/>
          <w:bCs/>
          <w:color w:val="auto"/>
          <w:szCs w:val="21"/>
          <w:highlight w:val="none"/>
        </w:rPr>
      </w:pPr>
      <w:r>
        <w:rPr>
          <w:rFonts w:hint="eastAsia" w:ascii="仿宋_GB2312" w:hAnsi="宋体" w:eastAsia="仿宋_GB2312" w:cs="宋体"/>
          <w:color w:val="auto"/>
          <w:szCs w:val="21"/>
          <w:highlight w:val="none"/>
        </w:rPr>
        <w:t>4.7.2撤换承包人其他人员</w:t>
      </w:r>
    </w:p>
    <w:p>
      <w:pPr>
        <w:snapToGrid w:val="0"/>
        <w:spacing w:line="360" w:lineRule="auto"/>
        <w:ind w:firstLine="480"/>
        <w:rPr>
          <w:rFonts w:hint="eastAsia" w:ascii="仿宋_GB2312" w:hAnsi="宋体" w:eastAsia="仿宋_GB2312" w:cs="宋体"/>
          <w:bCs/>
          <w:color w:val="auto"/>
          <w:szCs w:val="21"/>
          <w:highlight w:val="none"/>
        </w:rPr>
      </w:pPr>
      <w:r>
        <w:rPr>
          <w:rFonts w:hint="eastAsia" w:ascii="仿宋_GB2312" w:hAnsi="宋体" w:eastAsia="仿宋_GB2312" w:cs="宋体"/>
          <w:color w:val="auto"/>
          <w:szCs w:val="21"/>
          <w:highlight w:val="none"/>
        </w:rPr>
        <w:t>承包人应按招标人招标文件规定配备现场施工从业人员，具体人员配备下：</w:t>
      </w:r>
      <w:r>
        <w:rPr>
          <w:rFonts w:hint="eastAsia" w:ascii="仿宋_GB2312" w:hAnsi="宋体" w:eastAsia="仿宋_GB2312" w:cs="宋体"/>
          <w:color w:val="auto"/>
          <w:szCs w:val="21"/>
          <w:highlight w:val="none"/>
          <w:u w:val="single"/>
        </w:rPr>
        <w:t xml:space="preserve">               </w:t>
      </w:r>
      <w:r>
        <w:rPr>
          <w:rFonts w:hint="eastAsia" w:ascii="仿宋_GB2312" w:hAnsi="宋体" w:eastAsia="仿宋_GB2312" w:cs="宋体"/>
          <w:color w:val="auto"/>
          <w:szCs w:val="21"/>
          <w:highlight w:val="none"/>
        </w:rPr>
        <w:t>。若国有资金投资项目其他主要人员变更的，参照《重庆市政府投资项目合同变更管理暂行办法》的规定。</w:t>
      </w:r>
    </w:p>
    <w:p>
      <w:pPr>
        <w:spacing w:line="360" w:lineRule="auto"/>
        <w:ind w:firstLine="420" w:firstLineChars="200"/>
        <w:jc w:val="left"/>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承包人派驻到施工现场的主要施工管理人员在施工过程中如有变动，承包人应及时向监理人提交施工现场人员变动情况的报告。承包人更换主要施工管理人员时，应提前7天书面通知监理人，并征得发包人书面同意。通知中应当载明继任人员的职称、执业资格、项目管理经验等资料。更换后的施工管理人员应当是承包人的正式员工，且在职称、执业资格、项目管理经验等方面不低于原施工管理人员。</w:t>
      </w:r>
    </w:p>
    <w:p>
      <w:pPr>
        <w:snapToGrid w:val="0"/>
        <w:spacing w:line="360" w:lineRule="auto"/>
        <w:ind w:firstLine="420" w:firstLineChars="200"/>
        <w:rPr>
          <w:rFonts w:ascii="宋体" w:hAnsi="宋体" w:cs="黑体"/>
          <w:color w:val="auto"/>
          <w:kern w:val="0"/>
          <w:szCs w:val="21"/>
          <w:highlight w:val="none"/>
        </w:rPr>
      </w:pPr>
      <w:r>
        <w:rPr>
          <w:rFonts w:hint="eastAsia" w:ascii="仿宋_GB2312" w:hAnsi="宋体" w:eastAsia="仿宋_GB2312" w:cs="宋体"/>
          <w:color w:val="auto"/>
          <w:kern w:val="0"/>
          <w:szCs w:val="21"/>
          <w:highlight w:val="none"/>
        </w:rPr>
        <w:t>发包人有权书面通知承包人更换其认为不称职的主要施工管理人员，通知中应当载明要求更换的理由。承包人应在接到更换通知后7天内向发包人提出书面的改进报告。发包人收到改进报告后仍要求更换的，承包人应在接到第二次更换通知的7天内进行更换，并将新委派的主要施工管理人员的注册执业资格、职称证书、管理经验等资料书面报送发包人</w:t>
      </w:r>
      <w:r>
        <w:rPr>
          <w:rFonts w:hint="eastAsia" w:ascii="仿宋_GB2312" w:hAnsi="宋体" w:eastAsia="仿宋_GB2312" w:cs="宋体"/>
          <w:color w:val="auto"/>
          <w:szCs w:val="21"/>
          <w:highlight w:val="none"/>
        </w:rPr>
        <w:t>审核批准</w:t>
      </w:r>
      <w:r>
        <w:rPr>
          <w:rFonts w:hint="eastAsia" w:ascii="仿宋_GB2312" w:hAnsi="宋体" w:eastAsia="仿宋_GB2312" w:cs="宋体"/>
          <w:color w:val="auto"/>
          <w:kern w:val="0"/>
          <w:szCs w:val="21"/>
          <w:highlight w:val="none"/>
        </w:rPr>
        <w:t>。</w:t>
      </w:r>
      <w:r>
        <w:rPr>
          <w:rFonts w:hint="eastAsia" w:ascii="宋体" w:hAnsi="宋体" w:cs="宋体"/>
          <w:color w:val="auto"/>
          <w:kern w:val="0"/>
          <w:szCs w:val="21"/>
          <w:highlight w:val="none"/>
          <w:lang w:bidi="ar"/>
        </w:rPr>
        <w:t xml:space="preserve"> </w:t>
      </w:r>
    </w:p>
    <w:p>
      <w:pPr>
        <w:pStyle w:val="6"/>
        <w:spacing w:before="0" w:beforeAutospacing="0" w:after="0" w:afterAutospacing="0" w:line="360" w:lineRule="auto"/>
        <w:rPr>
          <w:rFonts w:hint="eastAsia"/>
          <w:color w:val="auto"/>
          <w:highlight w:val="none"/>
        </w:rPr>
      </w:pPr>
      <w:r>
        <w:rPr>
          <w:rFonts w:hint="eastAsia"/>
          <w:color w:val="auto"/>
          <w:highlight w:val="none"/>
        </w:rPr>
        <w:t>4.9 工程价款应专款专用</w:t>
      </w:r>
    </w:p>
    <w:p>
      <w:pPr>
        <w:widowControl/>
        <w:spacing w:line="360" w:lineRule="auto"/>
        <w:ind w:firstLine="420" w:firstLineChars="200"/>
        <w:jc w:val="left"/>
        <w:rPr>
          <w:rFonts w:ascii="宋体" w:hAnsi="宋体"/>
          <w:color w:val="auto"/>
          <w:szCs w:val="21"/>
          <w:highlight w:val="none"/>
        </w:rPr>
      </w:pPr>
      <w:r>
        <w:rPr>
          <w:rFonts w:hint="eastAsia" w:ascii="宋体" w:hAnsi="宋体" w:cs="宋体"/>
          <w:color w:val="auto"/>
          <w:kern w:val="0"/>
          <w:szCs w:val="21"/>
          <w:highlight w:val="none"/>
          <w:lang w:bidi="ar"/>
        </w:rPr>
        <w:t>本款细化为：</w:t>
      </w:r>
    </w:p>
    <w:p>
      <w:pPr>
        <w:widowControl/>
        <w:spacing w:line="360" w:lineRule="auto"/>
        <w:ind w:firstLine="420" w:firstLineChars="200"/>
        <w:jc w:val="left"/>
        <w:rPr>
          <w:rFonts w:ascii="宋体" w:hAnsi="宋体"/>
          <w:color w:val="auto"/>
          <w:szCs w:val="21"/>
          <w:highlight w:val="none"/>
        </w:rPr>
      </w:pPr>
      <w:r>
        <w:rPr>
          <w:rFonts w:hint="eastAsia" w:ascii="宋体" w:hAnsi="宋体" w:cs="宋体"/>
          <w:color w:val="auto"/>
          <w:kern w:val="0"/>
          <w:szCs w:val="21"/>
          <w:highlight w:val="none"/>
          <w:lang w:bidi="ar"/>
        </w:rPr>
        <w:t xml:space="preserve">发包人按合同约定支付给承包人的各项价款应专用于合同工程。承包人必须在发包人指定的银行开户，并与发包人、银行共同签订《工程资金监管协议》，接受发包人和银行对资金的监管。承包人应向发包人授权进行本合同工程开户银行工程资金的查询。发包人支付的工程进度款应为本工程的专款专用资金，不得转移或用于其他工程。发包人的期中支付款将转入该银行所设的专门账户，发包人及其派出机构有权不定期对承包人工程资金使用情况进行检查，发现问题及时责令承包人限期改正，否则，将终止月支付，直至承包人改正为止。 </w:t>
      </w:r>
    </w:p>
    <w:p>
      <w:pPr>
        <w:pStyle w:val="6"/>
        <w:spacing w:before="0" w:beforeAutospacing="0" w:after="0" w:afterAutospacing="0" w:line="360" w:lineRule="auto"/>
        <w:rPr>
          <w:rFonts w:hint="eastAsia"/>
          <w:color w:val="auto"/>
          <w:highlight w:val="none"/>
        </w:rPr>
      </w:pPr>
      <w:r>
        <w:rPr>
          <w:rFonts w:hint="eastAsia"/>
          <w:color w:val="auto"/>
          <w:highlight w:val="none"/>
        </w:rPr>
        <w:t>4.10 承包人现场查勘</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第 4.10.1 项细化为：</w:t>
      </w:r>
    </w:p>
    <w:p>
      <w:pPr>
        <w:widowControl/>
        <w:spacing w:line="360" w:lineRule="auto"/>
        <w:ind w:firstLine="420" w:firstLineChars="200"/>
        <w:jc w:val="left"/>
        <w:rPr>
          <w:rFonts w:ascii="宋体" w:hAnsi="宋体"/>
          <w:color w:val="auto"/>
          <w:szCs w:val="21"/>
          <w:highlight w:val="none"/>
        </w:rPr>
      </w:pPr>
      <w:r>
        <w:rPr>
          <w:rFonts w:hint="eastAsia" w:ascii="宋体" w:hAnsi="宋体" w:cs="宋体"/>
          <w:color w:val="auto"/>
          <w:kern w:val="0"/>
          <w:szCs w:val="21"/>
          <w:highlight w:val="none"/>
          <w:lang w:bidi="ar"/>
        </w:rPr>
        <w:t>发包人提供的本合同工程的水文、地质、气象和料场分布、取土场、弃土场位置等资料均属于参考资料，并不构成合同文件的组成部分，承包人应对自己就上述资料的解释、推论和应用负责，发包人不对承包人据此作出的判断和决策承担任何责任。</w:t>
      </w:r>
    </w:p>
    <w:p>
      <w:pPr>
        <w:pStyle w:val="6"/>
        <w:spacing w:before="0" w:beforeAutospacing="0" w:after="0" w:afterAutospacing="0" w:line="360" w:lineRule="auto"/>
        <w:rPr>
          <w:rFonts w:hint="eastAsia"/>
          <w:color w:val="auto"/>
          <w:highlight w:val="none"/>
        </w:rPr>
      </w:pPr>
      <w:r>
        <w:rPr>
          <w:rFonts w:hint="eastAsia"/>
          <w:color w:val="auto"/>
          <w:highlight w:val="none"/>
        </w:rPr>
        <w:t>4.11 不利物质条件</w:t>
      </w:r>
    </w:p>
    <w:p>
      <w:pPr>
        <w:spacing w:line="360" w:lineRule="auto"/>
        <w:ind w:right="248" w:firstLine="420" w:firstLineChars="200"/>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第 4.11.1 项细化为：</w:t>
      </w:r>
    </w:p>
    <w:p>
      <w:pPr>
        <w:spacing w:line="360" w:lineRule="auto"/>
        <w:ind w:right="248" w:firstLine="420" w:firstLineChars="200"/>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不利物质条件的范围：</w:t>
      </w:r>
      <w:r>
        <w:rPr>
          <w:rFonts w:hint="eastAsia" w:ascii="仿宋_GB2312" w:hAnsi="宋体" w:eastAsia="仿宋_GB2312" w:cs="宋体"/>
          <w:color w:val="auto"/>
          <w:szCs w:val="21"/>
          <w:highlight w:val="none"/>
          <w:u w:val="single"/>
        </w:rPr>
        <w:t xml:space="preserve">                           </w:t>
      </w:r>
      <w:r>
        <w:rPr>
          <w:rFonts w:hint="eastAsia" w:ascii="仿宋_GB2312" w:hAnsi="宋体" w:eastAsia="仿宋_GB2312" w:cs="宋体"/>
          <w:color w:val="auto"/>
          <w:szCs w:val="21"/>
          <w:highlight w:val="none"/>
        </w:rPr>
        <w:t>。</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第 4.11.2 项细化为：</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4.11.2 承包人遇到不可预见的不利物质条件时，应采取适应不利物质条件的合理措施继续施工，并及时通知监理人。监理人应当及时发出指示，指示构成变更的，按第 15 条约定办理。监理人没有发出指示的，承包人因采取合理措施而增加的费用和（或）工期延误，由发包人承担。</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本款补充第 4.11.3 项：</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4.11.3 可预见的不利物质条件</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（1）对于专用合同条款中已经明确指出的不利物质条件无论承包人是否有其经历和经验均视为承包人在接受合同时已预见其影响，并已在签约合同价中计入因其影响而可能发生的一切费用。</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（2）对于专用合同条款未明确指出，但是在不利物质条件发生之前，监理人已经指示承包人有可能发生，但承包人未能及时采取有效措施，而导致的损失和后果均由承包人承担。</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本条补充第 4.12 款、第 4.13 款：</w:t>
      </w:r>
    </w:p>
    <w:p>
      <w:pPr>
        <w:pStyle w:val="6"/>
        <w:spacing w:before="0" w:beforeAutospacing="0" w:after="0" w:afterAutospacing="0" w:line="360" w:lineRule="auto"/>
        <w:rPr>
          <w:rFonts w:hint="eastAsia"/>
          <w:color w:val="auto"/>
          <w:highlight w:val="none"/>
        </w:rPr>
      </w:pPr>
      <w:r>
        <w:rPr>
          <w:rFonts w:hint="eastAsia"/>
          <w:color w:val="auto"/>
          <w:highlight w:val="none"/>
        </w:rPr>
        <w:t>4.12 投标文件的完备性</w:t>
      </w:r>
    </w:p>
    <w:p>
      <w:pPr>
        <w:widowControl/>
        <w:spacing w:line="360" w:lineRule="auto"/>
        <w:ind w:firstLine="420" w:firstLineChars="200"/>
        <w:jc w:val="left"/>
        <w:rPr>
          <w:rFonts w:ascii="宋体" w:hAnsi="宋体"/>
          <w:color w:val="auto"/>
          <w:szCs w:val="21"/>
          <w:highlight w:val="none"/>
        </w:rPr>
      </w:pPr>
      <w:r>
        <w:rPr>
          <w:rFonts w:hint="eastAsia" w:ascii="宋体" w:hAnsi="宋体" w:cs="宋体"/>
          <w:color w:val="auto"/>
          <w:kern w:val="0"/>
          <w:szCs w:val="21"/>
          <w:highlight w:val="none"/>
          <w:lang w:bidi="ar"/>
        </w:rPr>
        <w:t>合同双方一致认为，承包人在递交投标文件前，对本合同工程的投标文件和已标价工程量清单中开列的单价和总额价已查明是正确的和完备的。投标的单价和总额价应已包括了合同中规定的承包人的全部义务（包括提供货物、材料、设备、服务的义务，并包括了暂列金额和暂估价范围内的额外工作的义务）以及为实施和完成本合同工程及其缺陷修复所必需的一切工作和条件。</w:t>
      </w:r>
    </w:p>
    <w:p>
      <w:pPr>
        <w:pStyle w:val="6"/>
        <w:spacing w:before="0" w:beforeAutospacing="0" w:after="0" w:afterAutospacing="0" w:line="360" w:lineRule="auto"/>
        <w:rPr>
          <w:rFonts w:hint="eastAsia"/>
          <w:color w:val="auto"/>
          <w:highlight w:val="none"/>
        </w:rPr>
      </w:pPr>
      <w:r>
        <w:rPr>
          <w:rFonts w:hint="eastAsia"/>
          <w:color w:val="auto"/>
          <w:highlight w:val="none"/>
        </w:rPr>
        <w:t>4.13 开展党建工作要求</w:t>
      </w:r>
    </w:p>
    <w:p>
      <w:pPr>
        <w:widowControl/>
        <w:spacing w:line="360" w:lineRule="auto"/>
        <w:ind w:firstLine="420" w:firstLineChars="200"/>
        <w:jc w:val="left"/>
        <w:rPr>
          <w:rFonts w:ascii="宋体" w:hAnsi="宋体"/>
          <w:color w:val="auto"/>
          <w:szCs w:val="21"/>
          <w:highlight w:val="none"/>
        </w:rPr>
      </w:pPr>
      <w:r>
        <w:rPr>
          <w:rFonts w:hint="eastAsia" w:ascii="宋体" w:hAnsi="宋体" w:cs="宋体"/>
          <w:color w:val="auto"/>
          <w:kern w:val="0"/>
          <w:szCs w:val="21"/>
          <w:highlight w:val="none"/>
          <w:lang w:bidi="ar"/>
        </w:rPr>
        <w:t>对于政府投资的国家高速公路项目，或承包人为国有控股或参股企业的，承包人应按规定在项目现场设立基层党组织。不满足上述情形的，承包人应创造条件使党员能够参加党组织生活并接受相应管理。</w:t>
      </w:r>
    </w:p>
    <w:p>
      <w:pPr>
        <w:widowControl/>
        <w:spacing w:line="360" w:lineRule="auto"/>
        <w:ind w:firstLine="420" w:firstLineChars="200"/>
        <w:jc w:val="left"/>
        <w:rPr>
          <w:rFonts w:ascii="宋体" w:hAnsi="宋体"/>
          <w:color w:val="auto"/>
          <w:szCs w:val="21"/>
          <w:highlight w:val="none"/>
        </w:rPr>
      </w:pPr>
      <w:r>
        <w:rPr>
          <w:rFonts w:hint="eastAsia" w:ascii="宋体" w:hAnsi="宋体" w:cs="宋体"/>
          <w:color w:val="auto"/>
          <w:kern w:val="0"/>
          <w:szCs w:val="21"/>
          <w:highlight w:val="none"/>
          <w:lang w:bidi="ar"/>
        </w:rPr>
        <w:t>承包人在项目现场设立基层党组织的，应明确党组织机构设置、党组织负责人及党务工作人员配备情况，编制党务工作开展预案，并按照预案要求在项目实施过程中同步开展党务工作，充分发挥基层党组织在项目实施中的作用。</w:t>
      </w:r>
    </w:p>
    <w:p>
      <w:pPr>
        <w:pStyle w:val="5"/>
        <w:spacing w:before="0" w:after="0" w:line="360" w:lineRule="auto"/>
        <w:rPr>
          <w:rFonts w:hint="eastAsia" w:ascii="宋体" w:hAnsi="宋体"/>
          <w:color w:val="auto"/>
          <w:highlight w:val="none"/>
        </w:rPr>
      </w:pPr>
      <w:bookmarkStart w:id="628" w:name="_Toc14917"/>
      <w:bookmarkStart w:id="629" w:name="_Toc57795969"/>
      <w:bookmarkStart w:id="630" w:name="_Toc13669"/>
      <w:bookmarkStart w:id="631" w:name="_Toc12126"/>
      <w:bookmarkStart w:id="632" w:name="_Toc22695"/>
      <w:r>
        <w:rPr>
          <w:rFonts w:hint="eastAsia" w:ascii="宋体" w:hAnsi="宋体"/>
          <w:color w:val="auto"/>
          <w:highlight w:val="none"/>
        </w:rPr>
        <w:t>5、材料和工程设备</w:t>
      </w:r>
      <w:bookmarkEnd w:id="628"/>
      <w:bookmarkEnd w:id="629"/>
      <w:bookmarkEnd w:id="630"/>
      <w:bookmarkEnd w:id="631"/>
      <w:bookmarkEnd w:id="632"/>
    </w:p>
    <w:p>
      <w:pPr>
        <w:pStyle w:val="6"/>
        <w:spacing w:before="0" w:beforeAutospacing="0" w:after="0" w:afterAutospacing="0" w:line="360" w:lineRule="auto"/>
        <w:rPr>
          <w:rFonts w:hint="eastAsia" w:ascii="仿宋_GB2312" w:eastAsia="仿宋_GB2312"/>
          <w:color w:val="auto"/>
          <w:highlight w:val="none"/>
        </w:rPr>
      </w:pPr>
      <w:r>
        <w:rPr>
          <w:rFonts w:hint="eastAsia" w:ascii="仿宋_GB2312" w:eastAsia="仿宋_GB2312"/>
          <w:color w:val="auto"/>
          <w:highlight w:val="none"/>
        </w:rPr>
        <w:t>5.1 承包人提供的材料和工程设备</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本款补充第 5.1.4 项</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（1）承包人负责采购、运输和保管的材料、工程设备：</w:t>
      </w:r>
      <w:r>
        <w:rPr>
          <w:rFonts w:hint="eastAsia" w:ascii="仿宋_GB2312" w:hAnsi="宋体" w:eastAsia="仿宋_GB2312" w:cs="宋体"/>
          <w:color w:val="auto"/>
          <w:kern w:val="0"/>
          <w:szCs w:val="21"/>
          <w:highlight w:val="none"/>
          <w:u w:val="single"/>
        </w:rPr>
        <w:t>由承包人自行采购。承包人采购材料设备必须经监理人和发包人批准，结算时由监理人和发包人按招标文件规定审核的数量和合同约定价格价格计算</w:t>
      </w:r>
      <w:r>
        <w:rPr>
          <w:rFonts w:hint="eastAsia" w:ascii="仿宋_GB2312" w:hAnsi="宋体" w:eastAsia="仿宋_GB2312" w:cs="宋体"/>
          <w:color w:val="auto"/>
          <w:kern w:val="0"/>
          <w:szCs w:val="21"/>
          <w:highlight w:val="none"/>
        </w:rPr>
        <w:t>。</w:t>
      </w:r>
    </w:p>
    <w:p>
      <w:pPr>
        <w:spacing w:line="360" w:lineRule="auto"/>
        <w:ind w:firstLine="420" w:firstLineChars="200"/>
        <w:jc w:val="left"/>
        <w:rPr>
          <w:rFonts w:hint="eastAsia" w:ascii="仿宋_GB2312" w:hAnsi="宋体" w:eastAsia="仿宋_GB2312" w:cs="宋体"/>
          <w:bCs/>
          <w:color w:val="auto"/>
          <w:szCs w:val="21"/>
          <w:highlight w:val="none"/>
        </w:rPr>
      </w:pPr>
      <w:r>
        <w:rPr>
          <w:rFonts w:hint="eastAsia" w:ascii="仿宋_GB2312" w:hAnsi="宋体" w:eastAsia="仿宋_GB2312" w:cs="宋体"/>
          <w:color w:val="auto"/>
          <w:kern w:val="0"/>
          <w:szCs w:val="21"/>
          <w:highlight w:val="none"/>
        </w:rPr>
        <w:t>（2）承包人报送监理人审批的时间：</w:t>
      </w:r>
      <w:r>
        <w:rPr>
          <w:rFonts w:hint="eastAsia" w:ascii="仿宋_GB2312" w:hAnsi="宋体" w:eastAsia="仿宋_GB2312" w:cs="宋体"/>
          <w:color w:val="auto"/>
          <w:kern w:val="0"/>
          <w:szCs w:val="21"/>
          <w:highlight w:val="none"/>
          <w:u w:val="single"/>
        </w:rPr>
        <w:t>按发包人及监理单位的相关规定执行</w:t>
      </w:r>
    </w:p>
    <w:p>
      <w:pPr>
        <w:spacing w:line="360" w:lineRule="auto"/>
        <w:ind w:firstLine="420" w:firstLineChars="200"/>
        <w:jc w:val="left"/>
        <w:rPr>
          <w:rFonts w:hint="eastAsia" w:ascii="仿宋_GB2312" w:hAnsi="宋体" w:eastAsia="仿宋_GB2312" w:cs="宋体"/>
          <w:color w:val="auto"/>
          <w:szCs w:val="21"/>
          <w:highlight w:val="none"/>
        </w:rPr>
      </w:pPr>
      <w:r>
        <w:rPr>
          <w:rFonts w:hint="eastAsia" w:ascii="仿宋_GB2312" w:hAnsi="宋体" w:eastAsia="仿宋_GB2312" w:cs="宋体"/>
          <w:color w:val="auto"/>
          <w:kern w:val="0"/>
          <w:szCs w:val="21"/>
          <w:highlight w:val="none"/>
        </w:rPr>
        <w:t>（3）</w:t>
      </w:r>
      <w:r>
        <w:rPr>
          <w:rFonts w:hint="eastAsia" w:ascii="仿宋_GB2312" w:hAnsi="宋体" w:eastAsia="仿宋_GB2312" w:cs="宋体"/>
          <w:color w:val="auto"/>
          <w:szCs w:val="21"/>
          <w:highlight w:val="none"/>
        </w:rPr>
        <w:t>承包人选择的生产厂家或供应商满足下列条件：</w:t>
      </w:r>
    </w:p>
    <w:p>
      <w:pPr>
        <w:spacing w:line="360" w:lineRule="auto"/>
        <w:ind w:firstLine="420" w:firstLineChars="200"/>
        <w:jc w:val="left"/>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a.承包人采购的材料与设计或标准要求不符时，承包人应按发包人和监理人要求的时间运出施工场地，并重新采购符合要求的产品，并承担由此发生的费用，因此延误的工期不予顺延。</w:t>
      </w:r>
    </w:p>
    <w:p>
      <w:pPr>
        <w:spacing w:line="360" w:lineRule="auto"/>
        <w:ind w:firstLine="420" w:firstLineChars="200"/>
        <w:jc w:val="left"/>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b.承包人采购的材料在使用前，应按发包人和监理人的要求进行检验或试验，不合格的不得使用。</w:t>
      </w:r>
    </w:p>
    <w:p>
      <w:pPr>
        <w:pStyle w:val="6"/>
        <w:spacing w:before="0" w:beforeAutospacing="0" w:after="0" w:afterAutospacing="0" w:line="360" w:lineRule="auto"/>
        <w:rPr>
          <w:rFonts w:hint="eastAsia"/>
          <w:color w:val="auto"/>
          <w:highlight w:val="none"/>
        </w:rPr>
      </w:pPr>
      <w:r>
        <w:rPr>
          <w:rFonts w:hint="eastAsia"/>
          <w:color w:val="auto"/>
          <w:highlight w:val="none"/>
        </w:rPr>
        <w:t>5.2 发包人提供的材料和工程设备</w:t>
      </w:r>
    </w:p>
    <w:p>
      <w:pPr>
        <w:widowControl/>
        <w:spacing w:line="360" w:lineRule="auto"/>
        <w:ind w:firstLine="420" w:firstLineChars="200"/>
        <w:jc w:val="left"/>
        <w:rPr>
          <w:rFonts w:hint="eastAsia" w:ascii="仿宋_GB2312" w:hAnsi="宋体" w:eastAsia="仿宋_GB2312" w:cs="宋体"/>
          <w:color w:val="auto"/>
          <w:kern w:val="0"/>
          <w:szCs w:val="21"/>
          <w:highlight w:val="none"/>
          <w:lang w:bidi="ar"/>
        </w:rPr>
      </w:pPr>
      <w:r>
        <w:rPr>
          <w:rFonts w:hint="eastAsia" w:ascii="仿宋_GB2312" w:hAnsi="宋体" w:eastAsia="仿宋_GB2312" w:cs="宋体"/>
          <w:color w:val="auto"/>
          <w:kern w:val="0"/>
          <w:szCs w:val="21"/>
          <w:highlight w:val="none"/>
          <w:lang w:bidi="ar"/>
        </w:rPr>
        <w:t>第 5.2.1 项补充：</w:t>
      </w:r>
    </w:p>
    <w:p>
      <w:pPr>
        <w:widowControl/>
        <w:spacing w:line="360" w:lineRule="auto"/>
        <w:ind w:firstLine="420" w:firstLineChars="200"/>
        <w:jc w:val="left"/>
        <w:rPr>
          <w:rFonts w:hint="eastAsia" w:ascii="仿宋_GB2312" w:hAnsi="宋体" w:eastAsia="仿宋_GB2312" w:cs="宋体"/>
          <w:color w:val="auto"/>
          <w:szCs w:val="21"/>
          <w:highlight w:val="none"/>
        </w:rPr>
      </w:pPr>
      <w:r>
        <w:rPr>
          <w:rFonts w:hint="eastAsia" w:ascii="仿宋_GB2312" w:hAnsi="宋体" w:eastAsia="仿宋_GB2312" w:cs="宋体"/>
          <w:color w:val="auto"/>
          <w:kern w:val="0"/>
          <w:szCs w:val="21"/>
          <w:highlight w:val="none"/>
          <w:lang w:bidi="ar"/>
        </w:rPr>
        <w:t>发包人是否提供材料或工程设备：□是或□否</w:t>
      </w:r>
    </w:p>
    <w:p>
      <w:pPr>
        <w:widowControl/>
        <w:spacing w:line="360" w:lineRule="auto"/>
        <w:ind w:firstLine="420" w:firstLineChars="200"/>
        <w:jc w:val="left"/>
        <w:rPr>
          <w:rFonts w:hint="eastAsia" w:ascii="仿宋_GB2312" w:hAnsi="宋体" w:eastAsia="仿宋_GB2312" w:cs="宋体"/>
          <w:color w:val="auto"/>
          <w:kern w:val="0"/>
          <w:szCs w:val="21"/>
          <w:highlight w:val="none"/>
          <w:lang w:bidi="ar"/>
        </w:rPr>
      </w:pPr>
      <w:r>
        <w:rPr>
          <w:rFonts w:hint="eastAsia" w:ascii="仿宋_GB2312" w:hAnsi="宋体" w:eastAsia="仿宋_GB2312" w:cs="宋体"/>
          <w:color w:val="auto"/>
          <w:kern w:val="0"/>
          <w:szCs w:val="21"/>
          <w:highlight w:val="none"/>
          <w:lang w:bidi="ar"/>
        </w:rPr>
        <w:t>如发包人负责提供部分材料或工程设备，相关规定如下：</w:t>
      </w:r>
      <w:r>
        <w:rPr>
          <w:rFonts w:hint="eastAsia" w:ascii="仿宋_GB2312" w:hAnsi="宋体" w:eastAsia="仿宋_GB2312"/>
          <w:color w:val="auto"/>
          <w:kern w:val="0"/>
          <w:szCs w:val="21"/>
          <w:highlight w:val="none"/>
          <w:u w:val="single"/>
          <w:lang w:bidi="ar"/>
        </w:rPr>
        <w:t xml:space="preserve">            </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第 5.2.3 项补充：</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承包人负责接收并按规定对材料进行抽样检验和对工程设备进行检验测试，若发现材料和工程设备存在缺陷，承包人应及时通知监理人，发包人应及时改正通知中指出的缺陷。承包人负责接收后的运输和保管，因承包人的原因发生丢失、损坏或进度拖延，由承包人承担相应责任。</w:t>
      </w:r>
    </w:p>
    <w:p>
      <w:pPr>
        <w:pStyle w:val="6"/>
        <w:spacing w:before="0" w:beforeAutospacing="0" w:after="0" w:afterAutospacing="0" w:line="360" w:lineRule="auto"/>
        <w:rPr>
          <w:rFonts w:hint="eastAsia" w:ascii="仿宋_GB2312" w:eastAsia="仿宋_GB2312"/>
          <w:color w:val="auto"/>
          <w:highlight w:val="none"/>
        </w:rPr>
      </w:pPr>
      <w:r>
        <w:rPr>
          <w:rFonts w:hint="eastAsia" w:ascii="仿宋_GB2312" w:eastAsia="仿宋_GB2312"/>
          <w:color w:val="auto"/>
          <w:highlight w:val="none"/>
        </w:rPr>
        <w:t>5.4 禁止使用不合格的材料和工程设备</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本款补充第 5.4.4 项：</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5.4.4发包人按约定的内容提供材料设备，承包人按施工规范和检测规范对一切进场材料进行质量检验，承包人有权退回检验不合格的材料；承包人对投入使用的材料质量负责，并对工程质量全面负责。</w:t>
      </w:r>
    </w:p>
    <w:p>
      <w:pPr>
        <w:pStyle w:val="2"/>
        <w:spacing w:after="0" w:line="360" w:lineRule="auto"/>
        <w:ind w:firstLine="420" w:firstLineChars="200"/>
        <w:rPr>
          <w:rFonts w:hint="eastAsia" w:ascii="仿宋_GB2312" w:eastAsia="仿宋_GB2312"/>
          <w:color w:val="auto"/>
          <w:highlight w:val="none"/>
        </w:rPr>
      </w:pPr>
      <w:r>
        <w:rPr>
          <w:rFonts w:hint="eastAsia" w:ascii="仿宋_GB2312" w:eastAsia="仿宋_GB2312"/>
          <w:color w:val="auto"/>
          <w:highlight w:val="none"/>
        </w:rPr>
        <w:t>本条补充第 5.5 款、第 5.6 款</w:t>
      </w:r>
    </w:p>
    <w:p>
      <w:pPr>
        <w:pStyle w:val="6"/>
        <w:spacing w:before="0" w:beforeAutospacing="0" w:after="0" w:afterAutospacing="0" w:line="360" w:lineRule="auto"/>
        <w:rPr>
          <w:rFonts w:hint="eastAsia" w:ascii="仿宋_GB2312" w:eastAsia="仿宋_GB2312"/>
          <w:color w:val="auto"/>
          <w:highlight w:val="none"/>
        </w:rPr>
      </w:pPr>
      <w:r>
        <w:rPr>
          <w:rFonts w:hint="eastAsia" w:ascii="仿宋_GB2312" w:eastAsia="仿宋_GB2312"/>
          <w:color w:val="auto"/>
          <w:highlight w:val="none"/>
        </w:rPr>
        <w:t>5.5 材料与工程设备的保管与使用</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发包人供应的材料设备的保管费用的承担：</w:t>
      </w:r>
      <w:r>
        <w:rPr>
          <w:rFonts w:hint="eastAsia" w:ascii="仿宋_GB2312" w:hAnsi="宋体" w:eastAsia="仿宋_GB2312" w:cs="宋体"/>
          <w:color w:val="auto"/>
          <w:kern w:val="0"/>
          <w:szCs w:val="21"/>
          <w:highlight w:val="none"/>
          <w:u w:val="single"/>
        </w:rPr>
        <w:t xml:space="preserve">              </w:t>
      </w:r>
      <w:r>
        <w:rPr>
          <w:rFonts w:hint="eastAsia" w:ascii="仿宋_GB2312" w:hAnsi="宋体" w:eastAsia="仿宋_GB2312" w:cs="宋体"/>
          <w:color w:val="auto"/>
          <w:kern w:val="0"/>
          <w:szCs w:val="21"/>
          <w:highlight w:val="none"/>
        </w:rPr>
        <w:t>。</w:t>
      </w:r>
    </w:p>
    <w:p>
      <w:pPr>
        <w:pStyle w:val="6"/>
        <w:spacing w:before="0" w:beforeAutospacing="0" w:after="0" w:afterAutospacing="0" w:line="360" w:lineRule="auto"/>
        <w:rPr>
          <w:rFonts w:hint="eastAsia" w:ascii="仿宋_GB2312" w:eastAsia="仿宋_GB2312"/>
          <w:color w:val="auto"/>
          <w:highlight w:val="none"/>
        </w:rPr>
      </w:pPr>
      <w:r>
        <w:rPr>
          <w:rFonts w:hint="eastAsia" w:ascii="仿宋_GB2312" w:eastAsia="仿宋_GB2312"/>
          <w:color w:val="auto"/>
          <w:highlight w:val="none"/>
        </w:rPr>
        <w:t>5.6 样品</w:t>
      </w:r>
    </w:p>
    <w:p>
      <w:pPr>
        <w:autoSpaceDE w:val="0"/>
        <w:autoSpaceDN w:val="0"/>
        <w:adjustRightIn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需要承包人报送样品的材料或工程设备，样品的种类、名称、规格、数量要求：</w:t>
      </w:r>
      <w:r>
        <w:rPr>
          <w:rFonts w:hint="eastAsia" w:ascii="仿宋_GB2312" w:hAnsi="宋体" w:eastAsia="仿宋_GB2312" w:cs="宋体"/>
          <w:color w:val="auto"/>
          <w:kern w:val="0"/>
          <w:szCs w:val="21"/>
          <w:highlight w:val="none"/>
          <w:u w:val="single"/>
        </w:rPr>
        <w:t xml:space="preserve">             </w:t>
      </w:r>
      <w:r>
        <w:rPr>
          <w:rFonts w:hint="eastAsia" w:ascii="仿宋_GB2312" w:hAnsi="宋体" w:eastAsia="仿宋_GB2312" w:cs="宋体"/>
          <w:color w:val="auto"/>
          <w:kern w:val="0"/>
          <w:szCs w:val="21"/>
          <w:highlight w:val="none"/>
        </w:rPr>
        <w:t>。</w:t>
      </w:r>
    </w:p>
    <w:p>
      <w:pPr>
        <w:pStyle w:val="5"/>
        <w:spacing w:before="0" w:after="0" w:line="360" w:lineRule="auto"/>
        <w:rPr>
          <w:rFonts w:hint="eastAsia" w:ascii="宋体" w:hAnsi="宋体"/>
          <w:color w:val="auto"/>
          <w:highlight w:val="none"/>
        </w:rPr>
      </w:pPr>
      <w:bookmarkStart w:id="633" w:name="_Toc28035"/>
      <w:bookmarkStart w:id="634" w:name="_Toc2359"/>
      <w:bookmarkStart w:id="635" w:name="_Toc4452"/>
      <w:bookmarkStart w:id="636" w:name="_Toc16001"/>
      <w:bookmarkStart w:id="637" w:name="_Toc57795970"/>
      <w:r>
        <w:rPr>
          <w:rFonts w:hint="eastAsia" w:ascii="宋体" w:hAnsi="宋体"/>
          <w:color w:val="auto"/>
          <w:highlight w:val="none"/>
        </w:rPr>
        <w:t>6、施工设备和临时设施</w:t>
      </w:r>
      <w:bookmarkEnd w:id="633"/>
      <w:bookmarkEnd w:id="634"/>
      <w:bookmarkEnd w:id="635"/>
      <w:bookmarkEnd w:id="636"/>
      <w:bookmarkEnd w:id="637"/>
    </w:p>
    <w:p>
      <w:pPr>
        <w:pStyle w:val="6"/>
        <w:spacing w:before="0" w:beforeAutospacing="0" w:after="0" w:afterAutospacing="0" w:line="360" w:lineRule="auto"/>
        <w:rPr>
          <w:rFonts w:hint="eastAsia"/>
          <w:color w:val="auto"/>
          <w:highlight w:val="none"/>
        </w:rPr>
      </w:pPr>
      <w:r>
        <w:rPr>
          <w:rFonts w:hint="eastAsia"/>
          <w:color w:val="auto"/>
          <w:highlight w:val="none"/>
        </w:rPr>
        <w:t>6.1 承包人提供的施工设备和临时设施</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第 6.1.2 项约定为：</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承包人应自行承担修建临时设施的费用，需要临时占地的，应由承包人按第 4.1.10 项（1）目的规定办理。</w:t>
      </w:r>
    </w:p>
    <w:p>
      <w:pPr>
        <w:pStyle w:val="6"/>
        <w:spacing w:before="0" w:beforeAutospacing="0" w:after="0" w:afterAutospacing="0" w:line="360" w:lineRule="auto"/>
        <w:rPr>
          <w:rFonts w:hint="eastAsia" w:ascii="仿宋_GB2312" w:eastAsia="仿宋_GB2312"/>
          <w:color w:val="auto"/>
          <w:highlight w:val="none"/>
        </w:rPr>
      </w:pPr>
      <w:r>
        <w:rPr>
          <w:rFonts w:hint="eastAsia" w:ascii="仿宋_GB2312" w:eastAsia="仿宋_GB2312"/>
          <w:color w:val="auto"/>
          <w:highlight w:val="none"/>
        </w:rPr>
        <w:t>6.2  发包人提供的施工设备和临时设施</w:t>
      </w:r>
    </w:p>
    <w:p>
      <w:pPr>
        <w:spacing w:line="360" w:lineRule="auto"/>
        <w:ind w:firstLine="424" w:firstLineChars="202"/>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本款补充：</w:t>
      </w:r>
    </w:p>
    <w:p>
      <w:pPr>
        <w:spacing w:line="360" w:lineRule="auto"/>
        <w:ind w:firstLine="424" w:firstLineChars="202"/>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（1）发包人提供的的施工设备见下表：</w:t>
      </w:r>
    </w:p>
    <w:p>
      <w:pPr>
        <w:spacing w:line="360" w:lineRule="auto"/>
        <w:jc w:val="center"/>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发包人提供的施工设备表（参考格式）</w:t>
      </w:r>
    </w:p>
    <w:tbl>
      <w:tblPr>
        <w:tblStyle w:val="30"/>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842"/>
        <w:gridCol w:w="1560"/>
        <w:gridCol w:w="992"/>
        <w:gridCol w:w="1134"/>
        <w:gridCol w:w="1701"/>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spacing w:line="360" w:lineRule="auto"/>
              <w:ind w:right="-3"/>
              <w:jc w:val="center"/>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序号</w:t>
            </w:r>
          </w:p>
        </w:tc>
        <w:tc>
          <w:tcPr>
            <w:tcW w:w="1842" w:type="dxa"/>
            <w:vAlign w:val="center"/>
          </w:tcPr>
          <w:p>
            <w:pPr>
              <w:spacing w:line="360" w:lineRule="auto"/>
              <w:jc w:val="center"/>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施工设备名称</w:t>
            </w:r>
          </w:p>
        </w:tc>
        <w:tc>
          <w:tcPr>
            <w:tcW w:w="1560" w:type="dxa"/>
            <w:vAlign w:val="center"/>
          </w:tcPr>
          <w:p>
            <w:pPr>
              <w:spacing w:line="360" w:lineRule="auto"/>
              <w:jc w:val="center"/>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型号及规格</w:t>
            </w:r>
          </w:p>
        </w:tc>
        <w:tc>
          <w:tcPr>
            <w:tcW w:w="992" w:type="dxa"/>
            <w:vAlign w:val="center"/>
          </w:tcPr>
          <w:p>
            <w:pPr>
              <w:spacing w:line="360" w:lineRule="auto"/>
              <w:ind w:right="-33"/>
              <w:jc w:val="center"/>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数量</w:t>
            </w:r>
          </w:p>
        </w:tc>
        <w:tc>
          <w:tcPr>
            <w:tcW w:w="1134" w:type="dxa"/>
            <w:vAlign w:val="center"/>
          </w:tcPr>
          <w:p>
            <w:pPr>
              <w:spacing w:line="360" w:lineRule="auto"/>
              <w:jc w:val="center"/>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交货地点</w:t>
            </w:r>
          </w:p>
        </w:tc>
        <w:tc>
          <w:tcPr>
            <w:tcW w:w="1701" w:type="dxa"/>
            <w:vAlign w:val="center"/>
          </w:tcPr>
          <w:p>
            <w:pPr>
              <w:spacing w:line="360" w:lineRule="auto"/>
              <w:jc w:val="center"/>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计划交货日期</w:t>
            </w:r>
          </w:p>
        </w:tc>
        <w:tc>
          <w:tcPr>
            <w:tcW w:w="850" w:type="dxa"/>
            <w:vAlign w:val="center"/>
          </w:tcPr>
          <w:p>
            <w:pPr>
              <w:spacing w:line="360" w:lineRule="auto"/>
              <w:jc w:val="center"/>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spacing w:line="360" w:lineRule="auto"/>
              <w:ind w:right="248"/>
              <w:jc w:val="center"/>
              <w:rPr>
                <w:rFonts w:hint="eastAsia" w:ascii="仿宋_GB2312" w:hAnsi="宋体" w:eastAsia="仿宋_GB2312" w:cs="宋体"/>
                <w:color w:val="auto"/>
                <w:szCs w:val="21"/>
                <w:highlight w:val="none"/>
              </w:rPr>
            </w:pPr>
          </w:p>
        </w:tc>
        <w:tc>
          <w:tcPr>
            <w:tcW w:w="1842" w:type="dxa"/>
            <w:vAlign w:val="center"/>
          </w:tcPr>
          <w:p>
            <w:pPr>
              <w:spacing w:line="360" w:lineRule="auto"/>
              <w:ind w:right="248"/>
              <w:jc w:val="center"/>
              <w:rPr>
                <w:rFonts w:hint="eastAsia" w:ascii="仿宋_GB2312" w:hAnsi="宋体" w:eastAsia="仿宋_GB2312" w:cs="宋体"/>
                <w:color w:val="auto"/>
                <w:szCs w:val="21"/>
                <w:highlight w:val="none"/>
              </w:rPr>
            </w:pPr>
          </w:p>
        </w:tc>
        <w:tc>
          <w:tcPr>
            <w:tcW w:w="1560" w:type="dxa"/>
            <w:vAlign w:val="center"/>
          </w:tcPr>
          <w:p>
            <w:pPr>
              <w:spacing w:line="360" w:lineRule="auto"/>
              <w:ind w:right="248"/>
              <w:jc w:val="center"/>
              <w:rPr>
                <w:rFonts w:hint="eastAsia" w:ascii="仿宋_GB2312" w:hAnsi="宋体" w:eastAsia="仿宋_GB2312" w:cs="宋体"/>
                <w:color w:val="auto"/>
                <w:szCs w:val="21"/>
                <w:highlight w:val="none"/>
              </w:rPr>
            </w:pPr>
          </w:p>
        </w:tc>
        <w:tc>
          <w:tcPr>
            <w:tcW w:w="992" w:type="dxa"/>
            <w:vAlign w:val="center"/>
          </w:tcPr>
          <w:p>
            <w:pPr>
              <w:spacing w:line="360" w:lineRule="auto"/>
              <w:ind w:right="248"/>
              <w:jc w:val="center"/>
              <w:rPr>
                <w:rFonts w:hint="eastAsia" w:ascii="仿宋_GB2312" w:hAnsi="宋体" w:eastAsia="仿宋_GB2312" w:cs="宋体"/>
                <w:color w:val="auto"/>
                <w:szCs w:val="21"/>
                <w:highlight w:val="none"/>
              </w:rPr>
            </w:pPr>
          </w:p>
        </w:tc>
        <w:tc>
          <w:tcPr>
            <w:tcW w:w="1134" w:type="dxa"/>
            <w:vAlign w:val="center"/>
          </w:tcPr>
          <w:p>
            <w:pPr>
              <w:spacing w:line="360" w:lineRule="auto"/>
              <w:ind w:right="248"/>
              <w:jc w:val="center"/>
              <w:rPr>
                <w:rFonts w:hint="eastAsia" w:ascii="仿宋_GB2312" w:hAnsi="宋体" w:eastAsia="仿宋_GB2312" w:cs="宋体"/>
                <w:color w:val="auto"/>
                <w:szCs w:val="21"/>
                <w:highlight w:val="none"/>
              </w:rPr>
            </w:pPr>
          </w:p>
        </w:tc>
        <w:tc>
          <w:tcPr>
            <w:tcW w:w="1701" w:type="dxa"/>
            <w:vAlign w:val="center"/>
          </w:tcPr>
          <w:p>
            <w:pPr>
              <w:spacing w:line="360" w:lineRule="auto"/>
              <w:ind w:right="248"/>
              <w:jc w:val="center"/>
              <w:rPr>
                <w:rFonts w:hint="eastAsia" w:ascii="仿宋_GB2312" w:hAnsi="宋体" w:eastAsia="仿宋_GB2312" w:cs="宋体"/>
                <w:color w:val="auto"/>
                <w:szCs w:val="21"/>
                <w:highlight w:val="none"/>
              </w:rPr>
            </w:pPr>
          </w:p>
        </w:tc>
        <w:tc>
          <w:tcPr>
            <w:tcW w:w="850" w:type="dxa"/>
            <w:vAlign w:val="center"/>
          </w:tcPr>
          <w:p>
            <w:pPr>
              <w:spacing w:line="360" w:lineRule="auto"/>
              <w:ind w:right="248"/>
              <w:jc w:val="center"/>
              <w:rPr>
                <w:rFonts w:hint="eastAsia" w:ascii="仿宋_GB2312" w:hAnsi="宋体" w:eastAsia="仿宋_GB2312"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spacing w:line="360" w:lineRule="auto"/>
              <w:ind w:right="248"/>
              <w:jc w:val="center"/>
              <w:rPr>
                <w:rFonts w:hint="eastAsia" w:ascii="仿宋_GB2312" w:hAnsi="宋体" w:eastAsia="仿宋_GB2312" w:cs="宋体"/>
                <w:color w:val="auto"/>
                <w:szCs w:val="21"/>
                <w:highlight w:val="none"/>
              </w:rPr>
            </w:pPr>
          </w:p>
        </w:tc>
        <w:tc>
          <w:tcPr>
            <w:tcW w:w="1842" w:type="dxa"/>
            <w:vAlign w:val="center"/>
          </w:tcPr>
          <w:p>
            <w:pPr>
              <w:spacing w:line="360" w:lineRule="auto"/>
              <w:ind w:right="248"/>
              <w:jc w:val="center"/>
              <w:rPr>
                <w:rFonts w:hint="eastAsia" w:ascii="仿宋_GB2312" w:hAnsi="宋体" w:eastAsia="仿宋_GB2312" w:cs="宋体"/>
                <w:color w:val="auto"/>
                <w:szCs w:val="21"/>
                <w:highlight w:val="none"/>
              </w:rPr>
            </w:pPr>
          </w:p>
        </w:tc>
        <w:tc>
          <w:tcPr>
            <w:tcW w:w="1560" w:type="dxa"/>
            <w:vAlign w:val="center"/>
          </w:tcPr>
          <w:p>
            <w:pPr>
              <w:spacing w:line="360" w:lineRule="auto"/>
              <w:ind w:right="248"/>
              <w:jc w:val="center"/>
              <w:rPr>
                <w:rFonts w:hint="eastAsia" w:ascii="仿宋_GB2312" w:hAnsi="宋体" w:eastAsia="仿宋_GB2312" w:cs="宋体"/>
                <w:color w:val="auto"/>
                <w:szCs w:val="21"/>
                <w:highlight w:val="none"/>
              </w:rPr>
            </w:pPr>
          </w:p>
        </w:tc>
        <w:tc>
          <w:tcPr>
            <w:tcW w:w="992" w:type="dxa"/>
            <w:vAlign w:val="center"/>
          </w:tcPr>
          <w:p>
            <w:pPr>
              <w:spacing w:line="360" w:lineRule="auto"/>
              <w:ind w:right="248"/>
              <w:jc w:val="center"/>
              <w:rPr>
                <w:rFonts w:hint="eastAsia" w:ascii="仿宋_GB2312" w:hAnsi="宋体" w:eastAsia="仿宋_GB2312" w:cs="宋体"/>
                <w:color w:val="auto"/>
                <w:szCs w:val="21"/>
                <w:highlight w:val="none"/>
              </w:rPr>
            </w:pPr>
          </w:p>
        </w:tc>
        <w:tc>
          <w:tcPr>
            <w:tcW w:w="1134" w:type="dxa"/>
            <w:vAlign w:val="center"/>
          </w:tcPr>
          <w:p>
            <w:pPr>
              <w:spacing w:line="360" w:lineRule="auto"/>
              <w:ind w:right="248"/>
              <w:jc w:val="center"/>
              <w:rPr>
                <w:rFonts w:hint="eastAsia" w:ascii="仿宋_GB2312" w:hAnsi="宋体" w:eastAsia="仿宋_GB2312" w:cs="宋体"/>
                <w:color w:val="auto"/>
                <w:szCs w:val="21"/>
                <w:highlight w:val="none"/>
              </w:rPr>
            </w:pPr>
          </w:p>
        </w:tc>
        <w:tc>
          <w:tcPr>
            <w:tcW w:w="1701" w:type="dxa"/>
            <w:vAlign w:val="center"/>
          </w:tcPr>
          <w:p>
            <w:pPr>
              <w:spacing w:line="360" w:lineRule="auto"/>
              <w:ind w:right="248"/>
              <w:jc w:val="center"/>
              <w:rPr>
                <w:rFonts w:hint="eastAsia" w:ascii="仿宋_GB2312" w:hAnsi="宋体" w:eastAsia="仿宋_GB2312" w:cs="宋体"/>
                <w:color w:val="auto"/>
                <w:szCs w:val="21"/>
                <w:highlight w:val="none"/>
              </w:rPr>
            </w:pPr>
          </w:p>
        </w:tc>
        <w:tc>
          <w:tcPr>
            <w:tcW w:w="850" w:type="dxa"/>
            <w:vAlign w:val="center"/>
          </w:tcPr>
          <w:p>
            <w:pPr>
              <w:spacing w:line="360" w:lineRule="auto"/>
              <w:ind w:right="248"/>
              <w:jc w:val="center"/>
              <w:rPr>
                <w:rFonts w:hint="eastAsia" w:ascii="仿宋_GB2312" w:hAnsi="宋体" w:eastAsia="仿宋_GB2312"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01" w:type="dxa"/>
            <w:vAlign w:val="center"/>
          </w:tcPr>
          <w:p>
            <w:pPr>
              <w:spacing w:line="360" w:lineRule="auto"/>
              <w:ind w:right="248"/>
              <w:jc w:val="center"/>
              <w:rPr>
                <w:rFonts w:hint="eastAsia" w:ascii="仿宋_GB2312" w:hAnsi="宋体" w:eastAsia="仿宋_GB2312" w:cs="宋体"/>
                <w:color w:val="auto"/>
                <w:szCs w:val="21"/>
                <w:highlight w:val="none"/>
              </w:rPr>
            </w:pPr>
          </w:p>
        </w:tc>
        <w:tc>
          <w:tcPr>
            <w:tcW w:w="1842" w:type="dxa"/>
            <w:vAlign w:val="center"/>
          </w:tcPr>
          <w:p>
            <w:pPr>
              <w:spacing w:line="360" w:lineRule="auto"/>
              <w:ind w:right="248"/>
              <w:jc w:val="center"/>
              <w:rPr>
                <w:rFonts w:hint="eastAsia" w:ascii="仿宋_GB2312" w:hAnsi="宋体" w:eastAsia="仿宋_GB2312" w:cs="宋体"/>
                <w:color w:val="auto"/>
                <w:szCs w:val="21"/>
                <w:highlight w:val="none"/>
              </w:rPr>
            </w:pPr>
          </w:p>
        </w:tc>
        <w:tc>
          <w:tcPr>
            <w:tcW w:w="1560" w:type="dxa"/>
            <w:vAlign w:val="center"/>
          </w:tcPr>
          <w:p>
            <w:pPr>
              <w:spacing w:line="360" w:lineRule="auto"/>
              <w:ind w:right="248"/>
              <w:jc w:val="center"/>
              <w:rPr>
                <w:rFonts w:hint="eastAsia" w:ascii="仿宋_GB2312" w:hAnsi="宋体" w:eastAsia="仿宋_GB2312" w:cs="宋体"/>
                <w:color w:val="auto"/>
                <w:szCs w:val="21"/>
                <w:highlight w:val="none"/>
              </w:rPr>
            </w:pPr>
          </w:p>
        </w:tc>
        <w:tc>
          <w:tcPr>
            <w:tcW w:w="992" w:type="dxa"/>
            <w:vAlign w:val="center"/>
          </w:tcPr>
          <w:p>
            <w:pPr>
              <w:spacing w:line="360" w:lineRule="auto"/>
              <w:ind w:right="248"/>
              <w:jc w:val="center"/>
              <w:rPr>
                <w:rFonts w:hint="eastAsia" w:ascii="仿宋_GB2312" w:hAnsi="宋体" w:eastAsia="仿宋_GB2312" w:cs="宋体"/>
                <w:color w:val="auto"/>
                <w:szCs w:val="21"/>
                <w:highlight w:val="none"/>
              </w:rPr>
            </w:pPr>
          </w:p>
        </w:tc>
        <w:tc>
          <w:tcPr>
            <w:tcW w:w="1134" w:type="dxa"/>
            <w:vAlign w:val="center"/>
          </w:tcPr>
          <w:p>
            <w:pPr>
              <w:spacing w:line="360" w:lineRule="auto"/>
              <w:ind w:right="248"/>
              <w:jc w:val="center"/>
              <w:rPr>
                <w:rFonts w:hint="eastAsia" w:ascii="仿宋_GB2312" w:hAnsi="宋体" w:eastAsia="仿宋_GB2312" w:cs="宋体"/>
                <w:color w:val="auto"/>
                <w:szCs w:val="21"/>
                <w:highlight w:val="none"/>
              </w:rPr>
            </w:pPr>
          </w:p>
        </w:tc>
        <w:tc>
          <w:tcPr>
            <w:tcW w:w="1701" w:type="dxa"/>
            <w:vAlign w:val="center"/>
          </w:tcPr>
          <w:p>
            <w:pPr>
              <w:spacing w:line="360" w:lineRule="auto"/>
              <w:ind w:right="248"/>
              <w:jc w:val="center"/>
              <w:rPr>
                <w:rFonts w:hint="eastAsia" w:ascii="仿宋_GB2312" w:hAnsi="宋体" w:eastAsia="仿宋_GB2312" w:cs="宋体"/>
                <w:color w:val="auto"/>
                <w:szCs w:val="21"/>
                <w:highlight w:val="none"/>
              </w:rPr>
            </w:pPr>
          </w:p>
        </w:tc>
        <w:tc>
          <w:tcPr>
            <w:tcW w:w="850" w:type="dxa"/>
            <w:vAlign w:val="center"/>
          </w:tcPr>
          <w:p>
            <w:pPr>
              <w:spacing w:line="360" w:lineRule="auto"/>
              <w:ind w:right="248"/>
              <w:jc w:val="center"/>
              <w:rPr>
                <w:rFonts w:hint="eastAsia" w:ascii="仿宋_GB2312" w:hAnsi="宋体" w:eastAsia="仿宋_GB2312" w:cs="宋体"/>
                <w:color w:val="auto"/>
                <w:szCs w:val="21"/>
                <w:highlight w:val="none"/>
              </w:rPr>
            </w:pPr>
          </w:p>
        </w:tc>
      </w:tr>
    </w:tbl>
    <w:p>
      <w:pPr>
        <w:pStyle w:val="27"/>
        <w:spacing w:line="360" w:lineRule="auto"/>
        <w:rPr>
          <w:rFonts w:hint="eastAsia" w:ascii="仿宋_GB2312" w:hAnsi="宋体" w:eastAsia="仿宋_GB2312" w:cs="宋体"/>
          <w:color w:val="auto"/>
          <w:sz w:val="21"/>
          <w:szCs w:val="21"/>
          <w:highlight w:val="none"/>
        </w:rPr>
      </w:pPr>
      <w:r>
        <w:rPr>
          <w:rFonts w:hint="eastAsia" w:ascii="仿宋_GB2312" w:hAnsi="宋体" w:eastAsia="仿宋_GB2312" w:cs="宋体"/>
          <w:color w:val="auto"/>
          <w:sz w:val="21"/>
          <w:szCs w:val="21"/>
          <w:highlight w:val="none"/>
        </w:rPr>
        <w:t>注：设备状况栏内填写该设备的新旧程度、购进时间、已使用小时数和最近一次的大修时间。</w:t>
      </w:r>
    </w:p>
    <w:p>
      <w:pPr>
        <w:spacing w:line="360" w:lineRule="auto"/>
        <w:ind w:right="248" w:firstLine="424" w:firstLineChars="202"/>
        <w:rPr>
          <w:rFonts w:hint="eastAsia" w:ascii="仿宋_GB2312" w:hAnsi="宋体" w:eastAsia="仿宋_GB2312" w:cs="宋体"/>
          <w:b/>
          <w:color w:val="auto"/>
          <w:szCs w:val="21"/>
          <w:highlight w:val="none"/>
        </w:rPr>
      </w:pPr>
      <w:r>
        <w:rPr>
          <w:rFonts w:hint="eastAsia" w:ascii="仿宋_GB2312" w:hAnsi="宋体" w:eastAsia="仿宋_GB2312" w:cs="宋体"/>
          <w:color w:val="auto"/>
          <w:szCs w:val="21"/>
          <w:highlight w:val="none"/>
        </w:rPr>
        <w:t>（2）发包人提供的临时设施：</w:t>
      </w:r>
      <w:r>
        <w:rPr>
          <w:rFonts w:hint="eastAsia" w:ascii="仿宋_GB2312" w:hAnsi="宋体" w:eastAsia="仿宋_GB2312" w:cs="宋体"/>
          <w:color w:val="auto"/>
          <w:szCs w:val="21"/>
          <w:highlight w:val="none"/>
          <w:u w:val="single"/>
        </w:rPr>
        <w:t xml:space="preserve">                            </w:t>
      </w:r>
      <w:r>
        <w:rPr>
          <w:rFonts w:hint="eastAsia" w:ascii="仿宋_GB2312" w:hAnsi="宋体" w:eastAsia="仿宋_GB2312" w:cs="宋体"/>
          <w:color w:val="auto"/>
          <w:szCs w:val="21"/>
          <w:highlight w:val="none"/>
        </w:rPr>
        <w:t>。</w:t>
      </w:r>
    </w:p>
    <w:p>
      <w:pPr>
        <w:pStyle w:val="6"/>
        <w:spacing w:before="0" w:beforeAutospacing="0" w:after="0" w:afterAutospacing="0" w:line="360" w:lineRule="auto"/>
        <w:rPr>
          <w:rFonts w:hint="eastAsia"/>
          <w:color w:val="auto"/>
          <w:highlight w:val="none"/>
        </w:rPr>
      </w:pPr>
      <w:r>
        <w:rPr>
          <w:rFonts w:hint="eastAsia"/>
          <w:color w:val="auto"/>
          <w:highlight w:val="none"/>
        </w:rPr>
        <w:t>6.3 要求承包人增加或更换施工设备</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本款细化为：</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承包人承诺的施工设备必须按时到达现场，不得拖延、缺短或任意更换。尽管承包人已按承诺提供了上述设备，但若承包人使用的施工设备不能满足合同进度计划和（或）质量要求时，监理人有权要求承包人增加或更换施工设备，承包人应及时增加或更换，由此增加的费用和（或）工期延误由承包人承担。</w:t>
      </w:r>
    </w:p>
    <w:p>
      <w:pPr>
        <w:pStyle w:val="5"/>
        <w:spacing w:before="0" w:after="0" w:line="360" w:lineRule="auto"/>
        <w:rPr>
          <w:rFonts w:hint="eastAsia" w:ascii="宋体" w:hAnsi="宋体"/>
          <w:color w:val="auto"/>
          <w:highlight w:val="none"/>
        </w:rPr>
      </w:pPr>
      <w:bookmarkStart w:id="638" w:name="_Toc21929"/>
      <w:bookmarkStart w:id="639" w:name="_Toc57795971"/>
      <w:bookmarkStart w:id="640" w:name="_Toc7282"/>
      <w:bookmarkStart w:id="641" w:name="_Toc18494"/>
      <w:bookmarkStart w:id="642" w:name="_Toc10965"/>
      <w:r>
        <w:rPr>
          <w:rFonts w:hint="eastAsia" w:ascii="宋体" w:hAnsi="宋体"/>
          <w:color w:val="auto"/>
          <w:highlight w:val="none"/>
        </w:rPr>
        <w:t>7、交通运输</w:t>
      </w:r>
      <w:bookmarkEnd w:id="638"/>
      <w:bookmarkEnd w:id="639"/>
      <w:bookmarkEnd w:id="640"/>
      <w:bookmarkEnd w:id="641"/>
      <w:bookmarkEnd w:id="642"/>
    </w:p>
    <w:p>
      <w:pPr>
        <w:pStyle w:val="6"/>
        <w:spacing w:before="0" w:beforeAutospacing="0" w:after="0" w:afterAutospacing="0" w:line="360" w:lineRule="auto"/>
        <w:rPr>
          <w:rFonts w:hint="eastAsia"/>
          <w:color w:val="auto"/>
          <w:highlight w:val="none"/>
        </w:rPr>
      </w:pPr>
      <w:r>
        <w:rPr>
          <w:rFonts w:hint="eastAsia"/>
          <w:color w:val="auto"/>
          <w:highlight w:val="none"/>
        </w:rPr>
        <w:t>7.1 道路通行权和场外设施</w:t>
      </w:r>
    </w:p>
    <w:p>
      <w:pPr>
        <w:widowControl/>
        <w:spacing w:line="360" w:lineRule="auto"/>
        <w:ind w:firstLine="420" w:firstLineChars="200"/>
        <w:jc w:val="left"/>
        <w:rPr>
          <w:rFonts w:ascii="宋体" w:hAnsi="宋体"/>
          <w:color w:val="auto"/>
          <w:szCs w:val="21"/>
          <w:highlight w:val="none"/>
        </w:rPr>
      </w:pPr>
      <w:r>
        <w:rPr>
          <w:rFonts w:hint="eastAsia" w:ascii="宋体" w:hAnsi="宋体" w:cs="宋体"/>
          <w:color w:val="auto"/>
          <w:kern w:val="0"/>
          <w:szCs w:val="21"/>
          <w:highlight w:val="none"/>
          <w:lang w:bidi="ar"/>
        </w:rPr>
        <w:t>本款约定为：</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承包人应根据合同工程的施工需要，负责办理取得出入施工场地的专用和临时道路的通行权，以及取得为工程建设所需修建场外设施的权利，并承担有关费用。 需要发包人协调时，发包人应协助承包人办理相关手续。</w:t>
      </w:r>
    </w:p>
    <w:p>
      <w:pPr>
        <w:pStyle w:val="6"/>
        <w:spacing w:before="0" w:beforeAutospacing="0" w:after="0" w:afterAutospacing="0" w:line="360" w:lineRule="auto"/>
        <w:rPr>
          <w:rFonts w:hint="eastAsia" w:ascii="仿宋_GB2312" w:eastAsia="仿宋_GB2312"/>
          <w:color w:val="auto"/>
          <w:highlight w:val="none"/>
        </w:rPr>
      </w:pPr>
      <w:r>
        <w:rPr>
          <w:rFonts w:hint="eastAsia" w:ascii="仿宋_GB2312" w:eastAsia="仿宋_GB2312"/>
          <w:color w:val="auto"/>
          <w:highlight w:val="none"/>
        </w:rPr>
        <w:t>7.2 场内施工道路</w:t>
      </w:r>
    </w:p>
    <w:p>
      <w:pPr>
        <w:snapToGrid w:val="0"/>
        <w:spacing w:line="360" w:lineRule="auto"/>
        <w:ind w:firstLine="420" w:firstLineChars="200"/>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本款补充第 7.2.3 项：</w:t>
      </w:r>
    </w:p>
    <w:p>
      <w:pPr>
        <w:snapToGrid w:val="0"/>
        <w:spacing w:line="360" w:lineRule="auto"/>
        <w:ind w:firstLine="420" w:firstLineChars="200"/>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7.2.3由发包人提供的部分道路和交通设施维修、养护和管理的约定：</w:t>
      </w:r>
      <w:r>
        <w:rPr>
          <w:rFonts w:hint="eastAsia" w:ascii="仿宋_GB2312" w:hAnsi="宋体" w:eastAsia="仿宋_GB2312" w:cs="宋体"/>
          <w:color w:val="auto"/>
          <w:szCs w:val="21"/>
          <w:highlight w:val="none"/>
          <w:u w:val="single"/>
        </w:rPr>
        <w:t xml:space="preserve">             </w:t>
      </w:r>
      <w:r>
        <w:rPr>
          <w:rFonts w:hint="eastAsia" w:ascii="仿宋_GB2312" w:hAnsi="宋体" w:eastAsia="仿宋_GB2312" w:cs="宋体"/>
          <w:color w:val="auto"/>
          <w:szCs w:val="21"/>
          <w:highlight w:val="none"/>
        </w:rPr>
        <w:t>。</w:t>
      </w:r>
    </w:p>
    <w:p>
      <w:pPr>
        <w:spacing w:line="360" w:lineRule="auto"/>
        <w:ind w:firstLine="420" w:firstLineChars="200"/>
        <w:jc w:val="left"/>
        <w:rPr>
          <w:rFonts w:hint="eastAsia" w:ascii="仿宋_GB2312" w:hAnsi="宋体" w:eastAsia="仿宋_GB2312" w:cs="宋体"/>
          <w:color w:val="auto"/>
          <w:szCs w:val="21"/>
          <w:highlight w:val="none"/>
          <w:u w:val="single"/>
        </w:rPr>
      </w:pPr>
      <w:r>
        <w:rPr>
          <w:rFonts w:hint="eastAsia" w:ascii="仿宋_GB2312" w:hAnsi="宋体" w:eastAsia="仿宋_GB2312" w:cs="宋体"/>
          <w:color w:val="auto"/>
          <w:kern w:val="0"/>
          <w:szCs w:val="21"/>
          <w:highlight w:val="none"/>
        </w:rPr>
        <w:t>关于场外交通和场内交通的边界的约定：</w:t>
      </w:r>
      <w:r>
        <w:rPr>
          <w:rFonts w:hint="eastAsia" w:ascii="仿宋_GB2312" w:hAnsi="宋体" w:eastAsia="仿宋_GB2312" w:cs="宋体"/>
          <w:color w:val="auto"/>
          <w:szCs w:val="21"/>
          <w:highlight w:val="none"/>
          <w:u w:val="single"/>
        </w:rPr>
        <w:t>以合同工程用地红线为界，用地红线外为场外交通，用地红线范围内为场内交通（场外道路穿越场内的除外）</w:t>
      </w:r>
      <w:r>
        <w:rPr>
          <w:rFonts w:hint="eastAsia" w:ascii="仿宋_GB2312" w:hAnsi="宋体" w:eastAsia="仿宋_GB2312" w:cs="宋体"/>
          <w:color w:val="auto"/>
          <w:szCs w:val="21"/>
          <w:highlight w:val="none"/>
        </w:rPr>
        <w:t>。</w:t>
      </w:r>
    </w:p>
    <w:p>
      <w:pPr>
        <w:spacing w:line="360" w:lineRule="auto"/>
        <w:ind w:firstLine="420" w:firstLineChars="200"/>
        <w:jc w:val="left"/>
        <w:rPr>
          <w:rFonts w:hint="eastAsia" w:ascii="仿宋_GB2312" w:hAnsi="宋体" w:eastAsia="仿宋_GB2312" w:cs="宋体"/>
          <w:color w:val="auto"/>
          <w:szCs w:val="21"/>
          <w:highlight w:val="none"/>
        </w:rPr>
      </w:pPr>
      <w:r>
        <w:rPr>
          <w:rFonts w:hint="eastAsia" w:ascii="仿宋_GB2312" w:hAnsi="宋体" w:eastAsia="仿宋_GB2312" w:cs="宋体"/>
          <w:color w:val="auto"/>
          <w:kern w:val="0"/>
          <w:szCs w:val="21"/>
          <w:highlight w:val="none"/>
        </w:rPr>
        <w:t>关于发包人向承包人免费提供满足工程施工需要的场内道路和交通设施的约定：</w:t>
      </w:r>
      <w:r>
        <w:rPr>
          <w:rFonts w:hint="eastAsia" w:ascii="仿宋_GB2312" w:hAnsi="宋体" w:eastAsia="仿宋_GB2312" w:cs="宋体"/>
          <w:color w:val="auto"/>
          <w:kern w:val="0"/>
          <w:szCs w:val="21"/>
          <w:highlight w:val="none"/>
          <w:u w:val="single"/>
        </w:rPr>
        <w:t>以施工场地移交时的现状为准</w:t>
      </w:r>
      <w:r>
        <w:rPr>
          <w:rFonts w:hint="eastAsia" w:ascii="仿宋_GB2312" w:hAnsi="宋体" w:eastAsia="仿宋_GB2312" w:cs="宋体"/>
          <w:color w:val="auto"/>
          <w:szCs w:val="21"/>
          <w:highlight w:val="none"/>
        </w:rPr>
        <w:t>。</w:t>
      </w:r>
    </w:p>
    <w:p>
      <w:pPr>
        <w:pStyle w:val="6"/>
        <w:spacing w:before="0" w:beforeAutospacing="0" w:after="0" w:afterAutospacing="0" w:line="360" w:lineRule="auto"/>
        <w:rPr>
          <w:rFonts w:hint="eastAsia" w:ascii="仿宋_GB2312" w:eastAsia="仿宋_GB2312"/>
          <w:color w:val="auto"/>
          <w:highlight w:val="none"/>
        </w:rPr>
      </w:pPr>
      <w:r>
        <w:rPr>
          <w:rFonts w:hint="eastAsia" w:ascii="仿宋_GB2312" w:eastAsia="仿宋_GB2312"/>
          <w:color w:val="auto"/>
          <w:highlight w:val="none"/>
        </w:rPr>
        <w:t>7.3 场外交通</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本款补充第 7.3.3 项</w:t>
      </w:r>
    </w:p>
    <w:p>
      <w:pPr>
        <w:spacing w:line="360" w:lineRule="auto"/>
        <w:ind w:firstLine="420" w:firstLineChars="200"/>
        <w:jc w:val="left"/>
        <w:rPr>
          <w:rFonts w:ascii="宋体" w:hAnsi="宋体" w:cs="宋体"/>
          <w:color w:val="auto"/>
          <w:kern w:val="0"/>
          <w:szCs w:val="21"/>
          <w:highlight w:val="none"/>
        </w:rPr>
      </w:pPr>
      <w:r>
        <w:rPr>
          <w:rFonts w:hint="eastAsia" w:ascii="仿宋_GB2312" w:hAnsi="宋体" w:eastAsia="仿宋_GB2312" w:cs="宋体"/>
          <w:color w:val="auto"/>
          <w:kern w:val="0"/>
          <w:szCs w:val="21"/>
          <w:highlight w:val="none"/>
        </w:rPr>
        <w:t>承包人应遵守有关交通法规，执行有关道路限速、限行、禁止超载的规定，并配合交通管理部门的监督和检查。场外交通以施工场地移交时的现状为准。</w:t>
      </w:r>
    </w:p>
    <w:p>
      <w:pPr>
        <w:pStyle w:val="5"/>
        <w:spacing w:before="0" w:after="0" w:line="360" w:lineRule="auto"/>
        <w:rPr>
          <w:rFonts w:hint="eastAsia" w:ascii="宋体" w:hAnsi="宋体"/>
          <w:color w:val="auto"/>
          <w:highlight w:val="none"/>
        </w:rPr>
      </w:pPr>
      <w:bookmarkStart w:id="643" w:name="_Toc57795972"/>
      <w:bookmarkStart w:id="644" w:name="_Toc13541"/>
      <w:bookmarkStart w:id="645" w:name="_Toc13217"/>
      <w:bookmarkStart w:id="646" w:name="_Toc28320"/>
      <w:bookmarkStart w:id="647" w:name="_Toc24893"/>
      <w:r>
        <w:rPr>
          <w:rFonts w:hint="eastAsia" w:ascii="宋体" w:hAnsi="宋体"/>
          <w:color w:val="auto"/>
          <w:highlight w:val="none"/>
        </w:rPr>
        <w:t>8、测量放线</w:t>
      </w:r>
      <w:bookmarkEnd w:id="643"/>
      <w:bookmarkEnd w:id="644"/>
      <w:bookmarkEnd w:id="645"/>
      <w:bookmarkEnd w:id="646"/>
      <w:bookmarkEnd w:id="647"/>
    </w:p>
    <w:p>
      <w:pPr>
        <w:pStyle w:val="6"/>
        <w:spacing w:before="0" w:beforeAutospacing="0" w:after="0" w:afterAutospacing="0" w:line="360" w:lineRule="auto"/>
        <w:rPr>
          <w:rFonts w:hint="eastAsia"/>
          <w:color w:val="auto"/>
          <w:highlight w:val="none"/>
        </w:rPr>
      </w:pPr>
      <w:r>
        <w:rPr>
          <w:rFonts w:hint="eastAsia"/>
          <w:color w:val="auto"/>
          <w:highlight w:val="none"/>
        </w:rPr>
        <w:t>8.1施工控制网</w:t>
      </w:r>
    </w:p>
    <w:p>
      <w:pPr>
        <w:spacing w:line="360" w:lineRule="auto"/>
        <w:ind w:right="248" w:firstLine="480"/>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第 8.1.1 项细化为：</w:t>
      </w:r>
    </w:p>
    <w:p>
      <w:pPr>
        <w:spacing w:line="360" w:lineRule="auto"/>
        <w:ind w:right="248" w:firstLine="480"/>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发包人提供测量基准点、基准线和水准点及其书面资料的期限：中标通知之后</w:t>
      </w:r>
      <w:r>
        <w:rPr>
          <w:rFonts w:hint="eastAsia" w:ascii="仿宋_GB2312" w:hAnsi="宋体" w:eastAsia="仿宋_GB2312" w:cs="宋体"/>
          <w:color w:val="auto"/>
          <w:szCs w:val="21"/>
          <w:highlight w:val="none"/>
          <w:u w:val="single"/>
        </w:rPr>
        <w:t xml:space="preserve">     </w:t>
      </w:r>
      <w:r>
        <w:rPr>
          <w:rFonts w:hint="eastAsia" w:ascii="仿宋_GB2312" w:hAnsi="宋体" w:eastAsia="仿宋_GB2312" w:cs="宋体"/>
          <w:color w:val="auto"/>
          <w:szCs w:val="21"/>
          <w:highlight w:val="none"/>
        </w:rPr>
        <w:t>天之内</w:t>
      </w:r>
      <w:r>
        <w:rPr>
          <w:rFonts w:hint="eastAsia" w:ascii="仿宋_GB2312" w:hAnsi="宋体" w:eastAsia="仿宋_GB2312" w:cs="宋体"/>
          <w:color w:val="auto"/>
          <w:kern w:val="0"/>
          <w:szCs w:val="21"/>
          <w:highlight w:val="none"/>
        </w:rPr>
        <w:t>。</w:t>
      </w:r>
    </w:p>
    <w:p>
      <w:pPr>
        <w:spacing w:line="360" w:lineRule="auto"/>
        <w:ind w:right="248" w:firstLine="480"/>
        <w:rPr>
          <w:rFonts w:hint="eastAsia" w:ascii="仿宋_GB2312" w:hAnsi="宋体" w:eastAsia="仿宋_GB2312" w:cs="宋体"/>
          <w:color w:val="auto"/>
          <w:szCs w:val="21"/>
          <w:highlight w:val="none"/>
        </w:rPr>
      </w:pPr>
      <w:r>
        <w:rPr>
          <w:rFonts w:hint="eastAsia" w:ascii="仿宋_GB2312" w:hAnsi="宋体" w:eastAsia="仿宋_GB2312" w:cs="宋体"/>
          <w:color w:val="auto"/>
          <w:kern w:val="0"/>
          <w:szCs w:val="21"/>
          <w:highlight w:val="none"/>
        </w:rPr>
        <w:t>承包人将施工控制网资料报送监理人审批的期限：在发包人提供上述资料后</w:t>
      </w:r>
      <w:r>
        <w:rPr>
          <w:rFonts w:hint="eastAsia" w:ascii="仿宋_GB2312" w:hAnsi="宋体" w:eastAsia="仿宋_GB2312" w:cs="宋体"/>
          <w:color w:val="auto"/>
          <w:kern w:val="0"/>
          <w:szCs w:val="21"/>
          <w:highlight w:val="none"/>
          <w:u w:val="single"/>
        </w:rPr>
        <w:t xml:space="preserve">     </w:t>
      </w:r>
      <w:r>
        <w:rPr>
          <w:rFonts w:hint="eastAsia" w:ascii="仿宋_GB2312" w:hAnsi="宋体" w:eastAsia="仿宋_GB2312" w:cs="宋体"/>
          <w:color w:val="auto"/>
          <w:kern w:val="0"/>
          <w:szCs w:val="21"/>
          <w:highlight w:val="none"/>
        </w:rPr>
        <w:t>天之内。</w:t>
      </w:r>
    </w:p>
    <w:p>
      <w:pPr>
        <w:pStyle w:val="6"/>
        <w:spacing w:before="0" w:beforeAutospacing="0" w:after="0" w:afterAutospacing="0" w:line="360" w:lineRule="auto"/>
        <w:rPr>
          <w:rFonts w:hint="eastAsia"/>
          <w:color w:val="auto"/>
          <w:highlight w:val="none"/>
        </w:rPr>
      </w:pPr>
      <w:r>
        <w:rPr>
          <w:rFonts w:hint="eastAsia"/>
          <w:color w:val="auto"/>
          <w:highlight w:val="none"/>
        </w:rPr>
        <w:t>8.4 监理人使用施工控制网</w:t>
      </w:r>
    </w:p>
    <w:p>
      <w:pPr>
        <w:widowControl/>
        <w:spacing w:line="360" w:lineRule="auto"/>
        <w:ind w:firstLine="420" w:firstLineChars="200"/>
        <w:jc w:val="left"/>
        <w:rPr>
          <w:rFonts w:ascii="宋体" w:hAnsi="宋体"/>
          <w:color w:val="auto"/>
          <w:szCs w:val="21"/>
          <w:highlight w:val="none"/>
        </w:rPr>
      </w:pPr>
      <w:r>
        <w:rPr>
          <w:rFonts w:hint="eastAsia" w:ascii="宋体" w:hAnsi="宋体" w:cs="宋体"/>
          <w:color w:val="auto"/>
          <w:kern w:val="0"/>
          <w:szCs w:val="21"/>
          <w:highlight w:val="none"/>
          <w:lang w:bidi="ar"/>
        </w:rPr>
        <w:t>本款补充：</w:t>
      </w:r>
    </w:p>
    <w:p>
      <w:pPr>
        <w:widowControl/>
        <w:spacing w:line="360" w:lineRule="auto"/>
        <w:ind w:firstLine="420" w:firstLineChars="200"/>
        <w:jc w:val="left"/>
        <w:rPr>
          <w:rFonts w:ascii="宋体" w:hAnsi="宋体"/>
          <w:color w:val="auto"/>
          <w:szCs w:val="21"/>
          <w:highlight w:val="none"/>
        </w:rPr>
      </w:pPr>
      <w:r>
        <w:rPr>
          <w:rFonts w:hint="eastAsia" w:ascii="宋体" w:hAnsi="宋体" w:cs="宋体"/>
          <w:color w:val="auto"/>
          <w:kern w:val="0"/>
          <w:szCs w:val="21"/>
          <w:highlight w:val="none"/>
          <w:lang w:bidi="ar"/>
        </w:rPr>
        <w:t>经监理人批准，其他相关承包人也可免费使用施工控制网。</w:t>
      </w:r>
    </w:p>
    <w:p>
      <w:pPr>
        <w:pStyle w:val="5"/>
        <w:spacing w:before="0" w:after="0" w:line="360" w:lineRule="auto"/>
        <w:rPr>
          <w:rFonts w:hint="eastAsia" w:ascii="宋体" w:hAnsi="宋体"/>
          <w:color w:val="auto"/>
          <w:highlight w:val="none"/>
        </w:rPr>
      </w:pPr>
      <w:bookmarkStart w:id="648" w:name="_Toc31129"/>
      <w:bookmarkStart w:id="649" w:name="_Toc57795973"/>
      <w:bookmarkStart w:id="650" w:name="_Toc13461"/>
      <w:bookmarkStart w:id="651" w:name="_Toc18188"/>
      <w:bookmarkStart w:id="652" w:name="_Toc18921"/>
      <w:r>
        <w:rPr>
          <w:rFonts w:hint="eastAsia" w:ascii="宋体" w:hAnsi="宋体"/>
          <w:color w:val="auto"/>
          <w:highlight w:val="none"/>
        </w:rPr>
        <w:t>9、施工安全、治安保卫和环境保护</w:t>
      </w:r>
      <w:bookmarkEnd w:id="648"/>
      <w:bookmarkEnd w:id="649"/>
      <w:bookmarkEnd w:id="650"/>
      <w:bookmarkEnd w:id="651"/>
      <w:bookmarkEnd w:id="652"/>
    </w:p>
    <w:p>
      <w:pPr>
        <w:pStyle w:val="6"/>
        <w:spacing w:before="0" w:beforeAutospacing="0" w:after="0" w:afterAutospacing="0" w:line="360" w:lineRule="auto"/>
        <w:rPr>
          <w:rFonts w:hint="eastAsia" w:ascii="仿宋_GB2312" w:eastAsia="仿宋_GB2312"/>
          <w:color w:val="auto"/>
          <w:highlight w:val="none"/>
        </w:rPr>
      </w:pPr>
      <w:r>
        <w:rPr>
          <w:rFonts w:hint="eastAsia" w:ascii="仿宋_GB2312" w:eastAsia="仿宋_GB2312"/>
          <w:color w:val="auto"/>
          <w:highlight w:val="none"/>
        </w:rPr>
        <w:t>9.1 发包人的施工安全责任</w:t>
      </w:r>
    </w:p>
    <w:p>
      <w:pPr>
        <w:spacing w:line="360" w:lineRule="auto"/>
        <w:ind w:firstLine="420" w:firstLineChars="200"/>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 xml:space="preserve">本款补充第 9.1.4 项、第 </w:t>
      </w:r>
      <w:r>
        <w:rPr>
          <w:rFonts w:hint="eastAsia" w:ascii="仿宋_GB2312" w:hAnsi="宋体" w:eastAsia="仿宋_GB2312" w:cs="宋体"/>
          <w:color w:val="auto"/>
          <w:kern w:val="0"/>
          <w:szCs w:val="21"/>
          <w:highlight w:val="none"/>
        </w:rPr>
        <w:t xml:space="preserve">9.1.5 </w:t>
      </w:r>
      <w:r>
        <w:rPr>
          <w:rFonts w:hint="eastAsia" w:ascii="仿宋_GB2312" w:hAnsi="宋体" w:eastAsia="仿宋_GB2312" w:cs="宋体"/>
          <w:color w:val="auto"/>
          <w:szCs w:val="21"/>
          <w:highlight w:val="none"/>
        </w:rPr>
        <w:t>项</w:t>
      </w:r>
    </w:p>
    <w:p>
      <w:pPr>
        <w:spacing w:line="360" w:lineRule="auto"/>
        <w:ind w:firstLine="420" w:firstLineChars="200"/>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9.1.4发包人负责提供的地下管线资料有：</w:t>
      </w:r>
      <w:r>
        <w:rPr>
          <w:rFonts w:hint="eastAsia" w:ascii="仿宋_GB2312" w:hAnsi="宋体" w:eastAsia="仿宋_GB2312" w:cs="宋体"/>
          <w:color w:val="auto"/>
          <w:szCs w:val="21"/>
          <w:highlight w:val="none"/>
          <w:u w:val="single"/>
        </w:rPr>
        <w:t xml:space="preserve">                   </w:t>
      </w:r>
      <w:r>
        <w:rPr>
          <w:rFonts w:hint="eastAsia" w:ascii="仿宋_GB2312" w:hAnsi="宋体" w:eastAsia="仿宋_GB2312" w:cs="宋体"/>
          <w:color w:val="auto"/>
          <w:szCs w:val="21"/>
          <w:highlight w:val="none"/>
        </w:rPr>
        <w:t>，其余可能影响相邻建筑物地下工程的有关资料由承包人负责收集，并保证有关资料的真实、准确、完整，满足有关技术规程的要求。</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9.1.5发包人安全监督部门应当按照现行标准规范对施工现场安全生产措施落实情况进行监督检查，对安全生产状况进行综合评定，并将评定结果纳入安全档案。</w:t>
      </w:r>
    </w:p>
    <w:p>
      <w:pPr>
        <w:pStyle w:val="6"/>
        <w:spacing w:before="0" w:beforeAutospacing="0" w:after="0" w:afterAutospacing="0" w:line="360" w:lineRule="auto"/>
        <w:rPr>
          <w:rFonts w:hint="eastAsia"/>
          <w:color w:val="auto"/>
          <w:sz w:val="21"/>
          <w:szCs w:val="21"/>
          <w:highlight w:val="none"/>
        </w:rPr>
      </w:pPr>
      <w:r>
        <w:rPr>
          <w:rFonts w:hint="eastAsia"/>
          <w:color w:val="auto"/>
          <w:highlight w:val="none"/>
        </w:rPr>
        <w:t>9.2 承包人的施工安全责任</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第 9.2.1 项细化为：</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承包人应按合同约定履行安全职责，严格执行国家、地方政府有关施工安全管理方面的法律、法规及规章制度，同时严格执行发包人制订的本项目安全生产管理方面的规章制度、安全检查程序及施工安全管理要求，以及监理人有关安全工作的指示。</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承包人应根据本工程的实际安全施工要求，编制施工安全技术措施，并在签订合同协议书后 28 天内，报监理人和发包人批准。该施工安全技术措施包括（但不限于）施工安全保障体系，安全生产责任制，安全生产管理规章制度，安全防护施工方案，施工现场临时用电方案，施工安全评估，安全预控及保证措施方案，紧急应变措施，安全标识、警示和围护方案等。对影响安全的重要工序和下列危险性较大的工程应编制专项施工方案，并附安全验算结果，经承包人项目总工</w:t>
      </w:r>
      <w:r>
        <w:rPr>
          <w:rFonts w:hint="eastAsia" w:ascii="宋体" w:hAnsi="宋体" w:cs="宋体"/>
          <w:color w:val="auto"/>
          <w:kern w:val="0"/>
          <w:szCs w:val="21"/>
          <w:highlight w:val="none"/>
          <w:lang w:eastAsia="zh-CN" w:bidi="ar"/>
        </w:rPr>
        <w:t>签名</w:t>
      </w:r>
      <w:r>
        <w:rPr>
          <w:rFonts w:hint="eastAsia" w:ascii="宋体" w:hAnsi="宋体" w:cs="宋体"/>
          <w:color w:val="auto"/>
          <w:kern w:val="0"/>
          <w:szCs w:val="21"/>
          <w:highlight w:val="none"/>
          <w:lang w:bidi="ar"/>
        </w:rPr>
        <w:t>并报监理人和发包人批准后实施，由专职安全生产管理人员进行现场监督。</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本项目需要编制专项施工方案的工程包括但不限于以下内容：</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（1）不良地质条件下有潜在危险性的土方、石方开挖；</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（2）滑坡和高边坡处理；</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（3）桩基础、挡墙基础、深水基础及围堰工程；</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（4）桥梁工程中的梁、拱、柱等构件施工等；</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（5）隧道工程中的不良地质隧道、高瓦斯隧道等；</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（6）水上工程中的打桩船作业、施工船作业、外海孤岛作业、边通航边施工作业等；</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（7）水下工程中的水下焊接、混凝土浇筑、爆破工程等；</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（8）爆破工程；</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（9）大型临时工程中的大型支架、模板、便桥的架设与拆除；桥梁、码头的加固与拆除；</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（10）其他危险性较大的工程。</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监理人和发包人在检查中发现有安全问题或有违反安全管理规章制度的情况时，可视为承包人违约，应按第 22.1 款的规定办理。</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第 9.2.5 项细化为：</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安全生产费用应为投标价（不含安全生产费及建筑工程一切险及第三者责任险的保险费）的 1.5%（若发包人公布了最高投标限价时，按最高投标限价的 1.5%计）。安全生产费用应用于施工安全防护用具及设施的采购和更新、安全施工措施的落实、安全生产条件的改善，不得挪作他用。如承包人在此基础上增加安全生产费用以满足项目施工需要，则承包人应在本项目工程量清单其他相关子目的单价或总额价中予以考虑，发包人不再另行支付。因采取合同未约定的特殊防护措施增加的费用，由监理人按第 3.5 款商定或确定。</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安全生产费用按相关规定计取。安全生产费的使用和支付管理按照</w:t>
      </w:r>
      <w:r>
        <w:rPr>
          <w:rFonts w:hint="eastAsia" w:ascii="仿宋_GB2312" w:hAnsi="宋体" w:eastAsia="仿宋_GB2312" w:cs="宋体"/>
          <w:color w:val="auto"/>
          <w:kern w:val="0"/>
          <w:szCs w:val="21"/>
          <w:highlight w:val="none"/>
          <w:u w:val="single"/>
          <w:lang w:eastAsia="zh-CN"/>
        </w:rPr>
        <w:t>《企业安全生产费用提取和使用管理办法》</w:t>
      </w:r>
      <w:r>
        <w:rPr>
          <w:rFonts w:hint="eastAsia" w:ascii="仿宋_GB2312" w:hAnsi="宋体" w:eastAsia="仿宋_GB2312" w:cs="宋体"/>
          <w:color w:val="auto"/>
          <w:kern w:val="0"/>
          <w:szCs w:val="21"/>
          <w:highlight w:val="none"/>
        </w:rPr>
        <w:t>执行，如有新的管理办法，按照新的管理办法执行。若承包人在此基础上增加安全生产费用以满足项目施工需要，则承包人应在本项目工程量清单的单价或总额价中予以考虑，发包人不再另行支付。</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本款补充第 9.2.8 项~第 9.2.11 项：</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9.2.8 承包人应充分关注和保障所有在现场工作的人员的安全，采取以下有效措施，使现场和本合同工程的实施保持有条不紊，以免使上述人员的安全受到威胁。</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（1）按</w:t>
      </w:r>
      <w:r>
        <w:rPr>
          <w:rFonts w:hint="default" w:ascii="宋体" w:hAnsi="宋体" w:cs="宋体"/>
          <w:color w:val="auto"/>
          <w:kern w:val="0"/>
          <w:szCs w:val="21"/>
          <w:highlight w:val="none"/>
          <w:u w:val="single"/>
          <w:lang w:val="en-US" w:bidi="ar"/>
        </w:rPr>
        <w:t>《公路水运工程安全生产监督管理办法》</w:t>
      </w:r>
      <w:r>
        <w:rPr>
          <w:rFonts w:hint="eastAsia" w:ascii="宋体" w:hAnsi="宋体" w:cs="宋体"/>
          <w:color w:val="auto"/>
          <w:kern w:val="0"/>
          <w:szCs w:val="21"/>
          <w:highlight w:val="none"/>
          <w:lang w:bidi="ar"/>
        </w:rPr>
        <w:t>规定的最低数量和资质条件配备专职安全生产管理人员；</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2）承包人的垂直运输机械作业人员、施工船舶作业人员、爆破作业人员、安装拆卸工、起重信号工、电工、焊工等国家规定的特种作业人员，必须按照国家规定经过专门的安全作业培训，并取得特种作业操作资格证书后，方可上岗作业；</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（3）所有施工机具设备和高空作业设备均应定期检查，并有安全员的</w:t>
      </w:r>
      <w:r>
        <w:rPr>
          <w:rFonts w:hint="eastAsia" w:ascii="宋体" w:hAnsi="宋体" w:cs="宋体"/>
          <w:color w:val="auto"/>
          <w:kern w:val="0"/>
          <w:szCs w:val="21"/>
          <w:highlight w:val="none"/>
          <w:lang w:eastAsia="zh-CN" w:bidi="ar"/>
        </w:rPr>
        <w:t>签名</w:t>
      </w:r>
      <w:r>
        <w:rPr>
          <w:rFonts w:hint="eastAsia" w:ascii="宋体" w:hAnsi="宋体" w:cs="宋体"/>
          <w:color w:val="auto"/>
          <w:kern w:val="0"/>
          <w:szCs w:val="21"/>
          <w:highlight w:val="none"/>
          <w:lang w:bidi="ar"/>
        </w:rPr>
        <w:t>记录；</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（4）根据本合同各单位工程的施工特点，严格执行</w:t>
      </w:r>
      <w:r>
        <w:rPr>
          <w:rFonts w:hint="eastAsia" w:ascii="宋体" w:hAnsi="宋体" w:cs="宋体"/>
          <w:color w:val="auto"/>
          <w:kern w:val="0"/>
          <w:szCs w:val="21"/>
          <w:highlight w:val="none"/>
          <w:u w:val="single"/>
          <w:lang w:bidi="ar"/>
        </w:rPr>
        <w:t>《公路水运工程安全生产监督管理办法》《公路工程施工安全技术规范》</w:t>
      </w:r>
      <w:r>
        <w:rPr>
          <w:rFonts w:hint="eastAsia" w:ascii="宋体" w:hAnsi="宋体" w:cs="宋体"/>
          <w:color w:val="auto"/>
          <w:kern w:val="0"/>
          <w:szCs w:val="21"/>
          <w:highlight w:val="none"/>
          <w:lang w:bidi="ar"/>
        </w:rPr>
        <w:t>等有关规定。</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9.2.9 为了保护本合同工程免遭损坏，或为了现场附近和过往群众的安全与方便，在确有必要的时候和地方，或当监理人或有关主管部门要求时，承包人应自费提供照明、警卫、护栅、警告标志等安全防护设施。</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9.2.10 在通航水域施工时，承包人应与当地主管部门取得联系，设置必要的导航标志，及时发布航行通告，确保施工水域安全。</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9.2.11 在整个施工过程中对承包人采取的施工安全措施，发包人和监理人有权监督，并向承包人提出整改要求。如果由于承包人未能对其负责的上述事项采取各种必要的措施而导致或发生与此有关的人身伤亡、罚款、索赔、损失补偿、诉讼费用及其他一切责任应由承包人负责。</w:t>
      </w:r>
    </w:p>
    <w:p>
      <w:pPr>
        <w:pStyle w:val="6"/>
        <w:spacing w:before="0" w:beforeAutospacing="0" w:after="0" w:afterAutospacing="0" w:line="360" w:lineRule="auto"/>
        <w:rPr>
          <w:rFonts w:hint="eastAsia"/>
          <w:color w:val="auto"/>
          <w:highlight w:val="none"/>
        </w:rPr>
      </w:pPr>
      <w:r>
        <w:rPr>
          <w:rFonts w:hint="eastAsia"/>
          <w:color w:val="auto"/>
          <w:highlight w:val="none"/>
        </w:rPr>
        <w:t>9.4 环境保护</w:t>
      </w:r>
    </w:p>
    <w:p>
      <w:pPr>
        <w:pStyle w:val="2"/>
        <w:spacing w:after="0" w:line="360" w:lineRule="auto"/>
        <w:ind w:firstLine="420" w:firstLineChars="200"/>
        <w:rPr>
          <w:rFonts w:hint="eastAsia" w:ascii="仿宋_GB2312" w:hAnsi="宋体" w:eastAsia="仿宋_GB2312"/>
          <w:color w:val="auto"/>
          <w:highlight w:val="none"/>
        </w:rPr>
      </w:pPr>
      <w:r>
        <w:rPr>
          <w:rFonts w:hint="eastAsia" w:ascii="仿宋_GB2312" w:hAnsi="宋体" w:eastAsia="仿宋_GB2312" w:cs="宋体"/>
          <w:color w:val="auto"/>
          <w:kern w:val="0"/>
          <w:szCs w:val="21"/>
          <w:highlight w:val="none"/>
        </w:rPr>
        <w:t>第 9.4.6 项补充：</w:t>
      </w:r>
    </w:p>
    <w:p>
      <w:pPr>
        <w:widowControl/>
        <w:spacing w:line="360" w:lineRule="auto"/>
        <w:ind w:firstLine="420" w:firstLineChars="200"/>
        <w:jc w:val="left"/>
        <w:rPr>
          <w:rFonts w:hint="eastAsia" w:ascii="仿宋_GB2312" w:hAnsi="宋体" w:eastAsia="仿宋_GB2312" w:cs="宋体"/>
          <w:color w:val="auto"/>
          <w:kern w:val="0"/>
          <w:szCs w:val="21"/>
          <w:highlight w:val="none"/>
          <w:lang w:bidi="ar"/>
        </w:rPr>
      </w:pPr>
      <w:r>
        <w:rPr>
          <w:rFonts w:hint="eastAsia" w:ascii="仿宋_GB2312" w:hAnsi="宋体" w:eastAsia="仿宋_GB2312" w:cs="宋体"/>
          <w:color w:val="auto"/>
          <w:kern w:val="0"/>
          <w:szCs w:val="21"/>
          <w:highlight w:val="none"/>
          <w:lang w:bidi="ar"/>
        </w:rPr>
        <w:t>承包人应按国家和重庆市的有关规定及合同约定，加强对噪声、粉尘、废气、废水和废油的控制，努力降低噪声，控制粉尘和废气浓度，做好废水和废油的治理和排放。承包人在施工过程中应严格落实各项水土保持、环境保护措施以及饮用水源保护区的环保措施，若由于施工未采取有效措施导致环境破坏或水土流失引起的损失由承包人承担。</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本款补充第 9.4.7～9.4.11 项：</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9.4.7 承包人应切实执行技术规范中有关环境保护方面的条款和规定。</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 xml:space="preserve">（1）对于来自施工机械和运输车辆的施工噪声，为保护施工人员的健康，应遵守《中华人民共和国环境噪声污染防治法》并依据《工业企业噪声卫生标准》合理安排工作人员轮流操作筑路机械，减少接触高噪声的时间，或间歇安排高噪声的工作。对距噪声源较近的施工人员，除采取使用防护耳塞或头盔等有效措施外，还应当缩短其劳动时间。同时，要注意对机械的经常性保养，尽量使其噪声降低到最低水平。为保护施工现场附近居民的夜间休息，对居民区 150m 以内的施工现场，施工时间应加以控制。 </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（2）对于公路施工中粉尘污染的主要污染源――灰土拌和、施工车辆和筑路机械运行及运输产生的扬尘，应采取有效措施减轻其对施工现场的大气污染，保护人民健康，如：</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 xml:space="preserve">a. 拌和设备应有较好的密封，或有防尘设备。 </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 xml:space="preserve">b. 施工通道、沥青混凝土拌和站及灰土拌和站应经常进行洒水降尘。 </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 xml:space="preserve">c. 路面施工应注意保持水分，以免扬尘。 </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 xml:space="preserve">d. 隧道出渣和桥梁钻孔灌注桩施工时排出的泥浆要进行妥善处理，严禁向河流或农田排放。 </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 xml:space="preserve">（3）采取可靠措施保证原有交通的正常通行，维持沿线村镇的居民饮水、农田灌溉、生产生活用电及通信等管线的正常使用。 </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9.4.8 在整个施工过程中对承包人采取的环境保护措施，发包人和监理人有权监督，并向承包人提出整改要求。如果由于承包人未能对其负责的上述事项采取各种必要的措施而导致或发生与此有关的人身伤亡、罚款、索赔、损失补偿、诉讼费用及其他一切责任应由承包人负责。</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9.4.9 在施工期间，承包人应随时保持现场整洁，施工设备和材料、工程设备应整齐妥善存放和储存，废料与垃圾及不再需要的临时设施应及时从现场清除、拆除并运走。</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9.4.10 在施工期间，承包人应严格遵守《关于在公路建设中实行最严格的耕地保护制度的若干意见》的相关规定，规范用地、科学用地、合理用地和节约用地。承包人应合理利用所占耕地地表的耕作层，用于重新造地；合理设置取土坑和弃土场，取土坑和弃土场的施工防护要符合要求，防止水土流失。承包人应严格控制临时占地数量，施工便道、各种料场、预制场要根据工程进度统筹考虑，尽可能设置在公路用地范围内或利用荒坡、废弃地解决，不得占用农田。施工过程中要采取有效措施防止污染农田，项目完工后承包人应将临时占地自费恢复到临时占地使用前的状况。</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9.4.11 承包人应严格按照国家有关法规要求，做好施工过程中的生态保护和水土保持工作。施工中要尽可能减少对原地面的扰动，减少对地面草木的破坏，需要爆破作业的，应按规定进行控爆设计。雨季填筑路基应随挖、随运、随填、随压，要完善施工中的临时排水系统，加强施工便道的管理。取（弃）土场必须先挡后弃，严禁在指定的取（弃）土场以外的地方乱挖乱弃。</w:t>
      </w:r>
    </w:p>
    <w:p>
      <w:pPr>
        <w:pStyle w:val="6"/>
        <w:spacing w:before="0" w:beforeAutospacing="0" w:after="0" w:afterAutospacing="0" w:line="360" w:lineRule="auto"/>
        <w:rPr>
          <w:rFonts w:hint="eastAsia"/>
          <w:color w:val="auto"/>
          <w:highlight w:val="none"/>
        </w:rPr>
      </w:pPr>
      <w:r>
        <w:rPr>
          <w:rFonts w:hint="eastAsia"/>
          <w:color w:val="auto"/>
          <w:highlight w:val="none"/>
        </w:rPr>
        <w:t>9.5 事故处理</w:t>
      </w:r>
    </w:p>
    <w:p>
      <w:pPr>
        <w:widowControl/>
        <w:spacing w:line="360" w:lineRule="auto"/>
        <w:ind w:firstLine="420" w:firstLineChars="200"/>
        <w:jc w:val="left"/>
        <w:rPr>
          <w:rFonts w:hint="eastAsia" w:ascii="仿宋_GB2312" w:hAnsi="宋体" w:eastAsia="仿宋_GB2312" w:cs="宋体"/>
          <w:color w:val="auto"/>
          <w:kern w:val="0"/>
          <w:szCs w:val="21"/>
          <w:highlight w:val="none"/>
          <w:lang w:bidi="ar"/>
        </w:rPr>
      </w:pPr>
      <w:r>
        <w:rPr>
          <w:rFonts w:hint="eastAsia" w:ascii="仿宋_GB2312" w:hAnsi="宋体" w:eastAsia="仿宋_GB2312" w:cs="宋体"/>
          <w:color w:val="auto"/>
          <w:kern w:val="0"/>
          <w:szCs w:val="21"/>
          <w:highlight w:val="none"/>
          <w:lang w:bidi="ar"/>
        </w:rPr>
        <w:t>本款补充：</w:t>
      </w:r>
    </w:p>
    <w:p>
      <w:pPr>
        <w:widowControl/>
        <w:spacing w:line="360" w:lineRule="auto"/>
        <w:ind w:firstLine="420" w:firstLineChars="200"/>
        <w:jc w:val="left"/>
        <w:rPr>
          <w:rFonts w:hint="eastAsia" w:ascii="仿宋_GB2312" w:hAnsi="宋体" w:eastAsia="仿宋_GB2312" w:cs="宋体"/>
          <w:color w:val="auto"/>
          <w:kern w:val="0"/>
          <w:szCs w:val="21"/>
          <w:highlight w:val="none"/>
          <w:lang w:bidi="ar"/>
        </w:rPr>
      </w:pPr>
      <w:r>
        <w:rPr>
          <w:rFonts w:hint="eastAsia" w:ascii="仿宋_GB2312" w:hAnsi="宋体" w:eastAsia="仿宋_GB2312" w:cs="宋体"/>
          <w:color w:val="auto"/>
          <w:kern w:val="0"/>
          <w:szCs w:val="21"/>
          <w:highlight w:val="none"/>
          <w:lang w:bidi="ar"/>
        </w:rPr>
        <w:t>发生事故时，承包人应优先办理保险索赔。</w:t>
      </w:r>
    </w:p>
    <w:p>
      <w:pPr>
        <w:widowControl/>
        <w:spacing w:line="360" w:lineRule="auto"/>
        <w:ind w:firstLine="420" w:firstLineChars="200"/>
        <w:jc w:val="left"/>
        <w:rPr>
          <w:rFonts w:hint="eastAsia" w:ascii="仿宋_GB2312" w:hAnsi="宋体" w:eastAsia="仿宋_GB2312" w:cs="宋体"/>
          <w:color w:val="auto"/>
          <w:kern w:val="0"/>
          <w:szCs w:val="21"/>
          <w:highlight w:val="none"/>
          <w:lang w:bidi="ar"/>
        </w:rPr>
      </w:pPr>
      <w:r>
        <w:rPr>
          <w:rFonts w:hint="eastAsia" w:ascii="仿宋_GB2312" w:hAnsi="宋体" w:eastAsia="仿宋_GB2312" w:cs="宋体"/>
          <w:color w:val="auto"/>
          <w:kern w:val="0"/>
          <w:szCs w:val="21"/>
          <w:highlight w:val="none"/>
          <w:lang w:bidi="ar"/>
        </w:rPr>
        <w:t>因承包人的原因致使工程在施工期间、合理使用期间、设备保证期内造成人身和财产损害的，由承包人承担损害赔偿责任。如因承包人的原因导致发包人承担责任和损失的，承包人应当对发包人承担赔偿责任。承包人负责对其分包人进行管理，工程施工过程中发生事故的，承包人对分包人瞒报、漏报、谎报、迟报等负责。</w:t>
      </w:r>
    </w:p>
    <w:p>
      <w:pPr>
        <w:pStyle w:val="5"/>
        <w:spacing w:before="0" w:after="0" w:line="360" w:lineRule="auto"/>
        <w:rPr>
          <w:rFonts w:hint="eastAsia" w:ascii="宋体" w:hAnsi="宋体"/>
          <w:color w:val="auto"/>
          <w:highlight w:val="none"/>
        </w:rPr>
      </w:pPr>
      <w:bookmarkStart w:id="653" w:name="_Toc28679"/>
      <w:bookmarkStart w:id="654" w:name="_Toc1769"/>
      <w:bookmarkStart w:id="655" w:name="_Toc27021"/>
      <w:bookmarkStart w:id="656" w:name="_Toc8768"/>
      <w:bookmarkStart w:id="657" w:name="_Toc57795974"/>
      <w:r>
        <w:rPr>
          <w:rFonts w:hint="eastAsia" w:ascii="宋体" w:hAnsi="宋体"/>
          <w:color w:val="auto"/>
          <w:highlight w:val="none"/>
        </w:rPr>
        <w:t>10、进度计划</w:t>
      </w:r>
      <w:bookmarkEnd w:id="653"/>
      <w:bookmarkEnd w:id="654"/>
      <w:bookmarkEnd w:id="655"/>
      <w:bookmarkEnd w:id="656"/>
      <w:bookmarkEnd w:id="657"/>
    </w:p>
    <w:p>
      <w:pPr>
        <w:pStyle w:val="6"/>
        <w:spacing w:before="0" w:beforeAutospacing="0" w:after="0" w:afterAutospacing="0" w:line="360" w:lineRule="auto"/>
        <w:rPr>
          <w:rFonts w:hint="eastAsia"/>
          <w:color w:val="auto"/>
          <w:highlight w:val="none"/>
        </w:rPr>
      </w:pPr>
      <w:r>
        <w:rPr>
          <w:rFonts w:hint="eastAsia"/>
          <w:color w:val="auto"/>
          <w:highlight w:val="none"/>
        </w:rPr>
        <w:t>10.1 合同进度计划</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本款补充：</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承包人编制施工方案说明的内容见专用合同条款。</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承包人向监理人报送施工进度计划和施工方案说明的期限：签订合同协议书后28 天之内。监理人应在 14 天内对承包人施工进度计划和施工方案说明予以批复或提出修改意见。</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合同进度计划应按照关键线路网络图和主要工作横道图两种形式分别编绘，并应包括每月预计完成的工作量和形象进度。</w:t>
      </w:r>
    </w:p>
    <w:p>
      <w:pPr>
        <w:pStyle w:val="6"/>
        <w:spacing w:before="0" w:beforeAutospacing="0" w:after="0" w:afterAutospacing="0" w:line="360" w:lineRule="auto"/>
        <w:rPr>
          <w:rFonts w:hint="eastAsia"/>
          <w:color w:val="auto"/>
          <w:highlight w:val="none"/>
        </w:rPr>
      </w:pPr>
      <w:r>
        <w:rPr>
          <w:rFonts w:hint="eastAsia"/>
          <w:color w:val="auto"/>
          <w:highlight w:val="none"/>
        </w:rPr>
        <w:t>10.2 合同进度计划的修订</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本款补充：</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承包人提交合同进度计划修订申请报告，并附有关措施和相关资料的期限：实际进度发生滞后的当月 25 日前。</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监理人批复修订合同进度计划的期限：收到修订合同进度计划后 14 天内。</w:t>
      </w:r>
    </w:p>
    <w:p>
      <w:pPr>
        <w:widowControl/>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本条补充第 10.3 款、第 10.4 款：</w:t>
      </w:r>
    </w:p>
    <w:p>
      <w:pPr>
        <w:pStyle w:val="6"/>
        <w:spacing w:before="0" w:beforeAutospacing="0" w:after="0" w:afterAutospacing="0" w:line="360" w:lineRule="auto"/>
        <w:rPr>
          <w:rFonts w:hint="eastAsia"/>
          <w:color w:val="auto"/>
          <w:highlight w:val="none"/>
        </w:rPr>
      </w:pPr>
      <w:r>
        <w:rPr>
          <w:rFonts w:hint="eastAsia"/>
          <w:color w:val="auto"/>
          <w:highlight w:val="none"/>
        </w:rPr>
        <w:t>10.3 年度施工计划</w:t>
      </w:r>
    </w:p>
    <w:p>
      <w:pPr>
        <w:widowControl/>
        <w:spacing w:line="360" w:lineRule="auto"/>
        <w:ind w:firstLine="420" w:firstLineChars="200"/>
        <w:jc w:val="left"/>
        <w:rPr>
          <w:rFonts w:ascii="宋体" w:hAnsi="宋体"/>
          <w:color w:val="auto"/>
          <w:szCs w:val="21"/>
          <w:highlight w:val="none"/>
        </w:rPr>
      </w:pPr>
      <w:r>
        <w:rPr>
          <w:rFonts w:hint="eastAsia" w:ascii="宋体" w:hAnsi="宋体" w:cs="宋体"/>
          <w:color w:val="auto"/>
          <w:kern w:val="0"/>
          <w:szCs w:val="21"/>
          <w:highlight w:val="none"/>
          <w:lang w:bidi="ar"/>
        </w:rPr>
        <w:t xml:space="preserve">承包人应在每年 </w:t>
      </w:r>
      <w:r>
        <w:rPr>
          <w:rFonts w:ascii="宋体" w:hAnsi="宋体"/>
          <w:color w:val="auto"/>
          <w:kern w:val="0"/>
          <w:szCs w:val="21"/>
          <w:highlight w:val="none"/>
          <w:lang w:bidi="ar"/>
        </w:rPr>
        <w:t xml:space="preserve">11 </w:t>
      </w:r>
      <w:r>
        <w:rPr>
          <w:rFonts w:hint="eastAsia" w:ascii="宋体" w:hAnsi="宋体" w:cs="宋体"/>
          <w:color w:val="auto"/>
          <w:kern w:val="0"/>
          <w:szCs w:val="21"/>
          <w:highlight w:val="none"/>
          <w:lang w:bidi="ar"/>
        </w:rPr>
        <w:t xml:space="preserve">月底前，根据已同意的合同进度计划或其修订的计划，向监理人提交 </w:t>
      </w:r>
      <w:r>
        <w:rPr>
          <w:rFonts w:ascii="宋体" w:hAnsi="宋体"/>
          <w:color w:val="auto"/>
          <w:kern w:val="0"/>
          <w:szCs w:val="21"/>
          <w:highlight w:val="none"/>
          <w:lang w:bidi="ar"/>
        </w:rPr>
        <w:t xml:space="preserve">2 </w:t>
      </w:r>
      <w:r>
        <w:rPr>
          <w:rFonts w:hint="eastAsia" w:ascii="宋体" w:hAnsi="宋体" w:cs="宋体"/>
          <w:color w:val="auto"/>
          <w:kern w:val="0"/>
          <w:szCs w:val="21"/>
          <w:highlight w:val="none"/>
          <w:lang w:bidi="ar"/>
        </w:rPr>
        <w:t>份格式和内容符合监理人合理规定的下一年度的施工计划，以供审查。该计划应包括本年度估计完成的和下一年度预计完成的分项工程数量和工作量，以及为实施此计划将采取的措施。</w:t>
      </w:r>
    </w:p>
    <w:p>
      <w:pPr>
        <w:pStyle w:val="6"/>
        <w:spacing w:before="0" w:beforeAutospacing="0" w:after="0" w:afterAutospacing="0" w:line="360" w:lineRule="auto"/>
        <w:rPr>
          <w:rFonts w:hint="eastAsia"/>
          <w:color w:val="auto"/>
          <w:highlight w:val="none"/>
        </w:rPr>
      </w:pPr>
      <w:r>
        <w:rPr>
          <w:rFonts w:hint="eastAsia"/>
          <w:color w:val="auto"/>
          <w:highlight w:val="none"/>
        </w:rPr>
        <w:t>10.4 合同用款计划</w:t>
      </w:r>
    </w:p>
    <w:p>
      <w:pPr>
        <w:widowControl/>
        <w:spacing w:line="360" w:lineRule="auto"/>
        <w:ind w:firstLine="420" w:firstLineChars="200"/>
        <w:jc w:val="left"/>
        <w:rPr>
          <w:rFonts w:ascii="宋体" w:hAnsi="宋体"/>
          <w:color w:val="auto"/>
          <w:szCs w:val="21"/>
          <w:highlight w:val="none"/>
        </w:rPr>
      </w:pPr>
      <w:r>
        <w:rPr>
          <w:rFonts w:hint="eastAsia" w:ascii="宋体" w:hAnsi="宋体" w:cs="宋体"/>
          <w:color w:val="auto"/>
          <w:kern w:val="0"/>
          <w:szCs w:val="21"/>
          <w:highlight w:val="none"/>
          <w:lang w:bidi="ar"/>
        </w:rPr>
        <w:t xml:space="preserve">承包人应在签订本合同协议书后 </w:t>
      </w:r>
      <w:r>
        <w:rPr>
          <w:rFonts w:ascii="宋体" w:hAnsi="宋体"/>
          <w:color w:val="auto"/>
          <w:kern w:val="0"/>
          <w:szCs w:val="21"/>
          <w:highlight w:val="none"/>
          <w:lang w:bidi="ar"/>
        </w:rPr>
        <w:t xml:space="preserve">28 </w:t>
      </w:r>
      <w:r>
        <w:rPr>
          <w:rFonts w:hint="eastAsia" w:ascii="宋体" w:hAnsi="宋体" w:cs="宋体"/>
          <w:color w:val="auto"/>
          <w:kern w:val="0"/>
          <w:szCs w:val="21"/>
          <w:highlight w:val="none"/>
          <w:lang w:bidi="ar"/>
        </w:rPr>
        <w:t xml:space="preserve">天之内，按招标文件中规定的格式，向监理人提交 </w:t>
      </w:r>
      <w:r>
        <w:rPr>
          <w:rFonts w:ascii="宋体" w:hAnsi="宋体"/>
          <w:color w:val="auto"/>
          <w:kern w:val="0"/>
          <w:szCs w:val="21"/>
          <w:highlight w:val="none"/>
          <w:lang w:bidi="ar"/>
        </w:rPr>
        <w:t xml:space="preserve">2 </w:t>
      </w:r>
      <w:r>
        <w:rPr>
          <w:rFonts w:hint="eastAsia" w:ascii="宋体" w:hAnsi="宋体" w:cs="宋体"/>
          <w:color w:val="auto"/>
          <w:kern w:val="0"/>
          <w:szCs w:val="21"/>
          <w:highlight w:val="none"/>
          <w:lang w:bidi="ar"/>
        </w:rPr>
        <w:t>份按合同规定承包人有权得到支付的详细的季度合同用款计划，以备监理人查阅。如果监理人提出要求，承包人还应按季度提交修订的合同用款计划。</w:t>
      </w:r>
    </w:p>
    <w:p>
      <w:pPr>
        <w:pStyle w:val="5"/>
        <w:spacing w:before="0" w:after="0" w:line="360" w:lineRule="auto"/>
        <w:rPr>
          <w:rFonts w:hint="eastAsia" w:ascii="宋体" w:hAnsi="宋体"/>
          <w:color w:val="auto"/>
          <w:highlight w:val="none"/>
        </w:rPr>
      </w:pPr>
      <w:bookmarkStart w:id="658" w:name="_Toc27467"/>
      <w:bookmarkStart w:id="659" w:name="_Toc57795975"/>
      <w:bookmarkStart w:id="660" w:name="_Toc10344"/>
      <w:bookmarkStart w:id="661" w:name="_Toc5662"/>
      <w:bookmarkStart w:id="662" w:name="_Toc31634"/>
      <w:r>
        <w:rPr>
          <w:rFonts w:hint="eastAsia" w:ascii="宋体" w:hAnsi="宋体"/>
          <w:color w:val="auto"/>
          <w:highlight w:val="none"/>
        </w:rPr>
        <w:t>11、开工和竣工</w:t>
      </w:r>
      <w:bookmarkEnd w:id="658"/>
      <w:bookmarkEnd w:id="659"/>
      <w:bookmarkEnd w:id="660"/>
      <w:bookmarkEnd w:id="661"/>
      <w:bookmarkEnd w:id="662"/>
    </w:p>
    <w:p>
      <w:pPr>
        <w:pStyle w:val="6"/>
        <w:spacing w:before="0" w:beforeAutospacing="0" w:after="0" w:afterAutospacing="0" w:line="360" w:lineRule="auto"/>
        <w:rPr>
          <w:rFonts w:hint="eastAsia"/>
          <w:color w:val="auto"/>
          <w:highlight w:val="none"/>
        </w:rPr>
      </w:pPr>
      <w:r>
        <w:rPr>
          <w:rFonts w:hint="eastAsia"/>
          <w:color w:val="auto"/>
          <w:highlight w:val="none"/>
        </w:rPr>
        <w:t>11.1 开工</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第 11.1.2 项补充：</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承包人应在分部工程开工前 14 天向监理人提交分部工程开工报审表，若承包人的开工准备、工作计划和质量控制方法是可接受的且已获得批准，则经监理人书面同意，分部工程才能开工。</w:t>
      </w:r>
    </w:p>
    <w:p>
      <w:pPr>
        <w:pStyle w:val="6"/>
        <w:spacing w:before="0" w:beforeAutospacing="0" w:after="0" w:afterAutospacing="0" w:line="360" w:lineRule="auto"/>
        <w:rPr>
          <w:rFonts w:hint="eastAsia"/>
          <w:color w:val="auto"/>
          <w:highlight w:val="none"/>
        </w:rPr>
      </w:pPr>
      <w:r>
        <w:rPr>
          <w:rFonts w:hint="eastAsia"/>
          <w:color w:val="auto"/>
          <w:highlight w:val="none"/>
        </w:rPr>
        <w:t>11.3 发包人的工期延误</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本款补充：</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即使由于上述原因造成工期延误，如果受影响的工程并非处在工程施工进度网络计划的关键线路上，则承包人无权要求延长总工期。</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在合同履行过程中，因下列情况导致工期延误和（或）费用增加的，由发包人承担由此延误的工期和（或）增加的费用，且发包人应支付承包人合理的利润：</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（1）发包人未能按合同约定提供施工场地，且该未能提供上述开工条件直接影响项目关键线路的；</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（2）发包人提供的测量基准点、基准线和水准点及其书面资料存在错误或疏漏，且该错误或疏漏直接影响项目关键线路的；</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（3）监理人未按合同约定发出指示、批准等文件，且该未按合同约定发出指示、批准直接影响项目关键线路的；</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（4）变更未及时审批，直接影响项目关键线路的；</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（5）实施变更直接影响项目关键线路的；</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（6）因发包人原因导致工程暂停施工、停建、缓建的；</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（7）因征地拆迁、群众阻工等情形的；</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（8）</w:t>
      </w:r>
      <w:r>
        <w:rPr>
          <w:rFonts w:hint="eastAsia" w:ascii="仿宋_GB2312" w:hAnsi="宋体" w:eastAsia="仿宋_GB2312" w:cs="宋体"/>
          <w:color w:val="auto"/>
          <w:kern w:val="0"/>
          <w:szCs w:val="21"/>
          <w:highlight w:val="none"/>
          <w:u w:val="single"/>
        </w:rPr>
        <w:t xml:space="preserve">约定的其他情形：               </w:t>
      </w:r>
      <w:r>
        <w:rPr>
          <w:rFonts w:hint="eastAsia" w:ascii="仿宋_GB2312" w:hAnsi="宋体" w:eastAsia="仿宋_GB2312" w:cs="宋体"/>
          <w:color w:val="auto"/>
          <w:kern w:val="0"/>
          <w:szCs w:val="21"/>
          <w:highlight w:val="none"/>
        </w:rPr>
        <w:t>。</w:t>
      </w:r>
    </w:p>
    <w:p>
      <w:pPr>
        <w:spacing w:line="360" w:lineRule="auto"/>
        <w:ind w:firstLine="420" w:firstLineChars="200"/>
        <w:jc w:val="left"/>
        <w:rPr>
          <w:rFonts w:hint="eastAsia" w:ascii="宋体" w:hAnsi="宋体" w:cs="宋体"/>
          <w:color w:val="auto"/>
          <w:kern w:val="0"/>
          <w:szCs w:val="21"/>
          <w:highlight w:val="none"/>
        </w:rPr>
      </w:pPr>
      <w:r>
        <w:rPr>
          <w:rFonts w:hint="eastAsia" w:ascii="仿宋_GB2312" w:hAnsi="宋体" w:eastAsia="仿宋_GB2312" w:cs="宋体"/>
          <w:color w:val="auto"/>
          <w:kern w:val="0"/>
          <w:szCs w:val="21"/>
          <w:highlight w:val="none"/>
        </w:rPr>
        <w:t>因发包人原因未按计划开工日期开工的，发包人应按实际开工日期顺延完工日期。因发包人原因导致工期延误需要修订施工进度计划的，按照第10.2合同进度计划的修订执行。</w:t>
      </w:r>
    </w:p>
    <w:p>
      <w:pPr>
        <w:pStyle w:val="6"/>
        <w:spacing w:before="0" w:beforeAutospacing="0" w:after="0" w:afterAutospacing="0" w:line="360" w:lineRule="auto"/>
        <w:rPr>
          <w:rFonts w:hint="eastAsia"/>
          <w:color w:val="auto"/>
          <w:highlight w:val="none"/>
        </w:rPr>
      </w:pPr>
      <w:r>
        <w:rPr>
          <w:rFonts w:hint="eastAsia"/>
          <w:color w:val="auto"/>
          <w:highlight w:val="none"/>
        </w:rPr>
        <w:t>11.4 异常恶劣的气候条件</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本款补充：</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异常气候是指项目所在地 30 年以上一遇的罕见气候现象（包括温度、降水、降雪、风等）。</w:t>
      </w:r>
    </w:p>
    <w:p>
      <w:pPr>
        <w:pStyle w:val="6"/>
        <w:spacing w:before="0" w:beforeAutospacing="0" w:after="0" w:afterAutospacing="0" w:line="360" w:lineRule="auto"/>
        <w:rPr>
          <w:rFonts w:hint="eastAsia"/>
          <w:color w:val="auto"/>
          <w:highlight w:val="none"/>
        </w:rPr>
      </w:pPr>
      <w:r>
        <w:rPr>
          <w:rFonts w:hint="eastAsia"/>
          <w:color w:val="auto"/>
          <w:highlight w:val="none"/>
        </w:rPr>
        <w:t>11.5 承包人的工期延误</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本款细化为：</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（1）承包人应严格执行监理人批准的合同进度计划，对工作量计划和形象进度计划分别控制。除第 11.3 款规定外，承包人的实际工程进度曲线应在合同进度管理曲线规定的安全区域之内。若承包人的实际工程进度曲线处在合同进度管理曲线规定的安全区域的下限之外时，则监理人有权认为本合同工程的进度过慢，并通知承包人应采取必要措施，以便加快工程进度，确保工程能在预定的工期内交工。承包人应采取措施加快进度，并承担加快进度所增加的费用。</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（2）如果承包人在接到监理人通知后的 14 天内，未能采取加快工程进度的措施，致使实际工程进度进一步滞后，或承包人虽采取了一些措施，仍无法按预计工期交工时，监理人应立即通知发包人。发包人在向承包人发出书面警告通知 14 天后，发包人可按第 22.1 款终止对承包人的雇用，也可将本合同工程中的一部分工作交由其他承包人或其他分包人完成。在不解除本合同规定的承包人责任和义务的同时，承包人应承担因此所增加的一切费用。</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（3）由于承包人原因造成工期延误，承包人应支付逾期交工违约金。逾期交工违约金的时间自预定的交工日期起到交工验收证书中写明的实际交工日期止（扣除已批准的延长工期），按天计算，</w:t>
      </w:r>
      <w:r>
        <w:rPr>
          <w:rFonts w:hint="eastAsia" w:ascii="宋体" w:hAnsi="宋体" w:cs="宋体"/>
          <w:color w:val="auto"/>
          <w:kern w:val="0"/>
          <w:szCs w:val="21"/>
          <w:highlight w:val="none"/>
          <w:u w:val="single"/>
          <w:lang w:bidi="ar"/>
        </w:rPr>
        <w:t xml:space="preserve">        </w:t>
      </w:r>
      <w:r>
        <w:rPr>
          <w:rFonts w:hint="eastAsia" w:ascii="宋体" w:hAnsi="宋体" w:cs="宋体"/>
          <w:color w:val="auto"/>
          <w:kern w:val="0"/>
          <w:szCs w:val="21"/>
          <w:highlight w:val="none"/>
          <w:lang w:bidi="ar"/>
        </w:rPr>
        <w:t>元/天。逾期交工违约金累计金额最高不超过</w:t>
      </w:r>
      <w:r>
        <w:rPr>
          <w:rFonts w:hint="eastAsia" w:ascii="宋体" w:hAnsi="宋体" w:cs="宋体"/>
          <w:color w:val="auto"/>
          <w:kern w:val="0"/>
          <w:szCs w:val="21"/>
          <w:highlight w:val="none"/>
          <w:u w:val="single"/>
          <w:lang w:bidi="ar"/>
        </w:rPr>
        <w:t xml:space="preserve">        </w:t>
      </w:r>
      <w:r>
        <w:rPr>
          <w:rFonts w:hint="eastAsia" w:ascii="宋体" w:hAnsi="宋体" w:cs="宋体"/>
          <w:color w:val="auto"/>
          <w:kern w:val="0"/>
          <w:szCs w:val="21"/>
          <w:highlight w:val="none"/>
          <w:lang w:bidi="ar"/>
        </w:rPr>
        <w:t>%签约合同价。发包人可以从应付或到期应付给承包人的任何款项中或采用其他方法扣除此违约金。</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（4）承包人支付逾期交工违约金，不免除承包人完成工程及修补缺陷的义务。</w:t>
      </w:r>
    </w:p>
    <w:p>
      <w:pPr>
        <w:widowControl/>
        <w:spacing w:line="360" w:lineRule="auto"/>
        <w:ind w:firstLine="420" w:firstLineChars="200"/>
        <w:jc w:val="left"/>
        <w:rPr>
          <w:rFonts w:ascii="宋体" w:hAnsi="宋体"/>
          <w:color w:val="auto"/>
          <w:szCs w:val="21"/>
          <w:highlight w:val="none"/>
        </w:rPr>
      </w:pPr>
      <w:r>
        <w:rPr>
          <w:rFonts w:hint="eastAsia" w:ascii="宋体" w:hAnsi="宋体" w:cs="宋体"/>
          <w:color w:val="auto"/>
          <w:kern w:val="0"/>
          <w:szCs w:val="21"/>
          <w:highlight w:val="none"/>
          <w:lang w:bidi="ar"/>
        </w:rPr>
        <w:t>（5）如果在合同工程完工之前，已对合同工程内按时完工的单位工程签发了交工验收证书，则合同工程的逾期交工违约金，应按已签发交工验收证书的单位工程的价值占合同工程价值的比例予以减少，但本规定不应影响逾期交工违约金的规定限额。</w:t>
      </w:r>
    </w:p>
    <w:p>
      <w:pPr>
        <w:pStyle w:val="6"/>
        <w:spacing w:before="0" w:beforeAutospacing="0" w:after="0" w:afterAutospacing="0" w:line="360" w:lineRule="auto"/>
        <w:rPr>
          <w:rFonts w:hint="eastAsia"/>
          <w:color w:val="auto"/>
          <w:highlight w:val="none"/>
        </w:rPr>
      </w:pPr>
      <w:r>
        <w:rPr>
          <w:rFonts w:hint="eastAsia"/>
          <w:color w:val="auto"/>
          <w:highlight w:val="none"/>
        </w:rPr>
        <w:t>11.6 工期提前</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本款补充：</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发包人不得随意要求承包人提前交工，承包人也不得随意提出提前交工的建议。 如遇特殊情况，确需将工期提前的，发包人和承包人必须采取有效措施，确保工程质量。</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如果承包人提前交工，发包人支付奖金的计算方法为</w:t>
      </w:r>
      <w:r>
        <w:rPr>
          <w:rFonts w:hint="eastAsia" w:ascii="宋体" w:hAnsi="宋体" w:cs="宋体"/>
          <w:color w:val="auto"/>
          <w:kern w:val="0"/>
          <w:szCs w:val="21"/>
          <w:highlight w:val="none"/>
          <w:u w:val="single"/>
          <w:lang w:bidi="ar"/>
        </w:rPr>
        <w:t xml:space="preserve">        </w:t>
      </w:r>
      <w:r>
        <w:rPr>
          <w:rFonts w:hint="eastAsia" w:ascii="宋体" w:hAnsi="宋体" w:cs="宋体"/>
          <w:color w:val="auto"/>
          <w:kern w:val="0"/>
          <w:szCs w:val="21"/>
          <w:highlight w:val="none"/>
          <w:lang w:bidi="ar"/>
        </w:rPr>
        <w:t>，时间自交工验收证书中写明的实际交工日期起至预定的交工日期止，按天计算，</w:t>
      </w:r>
      <w:r>
        <w:rPr>
          <w:rFonts w:hint="eastAsia" w:ascii="宋体" w:hAnsi="宋体" w:cs="宋体"/>
          <w:color w:val="auto"/>
          <w:kern w:val="0"/>
          <w:szCs w:val="21"/>
          <w:highlight w:val="none"/>
          <w:u w:val="single"/>
          <w:lang w:bidi="ar"/>
        </w:rPr>
        <w:t xml:space="preserve">    </w:t>
      </w:r>
      <w:r>
        <w:rPr>
          <w:rFonts w:hint="eastAsia" w:ascii="宋体" w:hAnsi="宋体" w:cs="宋体"/>
          <w:color w:val="auto"/>
          <w:kern w:val="0"/>
          <w:szCs w:val="21"/>
          <w:highlight w:val="none"/>
          <w:lang w:bidi="ar"/>
        </w:rPr>
        <w:t>元/天。但奖金最高限额不超过</w:t>
      </w:r>
      <w:r>
        <w:rPr>
          <w:rFonts w:hint="eastAsia" w:ascii="宋体" w:hAnsi="宋体" w:cs="宋体"/>
          <w:color w:val="auto"/>
          <w:kern w:val="0"/>
          <w:szCs w:val="21"/>
          <w:highlight w:val="none"/>
          <w:u w:val="single"/>
          <w:lang w:bidi="ar"/>
        </w:rPr>
        <w:t xml:space="preserve">        </w:t>
      </w:r>
      <w:r>
        <w:rPr>
          <w:rFonts w:hint="eastAsia" w:ascii="宋体" w:hAnsi="宋体" w:cs="宋体"/>
          <w:color w:val="auto"/>
          <w:kern w:val="0"/>
          <w:szCs w:val="21"/>
          <w:highlight w:val="none"/>
          <w:lang w:bidi="ar"/>
        </w:rPr>
        <w:t>%签约合同价。</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本条补充第 11.7 款：</w:t>
      </w:r>
    </w:p>
    <w:p>
      <w:pPr>
        <w:pStyle w:val="6"/>
        <w:spacing w:before="0" w:beforeAutospacing="0" w:after="0" w:afterAutospacing="0" w:line="360" w:lineRule="auto"/>
        <w:rPr>
          <w:rFonts w:hint="eastAsia"/>
          <w:color w:val="auto"/>
          <w:highlight w:val="none"/>
        </w:rPr>
      </w:pPr>
      <w:r>
        <w:rPr>
          <w:rFonts w:hint="eastAsia"/>
          <w:color w:val="auto"/>
          <w:highlight w:val="none"/>
        </w:rPr>
        <w:t>11.7 工作时间的限制</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承包人在夜间或国家规定的节假日进行永久工程的施工，应向监理人报告，以便监理人履行监理职责和义务。</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但是，为了抢救生命或保护财产，或为了工程的安全、质量而不可避免地短暂作业，则不必事先向监理人报告。但承包人应在事后立即向监理人报告。</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本款规定不适用于习惯上或施工本身要求实行连续生产的作业。</w:t>
      </w:r>
    </w:p>
    <w:p>
      <w:pPr>
        <w:pStyle w:val="5"/>
        <w:spacing w:before="0" w:after="0" w:line="360" w:lineRule="auto"/>
        <w:rPr>
          <w:rFonts w:hint="eastAsia" w:ascii="宋体" w:hAnsi="宋体"/>
          <w:color w:val="auto"/>
          <w:highlight w:val="none"/>
        </w:rPr>
      </w:pPr>
      <w:bookmarkStart w:id="663" w:name="_Toc16856"/>
      <w:bookmarkStart w:id="664" w:name="_Toc9676"/>
      <w:bookmarkStart w:id="665" w:name="_Toc57795976"/>
      <w:bookmarkStart w:id="666" w:name="_Toc17092"/>
      <w:bookmarkStart w:id="667" w:name="_Toc27566"/>
      <w:r>
        <w:rPr>
          <w:rFonts w:hint="eastAsia" w:ascii="宋体" w:hAnsi="宋体"/>
          <w:color w:val="auto"/>
          <w:highlight w:val="none"/>
        </w:rPr>
        <w:t>12、暂停施工</w:t>
      </w:r>
      <w:bookmarkEnd w:id="663"/>
      <w:bookmarkEnd w:id="664"/>
      <w:bookmarkEnd w:id="665"/>
      <w:bookmarkEnd w:id="666"/>
      <w:bookmarkEnd w:id="667"/>
    </w:p>
    <w:p>
      <w:pPr>
        <w:pStyle w:val="6"/>
        <w:spacing w:before="0" w:beforeAutospacing="0" w:after="0" w:afterAutospacing="0" w:line="360" w:lineRule="auto"/>
        <w:rPr>
          <w:rFonts w:hint="eastAsia"/>
          <w:color w:val="auto"/>
          <w:highlight w:val="none"/>
        </w:rPr>
      </w:pPr>
      <w:r>
        <w:rPr>
          <w:rFonts w:hint="eastAsia"/>
          <w:color w:val="auto"/>
          <w:highlight w:val="none"/>
        </w:rPr>
        <w:t>12.1 承包人暂停施工的责任</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本款第（5）项细化为：</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（5）现场气候条件导致的必要停工（第 11.4 款约定的异常恶劣的气候条件除外）；</w:t>
      </w:r>
    </w:p>
    <w:p>
      <w:pPr>
        <w:spacing w:line="360" w:lineRule="auto"/>
        <w:ind w:right="248" w:firstLine="480"/>
        <w:rPr>
          <w:rFonts w:hint="eastAsia" w:ascii="仿宋_GB2312" w:hAnsi="宋体" w:eastAsia="仿宋_GB2312" w:cs="宋体"/>
          <w:color w:val="auto"/>
          <w:szCs w:val="21"/>
          <w:highlight w:val="none"/>
        </w:rPr>
      </w:pPr>
      <w:r>
        <w:rPr>
          <w:rFonts w:hint="eastAsia" w:ascii="仿宋_GB2312" w:hAnsi="宋体" w:eastAsia="仿宋_GB2312" w:cs="宋体"/>
          <w:color w:val="auto"/>
          <w:kern w:val="0"/>
          <w:szCs w:val="21"/>
          <w:highlight w:val="none"/>
          <w:lang w:bidi="ar"/>
        </w:rPr>
        <w:t>（6）</w:t>
      </w:r>
      <w:r>
        <w:rPr>
          <w:rFonts w:hint="eastAsia" w:ascii="仿宋_GB2312" w:hAnsi="宋体" w:eastAsia="仿宋_GB2312" w:cs="宋体"/>
          <w:color w:val="auto"/>
          <w:szCs w:val="21"/>
          <w:highlight w:val="none"/>
        </w:rPr>
        <w:t>由承包人承担暂停施工责任的其它情形：因承包人原因引起的暂停施工，承包人应承担由此增加的费用和（或）延误的工期，且承包人在收到监理人复工指示后84天内仍未复工的，视为第22.1.1项〔承包人违约的情形〕第（7）目约定的承包人无法继续履行合同的情形。</w:t>
      </w:r>
    </w:p>
    <w:p>
      <w:pPr>
        <w:pStyle w:val="6"/>
        <w:spacing w:before="0" w:beforeAutospacing="0" w:after="0" w:afterAutospacing="0" w:line="360" w:lineRule="auto"/>
        <w:rPr>
          <w:rFonts w:hint="eastAsia" w:ascii="仿宋_GB2312" w:eastAsia="仿宋_GB2312"/>
          <w:color w:val="auto"/>
          <w:highlight w:val="none"/>
        </w:rPr>
      </w:pPr>
      <w:r>
        <w:rPr>
          <w:rFonts w:hint="eastAsia" w:ascii="仿宋_GB2312" w:eastAsia="仿宋_GB2312"/>
          <w:color w:val="auto"/>
          <w:highlight w:val="none"/>
        </w:rPr>
        <w:t>12.2 发包人暂停施工的责任</w:t>
      </w:r>
    </w:p>
    <w:p>
      <w:pPr>
        <w:spacing w:line="360" w:lineRule="auto"/>
        <w:ind w:right="248" w:firstLine="480"/>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本款补充：发包人承担暂停施工责任的其它情形：暂停施工持续84天以上不复工的，且不属于第12.1款〔承包人暂停施工的责任〕及第21条〔不可抗力〕约定的情形，并影响到整个工程以及合同目的实现的，承包人有权提出价格调整要求，或者解除合同。解除合同的，按照第22.2.3项〔发包人违约解除合同〕执行。</w:t>
      </w:r>
    </w:p>
    <w:p>
      <w:pPr>
        <w:spacing w:line="360" w:lineRule="auto"/>
        <w:ind w:right="249" w:firstLine="420" w:firstLineChars="200"/>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本条补充第 12.6款、第 12.7 款</w:t>
      </w:r>
    </w:p>
    <w:p>
      <w:pPr>
        <w:pStyle w:val="6"/>
        <w:spacing w:before="0" w:beforeAutospacing="0" w:after="0" w:afterAutospacing="0" w:line="360" w:lineRule="auto"/>
        <w:rPr>
          <w:rFonts w:hint="eastAsia" w:ascii="仿宋_GB2312" w:eastAsia="仿宋_GB2312"/>
          <w:color w:val="auto"/>
          <w:highlight w:val="none"/>
        </w:rPr>
      </w:pPr>
      <w:r>
        <w:rPr>
          <w:rFonts w:hint="eastAsia" w:ascii="仿宋_GB2312" w:eastAsia="仿宋_GB2312"/>
          <w:color w:val="auto"/>
          <w:highlight w:val="none"/>
        </w:rPr>
        <w:t>12.6 暂停施工期间的工程照管</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暂停施工期间，承包人应负责妥善照管工程并提供安全保障，由此增加的费用由责任方承担。</w:t>
      </w:r>
    </w:p>
    <w:p>
      <w:pPr>
        <w:pStyle w:val="6"/>
        <w:spacing w:before="0" w:beforeAutospacing="0" w:after="0" w:afterAutospacing="0" w:line="360" w:lineRule="auto"/>
        <w:rPr>
          <w:rFonts w:hint="eastAsia" w:ascii="仿宋_GB2312" w:eastAsia="仿宋_GB2312"/>
          <w:color w:val="auto"/>
          <w:highlight w:val="none"/>
        </w:rPr>
      </w:pPr>
      <w:r>
        <w:rPr>
          <w:rFonts w:hint="eastAsia" w:ascii="仿宋_GB2312" w:eastAsia="仿宋_GB2312"/>
          <w:color w:val="auto"/>
          <w:highlight w:val="none"/>
        </w:rPr>
        <w:t>12.7 暂停施工的措施</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暂停施工期间，发包人和承包人均应采取必要的措施确保工程质量及安全，防止因暂停施工扩大损失。</w:t>
      </w:r>
    </w:p>
    <w:p>
      <w:pPr>
        <w:pStyle w:val="5"/>
        <w:spacing w:before="0" w:after="0" w:line="360" w:lineRule="auto"/>
        <w:rPr>
          <w:rFonts w:hint="eastAsia" w:ascii="宋体" w:hAnsi="宋体"/>
          <w:color w:val="auto"/>
          <w:highlight w:val="none"/>
        </w:rPr>
      </w:pPr>
      <w:bookmarkStart w:id="668" w:name="_Toc10849"/>
      <w:bookmarkStart w:id="669" w:name="_Toc57795977"/>
      <w:bookmarkStart w:id="670" w:name="_Toc22577"/>
      <w:bookmarkStart w:id="671" w:name="_Toc10114"/>
      <w:bookmarkStart w:id="672" w:name="_Toc11519"/>
      <w:r>
        <w:rPr>
          <w:rFonts w:hint="eastAsia" w:ascii="宋体" w:hAnsi="宋体"/>
          <w:color w:val="auto"/>
          <w:highlight w:val="none"/>
        </w:rPr>
        <w:t>13、工程质量</w:t>
      </w:r>
      <w:bookmarkEnd w:id="668"/>
      <w:bookmarkEnd w:id="669"/>
      <w:bookmarkEnd w:id="670"/>
      <w:bookmarkEnd w:id="671"/>
      <w:bookmarkEnd w:id="672"/>
    </w:p>
    <w:p>
      <w:pPr>
        <w:pStyle w:val="6"/>
        <w:spacing w:before="0" w:beforeAutospacing="0" w:after="0" w:afterAutospacing="0" w:line="360" w:lineRule="auto"/>
        <w:rPr>
          <w:rFonts w:hint="eastAsia"/>
          <w:color w:val="auto"/>
          <w:highlight w:val="none"/>
        </w:rPr>
      </w:pPr>
      <w:r>
        <w:rPr>
          <w:rFonts w:hint="eastAsia"/>
          <w:color w:val="auto"/>
          <w:highlight w:val="none"/>
        </w:rPr>
        <w:t>13.1 工程质量要求</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第 13.1.1 项约定为：</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工程质量验收按技术规范及《公路工程质量检验评定标准》执行。</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本款补充第 13.1.4 项、第 13.1.5 项：</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13.1.4 发包人和承包人应严格遵守《关于严格落实公路工程质量责任制的若干意见》的相关规定，认真执行工程质量责任登记制度并按要求填写工程质量责任登记表。</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13.1.5 本项目严格执行质量责任追究制度。质量事故处理实行“四不放过”原则：事故原因调查不清不放过；事故责任者没有受到教育不放过；没有防范措施不放过；相关责任人没受到处理不放过。</w:t>
      </w:r>
    </w:p>
    <w:p>
      <w:pPr>
        <w:pStyle w:val="6"/>
        <w:spacing w:before="0" w:beforeAutospacing="0" w:after="0" w:afterAutospacing="0" w:line="360" w:lineRule="auto"/>
        <w:rPr>
          <w:rFonts w:hint="eastAsia"/>
          <w:color w:val="auto"/>
          <w:highlight w:val="none"/>
        </w:rPr>
      </w:pPr>
      <w:r>
        <w:rPr>
          <w:rFonts w:hint="eastAsia"/>
          <w:color w:val="auto"/>
          <w:highlight w:val="none"/>
        </w:rPr>
        <w:t>13.2 承包人的质量管理</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第 13.2.1 项补充：</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承包人提交工程质量保证措施文件的期限：签订合同协议书后 28 天之内。</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本款补充第 13.2.3～13.2.10 项：</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13.2.3 公路工程施行质量责任终身制。承包人应当书面明确相应的项目负责人和质量负责人。承包人的相关人员按照国家法律法规和有关规定在工程合理使用年限内承担相应的质量责任。</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13.2.4 承包人应当建立健全工程质量保证体系，制定质量管理制度，强化工程质量管理措施，完善工程质量目标保障机制；严格遵守国家有关法律、法规和规章，严格执行公路工程强制性技术标准、各类技术规范及规程，全面履行工程合同义务。</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13.2.5 承包人对工程施工质量负责，应当按合同约定设立现场质量管理机构、 配备工程技术人员和质量管理人员，落实工程施工质量责任制。</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13.2.6 承包人应当严格按照工程设计图纸、施工技术标准和合同约定施工，对原材料、混合料、构配件、工程实体、机电设备等进行检验；按规定施行班组自检、工序交接检、专职质检员检验的质量控制程序；对分项工程、分部工程和单位工程进行质量自评。检验或者自评不合格的，不得进入下道工序或者投入使用。</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13.2.7 承包人应当加强施工过程质量控制，并形成完整、可追溯的施工质量管理资料，主体工程的隐蔽部位施工还应当保留影像资料。对施工中出现的质量问题或者验收不合格的工程，应当负责返工处理；对在保修范围和保修期限内发生质量问题的工程，应当履行保修义务。</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13.2.8 承包人应当按照合同约定设立工地临时试验室，配齐检测和试验仪器、仪表，及时校正确保其精度；严格按照工程技术标准、检测规范和规程，在核定的试验检测参数范围内开展试验检测活动，并确保规范规定的检验、抽检频率。承包人应当对其设立的工地临时试验室所出具的试验检测数据和报告的真实性、客观性、准确性负责。</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13.2.9 承包人应当依法规范分包行为，并对承担的工程质量负总责，分包单位对分包合同范围内的工程质量负责。</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13.2.10 承包人驻工程现场机构应在现场驻地和重要的分部、分项工程施工现场设置明显的工程质量责任登记表公示牌。</w:t>
      </w:r>
    </w:p>
    <w:p>
      <w:pPr>
        <w:pStyle w:val="6"/>
        <w:spacing w:before="0" w:beforeAutospacing="0" w:after="0" w:afterAutospacing="0" w:line="360" w:lineRule="auto"/>
        <w:rPr>
          <w:rFonts w:hint="eastAsia"/>
          <w:color w:val="auto"/>
          <w:highlight w:val="none"/>
        </w:rPr>
      </w:pPr>
      <w:r>
        <w:rPr>
          <w:rFonts w:hint="eastAsia"/>
          <w:color w:val="auto"/>
          <w:highlight w:val="none"/>
        </w:rPr>
        <w:t>13.4 监理人的质量检查</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本款补充：</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监理人及其委派的检验人员，应能进入工程现场，以及材料或工程设备的制造、加工或制配的车间和场所，包括不属于承包人的车间或场所进行检查，承包人应为此提供便利和协助。</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监理人可以将材料或工程设备的检查和检验委托给一家独立的有质量检验认证资格的检验单位。该独立检验单位的检验结果应视为监理人完成的。监理人应将这种委托的通知书不少于 7 天前交给承包人。</w:t>
      </w:r>
    </w:p>
    <w:p>
      <w:pPr>
        <w:pStyle w:val="6"/>
        <w:spacing w:before="0" w:beforeAutospacing="0" w:after="0" w:afterAutospacing="0" w:line="360" w:lineRule="auto"/>
        <w:rPr>
          <w:rFonts w:hint="eastAsia"/>
          <w:color w:val="auto"/>
          <w:highlight w:val="none"/>
        </w:rPr>
      </w:pPr>
      <w:r>
        <w:rPr>
          <w:rFonts w:hint="eastAsia"/>
          <w:color w:val="auto"/>
          <w:highlight w:val="none"/>
        </w:rPr>
        <w:t>13.5 工程隐蔽部位覆盖前的检查</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第 13.5.1 项补充：</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当监理人有指令时，承包人应对重要隐蔽工程进行拍摄或照相并应保证监理人有充分的机会对将要覆盖或掩蔽的工程进行检查和量测，特别是在基础以上的任一部分工程修筑之前，对该基础进行检查。</w:t>
      </w:r>
    </w:p>
    <w:p>
      <w:pPr>
        <w:pStyle w:val="6"/>
        <w:spacing w:before="0" w:beforeAutospacing="0" w:after="0" w:afterAutospacing="0" w:line="360" w:lineRule="auto"/>
        <w:rPr>
          <w:rFonts w:hint="eastAsia"/>
          <w:color w:val="auto"/>
          <w:highlight w:val="none"/>
        </w:rPr>
      </w:pPr>
      <w:r>
        <w:rPr>
          <w:rFonts w:hint="eastAsia"/>
          <w:color w:val="auto"/>
          <w:highlight w:val="none"/>
        </w:rPr>
        <w:t>13.6 清除不合格工程</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第 13.6.1 项细化为：</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1）承包人使用不合格材料、工程设备，或采用不适当的施工工艺，或施工不当，造成工程不合格的，监理人可以随时发出指示，要求承包人立即采取措施进行替换、补救或拆除重建，直至达到合同要求的质量标准，由此增加的费用和（或）工期延误由承包人承担。</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（2）如果承包人未在规定时间内执行监理人的指示，发包人有权雇用他人执行，由此增加的费用和（或）工期延误由承包人承担。</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本条补充第 13.7 款</w:t>
      </w:r>
    </w:p>
    <w:p>
      <w:pPr>
        <w:pStyle w:val="6"/>
        <w:spacing w:before="0" w:beforeAutospacing="0" w:after="0" w:afterAutospacing="0" w:line="360" w:lineRule="auto"/>
        <w:rPr>
          <w:rFonts w:hint="eastAsia" w:ascii="仿宋_GB2312" w:eastAsia="仿宋_GB2312"/>
          <w:color w:val="auto"/>
          <w:highlight w:val="none"/>
        </w:rPr>
      </w:pPr>
      <w:r>
        <w:rPr>
          <w:rFonts w:hint="eastAsia" w:ascii="仿宋_GB2312" w:eastAsia="仿宋_GB2312"/>
          <w:color w:val="auto"/>
          <w:highlight w:val="none"/>
        </w:rPr>
        <w:t>13.7 质量评定</w:t>
      </w:r>
    </w:p>
    <w:p>
      <w:pPr>
        <w:adjustRightInd w:val="0"/>
        <w:snapToGrid w:val="0"/>
        <w:spacing w:line="360" w:lineRule="auto"/>
        <w:ind w:firstLine="420" w:firstLineChars="200"/>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13.7.1重要隐蔽单元工程和关键部位单元工程质量评定的约定：</w:t>
      </w:r>
      <w:r>
        <w:rPr>
          <w:rFonts w:hint="eastAsia" w:ascii="仿宋_GB2312" w:hAnsi="宋体" w:eastAsia="仿宋_GB2312" w:cs="宋体"/>
          <w:color w:val="auto"/>
          <w:kern w:val="0"/>
          <w:szCs w:val="21"/>
          <w:highlight w:val="none"/>
          <w:u w:val="single"/>
        </w:rPr>
        <w:t>单元工程质量符合现行有效的质量验收评定标准要求。承包人应严格遵守发包人为确保本工程质量而颁发的工程质量管理制度，含工程质量管理办法、不合格工程控制管理办法、工程事故应急和处理预案、工程验收管理办法、工程质量管理考核办法等。</w:t>
      </w:r>
    </w:p>
    <w:p>
      <w:pPr>
        <w:pStyle w:val="2"/>
        <w:spacing w:after="0" w:line="360" w:lineRule="auto"/>
        <w:ind w:firstLine="420" w:firstLineChars="200"/>
        <w:rPr>
          <w:rFonts w:hint="eastAsia" w:ascii="仿宋_GB2312" w:eastAsia="仿宋_GB2312"/>
          <w:color w:val="auto"/>
          <w:highlight w:val="none"/>
          <w:lang w:bidi="ar"/>
        </w:rPr>
      </w:pPr>
      <w:r>
        <w:rPr>
          <w:rFonts w:hint="eastAsia" w:ascii="仿宋_GB2312" w:hAnsi="宋体" w:eastAsia="仿宋_GB2312" w:cs="宋体"/>
          <w:color w:val="auto"/>
          <w:szCs w:val="21"/>
          <w:highlight w:val="none"/>
        </w:rPr>
        <w:t>13.7.2工程合格标准为：</w:t>
      </w:r>
      <w:r>
        <w:rPr>
          <w:rFonts w:hint="eastAsia" w:ascii="仿宋_GB2312" w:hAnsi="宋体" w:eastAsia="仿宋_GB2312" w:cs="宋体"/>
          <w:color w:val="auto"/>
          <w:szCs w:val="21"/>
          <w:highlight w:val="none"/>
          <w:u w:val="single"/>
        </w:rPr>
        <w:t xml:space="preserve">        </w:t>
      </w:r>
      <w:r>
        <w:rPr>
          <w:rFonts w:hint="eastAsia" w:ascii="仿宋_GB2312" w:hAnsi="宋体" w:eastAsia="仿宋_GB2312" w:cs="宋体"/>
          <w:color w:val="auto"/>
          <w:szCs w:val="21"/>
          <w:highlight w:val="none"/>
        </w:rPr>
        <w:t>；优良标准为：</w:t>
      </w:r>
      <w:r>
        <w:rPr>
          <w:rFonts w:hint="eastAsia" w:ascii="仿宋_GB2312" w:hAnsi="宋体" w:eastAsia="仿宋_GB2312" w:cs="宋体"/>
          <w:color w:val="auto"/>
          <w:szCs w:val="21"/>
          <w:highlight w:val="none"/>
          <w:u w:val="single"/>
        </w:rPr>
        <w:t xml:space="preserve">        </w:t>
      </w:r>
      <w:r>
        <w:rPr>
          <w:rFonts w:hint="eastAsia" w:ascii="仿宋_GB2312" w:hAnsi="宋体" w:eastAsia="仿宋_GB2312" w:cs="宋体"/>
          <w:color w:val="auto"/>
          <w:szCs w:val="21"/>
          <w:highlight w:val="none"/>
        </w:rPr>
        <w:t>。达到优良的奖金为：</w:t>
      </w:r>
      <w:r>
        <w:rPr>
          <w:rFonts w:hint="eastAsia" w:ascii="仿宋_GB2312" w:hAnsi="宋体" w:eastAsia="仿宋_GB2312" w:cs="宋体"/>
          <w:color w:val="auto"/>
          <w:szCs w:val="21"/>
          <w:highlight w:val="none"/>
          <w:u w:val="single"/>
        </w:rPr>
        <w:t xml:space="preserve">        </w:t>
      </w:r>
      <w:r>
        <w:rPr>
          <w:rFonts w:hint="eastAsia" w:ascii="仿宋_GB2312" w:hAnsi="宋体" w:eastAsia="仿宋_GB2312" w:cs="宋体"/>
          <w:color w:val="auto"/>
          <w:szCs w:val="21"/>
          <w:highlight w:val="none"/>
        </w:rPr>
        <w:t>。</w:t>
      </w:r>
    </w:p>
    <w:p>
      <w:pPr>
        <w:pStyle w:val="5"/>
        <w:spacing w:before="0" w:after="0" w:line="360" w:lineRule="auto"/>
        <w:rPr>
          <w:rFonts w:hint="eastAsia" w:ascii="宋体" w:hAnsi="宋体"/>
          <w:color w:val="auto"/>
          <w:highlight w:val="none"/>
        </w:rPr>
      </w:pPr>
      <w:bookmarkStart w:id="673" w:name="_Toc31910"/>
      <w:bookmarkStart w:id="674" w:name="_Toc6104"/>
      <w:bookmarkStart w:id="675" w:name="_Toc57795978"/>
      <w:bookmarkStart w:id="676" w:name="_Toc8940"/>
      <w:bookmarkStart w:id="677" w:name="_Toc19569"/>
      <w:r>
        <w:rPr>
          <w:rFonts w:hint="eastAsia" w:ascii="宋体" w:hAnsi="宋体"/>
          <w:color w:val="auto"/>
          <w:highlight w:val="none"/>
        </w:rPr>
        <w:t>14、试验和检验</w:t>
      </w:r>
      <w:bookmarkEnd w:id="673"/>
      <w:bookmarkEnd w:id="674"/>
      <w:bookmarkEnd w:id="675"/>
      <w:bookmarkEnd w:id="676"/>
      <w:bookmarkEnd w:id="677"/>
    </w:p>
    <w:p>
      <w:pPr>
        <w:pStyle w:val="6"/>
        <w:spacing w:before="0" w:beforeAutospacing="0" w:after="0" w:afterAutospacing="0" w:line="360" w:lineRule="auto"/>
        <w:rPr>
          <w:rFonts w:hint="eastAsia" w:ascii="仿宋_GB2312" w:eastAsia="仿宋_GB2312"/>
          <w:color w:val="auto"/>
          <w:highlight w:val="none"/>
        </w:rPr>
      </w:pPr>
      <w:r>
        <w:rPr>
          <w:rFonts w:hint="eastAsia" w:ascii="仿宋_GB2312" w:eastAsia="仿宋_GB2312"/>
          <w:color w:val="auto"/>
          <w:highlight w:val="none"/>
        </w:rPr>
        <w:t>14.3 现场工艺试验</w:t>
      </w:r>
    </w:p>
    <w:p>
      <w:pPr>
        <w:tabs>
          <w:tab w:val="left" w:pos="711"/>
          <w:tab w:val="left" w:pos="2580"/>
        </w:tabs>
        <w:snapToGrid w:val="0"/>
        <w:spacing w:line="360" w:lineRule="auto"/>
        <w:ind w:firstLine="420" w:firstLineChars="200"/>
        <w:textAlignment w:val="baseline"/>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本款补充第 14.3.1项、第 14.3.2 项</w:t>
      </w:r>
    </w:p>
    <w:p>
      <w:pPr>
        <w:tabs>
          <w:tab w:val="left" w:pos="711"/>
          <w:tab w:val="left" w:pos="2580"/>
        </w:tabs>
        <w:snapToGrid w:val="0"/>
        <w:spacing w:line="360" w:lineRule="auto"/>
        <w:ind w:firstLine="420" w:firstLineChars="200"/>
        <w:textAlignment w:val="baseline"/>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14.3.1若因承包人取样、制样、送检及相关配合不及时而导致工程的工期和费用增加，影响的工期不予延长，增加费用由承包人承担。</w:t>
      </w:r>
    </w:p>
    <w:p>
      <w:pPr>
        <w:tabs>
          <w:tab w:val="left" w:pos="711"/>
          <w:tab w:val="left" w:pos="2580"/>
        </w:tabs>
        <w:snapToGrid w:val="0"/>
        <w:spacing w:line="360" w:lineRule="auto"/>
        <w:ind w:firstLine="420" w:firstLineChars="200"/>
        <w:textAlignment w:val="baseline"/>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14.3.2检测试验不合格的项目，其缺陷处理和复测费用由承包人承担，工期不予延长。</w:t>
      </w:r>
    </w:p>
    <w:p>
      <w:pPr>
        <w:tabs>
          <w:tab w:val="left" w:pos="711"/>
          <w:tab w:val="left" w:pos="2580"/>
        </w:tabs>
        <w:snapToGrid w:val="0"/>
        <w:spacing w:line="360" w:lineRule="auto"/>
        <w:ind w:firstLine="420" w:firstLineChars="200"/>
        <w:textAlignment w:val="baseline"/>
        <w:rPr>
          <w:rFonts w:hint="eastAsia" w:ascii="仿宋_GB2312" w:hAnsi="宋体" w:eastAsia="仿宋_GB2312" w:cs="宋体"/>
          <w:color w:val="auto"/>
          <w:kern w:val="0"/>
          <w:szCs w:val="21"/>
          <w:highlight w:val="none"/>
        </w:rPr>
      </w:pPr>
      <w:r>
        <w:rPr>
          <w:rFonts w:hint="eastAsia" w:ascii="宋体" w:hAnsi="宋体" w:cs="宋体"/>
          <w:color w:val="auto"/>
          <w:kern w:val="0"/>
          <w:szCs w:val="21"/>
          <w:highlight w:val="none"/>
          <w:lang w:bidi="ar"/>
        </w:rPr>
        <w:t>本条补充第 14.4 款：</w:t>
      </w:r>
    </w:p>
    <w:p>
      <w:pPr>
        <w:pStyle w:val="6"/>
        <w:spacing w:before="0" w:beforeAutospacing="0" w:after="0" w:afterAutospacing="0" w:line="360" w:lineRule="auto"/>
        <w:rPr>
          <w:rFonts w:hint="eastAsia"/>
          <w:color w:val="auto"/>
          <w:highlight w:val="none"/>
        </w:rPr>
      </w:pPr>
      <w:r>
        <w:rPr>
          <w:rFonts w:hint="eastAsia"/>
          <w:color w:val="auto"/>
          <w:highlight w:val="none"/>
        </w:rPr>
        <w:t>14.4 试验和检验费用</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（1）承包人应负责提供合同和技术规范规定的试验和检验所需的全部样品，并承担其费用。</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（2）在合同中明确规定的试验和检验，包括无须在工程量清单中单独列项和已在工程量清单中单独列项的试验和检验，其试验和检验的费用由承包人承担。</w:t>
      </w:r>
    </w:p>
    <w:p>
      <w:pPr>
        <w:widowControl/>
        <w:spacing w:line="360" w:lineRule="auto"/>
        <w:ind w:firstLine="420" w:firstLineChars="200"/>
        <w:jc w:val="left"/>
        <w:rPr>
          <w:rFonts w:ascii="宋体" w:hAnsi="宋体"/>
          <w:color w:val="auto"/>
          <w:szCs w:val="21"/>
          <w:highlight w:val="none"/>
        </w:rPr>
      </w:pPr>
      <w:r>
        <w:rPr>
          <w:rFonts w:hint="eastAsia" w:ascii="宋体" w:hAnsi="宋体" w:cs="宋体"/>
          <w:color w:val="auto"/>
          <w:kern w:val="0"/>
          <w:szCs w:val="21"/>
          <w:highlight w:val="none"/>
          <w:lang w:bidi="ar"/>
        </w:rPr>
        <w:t>（3）如果监理人所要求做的试验和检验为合同未规定的或是在该材料或工程设备的制造、加工、制配场地以外的场所进行的，则检验结束后，如表明操作工艺或材料、工程设备未能符合合同规定，其费用应由承包人承担，否则，其费用应由发包人承担。</w:t>
      </w:r>
    </w:p>
    <w:p>
      <w:pPr>
        <w:pStyle w:val="5"/>
        <w:spacing w:before="0" w:after="0" w:line="360" w:lineRule="auto"/>
        <w:rPr>
          <w:rFonts w:hint="eastAsia" w:ascii="宋体" w:hAnsi="宋体"/>
          <w:color w:val="auto"/>
          <w:highlight w:val="none"/>
        </w:rPr>
      </w:pPr>
      <w:bookmarkStart w:id="678" w:name="_Toc57795979"/>
      <w:bookmarkStart w:id="679" w:name="_Toc14000"/>
      <w:bookmarkStart w:id="680" w:name="_Toc4293"/>
      <w:bookmarkStart w:id="681" w:name="_Toc15085"/>
      <w:bookmarkStart w:id="682" w:name="_Toc12520"/>
      <w:r>
        <w:rPr>
          <w:rFonts w:hint="eastAsia" w:ascii="宋体" w:hAnsi="宋体"/>
          <w:color w:val="auto"/>
          <w:highlight w:val="none"/>
        </w:rPr>
        <w:t>15、变更</w:t>
      </w:r>
      <w:bookmarkEnd w:id="678"/>
      <w:bookmarkEnd w:id="679"/>
      <w:bookmarkEnd w:id="680"/>
      <w:bookmarkEnd w:id="681"/>
      <w:bookmarkEnd w:id="682"/>
    </w:p>
    <w:p>
      <w:pPr>
        <w:pStyle w:val="6"/>
        <w:spacing w:before="0" w:beforeAutospacing="0" w:after="0" w:afterAutospacing="0" w:line="360" w:lineRule="auto"/>
        <w:rPr>
          <w:rFonts w:hint="eastAsia"/>
          <w:color w:val="auto"/>
          <w:highlight w:val="none"/>
        </w:rPr>
      </w:pPr>
      <w:r>
        <w:rPr>
          <w:rFonts w:hint="eastAsia"/>
          <w:color w:val="auto"/>
          <w:highlight w:val="none"/>
        </w:rPr>
        <w:t>15.1 变更的范围和内容</w:t>
      </w:r>
    </w:p>
    <w:p>
      <w:pPr>
        <w:spacing w:line="360" w:lineRule="auto"/>
        <w:ind w:firstLine="420" w:firstLineChars="200"/>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在履行合同中发生以下情形之一，应按照本条规定进行变更。</w:t>
      </w:r>
    </w:p>
    <w:p>
      <w:pPr>
        <w:spacing w:line="360" w:lineRule="auto"/>
        <w:ind w:firstLine="420" w:firstLineChars="200"/>
        <w:jc w:val="left"/>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（1）适用于工程的标准和（或）规范变化导致需要对工程进行改变，且该改变导致工期和（或）费用变化的；</w:t>
      </w:r>
    </w:p>
    <w:p>
      <w:pPr>
        <w:spacing w:line="360" w:lineRule="auto"/>
        <w:ind w:firstLine="420" w:firstLineChars="200"/>
        <w:jc w:val="left"/>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（2）勘察设计变更；</w:t>
      </w:r>
    </w:p>
    <w:p>
      <w:pPr>
        <w:spacing w:line="360" w:lineRule="auto"/>
        <w:ind w:firstLine="420" w:firstLineChars="200"/>
        <w:jc w:val="left"/>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（3）实施内容变更，包括因设计变更和非设计变更引起的实施地点、投资规模、结构型式、采购数量、服务内容等进行的调整，以及因此导致的合同价格、工期变更；</w:t>
      </w:r>
    </w:p>
    <w:p>
      <w:pPr>
        <w:spacing w:line="360" w:lineRule="auto"/>
        <w:ind w:firstLine="420" w:firstLineChars="200"/>
        <w:jc w:val="left"/>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（4）项目管理人员变更；</w:t>
      </w:r>
    </w:p>
    <w:p>
      <w:pPr>
        <w:spacing w:line="360" w:lineRule="auto"/>
        <w:ind w:firstLine="420" w:firstLineChars="200"/>
        <w:jc w:val="left"/>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（5）因人工、原材料等价格变化导致的合同总价变更；</w:t>
      </w:r>
    </w:p>
    <w:p>
      <w:pPr>
        <w:spacing w:line="360" w:lineRule="auto"/>
        <w:ind w:firstLine="420" w:firstLineChars="200"/>
        <w:jc w:val="left"/>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（6）非实施内容变化导致的工期变更；</w:t>
      </w:r>
    </w:p>
    <w:p>
      <w:pPr>
        <w:spacing w:line="360" w:lineRule="auto"/>
        <w:ind w:firstLine="420" w:firstLineChars="200"/>
        <w:jc w:val="left"/>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（7）其他：</w:t>
      </w:r>
      <w:r>
        <w:rPr>
          <w:rFonts w:hint="eastAsia" w:ascii="仿宋_GB2312" w:hAnsi="宋体" w:eastAsia="仿宋_GB2312" w:cs="宋体"/>
          <w:color w:val="auto"/>
          <w:szCs w:val="21"/>
          <w:highlight w:val="none"/>
          <w:u w:val="single"/>
        </w:rPr>
        <w:t xml:space="preserve">        </w:t>
      </w:r>
      <w:r>
        <w:rPr>
          <w:rFonts w:hint="eastAsia" w:ascii="仿宋_GB2312" w:hAnsi="宋体" w:eastAsia="仿宋_GB2312" w:cs="宋体"/>
          <w:color w:val="auto"/>
          <w:szCs w:val="21"/>
          <w:highlight w:val="none"/>
        </w:rPr>
        <w:t>。</w:t>
      </w:r>
    </w:p>
    <w:p>
      <w:pPr>
        <w:spacing w:line="360" w:lineRule="auto"/>
        <w:ind w:firstLine="420" w:firstLineChars="200"/>
        <w:jc w:val="left"/>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合同变更应当符合国家法律法规、强制标准和技术规范的要求，且合同变更后更加有利于工程的建设、运营、安全、节约资金、保护生态环境或者实现功能要求。发包人对项目合同变更承担主体责任。项目合同变更后，发包人应当与承包人签订补充协议。项目合同变更应当按照《重庆市政府投资项目合同变更管理暂行办法》要求进行信息公开。项目合同变更未获得通过的，发包人和承包人均不得擅自变更原合同约定事项，且不得就同一理由同一事项再提出变更。</w:t>
      </w:r>
    </w:p>
    <w:p>
      <w:pPr>
        <w:spacing w:line="360" w:lineRule="auto"/>
        <w:ind w:firstLine="420" w:firstLineChars="200"/>
        <w:jc w:val="left"/>
        <w:rPr>
          <w:rFonts w:hint="eastAsia" w:ascii="仿宋_GB2312" w:hAnsi="宋体" w:eastAsia="仿宋_GB2312" w:cs="宋体"/>
          <w:color w:val="auto"/>
          <w:kern w:val="0"/>
          <w:szCs w:val="21"/>
          <w:highlight w:val="none"/>
          <w:lang w:bidi="ar"/>
        </w:rPr>
      </w:pPr>
      <w:r>
        <w:rPr>
          <w:rFonts w:hint="eastAsia" w:ascii="仿宋_GB2312" w:hAnsi="宋体" w:eastAsia="仿宋_GB2312" w:cs="宋体"/>
          <w:color w:val="auto"/>
          <w:szCs w:val="21"/>
          <w:highlight w:val="none"/>
        </w:rPr>
        <w:t>承包人对其提供的材料、工程设备、施工、无负荷试车、热负荷试车及图纸参数存在的缺陷，自费修正、调整和完善，不属于变更。</w:t>
      </w:r>
    </w:p>
    <w:p>
      <w:pPr>
        <w:spacing w:line="360" w:lineRule="auto"/>
        <w:ind w:firstLine="420" w:firstLineChars="200"/>
        <w:jc w:val="left"/>
        <w:rPr>
          <w:rFonts w:hint="eastAsia" w:ascii="仿宋_GB2312" w:hAnsi="宋体" w:eastAsia="仿宋_GB2312" w:cs="宋体"/>
          <w:color w:val="auto"/>
          <w:kern w:val="0"/>
          <w:szCs w:val="21"/>
          <w:highlight w:val="none"/>
          <w:lang w:bidi="ar"/>
        </w:rPr>
      </w:pPr>
      <w:r>
        <w:rPr>
          <w:rFonts w:hint="eastAsia" w:ascii="仿宋_GB2312" w:hAnsi="宋体" w:eastAsia="仿宋_GB2312" w:cs="宋体"/>
          <w:color w:val="auto"/>
          <w:kern w:val="0"/>
          <w:szCs w:val="21"/>
          <w:highlight w:val="none"/>
        </w:rPr>
        <w:t>本款补充第 15.2.1项、第 15.2.2 项</w:t>
      </w:r>
    </w:p>
    <w:p>
      <w:pPr>
        <w:adjustRightInd w:val="0"/>
        <w:snapToGrid w:val="0"/>
        <w:spacing w:line="360" w:lineRule="auto"/>
        <w:ind w:firstLine="420" w:firstLineChars="200"/>
        <w:rPr>
          <w:rFonts w:hint="eastAsia" w:ascii="仿宋_GB2312" w:hAnsi="宋体" w:eastAsia="仿宋_GB2312" w:cs="宋体"/>
          <w:bCs/>
          <w:color w:val="auto"/>
          <w:kern w:val="0"/>
          <w:szCs w:val="21"/>
          <w:highlight w:val="none"/>
        </w:rPr>
      </w:pPr>
      <w:r>
        <w:rPr>
          <w:rFonts w:hint="eastAsia" w:ascii="仿宋_GB2312" w:hAnsi="宋体" w:eastAsia="仿宋_GB2312" w:cs="宋体"/>
          <w:bCs/>
          <w:color w:val="auto"/>
          <w:kern w:val="0"/>
          <w:szCs w:val="21"/>
          <w:highlight w:val="none"/>
        </w:rPr>
        <w:t>15.2.1发包人和监理人提出变更</w:t>
      </w:r>
    </w:p>
    <w:p>
      <w:pPr>
        <w:adjustRightInd w:val="0"/>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发包人和监理人均可以提出变更。变更指示均通过监理人以书面形式发出，监理人发出变更指示前应征得发包人同意。承包人收到经发包人签认的变更指示后，方可实施变更。未取得经发包人签认的变更指示，承包人不得实施任何变更。</w:t>
      </w:r>
    </w:p>
    <w:p>
      <w:pPr>
        <w:adjustRightInd w:val="0"/>
        <w:snapToGrid w:val="0"/>
        <w:spacing w:line="360" w:lineRule="auto"/>
        <w:ind w:firstLine="420" w:firstLineChars="200"/>
        <w:rPr>
          <w:rFonts w:hint="eastAsia" w:ascii="仿宋_GB2312" w:hAnsi="宋体" w:eastAsia="仿宋_GB2312" w:cs="宋体"/>
          <w:color w:val="auto"/>
          <w:szCs w:val="21"/>
          <w:highlight w:val="none"/>
        </w:rPr>
      </w:pPr>
      <w:r>
        <w:rPr>
          <w:rFonts w:hint="eastAsia" w:ascii="仿宋_GB2312" w:hAnsi="宋体" w:eastAsia="仿宋_GB2312" w:cs="宋体"/>
          <w:color w:val="auto"/>
          <w:kern w:val="0"/>
          <w:szCs w:val="21"/>
          <w:highlight w:val="none"/>
        </w:rPr>
        <w:t>涉及设计变更的，应由设计人提供变更后的图纸和说明，交由发包人同意后由监理人以书面形式发出。如变更超过原设计标准或批准的建设规模时，</w:t>
      </w:r>
      <w:r>
        <w:rPr>
          <w:rFonts w:hint="eastAsia" w:ascii="仿宋_GB2312" w:hAnsi="宋体" w:eastAsia="仿宋_GB2312" w:cs="宋体"/>
          <w:color w:val="auto"/>
          <w:szCs w:val="21"/>
          <w:highlight w:val="none"/>
        </w:rPr>
        <w:t>由发包人及时办理规划、设计变更等审批手续。</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szCs w:val="21"/>
          <w:highlight w:val="none"/>
        </w:rPr>
        <w:t>若出现重大设计变更，变更后的内容超出承包人资质或能力范围的，发包人将另行依法招标选择承包单位，无需征得承包人同意。</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bCs/>
          <w:color w:val="auto"/>
          <w:kern w:val="0"/>
          <w:szCs w:val="21"/>
          <w:highlight w:val="none"/>
        </w:rPr>
        <w:t>15.2.2 承包人提出变更建议</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szCs w:val="21"/>
          <w:highlight w:val="none"/>
        </w:rPr>
        <w:t>承包人可以向发包人提交书面变更建议，应当以承包人单位名义书面向发包人提出申请，详细说明变更的内容、理由，以及该变更对项目的工期、投资、质量、安全、运营管理、生态环境等的影响，客观反映项目合同变更的必要性和可行性，包括：缩短工期，降低发包人的工程、施工、维护、营运的费用，提高竣工工程的效率或价值，给发包人带来的长远利益和其他利益。发包人接到此类建议后，可以选择：不采纳/采纳/补充进一步资料的书面通知。</w:t>
      </w:r>
    </w:p>
    <w:p>
      <w:pPr>
        <w:autoSpaceDE w:val="0"/>
        <w:autoSpaceDN w:val="0"/>
        <w:adjustRightIn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如果发包人对承包人已实施的施工项目在发出重大设计变更之前要求承包人提出一份建议，那么，承包人应尽快提出：</w:t>
      </w:r>
    </w:p>
    <w:p>
      <w:pPr>
        <w:autoSpaceDE w:val="0"/>
        <w:autoSpaceDN w:val="0"/>
        <w:adjustRightIn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w:t>
      </w:r>
      <w:r>
        <w:rPr>
          <w:rFonts w:hint="eastAsia" w:ascii="仿宋_GB2312" w:hAnsi="宋体" w:eastAsia="仿宋_GB2312" w:cs="宋体"/>
          <w:color w:val="auto"/>
          <w:kern w:val="0"/>
          <w:szCs w:val="21"/>
          <w:highlight w:val="none"/>
          <w:u w:val="single"/>
        </w:rPr>
        <w:t>对所提方案和（或）待做工作及其实施计划的说明</w:t>
      </w:r>
      <w:r>
        <w:rPr>
          <w:rFonts w:hint="eastAsia" w:ascii="仿宋_GB2312" w:hAnsi="宋体" w:eastAsia="仿宋_GB2312" w:cs="宋体"/>
          <w:color w:val="auto"/>
          <w:kern w:val="0"/>
          <w:szCs w:val="21"/>
          <w:highlight w:val="none"/>
        </w:rPr>
        <w:t>；</w:t>
      </w:r>
    </w:p>
    <w:p>
      <w:pPr>
        <w:autoSpaceDE w:val="0"/>
        <w:autoSpaceDN w:val="0"/>
        <w:adjustRightIn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w:t>
      </w:r>
      <w:r>
        <w:rPr>
          <w:rFonts w:hint="eastAsia" w:ascii="仿宋_GB2312" w:hAnsi="宋体" w:eastAsia="仿宋_GB2312" w:cs="宋体"/>
          <w:color w:val="auto"/>
          <w:kern w:val="0"/>
          <w:szCs w:val="21"/>
          <w:highlight w:val="none"/>
          <w:u w:val="single"/>
        </w:rPr>
        <w:t>承包人按照对工程进度计划进行必要修改的建议</w:t>
      </w:r>
      <w:r>
        <w:rPr>
          <w:rFonts w:hint="eastAsia" w:ascii="仿宋_GB2312" w:hAnsi="宋体" w:eastAsia="仿宋_GB2312" w:cs="宋体"/>
          <w:color w:val="auto"/>
          <w:kern w:val="0"/>
          <w:szCs w:val="21"/>
          <w:highlight w:val="none"/>
        </w:rPr>
        <w:t>；</w:t>
      </w:r>
    </w:p>
    <w:p>
      <w:pPr>
        <w:autoSpaceDE w:val="0"/>
        <w:autoSpaceDN w:val="0"/>
        <w:adjustRightIn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（3）</w:t>
      </w:r>
      <w:r>
        <w:rPr>
          <w:rFonts w:hint="eastAsia" w:ascii="仿宋_GB2312" w:hAnsi="宋体" w:eastAsia="仿宋_GB2312" w:cs="宋体"/>
          <w:color w:val="auto"/>
          <w:kern w:val="0"/>
          <w:szCs w:val="21"/>
          <w:highlight w:val="none"/>
          <w:u w:val="single"/>
        </w:rPr>
        <w:t>承包人发生较大返工损失增加费用的建议</w:t>
      </w:r>
      <w:r>
        <w:rPr>
          <w:rFonts w:hint="eastAsia" w:ascii="仿宋_GB2312" w:hAnsi="宋体" w:eastAsia="仿宋_GB2312" w:cs="宋体"/>
          <w:color w:val="auto"/>
          <w:kern w:val="0"/>
          <w:szCs w:val="21"/>
          <w:highlight w:val="none"/>
        </w:rPr>
        <w:t>。</w:t>
      </w:r>
    </w:p>
    <w:p>
      <w:pPr>
        <w:autoSpaceDE w:val="0"/>
        <w:autoSpaceDN w:val="0"/>
        <w:adjustRightInd w:val="0"/>
        <w:spacing w:line="360" w:lineRule="auto"/>
        <w:ind w:firstLine="420" w:firstLineChars="200"/>
        <w:jc w:val="left"/>
        <w:rPr>
          <w:rFonts w:hint="eastAsia" w:ascii="宋体" w:hAnsi="宋体" w:cs="宋体"/>
          <w:color w:val="auto"/>
          <w:kern w:val="0"/>
          <w:szCs w:val="21"/>
          <w:highlight w:val="none"/>
        </w:rPr>
      </w:pPr>
      <w:r>
        <w:rPr>
          <w:rFonts w:hint="eastAsia" w:ascii="仿宋_GB2312" w:hAnsi="宋体" w:eastAsia="仿宋_GB2312" w:cs="宋体"/>
          <w:color w:val="auto"/>
          <w:kern w:val="0"/>
          <w:szCs w:val="21"/>
          <w:highlight w:val="none"/>
          <w:u w:val="single"/>
        </w:rPr>
        <w:t>发包人在收到上述建议书后，应尽快给予批准、否决或提出意见</w:t>
      </w:r>
      <w:r>
        <w:rPr>
          <w:rFonts w:hint="eastAsia" w:ascii="仿宋_GB2312" w:hAnsi="宋体" w:eastAsia="仿宋_GB2312" w:cs="宋体"/>
          <w:color w:val="auto"/>
          <w:kern w:val="0"/>
          <w:szCs w:val="21"/>
          <w:highlight w:val="none"/>
        </w:rPr>
        <w:t>。</w:t>
      </w:r>
    </w:p>
    <w:p>
      <w:pPr>
        <w:pStyle w:val="6"/>
        <w:spacing w:before="0" w:beforeAutospacing="0" w:after="0" w:afterAutospacing="0" w:line="360" w:lineRule="auto"/>
        <w:rPr>
          <w:rFonts w:hint="eastAsia"/>
          <w:color w:val="auto"/>
          <w:highlight w:val="none"/>
        </w:rPr>
      </w:pPr>
      <w:r>
        <w:rPr>
          <w:rFonts w:hint="eastAsia"/>
          <w:color w:val="auto"/>
          <w:highlight w:val="none"/>
        </w:rPr>
        <w:t xml:space="preserve">15.3 变更程序 </w:t>
      </w:r>
    </w:p>
    <w:p>
      <w:pPr>
        <w:autoSpaceDE w:val="0"/>
        <w:autoSpaceDN w:val="0"/>
        <w:adjustRightIn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15.3.1项补充：</w:t>
      </w:r>
    </w:p>
    <w:p>
      <w:pPr>
        <w:autoSpaceDE w:val="0"/>
        <w:autoSpaceDN w:val="0"/>
        <w:adjustRightIn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（5）一般设计变更：</w:t>
      </w:r>
      <w:r>
        <w:rPr>
          <w:rFonts w:hint="eastAsia" w:ascii="仿宋_GB2312" w:hAnsi="宋体" w:eastAsia="仿宋_GB2312" w:cs="宋体"/>
          <w:color w:val="auto"/>
          <w:kern w:val="0"/>
          <w:szCs w:val="21"/>
          <w:highlight w:val="none"/>
          <w:u w:val="single"/>
        </w:rPr>
        <w:t>承包人收到监理人下达的变更指示后，应按照监理人下达的变更指示执行，并书面说明实施该变更指示对合同价格和工期的影响，按照第15.4项〔变更的估价原则〕约定执行</w:t>
      </w:r>
      <w:r>
        <w:rPr>
          <w:rFonts w:hint="eastAsia" w:ascii="仿宋_GB2312" w:hAnsi="宋体" w:eastAsia="仿宋_GB2312" w:cs="宋体"/>
          <w:color w:val="auto"/>
          <w:kern w:val="0"/>
          <w:szCs w:val="21"/>
          <w:highlight w:val="none"/>
        </w:rPr>
        <w:t>。</w:t>
      </w:r>
    </w:p>
    <w:p>
      <w:pPr>
        <w:autoSpaceDE w:val="0"/>
        <w:autoSpaceDN w:val="0"/>
        <w:spacing w:line="360" w:lineRule="auto"/>
        <w:ind w:firstLine="420" w:firstLineChars="200"/>
        <w:jc w:val="left"/>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（6）重大设计变更：</w:t>
      </w:r>
      <w:r>
        <w:rPr>
          <w:rFonts w:hint="eastAsia" w:ascii="仿宋_GB2312" w:hAnsi="宋体" w:eastAsia="仿宋_GB2312" w:cs="宋体"/>
          <w:color w:val="auto"/>
          <w:szCs w:val="21"/>
          <w:highlight w:val="none"/>
          <w:u w:val="single"/>
        </w:rPr>
        <w:t>需经设计人、监理人和发包人三方</w:t>
      </w:r>
      <w:r>
        <w:rPr>
          <w:rFonts w:hint="eastAsia" w:ascii="仿宋_GB2312" w:hAnsi="宋体" w:eastAsia="仿宋_GB2312" w:cs="宋体"/>
          <w:color w:val="auto"/>
          <w:szCs w:val="21"/>
          <w:highlight w:val="none"/>
          <w:u w:val="single"/>
          <w:lang w:eastAsia="zh-CN"/>
        </w:rPr>
        <w:t>签名</w:t>
      </w:r>
      <w:r>
        <w:rPr>
          <w:rFonts w:hint="eastAsia" w:ascii="仿宋_GB2312" w:hAnsi="宋体" w:eastAsia="仿宋_GB2312" w:cs="宋体"/>
          <w:color w:val="auto"/>
          <w:szCs w:val="21"/>
          <w:highlight w:val="none"/>
          <w:u w:val="single"/>
        </w:rPr>
        <w:t>认可并报相关行业部门审查同意后实施</w:t>
      </w:r>
      <w:r>
        <w:rPr>
          <w:rFonts w:hint="eastAsia" w:ascii="仿宋_GB2312" w:hAnsi="宋体" w:eastAsia="仿宋_GB2312" w:cs="宋体"/>
          <w:color w:val="auto"/>
          <w:szCs w:val="21"/>
          <w:highlight w:val="none"/>
        </w:rPr>
        <w:t>。</w:t>
      </w:r>
    </w:p>
    <w:p>
      <w:pPr>
        <w:widowControl/>
        <w:spacing w:line="360" w:lineRule="auto"/>
        <w:ind w:firstLine="420" w:firstLineChars="200"/>
        <w:jc w:val="left"/>
        <w:rPr>
          <w:rFonts w:hint="eastAsia" w:ascii="仿宋_GB2312" w:hAnsi="宋体" w:eastAsia="仿宋_GB2312" w:cs="宋体"/>
          <w:color w:val="auto"/>
          <w:kern w:val="0"/>
          <w:szCs w:val="21"/>
          <w:highlight w:val="none"/>
          <w:lang w:bidi="ar"/>
        </w:rPr>
      </w:pPr>
      <w:r>
        <w:rPr>
          <w:rFonts w:hint="eastAsia" w:ascii="仿宋_GB2312" w:hAnsi="宋体" w:eastAsia="仿宋_GB2312" w:cs="宋体"/>
          <w:color w:val="auto"/>
          <w:kern w:val="0"/>
          <w:szCs w:val="21"/>
          <w:highlight w:val="none"/>
          <w:lang w:bidi="ar"/>
        </w:rPr>
        <w:t>本款补充第 15.3.4 项：</w:t>
      </w:r>
    </w:p>
    <w:p>
      <w:pPr>
        <w:widowControl/>
        <w:spacing w:line="360" w:lineRule="auto"/>
        <w:ind w:firstLine="420" w:firstLineChars="200"/>
        <w:jc w:val="left"/>
        <w:rPr>
          <w:rFonts w:hint="eastAsia" w:ascii="仿宋_GB2312" w:hAnsi="宋体" w:eastAsia="仿宋_GB2312" w:cs="宋体"/>
          <w:color w:val="auto"/>
          <w:kern w:val="0"/>
          <w:szCs w:val="21"/>
          <w:highlight w:val="none"/>
          <w:lang w:bidi="ar"/>
        </w:rPr>
      </w:pPr>
      <w:r>
        <w:rPr>
          <w:rFonts w:hint="eastAsia" w:ascii="仿宋_GB2312" w:hAnsi="宋体" w:eastAsia="仿宋_GB2312" w:cs="宋体"/>
          <w:color w:val="auto"/>
          <w:kern w:val="0"/>
          <w:szCs w:val="21"/>
          <w:highlight w:val="none"/>
          <w:lang w:bidi="ar"/>
        </w:rPr>
        <w:t>15.3.4 设计变更程序应执行</w:t>
      </w:r>
      <w:r>
        <w:rPr>
          <w:rFonts w:hint="eastAsia" w:ascii="仿宋_GB2312" w:hAnsi="宋体" w:eastAsia="仿宋_GB2312" w:cs="宋体"/>
          <w:color w:val="auto"/>
          <w:kern w:val="0"/>
          <w:szCs w:val="21"/>
          <w:highlight w:val="none"/>
          <w:u w:val="single"/>
          <w:lang w:bidi="ar"/>
        </w:rPr>
        <w:t>《重庆市公路工程设计变更管理办法》（渝交规〔2023〕1号）</w:t>
      </w:r>
      <w:r>
        <w:rPr>
          <w:rFonts w:hint="eastAsia" w:ascii="仿宋_GB2312" w:hAnsi="宋体" w:eastAsia="仿宋_GB2312" w:cs="宋体"/>
          <w:color w:val="auto"/>
          <w:kern w:val="0"/>
          <w:szCs w:val="21"/>
          <w:highlight w:val="none"/>
          <w:u w:val="single"/>
          <w:lang w:eastAsia="zh-CN" w:bidi="ar"/>
        </w:rPr>
        <w:t>、</w:t>
      </w:r>
      <w:r>
        <w:rPr>
          <w:rFonts w:hint="eastAsia" w:ascii="仿宋_GB2312" w:hAnsi="宋体" w:eastAsia="仿宋_GB2312" w:cs="宋体"/>
          <w:color w:val="auto"/>
          <w:kern w:val="0"/>
          <w:szCs w:val="21"/>
          <w:highlight w:val="none"/>
          <w:u w:val="single"/>
          <w:lang w:bidi="ar"/>
        </w:rPr>
        <w:t>《重庆市政府投资项目合同变更管理暂行办法》</w:t>
      </w:r>
      <w:r>
        <w:rPr>
          <w:rFonts w:hint="eastAsia" w:ascii="仿宋_GB2312" w:hAnsi="宋体" w:eastAsia="仿宋_GB2312" w:cs="宋体"/>
          <w:color w:val="auto"/>
          <w:kern w:val="0"/>
          <w:szCs w:val="21"/>
          <w:highlight w:val="none"/>
          <w:lang w:bidi="ar"/>
        </w:rPr>
        <w:t>的相关规定。</w:t>
      </w:r>
    </w:p>
    <w:p>
      <w:pPr>
        <w:autoSpaceDE w:val="0"/>
        <w:autoSpaceDN w:val="0"/>
        <w:spacing w:line="360" w:lineRule="auto"/>
        <w:ind w:firstLine="420" w:firstLineChars="200"/>
        <w:jc w:val="left"/>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（1）</w:t>
      </w:r>
      <w:r>
        <w:rPr>
          <w:rFonts w:hint="eastAsia" w:ascii="仿宋_GB2312" w:hAnsi="宋体" w:eastAsia="仿宋_GB2312" w:cs="宋体"/>
          <w:color w:val="auto"/>
          <w:szCs w:val="21"/>
          <w:highlight w:val="none"/>
          <w:u w:val="single"/>
        </w:rPr>
        <w:t>合同变更提出后，应当首先由发包人组织相关单位、专家进行论证。经论证确需变更的，发包人按照《重庆市政府投资项目合同变更管理暂行办法》规定的程序自行决策或者报批；经论证不需要变更的，继续按合同执行</w:t>
      </w:r>
      <w:r>
        <w:rPr>
          <w:rFonts w:hint="eastAsia" w:ascii="仿宋_GB2312" w:hAnsi="宋体" w:eastAsia="仿宋_GB2312" w:cs="宋体"/>
          <w:color w:val="auto"/>
          <w:szCs w:val="21"/>
          <w:highlight w:val="none"/>
        </w:rPr>
        <w:t>。</w:t>
      </w:r>
    </w:p>
    <w:p>
      <w:pPr>
        <w:autoSpaceDE w:val="0"/>
        <w:autoSpaceDN w:val="0"/>
        <w:spacing w:line="360" w:lineRule="auto"/>
        <w:ind w:firstLine="420" w:firstLineChars="200"/>
        <w:jc w:val="left"/>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（2）</w:t>
      </w:r>
      <w:r>
        <w:rPr>
          <w:rFonts w:hint="eastAsia" w:ascii="仿宋_GB2312" w:hAnsi="宋体" w:eastAsia="仿宋_GB2312" w:cs="宋体"/>
          <w:color w:val="auto"/>
          <w:szCs w:val="21"/>
          <w:highlight w:val="none"/>
          <w:u w:val="single"/>
        </w:rPr>
        <w:t>项目的勘察设计、实施内容等作较大变更的，应当按照规定的程序报原审批部门审批；变更导致总投资超概的，应当报原投资概算核定部门核定</w:t>
      </w:r>
      <w:r>
        <w:rPr>
          <w:rFonts w:hint="eastAsia" w:ascii="仿宋_GB2312" w:hAnsi="宋体" w:eastAsia="仿宋_GB2312" w:cs="宋体"/>
          <w:color w:val="auto"/>
          <w:szCs w:val="21"/>
          <w:highlight w:val="none"/>
        </w:rPr>
        <w:t>。</w:t>
      </w:r>
    </w:p>
    <w:p>
      <w:pPr>
        <w:autoSpaceDE w:val="0"/>
        <w:autoSpaceDN w:val="0"/>
        <w:spacing w:line="360" w:lineRule="auto"/>
        <w:ind w:firstLine="420" w:firstLineChars="200"/>
        <w:jc w:val="left"/>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（3）</w:t>
      </w:r>
      <w:r>
        <w:rPr>
          <w:rFonts w:hint="eastAsia" w:ascii="仿宋_GB2312" w:hAnsi="宋体" w:eastAsia="仿宋_GB2312" w:cs="宋体"/>
          <w:color w:val="auto"/>
          <w:szCs w:val="21"/>
          <w:highlight w:val="none"/>
          <w:u w:val="single"/>
        </w:rPr>
        <w:t>项目管理人员变更的，应当经发包人领导班子集体决策同意，并将变更信息推送给行业主管部门。变更后的项目管理人员应当符合招标文件和行业主管部门的相关规定</w:t>
      </w:r>
      <w:r>
        <w:rPr>
          <w:rFonts w:hint="eastAsia" w:ascii="仿宋_GB2312" w:hAnsi="宋体" w:eastAsia="仿宋_GB2312" w:cs="宋体"/>
          <w:color w:val="auto"/>
          <w:szCs w:val="21"/>
          <w:highlight w:val="none"/>
        </w:rPr>
        <w:t>。</w:t>
      </w:r>
    </w:p>
    <w:p>
      <w:pPr>
        <w:autoSpaceDE w:val="0"/>
        <w:autoSpaceDN w:val="0"/>
        <w:spacing w:line="360" w:lineRule="auto"/>
        <w:ind w:firstLine="420" w:firstLineChars="200"/>
        <w:jc w:val="left"/>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（4）</w:t>
      </w:r>
      <w:r>
        <w:rPr>
          <w:rFonts w:hint="eastAsia" w:ascii="仿宋_GB2312" w:hAnsi="宋体" w:eastAsia="仿宋_GB2312" w:cs="宋体"/>
          <w:color w:val="auto"/>
          <w:szCs w:val="21"/>
          <w:highlight w:val="none"/>
          <w:u w:val="single"/>
        </w:rPr>
        <w:t>因人工、原材料市场价格发生大幅度变化导致的合同总价变更，由发包人与承包人按照合同进行变更，并将变更信息推送给行业主管部门</w:t>
      </w:r>
      <w:r>
        <w:rPr>
          <w:rFonts w:hint="eastAsia" w:ascii="仿宋_GB2312" w:hAnsi="宋体" w:eastAsia="仿宋_GB2312" w:cs="宋体"/>
          <w:color w:val="auto"/>
          <w:szCs w:val="21"/>
          <w:highlight w:val="none"/>
        </w:rPr>
        <w:t>。</w:t>
      </w:r>
    </w:p>
    <w:p>
      <w:pPr>
        <w:autoSpaceDE w:val="0"/>
        <w:autoSpaceDN w:val="0"/>
        <w:spacing w:line="360" w:lineRule="auto"/>
        <w:ind w:firstLine="420" w:firstLineChars="200"/>
        <w:jc w:val="left"/>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（5）</w:t>
      </w:r>
      <w:r>
        <w:rPr>
          <w:rFonts w:hint="eastAsia" w:ascii="仿宋_GB2312" w:hAnsi="宋体" w:eastAsia="仿宋_GB2312" w:cs="宋体"/>
          <w:color w:val="auto"/>
          <w:szCs w:val="21"/>
          <w:highlight w:val="none"/>
          <w:u w:val="single"/>
        </w:rPr>
        <w:t>项目实施内容无变更，因不可抗力导致的工期变更，由发包人领导班子集体决策同意，并将变更信息推送给行业主管部门；因项目实施内容变更导致的工期变更，与项目实施内容变更一并办理</w:t>
      </w:r>
      <w:r>
        <w:rPr>
          <w:rFonts w:hint="eastAsia" w:ascii="仿宋_GB2312" w:hAnsi="宋体" w:eastAsia="仿宋_GB2312" w:cs="宋体"/>
          <w:color w:val="auto"/>
          <w:szCs w:val="21"/>
          <w:highlight w:val="none"/>
        </w:rPr>
        <w:t>。</w:t>
      </w:r>
    </w:p>
    <w:p>
      <w:pPr>
        <w:autoSpaceDE w:val="0"/>
        <w:autoSpaceDN w:val="0"/>
        <w:spacing w:line="360" w:lineRule="auto"/>
        <w:ind w:firstLine="420" w:firstLineChars="200"/>
        <w:jc w:val="left"/>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（6）</w:t>
      </w:r>
      <w:r>
        <w:rPr>
          <w:rFonts w:hint="eastAsia" w:ascii="仿宋_GB2312" w:hAnsi="宋体" w:eastAsia="仿宋_GB2312" w:cs="宋体"/>
          <w:color w:val="auto"/>
          <w:szCs w:val="21"/>
          <w:highlight w:val="none"/>
          <w:u w:val="single"/>
        </w:rPr>
        <w:t>项目合同变更后，增加的实施内容达到依法必须招标的规模标准的，增加的部分应当依法通过招标选择承包单位</w:t>
      </w:r>
      <w:r>
        <w:rPr>
          <w:rFonts w:hint="eastAsia" w:ascii="仿宋_GB2312" w:hAnsi="宋体" w:eastAsia="仿宋_GB2312" w:cs="宋体"/>
          <w:color w:val="auto"/>
          <w:szCs w:val="21"/>
          <w:highlight w:val="none"/>
        </w:rPr>
        <w:t>。</w:t>
      </w:r>
    </w:p>
    <w:p>
      <w:pPr>
        <w:pStyle w:val="6"/>
        <w:spacing w:before="0" w:beforeAutospacing="0" w:after="0" w:afterAutospacing="0" w:line="360" w:lineRule="auto"/>
        <w:rPr>
          <w:rFonts w:hint="eastAsia"/>
          <w:color w:val="auto"/>
          <w:highlight w:val="none"/>
        </w:rPr>
      </w:pPr>
      <w:r>
        <w:rPr>
          <w:rFonts w:hint="eastAsia"/>
          <w:color w:val="auto"/>
          <w:highlight w:val="none"/>
        </w:rPr>
        <w:t>15.4 变更的估价原则</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本款细化为：</w:t>
      </w:r>
    </w:p>
    <w:p>
      <w:pPr>
        <w:spacing w:line="360" w:lineRule="auto"/>
        <w:ind w:firstLine="420" w:firstLineChars="200"/>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15.4.1 如果取消某项工作，则该项工作的总额价不予支付。</w:t>
      </w:r>
      <w:r>
        <w:rPr>
          <w:rFonts w:hint="eastAsia" w:ascii="仿宋_GB2312" w:hAnsi="宋体" w:eastAsia="仿宋_GB2312" w:cs="宋体"/>
          <w:color w:val="auto"/>
          <w:kern w:val="0"/>
          <w:szCs w:val="21"/>
          <w:highlight w:val="none"/>
          <w:lang w:bidi="ar"/>
        </w:rPr>
        <w:t>已标价工程量清单中有适用于变更工作的子目，采用该子目的单价。但如果由于承包人不平衡报价的原因，个别子目单价明显高于市场行情价的，发包人有权对该子目单价按照市场行情价做出调整。如果取消某项工作，则该项工作的总额价不予支付。</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15.4.2 已标价工程量清单中有适用于变更工作的子目的，采用该子目的单价。</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15.4.3 已标价工程量清单中无适用于变更工作的子目，但有类似子目的，可在合理范围内参照类似子目的单价，由监理人按第 3.5 款商定或确定变更工作的单价。</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15.4.4 已标价工程量清单中无适用或类似子目的单价，可在综合考虑承包人在投标时所提供的单价分析表的基础上，由监理人按第 3.5 款商定或确定变更工作的单价。</w:t>
      </w:r>
      <w:r>
        <w:rPr>
          <w:rFonts w:hint="eastAsia" w:ascii="仿宋_GB2312" w:hAnsi="宋体" w:eastAsia="仿宋_GB2312" w:cs="宋体"/>
          <w:color w:val="auto"/>
          <w:kern w:val="0"/>
          <w:szCs w:val="21"/>
          <w:highlight w:val="none"/>
        </w:rPr>
        <w:t>已标价工程量清单中无相同项目亦无类似项目，也无定额可套用的，由承包人会同监理人、跟审单位、发包人按相关原则、编制方法编制补充，或参照重庆市场相同工作的市场价格上报监理人，最终价格按承包人、监理人、跟审单位、发包人共同询价确认的价格执行。</w:t>
      </w:r>
    </w:p>
    <w:p>
      <w:pPr>
        <w:adjustRightInd w:val="0"/>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宋体" w:hAnsi="宋体" w:cs="宋体"/>
          <w:color w:val="auto"/>
          <w:kern w:val="0"/>
          <w:szCs w:val="21"/>
          <w:highlight w:val="none"/>
          <w:lang w:bidi="ar"/>
        </w:rPr>
        <w:t>15.4.5 如果本工程的变更指示是因承包人过错、承包人违反合同或承包人责任造成的，则这种违约引起的任何额外费用应由承包人承担。</w:t>
      </w:r>
      <w:r>
        <w:rPr>
          <w:rFonts w:hint="eastAsia" w:ascii="仿宋_GB2312" w:hAnsi="宋体" w:eastAsia="仿宋_GB2312" w:cs="宋体"/>
          <w:color w:val="auto"/>
          <w:kern w:val="0"/>
          <w:szCs w:val="21"/>
          <w:highlight w:val="none"/>
        </w:rPr>
        <w:t>工程变更引起施工方案改变并使安全生产费、临时工程费发生变化时，承包人提出调整安全生产费、临时工程费的，应事前将拟实施的方案提交监理人审核报发包人确认，并应详细说明与原方案安全生产费、临时工程费相比的变化情况。拟实施的方案经发承包双方确认后执行，并应按照下列规定调整安全生产费和临时工程费：</w:t>
      </w:r>
    </w:p>
    <w:p>
      <w:pPr>
        <w:adjustRightInd w:val="0"/>
        <w:snapToGrid w:val="0"/>
        <w:spacing w:line="360" w:lineRule="auto"/>
        <w:ind w:firstLine="420" w:firstLineChars="200"/>
        <w:rPr>
          <w:rFonts w:hint="eastAsia" w:ascii="宋体" w:hAnsi="宋体" w:cs="宋体"/>
          <w:color w:val="auto"/>
          <w:kern w:val="0"/>
          <w:szCs w:val="21"/>
          <w:highlight w:val="none"/>
        </w:rPr>
      </w:pPr>
      <w:r>
        <w:rPr>
          <w:rFonts w:hint="eastAsia" w:ascii="仿宋_GB2312" w:hAnsi="宋体" w:eastAsia="仿宋_GB2312" w:cs="宋体"/>
          <w:color w:val="auto"/>
          <w:kern w:val="0"/>
          <w:szCs w:val="21"/>
          <w:highlight w:val="none"/>
        </w:rPr>
        <w:t>（1）安全生产费应按照实际发生变化的工程项目依据按照</w:t>
      </w:r>
      <w:r>
        <w:rPr>
          <w:rFonts w:hint="eastAsia" w:ascii="仿宋_GB2312" w:hAnsi="宋体" w:eastAsia="仿宋_GB2312" w:cs="宋体"/>
          <w:color w:val="auto"/>
          <w:kern w:val="0"/>
          <w:szCs w:val="21"/>
          <w:highlight w:val="none"/>
          <w:u w:val="single"/>
        </w:rPr>
        <w:t>《企业安全生产费用提取和使用管理办法》</w:t>
      </w:r>
      <w:r>
        <w:rPr>
          <w:rFonts w:hint="eastAsia" w:ascii="仿宋_GB2312" w:hAnsi="宋体" w:eastAsia="仿宋_GB2312" w:cs="宋体"/>
          <w:color w:val="auto"/>
          <w:kern w:val="0"/>
          <w:szCs w:val="21"/>
          <w:highlight w:val="none"/>
          <w:lang w:val="en-US" w:eastAsia="zh-CN"/>
        </w:rPr>
        <w:t>相关</w:t>
      </w:r>
      <w:r>
        <w:rPr>
          <w:rFonts w:hint="eastAsia" w:ascii="仿宋_GB2312" w:hAnsi="宋体" w:eastAsia="仿宋_GB2312" w:cs="宋体"/>
          <w:color w:val="auto"/>
          <w:kern w:val="0"/>
          <w:szCs w:val="21"/>
          <w:highlight w:val="none"/>
        </w:rPr>
        <w:t>要求，按变更后公路工程项目总造价的1.5%标准计提安全生产费用。</w:t>
      </w:r>
    </w:p>
    <w:p>
      <w:pPr>
        <w:pStyle w:val="6"/>
        <w:spacing w:before="0" w:beforeAutospacing="0" w:after="0" w:afterAutospacing="0" w:line="360" w:lineRule="auto"/>
        <w:rPr>
          <w:rFonts w:hint="eastAsia"/>
          <w:color w:val="auto"/>
          <w:highlight w:val="none"/>
        </w:rPr>
      </w:pPr>
      <w:r>
        <w:rPr>
          <w:rFonts w:hint="eastAsia"/>
          <w:color w:val="auto"/>
          <w:highlight w:val="none"/>
        </w:rPr>
        <w:t>15.5 承包人的合理化建议</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第 15.5.2 项约定为：</w:t>
      </w:r>
    </w:p>
    <w:p>
      <w:pPr>
        <w:snapToGrid w:val="0"/>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承包人提出的合理化建议缩短了工期，发包人按第 11.6 款的规定给予奖励。</w:t>
      </w:r>
    </w:p>
    <w:p>
      <w:pPr>
        <w:snapToGrid w:val="0"/>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承包人提出的合理化建议降低了合同价格或缩短了工期或者提高了工程经济效益的，奖励的方法和金额为</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snapToGrid w:val="0"/>
        <w:spacing w:line="360" w:lineRule="auto"/>
        <w:ind w:firstLine="420" w:firstLineChars="200"/>
        <w:jc w:val="left"/>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本款补充第 15.5.3 项：</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szCs w:val="21"/>
          <w:highlight w:val="none"/>
        </w:rPr>
        <w:t>15.5.3</w:t>
      </w:r>
      <w:r>
        <w:rPr>
          <w:rFonts w:hint="eastAsia" w:ascii="仿宋_GB2312" w:hAnsi="宋体" w:eastAsia="仿宋_GB2312" w:cs="宋体"/>
          <w:color w:val="auto"/>
          <w:kern w:val="0"/>
          <w:szCs w:val="21"/>
          <w:highlight w:val="none"/>
        </w:rPr>
        <w:t>承包人提出合理化建议的，应向监理人提交合理化建议说明，说明建议的内容和理由，以及实施该建议对合同价格和（或）工期和（或）工程经济效益的影响。</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监理人审查承包人合理化建议的期限：</w:t>
      </w:r>
      <w:r>
        <w:rPr>
          <w:rFonts w:hint="eastAsia" w:ascii="仿宋_GB2312" w:hAnsi="宋体" w:eastAsia="仿宋_GB2312" w:cs="宋体"/>
          <w:color w:val="auto"/>
          <w:kern w:val="0"/>
          <w:szCs w:val="21"/>
          <w:highlight w:val="none"/>
          <w:u w:val="single"/>
        </w:rPr>
        <w:t>不超过14天</w:t>
      </w:r>
      <w:r>
        <w:rPr>
          <w:rFonts w:hint="eastAsia" w:ascii="仿宋_GB2312" w:hAnsi="宋体" w:eastAsia="仿宋_GB2312" w:cs="宋体"/>
          <w:color w:val="auto"/>
          <w:kern w:val="0"/>
          <w:szCs w:val="21"/>
          <w:highlight w:val="none"/>
        </w:rPr>
        <w:t>。</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发包人审批承包人合理化建议的期限：</w:t>
      </w:r>
      <w:r>
        <w:rPr>
          <w:rFonts w:hint="eastAsia" w:ascii="仿宋_GB2312" w:hAnsi="宋体" w:eastAsia="仿宋_GB2312" w:cs="宋体"/>
          <w:color w:val="auto"/>
          <w:kern w:val="0"/>
          <w:szCs w:val="21"/>
          <w:highlight w:val="none"/>
          <w:u w:val="single"/>
        </w:rPr>
        <w:t>不超过14天</w:t>
      </w:r>
      <w:r>
        <w:rPr>
          <w:rFonts w:hint="eastAsia" w:ascii="仿宋_GB2312" w:hAnsi="宋体" w:eastAsia="仿宋_GB2312" w:cs="宋体"/>
          <w:color w:val="auto"/>
          <w:kern w:val="0"/>
          <w:szCs w:val="21"/>
          <w:highlight w:val="none"/>
        </w:rPr>
        <w:t>。</w:t>
      </w:r>
    </w:p>
    <w:p>
      <w:pPr>
        <w:pStyle w:val="6"/>
        <w:spacing w:before="0" w:beforeAutospacing="0" w:after="0" w:afterAutospacing="0" w:line="360" w:lineRule="auto"/>
        <w:rPr>
          <w:rFonts w:hint="eastAsia"/>
          <w:color w:val="auto"/>
          <w:highlight w:val="none"/>
        </w:rPr>
      </w:pPr>
      <w:r>
        <w:rPr>
          <w:rFonts w:hint="eastAsia"/>
          <w:color w:val="auto"/>
          <w:highlight w:val="none"/>
        </w:rPr>
        <w:t>15.6 暂列金额</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本款细化为：</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15.6.1 暂列金额应由监理人报发包人批准后指令全部或部分地使用，或者根本不予动用。</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15.6.2 对于经发包人批准的每一笔暂列金额，监理人有权向承包人发出实施工程或提供材料、工程设备或服务的指令。这些指令应由承包人完成，监理人应根据第15.4 款约定的变更估价原则和第 15.7 款的规定，对合同价格进行相应调整。</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15.6.3 当监理人提出要求时，承包人应提供有关暂列金额支出的所有报价单、发票、凭证和账单或收据，除非该工作是根据已标价工程量清单列明的单价或总额价进行的估价。</w:t>
      </w:r>
    </w:p>
    <w:p>
      <w:pPr>
        <w:pStyle w:val="6"/>
        <w:spacing w:before="0" w:beforeAutospacing="0" w:after="0" w:afterAutospacing="0" w:line="360" w:lineRule="auto"/>
        <w:rPr>
          <w:rFonts w:hint="eastAsia"/>
          <w:color w:val="auto"/>
          <w:highlight w:val="none"/>
        </w:rPr>
      </w:pPr>
      <w:r>
        <w:rPr>
          <w:rFonts w:hint="eastAsia"/>
          <w:color w:val="auto"/>
          <w:highlight w:val="none"/>
        </w:rPr>
        <w:t>15.8 暂估价</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第 15.8.1 项细化为：</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（1）发包人和承包人组织招标的暂估价项目：</w:t>
      </w:r>
      <w:r>
        <w:rPr>
          <w:rFonts w:hint="eastAsia" w:ascii="仿宋_GB2312" w:hAnsi="宋体" w:eastAsia="仿宋_GB2312" w:cs="宋体"/>
          <w:color w:val="auto"/>
          <w:kern w:val="0"/>
          <w:szCs w:val="21"/>
          <w:highlight w:val="none"/>
          <w:u w:val="single"/>
        </w:rPr>
        <w:t xml:space="preserve">  （签约后填入）  </w:t>
      </w:r>
      <w:r>
        <w:rPr>
          <w:rFonts w:hint="eastAsia" w:ascii="仿宋_GB2312" w:hAnsi="宋体" w:eastAsia="仿宋_GB2312" w:cs="宋体"/>
          <w:color w:val="auto"/>
          <w:kern w:val="0"/>
          <w:szCs w:val="21"/>
          <w:highlight w:val="none"/>
        </w:rPr>
        <w:t>；发包人组织招标的暂估价项目：</w:t>
      </w:r>
      <w:r>
        <w:rPr>
          <w:rFonts w:hint="eastAsia" w:ascii="仿宋_GB2312" w:hAnsi="宋体" w:eastAsia="仿宋_GB2312" w:cs="宋体"/>
          <w:color w:val="auto"/>
          <w:kern w:val="0"/>
          <w:szCs w:val="21"/>
          <w:highlight w:val="none"/>
          <w:u w:val="single"/>
        </w:rPr>
        <w:t xml:space="preserve">（签约后填入）  </w:t>
      </w:r>
      <w:r>
        <w:rPr>
          <w:rFonts w:hint="eastAsia" w:ascii="仿宋_GB2312" w:hAnsi="宋体" w:eastAsia="仿宋_GB2312" w:cs="宋体"/>
          <w:color w:val="auto"/>
          <w:kern w:val="0"/>
          <w:szCs w:val="21"/>
          <w:highlight w:val="none"/>
        </w:rPr>
        <w:t>。</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（2）发包人和承包人以招标方式选择暂估价项目供应商或分包人时，双方的权利义务关系：</w:t>
      </w:r>
      <w:r>
        <w:rPr>
          <w:rFonts w:hint="eastAsia" w:ascii="仿宋_GB2312" w:hAnsi="宋体" w:eastAsia="仿宋_GB2312" w:cs="宋体"/>
          <w:color w:val="auto"/>
          <w:kern w:val="0"/>
          <w:szCs w:val="21"/>
          <w:highlight w:val="none"/>
          <w:u w:val="single"/>
        </w:rPr>
        <w:t xml:space="preserve">       </w:t>
      </w:r>
      <w:r>
        <w:rPr>
          <w:rFonts w:hint="eastAsia" w:ascii="仿宋_GB2312" w:hAnsi="宋体" w:eastAsia="仿宋_GB2312" w:cs="宋体"/>
          <w:color w:val="auto"/>
          <w:kern w:val="0"/>
          <w:szCs w:val="21"/>
          <w:highlight w:val="none"/>
        </w:rPr>
        <w:t>。</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单项合同估算价在国家相关法律法规规定必须招标规模以下的，符合可以不招标相关规定的，由承包人实施，发包人配合。承包人（需在允许资质范围内）或承包人委托的有资质的专业分包单位实施。费用估价按照第15.4项〔变更的估价原则〕执行，承包人申报，经监理人、跟审单位、发包人共同审定。审定后根据承包人签订的相关合同（需经监理人、跟审单位、发包人）约定，由承包人申报，随进度款按与相关单位签订的合同约定一并支付。</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单项合同暂估价在国家相关法律法规规定必须招标规模以上的，需依法必须招标的，由承包人、发包人共同招标确定。</w:t>
      </w:r>
    </w:p>
    <w:p>
      <w:pPr>
        <w:pStyle w:val="5"/>
        <w:spacing w:before="0" w:after="0" w:line="360" w:lineRule="auto"/>
        <w:rPr>
          <w:rFonts w:hint="eastAsia" w:ascii="宋体" w:hAnsi="宋体"/>
          <w:color w:val="auto"/>
          <w:highlight w:val="none"/>
        </w:rPr>
      </w:pPr>
      <w:bookmarkStart w:id="683" w:name="_Toc32391"/>
      <w:bookmarkStart w:id="684" w:name="_Toc8328"/>
      <w:bookmarkStart w:id="685" w:name="_Toc20577"/>
      <w:bookmarkStart w:id="686" w:name="_Toc57795980"/>
      <w:bookmarkStart w:id="687" w:name="_Toc1331"/>
      <w:r>
        <w:rPr>
          <w:rFonts w:hint="eastAsia" w:ascii="宋体" w:hAnsi="宋体"/>
          <w:color w:val="auto"/>
          <w:highlight w:val="none"/>
        </w:rPr>
        <w:t>16、价格调整</w:t>
      </w:r>
      <w:bookmarkEnd w:id="683"/>
      <w:bookmarkEnd w:id="684"/>
      <w:bookmarkEnd w:id="685"/>
      <w:bookmarkEnd w:id="686"/>
      <w:bookmarkEnd w:id="687"/>
    </w:p>
    <w:p>
      <w:pPr>
        <w:pStyle w:val="6"/>
        <w:spacing w:before="0" w:beforeAutospacing="0" w:after="0" w:afterAutospacing="0" w:line="360" w:lineRule="auto"/>
        <w:rPr>
          <w:rFonts w:hint="eastAsia"/>
          <w:color w:val="auto"/>
          <w:highlight w:val="none"/>
        </w:rPr>
      </w:pPr>
      <w:r>
        <w:rPr>
          <w:rFonts w:hint="eastAsia"/>
          <w:color w:val="auto"/>
          <w:highlight w:val="none"/>
        </w:rPr>
        <w:t>16.1 物价波动引起的价格调整</w:t>
      </w:r>
    </w:p>
    <w:p>
      <w:pPr>
        <w:widowControl/>
        <w:spacing w:line="360" w:lineRule="auto"/>
        <w:ind w:firstLine="420" w:firstLineChars="200"/>
        <w:jc w:val="left"/>
        <w:rPr>
          <w:rFonts w:ascii="宋体" w:hAnsi="宋体"/>
          <w:color w:val="auto"/>
          <w:szCs w:val="21"/>
          <w:highlight w:val="none"/>
        </w:rPr>
      </w:pPr>
      <w:r>
        <w:rPr>
          <w:rFonts w:hint="eastAsia" w:ascii="宋体" w:hAnsi="宋体" w:cs="宋体"/>
          <w:color w:val="auto"/>
          <w:kern w:val="0"/>
          <w:szCs w:val="21"/>
          <w:highlight w:val="none"/>
          <w:lang w:bidi="ar"/>
        </w:rPr>
        <w:t>本款约定为：</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w:t>
      </w:r>
      <w:r>
        <w:rPr>
          <w:rFonts w:ascii="宋体" w:hAnsi="宋体"/>
          <w:color w:val="auto"/>
          <w:kern w:val="0"/>
          <w:szCs w:val="21"/>
          <w:highlight w:val="none"/>
          <w:lang w:bidi="ar"/>
        </w:rPr>
        <w:t>1</w:t>
      </w:r>
      <w:r>
        <w:rPr>
          <w:rFonts w:hint="eastAsia" w:ascii="宋体" w:hAnsi="宋体" w:cs="宋体"/>
          <w:color w:val="auto"/>
          <w:kern w:val="0"/>
          <w:szCs w:val="21"/>
          <w:highlight w:val="none"/>
          <w:lang w:bidi="ar"/>
        </w:rPr>
        <w:t xml:space="preserve">）因物价波动引起的价格调整按照第 </w:t>
      </w:r>
      <w:r>
        <w:rPr>
          <w:rFonts w:ascii="宋体" w:hAnsi="宋体"/>
          <w:color w:val="auto"/>
          <w:kern w:val="0"/>
          <w:szCs w:val="21"/>
          <w:highlight w:val="none"/>
          <w:lang w:bidi="ar"/>
        </w:rPr>
        <w:t xml:space="preserve">16.1.1 </w:t>
      </w:r>
      <w:r>
        <w:rPr>
          <w:rFonts w:hint="eastAsia" w:ascii="宋体" w:hAnsi="宋体" w:cs="宋体"/>
          <w:color w:val="auto"/>
          <w:kern w:val="0"/>
          <w:szCs w:val="21"/>
          <w:highlight w:val="none"/>
          <w:lang w:bidi="ar"/>
        </w:rPr>
        <w:t xml:space="preserve">项或第 </w:t>
      </w:r>
      <w:r>
        <w:rPr>
          <w:rFonts w:ascii="宋体" w:hAnsi="宋体"/>
          <w:color w:val="auto"/>
          <w:kern w:val="0"/>
          <w:szCs w:val="21"/>
          <w:highlight w:val="none"/>
          <w:lang w:bidi="ar"/>
        </w:rPr>
        <w:t xml:space="preserve">16.1.2 </w:t>
      </w:r>
      <w:r>
        <w:rPr>
          <w:rFonts w:hint="eastAsia" w:ascii="宋体" w:hAnsi="宋体" w:cs="宋体"/>
          <w:color w:val="auto"/>
          <w:kern w:val="0"/>
          <w:szCs w:val="21"/>
          <w:highlight w:val="none"/>
          <w:lang w:bidi="ar"/>
        </w:rPr>
        <w:t>项约定的原则处理；或者</w:t>
      </w:r>
    </w:p>
    <w:p>
      <w:pPr>
        <w:widowControl/>
        <w:spacing w:line="360" w:lineRule="auto"/>
        <w:ind w:firstLine="420" w:firstLineChars="200"/>
        <w:jc w:val="left"/>
        <w:rPr>
          <w:rFonts w:ascii="宋体" w:hAnsi="宋体"/>
          <w:color w:val="auto"/>
          <w:szCs w:val="21"/>
          <w:highlight w:val="none"/>
        </w:rPr>
      </w:pPr>
      <w:r>
        <w:rPr>
          <w:rFonts w:hint="eastAsia" w:ascii="宋体" w:hAnsi="宋体" w:cs="宋体"/>
          <w:color w:val="auto"/>
          <w:kern w:val="0"/>
          <w:szCs w:val="21"/>
          <w:highlight w:val="none"/>
          <w:lang w:bidi="ar"/>
        </w:rPr>
        <w:t>（</w:t>
      </w:r>
      <w:r>
        <w:rPr>
          <w:rFonts w:ascii="宋体" w:hAnsi="宋体"/>
          <w:color w:val="auto"/>
          <w:kern w:val="0"/>
          <w:szCs w:val="21"/>
          <w:highlight w:val="none"/>
          <w:lang w:bidi="ar"/>
        </w:rPr>
        <w:t>2</w:t>
      </w:r>
      <w:r>
        <w:rPr>
          <w:rFonts w:hint="eastAsia" w:ascii="宋体" w:hAnsi="宋体" w:cs="宋体"/>
          <w:color w:val="auto"/>
          <w:kern w:val="0"/>
          <w:szCs w:val="21"/>
          <w:highlight w:val="none"/>
          <w:lang w:bidi="ar"/>
        </w:rPr>
        <w:t>）在合同执行期间（包括工期拖延期间）由于人工、材料和设备价格的上涨而引起工程施工成本增加的风险由承包人自行承担，合同价格不会因此而调整。</w:t>
      </w:r>
    </w:p>
    <w:p>
      <w:pPr>
        <w:widowControl/>
        <w:spacing w:line="360" w:lineRule="auto"/>
        <w:ind w:firstLine="420" w:firstLineChars="200"/>
        <w:jc w:val="left"/>
        <w:rPr>
          <w:rFonts w:ascii="宋体" w:hAnsi="宋体"/>
          <w:color w:val="auto"/>
          <w:szCs w:val="21"/>
          <w:highlight w:val="none"/>
        </w:rPr>
      </w:pPr>
      <w:r>
        <w:rPr>
          <w:rFonts w:ascii="宋体" w:hAnsi="宋体"/>
          <w:color w:val="auto"/>
          <w:kern w:val="0"/>
          <w:szCs w:val="21"/>
          <w:highlight w:val="none"/>
          <w:lang w:bidi="ar"/>
        </w:rPr>
        <w:t xml:space="preserve">16.1.1 </w:t>
      </w:r>
      <w:r>
        <w:rPr>
          <w:rFonts w:hint="eastAsia" w:ascii="宋体" w:hAnsi="宋体" w:cs="黑体"/>
          <w:color w:val="auto"/>
          <w:kern w:val="0"/>
          <w:szCs w:val="21"/>
          <w:highlight w:val="none"/>
          <w:lang w:bidi="ar"/>
        </w:rPr>
        <w:t>采用价格指数调整价格差额</w:t>
      </w:r>
    </w:p>
    <w:p>
      <w:pPr>
        <w:widowControl/>
        <w:spacing w:line="360" w:lineRule="auto"/>
        <w:ind w:firstLine="420" w:firstLineChars="200"/>
        <w:jc w:val="left"/>
        <w:rPr>
          <w:rFonts w:ascii="宋体" w:hAnsi="宋体"/>
          <w:color w:val="auto"/>
          <w:szCs w:val="21"/>
          <w:highlight w:val="none"/>
        </w:rPr>
      </w:pPr>
      <w:r>
        <w:rPr>
          <w:rFonts w:ascii="宋体" w:hAnsi="宋体"/>
          <w:color w:val="auto"/>
          <w:kern w:val="0"/>
          <w:szCs w:val="21"/>
          <w:highlight w:val="none"/>
          <w:lang w:bidi="ar"/>
        </w:rPr>
        <w:t xml:space="preserve">16.1.1.1 </w:t>
      </w:r>
      <w:r>
        <w:rPr>
          <w:rFonts w:hint="eastAsia" w:ascii="宋体" w:hAnsi="宋体" w:cs="宋体"/>
          <w:color w:val="auto"/>
          <w:kern w:val="0"/>
          <w:szCs w:val="21"/>
          <w:highlight w:val="none"/>
          <w:lang w:bidi="ar"/>
        </w:rPr>
        <w:t>价格调整公式</w:t>
      </w:r>
    </w:p>
    <w:p>
      <w:pPr>
        <w:widowControl/>
        <w:spacing w:line="360" w:lineRule="auto"/>
        <w:ind w:firstLine="420" w:firstLineChars="200"/>
        <w:jc w:val="left"/>
        <w:rPr>
          <w:rFonts w:ascii="宋体" w:hAnsi="宋体"/>
          <w:color w:val="auto"/>
          <w:szCs w:val="21"/>
          <w:highlight w:val="none"/>
        </w:rPr>
      </w:pPr>
      <w:r>
        <w:rPr>
          <w:rFonts w:hint="eastAsia" w:ascii="宋体" w:hAnsi="宋体" w:cs="宋体"/>
          <w:color w:val="auto"/>
          <w:kern w:val="0"/>
          <w:szCs w:val="21"/>
          <w:highlight w:val="none"/>
          <w:lang w:bidi="ar"/>
        </w:rPr>
        <w:t>价格调整公式后增加备注如下：</w:t>
      </w:r>
    </w:p>
    <w:p>
      <w:pPr>
        <w:widowControl/>
        <w:spacing w:line="360" w:lineRule="auto"/>
        <w:ind w:firstLine="420" w:firstLineChars="200"/>
        <w:jc w:val="left"/>
        <w:rPr>
          <w:rFonts w:ascii="宋体" w:hAnsi="宋体"/>
          <w:color w:val="auto"/>
          <w:szCs w:val="21"/>
          <w:highlight w:val="none"/>
        </w:rPr>
      </w:pPr>
      <w:r>
        <w:rPr>
          <w:rFonts w:hint="eastAsia" w:ascii="宋体" w:hAnsi="宋体" w:cs="宋体"/>
          <w:color w:val="auto"/>
          <w:kern w:val="0"/>
          <w:szCs w:val="21"/>
          <w:highlight w:val="none"/>
          <w:lang w:bidi="ar"/>
        </w:rPr>
        <w:t>式中，</w:t>
      </w:r>
      <w:r>
        <w:rPr>
          <w:rFonts w:ascii="宋体" w:hAnsi="宋体"/>
          <w:b/>
          <w:color w:val="auto"/>
          <w:kern w:val="0"/>
          <w:szCs w:val="21"/>
          <w:highlight w:val="none"/>
          <w:lang w:bidi="ar"/>
        </w:rPr>
        <w:t>A=1</w:t>
      </w:r>
      <w:r>
        <w:rPr>
          <w:rFonts w:hint="eastAsia" w:ascii="宋体" w:hAnsi="宋体" w:cs="宋体"/>
          <w:b/>
          <w:color w:val="auto"/>
          <w:kern w:val="0"/>
          <w:szCs w:val="21"/>
          <w:highlight w:val="none"/>
          <w:lang w:bidi="ar"/>
        </w:rPr>
        <w:t>－（</w:t>
      </w:r>
      <w:r>
        <w:rPr>
          <w:rFonts w:ascii="宋体" w:hAnsi="宋体"/>
          <w:b/>
          <w:color w:val="auto"/>
          <w:kern w:val="0"/>
          <w:szCs w:val="21"/>
          <w:highlight w:val="none"/>
          <w:lang w:bidi="ar"/>
        </w:rPr>
        <w:t>B1</w:t>
      </w:r>
      <w:r>
        <w:rPr>
          <w:rFonts w:hint="eastAsia" w:ascii="宋体" w:hAnsi="宋体" w:cs="宋体"/>
          <w:b/>
          <w:color w:val="auto"/>
          <w:kern w:val="0"/>
          <w:szCs w:val="21"/>
          <w:highlight w:val="none"/>
          <w:lang w:bidi="ar"/>
        </w:rPr>
        <w:t>＋</w:t>
      </w:r>
      <w:r>
        <w:rPr>
          <w:rFonts w:ascii="宋体" w:hAnsi="宋体"/>
          <w:b/>
          <w:color w:val="auto"/>
          <w:kern w:val="0"/>
          <w:szCs w:val="21"/>
          <w:highlight w:val="none"/>
          <w:lang w:bidi="ar"/>
        </w:rPr>
        <w:t>B2</w:t>
      </w:r>
      <w:r>
        <w:rPr>
          <w:rFonts w:hint="eastAsia" w:ascii="宋体" w:hAnsi="宋体" w:cs="宋体"/>
          <w:b/>
          <w:color w:val="auto"/>
          <w:kern w:val="0"/>
          <w:szCs w:val="21"/>
          <w:highlight w:val="none"/>
          <w:lang w:bidi="ar"/>
        </w:rPr>
        <w:t>＋</w:t>
      </w:r>
      <w:r>
        <w:rPr>
          <w:rFonts w:ascii="宋体" w:hAnsi="宋体"/>
          <w:b/>
          <w:color w:val="auto"/>
          <w:kern w:val="0"/>
          <w:szCs w:val="21"/>
          <w:highlight w:val="none"/>
          <w:lang w:bidi="ar"/>
        </w:rPr>
        <w:t>B3</w:t>
      </w:r>
      <w:r>
        <w:rPr>
          <w:rFonts w:hint="eastAsia" w:ascii="宋体" w:hAnsi="宋体" w:cs="宋体"/>
          <w:b/>
          <w:color w:val="auto"/>
          <w:kern w:val="0"/>
          <w:szCs w:val="21"/>
          <w:highlight w:val="none"/>
          <w:lang w:bidi="ar"/>
        </w:rPr>
        <w:t>＋</w:t>
      </w:r>
      <w:r>
        <w:rPr>
          <w:rFonts w:ascii="宋体" w:hAnsi="宋体"/>
          <w:b/>
          <w:color w:val="auto"/>
          <w:kern w:val="0"/>
          <w:szCs w:val="21"/>
          <w:highlight w:val="none"/>
          <w:lang w:bidi="ar"/>
        </w:rPr>
        <w:t>……</w:t>
      </w:r>
      <w:r>
        <w:rPr>
          <w:rFonts w:hint="eastAsia" w:ascii="宋体" w:hAnsi="宋体" w:cs="宋体"/>
          <w:b/>
          <w:color w:val="auto"/>
          <w:kern w:val="0"/>
          <w:szCs w:val="21"/>
          <w:highlight w:val="none"/>
          <w:lang w:bidi="ar"/>
        </w:rPr>
        <w:t>＋</w:t>
      </w:r>
      <w:r>
        <w:rPr>
          <w:rFonts w:ascii="宋体" w:hAnsi="宋体"/>
          <w:b/>
          <w:color w:val="auto"/>
          <w:kern w:val="0"/>
          <w:szCs w:val="21"/>
          <w:highlight w:val="none"/>
          <w:lang w:bidi="ar"/>
        </w:rPr>
        <w:t>Bn</w:t>
      </w:r>
      <w:r>
        <w:rPr>
          <w:rFonts w:hint="eastAsia" w:ascii="宋体" w:hAnsi="宋体" w:cs="宋体"/>
          <w:b/>
          <w:color w:val="auto"/>
          <w:kern w:val="0"/>
          <w:szCs w:val="21"/>
          <w:highlight w:val="none"/>
          <w:lang w:bidi="ar"/>
        </w:rPr>
        <w:t>）</w:t>
      </w:r>
      <w:r>
        <w:rPr>
          <w:rFonts w:hint="eastAsia" w:ascii="宋体" w:hAnsi="宋体" w:cs="宋体"/>
          <w:color w:val="auto"/>
          <w:kern w:val="0"/>
          <w:szCs w:val="21"/>
          <w:highlight w:val="none"/>
          <w:lang w:bidi="ar"/>
        </w:rPr>
        <w:t>。</w:t>
      </w:r>
    </w:p>
    <w:p>
      <w:pPr>
        <w:widowControl/>
        <w:spacing w:line="360" w:lineRule="auto"/>
        <w:ind w:firstLine="420" w:firstLineChars="200"/>
        <w:jc w:val="left"/>
        <w:rPr>
          <w:rFonts w:ascii="宋体" w:hAnsi="宋体"/>
          <w:color w:val="auto"/>
          <w:szCs w:val="21"/>
          <w:highlight w:val="none"/>
        </w:rPr>
      </w:pPr>
      <w:r>
        <w:rPr>
          <w:rFonts w:hint="eastAsia" w:ascii="宋体" w:hAnsi="宋体" w:cs="宋体"/>
          <w:color w:val="auto"/>
          <w:kern w:val="0"/>
          <w:szCs w:val="21"/>
          <w:highlight w:val="none"/>
          <w:lang w:bidi="ar"/>
        </w:rPr>
        <w:t>本目最后一段文字细化为：</w:t>
      </w:r>
    </w:p>
    <w:p>
      <w:pPr>
        <w:widowControl/>
        <w:spacing w:line="360" w:lineRule="auto"/>
        <w:ind w:firstLine="420" w:firstLineChars="200"/>
        <w:jc w:val="left"/>
        <w:rPr>
          <w:rFonts w:ascii="宋体" w:hAnsi="宋体"/>
          <w:color w:val="auto"/>
          <w:szCs w:val="21"/>
          <w:highlight w:val="none"/>
        </w:rPr>
      </w:pPr>
      <w:r>
        <w:rPr>
          <w:rFonts w:hint="eastAsia" w:ascii="宋体" w:hAnsi="宋体" w:cs="宋体"/>
          <w:color w:val="auto"/>
          <w:kern w:val="0"/>
          <w:szCs w:val="21"/>
          <w:highlight w:val="none"/>
          <w:lang w:bidi="ar"/>
        </w:rPr>
        <w:t>在采用价格调整公式进行调价时，还应遵守以下规定：</w:t>
      </w:r>
    </w:p>
    <w:p>
      <w:pPr>
        <w:widowControl/>
        <w:spacing w:line="360" w:lineRule="auto"/>
        <w:ind w:firstLine="420" w:firstLineChars="200"/>
        <w:jc w:val="left"/>
        <w:rPr>
          <w:rFonts w:ascii="宋体" w:hAnsi="宋体"/>
          <w:color w:val="auto"/>
          <w:szCs w:val="21"/>
          <w:highlight w:val="none"/>
        </w:rPr>
      </w:pPr>
      <w:r>
        <w:rPr>
          <w:rFonts w:hint="eastAsia" w:ascii="宋体" w:hAnsi="宋体" w:cs="宋体"/>
          <w:color w:val="auto"/>
          <w:kern w:val="0"/>
          <w:szCs w:val="21"/>
          <w:highlight w:val="none"/>
          <w:lang w:bidi="ar"/>
        </w:rPr>
        <w:t>（</w:t>
      </w:r>
      <w:r>
        <w:rPr>
          <w:rFonts w:ascii="宋体" w:hAnsi="宋体"/>
          <w:color w:val="auto"/>
          <w:kern w:val="0"/>
          <w:szCs w:val="21"/>
          <w:highlight w:val="none"/>
          <w:lang w:bidi="ar"/>
        </w:rPr>
        <w:t>1</w:t>
      </w:r>
      <w:r>
        <w:rPr>
          <w:rFonts w:hint="eastAsia" w:ascii="宋体" w:hAnsi="宋体" w:cs="宋体"/>
          <w:color w:val="auto"/>
          <w:kern w:val="0"/>
          <w:szCs w:val="21"/>
          <w:highlight w:val="none"/>
          <w:lang w:bidi="ar"/>
        </w:rPr>
        <w:t>）以上价格调整公式中的各可调因子、定值权重，以及基本价格指数及其来源由发包人在投标函附录价格指数和权重表中约定。价格指数应首先采用国家或省、自治区、直辖市价格部门或统计部门提供的价格指数，缺乏上述价格指数时，可采用上述部门提供的价格代替。</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w:t>
      </w:r>
      <w:r>
        <w:rPr>
          <w:rFonts w:ascii="宋体" w:hAnsi="宋体"/>
          <w:color w:val="auto"/>
          <w:kern w:val="0"/>
          <w:szCs w:val="21"/>
          <w:highlight w:val="none"/>
          <w:lang w:bidi="ar"/>
        </w:rPr>
        <w:t>2</w:t>
      </w:r>
      <w:r>
        <w:rPr>
          <w:rFonts w:hint="eastAsia" w:ascii="宋体" w:hAnsi="宋体" w:cs="宋体"/>
          <w:color w:val="auto"/>
          <w:kern w:val="0"/>
          <w:szCs w:val="21"/>
          <w:highlight w:val="none"/>
          <w:lang w:bidi="ar"/>
        </w:rPr>
        <w:t>）价格调整公式中的变值权重，由发包人根据项目实际情况测算确定范围，并在投标函附录价格指数和权重表中约定范围；承包人在投标时在此范围内填写各可调因子的权重，合同实施期间将按此权重进行调价。</w:t>
      </w:r>
    </w:p>
    <w:p>
      <w:pPr>
        <w:spacing w:line="360" w:lineRule="auto"/>
        <w:ind w:firstLine="420" w:firstLineChars="200"/>
        <w:jc w:val="left"/>
        <w:rPr>
          <w:rFonts w:hint="eastAsia"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t>物价波动超过合同当事人约定的范围，合同价格应当调整。合同当事人可以选择以下第</w:t>
      </w:r>
      <w:r>
        <w:rPr>
          <w:rFonts w:hint="eastAsia" w:ascii="仿宋_GB2312" w:hAnsi="宋体" w:eastAsia="仿宋_GB2312"/>
          <w:color w:val="auto"/>
          <w:kern w:val="0"/>
          <w:szCs w:val="21"/>
          <w:highlight w:val="none"/>
          <w:u w:val="single"/>
        </w:rPr>
        <w:t xml:space="preserve">    </w:t>
      </w:r>
      <w:r>
        <w:rPr>
          <w:rFonts w:hint="eastAsia" w:ascii="仿宋_GB2312" w:hAnsi="宋体" w:eastAsia="仿宋_GB2312"/>
          <w:color w:val="auto"/>
          <w:kern w:val="0"/>
          <w:szCs w:val="21"/>
          <w:highlight w:val="none"/>
        </w:rPr>
        <w:t>方式对合同价格进行调整：</w:t>
      </w:r>
    </w:p>
    <w:p>
      <w:pPr>
        <w:spacing w:line="360" w:lineRule="auto"/>
        <w:ind w:firstLine="420" w:firstLineChars="200"/>
        <w:jc w:val="left"/>
        <w:rPr>
          <w:rFonts w:hint="eastAsia"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t>第1种方式：采用价格指数进行价格调整。</w:t>
      </w:r>
    </w:p>
    <w:p>
      <w:pPr>
        <w:tabs>
          <w:tab w:val="left" w:pos="0"/>
          <w:tab w:val="left" w:pos="360"/>
          <w:tab w:val="left" w:pos="540"/>
        </w:tabs>
        <w:spacing w:line="360" w:lineRule="auto"/>
        <w:ind w:firstLine="420" w:firstLineChars="200"/>
        <w:jc w:val="left"/>
        <w:rPr>
          <w:rFonts w:hint="eastAsia"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t>（1）价格调整公式</w:t>
      </w:r>
    </w:p>
    <w:p>
      <w:pPr>
        <w:tabs>
          <w:tab w:val="left" w:pos="0"/>
          <w:tab w:val="left" w:pos="360"/>
          <w:tab w:val="left" w:pos="540"/>
        </w:tabs>
        <w:spacing w:line="360" w:lineRule="auto"/>
        <w:ind w:firstLine="420" w:firstLineChars="200"/>
        <w:jc w:val="left"/>
        <w:rPr>
          <w:rFonts w:hint="eastAsia"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t>因人工、材料和设备等价格波动影响合同价格时，根据专用合同条款中约定的数据，按以下公式计算差额并调整合同价格：</w:t>
      </w:r>
    </w:p>
    <w:p>
      <w:pPr>
        <w:tabs>
          <w:tab w:val="left" w:pos="0"/>
          <w:tab w:val="left" w:pos="360"/>
          <w:tab w:val="left" w:pos="540"/>
        </w:tabs>
        <w:spacing w:line="360" w:lineRule="auto"/>
        <w:ind w:firstLine="420" w:firstLineChars="200"/>
        <w:jc w:val="left"/>
        <w:rPr>
          <w:rFonts w:hint="eastAsia"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object>
          <v:shape id="_x0000_i1025" o:spt="75" type="#_x0000_t75" style="height:42.75pt;width:360pt;" o:ole="t" filled="f" o:preferrelative="t" stroked="f" coordsize="21600,21600">
            <v:path/>
            <v:fill on="f" focussize="0,0"/>
            <v:stroke on="f"/>
            <v:imagedata r:id="rId12" o:title=""/>
            <o:lock v:ext="edit" aspectratio="t"/>
            <w10:wrap type="none"/>
            <w10:anchorlock/>
          </v:shape>
          <o:OLEObject Type="Embed" ProgID="Equation.3" ShapeID="_x0000_i1025" DrawAspect="Content" ObjectID="_1468075725" r:id="rId11">
            <o:LockedField>false</o:LockedField>
          </o:OLEObject>
        </w:object>
      </w:r>
    </w:p>
    <w:p>
      <w:pPr>
        <w:tabs>
          <w:tab w:val="left" w:pos="0"/>
          <w:tab w:val="left" w:pos="360"/>
          <w:tab w:val="left" w:pos="540"/>
        </w:tabs>
        <w:spacing w:line="360" w:lineRule="auto"/>
        <w:ind w:firstLine="200"/>
        <w:jc w:val="left"/>
        <w:rPr>
          <w:rFonts w:hint="eastAsia"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t>公式中：ΔP——需调整的价格差额；</w:t>
      </w:r>
    </w:p>
    <w:p>
      <w:pPr>
        <w:tabs>
          <w:tab w:val="left" w:pos="0"/>
          <w:tab w:val="left" w:pos="360"/>
          <w:tab w:val="left" w:pos="540"/>
        </w:tabs>
        <w:spacing w:line="360" w:lineRule="auto"/>
        <w:ind w:firstLine="1260" w:firstLineChars="600"/>
        <w:jc w:val="left"/>
        <w:rPr>
          <w:rFonts w:hint="eastAsia"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object>
          <v:shape id="_x0000_i1026" o:spt="75" type="#_x0000_t75" style="height:18.7pt;width:18.7pt;" o:ole="t" filled="f" o:preferrelative="t" stroked="f" coordsize="21600,21600">
            <v:path/>
            <v:fill on="f" focussize="0,0"/>
            <v:stroke on="f"/>
            <v:imagedata r:id="rId14" o:title=""/>
            <o:lock v:ext="edit" aspectratio="t"/>
            <w10:wrap type="none"/>
            <w10:anchorlock/>
          </v:shape>
          <o:OLEObject Type="Embed" ProgID="Equation.3" ShapeID="_x0000_i1026" DrawAspect="Content" ObjectID="_1468075726" r:id="rId13">
            <o:LockedField>false</o:LockedField>
          </o:OLEObject>
        </w:object>
      </w:r>
      <w:r>
        <w:rPr>
          <w:rFonts w:hint="eastAsia" w:ascii="仿宋_GB2312" w:hAnsi="宋体" w:eastAsia="仿宋_GB2312"/>
          <w:color w:val="auto"/>
          <w:kern w:val="0"/>
          <w:szCs w:val="21"/>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pPr>
        <w:tabs>
          <w:tab w:val="left" w:pos="0"/>
          <w:tab w:val="left" w:pos="360"/>
          <w:tab w:val="left" w:pos="540"/>
        </w:tabs>
        <w:spacing w:line="360" w:lineRule="auto"/>
        <w:ind w:firstLine="420" w:firstLineChars="200"/>
        <w:jc w:val="left"/>
        <w:rPr>
          <w:rFonts w:hint="eastAsia"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t>A——定值权重（即不调部分的权重）；</w:t>
      </w:r>
    </w:p>
    <w:p>
      <w:pPr>
        <w:tabs>
          <w:tab w:val="left" w:pos="0"/>
          <w:tab w:val="left" w:pos="360"/>
          <w:tab w:val="left" w:pos="540"/>
        </w:tabs>
        <w:spacing w:line="360" w:lineRule="auto"/>
        <w:ind w:firstLine="420" w:firstLineChars="200"/>
        <w:jc w:val="left"/>
        <w:rPr>
          <w:rFonts w:hint="eastAsia"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object>
          <v:shape id="_x0000_i1027" o:spt="75" type="#_x0000_t75" style="height:21.75pt;width:100.55pt;" o:ole="t" filled="f" o:preferrelative="t" stroked="f" coordsize="21600,21600">
            <v:path/>
            <v:fill on="f" focussize="0,0"/>
            <v:stroke on="f"/>
            <v:imagedata r:id="rId16" o:title=""/>
            <o:lock v:ext="edit" aspectratio="t"/>
            <w10:wrap type="none"/>
            <w10:anchorlock/>
          </v:shape>
          <o:OLEObject Type="Embed" ProgID="Equation.3" ShapeID="_x0000_i1027" DrawAspect="Content" ObjectID="_1468075727" r:id="rId15">
            <o:LockedField>false</o:LockedField>
          </o:OLEObject>
        </w:object>
      </w:r>
      <w:r>
        <w:rPr>
          <w:rFonts w:hint="eastAsia" w:ascii="仿宋_GB2312" w:hAnsi="宋体" w:eastAsia="仿宋_GB2312"/>
          <w:color w:val="auto"/>
          <w:kern w:val="0"/>
          <w:szCs w:val="21"/>
          <w:highlight w:val="none"/>
        </w:rPr>
        <w:t>——各可调因子的变值权重（即可调部分的权重），为各可调因子在签约合同价中所占的比例；</w:t>
      </w:r>
    </w:p>
    <w:p>
      <w:pPr>
        <w:tabs>
          <w:tab w:val="left" w:pos="0"/>
          <w:tab w:val="left" w:pos="360"/>
          <w:tab w:val="left" w:pos="540"/>
        </w:tabs>
        <w:spacing w:line="360" w:lineRule="auto"/>
        <w:ind w:firstLine="420" w:firstLineChars="200"/>
        <w:jc w:val="left"/>
        <w:rPr>
          <w:rFonts w:hint="eastAsia"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object>
          <v:shape id="_x0000_i1028" o:spt="75" type="#_x0000_t75" style="height:21.75pt;width:102.05pt;" o:ole="t" filled="f" o:preferrelative="t" stroked="f" coordsize="21600,21600">
            <v:path/>
            <v:fill on="f" focussize="0,0"/>
            <v:stroke on="f"/>
            <v:imagedata r:id="rId18" o:title=""/>
            <o:lock v:ext="edit" aspectratio="t"/>
            <w10:wrap type="none"/>
            <w10:anchorlock/>
          </v:shape>
          <o:OLEObject Type="Embed" ProgID="Equation.3" ShapeID="_x0000_i1028" DrawAspect="Content" ObjectID="_1468075728" r:id="rId17">
            <o:LockedField>false</o:LockedField>
          </o:OLEObject>
        </w:object>
      </w:r>
      <w:r>
        <w:rPr>
          <w:rFonts w:hint="eastAsia" w:ascii="仿宋_GB2312" w:hAnsi="宋体" w:eastAsia="仿宋_GB2312"/>
          <w:color w:val="auto"/>
          <w:kern w:val="0"/>
          <w:szCs w:val="21"/>
          <w:highlight w:val="none"/>
        </w:rPr>
        <w:t>——各可调因子的现行价格指数，指约定的付款证书相关周期最后一天的前42天的各可调因子的价格指数；</w:t>
      </w:r>
    </w:p>
    <w:p>
      <w:pPr>
        <w:tabs>
          <w:tab w:val="left" w:pos="0"/>
          <w:tab w:val="left" w:pos="360"/>
          <w:tab w:val="left" w:pos="540"/>
        </w:tabs>
        <w:spacing w:line="360" w:lineRule="auto"/>
        <w:ind w:firstLine="420" w:firstLineChars="200"/>
        <w:jc w:val="left"/>
        <w:rPr>
          <w:rFonts w:hint="eastAsia"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object>
          <v:shape id="_x0000_i1029" o:spt="75" type="#_x0000_t75" style="height:21.75pt;width:108.75pt;" o:ole="t" filled="f" o:preferrelative="t" stroked="f" coordsize="21600,21600">
            <v:path/>
            <v:fill on="f" focussize="0,0"/>
            <v:stroke on="f"/>
            <v:imagedata r:id="rId20" o:title=""/>
            <o:lock v:ext="edit" aspectratio="t"/>
            <w10:wrap type="none"/>
            <w10:anchorlock/>
          </v:shape>
          <o:OLEObject Type="Embed" ProgID="Equation.3" ShapeID="_x0000_i1029" DrawAspect="Content" ObjectID="_1468075729" r:id="rId19">
            <o:LockedField>false</o:LockedField>
          </o:OLEObject>
        </w:object>
      </w:r>
      <w:r>
        <w:rPr>
          <w:rFonts w:hint="eastAsia" w:ascii="仿宋_GB2312" w:hAnsi="宋体" w:eastAsia="仿宋_GB2312"/>
          <w:color w:val="auto"/>
          <w:kern w:val="0"/>
          <w:szCs w:val="21"/>
          <w:highlight w:val="none"/>
        </w:rPr>
        <w:t>——各可调因子的基本价格指数，指基准日期的各可调因子的价格指数。</w:t>
      </w:r>
    </w:p>
    <w:p>
      <w:pPr>
        <w:tabs>
          <w:tab w:val="left" w:pos="0"/>
          <w:tab w:val="left" w:pos="360"/>
          <w:tab w:val="left" w:pos="540"/>
        </w:tabs>
        <w:spacing w:line="360" w:lineRule="auto"/>
        <w:ind w:firstLine="420" w:firstLineChars="200"/>
        <w:jc w:val="left"/>
        <w:rPr>
          <w:rFonts w:hint="eastAsia"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t>以上价格调整公式中的各可调因子、定值和变值权重，以及基本价格指数及其来源在专用合同条款中约定。价格指数应首先采用工程造价管理机构发布的价格指数，无前述价格指数时，可采用工程造价管理机构发布的价格代替。</w:t>
      </w:r>
    </w:p>
    <w:p>
      <w:pPr>
        <w:tabs>
          <w:tab w:val="left" w:pos="0"/>
          <w:tab w:val="left" w:pos="360"/>
          <w:tab w:val="left" w:pos="540"/>
        </w:tabs>
        <w:spacing w:line="360" w:lineRule="auto"/>
        <w:ind w:firstLine="420" w:firstLineChars="200"/>
        <w:jc w:val="left"/>
        <w:rPr>
          <w:rFonts w:hint="eastAsia"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t>（2）暂时确定调整差额</w:t>
      </w:r>
    </w:p>
    <w:p>
      <w:pPr>
        <w:tabs>
          <w:tab w:val="left" w:pos="0"/>
          <w:tab w:val="left" w:pos="360"/>
          <w:tab w:val="left" w:pos="540"/>
        </w:tabs>
        <w:spacing w:line="360" w:lineRule="auto"/>
        <w:ind w:firstLine="420" w:firstLineChars="200"/>
        <w:jc w:val="left"/>
        <w:rPr>
          <w:rFonts w:hint="eastAsia"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t>在计算调整差额时无现行价格指数的，合同当事人同意暂用前次价格指数计算。实际价格指数有调整的，合同当事人进行相应调整。</w:t>
      </w:r>
    </w:p>
    <w:p>
      <w:pPr>
        <w:tabs>
          <w:tab w:val="left" w:pos="0"/>
          <w:tab w:val="left" w:pos="360"/>
          <w:tab w:val="left" w:pos="540"/>
        </w:tabs>
        <w:spacing w:line="360" w:lineRule="auto"/>
        <w:ind w:firstLine="420" w:firstLineChars="200"/>
        <w:jc w:val="left"/>
        <w:rPr>
          <w:rFonts w:hint="eastAsia"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t>（3）权重的调整</w:t>
      </w:r>
    </w:p>
    <w:p>
      <w:pPr>
        <w:tabs>
          <w:tab w:val="left" w:pos="0"/>
          <w:tab w:val="left" w:pos="360"/>
          <w:tab w:val="left" w:pos="540"/>
        </w:tabs>
        <w:spacing w:line="360" w:lineRule="auto"/>
        <w:ind w:firstLine="420" w:firstLineChars="200"/>
        <w:jc w:val="left"/>
        <w:rPr>
          <w:rFonts w:hint="eastAsia"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t>因变更导致合同约定的权重不合理时，由双方协商确定。</w:t>
      </w:r>
    </w:p>
    <w:p>
      <w:pPr>
        <w:tabs>
          <w:tab w:val="left" w:pos="0"/>
          <w:tab w:val="left" w:pos="360"/>
          <w:tab w:val="left" w:pos="540"/>
        </w:tabs>
        <w:spacing w:line="360" w:lineRule="auto"/>
        <w:ind w:firstLine="420" w:firstLineChars="200"/>
        <w:jc w:val="left"/>
        <w:rPr>
          <w:rFonts w:hint="eastAsia"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t>（4）因承包人原因工期延误后的价格调整</w:t>
      </w:r>
    </w:p>
    <w:p>
      <w:pPr>
        <w:tabs>
          <w:tab w:val="left" w:pos="0"/>
          <w:tab w:val="left" w:pos="360"/>
          <w:tab w:val="left" w:pos="540"/>
        </w:tabs>
        <w:spacing w:line="360" w:lineRule="auto"/>
        <w:ind w:firstLine="420" w:firstLineChars="200"/>
        <w:jc w:val="left"/>
        <w:rPr>
          <w:rFonts w:hint="eastAsia"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t>因承包人原因未按期竣工的，对合同约定的竣工日期后继续施工的工程，在使用价格调整公式时，应采用计划竣工日期与实际竣工日期的两个价格指数中较低的一个作为现行价格指数。</w:t>
      </w:r>
    </w:p>
    <w:p>
      <w:pPr>
        <w:spacing w:line="360" w:lineRule="auto"/>
        <w:ind w:firstLine="420" w:firstLineChars="200"/>
        <w:jc w:val="left"/>
        <w:rPr>
          <w:rFonts w:hint="eastAsia"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t>第2种方式：采用造价信息进行价格调整。</w:t>
      </w:r>
    </w:p>
    <w:p>
      <w:pPr>
        <w:spacing w:line="360" w:lineRule="auto"/>
        <w:ind w:firstLine="420" w:firstLineChars="200"/>
        <w:jc w:val="left"/>
        <w:rPr>
          <w:rFonts w:hint="eastAsia" w:ascii="仿宋_GB2312" w:hAnsi="宋体" w:eastAsia="仿宋_GB2312"/>
          <w:color w:val="auto"/>
          <w:kern w:val="0"/>
          <w:szCs w:val="21"/>
          <w:highlight w:val="none"/>
        </w:rPr>
      </w:pPr>
      <w:r>
        <w:rPr>
          <w:rFonts w:hint="eastAsia" w:ascii="仿宋_GB2312" w:hAnsi="宋体" w:eastAsia="仿宋_GB2312"/>
          <w:color w:val="auto"/>
          <w:kern w:val="0"/>
          <w:szCs w:val="21"/>
          <w:highlight w:val="none"/>
          <w:u w:val="singl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r>
        <w:rPr>
          <w:rFonts w:hint="eastAsia" w:ascii="仿宋_GB2312" w:hAnsi="宋体" w:eastAsia="仿宋_GB2312"/>
          <w:color w:val="auto"/>
          <w:kern w:val="0"/>
          <w:szCs w:val="21"/>
          <w:highlight w:val="none"/>
        </w:rPr>
        <w:t>。</w:t>
      </w:r>
    </w:p>
    <w:p>
      <w:pPr>
        <w:spacing w:line="360" w:lineRule="auto"/>
        <w:ind w:firstLine="420" w:firstLineChars="200"/>
        <w:jc w:val="left"/>
        <w:rPr>
          <w:rFonts w:hint="eastAsia"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t>（1）</w:t>
      </w:r>
      <w:r>
        <w:rPr>
          <w:rFonts w:hint="eastAsia" w:ascii="仿宋_GB2312" w:hAnsi="宋体" w:eastAsia="仿宋_GB2312"/>
          <w:color w:val="auto"/>
          <w:kern w:val="0"/>
          <w:szCs w:val="21"/>
          <w:highlight w:val="none"/>
          <w:u w:val="single"/>
        </w:rPr>
        <w:t>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r>
        <w:rPr>
          <w:rFonts w:hint="eastAsia" w:ascii="仿宋_GB2312" w:hAnsi="宋体" w:eastAsia="仿宋_GB2312"/>
          <w:color w:val="auto"/>
          <w:kern w:val="0"/>
          <w:szCs w:val="21"/>
          <w:highlight w:val="none"/>
        </w:rPr>
        <w:t>。</w:t>
      </w:r>
    </w:p>
    <w:p>
      <w:pPr>
        <w:spacing w:line="360" w:lineRule="auto"/>
        <w:ind w:firstLine="420" w:firstLineChars="200"/>
        <w:jc w:val="left"/>
        <w:rPr>
          <w:rFonts w:hint="eastAsia"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t>（2）</w:t>
      </w:r>
      <w:r>
        <w:rPr>
          <w:rFonts w:hint="eastAsia" w:ascii="仿宋_GB2312" w:hAnsi="宋体" w:eastAsia="仿宋_GB2312"/>
          <w:color w:val="auto"/>
          <w:kern w:val="0"/>
          <w:szCs w:val="21"/>
          <w:highlight w:val="none"/>
          <w:u w:val="single"/>
        </w:rPr>
        <w:t>材料、工程设备价格变化的价款调整按照发包人提供的基准价格，按以下风险范围规定执行</w:t>
      </w:r>
      <w:r>
        <w:rPr>
          <w:rFonts w:hint="eastAsia" w:ascii="仿宋_GB2312" w:hAnsi="宋体" w:eastAsia="仿宋_GB2312"/>
          <w:color w:val="auto"/>
          <w:kern w:val="0"/>
          <w:szCs w:val="21"/>
          <w:highlight w:val="none"/>
        </w:rPr>
        <w:t>:</w:t>
      </w:r>
    </w:p>
    <w:p>
      <w:pPr>
        <w:spacing w:line="360" w:lineRule="auto"/>
        <w:ind w:firstLine="420" w:firstLineChars="200"/>
        <w:jc w:val="left"/>
        <w:rPr>
          <w:rFonts w:hint="eastAsia"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t>①</w:t>
      </w:r>
      <w:r>
        <w:rPr>
          <w:rFonts w:hint="eastAsia" w:ascii="仿宋_GB2312" w:hAnsi="宋体" w:eastAsia="仿宋_GB2312"/>
          <w:color w:val="auto"/>
          <w:kern w:val="0"/>
          <w:szCs w:val="21"/>
          <w:highlight w:val="none"/>
          <w:u w:val="single"/>
        </w:rPr>
        <w:t>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r>
        <w:rPr>
          <w:rFonts w:hint="eastAsia" w:ascii="仿宋_GB2312" w:hAnsi="宋体" w:eastAsia="仿宋_GB2312"/>
          <w:color w:val="auto"/>
          <w:kern w:val="0"/>
          <w:szCs w:val="21"/>
          <w:highlight w:val="none"/>
        </w:rPr>
        <w:t>。</w:t>
      </w:r>
    </w:p>
    <w:p>
      <w:pPr>
        <w:spacing w:line="360" w:lineRule="auto"/>
        <w:ind w:firstLine="420" w:firstLineChars="200"/>
        <w:jc w:val="left"/>
        <w:rPr>
          <w:rFonts w:hint="eastAsia"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t>②</w:t>
      </w:r>
      <w:r>
        <w:rPr>
          <w:rFonts w:hint="eastAsia" w:ascii="仿宋_GB2312" w:hAnsi="宋体" w:eastAsia="仿宋_GB2312"/>
          <w:color w:val="auto"/>
          <w:kern w:val="0"/>
          <w:szCs w:val="21"/>
          <w:highlight w:val="none"/>
          <w:u w:val="single"/>
        </w:rPr>
        <w:t>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r>
        <w:rPr>
          <w:rFonts w:hint="eastAsia" w:ascii="仿宋_GB2312" w:hAnsi="宋体" w:eastAsia="仿宋_GB2312"/>
          <w:color w:val="auto"/>
          <w:kern w:val="0"/>
          <w:szCs w:val="21"/>
          <w:highlight w:val="none"/>
        </w:rPr>
        <w:t>。</w:t>
      </w:r>
    </w:p>
    <w:p>
      <w:pPr>
        <w:spacing w:line="360" w:lineRule="auto"/>
        <w:ind w:firstLine="420" w:firstLineChars="200"/>
        <w:jc w:val="left"/>
        <w:rPr>
          <w:rFonts w:hint="eastAsia"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t>③</w:t>
      </w:r>
      <w:r>
        <w:rPr>
          <w:rFonts w:hint="eastAsia" w:ascii="仿宋_GB2312" w:hAnsi="宋体" w:eastAsia="仿宋_GB2312"/>
          <w:color w:val="auto"/>
          <w:kern w:val="0"/>
          <w:szCs w:val="21"/>
          <w:highlight w:val="none"/>
          <w:u w:val="single"/>
        </w:rPr>
        <w:t>承包人在已标价工程量清单或预算书中载明材料单价等于基准价格的：除专用合同条款另有约定外，合同履行期间材料单价涨跌幅以基准价格为基础超过±5%时，其超过部分据实调整</w:t>
      </w:r>
      <w:r>
        <w:rPr>
          <w:rFonts w:hint="eastAsia" w:ascii="仿宋_GB2312" w:hAnsi="宋体" w:eastAsia="仿宋_GB2312"/>
          <w:color w:val="auto"/>
          <w:kern w:val="0"/>
          <w:szCs w:val="21"/>
          <w:highlight w:val="none"/>
        </w:rPr>
        <w:t>。</w:t>
      </w:r>
    </w:p>
    <w:p>
      <w:pPr>
        <w:spacing w:line="360" w:lineRule="auto"/>
        <w:ind w:firstLine="420" w:firstLineChars="200"/>
        <w:jc w:val="left"/>
        <w:rPr>
          <w:rFonts w:hint="eastAsia"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t>④</w:t>
      </w:r>
      <w:r>
        <w:rPr>
          <w:rFonts w:hint="eastAsia" w:ascii="仿宋_GB2312" w:hAnsi="宋体" w:eastAsia="仿宋_GB2312"/>
          <w:color w:val="auto"/>
          <w:kern w:val="0"/>
          <w:szCs w:val="21"/>
          <w:highlight w:val="none"/>
          <w:u w:val="single"/>
        </w:rPr>
        <w:t>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r>
        <w:rPr>
          <w:rFonts w:hint="eastAsia" w:ascii="仿宋_GB2312" w:hAnsi="宋体" w:eastAsia="仿宋_GB2312"/>
          <w:color w:val="auto"/>
          <w:kern w:val="0"/>
          <w:szCs w:val="21"/>
          <w:highlight w:val="none"/>
        </w:rPr>
        <w:t>。</w:t>
      </w:r>
    </w:p>
    <w:p>
      <w:pPr>
        <w:spacing w:line="360" w:lineRule="auto"/>
        <w:ind w:firstLine="420" w:firstLineChars="200"/>
        <w:jc w:val="left"/>
        <w:rPr>
          <w:rFonts w:hint="eastAsia" w:ascii="仿宋_GB2312" w:hAnsi="宋体" w:eastAsia="仿宋_GB2312"/>
          <w:color w:val="auto"/>
          <w:kern w:val="0"/>
          <w:szCs w:val="21"/>
          <w:highlight w:val="none"/>
        </w:rPr>
      </w:pPr>
      <w:r>
        <w:rPr>
          <w:rFonts w:hint="eastAsia" w:ascii="仿宋_GB2312" w:hAnsi="宋体" w:eastAsia="仿宋_GB2312"/>
          <w:color w:val="auto"/>
          <w:kern w:val="0"/>
          <w:szCs w:val="21"/>
          <w:highlight w:val="none"/>
          <w:u w:val="single"/>
        </w:rPr>
        <w:t>前述基准价格是指由发包人在招标文件或专用合同条款中给定的材料、工程设备的价格，该价格原则上应当按照省级或行业建设主管部门或其授权的工程造价管理机构发布的信息价编制</w:t>
      </w:r>
      <w:r>
        <w:rPr>
          <w:rFonts w:hint="eastAsia" w:ascii="仿宋_GB2312" w:hAnsi="宋体" w:eastAsia="仿宋_GB2312"/>
          <w:color w:val="auto"/>
          <w:kern w:val="0"/>
          <w:szCs w:val="21"/>
          <w:highlight w:val="none"/>
        </w:rPr>
        <w:t>。</w:t>
      </w:r>
    </w:p>
    <w:p>
      <w:pPr>
        <w:spacing w:line="360" w:lineRule="auto"/>
        <w:ind w:firstLine="420" w:firstLineChars="200"/>
        <w:jc w:val="left"/>
        <w:rPr>
          <w:rFonts w:hint="eastAsia" w:ascii="仿宋_GB2312" w:hAnsi="宋体" w:eastAsia="仿宋_GB2312"/>
          <w:color w:val="auto"/>
          <w:kern w:val="0"/>
          <w:szCs w:val="21"/>
          <w:highlight w:val="none"/>
        </w:rPr>
      </w:pPr>
      <w:r>
        <w:rPr>
          <w:rFonts w:hint="eastAsia" w:ascii="仿宋_GB2312" w:hAnsi="宋体" w:eastAsia="仿宋_GB2312"/>
          <w:color w:val="auto"/>
          <w:kern w:val="0"/>
          <w:szCs w:val="21"/>
          <w:highlight w:val="none"/>
          <w:u w:val="single"/>
        </w:rPr>
        <w:t>可调价差材料：钢材、水泥、沥青</w:t>
      </w:r>
      <w:r>
        <w:rPr>
          <w:rFonts w:hint="eastAsia" w:ascii="仿宋_GB2312" w:hAnsi="宋体" w:eastAsia="仿宋_GB2312"/>
          <w:color w:val="auto"/>
          <w:kern w:val="0"/>
          <w:szCs w:val="21"/>
          <w:highlight w:val="none"/>
        </w:rPr>
        <w:t>。</w:t>
      </w:r>
    </w:p>
    <w:p>
      <w:pPr>
        <w:spacing w:line="360" w:lineRule="auto"/>
        <w:ind w:firstLine="420" w:firstLineChars="200"/>
        <w:jc w:val="left"/>
        <w:rPr>
          <w:rFonts w:hint="eastAsia"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t>（3）</w:t>
      </w:r>
      <w:r>
        <w:rPr>
          <w:rFonts w:hint="eastAsia" w:ascii="仿宋_GB2312" w:hAnsi="宋体" w:eastAsia="仿宋_GB2312"/>
          <w:color w:val="auto"/>
          <w:kern w:val="0"/>
          <w:szCs w:val="21"/>
          <w:highlight w:val="none"/>
          <w:u w:val="single"/>
        </w:rPr>
        <w:t>施工机械台班单价或施工机械使用费发生变化超过省级或行业建设主管部门或其授权的工程造价管理机构规定的范围时，按规定调整合同价格</w:t>
      </w:r>
      <w:r>
        <w:rPr>
          <w:rFonts w:hint="eastAsia" w:ascii="仿宋_GB2312" w:hAnsi="宋体" w:eastAsia="仿宋_GB2312"/>
          <w:color w:val="auto"/>
          <w:kern w:val="0"/>
          <w:szCs w:val="21"/>
          <w:highlight w:val="none"/>
        </w:rPr>
        <w:t>。</w:t>
      </w:r>
    </w:p>
    <w:p>
      <w:pPr>
        <w:pStyle w:val="2"/>
        <w:spacing w:after="0" w:line="360" w:lineRule="auto"/>
        <w:ind w:firstLine="420" w:firstLineChars="200"/>
        <w:rPr>
          <w:rFonts w:hint="eastAsia"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t>第3种方式：</w:t>
      </w:r>
      <w:r>
        <w:rPr>
          <w:rFonts w:hint="eastAsia" w:ascii="仿宋_GB2312" w:hAnsi="宋体" w:eastAsia="仿宋_GB2312"/>
          <w:color w:val="auto"/>
          <w:kern w:val="0"/>
          <w:szCs w:val="21"/>
          <w:highlight w:val="none"/>
          <w:u w:val="single"/>
        </w:rPr>
        <w:t xml:space="preserve">           </w:t>
      </w:r>
      <w:r>
        <w:rPr>
          <w:rFonts w:hint="eastAsia" w:ascii="仿宋_GB2312" w:hAnsi="宋体" w:eastAsia="仿宋_GB2312"/>
          <w:color w:val="auto"/>
          <w:kern w:val="0"/>
          <w:szCs w:val="21"/>
          <w:highlight w:val="none"/>
        </w:rPr>
        <w:t>。</w:t>
      </w:r>
    </w:p>
    <w:p>
      <w:pPr>
        <w:pStyle w:val="6"/>
        <w:spacing w:before="0" w:beforeAutospacing="0" w:after="0" w:afterAutospacing="0" w:line="360" w:lineRule="auto"/>
        <w:rPr>
          <w:rFonts w:hint="eastAsia" w:ascii="仿宋_GB2312" w:eastAsia="仿宋_GB2312"/>
          <w:color w:val="auto"/>
          <w:highlight w:val="none"/>
        </w:rPr>
      </w:pPr>
      <w:r>
        <w:rPr>
          <w:rFonts w:hint="eastAsia" w:ascii="仿宋_GB2312" w:eastAsia="仿宋_GB2312"/>
          <w:color w:val="auto"/>
          <w:highlight w:val="none"/>
        </w:rPr>
        <w:t>16.2 法律变化引起的价格调整</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本款补充：</w:t>
      </w:r>
    </w:p>
    <w:p>
      <w:pPr>
        <w:spacing w:line="360" w:lineRule="auto"/>
        <w:ind w:firstLine="420" w:firstLineChars="200"/>
        <w:jc w:val="left"/>
        <w:rPr>
          <w:rFonts w:hint="eastAsia" w:ascii="宋体" w:hAnsi="宋体" w:cs="宋体"/>
          <w:color w:val="auto"/>
          <w:kern w:val="0"/>
          <w:szCs w:val="21"/>
          <w:highlight w:val="none"/>
        </w:rPr>
      </w:pPr>
      <w:r>
        <w:rPr>
          <w:rFonts w:hint="eastAsia" w:ascii="仿宋_GB2312" w:hAnsi="宋体" w:eastAsia="仿宋_GB2312" w:cs="宋体"/>
          <w:color w:val="auto"/>
          <w:kern w:val="0"/>
          <w:szCs w:val="21"/>
          <w:highlight w:val="none"/>
        </w:rPr>
        <w:t>项目投标基准日后至完工验收之日，国家或相关行政主管部门发布直接影响项目的新法规、新政策、新文件、新标准，属强制执行的，自执行之日执行，由此增减的费用由发包人承担，估价照第15.4款〔变更的估价原则〕执行；属选择性执行的，发包人与承包人协商解决。</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本条补充第 16.3 款：</w:t>
      </w:r>
    </w:p>
    <w:p>
      <w:pPr>
        <w:pStyle w:val="6"/>
        <w:spacing w:before="0" w:beforeAutospacing="0" w:after="0" w:afterAutospacing="0" w:line="360" w:lineRule="auto"/>
        <w:rPr>
          <w:rFonts w:hint="eastAsia" w:ascii="仿宋_GB2312" w:eastAsia="仿宋_GB2312"/>
          <w:color w:val="auto"/>
          <w:highlight w:val="none"/>
        </w:rPr>
      </w:pPr>
      <w:r>
        <w:rPr>
          <w:rFonts w:hint="eastAsia" w:ascii="仿宋_GB2312" w:eastAsia="仿宋_GB2312"/>
          <w:color w:val="auto"/>
          <w:highlight w:val="none"/>
        </w:rPr>
        <w:t>16.3 严重不平衡报价引起的调整</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合同履行期间，当按第17〔计量与支付〕约定确认的完成工程量比已标价工程量清单载明工程量增加超过15%，且发包人发现承包人的已标价工程量清单相关清单子目中有严重不平衡报价的。超过已标价工程量清单载明工程量15%的部分，发包人将对严重不平衡报价的清单子目综合单价进行修正，并按修正综合单价办理完工结算，修正综合单价按照第15.4项〔变更的估价原则〕约定执行。</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严重不平衡报价是指：清单子目综合单价与发包人按照第15.4项〔变更的估价原则〕目约定确定的综合单价相比高于50%的报价，即为“[严重不平衡报价清单子目综合单价 - 按照第15.4项〔变更的估价原则〕约定确定的综合单价]/按照第15.4项〔变更的估价原则〕目约定确定的综合单价×100%”。</w:t>
      </w:r>
    </w:p>
    <w:p>
      <w:pPr>
        <w:pStyle w:val="5"/>
        <w:spacing w:before="0" w:after="0" w:line="360" w:lineRule="auto"/>
        <w:rPr>
          <w:rFonts w:hint="eastAsia" w:ascii="宋体" w:hAnsi="宋体"/>
          <w:color w:val="auto"/>
          <w:highlight w:val="none"/>
        </w:rPr>
      </w:pPr>
      <w:bookmarkStart w:id="688" w:name="_Toc3588"/>
      <w:bookmarkStart w:id="689" w:name="_Toc27413"/>
      <w:bookmarkStart w:id="690" w:name="_Toc17644"/>
      <w:bookmarkStart w:id="691" w:name="_Toc57795981"/>
      <w:bookmarkStart w:id="692" w:name="_Toc12445"/>
      <w:r>
        <w:rPr>
          <w:rFonts w:hint="eastAsia" w:ascii="宋体" w:hAnsi="宋体"/>
          <w:color w:val="auto"/>
          <w:highlight w:val="none"/>
        </w:rPr>
        <w:t>17、计量与支付</w:t>
      </w:r>
      <w:bookmarkEnd w:id="688"/>
      <w:bookmarkEnd w:id="689"/>
      <w:bookmarkEnd w:id="690"/>
      <w:bookmarkEnd w:id="691"/>
      <w:bookmarkEnd w:id="692"/>
    </w:p>
    <w:p>
      <w:pPr>
        <w:pStyle w:val="6"/>
        <w:spacing w:before="0" w:beforeAutospacing="0" w:after="0" w:afterAutospacing="0" w:line="360" w:lineRule="auto"/>
        <w:rPr>
          <w:rFonts w:hint="eastAsia"/>
          <w:color w:val="auto"/>
          <w:highlight w:val="none"/>
        </w:rPr>
      </w:pPr>
      <w:r>
        <w:rPr>
          <w:rFonts w:hint="eastAsia"/>
          <w:color w:val="auto"/>
          <w:highlight w:val="none"/>
        </w:rPr>
        <w:t>17.1 计量</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17.1.2 计量方法</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本项约定为：</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工程的计量应以净值为准，除非专用合同条款另有约定。工程量清单中各个子目的具体计量方法按本合同文件工程量清单计量规则中的规定执行。</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17.1.4 单价子目的计量</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本项补充：</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（7）承包人未在已标价工程量清单中填入单价或总额价的工程子目，将被认为其已包含在本合同的其他子目的单价和总额价中，发包人将不另行支付。</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（8）承包人应于当月</w:t>
      </w:r>
      <w:r>
        <w:rPr>
          <w:rFonts w:hint="eastAsia" w:ascii="仿宋_GB2312" w:hAnsi="宋体" w:eastAsia="仿宋_GB2312" w:cs="宋体"/>
          <w:color w:val="auto"/>
          <w:kern w:val="0"/>
          <w:szCs w:val="21"/>
          <w:highlight w:val="none"/>
          <w:u w:val="single"/>
        </w:rPr>
        <w:t xml:space="preserve">    </w:t>
      </w:r>
      <w:r>
        <w:rPr>
          <w:rFonts w:hint="eastAsia" w:ascii="仿宋_GB2312" w:hAnsi="宋体" w:eastAsia="仿宋_GB2312" w:cs="宋体"/>
          <w:color w:val="auto"/>
          <w:kern w:val="0"/>
          <w:szCs w:val="21"/>
          <w:highlight w:val="none"/>
        </w:rPr>
        <w:t>日前向监理人报送上月已完成的工程量，并附进度付款申请单、已完成工程量报表和其他有关资料。</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9）监理人应在收到承包人提交的工程量报表后7天内完成对承包人提交的工程量报表的审核并报送发包人；发包人收到监理人报送资料后7天内完成审批，以确定当月实际完成的工程量。监理人、跟审单位（如有）、发包人任一方对工程量有异议的，均有权要求承包人进行共同复核或抽样复测。承包人应协助监理人、跟审单位进行复核或抽样复测，并按监理人要求提供补充计量资料。承包人未按监理人要求参加复核或抽样复测的，监理人复核或修正的工程量视为承包人实际完成的工程量。</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工程量的计量仅作为进度付款和工程施工进度控制的依据，不应认为是承包人履行合同义务完成工程的实际和准确的工程量，实际和准确工程量按完（竣）工图和第17.1.2项〔计量方法〕约定确认的工程量为准。</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17.1.5 总价子目的计量</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本项补充：</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本项目工程量清单中要求承包人以“总额”方式报价的子目，各子目的支付原则和支付进度按专用合同条款的规定执行。</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总价子目包含的风险范围：包括但不限于为实施和完成合同工程所需的人工费、材料费、施工机械费、其他费用、其它直接费、现场经费、间接费用、利润、价差、税金及缺陷修复等费用，以及第16条〔市场价格波动引起的调整〕约定范围内的市场价格波动风险、政策性文件规定的各项应有费用、招标文件和合同明示或暗示的应由承包人承担的所有责任、义务和风险等所需的费用。</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风险费用的计算方法：由承包人自行考虑并计入签约合同价格中，包干使用。</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风险范围以外合同价格的调整方法：除本合同第15条（变更）约定的价格调整外，其余不作调整。</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关于总价合同计量的约定：</w:t>
      </w:r>
      <w:r>
        <w:rPr>
          <w:rFonts w:hint="eastAsia" w:ascii="仿宋_GB2312" w:hAnsi="宋体" w:eastAsia="仿宋_GB2312" w:cs="宋体"/>
          <w:color w:val="auto"/>
          <w:szCs w:val="21"/>
          <w:highlight w:val="none"/>
        </w:rPr>
        <w:t>承包人应按批准的各总价子目支付周期，以确定分阶段实际完成的工程量和工程形象目标，并对已完成的总价子目进行计量，从而确定分项的应付金额列入进度付款申请单中。</w:t>
      </w:r>
    </w:p>
    <w:p>
      <w:pPr>
        <w:pStyle w:val="6"/>
        <w:spacing w:before="0" w:beforeAutospacing="0" w:after="0" w:afterAutospacing="0" w:line="360" w:lineRule="auto"/>
        <w:rPr>
          <w:rFonts w:hint="eastAsia"/>
          <w:color w:val="auto"/>
          <w:highlight w:val="none"/>
        </w:rPr>
      </w:pPr>
      <w:r>
        <w:rPr>
          <w:rFonts w:hint="eastAsia"/>
          <w:color w:val="auto"/>
          <w:highlight w:val="none"/>
        </w:rPr>
        <w:t>17.2 预付款</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17.2.1 预付款</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本项约定为：</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预付款包括开工预付款和材料、设备预付款。具体额度和预付办法如下：</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（1）在承包人签订了合同协议书且承包人承诺的主要设备进场后，监理人应在当期进度付款证书中向承包人支付开工预付款。</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承包人不得将该预付款用于与本工程无关的支出，监理人有权监督承包人对该项费用的使用，如经查实承包人滥用开工预付款，发包人有权立即向银行索赔履约保证金，并解除合同。</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（2）材料、设备预付款按专用合同条款中所列主要材料、设备单据费用（进口的材料、设备为到岸价，国内采购的为出厂价或销售价，地方材料为堆场价）的百分比支付。其预付条件为：</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a. 材料、设备符合规范要求并经监理人认可；</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b. 承包人已出具材料、设备费用凭证或支付单据；</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c. 材料、设备已在现场交货，且存储良好，监理人认为材料、设备的存储方法符合要求。则监理人应将此项金额作为材料、设备预付款计入下一次的进度付款证书中。在预计交工前 3 个月，将不再支付材料、设备预付款。</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（3）预付款支付比例或金额：工程预付款的总金额为签约合同价的</w:t>
      </w:r>
      <w:r>
        <w:rPr>
          <w:rFonts w:hint="eastAsia" w:ascii="仿宋_GB2312" w:hAnsi="宋体" w:eastAsia="仿宋_GB2312" w:cs="宋体"/>
          <w:color w:val="auto"/>
          <w:kern w:val="0"/>
          <w:szCs w:val="21"/>
          <w:highlight w:val="none"/>
          <w:u w:val="single"/>
        </w:rPr>
        <w:t>（不低于10%）</w:t>
      </w:r>
      <w:r>
        <w:rPr>
          <w:rFonts w:hint="eastAsia" w:ascii="仿宋_GB2312" w:hAnsi="宋体" w:eastAsia="仿宋_GB2312" w:cs="宋体"/>
          <w:color w:val="auto"/>
          <w:kern w:val="0"/>
          <w:szCs w:val="21"/>
          <w:highlight w:val="none"/>
        </w:rPr>
        <w:t>，分</w:t>
      </w:r>
      <w:r>
        <w:rPr>
          <w:rFonts w:hint="eastAsia" w:ascii="仿宋_GB2312" w:hAnsi="宋体" w:eastAsia="仿宋_GB2312" w:cs="宋体"/>
          <w:color w:val="auto"/>
          <w:kern w:val="0"/>
          <w:szCs w:val="21"/>
          <w:highlight w:val="none"/>
          <w:u w:val="single"/>
        </w:rPr>
        <w:t xml:space="preserve">       </w:t>
      </w:r>
      <w:r>
        <w:rPr>
          <w:rFonts w:hint="eastAsia" w:ascii="仿宋_GB2312" w:hAnsi="宋体" w:eastAsia="仿宋_GB2312" w:cs="宋体"/>
          <w:color w:val="auto"/>
          <w:kern w:val="0"/>
          <w:szCs w:val="21"/>
          <w:highlight w:val="none"/>
        </w:rPr>
        <w:t>次支付给承包人。</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各次预付款的支付额度和付款时间为：</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xml:space="preserve">a.第一次预付款金额为工程预付款总金额的 </w:t>
      </w:r>
      <w:r>
        <w:rPr>
          <w:rFonts w:hint="eastAsia" w:ascii="仿宋_GB2312" w:hAnsi="宋体" w:eastAsia="仿宋_GB2312" w:cs="宋体"/>
          <w:color w:val="auto"/>
          <w:kern w:val="0"/>
          <w:szCs w:val="21"/>
          <w:highlight w:val="none"/>
          <w:u w:val="single"/>
        </w:rPr>
        <w:t xml:space="preserve">      </w:t>
      </w:r>
      <w:r>
        <w:rPr>
          <w:rFonts w:hint="eastAsia" w:ascii="仿宋_GB2312" w:hAnsi="宋体" w:eastAsia="仿宋_GB2312" w:cs="宋体"/>
          <w:color w:val="auto"/>
          <w:kern w:val="0"/>
          <w:szCs w:val="21"/>
          <w:highlight w:val="none"/>
        </w:rPr>
        <w:t>％，付款时间应在合同协议书签订后，由承包人向发包人提交了发包人认可的工程预付款担保，并经监理人出具付款证书报送发包人批准后14天内予以支付。</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b.第二次预付款金额为工程预付款总金额的</w:t>
      </w:r>
      <w:r>
        <w:rPr>
          <w:rFonts w:hint="eastAsia" w:ascii="仿宋_GB2312" w:hAnsi="宋体" w:eastAsia="仿宋_GB2312" w:cs="宋体"/>
          <w:color w:val="auto"/>
          <w:kern w:val="0"/>
          <w:szCs w:val="21"/>
          <w:highlight w:val="none"/>
          <w:u w:val="single"/>
        </w:rPr>
        <w:t xml:space="preserve">       </w:t>
      </w:r>
      <w:r>
        <w:rPr>
          <w:rFonts w:hint="eastAsia" w:ascii="仿宋_GB2312" w:hAnsi="宋体" w:eastAsia="仿宋_GB2312" w:cs="宋体"/>
          <w:color w:val="auto"/>
          <w:kern w:val="0"/>
          <w:szCs w:val="21"/>
          <w:highlight w:val="none"/>
        </w:rPr>
        <w:t>％。付款时间需待承包人主要设备进入工地后，其估算价值已达到本次预付款金额时，由承包人提出书面申请，经监理人核实后出具付款证书报送发包人批准后14天内予以支付。</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c.</w:t>
      </w:r>
      <w:r>
        <w:rPr>
          <w:rFonts w:hint="eastAsia" w:ascii="仿宋_GB2312" w:hAnsi="宋体" w:eastAsia="仿宋_GB2312" w:cs="宋体"/>
          <w:color w:val="auto"/>
          <w:kern w:val="0"/>
          <w:szCs w:val="21"/>
          <w:highlight w:val="none"/>
          <w:u w:val="single"/>
        </w:rPr>
        <w:t xml:space="preserve">            </w:t>
      </w:r>
      <w:r>
        <w:rPr>
          <w:rFonts w:hint="eastAsia" w:ascii="仿宋_GB2312" w:hAnsi="宋体" w:eastAsia="仿宋_GB2312" w:cs="宋体"/>
          <w:color w:val="auto"/>
          <w:kern w:val="0"/>
          <w:szCs w:val="21"/>
          <w:highlight w:val="none"/>
        </w:rPr>
        <w:t xml:space="preserve"> 。</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17.2.2 预付款保函</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本项细化为：</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承包人无须向发包人提交预付款保函。发包人向承包人支付的预付款，应按照本合同第 17.2.1 项规定使用，承包人提交的履约保证金对预付款的正常使用承担保证责任。</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17.2.3 预付款的扣回与还清</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本项约定为：</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（1）开工预付款在进度付款证书的累计金额未达到签约合同价的 30%之前不予扣回，在达到签约合同价 30%之后，开始按工程进度以固定比例（即每完成签约合同价的 1%，扣回开工预付款的 2%）分期从各月的进度付款证书中扣回，全部金额在进度付款证书的累计金额达到签约合同价的 80%时扣完。</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（2）当材料、设备已用于或安装在永久工程之中时，材料、设备预付款应从进度付款证书中扣回，扣回期不超过 3 个月。已经支付材料、设备预付款的材料、设备的所有权应属于发包人。</w:t>
      </w:r>
    </w:p>
    <w:p>
      <w:pPr>
        <w:pStyle w:val="6"/>
        <w:spacing w:before="0" w:beforeAutospacing="0" w:after="0" w:afterAutospacing="0" w:line="360" w:lineRule="auto"/>
        <w:rPr>
          <w:rFonts w:hint="eastAsia"/>
          <w:color w:val="auto"/>
          <w:highlight w:val="none"/>
        </w:rPr>
      </w:pPr>
      <w:r>
        <w:rPr>
          <w:rFonts w:hint="eastAsia"/>
          <w:color w:val="auto"/>
          <w:highlight w:val="none"/>
        </w:rPr>
        <w:t xml:space="preserve">17.3 工程进度付款 </w:t>
      </w:r>
    </w:p>
    <w:p>
      <w:pPr>
        <w:widowControl/>
        <w:spacing w:line="360" w:lineRule="auto"/>
        <w:ind w:firstLine="420" w:firstLineChars="200"/>
        <w:jc w:val="left"/>
        <w:rPr>
          <w:rFonts w:hint="eastAsia" w:ascii="仿宋_GB2312" w:hAnsi="宋体" w:eastAsia="仿宋_GB2312" w:cs="宋体"/>
          <w:color w:val="auto"/>
          <w:kern w:val="0"/>
          <w:szCs w:val="21"/>
          <w:highlight w:val="none"/>
          <w:lang w:bidi="ar"/>
        </w:rPr>
      </w:pPr>
      <w:r>
        <w:rPr>
          <w:rFonts w:hint="eastAsia" w:ascii="仿宋_GB2312" w:hAnsi="宋体" w:eastAsia="仿宋_GB2312" w:cs="宋体"/>
          <w:color w:val="auto"/>
          <w:kern w:val="0"/>
          <w:szCs w:val="21"/>
          <w:highlight w:val="none"/>
          <w:lang w:bidi="ar"/>
        </w:rPr>
        <w:t>17.3.1 付款周期</w:t>
      </w:r>
    </w:p>
    <w:p>
      <w:pPr>
        <w:snapToGrid w:val="0"/>
        <w:spacing w:line="360" w:lineRule="auto"/>
        <w:ind w:firstLine="420" w:firstLineChars="200"/>
        <w:jc w:val="left"/>
        <w:rPr>
          <w:rFonts w:hint="eastAsia" w:ascii="仿宋_GB2312" w:hAnsi="仿宋" w:eastAsia="仿宋_GB2312" w:cs="宋体"/>
          <w:color w:val="auto"/>
          <w:kern w:val="0"/>
          <w:szCs w:val="21"/>
          <w:highlight w:val="none"/>
        </w:rPr>
      </w:pPr>
      <w:r>
        <w:rPr>
          <w:rFonts w:hint="eastAsia" w:ascii="仿宋_GB2312" w:hAnsi="仿宋" w:eastAsia="仿宋_GB2312" w:cs="宋体"/>
          <w:color w:val="auto"/>
          <w:kern w:val="0"/>
          <w:szCs w:val="21"/>
          <w:highlight w:val="none"/>
        </w:rPr>
        <w:t>本项补充：</w:t>
      </w:r>
    </w:p>
    <w:p>
      <w:pPr>
        <w:snapToGrid w:val="0"/>
        <w:spacing w:line="360" w:lineRule="auto"/>
        <w:ind w:firstLine="420" w:firstLineChars="200"/>
        <w:jc w:val="left"/>
        <w:rPr>
          <w:rFonts w:hint="eastAsia" w:ascii="仿宋_GB2312" w:hAnsi="仿宋" w:eastAsia="仿宋_GB2312" w:cs="宋体"/>
          <w:color w:val="auto"/>
          <w:kern w:val="0"/>
          <w:szCs w:val="21"/>
          <w:highlight w:val="none"/>
        </w:rPr>
      </w:pPr>
      <w:r>
        <w:rPr>
          <w:rFonts w:hint="eastAsia" w:ascii="仿宋_GB2312" w:hAnsi="仿宋" w:eastAsia="仿宋_GB2312" w:cs="宋体"/>
          <w:color w:val="auto"/>
          <w:kern w:val="0"/>
          <w:szCs w:val="21"/>
          <w:highlight w:val="none"/>
        </w:rPr>
        <w:t>关于付款周期的约定：按月计量支付进度款。</w:t>
      </w:r>
    </w:p>
    <w:p>
      <w:pPr>
        <w:snapToGrid w:val="0"/>
        <w:spacing w:line="360" w:lineRule="auto"/>
        <w:ind w:firstLine="420" w:firstLineChars="200"/>
        <w:jc w:val="left"/>
        <w:rPr>
          <w:rFonts w:hint="eastAsia" w:ascii="仿宋_GB2312" w:hAnsi="仿宋" w:eastAsia="仿宋_GB2312" w:cs="宋体"/>
          <w:color w:val="auto"/>
          <w:kern w:val="0"/>
          <w:szCs w:val="21"/>
          <w:highlight w:val="none"/>
        </w:rPr>
      </w:pPr>
      <w:r>
        <w:rPr>
          <w:rFonts w:hint="eastAsia" w:ascii="仿宋_GB2312" w:hAnsi="仿宋" w:eastAsia="仿宋_GB2312" w:cs="宋体"/>
          <w:color w:val="auto"/>
          <w:kern w:val="0"/>
          <w:szCs w:val="21"/>
          <w:highlight w:val="none"/>
        </w:rPr>
        <w:t>17.3.2 进度款申请单</w:t>
      </w:r>
    </w:p>
    <w:p>
      <w:pPr>
        <w:snapToGrid w:val="0"/>
        <w:spacing w:line="360" w:lineRule="auto"/>
        <w:ind w:firstLine="420" w:firstLineChars="200"/>
        <w:jc w:val="left"/>
        <w:rPr>
          <w:rFonts w:hint="eastAsia" w:ascii="仿宋_GB2312" w:hAnsi="仿宋" w:eastAsia="仿宋_GB2312" w:cs="宋体"/>
          <w:color w:val="auto"/>
          <w:kern w:val="0"/>
          <w:szCs w:val="21"/>
          <w:highlight w:val="none"/>
        </w:rPr>
      </w:pPr>
      <w:r>
        <w:rPr>
          <w:rFonts w:hint="eastAsia" w:ascii="仿宋_GB2312" w:hAnsi="仿宋" w:eastAsia="仿宋_GB2312" w:cs="宋体"/>
          <w:color w:val="auto"/>
          <w:kern w:val="0"/>
          <w:szCs w:val="21"/>
          <w:highlight w:val="none"/>
        </w:rPr>
        <w:t>本项补充第 17.3.2.1目、第17.3.2.2目</w:t>
      </w:r>
    </w:p>
    <w:p>
      <w:pPr>
        <w:snapToGrid w:val="0"/>
        <w:spacing w:line="360" w:lineRule="auto"/>
        <w:ind w:firstLine="470"/>
        <w:jc w:val="left"/>
        <w:rPr>
          <w:rFonts w:hint="eastAsia" w:ascii="仿宋_GB2312" w:hAnsi="仿宋" w:eastAsia="仿宋_GB2312" w:cs="宋体"/>
          <w:color w:val="auto"/>
          <w:kern w:val="0"/>
          <w:szCs w:val="21"/>
          <w:highlight w:val="none"/>
        </w:rPr>
      </w:pPr>
      <w:r>
        <w:rPr>
          <w:rFonts w:hint="eastAsia" w:ascii="仿宋_GB2312" w:hAnsi="仿宋" w:eastAsia="仿宋_GB2312" w:cs="宋体"/>
          <w:color w:val="auto"/>
          <w:kern w:val="0"/>
          <w:szCs w:val="21"/>
          <w:highlight w:val="none"/>
        </w:rPr>
        <w:t>17.3.2.1进度付款申请单应包括下列内容：</w:t>
      </w:r>
    </w:p>
    <w:p>
      <w:pPr>
        <w:snapToGrid w:val="0"/>
        <w:spacing w:line="360" w:lineRule="auto"/>
        <w:ind w:firstLine="470"/>
        <w:jc w:val="left"/>
        <w:rPr>
          <w:rFonts w:hint="eastAsia" w:ascii="仿宋_GB2312" w:hAnsi="仿宋" w:eastAsia="仿宋_GB2312" w:cs="宋体"/>
          <w:color w:val="auto"/>
          <w:kern w:val="0"/>
          <w:szCs w:val="21"/>
          <w:highlight w:val="none"/>
        </w:rPr>
      </w:pPr>
      <w:r>
        <w:rPr>
          <w:rFonts w:hint="eastAsia" w:ascii="仿宋_GB2312" w:hAnsi="仿宋" w:eastAsia="仿宋_GB2312" w:cs="宋体"/>
          <w:color w:val="auto"/>
          <w:kern w:val="0"/>
          <w:szCs w:val="21"/>
          <w:highlight w:val="none"/>
        </w:rPr>
        <w:t>（1）截至本次付款周期已完成工作对应的金额；</w:t>
      </w:r>
    </w:p>
    <w:p>
      <w:pPr>
        <w:snapToGrid w:val="0"/>
        <w:spacing w:line="360" w:lineRule="auto"/>
        <w:ind w:firstLine="470"/>
        <w:jc w:val="left"/>
        <w:rPr>
          <w:rFonts w:hint="eastAsia" w:ascii="仿宋_GB2312" w:hAnsi="仿宋" w:eastAsia="仿宋_GB2312" w:cs="宋体"/>
          <w:color w:val="auto"/>
          <w:kern w:val="0"/>
          <w:szCs w:val="21"/>
          <w:highlight w:val="none"/>
        </w:rPr>
      </w:pPr>
      <w:r>
        <w:rPr>
          <w:rFonts w:hint="eastAsia" w:ascii="仿宋_GB2312" w:hAnsi="仿宋" w:eastAsia="仿宋_GB2312" w:cs="宋体"/>
          <w:color w:val="auto"/>
          <w:kern w:val="0"/>
          <w:szCs w:val="21"/>
          <w:highlight w:val="none"/>
        </w:rPr>
        <w:t>（2）根据第15条〔变更〕应增加和扣减的已审定变更金额；</w:t>
      </w:r>
    </w:p>
    <w:p>
      <w:pPr>
        <w:snapToGrid w:val="0"/>
        <w:spacing w:line="360" w:lineRule="auto"/>
        <w:ind w:firstLine="470"/>
        <w:jc w:val="left"/>
        <w:rPr>
          <w:rFonts w:hint="eastAsia" w:ascii="仿宋_GB2312" w:hAnsi="仿宋" w:eastAsia="仿宋_GB2312" w:cs="宋体"/>
          <w:color w:val="auto"/>
          <w:kern w:val="0"/>
          <w:szCs w:val="21"/>
          <w:highlight w:val="none"/>
        </w:rPr>
      </w:pPr>
      <w:r>
        <w:rPr>
          <w:rFonts w:hint="eastAsia" w:ascii="仿宋_GB2312" w:hAnsi="仿宋" w:eastAsia="仿宋_GB2312" w:cs="宋体"/>
          <w:color w:val="auto"/>
          <w:kern w:val="0"/>
          <w:szCs w:val="21"/>
          <w:highlight w:val="none"/>
        </w:rPr>
        <w:t>（3）根据第17.2款〔预付款〕约定应支付的预付款和扣减的返还预付款；</w:t>
      </w:r>
    </w:p>
    <w:p>
      <w:pPr>
        <w:snapToGrid w:val="0"/>
        <w:spacing w:line="360" w:lineRule="auto"/>
        <w:ind w:firstLine="470"/>
        <w:jc w:val="left"/>
        <w:rPr>
          <w:rFonts w:hint="eastAsia" w:ascii="仿宋_GB2312" w:hAnsi="仿宋" w:eastAsia="仿宋_GB2312" w:cs="宋体"/>
          <w:color w:val="auto"/>
          <w:kern w:val="0"/>
          <w:szCs w:val="21"/>
          <w:highlight w:val="none"/>
        </w:rPr>
      </w:pPr>
      <w:r>
        <w:rPr>
          <w:rFonts w:hint="eastAsia" w:ascii="仿宋_GB2312" w:hAnsi="仿宋" w:eastAsia="仿宋_GB2312" w:cs="宋体"/>
          <w:color w:val="auto"/>
          <w:szCs w:val="21"/>
          <w:highlight w:val="none"/>
        </w:rPr>
        <w:t>（4）根据第17.4款〔质量保证金〕约定应扣减的质量保证金；</w:t>
      </w:r>
    </w:p>
    <w:p>
      <w:pPr>
        <w:snapToGrid w:val="0"/>
        <w:spacing w:line="360" w:lineRule="auto"/>
        <w:ind w:firstLine="470"/>
        <w:jc w:val="left"/>
        <w:rPr>
          <w:rFonts w:hint="eastAsia" w:ascii="仿宋_GB2312" w:hAnsi="仿宋" w:eastAsia="仿宋_GB2312" w:cs="宋体"/>
          <w:color w:val="auto"/>
          <w:kern w:val="0"/>
          <w:szCs w:val="21"/>
          <w:highlight w:val="none"/>
        </w:rPr>
      </w:pPr>
      <w:r>
        <w:rPr>
          <w:rFonts w:hint="eastAsia" w:ascii="仿宋_GB2312" w:hAnsi="仿宋" w:eastAsia="仿宋_GB2312" w:cs="宋体"/>
          <w:color w:val="auto"/>
          <w:kern w:val="0"/>
          <w:szCs w:val="21"/>
          <w:highlight w:val="none"/>
        </w:rPr>
        <w:t>（5）根据第23条〔索赔〕应增加和扣减的已审定索赔金额；</w:t>
      </w:r>
    </w:p>
    <w:p>
      <w:pPr>
        <w:snapToGrid w:val="0"/>
        <w:spacing w:line="360" w:lineRule="auto"/>
        <w:ind w:firstLine="470"/>
        <w:jc w:val="left"/>
        <w:rPr>
          <w:rFonts w:hint="eastAsia" w:ascii="仿宋_GB2312" w:hAnsi="仿宋" w:eastAsia="仿宋_GB2312" w:cs="宋体"/>
          <w:color w:val="auto"/>
          <w:kern w:val="0"/>
          <w:szCs w:val="21"/>
          <w:highlight w:val="none"/>
        </w:rPr>
      </w:pPr>
      <w:r>
        <w:rPr>
          <w:rFonts w:hint="eastAsia" w:ascii="仿宋_GB2312" w:hAnsi="仿宋" w:eastAsia="仿宋_GB2312" w:cs="宋体"/>
          <w:color w:val="auto"/>
          <w:kern w:val="0"/>
          <w:szCs w:val="21"/>
          <w:highlight w:val="none"/>
        </w:rPr>
        <w:t>（6）根据第16条〔价格调整〕应增加和扣减的价格调整金额；</w:t>
      </w:r>
    </w:p>
    <w:p>
      <w:pPr>
        <w:snapToGrid w:val="0"/>
        <w:spacing w:line="360" w:lineRule="auto"/>
        <w:ind w:firstLine="480"/>
        <w:jc w:val="left"/>
        <w:rPr>
          <w:rFonts w:hint="eastAsia" w:ascii="仿宋_GB2312" w:hAnsi="仿宋" w:eastAsia="仿宋_GB2312" w:cs="宋体"/>
          <w:color w:val="auto"/>
          <w:kern w:val="0"/>
          <w:szCs w:val="21"/>
          <w:highlight w:val="none"/>
        </w:rPr>
      </w:pPr>
      <w:r>
        <w:rPr>
          <w:rFonts w:hint="eastAsia" w:ascii="仿宋_GB2312" w:hAnsi="仿宋" w:eastAsia="仿宋_GB2312" w:cs="宋体"/>
          <w:color w:val="auto"/>
          <w:kern w:val="0"/>
          <w:szCs w:val="21"/>
          <w:highlight w:val="none"/>
        </w:rPr>
        <w:t>（7）对已签发的进度款支付证书中出现错误的修正，应在本次进度付款中支付或扣除的金额；</w:t>
      </w:r>
    </w:p>
    <w:p>
      <w:pPr>
        <w:snapToGrid w:val="0"/>
        <w:spacing w:line="360" w:lineRule="auto"/>
        <w:ind w:firstLine="470"/>
        <w:jc w:val="left"/>
        <w:rPr>
          <w:rFonts w:hint="eastAsia" w:ascii="仿宋_GB2312" w:hAnsi="仿宋" w:eastAsia="仿宋_GB2312" w:cs="宋体"/>
          <w:color w:val="auto"/>
          <w:kern w:val="0"/>
          <w:szCs w:val="21"/>
          <w:highlight w:val="none"/>
        </w:rPr>
      </w:pPr>
      <w:r>
        <w:rPr>
          <w:rFonts w:hint="eastAsia" w:ascii="仿宋_GB2312" w:hAnsi="仿宋" w:eastAsia="仿宋_GB2312" w:cs="宋体"/>
          <w:color w:val="auto"/>
          <w:kern w:val="0"/>
          <w:szCs w:val="21"/>
          <w:highlight w:val="none"/>
        </w:rPr>
        <w:t>（8）根据合同约定承包人应向发包人支付的违约金；</w:t>
      </w:r>
    </w:p>
    <w:p>
      <w:pPr>
        <w:snapToGrid w:val="0"/>
        <w:spacing w:line="360" w:lineRule="auto"/>
        <w:ind w:firstLine="470"/>
        <w:jc w:val="left"/>
        <w:rPr>
          <w:rFonts w:hint="eastAsia" w:ascii="仿宋_GB2312" w:hAnsi="仿宋" w:eastAsia="仿宋_GB2312" w:cs="宋体"/>
          <w:color w:val="auto"/>
          <w:kern w:val="0"/>
          <w:szCs w:val="21"/>
          <w:highlight w:val="none"/>
        </w:rPr>
      </w:pPr>
      <w:r>
        <w:rPr>
          <w:rFonts w:hint="eastAsia" w:ascii="仿宋_GB2312" w:hAnsi="仿宋" w:eastAsia="仿宋_GB2312" w:cs="宋体"/>
          <w:color w:val="auto"/>
          <w:kern w:val="0"/>
          <w:szCs w:val="21"/>
          <w:highlight w:val="none"/>
        </w:rPr>
        <w:t>（9）根据合同约定发包人应向承包人支付的违约金和（或）奖励；</w:t>
      </w:r>
    </w:p>
    <w:p>
      <w:pPr>
        <w:snapToGrid w:val="0"/>
        <w:spacing w:line="360" w:lineRule="auto"/>
        <w:ind w:firstLine="470"/>
        <w:jc w:val="left"/>
        <w:rPr>
          <w:rFonts w:hint="eastAsia" w:ascii="仿宋_GB2312" w:hAnsi="仿宋" w:eastAsia="仿宋_GB2312" w:cs="宋体"/>
          <w:color w:val="auto"/>
          <w:kern w:val="0"/>
          <w:szCs w:val="21"/>
          <w:highlight w:val="none"/>
        </w:rPr>
      </w:pPr>
      <w:r>
        <w:rPr>
          <w:rFonts w:hint="eastAsia" w:ascii="仿宋_GB2312" w:hAnsi="仿宋" w:eastAsia="仿宋_GB2312" w:cs="宋体"/>
          <w:color w:val="auto"/>
          <w:kern w:val="0"/>
          <w:szCs w:val="21"/>
          <w:highlight w:val="none"/>
        </w:rPr>
        <w:t>（10）根据合同约定应增加和扣减的其他金额。</w:t>
      </w:r>
    </w:p>
    <w:p>
      <w:pPr>
        <w:snapToGrid w:val="0"/>
        <w:spacing w:line="360" w:lineRule="auto"/>
        <w:ind w:firstLine="470"/>
        <w:jc w:val="left"/>
        <w:rPr>
          <w:rFonts w:hint="eastAsia" w:ascii="仿宋_GB2312" w:hAnsi="仿宋" w:eastAsia="仿宋_GB2312" w:cs="宋体"/>
          <w:color w:val="auto"/>
          <w:kern w:val="0"/>
          <w:szCs w:val="21"/>
          <w:highlight w:val="none"/>
        </w:rPr>
      </w:pPr>
      <w:r>
        <w:rPr>
          <w:rFonts w:hint="eastAsia" w:ascii="仿宋_GB2312" w:hAnsi="仿宋" w:eastAsia="仿宋_GB2312" w:cs="宋体"/>
          <w:color w:val="auto"/>
          <w:kern w:val="0"/>
          <w:szCs w:val="21"/>
          <w:highlight w:val="none"/>
        </w:rPr>
        <w:t>17.3.2.2进度付款申请单的提交：</w:t>
      </w:r>
    </w:p>
    <w:p>
      <w:pPr>
        <w:snapToGrid w:val="0"/>
        <w:spacing w:line="360" w:lineRule="auto"/>
        <w:ind w:firstLine="470"/>
        <w:jc w:val="left"/>
        <w:rPr>
          <w:rFonts w:hint="eastAsia" w:ascii="仿宋_GB2312" w:hAnsi="仿宋" w:eastAsia="仿宋_GB2312" w:cs="宋体"/>
          <w:color w:val="auto"/>
          <w:kern w:val="0"/>
          <w:szCs w:val="21"/>
          <w:highlight w:val="none"/>
        </w:rPr>
      </w:pPr>
      <w:r>
        <w:rPr>
          <w:rFonts w:hint="eastAsia" w:ascii="仿宋_GB2312" w:hAnsi="仿宋" w:eastAsia="仿宋_GB2312" w:cs="宋体"/>
          <w:color w:val="auto"/>
          <w:kern w:val="0"/>
          <w:szCs w:val="21"/>
          <w:highlight w:val="none"/>
        </w:rPr>
        <w:t>（1）单价合同进度付款申请单提交的约定：按照第17.1.4项〔单价子目的计量〕约定的时间按月向监理人提交，并附上已完成工程量报表、经审核的农民工工资发放的情况说明及有关资料。单价合同中的总价子目按工程形象进度分月计量后汇总列入当期进度付款申请单。</w:t>
      </w:r>
    </w:p>
    <w:p>
      <w:pPr>
        <w:snapToGrid w:val="0"/>
        <w:spacing w:line="360" w:lineRule="auto"/>
        <w:ind w:firstLine="470"/>
        <w:jc w:val="left"/>
        <w:rPr>
          <w:rFonts w:hint="eastAsia" w:ascii="仿宋_GB2312" w:hAnsi="仿宋" w:eastAsia="仿宋_GB2312" w:cs="宋体"/>
          <w:color w:val="auto"/>
          <w:kern w:val="0"/>
          <w:szCs w:val="21"/>
          <w:highlight w:val="none"/>
        </w:rPr>
      </w:pPr>
      <w:r>
        <w:rPr>
          <w:rFonts w:hint="eastAsia" w:ascii="仿宋_GB2312" w:hAnsi="仿宋" w:eastAsia="仿宋_GB2312" w:cs="宋体"/>
          <w:color w:val="auto"/>
          <w:kern w:val="0"/>
          <w:szCs w:val="21"/>
          <w:highlight w:val="none"/>
        </w:rPr>
        <w:t>（2）总价合同进度付款申请单提交的约定：按照合同约定的形象进度的计量约定的时间向监理人提交，并附上已完成工程量报表、经审核的农民工工资发放的情况说明及有关资料。</w:t>
      </w:r>
    </w:p>
    <w:p>
      <w:pPr>
        <w:snapToGrid w:val="0"/>
        <w:spacing w:line="360" w:lineRule="auto"/>
        <w:ind w:firstLine="470"/>
        <w:jc w:val="left"/>
        <w:rPr>
          <w:rFonts w:hint="eastAsia" w:ascii="仿宋_GB2312" w:hAnsi="仿宋" w:eastAsia="仿宋_GB2312" w:cs="宋体"/>
          <w:color w:val="auto"/>
          <w:kern w:val="0"/>
          <w:szCs w:val="21"/>
          <w:highlight w:val="none"/>
        </w:rPr>
      </w:pPr>
      <w:r>
        <w:rPr>
          <w:rFonts w:hint="eastAsia" w:ascii="仿宋_GB2312" w:hAnsi="仿宋" w:eastAsia="仿宋_GB2312" w:cs="宋体"/>
          <w:color w:val="auto"/>
          <w:kern w:val="0"/>
          <w:szCs w:val="21"/>
          <w:highlight w:val="none"/>
        </w:rPr>
        <w:t>（3）其他价格形式合同进度付款申请单提交的约定：</w:t>
      </w:r>
      <w:r>
        <w:rPr>
          <w:rFonts w:hint="eastAsia" w:ascii="仿宋_GB2312" w:hAnsi="仿宋" w:eastAsia="仿宋_GB2312" w:cs="宋体"/>
          <w:color w:val="auto"/>
          <w:kern w:val="0"/>
          <w:szCs w:val="21"/>
          <w:highlight w:val="none"/>
          <w:u w:val="single"/>
        </w:rPr>
        <w:t xml:space="preserve">        </w:t>
      </w:r>
      <w:r>
        <w:rPr>
          <w:rFonts w:hint="eastAsia" w:ascii="仿宋_GB2312" w:hAnsi="仿宋" w:eastAsia="仿宋_GB2312" w:cs="宋体"/>
          <w:color w:val="auto"/>
          <w:kern w:val="0"/>
          <w:szCs w:val="21"/>
          <w:highlight w:val="none"/>
        </w:rPr>
        <w:t>。</w:t>
      </w:r>
    </w:p>
    <w:p>
      <w:pPr>
        <w:snapToGrid w:val="0"/>
        <w:spacing w:line="360" w:lineRule="auto"/>
        <w:ind w:firstLine="470"/>
        <w:jc w:val="left"/>
        <w:rPr>
          <w:rFonts w:hint="eastAsia" w:ascii="仿宋_GB2312" w:hAnsi="仿宋" w:eastAsia="仿宋_GB2312" w:cs="宋体"/>
          <w:color w:val="auto"/>
          <w:kern w:val="0"/>
          <w:szCs w:val="21"/>
          <w:highlight w:val="none"/>
        </w:rPr>
      </w:pPr>
      <w:r>
        <w:rPr>
          <w:rFonts w:hint="eastAsia" w:ascii="宋体" w:hAnsi="宋体" w:cs="宋体"/>
          <w:color w:val="auto"/>
          <w:kern w:val="0"/>
          <w:szCs w:val="21"/>
          <w:highlight w:val="none"/>
          <w:lang w:bidi="ar"/>
        </w:rPr>
        <w:t>17.3.3 进度付款证书和支付时间</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（1）监理人审查并报送发包人的期限：收到完整资料后7天内。</w:t>
      </w:r>
    </w:p>
    <w:p>
      <w:pPr>
        <w:snapToGrid w:val="0"/>
        <w:spacing w:line="360" w:lineRule="auto"/>
        <w:ind w:firstLine="48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发包人完成审批并签发进度款支付证书的期限：发包人收到监理人报送资料后7天内完成审查并签发进度款支付证书。</w:t>
      </w:r>
    </w:p>
    <w:p>
      <w:pPr>
        <w:snapToGrid w:val="0"/>
        <w:spacing w:line="360" w:lineRule="auto"/>
        <w:ind w:firstLine="48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监理人、跟审单位（如有）和发包人中任一方对承包人的进度付款申请单有异议的，均有权要求承包人修正和提供补充资料，承包人应提交修正后的进度付款申请单。监理人应在收到承包人修正后的进度付款申请单及相关资料后7天内完成审查并报送发包人，发包人收到监理人报送资料后7天内完成审批并向承包人签发无异议部分的临时进度款支付证书。存在争议的部分，按照合同约定的争议解决的约定处理。</w:t>
      </w:r>
    </w:p>
    <w:p>
      <w:pPr>
        <w:snapToGrid w:val="0"/>
        <w:spacing w:line="360" w:lineRule="auto"/>
        <w:ind w:firstLine="47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发包人签发进度款支付证书或临时进度款支付证书，不表明发包人已同意、批准或接受了承包人完成的相应部分的工作。</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（2）进度款支付：</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①发包人将上月农民工工资支付凭证作为当月进度款支付的前置条件。</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②进度款按承包人当期完成并经监理人和发包人审定的工程量乘以相应综合单价计算当期完成的合同价款，发包人在签发进度款支付证书或临时进度款支付证书的次月10日前按经监理人和发包人审定的当期完成的合同价款</w:t>
      </w:r>
      <w:r>
        <w:rPr>
          <w:rFonts w:hint="eastAsia" w:ascii="仿宋_GB2312" w:hAnsi="宋体" w:eastAsia="仿宋_GB2312" w:cs="宋体"/>
          <w:color w:val="auto"/>
          <w:szCs w:val="21"/>
          <w:highlight w:val="none"/>
        </w:rPr>
        <w:t>（不含人工费价差和材料费价差）</w:t>
      </w:r>
      <w:r>
        <w:rPr>
          <w:rFonts w:hint="eastAsia" w:ascii="仿宋_GB2312" w:hAnsi="宋体" w:eastAsia="仿宋_GB2312" w:cs="宋体"/>
          <w:color w:val="auto"/>
          <w:kern w:val="0"/>
          <w:szCs w:val="21"/>
          <w:highlight w:val="none"/>
        </w:rPr>
        <w:t>的</w:t>
      </w:r>
      <w:r>
        <w:rPr>
          <w:rFonts w:hint="eastAsia" w:ascii="仿宋_GB2312" w:hAnsi="宋体" w:eastAsia="仿宋_GB2312" w:cs="宋体"/>
          <w:color w:val="auto"/>
          <w:kern w:val="0"/>
          <w:szCs w:val="21"/>
          <w:highlight w:val="none"/>
          <w:u w:val="single"/>
        </w:rPr>
        <w:t xml:space="preserve">    %</w:t>
      </w:r>
      <w:r>
        <w:rPr>
          <w:rFonts w:hint="eastAsia" w:ascii="仿宋_GB2312" w:hAnsi="宋体" w:eastAsia="仿宋_GB2312" w:cs="宋体"/>
          <w:color w:val="auto"/>
          <w:kern w:val="0"/>
          <w:szCs w:val="21"/>
          <w:highlight w:val="none"/>
        </w:rPr>
        <w:t>（不低于</w:t>
      </w:r>
      <w:r>
        <w:rPr>
          <w:rFonts w:hint="eastAsia" w:ascii="仿宋_GB2312" w:hAnsi="宋体" w:eastAsia="仿宋_GB2312" w:cs="宋体"/>
          <w:color w:val="auto"/>
          <w:kern w:val="0"/>
          <w:szCs w:val="21"/>
          <w:highlight w:val="none"/>
          <w:lang w:val="en-US" w:eastAsia="zh-CN"/>
        </w:rPr>
        <w:t>80</w:t>
      </w:r>
      <w:r>
        <w:rPr>
          <w:rFonts w:hint="eastAsia" w:ascii="仿宋_GB2312" w:hAnsi="宋体" w:eastAsia="仿宋_GB2312" w:cs="宋体"/>
          <w:color w:val="auto"/>
          <w:kern w:val="0"/>
          <w:szCs w:val="21"/>
          <w:highlight w:val="none"/>
        </w:rPr>
        <w:t>%）支付承包人。</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③暂估价、暂列金按承包人当期完成并经监理人和发包人审定的工程量乘以监理人和发包人审定的相应综合单价计算当期完成的价款，发包人在签发进度款支付证书或临时进度款支付证书的次月10日前，按经监理人和发包人审定的当期完成价款的</w:t>
      </w:r>
      <w:r>
        <w:rPr>
          <w:rFonts w:hint="eastAsia" w:ascii="仿宋_GB2312" w:hAnsi="宋体" w:eastAsia="仿宋_GB2312" w:cs="宋体"/>
          <w:color w:val="auto"/>
          <w:kern w:val="0"/>
          <w:szCs w:val="21"/>
          <w:highlight w:val="none"/>
          <w:u w:val="single"/>
        </w:rPr>
        <w:t xml:space="preserve">    %</w:t>
      </w:r>
      <w:r>
        <w:rPr>
          <w:rFonts w:hint="eastAsia" w:ascii="仿宋_GB2312" w:hAnsi="宋体" w:eastAsia="仿宋_GB2312" w:cs="宋体"/>
          <w:color w:val="auto"/>
          <w:kern w:val="0"/>
          <w:szCs w:val="21"/>
          <w:highlight w:val="none"/>
        </w:rPr>
        <w:t>（不低于</w:t>
      </w:r>
      <w:r>
        <w:rPr>
          <w:rFonts w:hint="eastAsia" w:ascii="仿宋_GB2312" w:hAnsi="宋体" w:eastAsia="仿宋_GB2312" w:cs="宋体"/>
          <w:color w:val="auto"/>
          <w:kern w:val="0"/>
          <w:szCs w:val="21"/>
          <w:highlight w:val="none"/>
          <w:lang w:val="en-US" w:eastAsia="zh-CN"/>
        </w:rPr>
        <w:t>80</w:t>
      </w:r>
      <w:r>
        <w:rPr>
          <w:rFonts w:hint="eastAsia" w:ascii="仿宋_GB2312" w:hAnsi="宋体" w:eastAsia="仿宋_GB2312" w:cs="宋体"/>
          <w:color w:val="auto"/>
          <w:kern w:val="0"/>
          <w:szCs w:val="21"/>
          <w:highlight w:val="none"/>
        </w:rPr>
        <w:t>%）纳入当期进度款支付承包人。</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④人工、材料价差按</w:t>
      </w:r>
      <w:r>
        <w:rPr>
          <w:rFonts w:hint="eastAsia" w:ascii="仿宋_GB2312" w:hAnsi="宋体" w:eastAsia="仿宋_GB2312" w:cs="宋体"/>
          <w:color w:val="auto"/>
          <w:kern w:val="0"/>
          <w:szCs w:val="21"/>
          <w:highlight w:val="none"/>
          <w:u w:val="single"/>
        </w:rPr>
        <w:t xml:space="preserve">    %</w:t>
      </w:r>
      <w:r>
        <w:rPr>
          <w:rFonts w:hint="eastAsia" w:ascii="仿宋_GB2312" w:hAnsi="宋体" w:eastAsia="仿宋_GB2312" w:cs="宋体"/>
          <w:color w:val="auto"/>
          <w:kern w:val="0"/>
          <w:szCs w:val="21"/>
          <w:highlight w:val="none"/>
        </w:rPr>
        <w:t>（不低于80%）纳入当期进度支付，价差调整方式按16条约定执行。</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⑤进度每期付款证书最低限额：</w:t>
      </w:r>
      <w:r>
        <w:rPr>
          <w:rFonts w:hint="eastAsia" w:ascii="仿宋_GB2312" w:hAnsi="宋体" w:eastAsia="仿宋_GB2312" w:cs="宋体"/>
          <w:color w:val="auto"/>
          <w:kern w:val="0"/>
          <w:szCs w:val="21"/>
          <w:highlight w:val="none"/>
          <w:u w:val="single"/>
        </w:rPr>
        <w:t xml:space="preserve">    %签约合同价或    万元</w:t>
      </w:r>
      <w:r>
        <w:rPr>
          <w:rFonts w:hint="eastAsia" w:ascii="仿宋_GB2312" w:hAnsi="宋体" w:eastAsia="仿宋_GB2312" w:cs="宋体"/>
          <w:color w:val="auto"/>
          <w:kern w:val="0"/>
          <w:szCs w:val="21"/>
          <w:highlight w:val="none"/>
        </w:rPr>
        <w:t>。</w:t>
      </w:r>
    </w:p>
    <w:p>
      <w:pPr>
        <w:snapToGrid w:val="0"/>
        <w:spacing w:line="360" w:lineRule="auto"/>
        <w:ind w:firstLine="420" w:firstLineChars="200"/>
        <w:jc w:val="left"/>
        <w:rPr>
          <w:rFonts w:hint="eastAsia" w:ascii="仿宋_GB2312" w:hAnsi="宋体" w:eastAsia="仿宋_GB2312" w:cs="宋体"/>
          <w:color w:val="auto"/>
          <w:szCs w:val="21"/>
          <w:highlight w:val="none"/>
        </w:rPr>
      </w:pPr>
      <w:r>
        <w:rPr>
          <w:rFonts w:hint="eastAsia" w:ascii="仿宋_GB2312" w:hAnsi="宋体" w:eastAsia="仿宋_GB2312" w:cs="宋体"/>
          <w:color w:val="auto"/>
          <w:kern w:val="0"/>
          <w:szCs w:val="21"/>
          <w:highlight w:val="none"/>
        </w:rPr>
        <w:t>⑥合同工程完工验收合格后28天内，发包人向承包人支付至累计进度审定金额的</w:t>
      </w:r>
      <w:r>
        <w:rPr>
          <w:rFonts w:hint="eastAsia" w:ascii="仿宋_GB2312" w:hAnsi="宋体" w:eastAsia="仿宋_GB2312" w:cs="宋体"/>
          <w:color w:val="auto"/>
          <w:kern w:val="0"/>
          <w:szCs w:val="21"/>
          <w:highlight w:val="none"/>
          <w:u w:val="single"/>
        </w:rPr>
        <w:t xml:space="preserve">    </w:t>
      </w:r>
      <w:r>
        <w:rPr>
          <w:rFonts w:hint="eastAsia" w:ascii="仿宋_GB2312" w:hAnsi="宋体" w:eastAsia="仿宋_GB2312" w:cs="宋体"/>
          <w:color w:val="auto"/>
          <w:kern w:val="0"/>
          <w:szCs w:val="21"/>
          <w:highlight w:val="none"/>
        </w:rPr>
        <w:t>%（不低于80%）；移交完整的工程交工验收资料后28天内，发包人向承包人支付至累计进度审定金额的</w:t>
      </w:r>
      <w:r>
        <w:rPr>
          <w:rFonts w:hint="eastAsia" w:ascii="仿宋_GB2312" w:hAnsi="宋体" w:eastAsia="仿宋_GB2312" w:cs="宋体"/>
          <w:color w:val="auto"/>
          <w:kern w:val="0"/>
          <w:szCs w:val="21"/>
          <w:highlight w:val="none"/>
          <w:u w:val="single"/>
        </w:rPr>
        <w:t xml:space="preserve">    </w:t>
      </w:r>
      <w:r>
        <w:rPr>
          <w:rFonts w:hint="eastAsia" w:ascii="仿宋_GB2312" w:hAnsi="宋体" w:eastAsia="仿宋_GB2312" w:cs="宋体"/>
          <w:color w:val="auto"/>
          <w:kern w:val="0"/>
          <w:szCs w:val="21"/>
          <w:highlight w:val="none"/>
        </w:rPr>
        <w:t>%（90%-95%）；完成交工结算后28天内，发包人扣留质量保证金后向承包人支付至交工结算合同总价的</w:t>
      </w:r>
      <w:r>
        <w:rPr>
          <w:rFonts w:hint="eastAsia" w:ascii="仿宋_GB2312" w:hAnsi="宋体" w:eastAsia="仿宋_GB2312" w:cs="宋体"/>
          <w:color w:val="auto"/>
          <w:kern w:val="0"/>
          <w:szCs w:val="21"/>
          <w:highlight w:val="none"/>
          <w:u w:val="single"/>
        </w:rPr>
        <w:t xml:space="preserve">    </w:t>
      </w:r>
      <w:r>
        <w:rPr>
          <w:rFonts w:hint="eastAsia" w:ascii="仿宋_GB2312" w:hAnsi="宋体" w:eastAsia="仿宋_GB2312" w:cs="宋体"/>
          <w:color w:val="auto"/>
          <w:kern w:val="0"/>
          <w:szCs w:val="21"/>
          <w:highlight w:val="none"/>
        </w:rPr>
        <w:t>%（95%-97%）；缺陷责任期满（如本工程须进行竣工财务决算或竣工审计未完成的，则承包人应在提交剩余工程款等额的见索即付银行保函，当竣工财务决算或竣工审计金额低于完工结算合同总价时，发包人及承包人均应以竣工财务决算或竣工审计金额为准结清尾款，已支付的，发包人按实际差额从银行保函中扣回超额支付金额，该银行保函在竣工财务决算或竣工审计报告出具之日起28天后自动失效；如无竣工财务决算或竣工审计的，则不需提供）且按合同规定递交最终结清申请单后28天内，发包人向承包人支付剩余工程款。</w:t>
      </w:r>
    </w:p>
    <w:p>
      <w:pPr>
        <w:snapToGrid w:val="0"/>
        <w:spacing w:line="360" w:lineRule="auto"/>
        <w:ind w:firstLine="420" w:firstLineChars="200"/>
        <w:jc w:val="left"/>
        <w:rPr>
          <w:rFonts w:hint="eastAsia" w:ascii="宋体" w:hAnsi="宋体" w:cs="宋体"/>
          <w:color w:val="auto"/>
          <w:kern w:val="0"/>
          <w:szCs w:val="21"/>
          <w:highlight w:val="none"/>
        </w:rPr>
      </w:pPr>
      <w:r>
        <w:rPr>
          <w:rFonts w:hint="eastAsia" w:ascii="仿宋_GB2312" w:hAnsi="宋体" w:eastAsia="仿宋_GB2312" w:cs="宋体"/>
          <w:color w:val="auto"/>
          <w:kern w:val="0"/>
          <w:szCs w:val="21"/>
          <w:highlight w:val="none"/>
        </w:rPr>
        <w:t>⑦发包人应按规定时间支付承包人费用，逾期付款违约金的利率：</w:t>
      </w:r>
      <w:r>
        <w:rPr>
          <w:rFonts w:hint="eastAsia" w:ascii="仿宋_GB2312" w:hAnsi="宋体" w:eastAsia="仿宋_GB2312" w:cs="宋体"/>
          <w:color w:val="auto"/>
          <w:kern w:val="0"/>
          <w:szCs w:val="21"/>
          <w:highlight w:val="none"/>
          <w:u w:val="single"/>
        </w:rPr>
        <w:t xml:space="preserve">    ‰/天</w:t>
      </w:r>
      <w:r>
        <w:rPr>
          <w:rFonts w:hint="eastAsia" w:ascii="仿宋_GB2312" w:hAnsi="宋体" w:eastAsia="仿宋_GB2312" w:cs="宋体"/>
          <w:color w:val="auto"/>
          <w:kern w:val="0"/>
          <w:szCs w:val="21"/>
          <w:highlight w:val="none"/>
        </w:rPr>
        <w:t>。</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本款补充第 17.3.5 项：</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17.3.5 农民工工资保证金</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（1）为确保施工过程中农民工工资实时、足额发放到位，承包人应按照</w:t>
      </w:r>
      <w:r>
        <w:rPr>
          <w:rFonts w:hint="eastAsia" w:ascii="宋体" w:hAnsi="宋体" w:cs="宋体"/>
          <w:color w:val="auto"/>
          <w:kern w:val="0"/>
          <w:szCs w:val="21"/>
          <w:highlight w:val="none"/>
          <w:lang w:val="en-US" w:eastAsia="zh-CN" w:bidi="ar"/>
        </w:rPr>
        <w:t>下列</w:t>
      </w:r>
      <w:r>
        <w:rPr>
          <w:rFonts w:hint="eastAsia" w:ascii="宋体" w:hAnsi="宋体" w:cs="宋体"/>
          <w:color w:val="auto"/>
          <w:kern w:val="0"/>
          <w:szCs w:val="21"/>
          <w:highlight w:val="none"/>
          <w:lang w:bidi="ar"/>
        </w:rPr>
        <w:t>条款约定的时间和金额缴存农民工工资保证金。</w:t>
      </w:r>
    </w:p>
    <w:p>
      <w:pPr>
        <w:widowControl/>
        <w:spacing w:line="360" w:lineRule="auto"/>
        <w:ind w:firstLine="420" w:firstLineChars="200"/>
        <w:jc w:val="left"/>
        <w:rPr>
          <w:rFonts w:hint="eastAsia" w:ascii="仿宋_GB2312" w:hAnsi="仿宋_GB2312" w:eastAsia="仿宋_GB2312" w:cs="仿宋_GB2312"/>
          <w:color w:val="auto"/>
          <w:kern w:val="0"/>
          <w:szCs w:val="21"/>
          <w:highlight w:val="none"/>
          <w:lang w:bidi="ar"/>
        </w:rPr>
      </w:pPr>
      <w:r>
        <w:rPr>
          <w:rFonts w:hint="eastAsia" w:ascii="仿宋_GB2312" w:hAnsi="仿宋_GB2312" w:eastAsia="仿宋_GB2312" w:cs="仿宋_GB2312"/>
          <w:color w:val="auto"/>
          <w:kern w:val="0"/>
          <w:szCs w:val="21"/>
          <w:highlight w:val="none"/>
          <w:lang w:bidi="ar"/>
        </w:rPr>
        <w:t>农民工工资保证金的缴存时间：</w:t>
      </w:r>
      <w:r>
        <w:rPr>
          <w:rFonts w:hint="eastAsia" w:ascii="仿宋_GB2312" w:hAnsi="仿宋_GB2312" w:eastAsia="仿宋_GB2312" w:cs="仿宋_GB2312"/>
          <w:color w:val="auto"/>
          <w:kern w:val="0"/>
          <w:szCs w:val="21"/>
          <w:highlight w:val="none"/>
          <w:u w:val="single"/>
          <w:lang w:bidi="ar"/>
        </w:rPr>
        <w:t xml:space="preserve">        </w:t>
      </w:r>
    </w:p>
    <w:p>
      <w:pPr>
        <w:widowControl/>
        <w:spacing w:line="360" w:lineRule="auto"/>
        <w:ind w:firstLine="420" w:firstLineChars="200"/>
        <w:jc w:val="left"/>
        <w:rPr>
          <w:rFonts w:hint="eastAsia" w:ascii="仿宋_GB2312" w:hAnsi="仿宋_GB2312" w:eastAsia="仿宋_GB2312" w:cs="仿宋_GB2312"/>
          <w:color w:val="auto"/>
          <w:kern w:val="0"/>
          <w:szCs w:val="21"/>
          <w:highlight w:val="none"/>
          <w:lang w:bidi="ar"/>
        </w:rPr>
      </w:pPr>
      <w:r>
        <w:rPr>
          <w:rFonts w:hint="eastAsia" w:ascii="仿宋_GB2312" w:hAnsi="仿宋_GB2312" w:eastAsia="仿宋_GB2312" w:cs="仿宋_GB2312"/>
          <w:color w:val="auto"/>
          <w:kern w:val="0"/>
          <w:szCs w:val="21"/>
          <w:highlight w:val="none"/>
          <w:lang w:bidi="ar"/>
        </w:rPr>
        <w:t>农民工工资保证金的缴存金额：</w:t>
      </w:r>
      <w:r>
        <w:rPr>
          <w:rFonts w:hint="eastAsia" w:ascii="仿宋_GB2312" w:hAnsi="仿宋_GB2312" w:eastAsia="仿宋_GB2312" w:cs="仿宋_GB2312"/>
          <w:color w:val="auto"/>
          <w:kern w:val="0"/>
          <w:szCs w:val="21"/>
          <w:highlight w:val="none"/>
          <w:u w:val="single"/>
          <w:lang w:bidi="ar"/>
        </w:rPr>
        <w:t xml:space="preserve">        </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（2）农民工工资保证金可采用银行保函或现金、支票形式。采用银行保函时，出具保函的银行须具有相应担保能力，且按照发包人批准的格式出具，所需费用由承包人承担。</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（3）农民工工资保证金的扣留条件、返还时间按照</w:t>
      </w:r>
      <w:r>
        <w:rPr>
          <w:rFonts w:hint="eastAsia" w:ascii="宋体" w:hAnsi="宋体" w:cs="宋体"/>
          <w:color w:val="auto"/>
          <w:kern w:val="0"/>
          <w:szCs w:val="21"/>
          <w:highlight w:val="none"/>
          <w:lang w:val="en-US" w:eastAsia="zh-CN" w:bidi="ar"/>
        </w:rPr>
        <w:t>下列</w:t>
      </w:r>
      <w:r>
        <w:rPr>
          <w:rFonts w:hint="eastAsia" w:ascii="宋体" w:hAnsi="宋体" w:cs="宋体"/>
          <w:color w:val="auto"/>
          <w:kern w:val="0"/>
          <w:szCs w:val="21"/>
          <w:highlight w:val="none"/>
          <w:lang w:bidi="ar"/>
        </w:rPr>
        <w:t>条款的约定执行。</w:t>
      </w:r>
    </w:p>
    <w:p>
      <w:pPr>
        <w:widowControl/>
        <w:spacing w:line="360" w:lineRule="auto"/>
        <w:ind w:firstLine="420" w:firstLineChars="200"/>
        <w:jc w:val="left"/>
        <w:rPr>
          <w:rFonts w:hint="eastAsia" w:ascii="仿宋_GB2312" w:hAnsi="仿宋_GB2312" w:eastAsia="仿宋_GB2312" w:cs="仿宋_GB2312"/>
          <w:color w:val="auto"/>
          <w:kern w:val="0"/>
          <w:szCs w:val="21"/>
          <w:highlight w:val="none"/>
          <w:lang w:bidi="ar"/>
        </w:rPr>
      </w:pPr>
      <w:r>
        <w:rPr>
          <w:rFonts w:hint="eastAsia" w:ascii="仿宋_GB2312" w:hAnsi="仿宋_GB2312" w:eastAsia="仿宋_GB2312" w:cs="仿宋_GB2312"/>
          <w:color w:val="auto"/>
          <w:kern w:val="0"/>
          <w:szCs w:val="21"/>
          <w:highlight w:val="none"/>
          <w:lang w:bidi="ar"/>
        </w:rPr>
        <w:t>农民工工资保证金的扣留条件：</w:t>
      </w:r>
      <w:r>
        <w:rPr>
          <w:rFonts w:hint="eastAsia" w:ascii="仿宋_GB2312" w:hAnsi="仿宋_GB2312" w:eastAsia="仿宋_GB2312" w:cs="仿宋_GB2312"/>
          <w:color w:val="auto"/>
          <w:kern w:val="0"/>
          <w:szCs w:val="21"/>
          <w:highlight w:val="none"/>
          <w:u w:val="single"/>
          <w:lang w:bidi="ar"/>
        </w:rPr>
        <w:t xml:space="preserve">        </w:t>
      </w:r>
    </w:p>
    <w:p>
      <w:pPr>
        <w:widowControl/>
        <w:spacing w:line="360" w:lineRule="auto"/>
        <w:ind w:firstLine="420" w:firstLineChars="200"/>
        <w:jc w:val="left"/>
        <w:rPr>
          <w:rFonts w:hint="eastAsia" w:ascii="仿宋_GB2312" w:hAnsi="仿宋_GB2312" w:eastAsia="仿宋_GB2312" w:cs="仿宋_GB2312"/>
          <w:color w:val="auto"/>
          <w:kern w:val="0"/>
          <w:szCs w:val="21"/>
          <w:highlight w:val="none"/>
          <w:lang w:bidi="ar"/>
        </w:rPr>
      </w:pPr>
      <w:r>
        <w:rPr>
          <w:rFonts w:hint="eastAsia" w:ascii="仿宋_GB2312" w:hAnsi="仿宋_GB2312" w:eastAsia="仿宋_GB2312" w:cs="仿宋_GB2312"/>
          <w:color w:val="auto"/>
          <w:kern w:val="0"/>
          <w:szCs w:val="21"/>
          <w:highlight w:val="none"/>
          <w:lang w:bidi="ar"/>
        </w:rPr>
        <w:t>农民工工资保证金的返还时间：</w:t>
      </w:r>
      <w:r>
        <w:rPr>
          <w:rFonts w:hint="eastAsia" w:ascii="仿宋_GB2312" w:hAnsi="仿宋_GB2312" w:eastAsia="仿宋_GB2312" w:cs="仿宋_GB2312"/>
          <w:color w:val="auto"/>
          <w:kern w:val="0"/>
          <w:szCs w:val="21"/>
          <w:highlight w:val="none"/>
          <w:u w:val="single"/>
          <w:lang w:bidi="ar"/>
        </w:rPr>
        <w:t xml:space="preserve">        </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仿宋_GB2312" w:hAnsi="宋体" w:eastAsia="仿宋_GB2312" w:cs="宋体"/>
          <w:color w:val="auto"/>
          <w:kern w:val="0"/>
          <w:szCs w:val="21"/>
          <w:highlight w:val="none"/>
        </w:rPr>
        <w:t>发包人应按行业主管部门的相关规定将合同价款支付至承包人指定的开户银行及银行账户。</w:t>
      </w:r>
    </w:p>
    <w:p>
      <w:pPr>
        <w:pStyle w:val="6"/>
        <w:spacing w:before="0" w:beforeAutospacing="0" w:after="0" w:afterAutospacing="0" w:line="360" w:lineRule="auto"/>
        <w:rPr>
          <w:rFonts w:hint="eastAsia"/>
          <w:color w:val="auto"/>
          <w:highlight w:val="none"/>
        </w:rPr>
      </w:pPr>
      <w:r>
        <w:rPr>
          <w:rFonts w:hint="eastAsia"/>
          <w:color w:val="auto"/>
          <w:highlight w:val="none"/>
        </w:rPr>
        <w:t xml:space="preserve">17.4 质量保证金 </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第 17.4.1 项、第 17.4.2 项细化为：</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17.4.1 交工验收证书签发后 14 天内，承包人应向发包人交纳质量保证金。质量保证金可采用银行保函或现金、支票形式，金额应符合专用合同条款的规定。采用银行保函时，出具保函的银行须具有相应担保能力，且按照发包人批准的格式出具，所需费用由承包人承担。</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质量保证金采用现金、支票形式提交的，发包人应在专用合同条款中明确是否计付利息以及利息的计算方式。</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承包人提供质量保证金的方式：</w:t>
      </w:r>
    </w:p>
    <w:p>
      <w:pPr>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保证金金额为：</w:t>
      </w:r>
      <w:r>
        <w:rPr>
          <w:rFonts w:hint="eastAsia" w:ascii="仿宋_GB2312" w:hAnsi="宋体" w:eastAsia="仿宋_GB2312" w:cs="宋体"/>
          <w:color w:val="auto"/>
          <w:kern w:val="0"/>
          <w:szCs w:val="21"/>
          <w:highlight w:val="none"/>
          <w:u w:val="single"/>
        </w:rPr>
        <w:t>工程价款结算总额的3%，</w:t>
      </w:r>
      <w:r>
        <w:rPr>
          <w:rFonts w:hint="eastAsia" w:ascii="仿宋_GB2312" w:hAnsi="宋体" w:eastAsia="仿宋_GB2312" w:cs="宋体"/>
          <w:color w:val="auto"/>
          <w:szCs w:val="21"/>
          <w:highlight w:val="none"/>
        </w:rPr>
        <w:t>提交时间：</w:t>
      </w:r>
      <w:r>
        <w:rPr>
          <w:rFonts w:hint="eastAsia" w:ascii="仿宋_GB2312" w:hAnsi="宋体" w:eastAsia="仿宋_GB2312" w:cs="宋体"/>
          <w:color w:val="auto"/>
          <w:szCs w:val="21"/>
          <w:highlight w:val="none"/>
          <w:u w:val="single"/>
        </w:rPr>
        <w:t>交工验收证书签发后14天内</w:t>
      </w:r>
      <w:r>
        <w:rPr>
          <w:rFonts w:hint="eastAsia" w:ascii="仿宋_GB2312" w:hAnsi="宋体" w:eastAsia="仿宋_GB2312" w:cs="宋体"/>
          <w:color w:val="auto"/>
          <w:szCs w:val="21"/>
          <w:highlight w:val="none"/>
        </w:rPr>
        <w:t>。</w:t>
      </w:r>
    </w:p>
    <w:p>
      <w:pPr>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质量保证金采用以下第</w:t>
      </w:r>
      <w:r>
        <w:rPr>
          <w:rFonts w:hint="eastAsia" w:ascii="仿宋_GB2312" w:hAnsi="宋体" w:eastAsia="仿宋_GB2312" w:cs="宋体"/>
          <w:color w:val="auto"/>
          <w:kern w:val="0"/>
          <w:szCs w:val="21"/>
          <w:highlight w:val="none"/>
          <w:u w:val="single"/>
        </w:rPr>
        <w:t xml:space="preserve">     </w:t>
      </w:r>
      <w:r>
        <w:rPr>
          <w:rFonts w:hint="eastAsia" w:ascii="仿宋_GB2312" w:hAnsi="宋体" w:eastAsia="仿宋_GB2312" w:cs="宋体"/>
          <w:color w:val="auto"/>
          <w:kern w:val="0"/>
          <w:szCs w:val="21"/>
          <w:highlight w:val="none"/>
        </w:rPr>
        <w:t>种方式提交：</w:t>
      </w:r>
    </w:p>
    <w:p>
      <w:pPr>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（1）质量保证金保函</w:t>
      </w:r>
    </w:p>
    <w:p>
      <w:pPr>
        <w:spacing w:line="360" w:lineRule="auto"/>
        <w:ind w:firstLine="420" w:firstLineChars="200"/>
        <w:rPr>
          <w:rFonts w:hint="eastAsia" w:ascii="仿宋_GB2312" w:hAnsi="宋体" w:eastAsia="仿宋_GB2312" w:cs="宋体"/>
          <w:color w:val="auto"/>
          <w:kern w:val="0"/>
          <w:szCs w:val="21"/>
          <w:highlight w:val="none"/>
          <w:u w:val="none"/>
        </w:rPr>
      </w:pPr>
      <w:r>
        <w:rPr>
          <w:rFonts w:hint="eastAsia" w:ascii="仿宋_GB2312" w:hAnsi="宋体" w:eastAsia="仿宋_GB2312" w:cs="宋体"/>
          <w:color w:val="auto"/>
          <w:kern w:val="0"/>
          <w:szCs w:val="21"/>
          <w:highlight w:val="none"/>
          <w:u w:val="none"/>
        </w:rPr>
        <w:t>1）缴纳形式：质量保证金保函包括银行保函、保证保险和担保保函，其示范文本详见合同附件。承包人提交的质量保证金保函应严格执行其示范文本，不得对示范文本中的实质性内容进行修改。</w:t>
      </w:r>
    </w:p>
    <w:p>
      <w:pPr>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u w:val="none"/>
        </w:rPr>
        <w:t>2）具体要求：质量保证金保函的开立人应当是具有相应资格的银行、保险机构、融资担保公司，其信用资质、履约能力、担保能力、赔付流程、安全保密等应符合工程保函业务条件。质量保证金保函应合法合规，符合招投标行政监督部门、行业主管部门和金融监管部门的相关规定，满足招标文件约定要求。承包人应选择在渝依法设立总部或者设有分支机构的金融机构开具质量保证金保函（包括纸质保函或电子保函）。质量保证金保函为纸质保函的，</w:t>
      </w:r>
      <w:r>
        <w:rPr>
          <w:rFonts w:hint="eastAsia" w:ascii="仿宋_GB2312" w:hAnsi="宋体" w:eastAsia="仿宋_GB2312" w:cs="宋体"/>
          <w:color w:val="auto"/>
          <w:kern w:val="0"/>
          <w:szCs w:val="21"/>
          <w:highlight w:val="none"/>
          <w:u w:val="none"/>
          <w:lang w:val="en-US" w:eastAsia="zh-CN"/>
        </w:rPr>
        <w:t>承包人应提供该</w:t>
      </w:r>
      <w:r>
        <w:rPr>
          <w:rFonts w:hint="eastAsia" w:ascii="仿宋_GB2312" w:hAnsi="宋体" w:eastAsia="仿宋_GB2312" w:cs="宋体"/>
          <w:color w:val="auto"/>
          <w:kern w:val="0"/>
          <w:szCs w:val="21"/>
          <w:highlight w:val="none"/>
          <w:u w:val="none"/>
        </w:rPr>
        <w:t>纸质保函在重庆市辖区范围内的核验地址和核验方式，并确保该纸质保函能在开立人在渝的总部或者分支机构进行核验。承包人对所提交的质量保证金保函的真实性、合法性、有效性负责。</w:t>
      </w:r>
    </w:p>
    <w:p>
      <w:pPr>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（2）现金、支票、转账形式；</w:t>
      </w:r>
    </w:p>
    <w:p>
      <w:pPr>
        <w:spacing w:line="360" w:lineRule="auto"/>
        <w:ind w:firstLine="420" w:firstLineChars="200"/>
        <w:rPr>
          <w:rFonts w:hint="eastAsia" w:ascii="宋体" w:hAnsi="宋体" w:cs="宋体"/>
          <w:color w:val="auto"/>
          <w:kern w:val="0"/>
          <w:szCs w:val="21"/>
          <w:highlight w:val="none"/>
        </w:rPr>
      </w:pPr>
      <w:r>
        <w:rPr>
          <w:rFonts w:hint="eastAsia" w:ascii="仿宋_GB2312" w:hAnsi="宋体" w:eastAsia="仿宋_GB2312" w:cs="宋体"/>
          <w:color w:val="auto"/>
          <w:kern w:val="0"/>
          <w:szCs w:val="21"/>
          <w:highlight w:val="none"/>
        </w:rPr>
        <w:t>（3）其他方式:</w:t>
      </w:r>
      <w:r>
        <w:rPr>
          <w:rFonts w:hint="eastAsia" w:ascii="仿宋_GB2312" w:hAnsi="宋体" w:eastAsia="仿宋_GB2312" w:cs="宋体"/>
          <w:color w:val="auto"/>
          <w:kern w:val="0"/>
          <w:szCs w:val="21"/>
          <w:highlight w:val="none"/>
          <w:u w:val="single"/>
        </w:rPr>
        <w:t xml:space="preserve">       </w:t>
      </w:r>
      <w:r>
        <w:rPr>
          <w:rFonts w:hint="eastAsia" w:ascii="仿宋_GB2312" w:hAnsi="宋体" w:eastAsia="仿宋_GB2312" w:cs="宋体"/>
          <w:color w:val="auto"/>
          <w:kern w:val="0"/>
          <w:szCs w:val="21"/>
          <w:highlight w:val="none"/>
        </w:rPr>
        <w:t>。</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17.4.2 在第 1.1.4.5 目约定的缺陷责任期满，且质量监督机构已按规定对工程质量检测鉴定合格，承包人向发包人申请到期应返还承包人剩余的质量保证金金额， 发包人应在 14 天内会同承包人按照合同约定的内容核实承包人是否完成缺陷责任。 如无异议，发包人应当在核实后将剩余保证金返还承包人。</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仿宋_GB2312" w:hAnsi="宋体" w:eastAsia="仿宋_GB2312" w:cs="宋体"/>
          <w:color w:val="auto"/>
          <w:kern w:val="0"/>
          <w:szCs w:val="21"/>
          <w:highlight w:val="none"/>
        </w:rPr>
        <w:t>质量保证金的退还：</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仿宋_GB2312" w:hAnsi="宋体" w:eastAsia="仿宋_GB2312" w:cs="宋体"/>
          <w:color w:val="auto"/>
          <w:kern w:val="0"/>
          <w:szCs w:val="21"/>
          <w:highlight w:val="none"/>
        </w:rPr>
        <w:t>（1）</w:t>
      </w:r>
      <w:r>
        <w:rPr>
          <w:rFonts w:hint="eastAsia" w:ascii="仿宋_GB2312" w:hAnsi="宋体" w:eastAsia="仿宋_GB2312" w:cs="宋体"/>
          <w:color w:val="auto"/>
          <w:szCs w:val="21"/>
          <w:highlight w:val="none"/>
        </w:rPr>
        <w:t>质量保证金保函：</w:t>
      </w:r>
      <w:r>
        <w:rPr>
          <w:rFonts w:hint="eastAsia" w:ascii="仿宋_GB2312" w:hAnsi="宋体" w:eastAsia="仿宋_GB2312" w:cs="宋体"/>
          <w:color w:val="auto"/>
          <w:kern w:val="0"/>
          <w:szCs w:val="21"/>
          <w:highlight w:val="none"/>
          <w:u w:val="single"/>
        </w:rPr>
        <w:t>在发包人颁发缺陷责任期终止证书之日起14天内退还</w:t>
      </w:r>
      <w:r>
        <w:rPr>
          <w:rFonts w:hint="eastAsia" w:ascii="仿宋_GB2312" w:hAnsi="宋体" w:eastAsia="仿宋_GB2312" w:cs="宋体"/>
          <w:color w:val="auto"/>
          <w:kern w:val="0"/>
          <w:szCs w:val="21"/>
          <w:highlight w:val="none"/>
        </w:rPr>
        <w:t>。</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仿宋_GB2312" w:hAnsi="宋体" w:eastAsia="仿宋_GB2312" w:cs="宋体"/>
          <w:color w:val="auto"/>
          <w:kern w:val="0"/>
          <w:szCs w:val="21"/>
          <w:highlight w:val="none"/>
        </w:rPr>
        <w:t>（2）缺陷责任期内，承包人认真履行合同约定的责任，到期后，承包人可向发包人申请返还质量保证金。</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仿宋_GB2312" w:hAnsi="宋体" w:eastAsia="仿宋_GB2312" w:cs="宋体"/>
          <w:color w:val="auto"/>
          <w:kern w:val="0"/>
          <w:szCs w:val="21"/>
          <w:highlight w:val="none"/>
        </w:rPr>
        <w:t>（3）质量保证金是否支付利息采取以下第</w:t>
      </w:r>
      <w:r>
        <w:rPr>
          <w:rFonts w:hint="eastAsia" w:ascii="仿宋_GB2312" w:hAnsi="宋体" w:eastAsia="仿宋_GB2312" w:cs="宋体"/>
          <w:color w:val="auto"/>
          <w:kern w:val="0"/>
          <w:szCs w:val="21"/>
          <w:highlight w:val="none"/>
          <w:u w:val="single"/>
        </w:rPr>
        <w:t xml:space="preserve">      </w:t>
      </w:r>
      <w:r>
        <w:rPr>
          <w:rFonts w:hint="eastAsia" w:ascii="仿宋_GB2312" w:hAnsi="宋体" w:eastAsia="仿宋_GB2312" w:cs="宋体"/>
          <w:color w:val="auto"/>
          <w:kern w:val="0"/>
          <w:szCs w:val="21"/>
          <w:highlight w:val="none"/>
        </w:rPr>
        <w:t>种方式：</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仿宋_GB2312" w:hAnsi="宋体" w:eastAsia="仿宋_GB2312" w:cs="宋体"/>
          <w:color w:val="auto"/>
          <w:kern w:val="0"/>
          <w:szCs w:val="21"/>
          <w:highlight w:val="none"/>
        </w:rPr>
        <w:t>①</w:t>
      </w:r>
      <w:r>
        <w:rPr>
          <w:rFonts w:hint="eastAsia" w:ascii="仿宋_GB2312" w:hAnsi="宋体" w:eastAsia="仿宋_GB2312" w:cs="宋体"/>
          <w:color w:val="auto"/>
          <w:szCs w:val="21"/>
          <w:highlight w:val="none"/>
        </w:rPr>
        <w:t>按照中国人民银行</w:t>
      </w:r>
      <w:r>
        <w:rPr>
          <w:rFonts w:hint="eastAsia" w:ascii="仿宋_GB2312" w:hAnsi="宋体" w:eastAsia="仿宋_GB2312" w:cs="宋体"/>
          <w:color w:val="auto"/>
          <w:szCs w:val="21"/>
          <w:highlight w:val="none"/>
          <w:u w:val="single"/>
        </w:rPr>
        <w:t xml:space="preserve">   </w:t>
      </w:r>
      <w:r>
        <w:rPr>
          <w:rFonts w:hint="eastAsia" w:ascii="仿宋_GB2312" w:hAnsi="宋体" w:eastAsia="仿宋_GB2312" w:cs="宋体"/>
          <w:color w:val="auto"/>
          <w:szCs w:val="21"/>
          <w:highlight w:val="none"/>
        </w:rPr>
        <w:t>年</w:t>
      </w:r>
      <w:r>
        <w:rPr>
          <w:rFonts w:hint="eastAsia" w:ascii="仿宋_GB2312" w:hAnsi="宋体" w:eastAsia="仿宋_GB2312" w:cs="宋体"/>
          <w:color w:val="auto"/>
          <w:szCs w:val="21"/>
          <w:highlight w:val="none"/>
          <w:u w:val="single"/>
        </w:rPr>
        <w:t xml:space="preserve">   </w:t>
      </w:r>
      <w:r>
        <w:rPr>
          <w:rFonts w:hint="eastAsia" w:ascii="仿宋_GB2312" w:hAnsi="宋体" w:eastAsia="仿宋_GB2312" w:cs="宋体"/>
          <w:color w:val="auto"/>
          <w:szCs w:val="21"/>
          <w:highlight w:val="none"/>
        </w:rPr>
        <w:t>月公布的</w:t>
      </w:r>
      <w:r>
        <w:rPr>
          <w:rFonts w:hint="eastAsia" w:ascii="仿宋_GB2312" w:hAnsi="宋体" w:eastAsia="仿宋_GB2312" w:cs="宋体"/>
          <w:color w:val="auto"/>
          <w:szCs w:val="21"/>
          <w:highlight w:val="none"/>
          <w:u w:val="single"/>
        </w:rPr>
        <w:t xml:space="preserve">   </w:t>
      </w:r>
      <w:r>
        <w:rPr>
          <w:rFonts w:hint="eastAsia" w:ascii="仿宋_GB2312" w:hAnsi="宋体" w:eastAsia="仿宋_GB2312" w:cs="宋体"/>
          <w:color w:val="auto"/>
          <w:szCs w:val="21"/>
          <w:highlight w:val="none"/>
        </w:rPr>
        <w:t>年期贷款市场报价利率支付利息。</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仿宋_GB2312" w:hAnsi="宋体" w:eastAsia="仿宋_GB2312" w:cs="宋体"/>
          <w:color w:val="auto"/>
          <w:kern w:val="0"/>
          <w:szCs w:val="21"/>
          <w:highlight w:val="none"/>
        </w:rPr>
        <w:t>②不采用。</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仿宋_GB2312" w:hAnsi="宋体" w:eastAsia="仿宋_GB2312" w:cs="宋体"/>
          <w:color w:val="auto"/>
          <w:kern w:val="0"/>
          <w:szCs w:val="21"/>
          <w:highlight w:val="none"/>
        </w:rPr>
        <w:t>本款补充第 17.4.4 项：</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仿宋_GB2312" w:hAnsi="宋体" w:eastAsia="仿宋_GB2312" w:cs="宋体"/>
          <w:color w:val="auto"/>
          <w:kern w:val="0"/>
          <w:szCs w:val="21"/>
          <w:highlight w:val="none"/>
        </w:rPr>
        <w:t>17.4.4 承包人拒绝按照本合同约定交纳质量保证金的，发包人有权从交工付款证书中扣留相应金额作为质量保证金，或者直接将履约担保相应金额用于保证承包人在缺陷责任期内履行缺陷修复义务。</w:t>
      </w:r>
    </w:p>
    <w:p>
      <w:pPr>
        <w:pStyle w:val="6"/>
        <w:spacing w:before="0" w:beforeAutospacing="0" w:after="0" w:afterAutospacing="0" w:line="360" w:lineRule="auto"/>
        <w:rPr>
          <w:rFonts w:hint="eastAsia"/>
          <w:color w:val="auto"/>
          <w:highlight w:val="none"/>
        </w:rPr>
      </w:pPr>
      <w:r>
        <w:rPr>
          <w:rFonts w:hint="eastAsia"/>
          <w:color w:val="auto"/>
          <w:highlight w:val="none"/>
        </w:rPr>
        <w:t>17.5 交工结算</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17.5.1 交工付款申请单</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本项（1）目约定为：</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承包人向监理人提交交工付款申请单（包括相关证明材料）的份数:</w:t>
      </w:r>
      <w:r>
        <w:rPr>
          <w:rFonts w:hint="eastAsia" w:ascii="宋体" w:hAnsi="宋体" w:cs="宋体"/>
          <w:color w:val="auto"/>
          <w:kern w:val="0"/>
          <w:szCs w:val="21"/>
          <w:highlight w:val="none"/>
          <w:u w:val="single"/>
          <w:lang w:bidi="ar"/>
        </w:rPr>
        <w:t xml:space="preserve">      </w:t>
      </w:r>
      <w:r>
        <w:rPr>
          <w:rFonts w:hint="eastAsia" w:ascii="宋体" w:hAnsi="宋体" w:cs="宋体"/>
          <w:color w:val="auto"/>
          <w:kern w:val="0"/>
          <w:szCs w:val="21"/>
          <w:highlight w:val="none"/>
          <w:lang w:bidi="ar"/>
        </w:rPr>
        <w:t>；期限：交工验收证书签发后 42 天内。</w:t>
      </w:r>
    </w:p>
    <w:p>
      <w:pPr>
        <w:spacing w:line="360" w:lineRule="auto"/>
        <w:ind w:right="248" w:firstLine="480"/>
        <w:rPr>
          <w:rFonts w:hint="eastAsia" w:ascii="仿宋_GB2312" w:hAnsi="宋体" w:eastAsia="仿宋_GB2312" w:cs="宋体"/>
          <w:color w:val="auto"/>
          <w:szCs w:val="21"/>
          <w:highlight w:val="none"/>
        </w:rPr>
      </w:pPr>
      <w:r>
        <w:rPr>
          <w:rFonts w:hint="eastAsia" w:ascii="仿宋_GB2312" w:hAnsi="宋体" w:eastAsia="仿宋_GB2312" w:cs="宋体"/>
          <w:color w:val="auto"/>
          <w:kern w:val="0"/>
          <w:szCs w:val="21"/>
          <w:highlight w:val="none"/>
        </w:rPr>
        <w:t>监理人或发包人对交工付款申请单有异议的，应在接到交工付款申请单后14天内要求承包人进行修正和提供补充资料，承包人在接到监理人或发包人提出的审核意见后，应在28天内按监理人或发包人提出的合理要求补充资料、修改交工结算资料，并再次提交监理人或发包人审核。承包人未在规定时间内报送交工结算资料给发包人造成经济损失的，承包人应承担赔偿责任。</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szCs w:val="21"/>
          <w:highlight w:val="none"/>
        </w:rPr>
        <w:t>交工付款申请单</w:t>
      </w:r>
      <w:r>
        <w:rPr>
          <w:rFonts w:hint="eastAsia" w:ascii="仿宋_GB2312" w:hAnsi="宋体" w:eastAsia="仿宋_GB2312" w:cs="宋体"/>
          <w:color w:val="auto"/>
          <w:kern w:val="0"/>
          <w:szCs w:val="21"/>
          <w:highlight w:val="none"/>
        </w:rPr>
        <w:t>包括但不限于以下内容：</w:t>
      </w:r>
    </w:p>
    <w:p>
      <w:pPr>
        <w:snapToGrid w:val="0"/>
        <w:spacing w:line="360" w:lineRule="auto"/>
        <w:ind w:firstLine="47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w:t>
      </w:r>
      <w:r>
        <w:rPr>
          <w:rFonts w:hint="eastAsia" w:ascii="仿宋_GB2312" w:hAnsi="宋体" w:eastAsia="仿宋_GB2312" w:cs="宋体"/>
          <w:color w:val="auto"/>
          <w:szCs w:val="21"/>
          <w:highlight w:val="none"/>
        </w:rPr>
        <w:t>交工</w:t>
      </w:r>
      <w:r>
        <w:rPr>
          <w:rFonts w:hint="eastAsia" w:ascii="仿宋_GB2312" w:hAnsi="宋体" w:eastAsia="仿宋_GB2312" w:cs="宋体"/>
          <w:color w:val="auto"/>
          <w:kern w:val="0"/>
          <w:szCs w:val="21"/>
          <w:highlight w:val="none"/>
        </w:rPr>
        <w:t>结算合同价格；</w:t>
      </w:r>
    </w:p>
    <w:p>
      <w:pPr>
        <w:snapToGrid w:val="0"/>
        <w:spacing w:line="360" w:lineRule="auto"/>
        <w:ind w:firstLine="47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（2）变更增减金额；</w:t>
      </w:r>
    </w:p>
    <w:p>
      <w:pPr>
        <w:snapToGrid w:val="0"/>
        <w:spacing w:line="360" w:lineRule="auto"/>
        <w:ind w:firstLine="47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（3）现场签证增减金额；</w:t>
      </w:r>
    </w:p>
    <w:p>
      <w:pPr>
        <w:snapToGrid w:val="0"/>
        <w:spacing w:line="360" w:lineRule="auto"/>
        <w:ind w:firstLine="47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（4）价格调整；</w:t>
      </w:r>
    </w:p>
    <w:p>
      <w:pPr>
        <w:snapToGrid w:val="0"/>
        <w:spacing w:line="360" w:lineRule="auto"/>
        <w:ind w:firstLine="47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（5）索赔增减金额；</w:t>
      </w:r>
    </w:p>
    <w:p>
      <w:pPr>
        <w:snapToGrid w:val="0"/>
        <w:spacing w:line="360" w:lineRule="auto"/>
        <w:ind w:firstLine="47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（6）奖励、罚金及违约金；</w:t>
      </w:r>
    </w:p>
    <w:p>
      <w:pPr>
        <w:snapToGrid w:val="0"/>
        <w:spacing w:line="360" w:lineRule="auto"/>
        <w:ind w:firstLine="47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（7）发包人已支付承包人的款项；</w:t>
      </w:r>
    </w:p>
    <w:p>
      <w:pPr>
        <w:snapToGrid w:val="0"/>
        <w:spacing w:line="360" w:lineRule="auto"/>
        <w:ind w:firstLine="47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（8）应扣留的质量保证金；</w:t>
      </w:r>
    </w:p>
    <w:p>
      <w:pPr>
        <w:snapToGrid w:val="0"/>
        <w:spacing w:line="360" w:lineRule="auto"/>
        <w:ind w:firstLine="47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（9）发包人应支付承包人的合同价款。</w:t>
      </w:r>
    </w:p>
    <w:p>
      <w:pPr>
        <w:snapToGrid w:val="0"/>
        <w:spacing w:line="360" w:lineRule="auto"/>
        <w:ind w:firstLine="470"/>
        <w:jc w:val="left"/>
        <w:rPr>
          <w:rFonts w:hint="eastAsia" w:ascii="仿宋_GB2312" w:hAnsi="宋体" w:eastAsia="仿宋_GB2312" w:cs="宋体"/>
          <w:color w:val="auto"/>
          <w:szCs w:val="21"/>
          <w:highlight w:val="none"/>
        </w:rPr>
      </w:pPr>
      <w:r>
        <w:rPr>
          <w:rFonts w:hint="eastAsia" w:ascii="仿宋_GB2312" w:hAnsi="宋体" w:eastAsia="仿宋_GB2312" w:cs="宋体"/>
          <w:color w:val="auto"/>
          <w:kern w:val="0"/>
          <w:szCs w:val="21"/>
          <w:highlight w:val="none"/>
        </w:rPr>
        <w:t>（10）</w:t>
      </w:r>
      <w:r>
        <w:rPr>
          <w:rFonts w:hint="eastAsia" w:ascii="仿宋_GB2312" w:hAnsi="宋体" w:eastAsia="仿宋_GB2312" w:cs="宋体"/>
          <w:color w:val="auto"/>
          <w:kern w:val="0"/>
          <w:szCs w:val="21"/>
          <w:highlight w:val="none"/>
          <w:u w:val="single"/>
        </w:rPr>
        <w:t xml:space="preserve">       </w:t>
      </w:r>
      <w:r>
        <w:rPr>
          <w:rFonts w:hint="eastAsia" w:ascii="仿宋_GB2312" w:hAnsi="宋体" w:eastAsia="仿宋_GB2312" w:cs="宋体"/>
          <w:color w:val="auto"/>
          <w:kern w:val="0"/>
          <w:szCs w:val="21"/>
          <w:highlight w:val="none"/>
        </w:rPr>
        <w:t>。</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17.5.2 交工付款证书及支付时间</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本项（2）目细化为：</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发包人应在监理人出具交工付款证书且承包人提交了合格的增值税专用发票后的 14 天内，将应支付款支付给承包人。发包人不按期支付的，按第 17.3.3（2）目的约定，将逾期付款违约金支付给承包人。</w:t>
      </w:r>
    </w:p>
    <w:p>
      <w:pPr>
        <w:pStyle w:val="6"/>
        <w:spacing w:before="0" w:beforeAutospacing="0" w:after="0" w:afterAutospacing="0" w:line="360" w:lineRule="auto"/>
        <w:rPr>
          <w:rFonts w:hint="eastAsia"/>
          <w:color w:val="auto"/>
          <w:highlight w:val="none"/>
        </w:rPr>
      </w:pPr>
      <w:r>
        <w:rPr>
          <w:rFonts w:hint="eastAsia"/>
          <w:color w:val="auto"/>
          <w:highlight w:val="none"/>
        </w:rPr>
        <w:t>17.6 最终结清</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17.6.1 最终结清申请单</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本项（1）目约定为：</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承包人向监理人提交最终结清申请单（包括相关证明材料）的份数        ；期限：缺陷责任期终止证书签发后 28 天内。</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最终结清申请单中的总金额应认为是代表了根据合同规定应付给承包人的全部款项的最后结算。</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17.6.2 最终结清证书和支付时间</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本项（2）目细化为：</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（2）发包人应在监理人出具最终结清证书且承包人提交了合格的增值税专用发票后的 14 天内，将应支付款支付给承包人。发包人不按期支付的，按第 17.3.3（2）目的约定，将逾期付款违约金支付给承包人。</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本款补充第 17.6.3 项：</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17.6.3 逾期办理或不配合办理完工结算的处理</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有下列情形之一的，视为承包人放弃与发包人共同办理完工结算的权利，发包人有权会同审计单位、监理人根据有效资料共同确定完工结算金额。</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（1）承包人具备报送条件但逾期未报送完工结算资料，亦未获得发包人批准延期报送，经发包人两次书面催告仍未在限期内报送的。</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承包人在接到监理人或发包人对交工付款申请单提出的审核意见后，未在限期内按监理人或发包人提出的合理要求补充资料和（或）修改完工结算资料，亦未获得发包人批准延期报送，经发包人两次书面催告仍未在限期内报送的。</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（3）承包人不配合发包人、审计单位、监理人、发包人委托的工程造价咨询服务单位办理完工结算的，经发包人两次书面函告仍未改正的。</w:t>
      </w:r>
    </w:p>
    <w:p>
      <w:pPr>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发包人应在完工结算定案表确定后28天内，以书面函件形式将完工结算定案表函告承包人，该定案表自送达之日起生效。该书面函件应采用直接送达方式送达，双方应办理书面签收手续，承包人实际签收日期为送达之日；若承包人拒绝签收的，视为已经送达，以该书面函件载明的签发日期为送达之日。</w:t>
      </w:r>
    </w:p>
    <w:p>
      <w:pPr>
        <w:pStyle w:val="5"/>
        <w:spacing w:before="0" w:after="0" w:line="360" w:lineRule="auto"/>
        <w:rPr>
          <w:rFonts w:hint="eastAsia" w:ascii="宋体" w:hAnsi="宋体"/>
          <w:color w:val="auto"/>
          <w:highlight w:val="none"/>
        </w:rPr>
      </w:pPr>
      <w:bookmarkStart w:id="693" w:name="_Toc1437"/>
      <w:bookmarkStart w:id="694" w:name="_Toc27998"/>
      <w:bookmarkStart w:id="695" w:name="_Toc13620"/>
      <w:bookmarkStart w:id="696" w:name="_Toc5979"/>
      <w:bookmarkStart w:id="697" w:name="_Toc57795982"/>
      <w:r>
        <w:rPr>
          <w:rFonts w:hint="eastAsia" w:ascii="宋体" w:hAnsi="宋体"/>
          <w:color w:val="auto"/>
          <w:highlight w:val="none"/>
        </w:rPr>
        <w:t>18、竣工验收</w:t>
      </w:r>
      <w:bookmarkEnd w:id="693"/>
      <w:bookmarkEnd w:id="694"/>
      <w:bookmarkEnd w:id="695"/>
      <w:bookmarkEnd w:id="696"/>
      <w:bookmarkEnd w:id="697"/>
    </w:p>
    <w:p>
      <w:pPr>
        <w:pStyle w:val="6"/>
        <w:spacing w:before="0" w:beforeAutospacing="0" w:after="0" w:afterAutospacing="0" w:line="360" w:lineRule="auto"/>
        <w:rPr>
          <w:rFonts w:hint="eastAsia"/>
          <w:color w:val="auto"/>
          <w:highlight w:val="none"/>
        </w:rPr>
      </w:pPr>
      <w:r>
        <w:rPr>
          <w:rFonts w:hint="eastAsia"/>
          <w:color w:val="auto"/>
          <w:highlight w:val="none"/>
        </w:rPr>
        <w:t>18.2 交工验收申请报告</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本款第（2）项约定为：</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竣工资料的内容：承包人应按照《公路工程竣（交）工验收办法》和相关规定编制竣工资料。</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竣工资料的份数：</w:t>
      </w:r>
      <w:r>
        <w:rPr>
          <w:rFonts w:hint="eastAsia" w:ascii="宋体" w:hAnsi="宋体" w:cs="宋体"/>
          <w:color w:val="auto"/>
          <w:kern w:val="0"/>
          <w:szCs w:val="21"/>
          <w:highlight w:val="none"/>
          <w:u w:val="single"/>
          <w:lang w:bidi="ar"/>
        </w:rPr>
        <w:t xml:space="preserve">        </w:t>
      </w:r>
      <w:r>
        <w:rPr>
          <w:rFonts w:hint="eastAsia" w:ascii="宋体" w:hAnsi="宋体" w:cs="宋体"/>
          <w:color w:val="auto"/>
          <w:kern w:val="0"/>
          <w:szCs w:val="21"/>
          <w:highlight w:val="none"/>
          <w:lang w:bidi="ar"/>
        </w:rPr>
        <w:t>。</w:t>
      </w:r>
    </w:p>
    <w:p>
      <w:pPr>
        <w:pStyle w:val="6"/>
        <w:spacing w:before="0" w:beforeAutospacing="0" w:after="0" w:afterAutospacing="0" w:line="360" w:lineRule="auto"/>
        <w:rPr>
          <w:rFonts w:hint="eastAsia"/>
          <w:color w:val="auto"/>
          <w:highlight w:val="none"/>
        </w:rPr>
      </w:pPr>
      <w:r>
        <w:rPr>
          <w:rFonts w:hint="eastAsia"/>
          <w:color w:val="auto"/>
          <w:highlight w:val="none"/>
        </w:rPr>
        <w:t xml:space="preserve">18.3 验收 </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第 18.3.2 项补充：</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交工验收由发包人主持，由发包人、监理人、质监、设计、施工、运营、管理养护等有关部门代表组成交工验收小组，对本项目的工程质量进行评定，并写出交工验收报告报交通运输主管部门备案。承包人应按发包人的要求提交竣工资料，完成交工验收准备工作。</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第 18.3.5 项约定为：</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经验收合格工程的实际交工日期，以最终提交交工验收申请报告的日期为准，并在交工验收证书中写明。</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本款补充第 18.3.7 项：</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组织办理交工验收和签发交工验收证书的费用由发包人承担。但按照第 18.3.4 项规定达不到合格标准的交工验收费用由承包人承担。</w:t>
      </w:r>
    </w:p>
    <w:p>
      <w:pPr>
        <w:pStyle w:val="6"/>
        <w:spacing w:before="0" w:beforeAutospacing="0" w:after="0" w:afterAutospacing="0" w:line="360" w:lineRule="auto"/>
        <w:rPr>
          <w:rFonts w:hint="eastAsia" w:ascii="仿宋_GB2312" w:eastAsia="仿宋_GB2312"/>
          <w:color w:val="auto"/>
          <w:highlight w:val="none"/>
        </w:rPr>
      </w:pPr>
      <w:r>
        <w:rPr>
          <w:rFonts w:hint="eastAsia" w:ascii="仿宋_GB2312" w:eastAsia="仿宋_GB2312"/>
          <w:color w:val="auto"/>
          <w:highlight w:val="none"/>
        </w:rPr>
        <w:t>18.5 施工期运行</w:t>
      </w:r>
    </w:p>
    <w:p>
      <w:pPr>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第 18.5.1 项细化为：</w:t>
      </w:r>
    </w:p>
    <w:p>
      <w:pPr>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单位工程或工程设备是否需投入施工期运行：□是□否</w:t>
      </w:r>
    </w:p>
    <w:p>
      <w:pPr>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如单位工程或工程设备需要进行施工期运行，需要施工期运行的单位工程或</w:t>
      </w:r>
    </w:p>
    <w:p>
      <w:pPr>
        <w:spacing w:line="360" w:lineRule="auto"/>
        <w:ind w:firstLine="420" w:firstLineChars="200"/>
        <w:rPr>
          <w:rFonts w:hint="eastAsia" w:ascii="仿宋_GB2312" w:hAnsi="宋体" w:eastAsia="仿宋_GB2312"/>
          <w:color w:val="auto"/>
          <w:szCs w:val="21"/>
          <w:highlight w:val="none"/>
          <w:u w:val="single"/>
        </w:rPr>
      </w:pPr>
      <w:r>
        <w:rPr>
          <w:rFonts w:hint="eastAsia" w:ascii="仿宋_GB2312" w:hAnsi="宋体" w:eastAsia="仿宋_GB2312"/>
          <w:color w:val="auto"/>
          <w:szCs w:val="21"/>
          <w:highlight w:val="none"/>
        </w:rPr>
        <w:t>工程设备规定如下：</w:t>
      </w:r>
      <w:r>
        <w:rPr>
          <w:rFonts w:hint="eastAsia" w:ascii="仿宋_GB2312" w:hAnsi="宋体" w:eastAsia="仿宋_GB2312"/>
          <w:color w:val="auto"/>
          <w:szCs w:val="21"/>
          <w:highlight w:val="none"/>
          <w:u w:val="single"/>
        </w:rPr>
        <w:t xml:space="preserve">                      </w:t>
      </w:r>
    </w:p>
    <w:p>
      <w:pPr>
        <w:pStyle w:val="6"/>
        <w:spacing w:before="0" w:beforeAutospacing="0" w:after="0" w:afterAutospacing="0" w:line="360" w:lineRule="auto"/>
        <w:rPr>
          <w:rFonts w:hint="eastAsia" w:ascii="仿宋_GB2312" w:eastAsia="仿宋_GB2312"/>
          <w:color w:val="auto"/>
          <w:highlight w:val="none"/>
        </w:rPr>
      </w:pPr>
      <w:r>
        <w:rPr>
          <w:rFonts w:hint="eastAsia" w:ascii="仿宋_GB2312" w:eastAsia="仿宋_GB2312"/>
          <w:color w:val="auto"/>
          <w:highlight w:val="none"/>
        </w:rPr>
        <w:t>18.6 试运行</w:t>
      </w:r>
    </w:p>
    <w:p>
      <w:pPr>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第 18.6.1 项细化为：</w:t>
      </w:r>
    </w:p>
    <w:p>
      <w:pPr>
        <w:spacing w:line="360" w:lineRule="auto"/>
        <w:ind w:firstLine="420" w:firstLineChars="200"/>
        <w:rPr>
          <w:rFonts w:hint="eastAsia" w:ascii="仿宋_GB2312" w:hAnsi="宋体" w:eastAsia="仿宋_GB2312"/>
          <w:color w:val="auto"/>
          <w:szCs w:val="21"/>
          <w:highlight w:val="none"/>
        </w:rPr>
      </w:pPr>
      <w:r>
        <w:rPr>
          <w:rFonts w:hint="eastAsia" w:ascii="仿宋_GB2312" w:hAnsi="宋体" w:eastAsia="仿宋_GB2312"/>
          <w:color w:val="auto"/>
          <w:szCs w:val="21"/>
          <w:highlight w:val="none"/>
        </w:rPr>
        <w:t>本工程及工程设备是否进行试运行：是。</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本条补充第 18.9 款：</w:t>
      </w:r>
    </w:p>
    <w:p>
      <w:pPr>
        <w:pStyle w:val="6"/>
        <w:spacing w:before="0" w:beforeAutospacing="0" w:after="0" w:afterAutospacing="0" w:line="360" w:lineRule="auto"/>
        <w:rPr>
          <w:rFonts w:hint="eastAsia"/>
          <w:color w:val="auto"/>
          <w:highlight w:val="none"/>
        </w:rPr>
      </w:pPr>
      <w:r>
        <w:rPr>
          <w:rFonts w:hint="eastAsia"/>
          <w:color w:val="auto"/>
          <w:highlight w:val="none"/>
        </w:rPr>
        <w:t>18.9 竣工文件</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承包人应按照《公路工程竣（交）工验收办法》的相关规定，在缺陷责任期内为竣工验收补充竣工资料，并在签发缺陷责任期终止证书之前提交。</w:t>
      </w:r>
    </w:p>
    <w:p>
      <w:pPr>
        <w:pStyle w:val="5"/>
        <w:spacing w:before="0" w:after="0" w:line="360" w:lineRule="auto"/>
        <w:rPr>
          <w:rFonts w:hint="eastAsia" w:ascii="宋体" w:hAnsi="宋体"/>
          <w:color w:val="auto"/>
          <w:highlight w:val="none"/>
        </w:rPr>
      </w:pPr>
      <w:bookmarkStart w:id="698" w:name="_Toc20575"/>
      <w:bookmarkStart w:id="699" w:name="_Toc8467"/>
      <w:bookmarkStart w:id="700" w:name="_Toc21774"/>
      <w:bookmarkStart w:id="701" w:name="_Toc24237"/>
      <w:bookmarkStart w:id="702" w:name="_Toc57795983"/>
      <w:r>
        <w:rPr>
          <w:rFonts w:hint="eastAsia" w:ascii="宋体" w:hAnsi="宋体"/>
          <w:color w:val="auto"/>
          <w:highlight w:val="none"/>
        </w:rPr>
        <w:t>19、缺陷责任与保修责任</w:t>
      </w:r>
      <w:bookmarkEnd w:id="698"/>
      <w:bookmarkEnd w:id="699"/>
      <w:bookmarkEnd w:id="700"/>
      <w:bookmarkEnd w:id="701"/>
      <w:bookmarkEnd w:id="702"/>
    </w:p>
    <w:p>
      <w:pPr>
        <w:pStyle w:val="6"/>
        <w:spacing w:before="0" w:beforeAutospacing="0" w:after="0" w:afterAutospacing="0" w:line="360" w:lineRule="auto"/>
        <w:rPr>
          <w:rFonts w:hint="eastAsia"/>
          <w:color w:val="auto"/>
          <w:highlight w:val="none"/>
        </w:rPr>
      </w:pPr>
      <w:r>
        <w:rPr>
          <w:rFonts w:hint="eastAsia"/>
          <w:color w:val="auto"/>
          <w:highlight w:val="none"/>
        </w:rPr>
        <w:t>19.2 缺陷责任</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第 19.2.2 项补充：</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在缺陷责任期内，承包人应尽快完成在交工验收证书中写明的未完成工作，并完成对本工程缺陷的修复或监理人指令的修补工作。</w:t>
      </w:r>
    </w:p>
    <w:p>
      <w:pPr>
        <w:pStyle w:val="6"/>
        <w:spacing w:before="0" w:beforeAutospacing="0" w:after="0" w:afterAutospacing="0" w:line="360" w:lineRule="auto"/>
        <w:rPr>
          <w:rFonts w:hint="eastAsia"/>
          <w:color w:val="auto"/>
          <w:highlight w:val="none"/>
        </w:rPr>
      </w:pPr>
      <w:r>
        <w:rPr>
          <w:rFonts w:hint="eastAsia"/>
          <w:color w:val="auto"/>
          <w:highlight w:val="none"/>
        </w:rPr>
        <w:t>19.5 承包人的进入权</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本款补充：</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承包人在缺陷修复施工过程中，应服从管养单位的有关安全管理规定，由于承包人自身原因造成的人员伤亡、设备和材料的损毁及罚款等责任由承包人自负。</w:t>
      </w:r>
    </w:p>
    <w:p>
      <w:pPr>
        <w:pStyle w:val="6"/>
        <w:spacing w:before="0" w:beforeAutospacing="0" w:after="0" w:afterAutospacing="0" w:line="360" w:lineRule="auto"/>
        <w:rPr>
          <w:rFonts w:hint="eastAsia"/>
          <w:color w:val="auto"/>
          <w:highlight w:val="none"/>
        </w:rPr>
      </w:pPr>
      <w:r>
        <w:rPr>
          <w:rFonts w:hint="eastAsia"/>
          <w:color w:val="auto"/>
          <w:highlight w:val="none"/>
        </w:rPr>
        <w:t>19.7 保修责任</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本款细化为：</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（1）保修期：自实际交工日期起计算</w:t>
      </w:r>
      <w:r>
        <w:rPr>
          <w:rFonts w:hint="eastAsia" w:ascii="宋体" w:hAnsi="宋体" w:cs="宋体"/>
          <w:color w:val="auto"/>
          <w:kern w:val="0"/>
          <w:szCs w:val="21"/>
          <w:highlight w:val="none"/>
          <w:u w:val="single"/>
          <w:lang w:bidi="ar"/>
        </w:rPr>
        <w:t xml:space="preserve">        </w:t>
      </w:r>
      <w:r>
        <w:rPr>
          <w:rFonts w:hint="eastAsia" w:ascii="宋体" w:hAnsi="宋体" w:cs="宋体"/>
          <w:color w:val="auto"/>
          <w:kern w:val="0"/>
          <w:szCs w:val="21"/>
          <w:highlight w:val="none"/>
          <w:lang w:bidi="ar"/>
        </w:rPr>
        <w:t>年。保修期与缺陷责任期重叠的期间内，承包人的保修责任同缺陷责任。在缺陷责任期满后的保修期内，承包人可不在工地留有办事人员和机械设备，但必须随时与发包人保持联系，在保修期内承包人应对由于施工质量原因造成的损坏自费进行修复。</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（2）在全部工程交工验收前，已经发包人提前验收的单位工程，其保修期的起算日期相应提前。</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（3）工程保修期终止后 28 天内，监理人签发保修期终止证书。</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（4）若承包人不履行保修义务和责任，则承包人应承担由于违约造成的法律后果，并由发包人将其违约行为上报省级交通运输主管部门，作为不良记录纳入公路建设市场信用信息管理系统。</w:t>
      </w:r>
    </w:p>
    <w:p>
      <w:pPr>
        <w:pStyle w:val="5"/>
        <w:spacing w:before="0" w:after="0" w:line="360" w:lineRule="auto"/>
        <w:rPr>
          <w:rFonts w:hint="eastAsia" w:ascii="宋体" w:hAnsi="宋体"/>
          <w:color w:val="auto"/>
          <w:highlight w:val="none"/>
        </w:rPr>
      </w:pPr>
      <w:bookmarkStart w:id="703" w:name="_Toc12346"/>
      <w:bookmarkStart w:id="704" w:name="_Toc7897"/>
      <w:bookmarkStart w:id="705" w:name="_Toc4920"/>
      <w:bookmarkStart w:id="706" w:name="_Toc57795984"/>
      <w:bookmarkStart w:id="707" w:name="_Toc31579"/>
      <w:r>
        <w:rPr>
          <w:rFonts w:hint="eastAsia" w:ascii="宋体" w:hAnsi="宋体"/>
          <w:color w:val="auto"/>
          <w:highlight w:val="none"/>
        </w:rPr>
        <w:t>20、保险</w:t>
      </w:r>
      <w:bookmarkEnd w:id="703"/>
      <w:bookmarkEnd w:id="704"/>
      <w:bookmarkEnd w:id="705"/>
      <w:bookmarkEnd w:id="706"/>
      <w:bookmarkEnd w:id="707"/>
    </w:p>
    <w:p>
      <w:pPr>
        <w:pStyle w:val="6"/>
        <w:spacing w:before="0" w:beforeAutospacing="0" w:after="0" w:afterAutospacing="0" w:line="360" w:lineRule="auto"/>
        <w:rPr>
          <w:rFonts w:hint="eastAsia"/>
          <w:color w:val="auto"/>
          <w:highlight w:val="none"/>
        </w:rPr>
      </w:pPr>
      <w:r>
        <w:rPr>
          <w:rFonts w:hint="eastAsia"/>
          <w:color w:val="auto"/>
          <w:highlight w:val="none"/>
        </w:rPr>
        <w:t>20.1 工程保险</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本款约定为：</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建筑工程一切险的投保内容：为本合同工程的永久工程、临时工程和设备及已运至施工工地用于永久工程的材料和设备所投的保险。</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保险金额：工程量清单第 100 章（不含建筑工程一切险及第三者责任险的保险费）至第 700 章的合计金额。</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保险费率：建筑工程一切险的保险费率</w:t>
      </w:r>
      <w:r>
        <w:rPr>
          <w:rFonts w:hint="eastAsia" w:ascii="宋体" w:hAnsi="宋体" w:cs="宋体"/>
          <w:color w:val="auto"/>
          <w:kern w:val="0"/>
          <w:szCs w:val="21"/>
          <w:highlight w:val="none"/>
          <w:u w:val="single"/>
          <w:lang w:bidi="ar"/>
        </w:rPr>
        <w:t xml:space="preserve">    </w:t>
      </w:r>
      <w:r>
        <w:rPr>
          <w:rFonts w:hint="eastAsia" w:ascii="宋体" w:hAnsi="宋体" w:cs="宋体"/>
          <w:color w:val="auto"/>
          <w:kern w:val="0"/>
          <w:szCs w:val="21"/>
          <w:highlight w:val="none"/>
          <w:lang w:bidi="ar"/>
        </w:rPr>
        <w:t>‰。</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 xml:space="preserve">保险期限：开工日起直至本合同工程签发缺陷责任期终止证书止（即合同工期＋缺陷责任期）。 </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 xml:space="preserve">承包人应以发包人和承包人的共同名义投保建筑工程一切险。建筑工程一切险的保险费由承包人报价时列入工程量清单第 100 章内。发包人在接到保险单后，将按照保险单的费用直接向承包人支付。 </w:t>
      </w:r>
    </w:p>
    <w:p>
      <w:pPr>
        <w:pStyle w:val="6"/>
        <w:spacing w:before="0" w:beforeAutospacing="0" w:after="0" w:afterAutospacing="0" w:line="360" w:lineRule="auto"/>
        <w:rPr>
          <w:rFonts w:hint="eastAsia"/>
          <w:color w:val="auto"/>
          <w:highlight w:val="none"/>
        </w:rPr>
      </w:pPr>
      <w:r>
        <w:rPr>
          <w:rFonts w:hint="eastAsia"/>
          <w:color w:val="auto"/>
          <w:highlight w:val="none"/>
        </w:rPr>
        <w:t>20.4 第三者责任险</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第 20.4.2 项补充：</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第三者责任险的保险费由承包人报价时列入工程量清单第 100 章内。发包人在接到保险单后，将按照保险单的费用直接向承包人支付。</w:t>
      </w:r>
    </w:p>
    <w:p>
      <w:pPr>
        <w:pStyle w:val="2"/>
        <w:spacing w:after="0" w:line="360" w:lineRule="auto"/>
        <w:ind w:firstLine="420" w:firstLineChars="200"/>
        <w:rPr>
          <w:rFonts w:hint="eastAsia" w:ascii="仿宋_GB2312" w:eastAsia="仿宋_GB2312"/>
          <w:color w:val="auto"/>
          <w:highlight w:val="none"/>
          <w:lang w:bidi="ar"/>
        </w:rPr>
      </w:pPr>
      <w:r>
        <w:rPr>
          <w:rFonts w:hint="eastAsia" w:ascii="仿宋_GB2312" w:eastAsia="仿宋_GB2312"/>
          <w:color w:val="auto"/>
          <w:highlight w:val="none"/>
          <w:lang w:bidi="ar"/>
        </w:rPr>
        <w:t>第三者责任险的最低投保金额：</w:t>
      </w:r>
      <w:r>
        <w:rPr>
          <w:rFonts w:hint="eastAsia" w:ascii="仿宋_GB2312" w:eastAsia="仿宋_GB2312"/>
          <w:color w:val="auto"/>
          <w:highlight w:val="none"/>
          <w:u w:val="single"/>
          <w:lang w:bidi="ar"/>
        </w:rPr>
        <w:t xml:space="preserve">        </w:t>
      </w:r>
      <w:r>
        <w:rPr>
          <w:rFonts w:hint="eastAsia" w:ascii="仿宋_GB2312" w:eastAsia="仿宋_GB2312"/>
          <w:color w:val="auto"/>
          <w:highlight w:val="none"/>
          <w:lang w:bidi="ar"/>
        </w:rPr>
        <w:t>万元，事故次数不限（不计免赔额</w:t>
      </w:r>
      <w:r>
        <w:rPr>
          <w:rFonts w:hint="eastAsia" w:ascii="仿宋_GB2312" w:eastAsia="仿宋_GB2312"/>
          <w:color w:val="auto"/>
          <w:highlight w:val="none"/>
          <w:u w:val="single"/>
          <w:lang w:bidi="ar"/>
        </w:rPr>
        <w:t xml:space="preserve">        </w:t>
      </w:r>
      <w:r>
        <w:rPr>
          <w:rFonts w:hint="eastAsia" w:ascii="仿宋_GB2312" w:eastAsia="仿宋_GB2312"/>
          <w:color w:val="auto"/>
          <w:highlight w:val="none"/>
          <w:lang w:bidi="ar"/>
        </w:rPr>
        <w:t>万元）保险费率</w:t>
      </w:r>
      <w:r>
        <w:rPr>
          <w:rFonts w:hint="eastAsia" w:ascii="仿宋_GB2312" w:eastAsia="仿宋_GB2312"/>
          <w:color w:val="auto"/>
          <w:highlight w:val="none"/>
          <w:u w:val="single"/>
          <w:lang w:bidi="ar"/>
        </w:rPr>
        <w:t xml:space="preserve">        </w:t>
      </w:r>
      <w:r>
        <w:rPr>
          <w:rFonts w:hint="eastAsia" w:ascii="仿宋_GB2312" w:eastAsia="仿宋_GB2312"/>
          <w:color w:val="auto"/>
          <w:highlight w:val="none"/>
          <w:lang w:bidi="ar"/>
        </w:rPr>
        <w:t>‰。</w:t>
      </w:r>
    </w:p>
    <w:p>
      <w:pPr>
        <w:pStyle w:val="6"/>
        <w:spacing w:before="0" w:beforeAutospacing="0" w:after="0" w:afterAutospacing="0" w:line="360" w:lineRule="auto"/>
        <w:rPr>
          <w:rFonts w:hint="eastAsia"/>
          <w:color w:val="auto"/>
          <w:highlight w:val="none"/>
        </w:rPr>
      </w:pPr>
      <w:r>
        <w:rPr>
          <w:rFonts w:hint="eastAsia"/>
          <w:color w:val="auto"/>
          <w:highlight w:val="none"/>
        </w:rPr>
        <w:t>20.5 其他保险</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本款约定为：</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承包人应为其施工设备等办理保险，其投保金额应足以现场重置。办理本款保险的一切费用均由承包人承担，并包括在工程量清单的单价及总额价中，发包人不单独支付。</w:t>
      </w:r>
    </w:p>
    <w:p>
      <w:pPr>
        <w:pStyle w:val="6"/>
        <w:spacing w:before="0" w:beforeAutospacing="0" w:after="0" w:afterAutospacing="0" w:line="360" w:lineRule="auto"/>
        <w:rPr>
          <w:rFonts w:hint="eastAsia"/>
          <w:color w:val="auto"/>
          <w:highlight w:val="none"/>
        </w:rPr>
      </w:pPr>
      <w:r>
        <w:rPr>
          <w:rFonts w:hint="eastAsia"/>
          <w:color w:val="auto"/>
          <w:highlight w:val="none"/>
        </w:rPr>
        <w:t>20.6 对各项保险的一般要求</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20.6.1 保险凭证</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本项约定为：</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承包人向发包人提交各项保险生效的证据和保险单副本的期限：开工后 56 天内。</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20.6.3 持续保险</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本项补充：</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在整个合同期内，承包人应按合同条款规定保证足够的保险额。</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20.6.4 保险金不足的补偿</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本项细化为：</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保险金不足以补偿损失的（包括免赔额和超过赔偿限额的部分），应由承包人和 （或）发包人按合同约定负责补偿。</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20.6.5 未按约定投保的补救</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本项（2）目细化为：</w:t>
      </w:r>
    </w:p>
    <w:p>
      <w:pPr>
        <w:widowControl/>
        <w:spacing w:line="360" w:lineRule="auto"/>
        <w:ind w:firstLine="420" w:firstLineChars="200"/>
        <w:jc w:val="left"/>
        <w:rPr>
          <w:rFonts w:ascii="宋体" w:hAnsi="宋体"/>
          <w:color w:val="auto"/>
          <w:szCs w:val="21"/>
          <w:highlight w:val="none"/>
        </w:rPr>
      </w:pPr>
      <w:r>
        <w:rPr>
          <w:rFonts w:hint="eastAsia" w:ascii="宋体" w:hAnsi="宋体" w:cs="宋体"/>
          <w:color w:val="auto"/>
          <w:kern w:val="0"/>
          <w:szCs w:val="21"/>
          <w:highlight w:val="none"/>
          <w:lang w:bidi="ar"/>
        </w:rPr>
        <w:t>（2）由于负有投保义务的一方当事人未按合同约定办理某项保险，或未按保险单规定的条件和期限及时向保险人报告事故情况，或未按要求的保险期限进行投保，或未按要求投保足够的保险金额，导致受益人未能或未能全部得到保险人的赔偿，原应从该项保险得到的保险金应由负有投保义务的一方当事人支付。</w:t>
      </w:r>
    </w:p>
    <w:p>
      <w:pPr>
        <w:pStyle w:val="5"/>
        <w:spacing w:before="0" w:after="0" w:line="360" w:lineRule="auto"/>
        <w:rPr>
          <w:rFonts w:hint="eastAsia" w:ascii="宋体" w:hAnsi="宋体"/>
          <w:color w:val="auto"/>
          <w:highlight w:val="none"/>
        </w:rPr>
      </w:pPr>
      <w:bookmarkStart w:id="708" w:name="_Toc14198"/>
      <w:bookmarkStart w:id="709" w:name="_Toc3863"/>
      <w:bookmarkStart w:id="710" w:name="_Toc57795985"/>
      <w:bookmarkStart w:id="711" w:name="_Toc29548"/>
      <w:bookmarkStart w:id="712" w:name="_Toc25269"/>
      <w:r>
        <w:rPr>
          <w:rFonts w:hint="eastAsia" w:ascii="宋体" w:hAnsi="宋体"/>
          <w:color w:val="auto"/>
          <w:highlight w:val="none"/>
        </w:rPr>
        <w:t>21、不可抗力</w:t>
      </w:r>
      <w:bookmarkEnd w:id="708"/>
      <w:bookmarkEnd w:id="709"/>
      <w:bookmarkEnd w:id="710"/>
      <w:bookmarkEnd w:id="711"/>
      <w:bookmarkEnd w:id="712"/>
    </w:p>
    <w:p>
      <w:pPr>
        <w:pStyle w:val="6"/>
        <w:spacing w:before="0" w:beforeAutospacing="0" w:after="0" w:afterAutospacing="0" w:line="360" w:lineRule="auto"/>
        <w:rPr>
          <w:rFonts w:hint="eastAsia"/>
          <w:color w:val="auto"/>
          <w:highlight w:val="none"/>
        </w:rPr>
      </w:pPr>
      <w:r>
        <w:rPr>
          <w:rFonts w:hint="eastAsia"/>
          <w:color w:val="auto"/>
          <w:highlight w:val="none"/>
        </w:rPr>
        <w:t>21.1 不可抗力的确认</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第 21.1.1 项细化为：</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不可抗力是指承包人和发包人在订立合同时不可预见，在工程施工过程中不可避免发生并不能克服的自然灾害和社会性突发事件。包括但不限于：</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（1）地震、海啸、火山爆发、泥石流、暴雨（雪）、台风、龙卷风、水灾等自然灾害；</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（2）战争、骚乱、暴动，但纯属承包人或其分包人派遣与雇用的人员由于本合同工程施工原因引起者除外；</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（3）核反应、辐射或放射性污染；</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（4）空中飞行物体坠落或非发包人或承包人责任造成的爆炸、火灾；</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（5）瘟疫；</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仿宋_GB2312" w:hAnsi="宋体" w:eastAsia="仿宋_GB2312" w:cs="宋体"/>
          <w:color w:val="auto"/>
          <w:kern w:val="0"/>
          <w:szCs w:val="21"/>
          <w:highlight w:val="none"/>
          <w:lang w:bidi="ar"/>
        </w:rPr>
        <w:t>（6）</w:t>
      </w:r>
      <w:r>
        <w:rPr>
          <w:rFonts w:hint="eastAsia" w:ascii="仿宋_GB2312" w:hAnsi="宋体" w:eastAsia="仿宋_GB2312" w:cs="宋体"/>
          <w:color w:val="auto"/>
          <w:kern w:val="0"/>
          <w:szCs w:val="21"/>
          <w:highlight w:val="none"/>
        </w:rPr>
        <w:t>非双方责任引起的火灾、爆炸、船舶撞击等情形；环保治理等政府行为导致项目停工的</w:t>
      </w:r>
      <w:r>
        <w:rPr>
          <w:rFonts w:hint="eastAsia" w:ascii="宋体" w:hAnsi="宋体" w:cs="宋体"/>
          <w:color w:val="auto"/>
          <w:kern w:val="0"/>
          <w:szCs w:val="21"/>
          <w:highlight w:val="none"/>
        </w:rPr>
        <w:t>。</w:t>
      </w:r>
    </w:p>
    <w:p>
      <w:pPr>
        <w:pStyle w:val="6"/>
        <w:spacing w:before="0" w:beforeAutospacing="0" w:after="0" w:afterAutospacing="0" w:line="360" w:lineRule="auto"/>
        <w:rPr>
          <w:rFonts w:hint="eastAsia"/>
          <w:color w:val="auto"/>
          <w:highlight w:val="none"/>
        </w:rPr>
      </w:pPr>
      <w:r>
        <w:rPr>
          <w:rFonts w:hint="eastAsia"/>
          <w:color w:val="auto"/>
          <w:highlight w:val="none"/>
        </w:rPr>
        <w:t>21.3 不可抗力后果及其处理</w:t>
      </w:r>
    </w:p>
    <w:p>
      <w:pPr>
        <w:snapToGrid w:val="0"/>
        <w:spacing w:line="360" w:lineRule="auto"/>
        <w:ind w:firstLine="630" w:firstLineChars="3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21.3.1 不可抗力造成损害的责任</w:t>
      </w:r>
    </w:p>
    <w:p>
      <w:pPr>
        <w:snapToGrid w:val="0"/>
        <w:spacing w:line="360" w:lineRule="auto"/>
        <w:ind w:firstLine="630" w:firstLineChars="3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本项补充：</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（6）不可抗力发生前已完成的工程应当按照合同约定进行计量支付。</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（7）因不可抗力影响承包人履行合同约定的义务，已经引起或将引起工期延误的，应当顺延工期，由此导致承包人停工的费用损失由发包人和承包人合理共担，停工期间必须支付的工人工资由发包人承担；</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（8）不可抗力事件发生后，合同当事人均应采取措施尽量避免和减少损失的扩大，任何一方当事人没有采取有效措施导致损失扩大的，应对扩大的损失承担责任。</w:t>
      </w:r>
    </w:p>
    <w:p>
      <w:pPr>
        <w:snapToGrid w:val="0"/>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21.3.4 因不可抗力解除合同</w:t>
      </w:r>
    </w:p>
    <w:p>
      <w:pPr>
        <w:snapToGrid w:val="0"/>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本项细化为：</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宋体" w:hAnsi="宋体" w:cs="宋体"/>
          <w:color w:val="auto"/>
          <w:kern w:val="0"/>
          <w:szCs w:val="21"/>
          <w:highlight w:val="none"/>
          <w:lang w:bidi="ar"/>
        </w:rPr>
        <w:t>合同一方当事人因不可抗力不能履行合同的，应当及时通知对方解除合同。合同解除后，承包人应按照第 22.2.5 项约定撤离施工场地。已经订货的材料、设备由订货方负责退货或解除订货合同，不能退还的货款和因退货、解除订货合同发生的费用，由发包人承担，因未及时退货造成的损失由责任方承担。合同解除后的付款，参照第 22.2.4 项约定，由监理人按第 3.5 款商定或确定，但由于解除合同应赔偿的承包人损失不予考虑。</w:t>
      </w:r>
      <w:r>
        <w:rPr>
          <w:rFonts w:hint="eastAsia" w:ascii="宋体" w:hAnsi="宋体" w:cs="宋体"/>
          <w:color w:val="auto"/>
          <w:kern w:val="0"/>
          <w:szCs w:val="21"/>
          <w:highlight w:val="none"/>
        </w:rPr>
        <w:t>合同解除后，发包人应在商定或确定发包人应支付款项后</w:t>
      </w:r>
      <w:r>
        <w:rPr>
          <w:rFonts w:hint="eastAsia" w:ascii="宋体" w:hAnsi="宋体" w:cs="宋体"/>
          <w:color w:val="auto"/>
          <w:kern w:val="0"/>
          <w:szCs w:val="21"/>
          <w:highlight w:val="none"/>
          <w:u w:val="single"/>
        </w:rPr>
        <w:t>28</w:t>
      </w:r>
      <w:r>
        <w:rPr>
          <w:rFonts w:hint="eastAsia" w:ascii="宋体" w:hAnsi="宋体" w:cs="宋体"/>
          <w:color w:val="auto"/>
          <w:kern w:val="0"/>
          <w:szCs w:val="21"/>
          <w:highlight w:val="none"/>
        </w:rPr>
        <w:t>天内完成款项的支付。</w:t>
      </w:r>
    </w:p>
    <w:p>
      <w:pPr>
        <w:pStyle w:val="5"/>
        <w:spacing w:before="0" w:after="0" w:line="360" w:lineRule="auto"/>
        <w:rPr>
          <w:rFonts w:hint="eastAsia" w:ascii="宋体" w:hAnsi="宋体"/>
          <w:color w:val="auto"/>
          <w:highlight w:val="none"/>
        </w:rPr>
      </w:pPr>
      <w:bookmarkStart w:id="713" w:name="_Toc21404"/>
      <w:bookmarkStart w:id="714" w:name="_Toc57795986"/>
      <w:bookmarkStart w:id="715" w:name="_Toc5259"/>
      <w:bookmarkStart w:id="716" w:name="_Toc24019"/>
      <w:bookmarkStart w:id="717" w:name="_Toc29792"/>
      <w:r>
        <w:rPr>
          <w:rFonts w:hint="eastAsia" w:ascii="宋体" w:hAnsi="宋体"/>
          <w:color w:val="auto"/>
          <w:highlight w:val="none"/>
        </w:rPr>
        <w:t>22、违约</w:t>
      </w:r>
      <w:bookmarkEnd w:id="713"/>
      <w:bookmarkEnd w:id="714"/>
      <w:bookmarkEnd w:id="715"/>
      <w:bookmarkEnd w:id="716"/>
      <w:bookmarkEnd w:id="717"/>
    </w:p>
    <w:p>
      <w:pPr>
        <w:pStyle w:val="6"/>
        <w:spacing w:before="0" w:beforeAutospacing="0" w:after="0" w:afterAutospacing="0" w:line="360" w:lineRule="auto"/>
        <w:rPr>
          <w:rFonts w:hint="eastAsia"/>
          <w:color w:val="auto"/>
          <w:highlight w:val="none"/>
        </w:rPr>
      </w:pPr>
      <w:r>
        <w:rPr>
          <w:rFonts w:hint="eastAsia"/>
          <w:color w:val="auto"/>
          <w:highlight w:val="none"/>
        </w:rPr>
        <w:t>22.1 承包人违约</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22.1.1 承包人违约的情形</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本项（2）目细化为：</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（2）承包人违反第 5.3 款或第 6.4 款的约定，未经监理人批准，私自将已按合同约定进入施工场地的施工设备、临时设施、材料或工程设备撤离施工场地；</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本项（7）目细化为：</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（7）承包人未能按期开工；</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（8）承包人违反第 4.6 款或第 6.3 款的规定，未按承诺或未按监理人的要求及时配备称职的主要管理人员、技术骨干或关键施工设备；</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（9）经监理人和发包人检查，发现承包人有安全问题或有违反安全管理规章制度的情况</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（10）承包人未按合同约定提交履约担保或质量保证金的；</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（11）承包人在缺陷责任期及保修期内，未能在合理期限对工程缺陷进行修复，或拒绝按发包人要求进行修复的；</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（12）承包人拖欠其工人或所雇人员工资或报酬，导致其工人或所雇人员向有关部门投诉、控告、检举或以聚集等方式讨要工资或报酬的；</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（13）承包人不配合发包人、监理人及发包人委托的工程造价咨询服务单位结算审核或承包人其他原因导致未按期完成工程竣（完）工结算的；</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（14）承包人违反合同约定进行转包或违法分包的；</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（15）承包人未按合同约定移交全部或部分工作的；</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（16）承包人未按合同约定购买保险的；</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（17）项目经理若有以下情形，属于承包人违约：</w:t>
      </w:r>
    </w:p>
    <w:p>
      <w:pPr>
        <w:pStyle w:val="44"/>
        <w:snapToGrid w:val="0"/>
        <w:spacing w:line="360" w:lineRule="auto"/>
        <w:jc w:val="left"/>
        <w:rPr>
          <w:rFonts w:hint="eastAsia"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1）项目经理不按承诺到岗的；</w:t>
      </w:r>
    </w:p>
    <w:p>
      <w:pPr>
        <w:pStyle w:val="44"/>
        <w:snapToGrid w:val="0"/>
        <w:spacing w:line="360" w:lineRule="auto"/>
        <w:jc w:val="left"/>
        <w:rPr>
          <w:rFonts w:hint="eastAsia"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2）每月在施工现场的天数少于约定天数的；</w:t>
      </w:r>
    </w:p>
    <w:p>
      <w:pPr>
        <w:pStyle w:val="44"/>
        <w:snapToGrid w:val="0"/>
        <w:spacing w:line="360" w:lineRule="auto"/>
        <w:jc w:val="left"/>
        <w:rPr>
          <w:rFonts w:hint="eastAsia"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3）承包人未提交项目经理劳动合同和社会保险证明的；</w:t>
      </w:r>
    </w:p>
    <w:p>
      <w:pPr>
        <w:pStyle w:val="44"/>
        <w:snapToGrid w:val="0"/>
        <w:spacing w:line="360" w:lineRule="auto"/>
        <w:jc w:val="left"/>
        <w:rPr>
          <w:rFonts w:hint="eastAsia"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4）未经批准，擅自离开施工现场（超过约定时间）的；</w:t>
      </w:r>
    </w:p>
    <w:p>
      <w:pPr>
        <w:pStyle w:val="44"/>
        <w:snapToGrid w:val="0"/>
        <w:spacing w:line="360" w:lineRule="auto"/>
        <w:jc w:val="left"/>
        <w:rPr>
          <w:rFonts w:hint="eastAsia"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5）未经批准，擅自变更项目经理的；</w:t>
      </w:r>
    </w:p>
    <w:p>
      <w:pPr>
        <w:pStyle w:val="44"/>
        <w:snapToGrid w:val="0"/>
        <w:spacing w:line="360" w:lineRule="auto"/>
        <w:jc w:val="left"/>
        <w:rPr>
          <w:rFonts w:hint="eastAsia"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6）发包人有正当理由认为项目经理不称职/不履职，且承包人在约定时间内不予更换的；</w:t>
      </w:r>
    </w:p>
    <w:p>
      <w:pPr>
        <w:pStyle w:val="44"/>
        <w:snapToGrid w:val="0"/>
        <w:spacing w:line="360" w:lineRule="auto"/>
        <w:jc w:val="left"/>
        <w:rPr>
          <w:rFonts w:hint="eastAsia"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7）其他双方约定的情形：</w:t>
      </w:r>
      <w:r>
        <w:rPr>
          <w:rFonts w:hint="eastAsia" w:ascii="仿宋_GB2312" w:hAnsi="宋体" w:eastAsia="仿宋_GB2312" w:cs="宋体"/>
          <w:color w:val="auto"/>
          <w:kern w:val="0"/>
          <w:sz w:val="21"/>
          <w:szCs w:val="21"/>
          <w:highlight w:val="none"/>
          <w:u w:val="single"/>
        </w:rPr>
        <w:t xml:space="preserve">        </w:t>
      </w:r>
      <w:r>
        <w:rPr>
          <w:rFonts w:hint="eastAsia" w:ascii="仿宋_GB2312" w:hAnsi="宋体" w:eastAsia="仿宋_GB2312" w:cs="宋体"/>
          <w:color w:val="auto"/>
          <w:kern w:val="0"/>
          <w:sz w:val="21"/>
          <w:szCs w:val="21"/>
          <w:highlight w:val="none"/>
        </w:rPr>
        <w:t>。</w:t>
      </w:r>
    </w:p>
    <w:p>
      <w:pPr>
        <w:snapToGrid w:val="0"/>
        <w:spacing w:line="360" w:lineRule="auto"/>
        <w:ind w:left="48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（18）项目总工若有以下情形，属于承包人违约：</w:t>
      </w:r>
    </w:p>
    <w:p>
      <w:pPr>
        <w:pStyle w:val="44"/>
        <w:snapToGrid w:val="0"/>
        <w:spacing w:line="360" w:lineRule="auto"/>
        <w:jc w:val="left"/>
        <w:rPr>
          <w:rFonts w:hint="eastAsia"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1）每月在施工现场的天数少于约定天数的；</w:t>
      </w:r>
    </w:p>
    <w:p>
      <w:pPr>
        <w:pStyle w:val="44"/>
        <w:snapToGrid w:val="0"/>
        <w:spacing w:line="360" w:lineRule="auto"/>
        <w:jc w:val="left"/>
        <w:rPr>
          <w:rFonts w:hint="eastAsia"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2）承包人未提交项目总工劳动合同和社会保险证明的；</w:t>
      </w:r>
    </w:p>
    <w:p>
      <w:pPr>
        <w:pStyle w:val="44"/>
        <w:snapToGrid w:val="0"/>
        <w:spacing w:line="360" w:lineRule="auto"/>
        <w:jc w:val="left"/>
        <w:rPr>
          <w:rFonts w:hint="eastAsia"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3）未经批准，擅自离开施工现场（超过约定时间）的；</w:t>
      </w:r>
    </w:p>
    <w:p>
      <w:pPr>
        <w:pStyle w:val="44"/>
        <w:snapToGrid w:val="0"/>
        <w:spacing w:line="360" w:lineRule="auto"/>
        <w:jc w:val="left"/>
        <w:rPr>
          <w:rFonts w:hint="eastAsia"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4）未经批准，擅自变更项目总工的；</w:t>
      </w:r>
    </w:p>
    <w:p>
      <w:pPr>
        <w:pStyle w:val="44"/>
        <w:snapToGrid w:val="0"/>
        <w:spacing w:line="360" w:lineRule="auto"/>
        <w:jc w:val="left"/>
        <w:rPr>
          <w:rFonts w:hint="eastAsia"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5）发包人有正当理由认为项目总工不称职/不履职，且承包人在约定时间内不予更换的；</w:t>
      </w:r>
    </w:p>
    <w:p>
      <w:pPr>
        <w:pStyle w:val="44"/>
        <w:snapToGrid w:val="0"/>
        <w:spacing w:line="360" w:lineRule="auto"/>
        <w:jc w:val="left"/>
        <w:rPr>
          <w:rFonts w:hint="eastAsia"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6）其他双方约定的情形：</w:t>
      </w:r>
      <w:r>
        <w:rPr>
          <w:rFonts w:hint="eastAsia" w:ascii="仿宋_GB2312" w:hAnsi="宋体" w:eastAsia="仿宋_GB2312" w:cs="宋体"/>
          <w:color w:val="auto"/>
          <w:kern w:val="0"/>
          <w:sz w:val="21"/>
          <w:szCs w:val="21"/>
          <w:highlight w:val="none"/>
          <w:u w:val="single"/>
        </w:rPr>
        <w:t xml:space="preserve">        </w:t>
      </w:r>
      <w:r>
        <w:rPr>
          <w:rFonts w:hint="eastAsia" w:ascii="仿宋_GB2312" w:hAnsi="宋体" w:eastAsia="仿宋_GB2312" w:cs="宋体"/>
          <w:color w:val="auto"/>
          <w:kern w:val="0"/>
          <w:sz w:val="21"/>
          <w:szCs w:val="21"/>
          <w:highlight w:val="none"/>
        </w:rPr>
        <w:t>。</w:t>
      </w:r>
    </w:p>
    <w:p>
      <w:pPr>
        <w:snapToGrid w:val="0"/>
        <w:spacing w:line="360" w:lineRule="auto"/>
        <w:ind w:left="48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（19）主要施工管理人员若有以下情形，属于承包人违约：</w:t>
      </w:r>
    </w:p>
    <w:p>
      <w:pPr>
        <w:pStyle w:val="44"/>
        <w:snapToGrid w:val="0"/>
        <w:spacing w:line="360" w:lineRule="auto"/>
        <w:jc w:val="left"/>
        <w:rPr>
          <w:rFonts w:hint="eastAsia"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1）承包人未提交主要管理人员劳动合同和社会保险证明的；</w:t>
      </w:r>
    </w:p>
    <w:p>
      <w:pPr>
        <w:pStyle w:val="44"/>
        <w:snapToGrid w:val="0"/>
        <w:spacing w:line="360" w:lineRule="auto"/>
        <w:jc w:val="left"/>
        <w:rPr>
          <w:rFonts w:hint="eastAsia"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2）未经批准，擅自离开施工现场（超过约定时间）的；</w:t>
      </w:r>
    </w:p>
    <w:p>
      <w:pPr>
        <w:pStyle w:val="44"/>
        <w:snapToGrid w:val="0"/>
        <w:spacing w:line="360" w:lineRule="auto"/>
        <w:jc w:val="left"/>
        <w:rPr>
          <w:rFonts w:hint="eastAsia"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3）未经批准，擅自变更主要施工管理人员的；</w:t>
      </w:r>
    </w:p>
    <w:p>
      <w:pPr>
        <w:pStyle w:val="44"/>
        <w:snapToGrid w:val="0"/>
        <w:spacing w:line="360" w:lineRule="auto"/>
        <w:jc w:val="left"/>
        <w:rPr>
          <w:rFonts w:hint="eastAsia"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4）发包人有正当理由认为主要施工管理人员不称职/不履职，且承包人在约定时间内不予更换的；</w:t>
      </w:r>
    </w:p>
    <w:p>
      <w:pPr>
        <w:pStyle w:val="44"/>
        <w:snapToGrid w:val="0"/>
        <w:spacing w:line="360" w:lineRule="auto"/>
        <w:jc w:val="left"/>
        <w:rPr>
          <w:rFonts w:hint="eastAsia"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5）其他双方约定的情形：</w:t>
      </w:r>
      <w:r>
        <w:rPr>
          <w:rFonts w:hint="eastAsia" w:ascii="仿宋_GB2312" w:hAnsi="宋体" w:eastAsia="仿宋_GB2312" w:cs="宋体"/>
          <w:color w:val="auto"/>
          <w:kern w:val="0"/>
          <w:sz w:val="21"/>
          <w:szCs w:val="21"/>
          <w:highlight w:val="none"/>
          <w:u w:val="single"/>
        </w:rPr>
        <w:t xml:space="preserve">        </w:t>
      </w:r>
      <w:r>
        <w:rPr>
          <w:rFonts w:hint="eastAsia" w:ascii="仿宋_GB2312" w:hAnsi="宋体" w:eastAsia="仿宋_GB2312" w:cs="宋体"/>
          <w:color w:val="auto"/>
          <w:kern w:val="0"/>
          <w:sz w:val="21"/>
          <w:szCs w:val="21"/>
          <w:highlight w:val="none"/>
        </w:rPr>
        <w:t>。</w:t>
      </w:r>
    </w:p>
    <w:p>
      <w:pPr>
        <w:widowControl/>
        <w:spacing w:line="360" w:lineRule="auto"/>
        <w:ind w:firstLine="420" w:firstLineChars="200"/>
        <w:jc w:val="left"/>
        <w:rPr>
          <w:rFonts w:hint="eastAsia" w:ascii="仿宋_GB2312" w:hAnsi="宋体" w:eastAsia="仿宋_GB2312" w:cs="宋体"/>
          <w:color w:val="auto"/>
          <w:kern w:val="0"/>
          <w:szCs w:val="21"/>
          <w:highlight w:val="none"/>
          <w:lang w:bidi="ar"/>
        </w:rPr>
      </w:pPr>
      <w:r>
        <w:rPr>
          <w:rFonts w:hint="eastAsia" w:ascii="仿宋_GB2312" w:hAnsi="宋体" w:eastAsia="仿宋_GB2312" w:cs="宋体"/>
          <w:color w:val="auto"/>
          <w:kern w:val="0"/>
          <w:szCs w:val="21"/>
          <w:highlight w:val="none"/>
          <w:lang w:bidi="ar"/>
        </w:rPr>
        <w:t>（20）发包人在合同签订前对承包人“已标价工程量清单”进行复核时发现承包人未按招标文件要求填报工程量清单的，发包人按招标文件规定的原则对承包人“已标价工程量清单”进行修正，承包人必须无条件接受。</w:t>
      </w:r>
    </w:p>
    <w:p>
      <w:pPr>
        <w:widowControl/>
        <w:spacing w:line="360" w:lineRule="auto"/>
        <w:ind w:firstLine="420" w:firstLineChars="200"/>
        <w:jc w:val="left"/>
        <w:rPr>
          <w:rFonts w:ascii="宋体" w:hAnsi="宋体" w:cs="宋体"/>
          <w:color w:val="auto"/>
          <w:kern w:val="0"/>
          <w:szCs w:val="21"/>
          <w:highlight w:val="none"/>
          <w:u w:val="single"/>
          <w:lang w:bidi="ar"/>
        </w:rPr>
      </w:pPr>
      <w:r>
        <w:rPr>
          <w:rFonts w:hint="eastAsia" w:ascii="仿宋_GB2312" w:hAnsi="宋体" w:eastAsia="仿宋_GB2312" w:cs="宋体"/>
          <w:color w:val="auto"/>
          <w:kern w:val="0"/>
          <w:szCs w:val="21"/>
          <w:highlight w:val="none"/>
          <w:lang w:bidi="ar"/>
        </w:rPr>
        <w:t>（21）</w:t>
      </w:r>
      <w:r>
        <w:rPr>
          <w:rFonts w:hint="eastAsia" w:ascii="仿宋_GB2312" w:hAnsi="宋体" w:eastAsia="仿宋_GB2312" w:cs="宋体"/>
          <w:color w:val="auto"/>
          <w:kern w:val="0"/>
          <w:szCs w:val="21"/>
          <w:highlight w:val="none"/>
          <w:u w:val="single"/>
          <w:lang w:bidi="ar"/>
        </w:rPr>
        <w:t xml:space="preserve">        </w:t>
      </w:r>
      <w:r>
        <w:rPr>
          <w:rFonts w:hint="eastAsia" w:ascii="仿宋_GB2312" w:hAnsi="宋体" w:eastAsia="仿宋_GB2312" w:cs="宋体"/>
          <w:color w:val="auto"/>
          <w:kern w:val="0"/>
          <w:szCs w:val="21"/>
          <w:highlight w:val="none"/>
          <w:lang w:bidi="ar"/>
        </w:rPr>
        <w:t>。</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22.1.2 对承包人违约的处理</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本项补充：</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（4）承包人发生第 22.1.1 项约定的违约情况时，无论发包人是否解除合同，发包人均有权向承包人课以专用合同条款中规定的违约金，并由发包人将其违约行为上报省级交通运输主管部门，作为不良记录纳入公路建设市场信用信息管理系统。</w:t>
      </w:r>
    </w:p>
    <w:p>
      <w:pPr>
        <w:adjustRightInd w:val="0"/>
        <w:snapToGrid w:val="0"/>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（5）承包人违约责任的承担方式和计算方法：</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承包人未按合同约定提交履约担保、质量保证金的违约责任：承包人应支付违约金，违约金的计算方法：每延误1天，承包人按</w:t>
      </w:r>
      <w:r>
        <w:rPr>
          <w:rFonts w:hint="eastAsia" w:ascii="仿宋_GB2312" w:hAnsi="宋体" w:eastAsia="仿宋_GB2312" w:cs="宋体"/>
          <w:color w:val="auto"/>
          <w:kern w:val="0"/>
          <w:szCs w:val="21"/>
          <w:highlight w:val="none"/>
          <w:u w:val="single"/>
        </w:rPr>
        <w:t xml:space="preserve"> （5000～50000）元/天</w:t>
      </w:r>
      <w:r>
        <w:rPr>
          <w:rFonts w:hint="eastAsia" w:ascii="仿宋_GB2312" w:hAnsi="宋体" w:eastAsia="仿宋_GB2312" w:cs="宋体"/>
          <w:color w:val="auto"/>
          <w:kern w:val="0"/>
          <w:szCs w:val="21"/>
          <w:highlight w:val="none"/>
        </w:rPr>
        <w:t>计算违约金，累计违约金上限：</w:t>
      </w:r>
      <w:r>
        <w:rPr>
          <w:rFonts w:hint="eastAsia" w:ascii="仿宋_GB2312" w:hAnsi="宋体" w:eastAsia="仿宋_GB2312" w:cs="宋体"/>
          <w:color w:val="auto"/>
          <w:kern w:val="0"/>
          <w:szCs w:val="21"/>
          <w:highlight w:val="none"/>
          <w:u w:val="single"/>
        </w:rPr>
        <w:t xml:space="preserve">       </w:t>
      </w:r>
      <w:r>
        <w:rPr>
          <w:rFonts w:hint="eastAsia" w:ascii="仿宋_GB2312" w:hAnsi="宋体" w:eastAsia="仿宋_GB2312" w:cs="宋体"/>
          <w:color w:val="auto"/>
          <w:kern w:val="0"/>
          <w:szCs w:val="21"/>
          <w:highlight w:val="none"/>
        </w:rPr>
        <w:t>万元（不超过签约合同价的3%）。</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（6）承包人违反合同约定进行转包或违法分包的违约责任：按照违反合同约定进行转包和（或）违法分包相应转包和（或）分包合同的合同金额的</w:t>
      </w:r>
      <w:r>
        <w:rPr>
          <w:rFonts w:hint="eastAsia" w:ascii="仿宋_GB2312" w:hAnsi="宋体" w:eastAsia="仿宋_GB2312" w:cs="宋体"/>
          <w:color w:val="auto"/>
          <w:kern w:val="0"/>
          <w:szCs w:val="21"/>
          <w:highlight w:val="none"/>
          <w:u w:val="single"/>
        </w:rPr>
        <w:t xml:space="preserve"> （5～10）%</w:t>
      </w:r>
      <w:r>
        <w:rPr>
          <w:rFonts w:hint="eastAsia" w:ascii="仿宋_GB2312" w:hAnsi="宋体" w:eastAsia="仿宋_GB2312" w:cs="宋体"/>
          <w:color w:val="auto"/>
          <w:kern w:val="0"/>
          <w:szCs w:val="21"/>
          <w:highlight w:val="none"/>
        </w:rPr>
        <w:t>支付违约金，违法转/分包商应在7天内撤离出场。</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（7）承包人违反合同约定采购和使用不合格的材料和工程设备的违约责任：按照违反合同约定采购和使用不合格的材料和（或）工程设备相应合同金额的</w:t>
      </w:r>
      <w:r>
        <w:rPr>
          <w:rFonts w:hint="eastAsia" w:ascii="仿宋_GB2312" w:hAnsi="宋体" w:eastAsia="仿宋_GB2312" w:cs="宋体"/>
          <w:color w:val="auto"/>
          <w:kern w:val="0"/>
          <w:szCs w:val="21"/>
          <w:highlight w:val="none"/>
          <w:u w:val="single"/>
        </w:rPr>
        <w:t>（5～10）%</w:t>
      </w:r>
      <w:r>
        <w:rPr>
          <w:rFonts w:hint="eastAsia" w:ascii="仿宋_GB2312" w:hAnsi="宋体" w:eastAsia="仿宋_GB2312" w:cs="宋体"/>
          <w:color w:val="auto"/>
          <w:kern w:val="0"/>
          <w:szCs w:val="21"/>
          <w:highlight w:val="none"/>
        </w:rPr>
        <w:t>支付违约金。</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（8）因承包人原因导致工程质量不符合规定或合同要求的违约责任：承包人退还已支付工程质量不符合合同要求工程的工程款，并按照工程质量不符合合同要求工程相应合同金额的</w:t>
      </w:r>
      <w:r>
        <w:rPr>
          <w:rFonts w:hint="eastAsia" w:ascii="仿宋_GB2312" w:hAnsi="宋体" w:eastAsia="仿宋_GB2312" w:cs="宋体"/>
          <w:color w:val="auto"/>
          <w:kern w:val="0"/>
          <w:szCs w:val="21"/>
          <w:highlight w:val="none"/>
          <w:u w:val="single"/>
        </w:rPr>
        <w:t>（5～10）%</w:t>
      </w:r>
      <w:r>
        <w:rPr>
          <w:rFonts w:hint="eastAsia" w:ascii="仿宋_GB2312" w:hAnsi="宋体" w:eastAsia="仿宋_GB2312" w:cs="宋体"/>
          <w:color w:val="auto"/>
          <w:kern w:val="0"/>
          <w:szCs w:val="21"/>
          <w:highlight w:val="none"/>
        </w:rPr>
        <w:t>支付违约金。</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（9）承包人违反材料与设备的约定，未经批准，擅自将已按照合同约定进入施工现场的材料或设备撤离施工现场的违约责任：按照承包人擅自撤离施工现场材料和（或）设备相应合同金额的</w:t>
      </w:r>
      <w:r>
        <w:rPr>
          <w:rFonts w:hint="eastAsia" w:ascii="仿宋_GB2312" w:hAnsi="宋体" w:eastAsia="仿宋_GB2312" w:cs="宋体"/>
          <w:color w:val="auto"/>
          <w:kern w:val="0"/>
          <w:szCs w:val="21"/>
          <w:highlight w:val="none"/>
          <w:u w:val="single"/>
        </w:rPr>
        <w:t>（1～5）%</w:t>
      </w:r>
      <w:r>
        <w:rPr>
          <w:rFonts w:hint="eastAsia" w:ascii="仿宋_GB2312" w:hAnsi="宋体" w:eastAsia="仿宋_GB2312" w:cs="宋体"/>
          <w:color w:val="auto"/>
          <w:kern w:val="0"/>
          <w:szCs w:val="21"/>
          <w:highlight w:val="none"/>
        </w:rPr>
        <w:t>支付违约金。</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（10）因承包人原因造成工期延误的违约承担方式和计算方法：由承包人承担由此增加的费用，由此导致工期延误的，工期不予顺延；逾期交工违约金的计算方法：每延误1天，承包人按</w:t>
      </w:r>
      <w:r>
        <w:rPr>
          <w:rFonts w:hint="eastAsia" w:ascii="仿宋_GB2312" w:hAnsi="宋体" w:eastAsia="仿宋_GB2312" w:cs="宋体"/>
          <w:color w:val="auto"/>
          <w:kern w:val="0"/>
          <w:szCs w:val="21"/>
          <w:highlight w:val="none"/>
          <w:u w:val="single"/>
        </w:rPr>
        <w:t xml:space="preserve"> （5000～50000）元/天</w:t>
      </w:r>
      <w:r>
        <w:rPr>
          <w:rFonts w:hint="eastAsia" w:ascii="仿宋_GB2312" w:hAnsi="宋体" w:eastAsia="仿宋_GB2312" w:cs="宋体"/>
          <w:color w:val="auto"/>
          <w:kern w:val="0"/>
          <w:szCs w:val="21"/>
          <w:highlight w:val="none"/>
        </w:rPr>
        <w:t>计算逾期交工违约金，累计违约金上限：</w:t>
      </w:r>
      <w:r>
        <w:rPr>
          <w:rFonts w:hint="eastAsia" w:ascii="仿宋_GB2312" w:hAnsi="宋体" w:eastAsia="仿宋_GB2312" w:cs="宋体"/>
          <w:color w:val="auto"/>
          <w:kern w:val="0"/>
          <w:szCs w:val="21"/>
          <w:highlight w:val="none"/>
          <w:u w:val="single"/>
        </w:rPr>
        <w:t xml:space="preserve">     </w:t>
      </w:r>
      <w:r>
        <w:rPr>
          <w:rFonts w:hint="eastAsia" w:ascii="仿宋_GB2312" w:hAnsi="宋体" w:eastAsia="仿宋_GB2312" w:cs="宋体"/>
          <w:color w:val="auto"/>
          <w:kern w:val="0"/>
          <w:szCs w:val="21"/>
          <w:highlight w:val="none"/>
        </w:rPr>
        <w:t>万元（不超过签约合同价的3%）；承包人支付逾期交工违约金后，不免除承包人继续完成工程及修补缺陷的义务。</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（11）承包人在缺陷责任期及保修期内，未能在合理期限对工程缺陷进行修复，或拒绝按发包人要求进行修复的违约责任：按照发包人修复缺陷费用的</w:t>
      </w:r>
      <w:r>
        <w:rPr>
          <w:rFonts w:hint="eastAsia" w:ascii="仿宋_GB2312" w:hAnsi="宋体" w:eastAsia="仿宋_GB2312" w:cs="宋体"/>
          <w:color w:val="auto"/>
          <w:kern w:val="0"/>
          <w:szCs w:val="21"/>
          <w:highlight w:val="none"/>
          <w:u w:val="single"/>
        </w:rPr>
        <w:t>（0.5～2）%</w:t>
      </w:r>
      <w:r>
        <w:rPr>
          <w:rFonts w:hint="eastAsia" w:ascii="仿宋_GB2312" w:hAnsi="宋体" w:eastAsia="仿宋_GB2312" w:cs="宋体"/>
          <w:color w:val="auto"/>
          <w:kern w:val="0"/>
          <w:szCs w:val="21"/>
          <w:highlight w:val="none"/>
        </w:rPr>
        <w:t>支付违约金。</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（12）承包人明确表示或者以其行为表明不履行合同主要义务的违约责任：按签约合同价的</w:t>
      </w:r>
      <w:r>
        <w:rPr>
          <w:rFonts w:hint="eastAsia" w:ascii="仿宋_GB2312" w:hAnsi="宋体" w:eastAsia="仿宋_GB2312" w:cs="宋体"/>
          <w:color w:val="auto"/>
          <w:kern w:val="0"/>
          <w:szCs w:val="21"/>
          <w:highlight w:val="none"/>
          <w:u w:val="single"/>
        </w:rPr>
        <w:t>（5～10）%</w:t>
      </w:r>
      <w:r>
        <w:rPr>
          <w:rFonts w:hint="eastAsia" w:ascii="仿宋_GB2312" w:hAnsi="宋体" w:eastAsia="仿宋_GB2312" w:cs="宋体"/>
          <w:color w:val="auto"/>
          <w:kern w:val="0"/>
          <w:szCs w:val="21"/>
          <w:highlight w:val="none"/>
        </w:rPr>
        <w:t>支付违约金。</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（13）承包人未能按照合同约定履行其他义务的违约责任：按</w:t>
      </w:r>
      <w:r>
        <w:rPr>
          <w:rFonts w:hint="eastAsia" w:ascii="仿宋_GB2312" w:hAnsi="宋体" w:eastAsia="仿宋_GB2312" w:cs="宋体"/>
          <w:color w:val="auto"/>
          <w:kern w:val="0"/>
          <w:szCs w:val="21"/>
          <w:highlight w:val="none"/>
          <w:u w:val="single"/>
        </w:rPr>
        <w:t>（500～5000）元/次</w:t>
      </w:r>
      <w:r>
        <w:rPr>
          <w:rFonts w:hint="eastAsia" w:ascii="仿宋_GB2312" w:hAnsi="宋体" w:eastAsia="仿宋_GB2312" w:cs="宋体"/>
          <w:color w:val="auto"/>
          <w:kern w:val="0"/>
          <w:szCs w:val="21"/>
          <w:highlight w:val="none"/>
        </w:rPr>
        <w:t>支付违约金。</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（14）承包人未能按期开工的违约责任：按合同价</w:t>
      </w:r>
      <w:r>
        <w:rPr>
          <w:rFonts w:hint="eastAsia" w:ascii="仿宋_GB2312" w:hAnsi="宋体" w:eastAsia="仿宋_GB2312" w:cs="宋体"/>
          <w:color w:val="auto"/>
          <w:kern w:val="0"/>
          <w:szCs w:val="21"/>
          <w:highlight w:val="none"/>
          <w:u w:val="single"/>
        </w:rPr>
        <w:t>0.2‰</w:t>
      </w:r>
      <w:r>
        <w:rPr>
          <w:rFonts w:hint="eastAsia" w:ascii="仿宋_GB2312" w:hAnsi="宋体" w:eastAsia="仿宋_GB2312" w:cs="宋体"/>
          <w:color w:val="auto"/>
          <w:kern w:val="0"/>
          <w:szCs w:val="21"/>
          <w:highlight w:val="none"/>
        </w:rPr>
        <w:t>/天支付违约金，本项违约金累计限额为签约合同价的</w:t>
      </w:r>
      <w:r>
        <w:rPr>
          <w:rFonts w:hint="eastAsia" w:ascii="仿宋_GB2312" w:hAnsi="宋体" w:eastAsia="仿宋_GB2312" w:cs="宋体"/>
          <w:color w:val="auto"/>
          <w:kern w:val="0"/>
          <w:szCs w:val="21"/>
          <w:highlight w:val="none"/>
          <w:u w:val="single"/>
        </w:rPr>
        <w:t xml:space="preserve"> 1 %</w:t>
      </w:r>
      <w:r>
        <w:rPr>
          <w:rFonts w:hint="eastAsia" w:ascii="仿宋_GB2312" w:hAnsi="宋体" w:eastAsia="仿宋_GB2312" w:cs="宋体"/>
          <w:color w:val="auto"/>
          <w:kern w:val="0"/>
          <w:szCs w:val="21"/>
          <w:highlight w:val="none"/>
        </w:rPr>
        <w:t>。</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（15）承包人未按经审定的施工组织设计配备或更换关键施工设备的违约责任：按</w:t>
      </w:r>
      <w:r>
        <w:rPr>
          <w:rFonts w:hint="eastAsia" w:ascii="仿宋_GB2312" w:hAnsi="宋体" w:eastAsia="仿宋_GB2312" w:cs="宋体"/>
          <w:color w:val="auto"/>
          <w:kern w:val="0"/>
          <w:szCs w:val="21"/>
          <w:highlight w:val="none"/>
          <w:u w:val="single"/>
        </w:rPr>
        <w:t>（5000～50000）元/台·次</w:t>
      </w:r>
      <w:r>
        <w:rPr>
          <w:rFonts w:hint="eastAsia" w:ascii="仿宋_GB2312" w:hAnsi="宋体" w:eastAsia="仿宋_GB2312" w:cs="宋体"/>
          <w:color w:val="auto"/>
          <w:kern w:val="0"/>
          <w:szCs w:val="21"/>
          <w:highlight w:val="none"/>
        </w:rPr>
        <w:t>支付违约金。</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（16）承包人有安全问题或有违反规章制度情况的违约责任：根据具体情节，按签约合同价的</w:t>
      </w:r>
      <w:r>
        <w:rPr>
          <w:rFonts w:hint="eastAsia" w:ascii="仿宋_GB2312" w:hAnsi="宋体" w:eastAsia="仿宋_GB2312" w:cs="宋体"/>
          <w:color w:val="auto"/>
          <w:kern w:val="0"/>
          <w:szCs w:val="21"/>
          <w:highlight w:val="none"/>
          <w:u w:val="single"/>
        </w:rPr>
        <w:t>0.5‰～4‰/次</w:t>
      </w:r>
      <w:r>
        <w:rPr>
          <w:rFonts w:hint="eastAsia" w:ascii="仿宋_GB2312" w:hAnsi="宋体" w:eastAsia="仿宋_GB2312" w:cs="宋体"/>
          <w:color w:val="auto"/>
          <w:kern w:val="0"/>
          <w:szCs w:val="21"/>
          <w:highlight w:val="none"/>
        </w:rPr>
        <w:t>支付违约金（累计不超过签约合同价的1%）。</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（17）承包人拖欠其工人或所雇人员工资或报酬，导致其工人或所雇人员向有关部门投诉、控告、检举或以聚集等方式讨要工资或报酬的违约责任：根据具体情节，按违约金额</w:t>
      </w:r>
      <w:r>
        <w:rPr>
          <w:rFonts w:hint="eastAsia" w:ascii="仿宋_GB2312" w:hAnsi="宋体" w:eastAsia="仿宋_GB2312" w:cs="宋体"/>
          <w:color w:val="auto"/>
          <w:kern w:val="0"/>
          <w:szCs w:val="21"/>
          <w:highlight w:val="none"/>
          <w:u w:val="single"/>
        </w:rPr>
        <w:t>（50000～200000）元/次</w:t>
      </w:r>
      <w:r>
        <w:rPr>
          <w:rFonts w:hint="eastAsia" w:ascii="仿宋_GB2312" w:hAnsi="宋体" w:eastAsia="仿宋_GB2312" w:cs="宋体"/>
          <w:color w:val="auto"/>
          <w:kern w:val="0"/>
          <w:szCs w:val="21"/>
          <w:highlight w:val="none"/>
        </w:rPr>
        <w:t>支付违约金。</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（18）承包人不配合发包人、监理人及发包人委托的工程造价咨询服务单位结算审核的违约责任：根据具体情节，按</w:t>
      </w:r>
      <w:r>
        <w:rPr>
          <w:rFonts w:hint="eastAsia" w:ascii="仿宋_GB2312" w:hAnsi="宋体" w:eastAsia="仿宋_GB2312" w:cs="宋体"/>
          <w:color w:val="auto"/>
          <w:kern w:val="0"/>
          <w:szCs w:val="21"/>
          <w:highlight w:val="none"/>
          <w:u w:val="single"/>
        </w:rPr>
        <w:t>（10000～100000）元/次</w:t>
      </w:r>
      <w:r>
        <w:rPr>
          <w:rFonts w:hint="eastAsia" w:ascii="仿宋_GB2312" w:hAnsi="宋体" w:eastAsia="仿宋_GB2312" w:cs="宋体"/>
          <w:color w:val="auto"/>
          <w:kern w:val="0"/>
          <w:szCs w:val="21"/>
          <w:highlight w:val="none"/>
        </w:rPr>
        <w:t>支付违约金；因承包人原因未按约定期限完成工程完工结算的责任：由承包人自行承担由此增加的费用，且每延误一天，按</w:t>
      </w:r>
      <w:r>
        <w:rPr>
          <w:rFonts w:hint="eastAsia" w:ascii="仿宋_GB2312" w:hAnsi="宋体" w:eastAsia="仿宋_GB2312" w:cs="宋体"/>
          <w:color w:val="auto"/>
          <w:kern w:val="0"/>
          <w:szCs w:val="21"/>
          <w:highlight w:val="none"/>
          <w:u w:val="single"/>
        </w:rPr>
        <w:t>500</w:t>
      </w:r>
      <w:r>
        <w:rPr>
          <w:rFonts w:hint="eastAsia" w:ascii="仿宋_GB2312" w:hAnsi="宋体" w:eastAsia="仿宋_GB2312" w:cs="宋体"/>
          <w:color w:val="auto"/>
          <w:kern w:val="0"/>
          <w:szCs w:val="21"/>
          <w:highlight w:val="none"/>
        </w:rPr>
        <w:t>元/天支付违约金。</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（19）承包人未按合同约定移交全部和部分工程的违约责任：由承包人承担工程照管、成品保护、保管等与工程有关的各种费用，并按结算金额或违约部分结算金额的</w:t>
      </w:r>
      <w:r>
        <w:rPr>
          <w:rFonts w:hint="eastAsia" w:ascii="仿宋_GB2312" w:hAnsi="宋体" w:eastAsia="仿宋_GB2312" w:cs="宋体"/>
          <w:color w:val="auto"/>
          <w:kern w:val="0"/>
          <w:szCs w:val="21"/>
          <w:highlight w:val="none"/>
          <w:u w:val="single"/>
        </w:rPr>
        <w:t>（0.5～1）‰</w:t>
      </w:r>
      <w:r>
        <w:rPr>
          <w:rFonts w:hint="eastAsia" w:ascii="仿宋_GB2312" w:hAnsi="宋体" w:eastAsia="仿宋_GB2312" w:cs="宋体"/>
          <w:color w:val="auto"/>
          <w:kern w:val="0"/>
          <w:szCs w:val="21"/>
          <w:highlight w:val="none"/>
        </w:rPr>
        <w:t>支付违约金。</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（20）承包人未按合同约定购买保险的违约责任</w:t>
      </w:r>
      <w:r>
        <w:rPr>
          <w:rFonts w:hint="eastAsia" w:ascii="仿宋_GB2312" w:hAnsi="宋体" w:eastAsia="仿宋_GB2312" w:cs="宋体"/>
          <w:color w:val="auto"/>
          <w:szCs w:val="21"/>
          <w:highlight w:val="none"/>
        </w:rPr>
        <w:t>：除按20.6.4项约定执行外，</w:t>
      </w:r>
      <w:r>
        <w:rPr>
          <w:rFonts w:hint="eastAsia" w:ascii="仿宋_GB2312" w:hAnsi="宋体" w:eastAsia="仿宋_GB2312" w:cs="宋体"/>
          <w:color w:val="auto"/>
          <w:kern w:val="0"/>
          <w:szCs w:val="21"/>
          <w:highlight w:val="none"/>
        </w:rPr>
        <w:t>每延迟1天，按</w:t>
      </w:r>
      <w:r>
        <w:rPr>
          <w:rFonts w:hint="eastAsia" w:ascii="仿宋_GB2312" w:hAnsi="宋体" w:eastAsia="仿宋_GB2312" w:cs="宋体"/>
          <w:color w:val="auto"/>
          <w:kern w:val="0"/>
          <w:szCs w:val="21"/>
          <w:highlight w:val="none"/>
          <w:u w:val="single"/>
        </w:rPr>
        <w:t>500</w:t>
      </w:r>
      <w:r>
        <w:rPr>
          <w:rFonts w:hint="eastAsia" w:ascii="仿宋_GB2312" w:hAnsi="宋体" w:eastAsia="仿宋_GB2312" w:cs="宋体"/>
          <w:color w:val="auto"/>
          <w:kern w:val="0"/>
          <w:szCs w:val="21"/>
          <w:highlight w:val="none"/>
        </w:rPr>
        <w:t>元/天支付违约金。</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（21）发生第22.1.1条（17）、22.1.1条（18）、22.1.1条（19）违约情形的违约责任：除承担由此增加的费用和工期延误的责任，承包人应向发包人支付违约金：</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1）项目经理违约承担方式和计算方法：对于第22.1.1条（17）的七种情形，每发现一次，根据具体情节，按</w:t>
      </w:r>
      <w:r>
        <w:rPr>
          <w:rFonts w:hint="eastAsia" w:ascii="仿宋_GB2312" w:hAnsi="宋体" w:eastAsia="仿宋_GB2312" w:cs="宋体"/>
          <w:color w:val="auto"/>
          <w:kern w:val="0"/>
          <w:szCs w:val="21"/>
          <w:highlight w:val="none"/>
          <w:u w:val="single"/>
        </w:rPr>
        <w:t>（1000～30000）元/天·次</w:t>
      </w:r>
      <w:r>
        <w:rPr>
          <w:rFonts w:hint="eastAsia" w:ascii="仿宋_GB2312" w:hAnsi="宋体" w:eastAsia="仿宋_GB2312" w:cs="宋体"/>
          <w:color w:val="auto"/>
          <w:kern w:val="0"/>
          <w:szCs w:val="21"/>
          <w:highlight w:val="none"/>
        </w:rPr>
        <w:t>计算违约金；</w:t>
      </w:r>
      <w:r>
        <w:rPr>
          <w:rFonts w:hint="eastAsia" w:ascii="仿宋_GB2312" w:hAnsi="宋体" w:eastAsia="仿宋_GB2312" w:cs="Microsoft Sans Serif"/>
          <w:color w:val="auto"/>
          <w:kern w:val="0"/>
          <w:szCs w:val="21"/>
          <w:highlight w:val="none"/>
        </w:rPr>
        <w:t>项目经理不按承诺到岗的（4.7.1项约定的情形除外），按履约保证金的</w:t>
      </w:r>
      <w:r>
        <w:rPr>
          <w:rFonts w:hint="eastAsia" w:ascii="仿宋_GB2312" w:hAnsi="宋体" w:eastAsia="仿宋_GB2312" w:cs="Microsoft Sans Serif"/>
          <w:color w:val="auto"/>
          <w:kern w:val="0"/>
          <w:szCs w:val="21"/>
          <w:highlight w:val="none"/>
          <w:u w:val="single"/>
        </w:rPr>
        <w:t>（50～100）%</w:t>
      </w:r>
      <w:r>
        <w:rPr>
          <w:rFonts w:hint="eastAsia" w:ascii="仿宋_GB2312" w:hAnsi="宋体" w:eastAsia="仿宋_GB2312" w:cs="Microsoft Sans Serif"/>
          <w:color w:val="auto"/>
          <w:kern w:val="0"/>
          <w:szCs w:val="21"/>
          <w:highlight w:val="none"/>
        </w:rPr>
        <w:t>支付违约金，并解除合同；</w:t>
      </w:r>
      <w:r>
        <w:rPr>
          <w:rFonts w:hint="eastAsia" w:ascii="仿宋_GB2312" w:hAnsi="宋体" w:eastAsia="仿宋_GB2312" w:cs="宋体"/>
          <w:color w:val="auto"/>
          <w:kern w:val="0"/>
          <w:szCs w:val="21"/>
          <w:highlight w:val="none"/>
        </w:rPr>
        <w:t>擅自更换项目经理的，按签约合同价的</w:t>
      </w:r>
      <w:r>
        <w:rPr>
          <w:rFonts w:hint="eastAsia" w:ascii="仿宋_GB2312" w:hAnsi="宋体" w:eastAsia="仿宋_GB2312" w:cs="宋体"/>
          <w:color w:val="auto"/>
          <w:kern w:val="0"/>
          <w:szCs w:val="21"/>
          <w:highlight w:val="none"/>
          <w:u w:val="single"/>
        </w:rPr>
        <w:t>（0.5～3）%/人·次</w:t>
      </w:r>
      <w:r>
        <w:rPr>
          <w:rFonts w:hint="eastAsia" w:ascii="仿宋_GB2312" w:hAnsi="宋体" w:eastAsia="仿宋_GB2312" w:cs="宋体"/>
          <w:color w:val="auto"/>
          <w:kern w:val="0"/>
          <w:szCs w:val="21"/>
          <w:highlight w:val="none"/>
        </w:rPr>
        <w:t>支付违约金，每次不低于20万，累计不超过200万。</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主要项目总工违约承担方式和计算方法：对于第22.1.1条（18）的六种情形，每发现一次，根据具体情节，按1000～30000元/天·次计算违约金；擅自更换主要项目总工的，按签约合同价的（0.5～2）%/人·次支付违约金，每次不低于10万，累计不超过100万。</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3）主要施工管理人违约承担方式和计算方法：对于第22.1.1条（19）的五种情形，每发现一次，根据具体情节，按500～10000元/天·次计算违约金；擅自更换主要项目总工的，按签约合同价的（0.5～1）%/人·次支付违约金，累计不超过50万。</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（22）合同另有约定的，按照其约定。</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应当由承包人向发包人支付的违约金，发包人可直接提取届时有效的履约担保相应金额，不足部分由承包人支付；若发包人提取履约担保相应金额，则承包人应在提取后7日内补足或提交合同约定的履约担保的金额，否则按专用合同第22.1.2条（1）承担违约责任；并从应付或到期应付给承包人的任何款项中或采用其他方法，扣除该违约金或用于补足履约担保被提起后的补足金额。</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承包人必须及时纠正违约行为，满足合同要求，自行承担纠正违约行为的费用或损失，工期不予顺延，并承担由此给发包人造成的经济损失。</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承包人承担承包范围的工程质量、安全、环保责任，因承包人原因引起的质量、安全、环保等事故由承包人承担相应的法律后果。</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22.1.3 因承包人违约解除合同</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本项补充：</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因承包人违约并致使合同目的不能实现的，发包人有权解除合同：</w:t>
      </w:r>
    </w:p>
    <w:p>
      <w:pPr>
        <w:pStyle w:val="44"/>
        <w:spacing w:line="360" w:lineRule="auto"/>
        <w:ind w:firstLineChars="0"/>
        <w:jc w:val="left"/>
        <w:rPr>
          <w:rFonts w:hint="eastAsia"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（1）未按合同约定延迟提供履约担保、质量保证金超过28天的；</w:t>
      </w:r>
    </w:p>
    <w:p>
      <w:pPr>
        <w:pStyle w:val="44"/>
        <w:spacing w:line="360" w:lineRule="auto"/>
        <w:ind w:firstLineChars="0"/>
        <w:jc w:val="left"/>
        <w:rPr>
          <w:rFonts w:hint="eastAsia"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（2）未按合同约定购买保险且经催告后超过56天的；</w:t>
      </w:r>
    </w:p>
    <w:p>
      <w:pPr>
        <w:pStyle w:val="44"/>
        <w:spacing w:line="360" w:lineRule="auto"/>
        <w:ind w:firstLineChars="0"/>
        <w:jc w:val="left"/>
        <w:rPr>
          <w:rFonts w:hint="eastAsia"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（3）因承包人原因导致开工时间累计延误超过56天的；</w:t>
      </w:r>
    </w:p>
    <w:p>
      <w:pPr>
        <w:pStyle w:val="44"/>
        <w:spacing w:line="360" w:lineRule="auto"/>
        <w:ind w:firstLineChars="0"/>
        <w:jc w:val="left"/>
        <w:rPr>
          <w:rFonts w:hint="eastAsia"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（4）因承包人原因导致工期延误超过90天的；</w:t>
      </w:r>
    </w:p>
    <w:p>
      <w:pPr>
        <w:pStyle w:val="44"/>
        <w:spacing w:line="360" w:lineRule="auto"/>
        <w:ind w:firstLineChars="0"/>
        <w:jc w:val="left"/>
        <w:rPr>
          <w:rFonts w:hint="eastAsia"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（5）发生第25.1款〔退出机制〕约定的情形的；</w:t>
      </w:r>
    </w:p>
    <w:p>
      <w:pPr>
        <w:pStyle w:val="44"/>
        <w:spacing w:line="360" w:lineRule="auto"/>
        <w:ind w:firstLineChars="0"/>
        <w:jc w:val="left"/>
        <w:rPr>
          <w:rFonts w:hint="eastAsia"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（6）监理人发出整改通知后，承包人在监理人限定的期限内仍不纠正违约行为的；</w:t>
      </w:r>
    </w:p>
    <w:p>
      <w:pPr>
        <w:pStyle w:val="44"/>
        <w:spacing w:line="360" w:lineRule="auto"/>
        <w:ind w:firstLineChars="0"/>
        <w:jc w:val="left"/>
        <w:rPr>
          <w:rFonts w:hint="eastAsia"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（7）发包人进入清算或者严重资不抵债且无法履行合同的；</w:t>
      </w:r>
    </w:p>
    <w:p>
      <w:pPr>
        <w:pStyle w:val="44"/>
        <w:spacing w:line="360" w:lineRule="auto"/>
        <w:ind w:firstLineChars="0"/>
        <w:jc w:val="left"/>
        <w:rPr>
          <w:rFonts w:hint="eastAsia"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（8）违反适用法律而被相关政府部门依法吊销营业执照、责令停业、清算或宣布破产、责令关闭的；</w:t>
      </w:r>
    </w:p>
    <w:p>
      <w:pPr>
        <w:pStyle w:val="44"/>
        <w:spacing w:line="360" w:lineRule="auto"/>
        <w:ind w:firstLineChars="0"/>
        <w:jc w:val="left"/>
        <w:rPr>
          <w:rFonts w:hint="eastAsia"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（9）承包人未履行合同项下的义务构成对合同的实质性违约，并且在收到发包人要求说明其违约并予以补救的通知后56天内仍未能补救该实质性违约的；</w:t>
      </w:r>
    </w:p>
    <w:p>
      <w:pPr>
        <w:pStyle w:val="44"/>
        <w:spacing w:line="360" w:lineRule="auto"/>
        <w:ind w:firstLineChars="0"/>
        <w:jc w:val="left"/>
        <w:rPr>
          <w:rFonts w:hint="eastAsia"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（10）合同约定其他情况的，发包人有权解除合同的。</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22.1.4</w:t>
      </w:r>
      <w:r>
        <w:rPr>
          <w:rFonts w:hint="eastAsia" w:ascii="仿宋_GB2312" w:hAnsi="宋体" w:eastAsia="仿宋_GB2312"/>
          <w:color w:val="auto"/>
          <w:szCs w:val="21"/>
          <w:highlight w:val="none"/>
        </w:rPr>
        <w:t>合同解除后的估价、付款和结清</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本项补充：</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因承包人违约导致合同解除的，合同当事人应在合同解除后56天内完成估价、付款和清算，并按以下约定执行：</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（1）合同解除后，按第17.6款结算审定方式确定承包人实际完成工作对应的合同价款，以及承包人已提供的材料、工程设备、施工设备和临时工程等的价值；</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（2）合同解除后，承包人应支付的违约金；</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（3）合同解除后，因解除合同给发包人造成的损失；</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（4）合同解除后，承包人应按照发包人要求和监理人的指示完成现场的清理和撤离。</w:t>
      </w:r>
    </w:p>
    <w:p>
      <w:pPr>
        <w:spacing w:line="360" w:lineRule="auto"/>
        <w:ind w:firstLine="420" w:firstLineChars="200"/>
        <w:jc w:val="left"/>
        <w:rPr>
          <w:rFonts w:hint="eastAsia" w:ascii="仿宋_GB2312" w:hAnsi="宋体" w:eastAsia="仿宋_GB2312" w:cs="宋体"/>
          <w:color w:val="auto"/>
          <w:szCs w:val="21"/>
          <w:highlight w:val="none"/>
        </w:rPr>
      </w:pPr>
      <w:r>
        <w:rPr>
          <w:rFonts w:hint="eastAsia" w:ascii="仿宋_GB2312" w:hAnsi="宋体" w:eastAsia="仿宋_GB2312" w:cs="宋体"/>
          <w:color w:val="auto"/>
          <w:kern w:val="0"/>
          <w:szCs w:val="21"/>
          <w:highlight w:val="none"/>
        </w:rPr>
        <w:t>（5）</w:t>
      </w:r>
      <w:r>
        <w:rPr>
          <w:rFonts w:hint="eastAsia" w:ascii="仿宋_GB2312" w:hAnsi="宋体" w:eastAsia="仿宋_GB2312" w:cs="宋体"/>
          <w:color w:val="auto"/>
          <w:kern w:val="0"/>
          <w:szCs w:val="21"/>
          <w:highlight w:val="none"/>
          <w:u w:val="single"/>
        </w:rPr>
        <w:t xml:space="preserve">        </w:t>
      </w:r>
      <w:r>
        <w:rPr>
          <w:rFonts w:hint="eastAsia" w:ascii="仿宋_GB2312" w:hAnsi="宋体" w:eastAsia="仿宋_GB2312" w:cs="宋体"/>
          <w:color w:val="auto"/>
          <w:kern w:val="0"/>
          <w:szCs w:val="21"/>
          <w:highlight w:val="none"/>
        </w:rPr>
        <w:t>。</w:t>
      </w:r>
    </w:p>
    <w:p>
      <w:pPr>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因承包人违约导致解除合同的，发包人有权暂停对承包人的付款，查清各项付款和已扣款项。发包人和承包人未能就合同解除后的清算和款项支付达成一致的，按照第24条〔争议的解决〕的约定处理。</w:t>
      </w:r>
    </w:p>
    <w:p>
      <w:pPr>
        <w:spacing w:line="360" w:lineRule="auto"/>
        <w:ind w:firstLine="420" w:firstLineChars="200"/>
        <w:jc w:val="left"/>
        <w:rPr>
          <w:rFonts w:hint="eastAsia" w:ascii="宋体" w:hAnsi="宋体" w:cs="宋体"/>
          <w:color w:val="auto"/>
          <w:kern w:val="0"/>
          <w:szCs w:val="21"/>
          <w:highlight w:val="none"/>
        </w:rPr>
      </w:pPr>
      <w:r>
        <w:rPr>
          <w:rFonts w:hint="eastAsia" w:ascii="仿宋_GB2312" w:hAnsi="宋体" w:eastAsia="仿宋_GB2312" w:cs="宋体"/>
          <w:color w:val="auto"/>
          <w:kern w:val="0"/>
          <w:szCs w:val="21"/>
          <w:highlight w:val="none"/>
        </w:rPr>
        <w:t>合同解除后，发包人可派员进驻施工现场，另行组织人员或委托其他承包人继续完成合同工程；因继续完成工程的需要，发包人有权使用承包人在施工现场的材料、设备、临时工程、承包人文件和由承包人或以其名义编制的其他文件；发包人继续使用承包人在施工现场的材料、设备、临时工程、承包人文件和由承包人或以其名义编制的其他文件的费用承担方式由双方协商确定；发包人继续使用的行为不免除或减轻承包人应承担的违约责任，也不影响发包人根据合同享有的索赔等权利。</w:t>
      </w:r>
    </w:p>
    <w:p>
      <w:pPr>
        <w:pStyle w:val="6"/>
        <w:spacing w:before="0" w:beforeAutospacing="0" w:after="0" w:afterAutospacing="0" w:line="360" w:lineRule="auto"/>
        <w:rPr>
          <w:rFonts w:hint="eastAsia"/>
          <w:color w:val="auto"/>
          <w:highlight w:val="none"/>
        </w:rPr>
      </w:pPr>
      <w:r>
        <w:rPr>
          <w:rFonts w:hint="eastAsia"/>
          <w:color w:val="auto"/>
          <w:highlight w:val="none"/>
        </w:rPr>
        <w:t>22.2 发包人违约</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22.2.1 发包人违约的情形</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本项补充：</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（5）发包人无正当理由不按时返还履约保证金、质量保证金或农民工工资保证金的；</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（6）根据专用合同条款第11.3款发包人的工期延误；</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（7）因发包人原因未能及时办理完毕合同约定的许可、批准或备案的；</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（8）因监理人未能按合同约定发出指示、指示延误或发出了错误指示而导致承包人费用增加和（或）工期延误的；</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（9）根据第13.5.3条发包人或监理人要求重新检查的，经检查证明工程质量符合合同要求的，并由此产生增加的费用和（或）延误的工期的；</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（10）因发包人原因造成工程质量未达到合同约定标准的；</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（11）由于发包人原因对承包人造成的人员人身伤亡和财产损失的；</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（12）因发包人原因导致工程无法按期办理竣工验收和竣工结算的；</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r>
        <w:rPr>
          <w:rFonts w:hint="eastAsia" w:ascii="仿宋_GB2312" w:hAnsi="宋体" w:eastAsia="仿宋_GB2312" w:cs="宋体"/>
          <w:color w:val="auto"/>
          <w:kern w:val="0"/>
          <w:szCs w:val="21"/>
          <w:highlight w:val="none"/>
          <w:lang w:val="en-US" w:eastAsia="zh-CN"/>
        </w:rPr>
        <w:t>13</w:t>
      </w:r>
      <w:r>
        <w:rPr>
          <w:rFonts w:hint="eastAsia" w:ascii="仿宋_GB2312" w:hAnsi="宋体" w:eastAsia="仿宋_GB2312" w:cs="宋体"/>
          <w:color w:val="auto"/>
          <w:kern w:val="0"/>
          <w:szCs w:val="21"/>
          <w:highlight w:val="none"/>
        </w:rPr>
        <w:t>）发包人不当提取履约担保或质量保证金或农民工工资保证金的；</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r>
        <w:rPr>
          <w:rFonts w:hint="eastAsia" w:ascii="仿宋_GB2312" w:hAnsi="宋体" w:eastAsia="仿宋_GB2312" w:cs="宋体"/>
          <w:color w:val="auto"/>
          <w:kern w:val="0"/>
          <w:szCs w:val="21"/>
          <w:highlight w:val="none"/>
          <w:lang w:val="en-US" w:eastAsia="zh-CN"/>
        </w:rPr>
        <w:t>14</w:t>
      </w:r>
      <w:r>
        <w:rPr>
          <w:rFonts w:hint="eastAsia" w:ascii="仿宋_GB2312" w:hAnsi="宋体" w:eastAsia="仿宋_GB2312" w:cs="宋体"/>
          <w:color w:val="auto"/>
          <w:kern w:val="0"/>
          <w:szCs w:val="21"/>
          <w:highlight w:val="none"/>
        </w:rPr>
        <w:t>）发包人未按合同约定接收全部或部分工作的；</w:t>
      </w:r>
    </w:p>
    <w:p>
      <w:pPr>
        <w:snapToGrid w:val="0"/>
        <w:spacing w:line="360" w:lineRule="auto"/>
        <w:ind w:firstLine="420" w:firstLineChars="200"/>
        <w:jc w:val="left"/>
        <w:rPr>
          <w:rFonts w:hint="eastAsia" w:ascii="仿宋_GB2312" w:hAnsi="宋体" w:eastAsia="仿宋_GB2312" w:cs="宋体"/>
          <w:color w:val="auto"/>
          <w:kern w:val="0"/>
          <w:szCs w:val="21"/>
          <w:highlight w:val="none"/>
          <w:u w:val="single"/>
        </w:rPr>
      </w:pPr>
      <w:r>
        <w:rPr>
          <w:rFonts w:hint="eastAsia" w:ascii="仿宋_GB2312" w:hAnsi="宋体" w:eastAsia="仿宋_GB2312" w:cs="宋体"/>
          <w:color w:val="auto"/>
          <w:kern w:val="0"/>
          <w:szCs w:val="21"/>
          <w:highlight w:val="none"/>
        </w:rPr>
        <w:t>（</w:t>
      </w:r>
      <w:r>
        <w:rPr>
          <w:rFonts w:hint="eastAsia" w:ascii="仿宋_GB2312" w:hAnsi="宋体" w:eastAsia="仿宋_GB2312" w:cs="宋体"/>
          <w:color w:val="auto"/>
          <w:kern w:val="0"/>
          <w:szCs w:val="21"/>
          <w:highlight w:val="none"/>
          <w:lang w:val="en-US" w:eastAsia="zh-CN"/>
        </w:rPr>
        <w:t>15</w:t>
      </w:r>
      <w:r>
        <w:rPr>
          <w:rFonts w:hint="eastAsia" w:ascii="仿宋_GB2312" w:hAnsi="宋体" w:eastAsia="仿宋_GB2312" w:cs="宋体"/>
          <w:color w:val="auto"/>
          <w:kern w:val="0"/>
          <w:szCs w:val="21"/>
          <w:highlight w:val="none"/>
        </w:rPr>
        <w:t>）发包人未按合同约定办理保险的；</w:t>
      </w:r>
    </w:p>
    <w:p>
      <w:pPr>
        <w:snapToGrid w:val="0"/>
        <w:spacing w:line="360" w:lineRule="auto"/>
        <w:ind w:firstLine="420" w:firstLineChars="200"/>
        <w:jc w:val="left"/>
        <w:rPr>
          <w:rFonts w:hint="eastAsia" w:ascii="仿宋_GB2312" w:hAnsi="宋体" w:eastAsia="仿宋_GB2312" w:cs="宋体"/>
          <w:color w:val="auto"/>
          <w:kern w:val="0"/>
          <w:szCs w:val="21"/>
          <w:highlight w:val="none"/>
          <w:u w:val="single"/>
        </w:rPr>
      </w:pPr>
      <w:r>
        <w:rPr>
          <w:rFonts w:hint="eastAsia" w:ascii="仿宋_GB2312" w:hAnsi="宋体" w:eastAsia="仿宋_GB2312" w:cs="宋体"/>
          <w:color w:val="auto"/>
          <w:kern w:val="0"/>
          <w:szCs w:val="21"/>
          <w:highlight w:val="none"/>
        </w:rPr>
        <w:t>（</w:t>
      </w:r>
      <w:r>
        <w:rPr>
          <w:rFonts w:hint="eastAsia" w:ascii="仿宋_GB2312" w:hAnsi="宋体" w:eastAsia="仿宋_GB2312" w:cs="宋体"/>
          <w:color w:val="auto"/>
          <w:kern w:val="0"/>
          <w:szCs w:val="21"/>
          <w:highlight w:val="none"/>
          <w:lang w:val="en-US" w:eastAsia="zh-CN"/>
        </w:rPr>
        <w:t>16</w:t>
      </w:r>
      <w:r>
        <w:rPr>
          <w:rFonts w:hint="eastAsia" w:ascii="仿宋_GB2312" w:hAnsi="宋体" w:eastAsia="仿宋_GB2312" w:cs="宋体"/>
          <w:color w:val="auto"/>
          <w:kern w:val="0"/>
          <w:szCs w:val="21"/>
          <w:highlight w:val="none"/>
        </w:rPr>
        <w:t>）其他：</w:t>
      </w:r>
      <w:r>
        <w:rPr>
          <w:rFonts w:hint="eastAsia" w:ascii="仿宋_GB2312" w:hAnsi="宋体" w:eastAsia="仿宋_GB2312" w:cs="宋体"/>
          <w:color w:val="auto"/>
          <w:kern w:val="0"/>
          <w:szCs w:val="21"/>
          <w:highlight w:val="none"/>
          <w:u w:val="single"/>
        </w:rPr>
        <w:t xml:space="preserve">        </w:t>
      </w:r>
      <w:r>
        <w:rPr>
          <w:rFonts w:hint="eastAsia" w:ascii="仿宋_GB2312" w:hAnsi="宋体" w:eastAsia="仿宋_GB2312" w:cs="宋体"/>
          <w:color w:val="auto"/>
          <w:kern w:val="0"/>
          <w:szCs w:val="21"/>
          <w:highlight w:val="none"/>
        </w:rPr>
        <w:t>。</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22.2.2 承包人有权暂停施工</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本项细化为：</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发包人发生除第 22.2.1（4）、（5）目以外的违约情况时，承包人可向发包人发出通知，要求发包人采取有效措施纠正违约行为。发包人收到承包人通知后的 28 天内仍不履行合同义务，承包人有权暂停施工，并通知监理人，发包人应承担由此增加的费用和（或）工期延误，并支付承包人合理利润。</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发包人发生第 22.2.1（5）目的违约情况时，承包人可向发包人发出通知，要求发包人采取有效措施纠正违约行为。发包人收到承包人通知后的 28 天内仍不返还履约保证金、质量保证金或农民工工资保证金的，发包人应按专用合同条款的约定向承包人支付逾期返还保证金的违约金。</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22.2.4 解除合同后的付款</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本项（2）目细化为：</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（2）承包人为该工程施工订购并已付款的材料、工程设备和其他物品的金额。发包人付款后，该材料、工程设备和其他物品归发包人所有；</w:t>
      </w:r>
    </w:p>
    <w:p>
      <w:pPr>
        <w:snapToGrid w:val="0"/>
        <w:spacing w:line="360" w:lineRule="auto"/>
        <w:ind w:firstLine="420" w:firstLineChars="200"/>
        <w:jc w:val="left"/>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本款补充22.2.6项</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szCs w:val="21"/>
          <w:highlight w:val="none"/>
        </w:rPr>
        <w:t>22.2.6其他：</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（1）因发包人原因未能及时办理完毕前述许可、批准或备案的违约责任：由发包人承担由此增加的费用和（或）顺延工期，并支付合理利润，具体索赔程序按照第23条〔索赔〕约定执行。</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因监理人未能按合同约定发出指示、指示延误或发出了错误指示而导致承包人费用增加和（或）工期延误的，由发包人承担由此增加的费用和（或）顺延工期，并支付合理利润，具体索赔程序按照第23条〔索赔〕约定执行。</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（3）因发包人原因导致工期延误的违约责任：由发包人承担由此增加的费用和（或）顺延工期，并支付合理利润，具体索赔程序按照第23条〔索赔〕约定执行。</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（4）因发包人原因未能在计划开工日期前7天内下达开工通知的违约责任：由发包人承担由此增加的费用和（或）顺延工期，并支付合理利润，具体索赔程序按照第23条〔索赔〕约定执行。</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（5）根据第13.5.3项发包人或监理人要求重新检查的，经检查证明工程质量符合合同要求的，由发包人承担由此增加的费用和（或）顺延工期，并支付合理利润，具体索赔程序按照第23条〔索赔〕约定执行。</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（6）因发包人原因未按合同约定支付合同价款的违约责任：发包人应向承包人支付违约金，自应当支付之日起28天后开始计算违约金，</w:t>
      </w:r>
      <w:r>
        <w:rPr>
          <w:rFonts w:hint="eastAsia" w:ascii="仿宋_GB2312" w:hAnsi="宋体" w:eastAsia="仿宋_GB2312" w:cs="宋体"/>
          <w:color w:val="auto"/>
          <w:kern w:val="0"/>
          <w:szCs w:val="21"/>
          <w:highlight w:val="none"/>
          <w:u w:val="single"/>
        </w:rPr>
        <w:t>计算公式：违约金=应付未付金额×中国人民银行    年  月公布的     年期贷款市场报价利率/360天×逾期天数</w:t>
      </w:r>
      <w:r>
        <w:rPr>
          <w:rFonts w:hint="eastAsia" w:ascii="仿宋_GB2312" w:hAnsi="宋体" w:eastAsia="仿宋_GB2312" w:cs="宋体"/>
          <w:color w:val="auto"/>
          <w:szCs w:val="21"/>
          <w:highlight w:val="none"/>
          <w:u w:val="single"/>
        </w:rPr>
        <w:t>（自第29天起计算）</w:t>
      </w:r>
      <w:r>
        <w:rPr>
          <w:rFonts w:hint="eastAsia" w:ascii="仿宋_GB2312" w:hAnsi="宋体" w:eastAsia="仿宋_GB2312" w:cs="宋体"/>
          <w:color w:val="auto"/>
          <w:kern w:val="0"/>
          <w:szCs w:val="21"/>
          <w:highlight w:val="none"/>
          <w:u w:val="single"/>
        </w:rPr>
        <w:t>；逾期天数超过56天的，超过部分天数按上述利率的两倍计算并支付违约金。</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（7）发包人违反合同约定，自行实施或转由他人实施被取消的合同工作内容的违约责任：由发包人承担由此给承包人造成的实际损失并支付合理利润。</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8）发包人提供的材料、工程设备的规格、数量或质量不符合合同约定，或因发包人原因导致交货日期延误或交货地点变更等情况的违约责任：由发包人承担由此增加的费用和（或）顺延工期，并支付合理利润，具体索赔程序按照第23条〔索赔〕约定执行。</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（9）因发包人原因造成工程质量未达到合同约定标准的，由发包人承担由此增加的费用和（或）延误的工期，并支付合理利润。</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（10）因发包人违反合同约定造成暂停施工的违约责任：由发包人承担由此增加的费用和（或）顺延工期，并支付合理利润，具体索赔程序按照第23条〔索赔〕约定执行。</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（11）发包人无正当理由没有在约定期限内发出复工指示，导致承包人无法复工的违约责任：由发包人承担由此增加的费用和（或）顺延工期，并支付合理利润，具体索赔程序按照第23条〔索赔〕约定执行。</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（12）因发包人原因导致工程无法按期办理竣工验收和竣工结算的违约责任：由发包人承担由此增加的费用和（或）顺延工期，并支付合理利润，具体索赔程序按照第23条〔索赔〕约定执行。</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szCs w:val="21"/>
          <w:highlight w:val="none"/>
        </w:rPr>
        <w:t>（13）</w:t>
      </w:r>
      <w:r>
        <w:rPr>
          <w:rFonts w:hint="eastAsia" w:ascii="仿宋_GB2312" w:hAnsi="宋体" w:eastAsia="仿宋_GB2312" w:cs="宋体"/>
          <w:color w:val="auto"/>
          <w:kern w:val="0"/>
          <w:szCs w:val="21"/>
          <w:highlight w:val="none"/>
        </w:rPr>
        <w:t>发包人无正当理由未按约定退还履约担保或质量保证金的违约责任：发包人应向承包人支付违约金，自应当退还之日起28天后开始计算违约金，计算公式：违约金=应退未退担保金额×中国人民银行</w:t>
      </w:r>
      <w:r>
        <w:rPr>
          <w:rFonts w:hint="eastAsia" w:ascii="仿宋_GB2312" w:hAnsi="宋体" w:eastAsia="仿宋_GB2312" w:cs="宋体"/>
          <w:color w:val="auto"/>
          <w:kern w:val="0"/>
          <w:szCs w:val="21"/>
          <w:highlight w:val="none"/>
          <w:u w:val="single"/>
        </w:rPr>
        <w:t xml:space="preserve">    </w:t>
      </w:r>
      <w:r>
        <w:rPr>
          <w:rFonts w:hint="eastAsia" w:ascii="仿宋_GB2312" w:hAnsi="宋体" w:eastAsia="仿宋_GB2312" w:cs="宋体"/>
          <w:color w:val="auto"/>
          <w:kern w:val="0"/>
          <w:szCs w:val="21"/>
          <w:highlight w:val="none"/>
        </w:rPr>
        <w:t>年</w:t>
      </w:r>
      <w:r>
        <w:rPr>
          <w:rFonts w:hint="eastAsia" w:ascii="仿宋_GB2312" w:hAnsi="宋体" w:eastAsia="仿宋_GB2312" w:cs="宋体"/>
          <w:color w:val="auto"/>
          <w:kern w:val="0"/>
          <w:szCs w:val="21"/>
          <w:highlight w:val="none"/>
          <w:u w:val="single"/>
        </w:rPr>
        <w:t xml:space="preserve">    </w:t>
      </w:r>
      <w:r>
        <w:rPr>
          <w:rFonts w:hint="eastAsia" w:ascii="仿宋_GB2312" w:hAnsi="宋体" w:eastAsia="仿宋_GB2312" w:cs="宋体"/>
          <w:color w:val="auto"/>
          <w:kern w:val="0"/>
          <w:szCs w:val="21"/>
          <w:highlight w:val="none"/>
        </w:rPr>
        <w:t>月公布的</w:t>
      </w:r>
      <w:r>
        <w:rPr>
          <w:rFonts w:hint="eastAsia" w:ascii="仿宋_GB2312" w:hAnsi="宋体" w:eastAsia="仿宋_GB2312" w:cs="宋体"/>
          <w:color w:val="auto"/>
          <w:kern w:val="0"/>
          <w:szCs w:val="21"/>
          <w:highlight w:val="none"/>
          <w:u w:val="single"/>
        </w:rPr>
        <w:t xml:space="preserve">    </w:t>
      </w:r>
      <w:r>
        <w:rPr>
          <w:rFonts w:hint="eastAsia" w:ascii="仿宋_GB2312" w:hAnsi="宋体" w:eastAsia="仿宋_GB2312" w:cs="宋体"/>
          <w:color w:val="auto"/>
          <w:kern w:val="0"/>
          <w:szCs w:val="21"/>
          <w:highlight w:val="none"/>
        </w:rPr>
        <w:t>年期贷款市场报价利率/360天×逾期天数</w:t>
      </w:r>
      <w:r>
        <w:rPr>
          <w:rFonts w:hint="eastAsia" w:ascii="仿宋_GB2312" w:hAnsi="宋体" w:eastAsia="仿宋_GB2312" w:cs="宋体"/>
          <w:color w:val="auto"/>
          <w:szCs w:val="21"/>
          <w:highlight w:val="none"/>
        </w:rPr>
        <w:t>（自第29天起计算）</w:t>
      </w:r>
      <w:r>
        <w:rPr>
          <w:rFonts w:hint="eastAsia" w:ascii="仿宋_GB2312" w:hAnsi="宋体" w:eastAsia="仿宋_GB2312" w:cs="宋体"/>
          <w:color w:val="auto"/>
          <w:kern w:val="0"/>
          <w:szCs w:val="21"/>
          <w:highlight w:val="none"/>
        </w:rPr>
        <w:t>。</w:t>
      </w:r>
    </w:p>
    <w:p>
      <w:pPr>
        <w:snapToGrid w:val="0"/>
        <w:spacing w:line="360" w:lineRule="auto"/>
        <w:ind w:firstLine="420" w:firstLineChars="200"/>
        <w:jc w:val="left"/>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（14）发包人不当提取履约担保或质量保证金的，应及时予以退还，若不当提取超过28天的，应承担违约责任：发包人应向承包人支付违约金，计算公式：违约金=不当提取的担保金额×中国人民银行</w:t>
      </w:r>
      <w:r>
        <w:rPr>
          <w:rFonts w:hint="eastAsia" w:ascii="仿宋_GB2312" w:hAnsi="宋体" w:eastAsia="仿宋_GB2312" w:cs="宋体"/>
          <w:color w:val="auto"/>
          <w:kern w:val="0"/>
          <w:szCs w:val="21"/>
          <w:highlight w:val="none"/>
          <w:u w:val="single"/>
        </w:rPr>
        <w:t xml:space="preserve">    </w:t>
      </w:r>
      <w:r>
        <w:rPr>
          <w:rFonts w:hint="eastAsia" w:ascii="仿宋_GB2312" w:hAnsi="宋体" w:eastAsia="仿宋_GB2312" w:cs="宋体"/>
          <w:color w:val="auto"/>
          <w:szCs w:val="21"/>
          <w:highlight w:val="none"/>
        </w:rPr>
        <w:t>年</w:t>
      </w:r>
      <w:r>
        <w:rPr>
          <w:rFonts w:hint="eastAsia" w:ascii="仿宋_GB2312" w:hAnsi="宋体" w:eastAsia="仿宋_GB2312" w:cs="宋体"/>
          <w:color w:val="auto"/>
          <w:kern w:val="0"/>
          <w:szCs w:val="21"/>
          <w:highlight w:val="none"/>
          <w:u w:val="single"/>
        </w:rPr>
        <w:t xml:space="preserve">    </w:t>
      </w:r>
      <w:r>
        <w:rPr>
          <w:rFonts w:hint="eastAsia" w:ascii="仿宋_GB2312" w:hAnsi="宋体" w:eastAsia="仿宋_GB2312" w:cs="宋体"/>
          <w:color w:val="auto"/>
          <w:szCs w:val="21"/>
          <w:highlight w:val="none"/>
        </w:rPr>
        <w:t>月公布的</w:t>
      </w:r>
      <w:r>
        <w:rPr>
          <w:rFonts w:hint="eastAsia" w:ascii="仿宋_GB2312" w:hAnsi="宋体" w:eastAsia="仿宋_GB2312" w:cs="宋体"/>
          <w:color w:val="auto"/>
          <w:kern w:val="0"/>
          <w:szCs w:val="21"/>
          <w:highlight w:val="none"/>
          <w:u w:val="single"/>
        </w:rPr>
        <w:t xml:space="preserve">    </w:t>
      </w:r>
      <w:r>
        <w:rPr>
          <w:rFonts w:hint="eastAsia" w:ascii="仿宋_GB2312" w:hAnsi="宋体" w:eastAsia="仿宋_GB2312" w:cs="宋体"/>
          <w:color w:val="auto"/>
          <w:szCs w:val="21"/>
          <w:highlight w:val="none"/>
        </w:rPr>
        <w:t>年期贷款市场报价利率/360天×逾期天数（自第29天起计算）。</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（15）发包人未按合同约定接收全部或部分工作的违约责任：由发包人承担自应当接收工程之日起的工程照管、成品保护、保管等与工程有关的各项费用。</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（16）由于发包人原因对承包人造成的人员人身伤亡和财产损失的，由发包人负责赔偿，并承担由此增加的费用和（或）延误的工期，并支付合理利润。</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（17）发包人未按合同约定办理保险的违约责任：除按18.6.1项约定执行外，每延迟1天，按500元/天支付违约金。</w:t>
      </w:r>
    </w:p>
    <w:p>
      <w:pPr>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（18）其他：</w:t>
      </w:r>
      <w:r>
        <w:rPr>
          <w:rFonts w:hint="eastAsia" w:ascii="仿宋_GB2312" w:hAnsi="宋体" w:eastAsia="仿宋_GB2312" w:cs="宋体"/>
          <w:color w:val="auto"/>
          <w:kern w:val="0"/>
          <w:szCs w:val="21"/>
          <w:highlight w:val="none"/>
          <w:u w:val="single"/>
        </w:rPr>
        <w:t xml:space="preserve">        </w:t>
      </w:r>
      <w:r>
        <w:rPr>
          <w:rFonts w:hint="eastAsia" w:ascii="仿宋_GB2312" w:hAnsi="宋体" w:eastAsia="仿宋_GB2312" w:cs="宋体"/>
          <w:color w:val="auto"/>
          <w:kern w:val="0"/>
          <w:szCs w:val="21"/>
          <w:highlight w:val="none"/>
        </w:rPr>
        <w:t>。</w:t>
      </w:r>
    </w:p>
    <w:p>
      <w:pPr>
        <w:snapToGrid w:val="0"/>
        <w:spacing w:line="360" w:lineRule="auto"/>
        <w:ind w:firstLine="420" w:firstLineChars="200"/>
        <w:jc w:val="left"/>
        <w:rPr>
          <w:rFonts w:hint="eastAsia" w:ascii="仿宋_GB2312" w:eastAsia="仿宋_GB2312"/>
          <w:color w:val="auto"/>
          <w:highlight w:val="none"/>
          <w:lang w:bidi="ar"/>
        </w:rPr>
      </w:pPr>
      <w:r>
        <w:rPr>
          <w:rFonts w:hint="eastAsia" w:ascii="仿宋_GB2312" w:hAnsi="宋体" w:eastAsia="仿宋_GB2312" w:cs="宋体"/>
          <w:color w:val="auto"/>
          <w:kern w:val="0"/>
          <w:szCs w:val="21"/>
          <w:highlight w:val="none"/>
        </w:rPr>
        <w:t>发包人发生除第22.2.1项以外的违约情况时，承包人可向发包人发出通知，要求发包人采取有效措施纠正违约行为。发包人收到承包人通知后的28天内仍不履行合同义务，承包人有权暂停施工，并通知监理人。</w:t>
      </w:r>
    </w:p>
    <w:p>
      <w:pPr>
        <w:pStyle w:val="5"/>
        <w:spacing w:before="0" w:after="0" w:line="360" w:lineRule="auto"/>
        <w:rPr>
          <w:rFonts w:hint="eastAsia" w:ascii="宋体" w:hAnsi="宋体"/>
          <w:color w:val="auto"/>
          <w:highlight w:val="none"/>
        </w:rPr>
      </w:pPr>
      <w:bookmarkStart w:id="718" w:name="_Toc664"/>
      <w:bookmarkStart w:id="719" w:name="_Toc57795987"/>
      <w:bookmarkStart w:id="720" w:name="_Toc5397"/>
      <w:bookmarkStart w:id="721" w:name="_Toc13018"/>
      <w:bookmarkStart w:id="722" w:name="_Toc23223"/>
      <w:r>
        <w:rPr>
          <w:rFonts w:hint="eastAsia" w:ascii="宋体" w:hAnsi="宋体"/>
          <w:color w:val="auto"/>
          <w:highlight w:val="none"/>
        </w:rPr>
        <w:t>23、索赔</w:t>
      </w:r>
      <w:bookmarkEnd w:id="718"/>
      <w:bookmarkEnd w:id="719"/>
      <w:bookmarkEnd w:id="720"/>
      <w:bookmarkEnd w:id="721"/>
      <w:bookmarkEnd w:id="722"/>
    </w:p>
    <w:p>
      <w:pPr>
        <w:pStyle w:val="6"/>
        <w:spacing w:before="0" w:beforeAutospacing="0" w:after="0" w:afterAutospacing="0" w:line="360" w:lineRule="auto"/>
        <w:rPr>
          <w:rFonts w:hint="eastAsia"/>
          <w:color w:val="auto"/>
          <w:highlight w:val="none"/>
        </w:rPr>
      </w:pPr>
      <w:r>
        <w:rPr>
          <w:rFonts w:hint="eastAsia"/>
          <w:color w:val="auto"/>
          <w:highlight w:val="none"/>
        </w:rPr>
        <w:t>23.1 承包人索赔的提出</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本款第（4）项细化为：</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（4）在索赔事件影响结束后的 28 天内，承包人应向监理人递交最终索赔通知书，说明最终要求索赔的追加付款金额和（或）延长的工期，并附必要的记录和证明材料。</w:t>
      </w:r>
    </w:p>
    <w:p>
      <w:pPr>
        <w:pStyle w:val="6"/>
        <w:spacing w:before="0" w:beforeAutospacing="0" w:after="0" w:afterAutospacing="0" w:line="360" w:lineRule="auto"/>
        <w:rPr>
          <w:rFonts w:hint="eastAsia"/>
          <w:color w:val="auto"/>
          <w:highlight w:val="none"/>
        </w:rPr>
      </w:pPr>
      <w:r>
        <w:rPr>
          <w:rFonts w:hint="eastAsia"/>
          <w:color w:val="auto"/>
          <w:highlight w:val="none"/>
        </w:rPr>
        <w:t>23.2 承包人索赔处理程序</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本款第（2）项细化为：</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（2）监理人应按第 3.5 款商定或确定追加的付款和（或）延长的工期，并在收到上述索赔通知书或有关索赔的进一步证明材料后的 42 天内，将索赔处理结果报发包人批准后答复承包人。如果承包人提出的索赔要求未能遵守第 23.1（2）~（4）项的规定，则承包人只限于索赔由监理人按当时记录予以核实的那部分款额和（或）工期延长天数。</w:t>
      </w:r>
    </w:p>
    <w:p>
      <w:pPr>
        <w:pStyle w:val="6"/>
        <w:spacing w:before="0" w:beforeAutospacing="0" w:after="0" w:afterAutospacing="0" w:line="360" w:lineRule="auto"/>
        <w:rPr>
          <w:rFonts w:hint="eastAsia" w:ascii="仿宋_GB2312" w:eastAsia="仿宋_GB2312"/>
          <w:color w:val="auto"/>
          <w:highlight w:val="none"/>
        </w:rPr>
      </w:pPr>
      <w:r>
        <w:rPr>
          <w:rFonts w:hint="eastAsia" w:ascii="仿宋_GB2312" w:eastAsia="仿宋_GB2312"/>
          <w:color w:val="auto"/>
          <w:highlight w:val="none"/>
        </w:rPr>
        <w:t>23.3 承包人提出索赔的期限</w:t>
      </w:r>
    </w:p>
    <w:p>
      <w:pPr>
        <w:autoSpaceDE w:val="0"/>
        <w:autoSpaceDN w:val="0"/>
        <w:adjustRightInd w:val="0"/>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本款补充第 23.3.3 项：</w:t>
      </w:r>
    </w:p>
    <w:p>
      <w:pPr>
        <w:autoSpaceDE w:val="0"/>
        <w:autoSpaceDN w:val="0"/>
        <w:adjustRightInd w:val="0"/>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23.3.3除上述23.3.1和23.3.2规定的情形外，任一索赔事件发生后28天内，承包人未向发包人发出索赔意向通知书的，视为其已放弃索赔权，无权再就该索赔事项提出任何索赔。</w:t>
      </w:r>
    </w:p>
    <w:p>
      <w:pPr>
        <w:pStyle w:val="6"/>
        <w:spacing w:before="0" w:beforeAutospacing="0" w:after="0" w:afterAutospacing="0" w:line="360" w:lineRule="auto"/>
        <w:rPr>
          <w:rFonts w:hint="eastAsia" w:ascii="仿宋_GB2312" w:eastAsia="仿宋_GB2312"/>
          <w:color w:val="auto"/>
          <w:highlight w:val="none"/>
        </w:rPr>
      </w:pPr>
      <w:r>
        <w:rPr>
          <w:rFonts w:hint="eastAsia" w:ascii="仿宋_GB2312" w:eastAsia="仿宋_GB2312"/>
          <w:color w:val="auto"/>
          <w:highlight w:val="none"/>
        </w:rPr>
        <w:t>23.4 发包人的索赔</w:t>
      </w:r>
    </w:p>
    <w:p>
      <w:pPr>
        <w:pStyle w:val="2"/>
        <w:spacing w:after="0"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本款补充第 23.4.3 项：</w:t>
      </w:r>
    </w:p>
    <w:p>
      <w:pPr>
        <w:pStyle w:val="2"/>
        <w:spacing w:after="0"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23.4.3发包人应在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索赔事件具有持续影响的，发包人应在索赔事件影响结束后28天内，通过监理人向承包人正式递交最终索赔报告。</w:t>
      </w:r>
    </w:p>
    <w:p>
      <w:pPr>
        <w:autoSpaceDE w:val="0"/>
        <w:autoSpaceDN w:val="0"/>
        <w:adjustRightInd w:val="0"/>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对发包人索赔的处理如下：</w:t>
      </w:r>
    </w:p>
    <w:p>
      <w:pPr>
        <w:autoSpaceDE w:val="0"/>
        <w:autoSpaceDN w:val="0"/>
        <w:adjustRightInd w:val="0"/>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（1）承包人收到发包人提交的索赔报告后，应及时审查索赔报告的内容、查验发包人证明材料；</w:t>
      </w:r>
    </w:p>
    <w:p>
      <w:pPr>
        <w:autoSpaceDE w:val="0"/>
        <w:autoSpaceDN w:val="0"/>
        <w:adjustRightInd w:val="0"/>
        <w:snapToGrid w:val="0"/>
        <w:spacing w:line="360" w:lineRule="auto"/>
        <w:ind w:firstLine="420" w:firstLineChars="200"/>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承包人应在收到索赔报告或有关索赔的进一步证明材料后28天内，将索赔处理结果答复发包人。如果承包人未在上述期限内作出答复的，监理人应以书面形式催告承包人，经监理人三次书面催告后，承包人仍未按期限答复的，则视为对发包人索赔要求的认可；</w:t>
      </w:r>
    </w:p>
    <w:p>
      <w:pPr>
        <w:autoSpaceDE w:val="0"/>
        <w:autoSpaceDN w:val="0"/>
        <w:adjustRightInd w:val="0"/>
        <w:snapToGrid w:val="0"/>
        <w:spacing w:line="360" w:lineRule="auto"/>
        <w:ind w:firstLine="420" w:firstLineChars="200"/>
        <w:jc w:val="left"/>
        <w:rPr>
          <w:rFonts w:hint="eastAsia" w:ascii="宋体" w:hAnsi="宋体" w:cs="宋体"/>
          <w:color w:val="auto"/>
          <w:kern w:val="0"/>
          <w:szCs w:val="21"/>
          <w:highlight w:val="none"/>
        </w:rPr>
      </w:pPr>
      <w:r>
        <w:rPr>
          <w:rFonts w:hint="eastAsia" w:ascii="仿宋_GB2312" w:hAnsi="宋体" w:eastAsia="仿宋_GB2312" w:cs="宋体"/>
          <w:color w:val="auto"/>
          <w:kern w:val="0"/>
          <w:szCs w:val="21"/>
          <w:highlight w:val="none"/>
        </w:rPr>
        <w:t>（3）承包人接受索赔处理结果的，发包人可从应支付给承包人的合同价款中扣除赔付的金额或延长缺陷责任期；发包人不接受索赔处理结果的，按第24条〔争议的解决〕约定处理。</w:t>
      </w:r>
    </w:p>
    <w:p>
      <w:pPr>
        <w:pStyle w:val="5"/>
        <w:spacing w:before="0" w:after="0" w:line="360" w:lineRule="auto"/>
        <w:rPr>
          <w:rFonts w:hint="eastAsia" w:ascii="宋体" w:hAnsi="宋体"/>
          <w:color w:val="auto"/>
          <w:highlight w:val="none"/>
        </w:rPr>
      </w:pPr>
      <w:bookmarkStart w:id="723" w:name="_Toc26498"/>
      <w:bookmarkStart w:id="724" w:name="_Toc31990"/>
      <w:bookmarkStart w:id="725" w:name="_Toc57795988"/>
      <w:bookmarkStart w:id="726" w:name="_Toc13381"/>
      <w:bookmarkStart w:id="727" w:name="_Toc26229"/>
      <w:r>
        <w:rPr>
          <w:rFonts w:hint="eastAsia" w:ascii="宋体" w:hAnsi="宋体"/>
          <w:color w:val="auto"/>
          <w:highlight w:val="none"/>
        </w:rPr>
        <w:t>24、争议的解决</w:t>
      </w:r>
      <w:bookmarkEnd w:id="723"/>
      <w:bookmarkEnd w:id="724"/>
      <w:bookmarkEnd w:id="725"/>
      <w:bookmarkEnd w:id="726"/>
      <w:bookmarkEnd w:id="727"/>
    </w:p>
    <w:p>
      <w:pPr>
        <w:pStyle w:val="6"/>
        <w:spacing w:before="0" w:beforeAutospacing="0" w:after="0" w:afterAutospacing="0" w:line="360" w:lineRule="auto"/>
        <w:rPr>
          <w:rFonts w:hint="eastAsia" w:ascii="仿宋_GB2312" w:eastAsia="仿宋_GB2312"/>
          <w:color w:val="auto"/>
          <w:highlight w:val="none"/>
        </w:rPr>
      </w:pPr>
      <w:r>
        <w:rPr>
          <w:rFonts w:hint="eastAsia" w:ascii="仿宋_GB2312" w:eastAsia="仿宋_GB2312"/>
          <w:color w:val="auto"/>
          <w:highlight w:val="none"/>
        </w:rPr>
        <w:t>24.1 争议的解决方式</w:t>
      </w:r>
    </w:p>
    <w:p>
      <w:pPr>
        <w:spacing w:line="360" w:lineRule="auto"/>
        <w:ind w:firstLine="420" w:firstLineChars="200"/>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本款补充：</w:t>
      </w:r>
    </w:p>
    <w:p>
      <w:pPr>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szCs w:val="21"/>
          <w:highlight w:val="none"/>
        </w:rPr>
        <w:t>合同当事人友好协商解决不成、不愿提请争议评审或不接受争议评审组意见的，</w:t>
      </w:r>
      <w:r>
        <w:rPr>
          <w:rFonts w:hint="eastAsia" w:ascii="仿宋_GB2312" w:hAnsi="宋体" w:eastAsia="仿宋_GB2312" w:cs="宋体"/>
          <w:color w:val="auto"/>
          <w:kern w:val="0"/>
          <w:szCs w:val="21"/>
          <w:highlight w:val="none"/>
        </w:rPr>
        <w:t>按下列第</w:t>
      </w:r>
      <w:r>
        <w:rPr>
          <w:rFonts w:hint="eastAsia" w:ascii="仿宋_GB2312" w:hAnsi="宋体" w:eastAsia="仿宋_GB2312" w:cs="宋体"/>
          <w:color w:val="auto"/>
          <w:kern w:val="0"/>
          <w:szCs w:val="21"/>
          <w:highlight w:val="none"/>
          <w:u w:val="single"/>
        </w:rPr>
        <w:t xml:space="preserve">    </w:t>
      </w:r>
      <w:r>
        <w:rPr>
          <w:rFonts w:hint="eastAsia" w:ascii="仿宋_GB2312" w:hAnsi="宋体" w:eastAsia="仿宋_GB2312" w:cs="宋体"/>
          <w:color w:val="auto"/>
          <w:kern w:val="0"/>
          <w:szCs w:val="21"/>
          <w:highlight w:val="none"/>
        </w:rPr>
        <w:t>种方式解决：</w:t>
      </w:r>
    </w:p>
    <w:p>
      <w:pPr>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（1）向</w:t>
      </w:r>
      <w:r>
        <w:rPr>
          <w:rFonts w:hint="eastAsia" w:ascii="仿宋_GB2312" w:hAnsi="宋体" w:eastAsia="仿宋_GB2312" w:cs="宋体"/>
          <w:color w:val="auto"/>
          <w:kern w:val="0"/>
          <w:szCs w:val="21"/>
          <w:highlight w:val="none"/>
          <w:u w:val="single"/>
        </w:rPr>
        <w:t xml:space="preserve">                     </w:t>
      </w:r>
      <w:r>
        <w:rPr>
          <w:rFonts w:hint="eastAsia" w:ascii="仿宋_GB2312" w:hAnsi="宋体" w:eastAsia="仿宋_GB2312" w:cs="宋体"/>
          <w:color w:val="auto"/>
          <w:kern w:val="0"/>
          <w:szCs w:val="21"/>
          <w:highlight w:val="none"/>
        </w:rPr>
        <w:t>仲裁委员会申请仲裁；</w:t>
      </w:r>
    </w:p>
    <w:p>
      <w:pPr>
        <w:spacing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（2）向</w:t>
      </w:r>
      <w:r>
        <w:rPr>
          <w:rFonts w:hint="eastAsia" w:ascii="仿宋_GB2312" w:hAnsi="宋体" w:eastAsia="仿宋_GB2312" w:cs="宋体"/>
          <w:color w:val="auto"/>
          <w:kern w:val="0"/>
          <w:szCs w:val="21"/>
          <w:highlight w:val="none"/>
          <w:u w:val="single"/>
        </w:rPr>
        <w:t xml:space="preserve">                     </w:t>
      </w:r>
      <w:r>
        <w:rPr>
          <w:rFonts w:hint="eastAsia" w:ascii="仿宋_GB2312" w:hAnsi="宋体" w:eastAsia="仿宋_GB2312" w:cs="宋体"/>
          <w:color w:val="auto"/>
          <w:kern w:val="0"/>
          <w:szCs w:val="21"/>
          <w:highlight w:val="none"/>
        </w:rPr>
        <w:t>人民法院起诉。</w:t>
      </w:r>
    </w:p>
    <w:p>
      <w:pPr>
        <w:pStyle w:val="6"/>
        <w:spacing w:before="0" w:beforeAutospacing="0" w:after="0" w:afterAutospacing="0" w:line="360" w:lineRule="auto"/>
        <w:rPr>
          <w:rFonts w:hint="eastAsia"/>
          <w:color w:val="auto"/>
          <w:highlight w:val="none"/>
        </w:rPr>
      </w:pPr>
      <w:r>
        <w:rPr>
          <w:rFonts w:hint="eastAsia"/>
          <w:color w:val="auto"/>
          <w:highlight w:val="none"/>
        </w:rPr>
        <w:t>24.3 争议评审</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第 24.3.1 项补充：</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争议评审组由 3 人或 5 人组成，专家的聘请方法可由发包人和承包人共同协商确定，亦可请政府主管部门推荐或通过合同争议调解机构聘请，并经双方认同。争议评审组成员应与合同双方均无利害关系。争议评审组的各项费用由发包人和承包人平均分担。</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本条补充第 24.4 款、第 24.5 款（适用于采用仲裁方式最终解决争议的项目）：</w:t>
      </w:r>
    </w:p>
    <w:p>
      <w:pPr>
        <w:pStyle w:val="6"/>
        <w:spacing w:before="0" w:beforeAutospacing="0" w:after="0" w:afterAutospacing="0" w:line="360" w:lineRule="auto"/>
        <w:rPr>
          <w:rFonts w:hint="eastAsia"/>
          <w:color w:val="auto"/>
          <w:highlight w:val="none"/>
        </w:rPr>
      </w:pPr>
      <w:r>
        <w:rPr>
          <w:rFonts w:hint="eastAsia"/>
          <w:color w:val="auto"/>
          <w:highlight w:val="none"/>
        </w:rPr>
        <w:t>24.4 仲裁</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（1）对于未能友好解决或未能通过争议评审解决的争议，发包人或承包人任一方均有权提交给第 24.1 款约定的仲裁委员会仲裁。</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2）仲裁可在交工之前或之后进行，但发包人、监理人和承包人各自的义务不得因在工程实施期间进行仲裁而有所改变。如果仲裁是在终止合同的情况下进行，则对合同工程应采取保护措施，措施费由败诉方承担。</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（3）仲裁裁决是终局性的并对发包人和承包人双方具有约束力。</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（4）全部仲裁费用应由败诉方承担；或按仲裁委员会裁决的比例分担。</w:t>
      </w:r>
    </w:p>
    <w:p>
      <w:pPr>
        <w:pStyle w:val="6"/>
        <w:spacing w:before="0" w:beforeAutospacing="0" w:after="0" w:afterAutospacing="0" w:line="360" w:lineRule="auto"/>
        <w:rPr>
          <w:rFonts w:hint="eastAsia"/>
          <w:color w:val="auto"/>
          <w:highlight w:val="none"/>
        </w:rPr>
      </w:pPr>
      <w:r>
        <w:rPr>
          <w:rFonts w:hint="eastAsia"/>
          <w:color w:val="auto"/>
          <w:highlight w:val="none"/>
        </w:rPr>
        <w:t>24.5 仲裁的执行</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（1）任何一方不履行仲裁机构的裁决的，对方可以向有管辖权的人民法院申请执行。</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2）任何一方提出证据证明裁决有《中华人民共和国仲裁法》第五十八条规定情形之一的，可以向仲裁委员会所在地的中级人民法院申请撤销裁决。人民法院认定执行该裁决违背社会公共利益的，裁定不予执行。仲裁裁决被人民法院裁定不予执行的，当事人可以根据双方达成的书面仲裁协议重新申请仲裁，也可以向人民法院起诉。</w:t>
      </w:r>
    </w:p>
    <w:p>
      <w:pPr>
        <w:pStyle w:val="5"/>
        <w:spacing w:before="0" w:after="0" w:line="360" w:lineRule="auto"/>
        <w:rPr>
          <w:rFonts w:hint="eastAsia" w:ascii="仿宋_GB2312" w:hAnsi="宋体" w:eastAsia="仿宋_GB2312"/>
          <w:color w:val="auto"/>
          <w:highlight w:val="none"/>
        </w:rPr>
      </w:pPr>
      <w:bookmarkStart w:id="728" w:name="_Toc14896"/>
      <w:bookmarkStart w:id="729" w:name="_Toc57795989"/>
      <w:bookmarkStart w:id="730" w:name="_Toc7798"/>
      <w:bookmarkStart w:id="731" w:name="_Toc3117"/>
      <w:bookmarkStart w:id="732" w:name="_Toc10313"/>
      <w:r>
        <w:rPr>
          <w:rFonts w:hint="eastAsia" w:ascii="仿宋_GB2312" w:hAnsi="宋体" w:eastAsia="仿宋_GB2312"/>
          <w:color w:val="auto"/>
          <w:highlight w:val="none"/>
        </w:rPr>
        <w:t>25、补充条款</w:t>
      </w:r>
      <w:bookmarkEnd w:id="728"/>
      <w:bookmarkEnd w:id="729"/>
      <w:bookmarkEnd w:id="730"/>
      <w:bookmarkEnd w:id="731"/>
      <w:bookmarkEnd w:id="732"/>
    </w:p>
    <w:p>
      <w:pPr>
        <w:pStyle w:val="6"/>
        <w:spacing w:before="0" w:beforeAutospacing="0" w:after="0" w:afterAutospacing="0" w:line="360" w:lineRule="auto"/>
        <w:ind w:firstLine="481" w:firstLineChars="200"/>
        <w:rPr>
          <w:rFonts w:hint="eastAsia" w:ascii="仿宋_GB2312" w:eastAsia="仿宋_GB2312"/>
          <w:color w:val="auto"/>
          <w:highlight w:val="none"/>
        </w:rPr>
      </w:pPr>
      <w:r>
        <w:rPr>
          <w:rFonts w:hint="eastAsia" w:ascii="仿宋_GB2312" w:eastAsia="仿宋_GB2312"/>
          <w:color w:val="auto"/>
          <w:highlight w:val="none"/>
        </w:rPr>
        <w:t>25.1 退出机制</w:t>
      </w:r>
    </w:p>
    <w:p>
      <w:pPr>
        <w:snapToGrid w:val="0"/>
        <w:spacing w:line="360" w:lineRule="auto"/>
        <w:ind w:firstLine="420" w:firstLineChars="200"/>
        <w:jc w:val="left"/>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25.1.1有下列情形之一的，发包人有权解除合同，亦有权兑付履约担保，并对承包人做清退出场处理：</w:t>
      </w:r>
    </w:p>
    <w:p>
      <w:pPr>
        <w:snapToGrid w:val="0"/>
        <w:spacing w:line="360" w:lineRule="auto"/>
        <w:ind w:firstLine="420" w:firstLineChars="200"/>
        <w:jc w:val="left"/>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（1）因承包人原因造成较大及以上等级生产安全事故或工程质量事故的；</w:t>
      </w:r>
    </w:p>
    <w:p>
      <w:pPr>
        <w:snapToGrid w:val="0"/>
        <w:spacing w:line="360" w:lineRule="auto"/>
        <w:ind w:firstLine="420" w:firstLineChars="200"/>
        <w:jc w:val="left"/>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（2）因承包人债权债务纠纷或其他纠纷导致工程无法正常施工的。</w:t>
      </w:r>
    </w:p>
    <w:p>
      <w:pPr>
        <w:snapToGrid w:val="0"/>
        <w:spacing w:line="360" w:lineRule="auto"/>
        <w:ind w:firstLine="420" w:firstLineChars="200"/>
        <w:jc w:val="left"/>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（3）</w:t>
      </w:r>
      <w:r>
        <w:rPr>
          <w:rFonts w:hint="eastAsia" w:ascii="仿宋_GB2312" w:hAnsi="宋体" w:eastAsia="仿宋_GB2312" w:cs="宋体"/>
          <w:color w:val="auto"/>
          <w:szCs w:val="21"/>
          <w:highlight w:val="none"/>
          <w:u w:val="single"/>
        </w:rPr>
        <w:t xml:space="preserve">        </w:t>
      </w:r>
      <w:r>
        <w:rPr>
          <w:rFonts w:hint="eastAsia" w:ascii="仿宋_GB2312" w:hAnsi="宋体" w:eastAsia="仿宋_GB2312" w:cs="宋体"/>
          <w:color w:val="auto"/>
          <w:szCs w:val="21"/>
          <w:highlight w:val="none"/>
        </w:rPr>
        <w:t>。</w:t>
      </w:r>
    </w:p>
    <w:p>
      <w:pPr>
        <w:snapToGrid w:val="0"/>
        <w:spacing w:line="360" w:lineRule="auto"/>
        <w:ind w:firstLine="420" w:firstLineChars="200"/>
        <w:jc w:val="left"/>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25.1.2有下列情形之一的，承包人有权解除合同，并按第22.2.4项约定执行：</w:t>
      </w:r>
    </w:p>
    <w:p>
      <w:pPr>
        <w:spacing w:line="360" w:lineRule="auto"/>
        <w:ind w:right="105" w:rightChars="50" w:firstLine="420" w:firstLineChars="200"/>
        <w:jc w:val="left"/>
        <w:rPr>
          <w:rFonts w:hint="eastAsia" w:ascii="仿宋_GB2312" w:hAnsi="宋体" w:eastAsia="仿宋_GB2312" w:cs="宋体"/>
          <w:color w:val="auto"/>
          <w:szCs w:val="21"/>
          <w:highlight w:val="none"/>
        </w:rPr>
      </w:pPr>
      <w:r>
        <w:rPr>
          <w:rFonts w:hint="eastAsia" w:ascii="仿宋_GB2312" w:hAnsi="宋体" w:eastAsia="仿宋_GB2312" w:cs="宋体"/>
          <w:color w:val="auto"/>
          <w:szCs w:val="21"/>
          <w:highlight w:val="none"/>
        </w:rPr>
        <w:t>（1）因发包人征地、拆迁、补偿、审批手续等原因致使本工程延期开工超过90天的。</w:t>
      </w:r>
    </w:p>
    <w:p>
      <w:pPr>
        <w:pStyle w:val="2"/>
        <w:spacing w:after="0" w:line="360" w:lineRule="auto"/>
        <w:ind w:firstLine="420" w:firstLineChars="200"/>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w:t>
      </w:r>
      <w:r>
        <w:rPr>
          <w:rFonts w:hint="eastAsia" w:ascii="仿宋_GB2312" w:hAnsi="宋体" w:eastAsia="仿宋_GB2312" w:cs="宋体"/>
          <w:color w:val="auto"/>
          <w:kern w:val="0"/>
          <w:szCs w:val="21"/>
          <w:highlight w:val="none"/>
          <w:u w:val="single"/>
        </w:rPr>
        <w:t xml:space="preserve">        </w:t>
      </w:r>
      <w:r>
        <w:rPr>
          <w:rFonts w:hint="eastAsia" w:ascii="仿宋_GB2312" w:hAnsi="宋体" w:eastAsia="仿宋_GB2312" w:cs="宋体"/>
          <w:color w:val="auto"/>
          <w:kern w:val="0"/>
          <w:szCs w:val="21"/>
          <w:highlight w:val="none"/>
        </w:rPr>
        <w:t>。</w:t>
      </w:r>
    </w:p>
    <w:p>
      <w:pPr>
        <w:spacing w:line="360" w:lineRule="auto"/>
        <w:ind w:right="105" w:rightChars="50" w:firstLine="421" w:firstLineChars="200"/>
        <w:jc w:val="left"/>
        <w:rPr>
          <w:rFonts w:hint="eastAsia" w:ascii="仿宋_GB2312" w:hAnsi="宋体" w:eastAsia="仿宋_GB2312" w:cs="宋体"/>
          <w:b/>
          <w:bCs/>
          <w:color w:val="auto"/>
          <w:kern w:val="0"/>
          <w:szCs w:val="21"/>
          <w:highlight w:val="none"/>
          <w:u w:val="none"/>
          <w:lang w:val="en-US" w:eastAsia="zh-CN"/>
        </w:rPr>
      </w:pPr>
      <w:r>
        <w:rPr>
          <w:rFonts w:hint="eastAsia" w:ascii="仿宋_GB2312" w:eastAsia="仿宋_GB2312"/>
          <w:b/>
          <w:bCs/>
          <w:color w:val="auto"/>
          <w:highlight w:val="none"/>
        </w:rPr>
        <w:t>25.</w:t>
      </w:r>
      <w:r>
        <w:rPr>
          <w:rFonts w:hint="eastAsia" w:ascii="仿宋_GB2312" w:eastAsia="仿宋_GB2312"/>
          <w:b/>
          <w:bCs/>
          <w:color w:val="auto"/>
          <w:highlight w:val="none"/>
          <w:lang w:val="en-US" w:eastAsia="zh-CN"/>
        </w:rPr>
        <w:t>2</w:t>
      </w:r>
      <w:r>
        <w:rPr>
          <w:rFonts w:hint="eastAsia" w:ascii="仿宋_GB2312" w:hAnsi="宋体" w:eastAsia="仿宋_GB2312" w:cs="宋体"/>
          <w:b/>
          <w:bCs/>
          <w:color w:val="auto"/>
          <w:kern w:val="0"/>
          <w:szCs w:val="21"/>
          <w:highlight w:val="none"/>
        </w:rPr>
        <w:t xml:space="preserve"> </w:t>
      </w:r>
      <w:r>
        <w:rPr>
          <w:rFonts w:hint="eastAsia"/>
          <w:sz w:val="21"/>
          <w:szCs w:val="21"/>
        </w:rPr>
        <w:t>关于不平衡报价的约定</w:t>
      </w:r>
      <w:r>
        <w:rPr>
          <w:rFonts w:hint="eastAsia"/>
          <w:sz w:val="21"/>
          <w:szCs w:val="21"/>
          <w:lang w:eastAsia="zh-CN"/>
        </w:rPr>
        <w:t>：</w:t>
      </w:r>
      <w:r>
        <w:rPr>
          <w:rFonts w:hint="eastAsia" w:ascii="仿宋_GB2312" w:hAnsi="宋体" w:eastAsia="仿宋_GB2312" w:cs="宋体"/>
          <w:b/>
          <w:bCs/>
          <w:color w:val="auto"/>
          <w:kern w:val="0"/>
          <w:szCs w:val="21"/>
          <w:highlight w:val="none"/>
          <w:u w:val="single"/>
          <w:lang w:eastAsia="zh-CN"/>
        </w:rPr>
        <w:t xml:space="preserve"> </w:t>
      </w:r>
      <w:r>
        <w:rPr>
          <w:rFonts w:hint="eastAsia" w:ascii="仿宋_GB2312" w:hAnsi="宋体" w:eastAsia="仿宋_GB2312" w:cs="宋体"/>
          <w:b/>
          <w:bCs/>
          <w:color w:val="auto"/>
          <w:kern w:val="0"/>
          <w:szCs w:val="21"/>
          <w:highlight w:val="none"/>
          <w:u w:val="single"/>
          <w:lang w:val="en-US" w:eastAsia="zh-CN"/>
        </w:rPr>
        <w:t xml:space="preserve">       </w:t>
      </w:r>
      <w:r>
        <w:rPr>
          <w:rFonts w:hint="eastAsia" w:ascii="仿宋_GB2312" w:hAnsi="宋体" w:eastAsia="仿宋_GB2312" w:cs="宋体"/>
          <w:b/>
          <w:bCs/>
          <w:color w:val="auto"/>
          <w:kern w:val="0"/>
          <w:szCs w:val="21"/>
          <w:highlight w:val="none"/>
          <w:u w:val="none"/>
          <w:lang w:val="en-US" w:eastAsia="zh-CN"/>
        </w:rPr>
        <w:t>。</w:t>
      </w:r>
    </w:p>
    <w:p>
      <w:pPr>
        <w:spacing w:line="360" w:lineRule="auto"/>
        <w:ind w:right="105" w:rightChars="50" w:firstLine="421" w:firstLineChars="200"/>
        <w:jc w:val="left"/>
        <w:rPr>
          <w:rFonts w:hint="default" w:ascii="仿宋_GB2312" w:hAnsi="宋体" w:eastAsia="仿宋_GB2312" w:cs="宋体"/>
          <w:color w:val="auto"/>
          <w:szCs w:val="21"/>
          <w:highlight w:val="none"/>
          <w:lang w:val="en-US" w:eastAsia="zh-CN"/>
        </w:rPr>
      </w:pPr>
      <w:r>
        <w:rPr>
          <w:rFonts w:hint="eastAsia" w:ascii="仿宋_GB2312" w:eastAsia="仿宋_GB2312"/>
          <w:b/>
          <w:bCs/>
          <w:color w:val="auto"/>
          <w:highlight w:val="none"/>
        </w:rPr>
        <w:t>25.</w:t>
      </w:r>
      <w:r>
        <w:rPr>
          <w:rFonts w:hint="eastAsia" w:ascii="仿宋_GB2312" w:eastAsia="仿宋_GB2312"/>
          <w:b/>
          <w:bCs/>
          <w:color w:val="auto"/>
          <w:highlight w:val="none"/>
          <w:lang w:val="en-US" w:eastAsia="zh-CN"/>
        </w:rPr>
        <w:t>3</w:t>
      </w:r>
      <w:r>
        <w:rPr>
          <w:rFonts w:hint="eastAsia" w:ascii="仿宋_GB2312" w:hAnsi="宋体" w:eastAsia="仿宋_GB2312" w:cs="宋体"/>
          <w:b/>
          <w:bCs/>
          <w:color w:val="auto"/>
          <w:kern w:val="0"/>
          <w:szCs w:val="21"/>
          <w:highlight w:val="none"/>
        </w:rPr>
        <w:t xml:space="preserve"> </w:t>
      </w:r>
      <w:r>
        <w:rPr>
          <w:rFonts w:hint="eastAsia" w:ascii="仿宋_GB2312" w:hAnsi="宋体" w:eastAsia="仿宋_GB2312" w:cs="宋体"/>
          <w:b/>
          <w:bCs/>
          <w:color w:val="auto"/>
          <w:kern w:val="0"/>
          <w:szCs w:val="21"/>
          <w:highlight w:val="none"/>
          <w:u w:val="single"/>
          <w:lang w:eastAsia="zh-CN"/>
        </w:rPr>
        <w:t xml:space="preserve"> </w:t>
      </w:r>
      <w:r>
        <w:rPr>
          <w:rFonts w:hint="eastAsia" w:ascii="仿宋_GB2312" w:hAnsi="宋体" w:eastAsia="仿宋_GB2312" w:cs="宋体"/>
          <w:b/>
          <w:bCs/>
          <w:color w:val="auto"/>
          <w:kern w:val="0"/>
          <w:szCs w:val="21"/>
          <w:highlight w:val="none"/>
          <w:u w:val="single"/>
          <w:lang w:val="en-US" w:eastAsia="zh-CN"/>
        </w:rPr>
        <w:t xml:space="preserve">       </w:t>
      </w:r>
      <w:r>
        <w:rPr>
          <w:rFonts w:hint="eastAsia" w:ascii="仿宋_GB2312" w:hAnsi="宋体" w:eastAsia="仿宋_GB2312" w:cs="宋体"/>
          <w:b/>
          <w:bCs/>
          <w:color w:val="auto"/>
          <w:kern w:val="0"/>
          <w:szCs w:val="21"/>
          <w:highlight w:val="none"/>
          <w:u w:val="none"/>
          <w:lang w:val="en-US" w:eastAsia="zh-CN"/>
        </w:rPr>
        <w:t>。</w:t>
      </w:r>
    </w:p>
    <w:p>
      <w:pPr>
        <w:spacing w:line="360" w:lineRule="auto"/>
        <w:ind w:right="105" w:rightChars="50" w:firstLine="420" w:firstLineChars="200"/>
        <w:jc w:val="left"/>
        <w:rPr>
          <w:rFonts w:hint="default" w:ascii="仿宋_GB2312" w:hAnsi="宋体" w:eastAsia="仿宋_GB2312" w:cs="宋体"/>
          <w:color w:val="auto"/>
          <w:szCs w:val="21"/>
          <w:highlight w:val="none"/>
          <w:lang w:val="en-US" w:eastAsia="zh-CN"/>
        </w:rPr>
      </w:pPr>
    </w:p>
    <w:p>
      <w:pPr>
        <w:spacing w:line="400" w:lineRule="exact"/>
        <w:jc w:val="center"/>
        <w:rPr>
          <w:rFonts w:ascii="宋体" w:hAnsi="宋体"/>
          <w:b/>
          <w:color w:val="auto"/>
          <w:sz w:val="28"/>
          <w:szCs w:val="28"/>
          <w:highlight w:val="none"/>
        </w:rPr>
      </w:pPr>
      <w:r>
        <w:rPr>
          <w:rFonts w:ascii="宋体" w:hAnsi="宋体"/>
          <w:b/>
          <w:color w:val="auto"/>
          <w:highlight w:val="none"/>
        </w:rPr>
        <w:br w:type="page"/>
      </w:r>
    </w:p>
    <w:p>
      <w:pPr>
        <w:spacing w:line="400" w:lineRule="exact"/>
        <w:jc w:val="center"/>
        <w:rPr>
          <w:rStyle w:val="69"/>
          <w:rFonts w:ascii="宋体" w:hAnsi="宋体"/>
          <w:color w:val="auto"/>
          <w:highlight w:val="none"/>
        </w:rPr>
      </w:pPr>
    </w:p>
    <w:p>
      <w:pPr>
        <w:pStyle w:val="4"/>
        <w:jc w:val="center"/>
        <w:rPr>
          <w:rFonts w:ascii="宋体" w:hAnsi="宋体"/>
          <w:color w:val="auto"/>
          <w:highlight w:val="none"/>
        </w:rPr>
      </w:pPr>
      <w:bookmarkStart w:id="733" w:name="_Toc29733"/>
      <w:bookmarkStart w:id="734" w:name="_Toc31928"/>
      <w:r>
        <w:rPr>
          <w:rFonts w:ascii="宋体" w:hAnsi="宋体"/>
          <w:color w:val="auto"/>
          <w:highlight w:val="none"/>
        </w:rPr>
        <w:t xml:space="preserve">第三节 </w:t>
      </w:r>
      <w:r>
        <w:rPr>
          <w:rFonts w:hint="eastAsia" w:ascii="宋体" w:hAnsi="宋体"/>
          <w:color w:val="auto"/>
          <w:highlight w:val="none"/>
        </w:rPr>
        <w:t>合同附件格式</w:t>
      </w:r>
      <w:bookmarkEnd w:id="733"/>
      <w:bookmarkEnd w:id="734"/>
    </w:p>
    <w:p>
      <w:pPr>
        <w:widowControl/>
        <w:jc w:val="center"/>
        <w:rPr>
          <w:rFonts w:ascii="宋体" w:hAnsi="宋体"/>
          <w:color w:val="auto"/>
          <w:highlight w:val="none"/>
        </w:rPr>
      </w:pPr>
      <w:r>
        <w:rPr>
          <w:rFonts w:hint="eastAsia" w:ascii="宋体" w:hAnsi="宋体"/>
          <w:color w:val="auto"/>
          <w:highlight w:val="none"/>
        </w:rPr>
        <w:t>以下附件是本合同的有效组成部分。</w:t>
      </w:r>
    </w:p>
    <w:p>
      <w:pPr>
        <w:pStyle w:val="5"/>
        <w:jc w:val="center"/>
        <w:rPr>
          <w:rFonts w:hint="eastAsia" w:ascii="宋体" w:hAnsi="宋体" w:cs="黑体"/>
          <w:b w:val="0"/>
          <w:bCs w:val="0"/>
          <w:color w:val="auto"/>
          <w:highlight w:val="none"/>
        </w:rPr>
      </w:pPr>
      <w:bookmarkStart w:id="735" w:name="_Toc351203494"/>
      <w:bookmarkStart w:id="736" w:name="_Toc27983310"/>
      <w:bookmarkStart w:id="737" w:name="_Toc509218786"/>
      <w:bookmarkStart w:id="738" w:name="_Toc534185765"/>
      <w:bookmarkStart w:id="739" w:name="_Toc335223531"/>
      <w:bookmarkStart w:id="740" w:name="_Toc152045768"/>
      <w:bookmarkStart w:id="741" w:name="_Toc467164257"/>
      <w:bookmarkStart w:id="742" w:name="_Toc509390696"/>
      <w:bookmarkStart w:id="743" w:name="_Toc152042547"/>
      <w:bookmarkStart w:id="744" w:name="_Toc424558368"/>
      <w:bookmarkStart w:id="745" w:name="_Toc240180916"/>
      <w:bookmarkStart w:id="746" w:name="_Toc144974827"/>
      <w:bookmarkStart w:id="747" w:name="_Toc424558728"/>
      <w:r>
        <w:rPr>
          <w:rFonts w:hint="eastAsia" w:ascii="宋体" w:hAnsi="宋体" w:cs="黑体"/>
          <w:b w:val="0"/>
          <w:bCs w:val="0"/>
          <w:color w:val="auto"/>
          <w:highlight w:val="none"/>
        </w:rPr>
        <w:br w:type="page"/>
      </w:r>
      <w:bookmarkStart w:id="748" w:name="_Toc4196"/>
      <w:bookmarkStart w:id="749" w:name="_Toc57795991"/>
      <w:bookmarkStart w:id="750" w:name="_Toc12125"/>
      <w:bookmarkStart w:id="751" w:name="_Toc31334"/>
      <w:bookmarkStart w:id="752" w:name="_Toc762"/>
      <w:r>
        <w:rPr>
          <w:rFonts w:hint="eastAsia" w:ascii="宋体" w:hAnsi="宋体" w:cs="黑体"/>
          <w:b w:val="0"/>
          <w:bCs w:val="0"/>
          <w:color w:val="auto"/>
          <w:highlight w:val="none"/>
        </w:rPr>
        <w:t>附件一 合同协议书</w:t>
      </w:r>
      <w:bookmarkEnd w:id="735"/>
      <w:bookmarkEnd w:id="736"/>
      <w:bookmarkEnd w:id="737"/>
      <w:bookmarkEnd w:id="738"/>
      <w:bookmarkEnd w:id="748"/>
      <w:bookmarkEnd w:id="749"/>
      <w:bookmarkEnd w:id="750"/>
      <w:bookmarkEnd w:id="751"/>
      <w:bookmarkEnd w:id="752"/>
    </w:p>
    <w:p>
      <w:pPr>
        <w:snapToGrid w:val="0"/>
        <w:spacing w:line="360" w:lineRule="auto"/>
        <w:ind w:firstLine="421" w:firstLineChars="200"/>
        <w:rPr>
          <w:rFonts w:hint="eastAsia" w:ascii="宋体" w:hAnsi="宋体"/>
          <w:b/>
          <w:color w:val="auto"/>
          <w:szCs w:val="21"/>
          <w:highlight w:val="none"/>
        </w:rPr>
      </w:pPr>
    </w:p>
    <w:p>
      <w:pPr>
        <w:snapToGrid w:val="0"/>
        <w:spacing w:line="360" w:lineRule="auto"/>
        <w:ind w:firstLine="421" w:firstLineChars="200"/>
        <w:rPr>
          <w:rFonts w:ascii="宋体" w:hAnsi="宋体"/>
          <w:b/>
          <w:color w:val="auto"/>
          <w:szCs w:val="21"/>
          <w:highlight w:val="none"/>
          <w:u w:val="single"/>
        </w:rPr>
      </w:pPr>
      <w:r>
        <w:rPr>
          <w:rFonts w:hint="eastAsia" w:ascii="宋体" w:hAnsi="宋体"/>
          <w:b/>
          <w:color w:val="auto"/>
          <w:szCs w:val="21"/>
          <w:highlight w:val="none"/>
        </w:rPr>
        <w:t>发包人（全称）：</w:t>
      </w:r>
      <w:r>
        <w:rPr>
          <w:rFonts w:hint="eastAsia" w:ascii="宋体" w:hAnsi="宋体"/>
          <w:color w:val="auto"/>
          <w:szCs w:val="21"/>
          <w:highlight w:val="none"/>
          <w:u w:val="single"/>
        </w:rPr>
        <w:t xml:space="preserve">                             </w:t>
      </w:r>
    </w:p>
    <w:p>
      <w:pPr>
        <w:snapToGrid w:val="0"/>
        <w:spacing w:line="360" w:lineRule="auto"/>
        <w:ind w:firstLine="421" w:firstLineChars="200"/>
        <w:rPr>
          <w:rFonts w:ascii="宋体" w:hAnsi="宋体"/>
          <w:b/>
          <w:color w:val="auto"/>
          <w:szCs w:val="21"/>
          <w:highlight w:val="none"/>
          <w:u w:val="single"/>
        </w:rPr>
      </w:pPr>
      <w:r>
        <w:rPr>
          <w:rFonts w:hint="eastAsia" w:ascii="宋体" w:hAnsi="宋体"/>
          <w:b/>
          <w:color w:val="auto"/>
          <w:szCs w:val="21"/>
          <w:highlight w:val="none"/>
        </w:rPr>
        <w:t>承包人（全称）：</w:t>
      </w:r>
      <w:r>
        <w:rPr>
          <w:rFonts w:hint="eastAsia" w:ascii="宋体" w:hAnsi="宋体"/>
          <w:color w:val="auto"/>
          <w:szCs w:val="21"/>
          <w:highlight w:val="none"/>
          <w:u w:val="single"/>
        </w:rPr>
        <w:t xml:space="preserve">                             </w:t>
      </w:r>
    </w:p>
    <w:p>
      <w:pPr>
        <w:spacing w:line="360" w:lineRule="auto"/>
        <w:ind w:firstLine="420" w:firstLineChars="200"/>
        <w:rPr>
          <w:rFonts w:ascii="宋体" w:hAnsi="宋体"/>
          <w:b/>
          <w:color w:val="auto"/>
          <w:szCs w:val="21"/>
          <w:highlight w:val="none"/>
          <w:u w:val="single"/>
        </w:rPr>
      </w:pPr>
      <w:r>
        <w:rPr>
          <w:rFonts w:hint="eastAsia" w:ascii="宋体" w:hAnsi="宋体"/>
          <w:color w:val="auto"/>
          <w:szCs w:val="21"/>
          <w:highlight w:val="none"/>
        </w:rPr>
        <w:t>根据《中华人民共和国民法典》、《中华人民共和国公路法》、《中华人民共和国建筑法》及有关法律、法规规定，遵循平等、自愿、公平和诚实信用的原则，双方就</w:t>
      </w:r>
      <w:r>
        <w:rPr>
          <w:rFonts w:hint="eastAsia" w:ascii="宋体" w:hAnsi="宋体"/>
          <w:color w:val="auto"/>
          <w:szCs w:val="21"/>
          <w:highlight w:val="none"/>
          <w:u w:val="single"/>
        </w:rPr>
        <w:t xml:space="preserve">                           </w:t>
      </w:r>
      <w:r>
        <w:rPr>
          <w:rFonts w:hint="eastAsia" w:ascii="宋体" w:hAnsi="宋体"/>
          <w:color w:val="auto"/>
          <w:szCs w:val="21"/>
          <w:highlight w:val="none"/>
        </w:rPr>
        <w:t>工程施工及有关事项协商一致，共同达成如下协议：</w:t>
      </w:r>
    </w:p>
    <w:p>
      <w:pPr>
        <w:snapToGrid w:val="0"/>
        <w:spacing w:line="360" w:lineRule="auto"/>
        <w:ind w:firstLine="421" w:firstLineChars="200"/>
        <w:rPr>
          <w:rFonts w:hint="eastAsia" w:ascii="宋体" w:hAnsi="宋体"/>
          <w:b/>
          <w:color w:val="auto"/>
          <w:szCs w:val="21"/>
          <w:highlight w:val="none"/>
        </w:rPr>
      </w:pPr>
      <w:r>
        <w:rPr>
          <w:rFonts w:hint="eastAsia" w:ascii="宋体" w:hAnsi="宋体"/>
          <w:b/>
          <w:color w:val="auto"/>
          <w:szCs w:val="21"/>
          <w:highlight w:val="none"/>
        </w:rPr>
        <w:t>一、工程概况</w:t>
      </w:r>
    </w:p>
    <w:p>
      <w:pPr>
        <w:snapToGrid w:val="0"/>
        <w:spacing w:line="360" w:lineRule="auto"/>
        <w:ind w:firstLine="420" w:firstLineChars="200"/>
        <w:rPr>
          <w:rFonts w:ascii="宋体" w:hAnsi="宋体"/>
          <w:color w:val="auto"/>
          <w:szCs w:val="21"/>
          <w:highlight w:val="none"/>
          <w:u w:val="single"/>
        </w:rPr>
      </w:pPr>
      <w:r>
        <w:rPr>
          <w:rFonts w:hint="eastAsia" w:ascii="宋体" w:hAnsi="宋体"/>
          <w:bCs/>
          <w:color w:val="auto"/>
          <w:szCs w:val="21"/>
          <w:highlight w:val="none"/>
        </w:rPr>
        <w:t>1.工程名称</w:t>
      </w:r>
      <w:r>
        <w:rPr>
          <w:rFonts w:hint="eastAsia" w:ascii="宋体" w:hAnsi="宋体"/>
          <w:color w:val="auto"/>
          <w:szCs w:val="21"/>
          <w:highlight w:val="none"/>
        </w:rPr>
        <w:t>：</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pPr>
        <w:snapToGrid w:val="0"/>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2.工程地点：</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pPr>
        <w:snapToGrid w:val="0"/>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3.工程立项批准文号：</w:t>
      </w:r>
      <w:r>
        <w:rPr>
          <w:rFonts w:hint="eastAsia" w:ascii="宋体" w:hAnsi="宋体"/>
          <w:color w:val="auto"/>
          <w:szCs w:val="21"/>
          <w:highlight w:val="none"/>
          <w:u w:val="single"/>
        </w:rPr>
        <w:t xml:space="preserve">                        </w:t>
      </w:r>
      <w:r>
        <w:rPr>
          <w:rFonts w:hint="eastAsia" w:ascii="宋体" w:hAnsi="宋体"/>
          <w:bCs/>
          <w:color w:val="auto"/>
          <w:szCs w:val="21"/>
          <w:highlight w:val="none"/>
        </w:rPr>
        <w:t>。</w:t>
      </w:r>
    </w:p>
    <w:p>
      <w:pPr>
        <w:snapToGrid w:val="0"/>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4.资金来源：</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pPr>
        <w:snapToGrid w:val="0"/>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5.工程内容：</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pPr>
        <w:snapToGrid w:val="0"/>
        <w:spacing w:line="360" w:lineRule="auto"/>
        <w:ind w:firstLine="420" w:firstLineChars="200"/>
        <w:jc w:val="left"/>
        <w:rPr>
          <w:rFonts w:ascii="宋体" w:hAnsi="宋体"/>
          <w:bCs/>
          <w:color w:val="auto"/>
          <w:szCs w:val="21"/>
          <w:highlight w:val="none"/>
        </w:rPr>
      </w:pPr>
      <w:r>
        <w:rPr>
          <w:rFonts w:hint="eastAsia" w:ascii="宋体" w:hAnsi="宋体"/>
          <w:bCs/>
          <w:color w:val="auto"/>
          <w:szCs w:val="21"/>
          <w:highlight w:val="none"/>
        </w:rPr>
        <w:t>6.工程承包范围：</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pPr>
        <w:snapToGrid w:val="0"/>
        <w:spacing w:line="360" w:lineRule="auto"/>
        <w:ind w:firstLine="421" w:firstLineChars="200"/>
        <w:rPr>
          <w:rFonts w:hint="eastAsia" w:ascii="宋体" w:hAnsi="宋体"/>
          <w:b/>
          <w:color w:val="auto"/>
          <w:szCs w:val="21"/>
          <w:highlight w:val="none"/>
        </w:rPr>
      </w:pPr>
      <w:bookmarkStart w:id="753" w:name="_Toc532377167"/>
      <w:bookmarkStart w:id="754" w:name="_Toc532375574"/>
      <w:bookmarkStart w:id="755" w:name="_Toc351203482"/>
      <w:r>
        <w:rPr>
          <w:rFonts w:hint="eastAsia" w:ascii="宋体" w:hAnsi="宋体"/>
          <w:b/>
          <w:color w:val="auto"/>
          <w:szCs w:val="21"/>
          <w:highlight w:val="none"/>
        </w:rPr>
        <w:t>二、合同工期</w:t>
      </w:r>
      <w:bookmarkEnd w:id="753"/>
      <w:bookmarkEnd w:id="754"/>
      <w:bookmarkEnd w:id="755"/>
    </w:p>
    <w:p>
      <w:pPr>
        <w:spacing w:line="360" w:lineRule="auto"/>
        <w:ind w:firstLine="420" w:firstLineChars="200"/>
        <w:rPr>
          <w:rFonts w:hint="eastAsia" w:ascii="宋体" w:hAnsi="宋体"/>
          <w:bCs/>
          <w:color w:val="auto"/>
          <w:szCs w:val="21"/>
          <w:highlight w:val="none"/>
        </w:rPr>
      </w:pPr>
      <w:r>
        <w:rPr>
          <w:rFonts w:hint="eastAsia" w:ascii="宋体" w:hAnsi="宋体"/>
          <w:bCs/>
          <w:color w:val="auto"/>
          <w:szCs w:val="21"/>
          <w:highlight w:val="none"/>
        </w:rPr>
        <w:t>承包人投标函中承诺的工期：</w:t>
      </w:r>
      <w:r>
        <w:rPr>
          <w:rFonts w:hint="eastAsia" w:ascii="宋体" w:hAnsi="宋体"/>
          <w:bCs/>
          <w:color w:val="auto"/>
          <w:szCs w:val="21"/>
          <w:highlight w:val="none"/>
          <w:u w:val="single"/>
        </w:rPr>
        <w:t>日历</w:t>
      </w:r>
      <w:r>
        <w:rPr>
          <w:rFonts w:hint="eastAsia" w:ascii="宋体" w:hAnsi="宋体"/>
          <w:bCs/>
          <w:color w:val="auto"/>
          <w:szCs w:val="21"/>
          <w:highlight w:val="none"/>
        </w:rPr>
        <w:t>天。</w:t>
      </w:r>
    </w:p>
    <w:p>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计划开工日期：</w:t>
      </w:r>
      <w:r>
        <w:rPr>
          <w:rFonts w:hint="eastAsia" w:ascii="宋体" w:hAnsi="宋体"/>
          <w:bCs/>
          <w:color w:val="auto"/>
          <w:szCs w:val="21"/>
          <w:highlight w:val="none"/>
          <w:u w:val="single"/>
        </w:rPr>
        <w:t></w:t>
      </w:r>
      <w:r>
        <w:rPr>
          <w:rFonts w:hint="eastAsia" w:ascii="宋体" w:hAnsi="宋体"/>
          <w:bCs/>
          <w:color w:val="auto"/>
          <w:szCs w:val="21"/>
          <w:highlight w:val="none"/>
        </w:rPr>
        <w:t>年</w:t>
      </w:r>
      <w:r>
        <w:rPr>
          <w:rFonts w:hint="eastAsia" w:ascii="宋体" w:hAnsi="宋体"/>
          <w:bCs/>
          <w:color w:val="auto"/>
          <w:szCs w:val="21"/>
          <w:highlight w:val="none"/>
          <w:u w:val="single"/>
        </w:rPr>
        <w:t></w:t>
      </w:r>
      <w:r>
        <w:rPr>
          <w:rFonts w:hint="eastAsia" w:ascii="宋体" w:hAnsi="宋体"/>
          <w:bCs/>
          <w:color w:val="auto"/>
          <w:szCs w:val="21"/>
          <w:highlight w:val="none"/>
        </w:rPr>
        <w:t>月</w:t>
      </w:r>
      <w:r>
        <w:rPr>
          <w:rFonts w:hint="eastAsia" w:ascii="宋体" w:hAnsi="宋体"/>
          <w:bCs/>
          <w:color w:val="auto"/>
          <w:szCs w:val="21"/>
          <w:highlight w:val="none"/>
          <w:u w:val="single"/>
        </w:rPr>
        <w:t></w:t>
      </w:r>
      <w:r>
        <w:rPr>
          <w:rFonts w:hint="eastAsia" w:ascii="宋体" w:hAnsi="宋体"/>
          <w:bCs/>
          <w:color w:val="auto"/>
          <w:szCs w:val="21"/>
          <w:highlight w:val="none"/>
        </w:rPr>
        <w:t>日，实际开工日期以监理工程师签发的工程开工通知明确的开工日期为准。</w:t>
      </w:r>
    </w:p>
    <w:p>
      <w:pPr>
        <w:spacing w:line="360" w:lineRule="auto"/>
        <w:ind w:firstLine="420" w:firstLineChars="200"/>
        <w:rPr>
          <w:rFonts w:hint="eastAsia" w:ascii="宋体" w:hAnsi="宋体"/>
          <w:bCs/>
          <w:color w:val="auto"/>
          <w:szCs w:val="21"/>
          <w:highlight w:val="none"/>
        </w:rPr>
      </w:pPr>
      <w:r>
        <w:rPr>
          <w:rFonts w:hint="eastAsia" w:ascii="宋体" w:hAnsi="宋体"/>
          <w:bCs/>
          <w:color w:val="auto"/>
          <w:szCs w:val="21"/>
          <w:highlight w:val="none"/>
        </w:rPr>
        <w:t>计划交工日期：</w:t>
      </w:r>
      <w:r>
        <w:rPr>
          <w:rFonts w:hint="eastAsia" w:ascii="宋体" w:hAnsi="宋体"/>
          <w:bCs/>
          <w:color w:val="auto"/>
          <w:szCs w:val="21"/>
          <w:highlight w:val="none"/>
          <w:u w:val="single"/>
        </w:rPr>
        <w:t></w:t>
      </w:r>
      <w:r>
        <w:rPr>
          <w:rFonts w:hint="eastAsia" w:ascii="宋体" w:hAnsi="宋体"/>
          <w:bCs/>
          <w:color w:val="auto"/>
          <w:szCs w:val="21"/>
          <w:highlight w:val="none"/>
        </w:rPr>
        <w:t>年</w:t>
      </w:r>
      <w:r>
        <w:rPr>
          <w:rFonts w:hint="eastAsia" w:ascii="宋体" w:hAnsi="宋体"/>
          <w:bCs/>
          <w:color w:val="auto"/>
          <w:szCs w:val="21"/>
          <w:highlight w:val="none"/>
          <w:u w:val="single"/>
        </w:rPr>
        <w:t></w:t>
      </w:r>
      <w:r>
        <w:rPr>
          <w:rFonts w:hint="eastAsia" w:ascii="宋体" w:hAnsi="宋体"/>
          <w:bCs/>
          <w:color w:val="auto"/>
          <w:szCs w:val="21"/>
          <w:highlight w:val="none"/>
        </w:rPr>
        <w:t>月</w:t>
      </w:r>
      <w:r>
        <w:rPr>
          <w:rFonts w:hint="eastAsia" w:ascii="宋体" w:hAnsi="宋体"/>
          <w:bCs/>
          <w:color w:val="auto"/>
          <w:szCs w:val="21"/>
          <w:highlight w:val="none"/>
          <w:u w:val="single"/>
        </w:rPr>
        <w:t></w:t>
      </w:r>
      <w:r>
        <w:rPr>
          <w:rFonts w:hint="eastAsia" w:ascii="宋体" w:hAnsi="宋体"/>
          <w:bCs/>
          <w:color w:val="auto"/>
          <w:szCs w:val="21"/>
          <w:highlight w:val="none"/>
        </w:rPr>
        <w:t>日，实际交工日期以工程交工验收合格之日为准。</w:t>
      </w:r>
    </w:p>
    <w:p>
      <w:pPr>
        <w:spacing w:line="360" w:lineRule="auto"/>
        <w:ind w:firstLine="420" w:firstLineChars="200"/>
        <w:rPr>
          <w:rFonts w:ascii="宋体" w:hAnsi="宋体"/>
          <w:color w:val="auto"/>
          <w:szCs w:val="21"/>
          <w:highlight w:val="none"/>
        </w:rPr>
      </w:pPr>
      <w:r>
        <w:rPr>
          <w:rFonts w:hint="eastAsia" w:ascii="宋体" w:hAnsi="宋体"/>
          <w:bCs/>
          <w:color w:val="auto"/>
          <w:szCs w:val="21"/>
          <w:highlight w:val="none"/>
        </w:rPr>
        <w:t>工期总日历天数</w:t>
      </w:r>
      <w:r>
        <w:rPr>
          <w:rFonts w:hint="eastAsia" w:ascii="宋体" w:hAnsi="宋体"/>
          <w:bCs/>
          <w:color w:val="auto"/>
          <w:szCs w:val="21"/>
          <w:highlight w:val="none"/>
          <w:u w:val="single"/>
        </w:rPr>
        <w:t></w:t>
      </w:r>
      <w:r>
        <w:rPr>
          <w:rFonts w:hint="eastAsia" w:ascii="宋体" w:hAnsi="宋体"/>
          <w:bCs/>
          <w:color w:val="auto"/>
          <w:szCs w:val="21"/>
          <w:highlight w:val="none"/>
        </w:rPr>
        <w:t>天。工期总日历天数与根据前述计划开交工日期计算的工期天数不一</w:t>
      </w:r>
      <w:r>
        <w:rPr>
          <w:rFonts w:hint="eastAsia" w:ascii="宋体" w:hAnsi="宋体"/>
          <w:color w:val="auto"/>
          <w:szCs w:val="21"/>
          <w:highlight w:val="none"/>
        </w:rPr>
        <w:t>致的，以工期总日历天数为准。</w:t>
      </w:r>
    </w:p>
    <w:p>
      <w:pPr>
        <w:snapToGrid w:val="0"/>
        <w:spacing w:line="360" w:lineRule="auto"/>
        <w:ind w:firstLine="421" w:firstLineChars="200"/>
        <w:rPr>
          <w:rFonts w:hint="eastAsia" w:ascii="宋体" w:hAnsi="宋体"/>
          <w:b/>
          <w:color w:val="auto"/>
          <w:szCs w:val="21"/>
          <w:highlight w:val="none"/>
        </w:rPr>
      </w:pPr>
      <w:bookmarkStart w:id="756" w:name="_Toc351203483"/>
      <w:bookmarkStart w:id="757" w:name="_Toc532377168"/>
      <w:bookmarkStart w:id="758" w:name="_Toc532375575"/>
      <w:r>
        <w:rPr>
          <w:rFonts w:hint="eastAsia" w:ascii="宋体" w:hAnsi="宋体"/>
          <w:b/>
          <w:color w:val="auto"/>
          <w:szCs w:val="21"/>
          <w:highlight w:val="none"/>
        </w:rPr>
        <w:t>三、质量标准</w:t>
      </w:r>
      <w:bookmarkEnd w:id="756"/>
      <w:bookmarkEnd w:id="757"/>
      <w:bookmarkEnd w:id="758"/>
    </w:p>
    <w:p>
      <w:pPr>
        <w:spacing w:line="360" w:lineRule="auto"/>
        <w:ind w:firstLine="420" w:firstLineChars="200"/>
        <w:rPr>
          <w:rFonts w:hint="eastAsia" w:ascii="宋体" w:hAnsi="宋体"/>
          <w:bCs/>
          <w:color w:val="auto"/>
          <w:szCs w:val="21"/>
          <w:highlight w:val="none"/>
        </w:rPr>
      </w:pPr>
      <w:r>
        <w:rPr>
          <w:rFonts w:hint="eastAsia" w:ascii="宋体" w:hAnsi="宋体"/>
          <w:bCs/>
          <w:color w:val="auto"/>
          <w:szCs w:val="21"/>
          <w:highlight w:val="none"/>
        </w:rPr>
        <w:t>工程质量符合</w:t>
      </w:r>
      <w:r>
        <w:rPr>
          <w:rFonts w:hint="eastAsia" w:ascii="宋体" w:hAnsi="宋体"/>
          <w:bCs/>
          <w:color w:val="auto"/>
          <w:szCs w:val="21"/>
          <w:highlight w:val="none"/>
          <w:u w:val="single"/>
        </w:rPr>
        <w:t></w:t>
      </w:r>
      <w:r>
        <w:rPr>
          <w:rFonts w:hint="eastAsia" w:ascii="宋体" w:hAnsi="宋体"/>
          <w:bCs/>
          <w:color w:val="auto"/>
          <w:szCs w:val="21"/>
          <w:highlight w:val="none"/>
        </w:rPr>
        <w:t>标准。工程安全目标：</w:t>
      </w:r>
      <w:r>
        <w:rPr>
          <w:rFonts w:hint="eastAsia" w:ascii="宋体" w:hAnsi="宋体"/>
          <w:bCs/>
          <w:color w:val="auto"/>
          <w:szCs w:val="21"/>
          <w:highlight w:val="none"/>
          <w:u w:val="single"/>
        </w:rPr>
        <w:t></w:t>
      </w:r>
      <w:r>
        <w:rPr>
          <w:rFonts w:hint="eastAsia" w:ascii="宋体" w:hAnsi="宋体"/>
          <w:bCs/>
          <w:color w:val="auto"/>
          <w:szCs w:val="21"/>
          <w:highlight w:val="none"/>
        </w:rPr>
        <w:t xml:space="preserve">。 </w:t>
      </w:r>
    </w:p>
    <w:p>
      <w:pPr>
        <w:snapToGrid w:val="0"/>
        <w:spacing w:line="360" w:lineRule="auto"/>
        <w:ind w:firstLine="421" w:firstLineChars="200"/>
        <w:rPr>
          <w:rFonts w:hint="eastAsia" w:ascii="宋体" w:hAnsi="宋体"/>
          <w:b/>
          <w:color w:val="auto"/>
          <w:szCs w:val="21"/>
          <w:highlight w:val="none"/>
        </w:rPr>
      </w:pPr>
      <w:bookmarkStart w:id="759" w:name="_Toc351203484"/>
      <w:bookmarkStart w:id="760" w:name="_Toc532375576"/>
      <w:bookmarkStart w:id="761" w:name="_Toc532377169"/>
      <w:r>
        <w:rPr>
          <w:rFonts w:hint="eastAsia" w:ascii="宋体" w:hAnsi="宋体"/>
          <w:b/>
          <w:color w:val="auto"/>
          <w:szCs w:val="21"/>
          <w:highlight w:val="none"/>
        </w:rPr>
        <w:t>四、签约合同价与合同价格形式</w:t>
      </w:r>
      <w:bookmarkEnd w:id="759"/>
      <w:bookmarkEnd w:id="760"/>
      <w:bookmarkEnd w:id="761"/>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1.承包人投标函中承诺的中标价为：</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人民币（大写）</w:t>
      </w:r>
      <w:r>
        <w:rPr>
          <w:rFonts w:hint="eastAsia" w:ascii="宋体" w:hAnsi="宋体"/>
          <w:color w:val="auto"/>
          <w:szCs w:val="21"/>
          <w:highlight w:val="none"/>
          <w:u w:val="single"/>
        </w:rPr>
        <w:t xml:space="preserve">                  </w:t>
      </w:r>
      <w:r>
        <w:rPr>
          <w:rFonts w:hint="eastAsia" w:ascii="宋体" w:hAnsi="宋体"/>
          <w:color w:val="auto"/>
          <w:szCs w:val="21"/>
          <w:highlight w:val="none"/>
        </w:rPr>
        <w:t>（¥</w:t>
      </w:r>
      <w:r>
        <w:rPr>
          <w:rFonts w:hint="eastAsia" w:ascii="宋体" w:hAnsi="宋体"/>
          <w:color w:val="auto"/>
          <w:szCs w:val="21"/>
          <w:highlight w:val="none"/>
          <w:u w:val="single"/>
        </w:rPr>
        <w:t xml:space="preserve">            </w:t>
      </w:r>
      <w:r>
        <w:rPr>
          <w:rFonts w:hint="eastAsia" w:ascii="宋体" w:hAnsi="宋体"/>
          <w:color w:val="auto"/>
          <w:szCs w:val="21"/>
          <w:highlight w:val="none"/>
        </w:rPr>
        <w:t>元）；</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2.签约合同价为：</w:t>
      </w:r>
    </w:p>
    <w:p>
      <w:pPr>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人民币（大写）</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r>
        <w:rPr>
          <w:rFonts w:ascii="宋体" w:hAnsi="宋体"/>
          <w:color w:val="auto"/>
          <w:szCs w:val="21"/>
          <w:highlight w:val="none"/>
          <w:u w:val="single"/>
        </w:rPr>
        <w:t xml:space="preserve">            </w:t>
      </w:r>
      <w:r>
        <w:rPr>
          <w:rFonts w:ascii="宋体" w:hAnsi="宋体"/>
          <w:color w:val="auto"/>
          <w:szCs w:val="21"/>
          <w:highlight w:val="none"/>
        </w:rPr>
        <w:t>元）</w:t>
      </w:r>
      <w:r>
        <w:rPr>
          <w:rFonts w:hint="eastAsia" w:ascii="宋体" w:hAnsi="宋体"/>
          <w:color w:val="auto"/>
          <w:szCs w:val="21"/>
          <w:highlight w:val="none"/>
        </w:rPr>
        <w:t>；</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3.合同价格形式：</w:t>
      </w:r>
      <w:r>
        <w:rPr>
          <w:rFonts w:ascii="宋体" w:hAnsi="宋体"/>
          <w:color w:val="auto"/>
          <w:szCs w:val="21"/>
          <w:highlight w:val="none"/>
          <w:u w:val="single"/>
        </w:rPr>
        <w:t xml:space="preserve">              </w:t>
      </w:r>
      <w:r>
        <w:rPr>
          <w:rFonts w:hint="eastAsia" w:ascii="宋体" w:hAnsi="宋体"/>
          <w:color w:val="auto"/>
          <w:szCs w:val="21"/>
          <w:highlight w:val="none"/>
        </w:rPr>
        <w:t>。</w:t>
      </w:r>
    </w:p>
    <w:p>
      <w:pPr>
        <w:snapToGrid w:val="0"/>
        <w:spacing w:line="360" w:lineRule="auto"/>
        <w:ind w:firstLine="421" w:firstLineChars="200"/>
        <w:rPr>
          <w:rFonts w:hint="eastAsia" w:ascii="宋体" w:hAnsi="宋体"/>
          <w:b/>
          <w:color w:val="auto"/>
          <w:szCs w:val="21"/>
          <w:highlight w:val="none"/>
        </w:rPr>
      </w:pPr>
      <w:bookmarkStart w:id="762" w:name="_Toc351203485"/>
      <w:bookmarkStart w:id="763" w:name="_Toc532377170"/>
      <w:bookmarkStart w:id="764" w:name="_Toc532375577"/>
      <w:r>
        <w:rPr>
          <w:rFonts w:hint="eastAsia" w:ascii="宋体" w:hAnsi="宋体"/>
          <w:b/>
          <w:color w:val="auto"/>
          <w:szCs w:val="21"/>
          <w:highlight w:val="none"/>
        </w:rPr>
        <w:t>五、</w:t>
      </w:r>
      <w:bookmarkEnd w:id="762"/>
      <w:r>
        <w:rPr>
          <w:rFonts w:hint="eastAsia" w:ascii="宋体" w:hAnsi="宋体"/>
          <w:b/>
          <w:color w:val="auto"/>
          <w:szCs w:val="21"/>
          <w:highlight w:val="none"/>
        </w:rPr>
        <w:t>项目经理及项目总工</w:t>
      </w:r>
      <w:bookmarkEnd w:id="763"/>
      <w:bookmarkEnd w:id="764"/>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承包人投标文件中承诺的项目经理：</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姓名：</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身份证号码：</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建造师</w:t>
      </w:r>
      <w:r>
        <w:rPr>
          <w:rFonts w:ascii="宋体" w:hAnsi="宋体"/>
          <w:color w:val="auto"/>
          <w:szCs w:val="21"/>
          <w:highlight w:val="none"/>
        </w:rPr>
        <w:t>注册证书号</w:t>
      </w:r>
      <w:r>
        <w:rPr>
          <w:rFonts w:hint="eastAsia" w:ascii="宋体" w:hAnsi="宋体"/>
          <w:color w:val="auto"/>
          <w:szCs w:val="21"/>
          <w:highlight w:val="none"/>
        </w:rPr>
        <w:t>：</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承包人投标文件中承诺的项目总工：</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姓名：</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身份证号码：</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pPr>
        <w:pStyle w:val="2"/>
        <w:spacing w:line="360" w:lineRule="auto"/>
        <w:rPr>
          <w:rFonts w:ascii="宋体" w:hAnsi="宋体"/>
          <w:color w:val="auto"/>
          <w:szCs w:val="21"/>
          <w:highlight w:val="none"/>
        </w:rPr>
      </w:pPr>
      <w:r>
        <w:rPr>
          <w:rFonts w:hint="eastAsia" w:ascii="宋体" w:hAnsi="宋体"/>
          <w:color w:val="auto"/>
          <w:szCs w:val="21"/>
          <w:highlight w:val="none"/>
        </w:rPr>
        <w:t xml:space="preserve">    证书名称</w:t>
      </w:r>
      <w:r>
        <w:rPr>
          <w:rFonts w:ascii="宋体" w:hAnsi="宋体"/>
          <w:color w:val="auto"/>
          <w:szCs w:val="21"/>
          <w:highlight w:val="none"/>
        </w:rPr>
        <w:t>及号码：</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napToGrid w:val="0"/>
        <w:spacing w:line="360" w:lineRule="auto"/>
        <w:ind w:firstLine="421" w:firstLineChars="200"/>
        <w:rPr>
          <w:rFonts w:hint="eastAsia" w:ascii="宋体" w:hAnsi="宋体"/>
          <w:b/>
          <w:color w:val="auto"/>
          <w:szCs w:val="21"/>
          <w:highlight w:val="none"/>
        </w:rPr>
      </w:pPr>
      <w:bookmarkStart w:id="765" w:name="_Toc351203486"/>
      <w:bookmarkStart w:id="766" w:name="_Toc532377171"/>
      <w:bookmarkStart w:id="767" w:name="_Toc532375578"/>
      <w:r>
        <w:rPr>
          <w:rFonts w:hint="eastAsia" w:ascii="宋体" w:hAnsi="宋体"/>
          <w:b/>
          <w:color w:val="auto"/>
          <w:szCs w:val="21"/>
          <w:highlight w:val="none"/>
        </w:rPr>
        <w:t>六、合同文件构成</w:t>
      </w:r>
      <w:bookmarkEnd w:id="765"/>
      <w:bookmarkEnd w:id="766"/>
      <w:bookmarkEnd w:id="767"/>
    </w:p>
    <w:p>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合同由以下文件构成：</w:t>
      </w:r>
    </w:p>
    <w:p>
      <w:pPr>
        <w:spacing w:line="360" w:lineRule="auto"/>
        <w:ind w:firstLine="420" w:firstLineChars="200"/>
        <w:rPr>
          <w:rFonts w:hint="eastAsia" w:ascii="宋体" w:hAnsi="宋体"/>
          <w:bCs/>
          <w:color w:val="auto"/>
          <w:szCs w:val="21"/>
          <w:highlight w:val="none"/>
        </w:rPr>
      </w:pPr>
      <w:r>
        <w:rPr>
          <w:rFonts w:hint="eastAsia" w:ascii="宋体" w:hAnsi="宋体"/>
          <w:bCs/>
          <w:color w:val="auto"/>
          <w:szCs w:val="21"/>
          <w:highlight w:val="none"/>
        </w:rPr>
        <w:t>（</w:t>
      </w:r>
      <w:r>
        <w:rPr>
          <w:rFonts w:ascii="宋体" w:hAnsi="宋体"/>
          <w:bCs/>
          <w:color w:val="auto"/>
          <w:szCs w:val="21"/>
          <w:highlight w:val="none"/>
        </w:rPr>
        <w:t>1</w:t>
      </w:r>
      <w:r>
        <w:rPr>
          <w:rFonts w:hint="eastAsia" w:ascii="宋体" w:hAnsi="宋体"/>
          <w:bCs/>
          <w:color w:val="auto"/>
          <w:szCs w:val="21"/>
          <w:highlight w:val="none"/>
        </w:rPr>
        <w:t xml:space="preserve">）本协议书及各种合同附件（含评标期间和合同谈判过程中的澄清文件和补充资料）； </w:t>
      </w:r>
    </w:p>
    <w:p>
      <w:pPr>
        <w:spacing w:line="360" w:lineRule="auto"/>
        <w:ind w:firstLine="420" w:firstLineChars="200"/>
        <w:rPr>
          <w:rFonts w:hint="eastAsia" w:ascii="宋体" w:hAnsi="宋体"/>
          <w:bCs/>
          <w:color w:val="auto"/>
          <w:szCs w:val="21"/>
          <w:highlight w:val="none"/>
        </w:rPr>
      </w:pPr>
      <w:r>
        <w:rPr>
          <w:rFonts w:hint="eastAsia" w:ascii="宋体" w:hAnsi="宋体"/>
          <w:bCs/>
          <w:color w:val="auto"/>
          <w:szCs w:val="21"/>
          <w:highlight w:val="none"/>
        </w:rPr>
        <w:t>（</w:t>
      </w:r>
      <w:r>
        <w:rPr>
          <w:rFonts w:ascii="宋体" w:hAnsi="宋体"/>
          <w:bCs/>
          <w:color w:val="auto"/>
          <w:szCs w:val="21"/>
          <w:highlight w:val="none"/>
        </w:rPr>
        <w:t>2</w:t>
      </w:r>
      <w:r>
        <w:rPr>
          <w:rFonts w:hint="eastAsia" w:ascii="宋体" w:hAnsi="宋体"/>
          <w:bCs/>
          <w:color w:val="auto"/>
          <w:szCs w:val="21"/>
          <w:highlight w:val="none"/>
        </w:rPr>
        <w:t xml:space="preserve">）中标通知书； </w:t>
      </w:r>
    </w:p>
    <w:p>
      <w:pPr>
        <w:spacing w:line="360" w:lineRule="auto"/>
        <w:ind w:firstLine="420" w:firstLineChars="200"/>
        <w:rPr>
          <w:rFonts w:hint="eastAsia" w:ascii="宋体" w:hAnsi="宋体"/>
          <w:bCs/>
          <w:color w:val="auto"/>
          <w:szCs w:val="21"/>
          <w:highlight w:val="none"/>
        </w:rPr>
      </w:pPr>
      <w:r>
        <w:rPr>
          <w:rFonts w:hint="eastAsia" w:ascii="宋体" w:hAnsi="宋体"/>
          <w:bCs/>
          <w:color w:val="auto"/>
          <w:szCs w:val="21"/>
          <w:highlight w:val="none"/>
        </w:rPr>
        <w:t>（</w:t>
      </w:r>
      <w:r>
        <w:rPr>
          <w:rFonts w:ascii="宋体" w:hAnsi="宋体"/>
          <w:bCs/>
          <w:color w:val="auto"/>
          <w:szCs w:val="21"/>
          <w:highlight w:val="none"/>
        </w:rPr>
        <w:t>3</w:t>
      </w:r>
      <w:r>
        <w:rPr>
          <w:rFonts w:hint="eastAsia" w:ascii="宋体" w:hAnsi="宋体"/>
          <w:bCs/>
          <w:color w:val="auto"/>
          <w:szCs w:val="21"/>
          <w:highlight w:val="none"/>
        </w:rPr>
        <w:t xml:space="preserve">）投标函及投标函附录； </w:t>
      </w:r>
    </w:p>
    <w:p>
      <w:pPr>
        <w:spacing w:line="360" w:lineRule="auto"/>
        <w:ind w:firstLine="420" w:firstLineChars="200"/>
        <w:rPr>
          <w:rFonts w:hint="eastAsia" w:ascii="宋体" w:hAnsi="宋体"/>
          <w:bCs/>
          <w:color w:val="auto"/>
          <w:szCs w:val="21"/>
          <w:highlight w:val="none"/>
        </w:rPr>
      </w:pPr>
      <w:r>
        <w:rPr>
          <w:rFonts w:hint="eastAsia" w:ascii="宋体" w:hAnsi="宋体"/>
          <w:bCs/>
          <w:color w:val="auto"/>
          <w:szCs w:val="21"/>
          <w:highlight w:val="none"/>
        </w:rPr>
        <w:t>（</w:t>
      </w:r>
      <w:r>
        <w:rPr>
          <w:rFonts w:ascii="宋体" w:hAnsi="宋体"/>
          <w:bCs/>
          <w:color w:val="auto"/>
          <w:szCs w:val="21"/>
          <w:highlight w:val="none"/>
        </w:rPr>
        <w:t>4</w:t>
      </w:r>
      <w:r>
        <w:rPr>
          <w:rFonts w:hint="eastAsia" w:ascii="宋体" w:hAnsi="宋体"/>
          <w:bCs/>
          <w:color w:val="auto"/>
          <w:szCs w:val="21"/>
          <w:highlight w:val="none"/>
        </w:rPr>
        <w:t xml:space="preserve">）专用合同条款； </w:t>
      </w:r>
    </w:p>
    <w:p>
      <w:pPr>
        <w:spacing w:line="360" w:lineRule="auto"/>
        <w:ind w:firstLine="420" w:firstLineChars="200"/>
        <w:rPr>
          <w:rFonts w:hint="eastAsia" w:ascii="宋体" w:hAnsi="宋体"/>
          <w:bCs/>
          <w:color w:val="auto"/>
          <w:szCs w:val="21"/>
          <w:highlight w:val="none"/>
        </w:rPr>
      </w:pPr>
      <w:r>
        <w:rPr>
          <w:rFonts w:hint="eastAsia" w:ascii="宋体" w:hAnsi="宋体"/>
          <w:bCs/>
          <w:color w:val="auto"/>
          <w:szCs w:val="21"/>
          <w:highlight w:val="none"/>
        </w:rPr>
        <w:t xml:space="preserve">（5）通用合同条款； </w:t>
      </w:r>
    </w:p>
    <w:p>
      <w:pPr>
        <w:spacing w:line="360" w:lineRule="auto"/>
        <w:ind w:firstLine="420" w:firstLineChars="200"/>
        <w:rPr>
          <w:rFonts w:hint="eastAsia" w:ascii="宋体" w:hAnsi="宋体"/>
          <w:bCs/>
          <w:color w:val="auto"/>
          <w:szCs w:val="21"/>
          <w:highlight w:val="none"/>
        </w:rPr>
      </w:pPr>
      <w:r>
        <w:rPr>
          <w:rFonts w:hint="eastAsia" w:ascii="宋体" w:hAnsi="宋体"/>
          <w:bCs/>
          <w:color w:val="auto"/>
          <w:szCs w:val="21"/>
          <w:highlight w:val="none"/>
        </w:rPr>
        <w:t xml:space="preserve">（6）工程量清单计量规则； </w:t>
      </w:r>
    </w:p>
    <w:p>
      <w:pPr>
        <w:spacing w:line="360" w:lineRule="auto"/>
        <w:ind w:firstLine="420" w:firstLineChars="200"/>
        <w:rPr>
          <w:rFonts w:hint="eastAsia" w:ascii="宋体" w:hAnsi="宋体"/>
          <w:bCs/>
          <w:color w:val="auto"/>
          <w:szCs w:val="21"/>
          <w:highlight w:val="none"/>
        </w:rPr>
      </w:pPr>
      <w:r>
        <w:rPr>
          <w:rFonts w:hint="eastAsia" w:ascii="宋体" w:hAnsi="宋体"/>
          <w:bCs/>
          <w:color w:val="auto"/>
          <w:szCs w:val="21"/>
          <w:highlight w:val="none"/>
        </w:rPr>
        <w:t xml:space="preserve">（7）技术规范； </w:t>
      </w:r>
    </w:p>
    <w:p>
      <w:pPr>
        <w:spacing w:line="360" w:lineRule="auto"/>
        <w:ind w:firstLine="420" w:firstLineChars="200"/>
        <w:rPr>
          <w:rFonts w:hint="eastAsia" w:ascii="宋体" w:hAnsi="宋体"/>
          <w:bCs/>
          <w:color w:val="auto"/>
          <w:szCs w:val="21"/>
          <w:highlight w:val="none"/>
        </w:rPr>
      </w:pPr>
      <w:r>
        <w:rPr>
          <w:rFonts w:hint="eastAsia" w:ascii="宋体" w:hAnsi="宋体"/>
          <w:bCs/>
          <w:color w:val="auto"/>
          <w:szCs w:val="21"/>
          <w:highlight w:val="none"/>
        </w:rPr>
        <w:t xml:space="preserve">（8）图纸； </w:t>
      </w:r>
    </w:p>
    <w:p>
      <w:pPr>
        <w:spacing w:line="360" w:lineRule="auto"/>
        <w:ind w:firstLine="420" w:firstLineChars="200"/>
        <w:rPr>
          <w:rFonts w:hint="eastAsia" w:ascii="宋体" w:hAnsi="宋体"/>
          <w:bCs/>
          <w:color w:val="auto"/>
          <w:szCs w:val="21"/>
          <w:highlight w:val="none"/>
        </w:rPr>
      </w:pPr>
      <w:r>
        <w:rPr>
          <w:rFonts w:hint="eastAsia" w:ascii="宋体" w:hAnsi="宋体"/>
          <w:bCs/>
          <w:color w:val="auto"/>
          <w:szCs w:val="21"/>
          <w:highlight w:val="none"/>
        </w:rPr>
        <w:t xml:space="preserve">（9）已标价工程量清单； </w:t>
      </w:r>
    </w:p>
    <w:p>
      <w:pPr>
        <w:spacing w:line="360" w:lineRule="auto"/>
        <w:ind w:firstLine="420" w:firstLineChars="200"/>
        <w:rPr>
          <w:rFonts w:hint="eastAsia" w:ascii="宋体" w:hAnsi="宋体"/>
          <w:bCs/>
          <w:color w:val="auto"/>
          <w:szCs w:val="21"/>
          <w:highlight w:val="none"/>
        </w:rPr>
      </w:pPr>
      <w:r>
        <w:rPr>
          <w:rFonts w:hint="eastAsia" w:ascii="宋体" w:hAnsi="宋体"/>
          <w:bCs/>
          <w:color w:val="auto"/>
          <w:szCs w:val="21"/>
          <w:highlight w:val="none"/>
        </w:rPr>
        <w:t xml:space="preserve">（10）承包人有关人员、设备投入的承诺及投标文件中的施工组织设计； </w:t>
      </w:r>
    </w:p>
    <w:p>
      <w:pPr>
        <w:spacing w:line="360" w:lineRule="auto"/>
        <w:ind w:firstLine="420" w:firstLineChars="200"/>
        <w:rPr>
          <w:rFonts w:ascii="宋体" w:hAnsi="宋体"/>
          <w:color w:val="auto"/>
          <w:szCs w:val="21"/>
          <w:highlight w:val="none"/>
        </w:rPr>
      </w:pPr>
      <w:r>
        <w:rPr>
          <w:rFonts w:hint="eastAsia" w:ascii="宋体" w:hAnsi="宋体"/>
          <w:bCs/>
          <w:color w:val="auto"/>
          <w:szCs w:val="21"/>
          <w:highlight w:val="none"/>
        </w:rPr>
        <w:t>（11）其他合同文件</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在合同订立、履行过程中形成的与合同有关的书面形式的文件均构成合同文件组成部分。</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上述各项合同文件包括合同当事人就该项合同文件所作出的补充和修改，属于同一类内容的文件，应以最新签署的为准。专用合同条款及其附件须经合同当事人</w:t>
      </w:r>
      <w:r>
        <w:rPr>
          <w:rFonts w:hint="eastAsia" w:ascii="宋体" w:hAnsi="宋体"/>
          <w:color w:val="auto"/>
          <w:szCs w:val="21"/>
          <w:highlight w:val="none"/>
          <w:lang w:eastAsia="zh-CN"/>
        </w:rPr>
        <w:t>签名</w:t>
      </w:r>
      <w:r>
        <w:rPr>
          <w:rFonts w:hint="eastAsia" w:ascii="宋体" w:hAnsi="宋体"/>
          <w:color w:val="auto"/>
          <w:szCs w:val="21"/>
          <w:highlight w:val="none"/>
        </w:rPr>
        <w:t>或盖章。</w:t>
      </w:r>
    </w:p>
    <w:p>
      <w:pPr>
        <w:snapToGrid w:val="0"/>
        <w:spacing w:line="360" w:lineRule="auto"/>
        <w:ind w:firstLine="421" w:firstLineChars="200"/>
        <w:rPr>
          <w:rFonts w:hint="eastAsia" w:ascii="宋体" w:hAnsi="宋体"/>
          <w:b/>
          <w:color w:val="auto"/>
          <w:szCs w:val="21"/>
          <w:highlight w:val="none"/>
        </w:rPr>
      </w:pPr>
      <w:bookmarkStart w:id="768" w:name="_Toc532375579"/>
      <w:bookmarkStart w:id="769" w:name="_Toc532377172"/>
      <w:bookmarkStart w:id="770" w:name="_Toc351203487"/>
      <w:r>
        <w:rPr>
          <w:rFonts w:hint="eastAsia" w:ascii="宋体" w:hAnsi="宋体"/>
          <w:b/>
          <w:color w:val="auto"/>
          <w:szCs w:val="21"/>
          <w:highlight w:val="none"/>
        </w:rPr>
        <w:t>七、承诺</w:t>
      </w:r>
      <w:bookmarkEnd w:id="768"/>
      <w:bookmarkEnd w:id="769"/>
      <w:bookmarkEnd w:id="770"/>
    </w:p>
    <w:p>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1.发包人承诺按照法律规定履行项目审批手续、筹集工程建设资金并按照合同约定的期限和方式支付合同价款。</w:t>
      </w:r>
    </w:p>
    <w:p>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2.</w:t>
      </w:r>
      <w:r>
        <w:rPr>
          <w:rFonts w:hint="eastAsia" w:ascii="宋体" w:hAnsi="宋体"/>
          <w:color w:val="auto"/>
          <w:szCs w:val="21"/>
          <w:highlight w:val="none"/>
        </w:rPr>
        <w:t>承包人承诺按照法律规定及合同约定组织完成工程施工，确保工程质量和安全，不进行转包及违法分包，并在缺陷责任期及保修期内承担相应的工程维修责任</w:t>
      </w:r>
      <w:r>
        <w:rPr>
          <w:rFonts w:hint="eastAsia" w:ascii="宋体" w:hAnsi="宋体"/>
          <w:bCs/>
          <w:color w:val="auto"/>
          <w:szCs w:val="21"/>
          <w:highlight w:val="none"/>
        </w:rPr>
        <w:t>。</w:t>
      </w:r>
    </w:p>
    <w:p>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3.发包人和承包人通过招投标形式签订合同的，双方理解并承诺不再就同一工程另行签订与合同实质性内容相背离的协议。</w:t>
      </w:r>
    </w:p>
    <w:p>
      <w:pPr>
        <w:snapToGrid w:val="0"/>
        <w:spacing w:line="360" w:lineRule="auto"/>
        <w:ind w:firstLine="421" w:firstLineChars="200"/>
        <w:rPr>
          <w:rFonts w:hint="eastAsia" w:ascii="宋体" w:hAnsi="宋体"/>
          <w:b/>
          <w:color w:val="auto"/>
          <w:szCs w:val="21"/>
          <w:highlight w:val="none"/>
        </w:rPr>
      </w:pPr>
      <w:bookmarkStart w:id="771" w:name="_Toc532375580"/>
      <w:bookmarkStart w:id="772" w:name="_Toc532377173"/>
      <w:bookmarkStart w:id="773" w:name="_Toc351203488"/>
      <w:r>
        <w:rPr>
          <w:rFonts w:hint="eastAsia" w:ascii="宋体" w:hAnsi="宋体"/>
          <w:b/>
          <w:color w:val="auto"/>
          <w:szCs w:val="21"/>
          <w:highlight w:val="none"/>
        </w:rPr>
        <w:t>八、词语含义</w:t>
      </w:r>
      <w:bookmarkEnd w:id="771"/>
      <w:bookmarkEnd w:id="772"/>
      <w:bookmarkEnd w:id="773"/>
    </w:p>
    <w:p>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本协议书中词语含义与专用合同条款及通用合同条款中赋予的含义相同。</w:t>
      </w:r>
    </w:p>
    <w:p>
      <w:pPr>
        <w:snapToGrid w:val="0"/>
        <w:spacing w:line="360" w:lineRule="auto"/>
        <w:ind w:firstLine="421" w:firstLineChars="200"/>
        <w:rPr>
          <w:rFonts w:hint="eastAsia" w:ascii="宋体" w:hAnsi="宋体"/>
          <w:b/>
          <w:color w:val="auto"/>
          <w:szCs w:val="21"/>
          <w:highlight w:val="none"/>
        </w:rPr>
      </w:pPr>
      <w:bookmarkStart w:id="774" w:name="_Toc532377174"/>
      <w:bookmarkStart w:id="775" w:name="_Toc532375581"/>
      <w:r>
        <w:rPr>
          <w:rFonts w:hint="eastAsia" w:ascii="宋体" w:hAnsi="宋体"/>
          <w:b/>
          <w:color w:val="auto"/>
          <w:szCs w:val="21"/>
          <w:highlight w:val="none"/>
        </w:rPr>
        <w:t>九、签订时间</w:t>
      </w:r>
      <w:bookmarkEnd w:id="774"/>
      <w:bookmarkEnd w:id="775"/>
    </w:p>
    <w:p>
      <w:pPr>
        <w:spacing w:line="360" w:lineRule="auto"/>
        <w:ind w:firstLine="420" w:firstLineChars="200"/>
        <w:rPr>
          <w:rFonts w:ascii="宋体" w:hAnsi="宋体"/>
          <w:color w:val="auto"/>
          <w:szCs w:val="21"/>
          <w:highlight w:val="none"/>
        </w:rPr>
      </w:pPr>
      <w:r>
        <w:rPr>
          <w:rFonts w:hint="eastAsia" w:ascii="宋体" w:hAnsi="宋体"/>
          <w:bCs/>
          <w:color w:val="auto"/>
          <w:szCs w:val="21"/>
          <w:highlight w:val="none"/>
        </w:rPr>
        <w:t>合同于</w:t>
      </w:r>
      <w:r>
        <w:rPr>
          <w:rFonts w:hint="eastAsia" w:ascii="宋体" w:hAnsi="宋体"/>
          <w:color w:val="auto"/>
          <w:szCs w:val="21"/>
          <w:highlight w:val="none"/>
          <w:u w:val="single"/>
        </w:rPr>
        <w:t xml:space="preserve">        </w:t>
      </w:r>
      <w:r>
        <w:rPr>
          <w:rFonts w:hint="eastAsia" w:ascii="宋体" w:hAnsi="宋体"/>
          <w:bCs/>
          <w:color w:val="auto"/>
          <w:szCs w:val="21"/>
          <w:highlight w:val="none"/>
        </w:rPr>
        <w:t>年</w:t>
      </w:r>
      <w:r>
        <w:rPr>
          <w:rFonts w:hint="eastAsia" w:ascii="宋体" w:hAnsi="宋体"/>
          <w:color w:val="auto"/>
          <w:szCs w:val="21"/>
          <w:highlight w:val="none"/>
          <w:u w:val="single"/>
        </w:rPr>
        <w:t xml:space="preserve">        </w:t>
      </w:r>
      <w:r>
        <w:rPr>
          <w:rFonts w:hint="eastAsia" w:ascii="宋体" w:hAnsi="宋体"/>
          <w:bCs/>
          <w:color w:val="auto"/>
          <w:szCs w:val="21"/>
          <w:highlight w:val="none"/>
        </w:rPr>
        <w:t>月</w:t>
      </w:r>
      <w:r>
        <w:rPr>
          <w:rFonts w:hint="eastAsia" w:ascii="宋体" w:hAnsi="宋体"/>
          <w:color w:val="auto"/>
          <w:szCs w:val="21"/>
          <w:highlight w:val="none"/>
          <w:u w:val="single"/>
        </w:rPr>
        <w:t xml:space="preserve">        </w:t>
      </w:r>
      <w:r>
        <w:rPr>
          <w:rFonts w:hint="eastAsia" w:ascii="宋体" w:hAnsi="宋体"/>
          <w:bCs/>
          <w:color w:val="auto"/>
          <w:szCs w:val="21"/>
          <w:highlight w:val="none"/>
        </w:rPr>
        <w:t>日签订</w:t>
      </w:r>
    </w:p>
    <w:p>
      <w:pPr>
        <w:snapToGrid w:val="0"/>
        <w:spacing w:line="360" w:lineRule="auto"/>
        <w:ind w:firstLine="421" w:firstLineChars="200"/>
        <w:rPr>
          <w:rFonts w:hint="eastAsia" w:ascii="宋体" w:hAnsi="宋体"/>
          <w:b/>
          <w:color w:val="auto"/>
          <w:szCs w:val="21"/>
          <w:highlight w:val="none"/>
        </w:rPr>
      </w:pPr>
      <w:bookmarkStart w:id="776" w:name="_Toc351203489"/>
      <w:bookmarkStart w:id="777" w:name="_Toc532375582"/>
      <w:bookmarkStart w:id="778" w:name="_Toc532377175"/>
      <w:r>
        <w:rPr>
          <w:rFonts w:hint="eastAsia" w:ascii="宋体" w:hAnsi="宋体"/>
          <w:b/>
          <w:color w:val="auto"/>
          <w:szCs w:val="21"/>
          <w:highlight w:val="none"/>
        </w:rPr>
        <w:t>十、</w:t>
      </w:r>
      <w:bookmarkEnd w:id="776"/>
      <w:bookmarkStart w:id="779" w:name="_Toc351203490"/>
      <w:r>
        <w:rPr>
          <w:rFonts w:hint="eastAsia" w:ascii="宋体" w:hAnsi="宋体"/>
          <w:b/>
          <w:color w:val="auto"/>
          <w:szCs w:val="21"/>
          <w:highlight w:val="none"/>
        </w:rPr>
        <w:t>签订地点</w:t>
      </w:r>
      <w:bookmarkEnd w:id="777"/>
      <w:bookmarkEnd w:id="778"/>
      <w:bookmarkEnd w:id="779"/>
    </w:p>
    <w:p>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合同在</w:t>
      </w:r>
      <w:r>
        <w:rPr>
          <w:rFonts w:hint="eastAsia" w:ascii="宋体" w:hAnsi="宋体"/>
          <w:color w:val="auto"/>
          <w:szCs w:val="21"/>
          <w:highlight w:val="none"/>
          <w:u w:val="single"/>
        </w:rPr>
        <w:t xml:space="preserve">        </w:t>
      </w:r>
      <w:r>
        <w:rPr>
          <w:rFonts w:hint="eastAsia" w:ascii="宋体" w:hAnsi="宋体"/>
          <w:bCs/>
          <w:color w:val="auto"/>
          <w:szCs w:val="21"/>
          <w:highlight w:val="none"/>
        </w:rPr>
        <w:t>签订。</w:t>
      </w:r>
    </w:p>
    <w:p>
      <w:pPr>
        <w:snapToGrid w:val="0"/>
        <w:spacing w:line="360" w:lineRule="auto"/>
        <w:ind w:firstLine="421" w:firstLineChars="200"/>
        <w:rPr>
          <w:rFonts w:hint="eastAsia" w:ascii="宋体" w:hAnsi="宋体"/>
          <w:b/>
          <w:color w:val="auto"/>
          <w:szCs w:val="21"/>
          <w:highlight w:val="none"/>
        </w:rPr>
      </w:pPr>
      <w:bookmarkStart w:id="780" w:name="_Toc351203491"/>
      <w:bookmarkStart w:id="781" w:name="_Toc532377176"/>
      <w:bookmarkStart w:id="782" w:name="_Toc532375583"/>
      <w:r>
        <w:rPr>
          <w:rFonts w:hint="eastAsia" w:ascii="宋体" w:hAnsi="宋体"/>
          <w:b/>
          <w:color w:val="auto"/>
          <w:szCs w:val="21"/>
          <w:highlight w:val="none"/>
        </w:rPr>
        <w:t>十一、补充协议</w:t>
      </w:r>
      <w:bookmarkEnd w:id="780"/>
      <w:bookmarkEnd w:id="781"/>
      <w:bookmarkEnd w:id="782"/>
    </w:p>
    <w:p>
      <w:pPr>
        <w:spacing w:line="360" w:lineRule="auto"/>
        <w:ind w:firstLine="420" w:firstLineChars="200"/>
        <w:rPr>
          <w:rFonts w:ascii="宋体" w:hAnsi="宋体"/>
          <w:b/>
          <w:bCs/>
          <w:color w:val="auto"/>
          <w:szCs w:val="21"/>
          <w:highlight w:val="none"/>
        </w:rPr>
      </w:pPr>
      <w:r>
        <w:rPr>
          <w:rFonts w:hint="eastAsia" w:ascii="宋体" w:hAnsi="宋体"/>
          <w:bCs/>
          <w:color w:val="auto"/>
          <w:szCs w:val="21"/>
          <w:highlight w:val="none"/>
        </w:rPr>
        <w:t>合同未尽事宜，合同当事人另行签订补充协议，补充协议是合同的组成部分。</w:t>
      </w:r>
    </w:p>
    <w:p>
      <w:pPr>
        <w:snapToGrid w:val="0"/>
        <w:spacing w:line="360" w:lineRule="auto"/>
        <w:ind w:firstLine="421" w:firstLineChars="200"/>
        <w:rPr>
          <w:rFonts w:hint="eastAsia" w:ascii="宋体" w:hAnsi="宋体"/>
          <w:b/>
          <w:color w:val="auto"/>
          <w:szCs w:val="21"/>
          <w:highlight w:val="none"/>
        </w:rPr>
      </w:pPr>
      <w:bookmarkStart w:id="783" w:name="_Toc532375584"/>
      <w:bookmarkStart w:id="784" w:name="_Toc532377177"/>
      <w:bookmarkStart w:id="785" w:name="_Toc351203492"/>
      <w:r>
        <w:rPr>
          <w:rFonts w:hint="eastAsia" w:ascii="宋体" w:hAnsi="宋体"/>
          <w:b/>
          <w:color w:val="auto"/>
          <w:szCs w:val="21"/>
          <w:highlight w:val="none"/>
        </w:rPr>
        <w:t>十二、合同生效</w:t>
      </w:r>
      <w:bookmarkEnd w:id="783"/>
      <w:bookmarkEnd w:id="784"/>
      <w:bookmarkEnd w:id="785"/>
    </w:p>
    <w:p>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合同在以下条件全部满足之后生效：</w:t>
      </w:r>
    </w:p>
    <w:p>
      <w:pPr>
        <w:spacing w:line="360" w:lineRule="auto"/>
        <w:ind w:firstLine="420" w:firstLineChars="200"/>
        <w:rPr>
          <w:rFonts w:hint="eastAsia" w:ascii="宋体" w:hAnsi="宋体"/>
          <w:color w:val="auto"/>
          <w:szCs w:val="21"/>
          <w:highlight w:val="none"/>
        </w:rPr>
      </w:pPr>
      <w:r>
        <w:rPr>
          <w:rFonts w:hint="eastAsia" w:ascii="宋体" w:hAnsi="宋体"/>
          <w:bCs/>
          <w:color w:val="auto"/>
          <w:szCs w:val="21"/>
          <w:highlight w:val="none"/>
        </w:rPr>
        <w:t>1.合同</w:t>
      </w:r>
      <w:r>
        <w:rPr>
          <w:rFonts w:hint="eastAsia" w:ascii="宋体" w:hAnsi="宋体"/>
          <w:color w:val="auto"/>
          <w:szCs w:val="21"/>
          <w:highlight w:val="none"/>
        </w:rPr>
        <w:t>经双方法定代表人或其委托代理人</w:t>
      </w:r>
      <w:r>
        <w:rPr>
          <w:rFonts w:hint="eastAsia" w:ascii="宋体" w:hAnsi="宋体"/>
          <w:color w:val="auto"/>
          <w:szCs w:val="21"/>
          <w:highlight w:val="none"/>
          <w:lang w:eastAsia="zh-CN"/>
        </w:rPr>
        <w:t>签名</w:t>
      </w:r>
      <w:r>
        <w:rPr>
          <w:rFonts w:hint="eastAsia" w:ascii="宋体" w:hAnsi="宋体"/>
          <w:color w:val="auto"/>
          <w:szCs w:val="21"/>
          <w:highlight w:val="none"/>
        </w:rPr>
        <w:t>并加盖</w:t>
      </w:r>
      <w:r>
        <w:rPr>
          <w:rFonts w:hint="eastAsia" w:ascii="宋体" w:hAnsi="宋体"/>
          <w:snapToGrid w:val="0"/>
          <w:color w:val="auto"/>
          <w:kern w:val="0"/>
          <w:szCs w:val="21"/>
          <w:highlight w:val="none"/>
        </w:rPr>
        <w:t>公章或合同专用章</w:t>
      </w:r>
      <w:r>
        <w:rPr>
          <w:rFonts w:hint="eastAsia" w:ascii="宋体" w:hAnsi="宋体"/>
          <w:color w:val="auto"/>
          <w:szCs w:val="21"/>
          <w:highlight w:val="none"/>
        </w:rPr>
        <w:t>；</w:t>
      </w:r>
    </w:p>
    <w:p>
      <w:pPr>
        <w:spacing w:line="360" w:lineRule="auto"/>
        <w:ind w:firstLine="420" w:firstLineChars="200"/>
        <w:rPr>
          <w:rFonts w:hint="eastAsia" w:ascii="宋体" w:hAnsi="宋体" w:eastAsia="宋体"/>
          <w:color w:val="auto"/>
          <w:szCs w:val="21"/>
          <w:highlight w:val="none"/>
          <w:lang w:eastAsia="zh-CN"/>
        </w:rPr>
      </w:pPr>
      <w:r>
        <w:rPr>
          <w:rFonts w:hint="eastAsia" w:ascii="宋体" w:hAnsi="宋体"/>
          <w:color w:val="auto"/>
          <w:szCs w:val="21"/>
          <w:highlight w:val="none"/>
        </w:rPr>
        <w:t>2.采用保函形式递交履约担保的，承包人按合同约定向发包人提交履约担保后</w:t>
      </w:r>
      <w:r>
        <w:rPr>
          <w:rFonts w:hint="eastAsia" w:ascii="宋体" w:hAnsi="宋体"/>
          <w:color w:val="auto"/>
          <w:szCs w:val="21"/>
          <w:highlight w:val="none"/>
          <w:lang w:eastAsia="zh-CN"/>
        </w:rPr>
        <w:t>；</w:t>
      </w:r>
    </w:p>
    <w:p>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lang w:val="en-US" w:eastAsia="zh-CN"/>
        </w:rPr>
        <w:t>3</w:t>
      </w:r>
      <w:r>
        <w:rPr>
          <w:rFonts w:hint="eastAsia" w:ascii="宋体" w:hAnsi="宋体"/>
          <w:bCs/>
          <w:color w:val="auto"/>
          <w:szCs w:val="21"/>
          <w:highlight w:val="none"/>
        </w:rPr>
        <w:t>.</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napToGrid w:val="0"/>
        <w:spacing w:line="360" w:lineRule="auto"/>
        <w:ind w:firstLine="421" w:firstLineChars="200"/>
        <w:rPr>
          <w:rFonts w:hint="eastAsia" w:ascii="宋体" w:hAnsi="宋体"/>
          <w:b/>
          <w:color w:val="auto"/>
          <w:szCs w:val="21"/>
          <w:highlight w:val="none"/>
        </w:rPr>
      </w:pPr>
      <w:bookmarkStart w:id="786" w:name="_Toc351203493"/>
      <w:bookmarkStart w:id="787" w:name="_Toc532377178"/>
      <w:bookmarkStart w:id="788" w:name="_Toc532375585"/>
      <w:r>
        <w:rPr>
          <w:rFonts w:hint="eastAsia" w:ascii="宋体" w:hAnsi="宋体"/>
          <w:b/>
          <w:color w:val="auto"/>
          <w:szCs w:val="21"/>
          <w:highlight w:val="none"/>
        </w:rPr>
        <w:t>十三、合同份数</w:t>
      </w:r>
      <w:bookmarkEnd w:id="786"/>
      <w:bookmarkEnd w:id="787"/>
      <w:bookmarkEnd w:id="788"/>
    </w:p>
    <w:p>
      <w:pPr>
        <w:spacing w:line="360" w:lineRule="auto"/>
        <w:ind w:firstLine="420" w:firstLineChars="200"/>
        <w:rPr>
          <w:rFonts w:ascii="宋体" w:hAnsi="宋体"/>
          <w:bCs/>
          <w:color w:val="auto"/>
          <w:szCs w:val="21"/>
          <w:highlight w:val="none"/>
        </w:rPr>
      </w:pPr>
      <w:r>
        <w:rPr>
          <w:rFonts w:hint="eastAsia" w:ascii="宋体" w:hAnsi="宋体" w:cs="Microsoft Sans Serif"/>
          <w:bCs/>
          <w:color w:val="auto"/>
          <w:szCs w:val="21"/>
          <w:highlight w:val="none"/>
        </w:rPr>
        <w:t>合同一式</w:t>
      </w:r>
      <w:r>
        <w:rPr>
          <w:rFonts w:hint="eastAsia" w:ascii="宋体" w:hAnsi="宋体" w:cs="Microsoft Sans Serif"/>
          <w:bCs/>
          <w:color w:val="auto"/>
          <w:szCs w:val="21"/>
          <w:highlight w:val="none"/>
          <w:u w:val="single"/>
        </w:rPr>
        <w:t xml:space="preserve">     </w:t>
      </w:r>
      <w:r>
        <w:rPr>
          <w:rFonts w:hint="eastAsia" w:ascii="宋体" w:hAnsi="宋体" w:cs="Microsoft Sans Serif"/>
          <w:bCs/>
          <w:color w:val="auto"/>
          <w:szCs w:val="21"/>
          <w:highlight w:val="none"/>
        </w:rPr>
        <w:t>份，其中正本</w:t>
      </w:r>
      <w:r>
        <w:rPr>
          <w:rFonts w:hint="eastAsia" w:ascii="宋体" w:hAnsi="宋体" w:cs="Microsoft Sans Serif"/>
          <w:bCs/>
          <w:color w:val="auto"/>
          <w:szCs w:val="21"/>
          <w:highlight w:val="none"/>
          <w:u w:val="single"/>
        </w:rPr>
        <w:t xml:space="preserve">    </w:t>
      </w:r>
      <w:r>
        <w:rPr>
          <w:rFonts w:hint="eastAsia" w:ascii="宋体" w:hAnsi="宋体" w:cs="Microsoft Sans Serif"/>
          <w:bCs/>
          <w:color w:val="auto"/>
          <w:szCs w:val="21"/>
          <w:highlight w:val="none"/>
        </w:rPr>
        <w:t>份，双方各持</w:t>
      </w:r>
      <w:r>
        <w:rPr>
          <w:rFonts w:hint="eastAsia" w:ascii="宋体" w:hAnsi="宋体" w:cs="Microsoft Sans Serif"/>
          <w:bCs/>
          <w:color w:val="auto"/>
          <w:szCs w:val="21"/>
          <w:highlight w:val="none"/>
          <w:u w:val="single"/>
        </w:rPr>
        <w:t xml:space="preserve">    </w:t>
      </w:r>
      <w:r>
        <w:rPr>
          <w:rFonts w:hint="eastAsia" w:ascii="宋体" w:hAnsi="宋体" w:cs="Microsoft Sans Serif"/>
          <w:bCs/>
          <w:color w:val="auto"/>
          <w:szCs w:val="21"/>
          <w:highlight w:val="none"/>
        </w:rPr>
        <w:t>份，副本</w:t>
      </w:r>
      <w:r>
        <w:rPr>
          <w:rFonts w:hint="eastAsia" w:ascii="宋体" w:hAnsi="宋体" w:cs="Microsoft Sans Serif"/>
          <w:bCs/>
          <w:color w:val="auto"/>
          <w:szCs w:val="21"/>
          <w:highlight w:val="none"/>
          <w:u w:val="single"/>
        </w:rPr>
        <w:t xml:space="preserve">    </w:t>
      </w:r>
      <w:r>
        <w:rPr>
          <w:rFonts w:hint="eastAsia" w:ascii="宋体" w:hAnsi="宋体" w:cs="Microsoft Sans Serif"/>
          <w:bCs/>
          <w:color w:val="auto"/>
          <w:szCs w:val="21"/>
          <w:highlight w:val="none"/>
        </w:rPr>
        <w:t>份，双方各执</w:t>
      </w:r>
      <w:r>
        <w:rPr>
          <w:rFonts w:hint="eastAsia" w:ascii="宋体" w:hAnsi="宋体" w:cs="Microsoft Sans Serif"/>
          <w:bCs/>
          <w:color w:val="auto"/>
          <w:szCs w:val="21"/>
          <w:highlight w:val="none"/>
          <w:u w:val="single"/>
        </w:rPr>
        <w:t xml:space="preserve">    </w:t>
      </w:r>
      <w:r>
        <w:rPr>
          <w:rFonts w:hint="eastAsia" w:ascii="宋体" w:hAnsi="宋体" w:cs="Microsoft Sans Serif"/>
          <w:bCs/>
          <w:color w:val="auto"/>
          <w:szCs w:val="21"/>
          <w:highlight w:val="none"/>
        </w:rPr>
        <w:t>份。副本与正本不一致时，以正本为准</w:t>
      </w:r>
      <w:r>
        <w:rPr>
          <w:rFonts w:hint="eastAsia" w:ascii="宋体" w:hAnsi="宋体"/>
          <w:bCs/>
          <w:color w:val="auto"/>
          <w:szCs w:val="21"/>
          <w:highlight w:val="none"/>
        </w:rPr>
        <w:t>。</w:t>
      </w:r>
    </w:p>
    <w:p>
      <w:pPr>
        <w:adjustRightInd w:val="0"/>
        <w:spacing w:line="360" w:lineRule="auto"/>
        <w:ind w:firstLine="420" w:firstLineChars="200"/>
        <w:rPr>
          <w:rFonts w:ascii="宋体" w:hAnsi="宋体"/>
          <w:snapToGrid w:val="0"/>
          <w:color w:val="auto"/>
          <w:kern w:val="0"/>
          <w:szCs w:val="21"/>
          <w:highlight w:val="none"/>
        </w:rPr>
      </w:pPr>
      <w:bookmarkStart w:id="789" w:name="_Toc467689623"/>
    </w:p>
    <w:p>
      <w:pPr>
        <w:adjustRightIn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发包人：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lang w:val="en-US" w:eastAsia="zh-CN"/>
        </w:rPr>
        <w:t>盖单位</w:t>
      </w:r>
      <w:r>
        <w:rPr>
          <w:rFonts w:ascii="宋体" w:hAnsi="宋体"/>
          <w:snapToGrid w:val="0"/>
          <w:color w:val="auto"/>
          <w:kern w:val="0"/>
          <w:szCs w:val="21"/>
          <w:highlight w:val="none"/>
        </w:rPr>
        <w:t>公章</w:t>
      </w:r>
      <w:r>
        <w:rPr>
          <w:rFonts w:hint="eastAsia" w:ascii="宋体" w:hAnsi="宋体"/>
          <w:snapToGrid w:val="0"/>
          <w:color w:val="auto"/>
          <w:kern w:val="0"/>
          <w:szCs w:val="21"/>
          <w:highlight w:val="none"/>
        </w:rPr>
        <w:t>或合同专用章</w:t>
      </w:r>
      <w:r>
        <w:rPr>
          <w:rFonts w:ascii="宋体" w:hAnsi="宋体"/>
          <w:snapToGrid w:val="0"/>
          <w:color w:val="auto"/>
          <w:kern w:val="0"/>
          <w:szCs w:val="21"/>
          <w:highlight w:val="none"/>
        </w:rPr>
        <w:t>）</w:t>
      </w:r>
    </w:p>
    <w:p>
      <w:pPr>
        <w:adjustRightIn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法定代表人或其委托代理人：</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lang w:eastAsia="zh-CN"/>
        </w:rPr>
        <w:t>签名</w:t>
      </w:r>
      <w:r>
        <w:rPr>
          <w:rFonts w:ascii="宋体" w:hAnsi="宋体"/>
          <w:snapToGrid w:val="0"/>
          <w:color w:val="auto"/>
          <w:kern w:val="0"/>
          <w:szCs w:val="21"/>
          <w:highlight w:val="none"/>
        </w:rPr>
        <w:t>）</w:t>
      </w:r>
    </w:p>
    <w:p>
      <w:pPr>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统一社会信用代码：</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pPr>
        <w:spacing w:line="360" w:lineRule="auto"/>
        <w:ind w:firstLine="420" w:firstLineChars="200"/>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纳税人识别号：</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pPr>
        <w:spacing w:line="360" w:lineRule="auto"/>
        <w:ind w:firstLine="420" w:firstLineChars="200"/>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地    址：</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pPr>
        <w:spacing w:line="360" w:lineRule="auto"/>
        <w:ind w:firstLine="420" w:firstLineChars="200"/>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电    话：</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pPr>
        <w:spacing w:line="360" w:lineRule="auto"/>
        <w:ind w:firstLine="420" w:firstLineChars="200"/>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开户银行：</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pPr>
        <w:spacing w:line="360" w:lineRule="auto"/>
        <w:ind w:firstLine="420" w:firstLineChars="200"/>
        <w:rPr>
          <w:rFonts w:ascii="宋体" w:hAnsi="宋体"/>
          <w:color w:val="auto"/>
          <w:szCs w:val="21"/>
          <w:highlight w:val="none"/>
        </w:rPr>
      </w:pPr>
      <w:r>
        <w:rPr>
          <w:rFonts w:hint="eastAsia" w:ascii="宋体" w:hAnsi="宋体"/>
          <w:snapToGrid w:val="0"/>
          <w:color w:val="auto"/>
          <w:kern w:val="0"/>
          <w:szCs w:val="21"/>
          <w:highlight w:val="none"/>
        </w:rPr>
        <w:t>账    号：</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pPr>
        <w:spacing w:line="360" w:lineRule="auto"/>
        <w:rPr>
          <w:rFonts w:ascii="宋体" w:hAnsi="宋体"/>
          <w:snapToGrid w:val="0"/>
          <w:color w:val="auto"/>
          <w:kern w:val="0"/>
          <w:szCs w:val="21"/>
          <w:highlight w:val="none"/>
        </w:rPr>
      </w:pPr>
    </w:p>
    <w:p>
      <w:pPr>
        <w:spacing w:line="360" w:lineRule="auto"/>
        <w:ind w:firstLine="420" w:firstLineChars="200"/>
        <w:rPr>
          <w:rFonts w:ascii="宋体" w:hAnsi="宋体"/>
          <w:color w:val="auto"/>
          <w:szCs w:val="21"/>
          <w:highlight w:val="none"/>
        </w:rPr>
      </w:pPr>
      <w:r>
        <w:rPr>
          <w:rFonts w:ascii="宋体" w:hAnsi="宋体"/>
          <w:snapToGrid w:val="0"/>
          <w:color w:val="auto"/>
          <w:kern w:val="0"/>
          <w:szCs w:val="21"/>
          <w:highlight w:val="none"/>
        </w:rPr>
        <w:t>承包人：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lang w:val="en-US" w:eastAsia="zh-CN"/>
        </w:rPr>
        <w:t>盖单位</w:t>
      </w:r>
      <w:r>
        <w:rPr>
          <w:rFonts w:ascii="宋体" w:hAnsi="宋体"/>
          <w:snapToGrid w:val="0"/>
          <w:color w:val="auto"/>
          <w:kern w:val="0"/>
          <w:szCs w:val="21"/>
          <w:highlight w:val="none"/>
        </w:rPr>
        <w:t>公章</w:t>
      </w:r>
      <w:r>
        <w:rPr>
          <w:rFonts w:hint="eastAsia" w:ascii="宋体" w:hAnsi="宋体"/>
          <w:snapToGrid w:val="0"/>
          <w:color w:val="auto"/>
          <w:kern w:val="0"/>
          <w:szCs w:val="21"/>
          <w:highlight w:val="none"/>
        </w:rPr>
        <w:t>或合同专用章</w:t>
      </w:r>
      <w:r>
        <w:rPr>
          <w:rFonts w:ascii="宋体" w:hAnsi="宋体"/>
          <w:snapToGrid w:val="0"/>
          <w:color w:val="auto"/>
          <w:kern w:val="0"/>
          <w:szCs w:val="21"/>
          <w:highlight w:val="none"/>
        </w:rPr>
        <w:t>）</w:t>
      </w:r>
    </w:p>
    <w:p>
      <w:pPr>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法定代表人或其委托代理人：</w:t>
      </w: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lang w:eastAsia="zh-CN"/>
        </w:rPr>
        <w:t>签名</w:t>
      </w:r>
      <w:r>
        <w:rPr>
          <w:rFonts w:ascii="宋体" w:hAnsi="宋体"/>
          <w:snapToGrid w:val="0"/>
          <w:color w:val="auto"/>
          <w:kern w:val="0"/>
          <w:szCs w:val="21"/>
          <w:highlight w:val="none"/>
        </w:rPr>
        <w:t>）</w:t>
      </w:r>
    </w:p>
    <w:p>
      <w:pPr>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统一社会信用代码：</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pPr>
        <w:spacing w:line="360" w:lineRule="auto"/>
        <w:ind w:firstLine="420" w:firstLineChars="200"/>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纳税人识别号：</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pPr>
        <w:spacing w:line="360" w:lineRule="auto"/>
        <w:ind w:firstLine="420" w:firstLineChars="200"/>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地    址：</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pPr>
        <w:spacing w:line="360" w:lineRule="auto"/>
        <w:ind w:firstLine="420" w:firstLineChars="200"/>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电    话：</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pPr>
        <w:spacing w:line="360" w:lineRule="auto"/>
        <w:ind w:firstLine="420" w:firstLineChars="200"/>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开户银行：</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pPr>
        <w:spacing w:line="360" w:lineRule="auto"/>
        <w:ind w:firstLine="420" w:firstLineChars="200"/>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账    号：</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pPr>
        <w:spacing w:line="360" w:lineRule="auto"/>
        <w:ind w:right="210"/>
        <w:jc w:val="right"/>
        <w:rPr>
          <w:rFonts w:hint="eastAsia" w:ascii="宋体" w:hAnsi="宋体"/>
          <w:snapToGrid w:val="0"/>
          <w:color w:val="auto"/>
          <w:kern w:val="0"/>
          <w:szCs w:val="21"/>
          <w:highlight w:val="none"/>
        </w:rPr>
      </w:pPr>
    </w:p>
    <w:p>
      <w:pPr>
        <w:spacing w:line="360" w:lineRule="auto"/>
        <w:jc w:val="right"/>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签约时间：</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月</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日</w:t>
      </w:r>
      <w:bookmarkEnd w:id="789"/>
      <w:bookmarkStart w:id="790" w:name="_Toc335223532"/>
      <w:bookmarkStart w:id="791" w:name="_Toc509390697"/>
      <w:bookmarkStart w:id="792" w:name="_Toc240180917"/>
      <w:bookmarkStart w:id="793" w:name="_Toc424558729"/>
      <w:bookmarkStart w:id="794" w:name="_Toc467164258"/>
      <w:bookmarkStart w:id="795" w:name="_Toc424558369"/>
    </w:p>
    <w:p>
      <w:pPr>
        <w:spacing w:line="360" w:lineRule="auto"/>
        <w:jc w:val="right"/>
        <w:rPr>
          <w:rFonts w:hint="eastAsia" w:ascii="宋体" w:hAnsi="宋体" w:cs="黑体"/>
          <w:color w:val="auto"/>
          <w:sz w:val="32"/>
          <w:szCs w:val="32"/>
          <w:highlight w:val="none"/>
        </w:rPr>
      </w:pPr>
      <w:r>
        <w:rPr>
          <w:rFonts w:hint="eastAsia" w:ascii="宋体" w:hAnsi="宋体"/>
          <w:snapToGrid w:val="0"/>
          <w:color w:val="auto"/>
          <w:kern w:val="0"/>
          <w:szCs w:val="21"/>
          <w:highlight w:val="none"/>
        </w:rPr>
        <w:br w:type="page"/>
      </w:r>
    </w:p>
    <w:p>
      <w:pPr>
        <w:pStyle w:val="5"/>
        <w:jc w:val="center"/>
        <w:rPr>
          <w:rFonts w:hint="eastAsia" w:ascii="宋体" w:hAnsi="宋体" w:cs="黑体"/>
          <w:b w:val="0"/>
          <w:bCs w:val="0"/>
          <w:color w:val="auto"/>
          <w:highlight w:val="none"/>
        </w:rPr>
      </w:pPr>
      <w:bookmarkStart w:id="796" w:name="_Toc19967"/>
      <w:bookmarkStart w:id="797" w:name="_Toc19434"/>
      <w:bookmarkStart w:id="798" w:name="_Toc25254"/>
      <w:bookmarkStart w:id="799" w:name="_Toc25844"/>
      <w:bookmarkStart w:id="800" w:name="_Toc57795992"/>
      <w:r>
        <w:rPr>
          <w:rFonts w:hint="eastAsia" w:ascii="宋体" w:hAnsi="宋体" w:cs="黑体"/>
          <w:b w:val="0"/>
          <w:bCs w:val="0"/>
          <w:color w:val="auto"/>
          <w:highlight w:val="none"/>
        </w:rPr>
        <w:t>附件二 廉政合同</w:t>
      </w:r>
      <w:bookmarkEnd w:id="790"/>
      <w:bookmarkEnd w:id="791"/>
      <w:bookmarkEnd w:id="792"/>
      <w:bookmarkEnd w:id="793"/>
      <w:bookmarkEnd w:id="794"/>
      <w:bookmarkEnd w:id="795"/>
      <w:bookmarkEnd w:id="796"/>
      <w:bookmarkEnd w:id="797"/>
      <w:bookmarkEnd w:id="798"/>
      <w:bookmarkEnd w:id="799"/>
      <w:bookmarkEnd w:id="800"/>
    </w:p>
    <w:p>
      <w:pPr>
        <w:snapToGrid w:val="0"/>
        <w:spacing w:line="360" w:lineRule="auto"/>
        <w:ind w:firstLine="421" w:firstLineChars="200"/>
        <w:rPr>
          <w:rFonts w:ascii="宋体" w:hAnsi="宋体"/>
          <w:b/>
          <w:color w:val="auto"/>
          <w:szCs w:val="21"/>
          <w:highlight w:val="none"/>
          <w:u w:val="single"/>
        </w:rPr>
      </w:pPr>
      <w:r>
        <w:rPr>
          <w:rFonts w:hint="eastAsia" w:ascii="宋体" w:hAnsi="宋体"/>
          <w:b/>
          <w:color w:val="auto"/>
          <w:szCs w:val="21"/>
          <w:highlight w:val="none"/>
        </w:rPr>
        <w:t>发包人（全称）：</w:t>
      </w:r>
      <w:r>
        <w:rPr>
          <w:rFonts w:hint="eastAsia" w:ascii="宋体" w:hAnsi="宋体"/>
          <w:color w:val="auto"/>
          <w:szCs w:val="21"/>
          <w:highlight w:val="none"/>
          <w:u w:val="single"/>
        </w:rPr>
        <w:t xml:space="preserve">                             </w:t>
      </w:r>
    </w:p>
    <w:p>
      <w:pPr>
        <w:snapToGrid w:val="0"/>
        <w:spacing w:line="360" w:lineRule="auto"/>
        <w:ind w:firstLine="421" w:firstLineChars="200"/>
        <w:rPr>
          <w:rFonts w:ascii="宋体" w:hAnsi="宋体"/>
          <w:b/>
          <w:color w:val="auto"/>
          <w:szCs w:val="21"/>
          <w:highlight w:val="none"/>
          <w:u w:val="single"/>
        </w:rPr>
      </w:pPr>
      <w:r>
        <w:rPr>
          <w:rFonts w:hint="eastAsia" w:ascii="宋体" w:hAnsi="宋体"/>
          <w:b/>
          <w:color w:val="auto"/>
          <w:szCs w:val="21"/>
          <w:highlight w:val="none"/>
        </w:rPr>
        <w:t>承包人（全称）：</w:t>
      </w:r>
      <w:r>
        <w:rPr>
          <w:rFonts w:hint="eastAsia" w:ascii="宋体" w:hAnsi="宋体"/>
          <w:color w:val="auto"/>
          <w:szCs w:val="21"/>
          <w:highlight w:val="none"/>
          <w:u w:val="single"/>
        </w:rPr>
        <w:t xml:space="preserve">                             </w:t>
      </w:r>
    </w:p>
    <w:p>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lang w:bidi="ar"/>
        </w:rPr>
        <w:t>根据《关于在交通基础设施建设中加强廉政建设的若干意见》以及有关工程建设、廉政建设的规定，为做好工程建设中的党风廉政建设，保证工程建设高效优质，保证建设资金的安全和有效使用以及投资效益，</w:t>
      </w:r>
      <w:r>
        <w:rPr>
          <w:rFonts w:hint="eastAsia" w:ascii="宋体" w:hAnsi="宋体" w:cs="宋体"/>
          <w:color w:val="auto"/>
          <w:szCs w:val="21"/>
          <w:highlight w:val="none"/>
          <w:u w:val="single"/>
          <w:lang w:bidi="ar"/>
        </w:rPr>
        <w:t>（项目名称）</w:t>
      </w:r>
      <w:r>
        <w:rPr>
          <w:rFonts w:hint="eastAsia" w:ascii="宋体" w:hAnsi="宋体" w:cs="宋体"/>
          <w:color w:val="auto"/>
          <w:highlight w:val="none"/>
          <w:lang w:bidi="ar"/>
        </w:rPr>
        <w:t>发包人</w:t>
      </w:r>
      <w:r>
        <w:rPr>
          <w:rFonts w:hint="eastAsia" w:ascii="宋体" w:hAnsi="宋体" w:cs="宋体"/>
          <w:color w:val="auto"/>
          <w:highlight w:val="none"/>
          <w:u w:val="single"/>
          <w:lang w:bidi="ar"/>
        </w:rPr>
        <w:t xml:space="preserve">（全称） </w:t>
      </w:r>
      <w:r>
        <w:rPr>
          <w:rFonts w:hint="eastAsia" w:ascii="宋体" w:hAnsi="宋体" w:cs="宋体"/>
          <w:color w:val="auto"/>
          <w:highlight w:val="none"/>
          <w:lang w:bidi="ar"/>
        </w:rPr>
        <w:t>与该项目</w:t>
      </w:r>
      <w:r>
        <w:rPr>
          <w:rFonts w:hint="eastAsia" w:ascii="宋体" w:hAnsi="宋体" w:cs="宋体"/>
          <w:color w:val="auto"/>
          <w:highlight w:val="none"/>
          <w:u w:val="single"/>
          <w:lang w:bidi="ar"/>
        </w:rPr>
        <w:t xml:space="preserve">      </w:t>
      </w:r>
      <w:r>
        <w:rPr>
          <w:rFonts w:hint="eastAsia" w:ascii="宋体" w:hAnsi="宋体" w:cs="宋体"/>
          <w:color w:val="auto"/>
          <w:highlight w:val="none"/>
          <w:lang w:bidi="ar"/>
        </w:rPr>
        <w:t>标段施工单位</w:t>
      </w:r>
      <w:r>
        <w:rPr>
          <w:rFonts w:hint="eastAsia" w:ascii="宋体" w:hAnsi="宋体" w:cs="宋体"/>
          <w:color w:val="auto"/>
          <w:highlight w:val="none"/>
          <w:u w:val="single"/>
          <w:lang w:bidi="ar"/>
        </w:rPr>
        <w:t xml:space="preserve"> （全称）</w:t>
      </w:r>
      <w:r>
        <w:rPr>
          <w:rFonts w:hint="eastAsia" w:ascii="宋体" w:hAnsi="宋体" w:cs="宋体"/>
          <w:color w:val="auto"/>
          <w:highlight w:val="none"/>
          <w:lang w:bidi="ar"/>
        </w:rPr>
        <w:t>（以下称承包人），特订立如下合同。</w:t>
      </w:r>
    </w:p>
    <w:p>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lang w:bidi="ar"/>
        </w:rPr>
        <w:t>1. 发包人和承包人双方的权利和义务</w:t>
      </w:r>
    </w:p>
    <w:p>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lang w:bidi="ar"/>
        </w:rPr>
        <w:t>（1）严格遵守党的政策规定和国家有关法律法规及交通运输部的有关规定。</w:t>
      </w:r>
    </w:p>
    <w:p>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lang w:bidi="ar"/>
        </w:rPr>
        <w:t>（2）严格执行</w:t>
      </w:r>
      <w:r>
        <w:rPr>
          <w:rFonts w:hint="eastAsia" w:ascii="宋体" w:hAnsi="宋体" w:cs="宋体"/>
          <w:color w:val="auto"/>
          <w:szCs w:val="21"/>
          <w:highlight w:val="none"/>
          <w:u w:val="single"/>
          <w:lang w:bidi="ar"/>
        </w:rPr>
        <w:t>（项目名称）（标段名称）</w:t>
      </w:r>
      <w:r>
        <w:rPr>
          <w:rFonts w:hint="eastAsia" w:ascii="宋体" w:hAnsi="宋体" w:cs="宋体"/>
          <w:color w:val="auto"/>
          <w:highlight w:val="none"/>
          <w:lang w:bidi="ar"/>
        </w:rPr>
        <w:t>的施工合同文件，自觉按合同办事。</w:t>
      </w:r>
    </w:p>
    <w:p>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lang w:bidi="ar"/>
        </w:rPr>
        <w:t>（3）双方的业务活动坚持公开、公正、诚信、透明的原则（法律认定的商业秘密和合同文件另有规定除外），不得损害国家和集体利益，违反工程建设管理规章制度。</w:t>
      </w:r>
    </w:p>
    <w:p>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lang w:bidi="ar"/>
        </w:rPr>
        <w:t>（4）建立健全廉政制度，开展廉政教育，设立廉政告示牌，公布举报电话，监督并认真查处违法违纪行为。</w:t>
      </w:r>
    </w:p>
    <w:p>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lang w:bidi="ar"/>
        </w:rPr>
        <w:t>（5）发现对方在业务活动中有违反廉政规定的行为，有及时提醒对方纠正的权利和义务。</w:t>
      </w:r>
    </w:p>
    <w:p>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lang w:bidi="ar"/>
        </w:rPr>
        <w:t>（6）发现对方严重违反本合同义务条款的行为，有向其上级有关部门举报、建议给予处理并要求告知处理结果的权利。</w:t>
      </w:r>
    </w:p>
    <w:p>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lang w:bidi="ar"/>
        </w:rPr>
        <w:t>2. 发包人的义务</w:t>
      </w:r>
    </w:p>
    <w:p>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lang w:bidi="ar"/>
        </w:rPr>
        <w:t>（1）发包人及其工作人员不得索要或接受承包人的礼金、有价证券和贵重物品，不得让承包人报销任何应由发包人或发包人工作人员支付的费用等。</w:t>
      </w:r>
    </w:p>
    <w:p>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lang w:bidi="ar"/>
        </w:rPr>
        <w:t>（2）发包人工作人员不得参加承包人安排的超标准宴请和娱乐活动；不得接受承包人提供的通讯工具、交通工具和高档办公用品等。</w:t>
      </w:r>
    </w:p>
    <w:p>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lang w:bidi="ar"/>
        </w:rPr>
        <w:t>（3）发包人及其工作人员不得要求或接受承包人为其住房装修、婚丧嫁娶活动、配偶子女的工作安排以及出国出境、旅游等提供方便等。</w:t>
      </w:r>
    </w:p>
    <w:p>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lang w:bidi="ar"/>
        </w:rPr>
        <w:t>（4）发包人工作人员及其配偶、子女不得参与从事与发包人工程有关的材料设备供应、工程分包、劳务等经济活动。</w:t>
      </w:r>
    </w:p>
    <w:p>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lang w:bidi="ar"/>
        </w:rPr>
        <w:t>（5）发包人及其工作人员不得以任何理由向承包人推荐分包单位或推销材料，不得要求承包人购买合同规定外的材料和设备。</w:t>
      </w:r>
    </w:p>
    <w:p>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lang w:bidi="ar"/>
        </w:rPr>
        <w:t>（6）发包人工作人员要秉公办事，不准营私舞弊，不准利用职权从事各种个人有偿中介活动和安排个人施工队伍。</w:t>
      </w:r>
    </w:p>
    <w:p>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lang w:bidi="ar"/>
        </w:rPr>
        <w:t>3. 承包人义务</w:t>
      </w:r>
    </w:p>
    <w:p>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lang w:bidi="ar"/>
        </w:rPr>
        <w:t>（1）承包人不得以任何理由向发包人及其工作人员行贿或赠礼金、有价证券、贵重礼品。</w:t>
      </w:r>
    </w:p>
    <w:p>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lang w:bidi="ar"/>
        </w:rPr>
        <w:t>（2）承包人不得以任何名义为发包人及其工作人员报销应由发包人单位或个人支付的任何费用。</w:t>
      </w:r>
    </w:p>
    <w:p>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lang w:bidi="ar"/>
        </w:rPr>
        <w:t>（3）承包人不得以任何理由安排发包人工作人员参加超标准宴请及娱乐活动。</w:t>
      </w:r>
    </w:p>
    <w:p>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lang w:bidi="ar"/>
        </w:rPr>
        <w:t>（4）承包人不得为发包人和个人购置或提供通讯工具、交通工具和高档办公用品等。</w:t>
      </w:r>
    </w:p>
    <w:p>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lang w:bidi="ar"/>
        </w:rPr>
        <w:t>4. 违约责任</w:t>
      </w:r>
    </w:p>
    <w:p>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lang w:bidi="ar"/>
        </w:rPr>
        <w:t>（1）发包人及其工作人员违反本合同第1、2条，按管理权限，依据有关规定给予党纪、政纪或组织处理，涉嫌犯罪的，移交司法机关追究刑事责任；给承包人造成经济损失的，应予以赔偿。</w:t>
      </w:r>
    </w:p>
    <w:p>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lang w:bidi="ar"/>
        </w:rPr>
        <w:t>（2）承包人及其工作人员违反本合同第1、3条，按管理权限，依据有关规定给予党纪、政纪或组织处理；给发包人单位造成损失的，应予以赔偿；情节严重的，发包人将上报交通工程建设主管部门。</w:t>
      </w:r>
    </w:p>
    <w:p>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lang w:bidi="ar"/>
        </w:rPr>
        <w:t>5. 双方约定：本合同由双方或双方上级单位的纪检监察机关负责监督执行。由发包人或发包人上级单位的纪检监察机关约请承包人或承包人上级单位纪检监察机关对本合同执行情况进行检查；提出在本合同规定范围内的裁定意见。</w:t>
      </w:r>
    </w:p>
    <w:p>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lang w:bidi="ar"/>
        </w:rPr>
        <w:t>6. 本合同有效期为发包人和承包人签署之日起至该工程项目竣工验收后止。</w:t>
      </w:r>
    </w:p>
    <w:p>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lang w:bidi="ar"/>
        </w:rPr>
        <w:t>7. 本合同作为</w:t>
      </w:r>
      <w:r>
        <w:rPr>
          <w:rFonts w:hint="eastAsia" w:ascii="宋体" w:hAnsi="宋体" w:cs="宋体"/>
          <w:color w:val="auto"/>
          <w:highlight w:val="none"/>
          <w:u w:val="single"/>
          <w:lang w:bidi="ar"/>
        </w:rPr>
        <w:t>　　</w:t>
      </w:r>
      <w:r>
        <w:rPr>
          <w:rFonts w:hint="eastAsia" w:ascii="宋体" w:hAnsi="宋体" w:cs="宋体"/>
          <w:color w:val="auto"/>
          <w:szCs w:val="21"/>
          <w:highlight w:val="none"/>
          <w:u w:val="single"/>
          <w:lang w:bidi="ar"/>
        </w:rPr>
        <w:t>（项目名称）　　</w:t>
      </w:r>
      <w:r>
        <w:rPr>
          <w:rFonts w:hint="eastAsia" w:ascii="宋体" w:hAnsi="宋体" w:cs="宋体"/>
          <w:color w:val="auto"/>
          <w:szCs w:val="21"/>
          <w:highlight w:val="none"/>
          <w:lang w:bidi="ar"/>
        </w:rPr>
        <w:t>标段施工</w:t>
      </w:r>
      <w:r>
        <w:rPr>
          <w:rFonts w:hint="eastAsia" w:ascii="宋体" w:hAnsi="宋体" w:cs="宋体"/>
          <w:color w:val="auto"/>
          <w:highlight w:val="none"/>
          <w:lang w:bidi="ar"/>
        </w:rPr>
        <w:t>合同的附件，与工程施工合同具有同等的法律效力，经合同双方签署立即生效。</w:t>
      </w:r>
    </w:p>
    <w:p>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lang w:bidi="ar"/>
        </w:rPr>
        <w:t>8. 本合同一式四份，由发包人和承包人各执一份，送交发包人和承包人的监督单位各一份。</w:t>
      </w:r>
    </w:p>
    <w:p>
      <w:pPr>
        <w:spacing w:line="360" w:lineRule="auto"/>
        <w:rPr>
          <w:rFonts w:hint="eastAsia" w:ascii="宋体" w:hAnsi="宋体" w:cs="宋体"/>
          <w:color w:val="auto"/>
          <w:highlight w:val="none"/>
        </w:rPr>
      </w:pPr>
    </w:p>
    <w:p>
      <w:pPr>
        <w:spacing w:line="360" w:lineRule="auto"/>
        <w:rPr>
          <w:rFonts w:hint="eastAsia" w:ascii="宋体" w:hAnsi="宋体" w:cs="宋体"/>
          <w:color w:val="auto"/>
          <w:highlight w:val="none"/>
        </w:rPr>
      </w:pPr>
      <w:r>
        <w:rPr>
          <w:rFonts w:hint="eastAsia" w:ascii="宋体" w:hAnsi="宋体" w:cs="宋体"/>
          <w:color w:val="auto"/>
          <w:highlight w:val="none"/>
          <w:lang w:bidi="ar"/>
        </w:rPr>
        <w:t>发包人：</w:t>
      </w:r>
      <w:r>
        <w:rPr>
          <w:rFonts w:hint="eastAsia" w:ascii="宋体" w:hAnsi="宋体" w:cs="宋体"/>
          <w:color w:val="auto"/>
          <w:highlight w:val="none"/>
          <w:u w:val="single"/>
          <w:lang w:bidi="ar"/>
        </w:rPr>
        <w:t xml:space="preserve"> （单位全称）（盖</w:t>
      </w:r>
      <w:r>
        <w:rPr>
          <w:rFonts w:hint="eastAsia" w:ascii="宋体" w:hAnsi="宋体" w:cs="宋体"/>
          <w:color w:val="auto"/>
          <w:highlight w:val="none"/>
          <w:u w:val="single"/>
          <w:lang w:val="en-US" w:eastAsia="zh-CN" w:bidi="ar"/>
        </w:rPr>
        <w:t>单位公</w:t>
      </w:r>
      <w:r>
        <w:rPr>
          <w:rFonts w:hint="eastAsia" w:ascii="宋体" w:hAnsi="宋体" w:cs="宋体"/>
          <w:color w:val="auto"/>
          <w:highlight w:val="none"/>
          <w:u w:val="single"/>
          <w:lang w:bidi="ar"/>
        </w:rPr>
        <w:t xml:space="preserve">章） </w:t>
      </w:r>
      <w:r>
        <w:rPr>
          <w:rFonts w:hint="eastAsia" w:ascii="宋体" w:hAnsi="宋体" w:cs="宋体"/>
          <w:color w:val="auto"/>
          <w:highlight w:val="none"/>
          <w:lang w:bidi="ar"/>
        </w:rPr>
        <w:t xml:space="preserve">               承包人： </w:t>
      </w:r>
      <w:r>
        <w:rPr>
          <w:rFonts w:hint="eastAsia" w:ascii="宋体" w:hAnsi="宋体" w:cs="宋体"/>
          <w:color w:val="auto"/>
          <w:highlight w:val="none"/>
          <w:u w:val="single"/>
          <w:lang w:bidi="ar"/>
        </w:rPr>
        <w:t xml:space="preserve"> （单位全称）（盖</w:t>
      </w:r>
      <w:r>
        <w:rPr>
          <w:rFonts w:hint="eastAsia" w:ascii="宋体" w:hAnsi="宋体" w:cs="宋体"/>
          <w:color w:val="auto"/>
          <w:highlight w:val="none"/>
          <w:u w:val="single"/>
          <w:lang w:val="en-US" w:eastAsia="zh-CN" w:bidi="ar"/>
        </w:rPr>
        <w:t>单位公</w:t>
      </w:r>
      <w:r>
        <w:rPr>
          <w:rFonts w:hint="eastAsia" w:ascii="宋体" w:hAnsi="宋体" w:cs="宋体"/>
          <w:color w:val="auto"/>
          <w:highlight w:val="none"/>
          <w:u w:val="single"/>
          <w:lang w:bidi="ar"/>
        </w:rPr>
        <w:t>章）</w:t>
      </w:r>
    </w:p>
    <w:p>
      <w:pPr>
        <w:spacing w:line="360" w:lineRule="auto"/>
        <w:ind w:left="2205" w:hanging="2205" w:hangingChars="1050"/>
        <w:rPr>
          <w:rFonts w:hint="eastAsia" w:ascii="宋体" w:hAnsi="宋体" w:cs="宋体"/>
          <w:color w:val="auto"/>
          <w:highlight w:val="none"/>
        </w:rPr>
      </w:pPr>
      <w:r>
        <w:rPr>
          <w:rFonts w:hint="eastAsia" w:ascii="宋体" w:hAnsi="宋体" w:cs="宋体"/>
          <w:color w:val="auto"/>
          <w:highlight w:val="none"/>
          <w:lang w:bidi="ar"/>
        </w:rPr>
        <w:t>法定代表人或其授权的代理人：</w:t>
      </w:r>
      <w:r>
        <w:rPr>
          <w:rFonts w:hint="eastAsia" w:ascii="宋体" w:hAnsi="宋体" w:cs="宋体"/>
          <w:color w:val="auto"/>
          <w:highlight w:val="none"/>
          <w:u w:val="single"/>
          <w:lang w:bidi="ar"/>
        </w:rPr>
        <w:t>（</w:t>
      </w:r>
      <w:r>
        <w:rPr>
          <w:rFonts w:hint="eastAsia" w:ascii="宋体" w:hAnsi="宋体" w:cs="宋体"/>
          <w:color w:val="auto"/>
          <w:highlight w:val="none"/>
          <w:u w:val="single"/>
          <w:lang w:eastAsia="zh-CN" w:bidi="ar"/>
        </w:rPr>
        <w:t>签名</w:t>
      </w:r>
      <w:r>
        <w:rPr>
          <w:rFonts w:hint="eastAsia" w:ascii="宋体" w:hAnsi="宋体" w:cs="宋体"/>
          <w:color w:val="auto"/>
          <w:highlight w:val="none"/>
          <w:u w:val="single"/>
          <w:lang w:bidi="ar"/>
        </w:rPr>
        <w:t xml:space="preserve">） </w:t>
      </w:r>
      <w:r>
        <w:rPr>
          <w:rFonts w:hint="eastAsia" w:ascii="宋体" w:hAnsi="宋体" w:cs="宋体"/>
          <w:color w:val="auto"/>
          <w:highlight w:val="none"/>
          <w:lang w:bidi="ar"/>
        </w:rPr>
        <w:t xml:space="preserve">    法定代表人或其授权的代理人：</w:t>
      </w:r>
      <w:r>
        <w:rPr>
          <w:rFonts w:hint="eastAsia" w:ascii="宋体" w:hAnsi="宋体" w:cs="宋体"/>
          <w:color w:val="auto"/>
          <w:highlight w:val="none"/>
          <w:u w:val="single"/>
          <w:lang w:bidi="ar"/>
        </w:rPr>
        <w:t>（</w:t>
      </w:r>
      <w:r>
        <w:rPr>
          <w:rFonts w:hint="eastAsia" w:ascii="宋体" w:hAnsi="宋体" w:cs="宋体"/>
          <w:color w:val="auto"/>
          <w:highlight w:val="none"/>
          <w:u w:val="single"/>
          <w:lang w:eastAsia="zh-CN" w:bidi="ar"/>
        </w:rPr>
        <w:t>签名</w:t>
      </w:r>
      <w:r>
        <w:rPr>
          <w:rFonts w:hint="eastAsia" w:ascii="宋体" w:hAnsi="宋体" w:cs="宋体"/>
          <w:color w:val="auto"/>
          <w:highlight w:val="none"/>
          <w:u w:val="single"/>
          <w:lang w:bidi="ar"/>
        </w:rPr>
        <w:t>）</w:t>
      </w:r>
      <w:r>
        <w:rPr>
          <w:rFonts w:hint="eastAsia" w:ascii="宋体" w:hAnsi="宋体" w:cs="宋体"/>
          <w:color w:val="auto"/>
          <w:highlight w:val="none"/>
          <w:lang w:bidi="ar"/>
        </w:rPr>
        <w:t xml:space="preserve">                        </w:t>
      </w:r>
      <w:r>
        <w:rPr>
          <w:rFonts w:hint="eastAsia" w:ascii="宋体" w:hAnsi="宋体" w:cs="宋体"/>
          <w:color w:val="auto"/>
          <w:highlight w:val="none"/>
          <w:u w:val="single"/>
          <w:lang w:bidi="ar"/>
        </w:rPr>
        <w:t xml:space="preserve">   </w:t>
      </w:r>
      <w:r>
        <w:rPr>
          <w:rFonts w:hint="eastAsia" w:ascii="宋体" w:hAnsi="宋体" w:cs="宋体"/>
          <w:color w:val="auto"/>
          <w:highlight w:val="none"/>
          <w:lang w:bidi="ar"/>
        </w:rPr>
        <w:t xml:space="preserve"> </w:t>
      </w:r>
      <w:r>
        <w:rPr>
          <w:rFonts w:hint="eastAsia" w:ascii="宋体" w:hAnsi="宋体" w:cs="宋体"/>
          <w:color w:val="auto"/>
          <w:highlight w:val="none"/>
          <w:u w:val="single"/>
          <w:lang w:bidi="ar"/>
        </w:rPr>
        <w:t xml:space="preserve">        </w:t>
      </w:r>
      <w:r>
        <w:rPr>
          <w:rFonts w:hint="eastAsia" w:ascii="宋体" w:hAnsi="宋体" w:cs="宋体"/>
          <w:color w:val="auto"/>
          <w:highlight w:val="none"/>
          <w:lang w:bidi="ar"/>
        </w:rPr>
        <w:t xml:space="preserve">   </w:t>
      </w:r>
      <w:r>
        <w:rPr>
          <w:rFonts w:hint="eastAsia" w:ascii="宋体" w:hAnsi="宋体" w:cs="宋体"/>
          <w:color w:val="auto"/>
          <w:highlight w:val="none"/>
          <w:u w:val="single"/>
          <w:lang w:bidi="ar"/>
        </w:rPr>
        <w:t xml:space="preserve">        </w:t>
      </w:r>
      <w:r>
        <w:rPr>
          <w:rFonts w:hint="eastAsia" w:ascii="宋体" w:hAnsi="宋体" w:cs="宋体"/>
          <w:color w:val="auto"/>
          <w:highlight w:val="none"/>
          <w:lang w:bidi="ar"/>
        </w:rPr>
        <w:t xml:space="preserve">   年</w:t>
      </w:r>
      <w:r>
        <w:rPr>
          <w:rFonts w:hint="eastAsia" w:ascii="宋体" w:hAnsi="宋体" w:cs="宋体"/>
          <w:color w:val="auto"/>
          <w:highlight w:val="none"/>
          <w:u w:val="single"/>
          <w:lang w:bidi="ar"/>
        </w:rPr>
        <w:t xml:space="preserve">     </w:t>
      </w:r>
      <w:r>
        <w:rPr>
          <w:rFonts w:hint="eastAsia" w:ascii="宋体" w:hAnsi="宋体" w:cs="宋体"/>
          <w:color w:val="auto"/>
          <w:highlight w:val="none"/>
          <w:lang w:bidi="ar"/>
        </w:rPr>
        <w:t>月</w:t>
      </w:r>
      <w:r>
        <w:rPr>
          <w:rFonts w:hint="eastAsia" w:ascii="宋体" w:hAnsi="宋体" w:cs="宋体"/>
          <w:color w:val="auto"/>
          <w:highlight w:val="none"/>
          <w:u w:val="single"/>
          <w:lang w:bidi="ar"/>
        </w:rPr>
        <w:t xml:space="preserve">     </w:t>
      </w:r>
      <w:r>
        <w:rPr>
          <w:rFonts w:hint="eastAsia" w:ascii="宋体" w:hAnsi="宋体" w:cs="宋体"/>
          <w:color w:val="auto"/>
          <w:highlight w:val="none"/>
          <w:lang w:bidi="ar"/>
        </w:rPr>
        <w:t>日                 年</w:t>
      </w:r>
      <w:r>
        <w:rPr>
          <w:rFonts w:hint="eastAsia" w:ascii="宋体" w:hAnsi="宋体" w:cs="宋体"/>
          <w:color w:val="auto"/>
          <w:highlight w:val="none"/>
          <w:u w:val="single"/>
          <w:lang w:bidi="ar"/>
        </w:rPr>
        <w:t xml:space="preserve">     </w:t>
      </w:r>
      <w:r>
        <w:rPr>
          <w:rFonts w:hint="eastAsia" w:ascii="宋体" w:hAnsi="宋体" w:cs="宋体"/>
          <w:color w:val="auto"/>
          <w:highlight w:val="none"/>
          <w:lang w:bidi="ar"/>
        </w:rPr>
        <w:t>月</w:t>
      </w:r>
      <w:r>
        <w:rPr>
          <w:rFonts w:hint="eastAsia" w:ascii="宋体" w:hAnsi="宋体" w:cs="宋体"/>
          <w:color w:val="auto"/>
          <w:highlight w:val="none"/>
          <w:u w:val="single"/>
          <w:lang w:bidi="ar"/>
        </w:rPr>
        <w:t xml:space="preserve">     </w:t>
      </w:r>
      <w:r>
        <w:rPr>
          <w:rFonts w:hint="eastAsia" w:ascii="宋体" w:hAnsi="宋体" w:cs="宋体"/>
          <w:color w:val="auto"/>
          <w:highlight w:val="none"/>
          <w:lang w:bidi="ar"/>
        </w:rPr>
        <w:t>日</w:t>
      </w:r>
    </w:p>
    <w:p>
      <w:pPr>
        <w:spacing w:line="360" w:lineRule="auto"/>
        <w:rPr>
          <w:rFonts w:hint="eastAsia" w:ascii="宋体" w:hAnsi="宋体" w:cs="宋体"/>
          <w:color w:val="auto"/>
          <w:highlight w:val="none"/>
        </w:rPr>
      </w:pPr>
    </w:p>
    <w:p>
      <w:pPr>
        <w:spacing w:line="360" w:lineRule="auto"/>
        <w:rPr>
          <w:rFonts w:hint="eastAsia" w:ascii="宋体" w:hAnsi="宋体" w:cs="宋体"/>
          <w:color w:val="auto"/>
          <w:highlight w:val="none"/>
          <w:u w:val="single"/>
        </w:rPr>
      </w:pPr>
      <w:r>
        <w:rPr>
          <w:rFonts w:hint="eastAsia" w:ascii="宋体" w:hAnsi="宋体" w:cs="宋体"/>
          <w:color w:val="auto"/>
          <w:highlight w:val="none"/>
          <w:lang w:bidi="ar"/>
        </w:rPr>
        <w:t>发包人监督单位：</w:t>
      </w:r>
      <w:r>
        <w:rPr>
          <w:rFonts w:hint="eastAsia" w:ascii="宋体" w:hAnsi="宋体" w:cs="宋体"/>
          <w:color w:val="auto"/>
          <w:highlight w:val="none"/>
          <w:u w:val="single"/>
          <w:lang w:bidi="ar"/>
        </w:rPr>
        <w:t>（全称） （盖</w:t>
      </w:r>
      <w:r>
        <w:rPr>
          <w:rFonts w:hint="eastAsia" w:ascii="宋体" w:hAnsi="宋体" w:cs="宋体"/>
          <w:color w:val="auto"/>
          <w:highlight w:val="none"/>
          <w:u w:val="single"/>
          <w:lang w:val="en-US" w:eastAsia="zh-CN" w:bidi="ar"/>
        </w:rPr>
        <w:t>公</w:t>
      </w:r>
      <w:r>
        <w:rPr>
          <w:rFonts w:hint="eastAsia" w:ascii="宋体" w:hAnsi="宋体" w:cs="宋体"/>
          <w:color w:val="auto"/>
          <w:highlight w:val="none"/>
          <w:u w:val="single"/>
          <w:lang w:bidi="ar"/>
        </w:rPr>
        <w:t xml:space="preserve">章） </w:t>
      </w:r>
      <w:r>
        <w:rPr>
          <w:rFonts w:hint="eastAsia" w:ascii="宋体" w:hAnsi="宋体" w:cs="宋体"/>
          <w:color w:val="auto"/>
          <w:highlight w:val="none"/>
          <w:lang w:bidi="ar"/>
        </w:rPr>
        <w:t xml:space="preserve">             承包人监督单位：</w:t>
      </w:r>
      <w:r>
        <w:rPr>
          <w:rFonts w:hint="eastAsia" w:ascii="宋体" w:hAnsi="宋体" w:cs="宋体"/>
          <w:color w:val="auto"/>
          <w:highlight w:val="none"/>
          <w:u w:val="single"/>
          <w:lang w:bidi="ar"/>
        </w:rPr>
        <w:t>（全称） （盖</w:t>
      </w:r>
      <w:r>
        <w:rPr>
          <w:rFonts w:hint="eastAsia" w:ascii="宋体" w:hAnsi="宋体" w:cs="宋体"/>
          <w:color w:val="auto"/>
          <w:highlight w:val="none"/>
          <w:u w:val="single"/>
          <w:lang w:val="en-US" w:eastAsia="zh-CN" w:bidi="ar"/>
        </w:rPr>
        <w:t>公</w:t>
      </w:r>
      <w:r>
        <w:rPr>
          <w:rFonts w:hint="eastAsia" w:ascii="宋体" w:hAnsi="宋体" w:cs="宋体"/>
          <w:color w:val="auto"/>
          <w:highlight w:val="none"/>
          <w:u w:val="single"/>
          <w:lang w:bidi="ar"/>
        </w:rPr>
        <w:t xml:space="preserve">章） </w:t>
      </w:r>
    </w:p>
    <w:p>
      <w:pPr>
        <w:spacing w:line="360" w:lineRule="auto"/>
        <w:jc w:val="right"/>
        <w:rPr>
          <w:rFonts w:hint="eastAsia" w:ascii="宋体" w:hAnsi="宋体"/>
          <w:snapToGrid w:val="0"/>
          <w:color w:val="auto"/>
          <w:kern w:val="0"/>
          <w:szCs w:val="21"/>
          <w:highlight w:val="none"/>
        </w:rPr>
      </w:pPr>
    </w:p>
    <w:bookmarkEnd w:id="739"/>
    <w:bookmarkEnd w:id="740"/>
    <w:bookmarkEnd w:id="741"/>
    <w:bookmarkEnd w:id="742"/>
    <w:bookmarkEnd w:id="743"/>
    <w:bookmarkEnd w:id="744"/>
    <w:bookmarkEnd w:id="745"/>
    <w:bookmarkEnd w:id="746"/>
    <w:bookmarkEnd w:id="747"/>
    <w:p>
      <w:pPr>
        <w:pStyle w:val="28"/>
        <w:keepNext/>
        <w:keepLines/>
        <w:tabs>
          <w:tab w:val="left" w:pos="420"/>
        </w:tabs>
        <w:spacing w:line="400" w:lineRule="exact"/>
        <w:jc w:val="center"/>
        <w:outlineLvl w:val="2"/>
        <w:rPr>
          <w:rFonts w:ascii="宋体" w:hAnsi="宋体"/>
          <w:color w:val="auto"/>
          <w:sz w:val="32"/>
          <w:szCs w:val="32"/>
          <w:highlight w:val="none"/>
        </w:rPr>
      </w:pPr>
      <w:bookmarkStart w:id="801" w:name="_Toc509390698"/>
      <w:bookmarkStart w:id="802" w:name="_Toc240180918"/>
      <w:bookmarkStart w:id="803" w:name="_Toc335223533"/>
      <w:bookmarkStart w:id="804" w:name="_Toc424558370"/>
      <w:bookmarkStart w:id="805" w:name="_Toc424558730"/>
      <w:bookmarkStart w:id="806" w:name="_Toc467164259"/>
      <w:bookmarkStart w:id="807" w:name="_Toc183589134"/>
      <w:bookmarkStart w:id="808" w:name="_Toc182293837"/>
      <w:bookmarkStart w:id="809" w:name="_Toc223335459"/>
      <w:r>
        <w:rPr>
          <w:rFonts w:ascii="宋体" w:hAnsi="宋体"/>
          <w:color w:val="auto"/>
          <w:sz w:val="21"/>
          <w:highlight w:val="none"/>
        </w:rPr>
        <w:br w:type="page"/>
      </w:r>
      <w:bookmarkStart w:id="810" w:name="_Toc12774"/>
      <w:bookmarkStart w:id="811" w:name="_Toc57795993"/>
      <w:bookmarkStart w:id="812" w:name="_Toc27329"/>
      <w:bookmarkStart w:id="813" w:name="_Toc8264"/>
      <w:bookmarkStart w:id="814" w:name="_Toc19579"/>
      <w:r>
        <w:rPr>
          <w:rFonts w:hint="eastAsia" w:ascii="宋体" w:hAnsi="宋体" w:cs="黑体"/>
          <w:color w:val="auto"/>
          <w:sz w:val="32"/>
          <w:szCs w:val="32"/>
          <w:highlight w:val="none"/>
          <w:lang w:bidi="ar"/>
        </w:rPr>
        <w:t>附件三 安全生产合同</w:t>
      </w:r>
      <w:bookmarkEnd w:id="801"/>
      <w:bookmarkEnd w:id="802"/>
      <w:bookmarkEnd w:id="803"/>
      <w:bookmarkEnd w:id="804"/>
      <w:bookmarkEnd w:id="805"/>
      <w:bookmarkEnd w:id="806"/>
      <w:bookmarkEnd w:id="810"/>
      <w:bookmarkEnd w:id="811"/>
      <w:bookmarkEnd w:id="812"/>
      <w:bookmarkEnd w:id="813"/>
      <w:bookmarkEnd w:id="814"/>
    </w:p>
    <w:bookmarkEnd w:id="807"/>
    <w:bookmarkEnd w:id="808"/>
    <w:bookmarkEnd w:id="809"/>
    <w:p>
      <w:pPr>
        <w:jc w:val="center"/>
        <w:rPr>
          <w:rFonts w:hint="eastAsia" w:ascii="宋体" w:hAnsi="宋体" w:cs="宋体"/>
          <w:b/>
          <w:color w:val="auto"/>
          <w:sz w:val="32"/>
          <w:szCs w:val="32"/>
          <w:highlight w:val="none"/>
        </w:rPr>
      </w:pPr>
    </w:p>
    <w:p>
      <w:pPr>
        <w:snapToGrid w:val="0"/>
        <w:spacing w:line="360" w:lineRule="auto"/>
        <w:ind w:firstLine="421" w:firstLineChars="200"/>
        <w:rPr>
          <w:rFonts w:ascii="宋体" w:hAnsi="宋体"/>
          <w:b/>
          <w:color w:val="auto"/>
          <w:szCs w:val="21"/>
          <w:highlight w:val="none"/>
          <w:u w:val="single"/>
        </w:rPr>
      </w:pPr>
      <w:r>
        <w:rPr>
          <w:rFonts w:hint="eastAsia" w:ascii="宋体" w:hAnsi="宋体"/>
          <w:b/>
          <w:color w:val="auto"/>
          <w:szCs w:val="21"/>
          <w:highlight w:val="none"/>
        </w:rPr>
        <w:t>发包人（全称）：</w:t>
      </w:r>
      <w:r>
        <w:rPr>
          <w:rFonts w:hint="eastAsia" w:ascii="宋体" w:hAnsi="宋体"/>
          <w:color w:val="auto"/>
          <w:szCs w:val="21"/>
          <w:highlight w:val="none"/>
          <w:u w:val="single"/>
        </w:rPr>
        <w:t xml:space="preserve">                             </w:t>
      </w:r>
    </w:p>
    <w:p>
      <w:pPr>
        <w:snapToGrid w:val="0"/>
        <w:spacing w:line="360" w:lineRule="auto"/>
        <w:ind w:firstLine="421" w:firstLineChars="200"/>
        <w:rPr>
          <w:rFonts w:ascii="宋体" w:hAnsi="宋体"/>
          <w:b/>
          <w:color w:val="auto"/>
          <w:szCs w:val="21"/>
          <w:highlight w:val="none"/>
          <w:u w:val="single"/>
        </w:rPr>
      </w:pPr>
      <w:r>
        <w:rPr>
          <w:rFonts w:hint="eastAsia" w:ascii="宋体" w:hAnsi="宋体"/>
          <w:b/>
          <w:color w:val="auto"/>
          <w:szCs w:val="21"/>
          <w:highlight w:val="none"/>
        </w:rPr>
        <w:t>承包人（全称）：</w:t>
      </w:r>
      <w:r>
        <w:rPr>
          <w:rFonts w:hint="eastAsia" w:ascii="宋体" w:hAnsi="宋体"/>
          <w:color w:val="auto"/>
          <w:szCs w:val="21"/>
          <w:highlight w:val="none"/>
          <w:u w:val="single"/>
        </w:rPr>
        <w:t xml:space="preserve">                             </w:t>
      </w:r>
    </w:p>
    <w:p>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lang w:bidi="ar"/>
        </w:rPr>
        <w:t>为在</w:t>
      </w:r>
      <w:r>
        <w:rPr>
          <w:rFonts w:hint="eastAsia" w:ascii="宋体" w:hAnsi="宋体" w:cs="宋体"/>
          <w:color w:val="auto"/>
          <w:highlight w:val="none"/>
          <w:u w:val="single"/>
          <w:lang w:bidi="ar"/>
        </w:rPr>
        <w:t xml:space="preserve">         （项目名称）      </w:t>
      </w:r>
      <w:r>
        <w:rPr>
          <w:rFonts w:hint="eastAsia" w:ascii="宋体" w:hAnsi="宋体" w:cs="宋体"/>
          <w:color w:val="auto"/>
          <w:szCs w:val="21"/>
          <w:highlight w:val="none"/>
          <w:u w:val="single"/>
          <w:lang w:bidi="ar"/>
        </w:rPr>
        <w:t xml:space="preserve">    标段</w:t>
      </w:r>
      <w:r>
        <w:rPr>
          <w:rFonts w:hint="eastAsia" w:ascii="宋体" w:hAnsi="宋体" w:cs="宋体"/>
          <w:color w:val="auto"/>
          <w:highlight w:val="none"/>
          <w:lang w:bidi="ar"/>
        </w:rPr>
        <w:t>合同的实施过程中创造安全、高效的施工环境，切实搞好本项目的管理工作，本项目发包人</w:t>
      </w:r>
      <w:r>
        <w:rPr>
          <w:rFonts w:hint="eastAsia" w:ascii="宋体" w:hAnsi="宋体" w:cs="宋体"/>
          <w:color w:val="auto"/>
          <w:highlight w:val="none"/>
          <w:u w:val="single"/>
          <w:lang w:bidi="ar"/>
        </w:rPr>
        <w:t xml:space="preserve">      （全称）       </w:t>
      </w:r>
      <w:r>
        <w:rPr>
          <w:rFonts w:hint="eastAsia" w:ascii="宋体" w:hAnsi="宋体" w:cs="宋体"/>
          <w:color w:val="auto"/>
          <w:highlight w:val="none"/>
          <w:lang w:bidi="ar"/>
        </w:rPr>
        <w:t>（以下简称“发包人”）与承包人_</w:t>
      </w:r>
      <w:r>
        <w:rPr>
          <w:rFonts w:hint="eastAsia" w:ascii="宋体" w:hAnsi="宋体" w:cs="宋体"/>
          <w:color w:val="auto"/>
          <w:highlight w:val="none"/>
          <w:u w:val="single"/>
          <w:lang w:bidi="ar"/>
        </w:rPr>
        <w:t xml:space="preserve">   （全称）   </w:t>
      </w:r>
      <w:r>
        <w:rPr>
          <w:rFonts w:hint="eastAsia" w:ascii="宋体" w:hAnsi="宋体" w:cs="宋体"/>
          <w:color w:val="auto"/>
          <w:highlight w:val="none"/>
          <w:lang w:bidi="ar"/>
        </w:rPr>
        <w:t xml:space="preserve"> （以下简称“承包人”）特此签订安全生产合同。</w:t>
      </w:r>
    </w:p>
    <w:p>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lang w:bidi="ar"/>
        </w:rPr>
        <w:t>1.、发包人职责</w:t>
      </w:r>
    </w:p>
    <w:p>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lang w:bidi="ar"/>
        </w:rPr>
        <w:t>（1）严格遵守国家有关安全生产的法律法规，认真执行工程承包合同中的有关安全要求。</w:t>
      </w:r>
    </w:p>
    <w:p>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lang w:bidi="ar"/>
        </w:rPr>
        <w:t>（2）按照“安全第一、预防为主”和坚持“管生产必须管理安全”的原则进行安全生产管理，做到生产与安全工作同时计划、布置、检查、总结和评比。</w:t>
      </w:r>
    </w:p>
    <w:p>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lang w:bidi="ar"/>
        </w:rPr>
        <w:t>（3）重要的安全设施必须坚持与主体工程“三同时”的原则，即：同时设计、审批，同时施工，同时验收，投入使用。</w:t>
      </w:r>
    </w:p>
    <w:p>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lang w:bidi="ar"/>
        </w:rPr>
        <w:t>（4）定期召开安全生产调度会，及时传达中央及地方有关安全生产的精神。</w:t>
      </w:r>
    </w:p>
    <w:p>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lang w:bidi="ar"/>
        </w:rPr>
        <w:t>（5）组织对承包人施工现场安全生产检查，监督承包人及时处理发现的各种安全隐患。</w:t>
      </w:r>
    </w:p>
    <w:p>
      <w:pPr>
        <w:spacing w:line="360" w:lineRule="auto"/>
        <w:ind w:firstLine="420" w:firstLineChars="200"/>
        <w:rPr>
          <w:rFonts w:hint="eastAsia" w:ascii="宋体" w:hAnsi="宋体" w:cs="宋体"/>
          <w:color w:val="auto"/>
          <w:highlight w:val="none"/>
        </w:rPr>
      </w:pPr>
      <w:bookmarkStart w:id="815" w:name="_Toc424558371"/>
      <w:r>
        <w:rPr>
          <w:rFonts w:hint="eastAsia" w:ascii="宋体" w:hAnsi="宋体" w:cs="宋体"/>
          <w:color w:val="auto"/>
          <w:highlight w:val="none"/>
          <w:lang w:bidi="ar"/>
        </w:rPr>
        <w:t>2. 承包人职责</w:t>
      </w:r>
      <w:bookmarkEnd w:id="815"/>
    </w:p>
    <w:p>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lang w:bidi="ar"/>
        </w:rPr>
        <w:t>（1）严格遵守《中华人民共和国安全生产法》、《建设工程安全生产管理条例》等国家有关安全生产的法律法规、《公路水运工程安全生产监督管理办法》、《公路工程施工安全技术规范》</w:t>
      </w:r>
      <w:r>
        <w:rPr>
          <w:rFonts w:hint="eastAsia" w:ascii="宋体" w:hAnsi="宋体" w:cs="宋体"/>
          <w:color w:val="auto"/>
          <w:highlight w:val="none"/>
          <w:lang w:val="en-US" w:eastAsia="zh-CN" w:bidi="ar"/>
        </w:rPr>
        <w:t>等</w:t>
      </w:r>
      <w:r>
        <w:rPr>
          <w:rFonts w:hint="eastAsia" w:ascii="宋体" w:hAnsi="宋体" w:cs="宋体"/>
          <w:color w:val="auto"/>
          <w:highlight w:val="none"/>
          <w:lang w:bidi="ar"/>
        </w:rPr>
        <w:t>有关安全生产的规定，认真执行工程承包合同中的有关安全要求。</w:t>
      </w:r>
    </w:p>
    <w:p>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lang w:bidi="ar"/>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lang w:bidi="ar"/>
        </w:rPr>
        <w:t>（3）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w:t>
      </w:r>
      <w:r>
        <w:rPr>
          <w:rFonts w:hint="eastAsia" w:ascii="宋体" w:hAnsi="宋体" w:cs="宋体"/>
          <w:color w:val="auto"/>
          <w:highlight w:val="none"/>
          <w:lang w:eastAsia="zh-CN" w:bidi="ar"/>
        </w:rPr>
        <w:t>《</w:t>
      </w:r>
      <w:r>
        <w:rPr>
          <w:rFonts w:hint="eastAsia" w:ascii="宋体" w:hAnsi="宋体" w:cs="宋体"/>
          <w:color w:val="auto"/>
          <w:highlight w:val="none"/>
          <w:lang w:bidi="ar"/>
        </w:rPr>
        <w:t>公路水运工程安全生产监督管理办法</w:t>
      </w:r>
      <w:r>
        <w:rPr>
          <w:rFonts w:hint="eastAsia" w:ascii="宋体" w:hAnsi="宋体" w:cs="宋体"/>
          <w:color w:val="auto"/>
          <w:highlight w:val="none"/>
          <w:lang w:eastAsia="zh-CN" w:bidi="ar"/>
        </w:rPr>
        <w:t>》</w:t>
      </w:r>
      <w:r>
        <w:rPr>
          <w:rFonts w:hint="eastAsia" w:ascii="宋体" w:hAnsi="宋体" w:cs="宋体"/>
          <w:color w:val="auto"/>
          <w:highlight w:val="none"/>
          <w:lang w:bidi="ar"/>
        </w:rPr>
        <w:t>规定的最低数量和资质条件配备专职安全生产管理人员，专职负责所有员工的安全和治安保卫工作及预防事故的发生。安全机构人员，有权按有关规定发布指令，并采取保护性措施防止事故发生。</w:t>
      </w:r>
    </w:p>
    <w:p>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lang w:bidi="ar"/>
        </w:rPr>
        <w:t>（4）承包人在任何时候都应采取各种合理的预防措施，防止员工发生违法、违禁、暴力或妨碍治安的行为。</w:t>
      </w:r>
    </w:p>
    <w:p>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lang w:bidi="ar"/>
        </w:rPr>
        <w:t>（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pPr>
        <w:spacing w:line="360" w:lineRule="auto"/>
        <w:ind w:firstLine="315" w:firstLineChars="150"/>
        <w:rPr>
          <w:rFonts w:hint="eastAsia" w:ascii="宋体" w:hAnsi="宋体" w:cs="宋体"/>
          <w:color w:val="auto"/>
          <w:highlight w:val="none"/>
        </w:rPr>
      </w:pPr>
      <w:r>
        <w:rPr>
          <w:rFonts w:hint="eastAsia" w:ascii="宋体" w:hAnsi="宋体" w:cs="宋体"/>
          <w:color w:val="auto"/>
          <w:highlight w:val="none"/>
          <w:lang w:bidi="ar"/>
        </w:rPr>
        <w:t>（6）对于易燃易爆的材料应专门妥善保管之外，还应配备有足够的消防设施，所有施工人员都应熟悉消防设施的性能和使用方法；承包人不得将任何种类的爆炸物给予、易货或以其他方式转让给其他人，或允许、容忍上述同样行为。</w:t>
      </w:r>
    </w:p>
    <w:p>
      <w:pPr>
        <w:spacing w:line="360" w:lineRule="auto"/>
        <w:ind w:firstLine="315" w:firstLineChars="150"/>
        <w:rPr>
          <w:rFonts w:hint="eastAsia" w:ascii="宋体" w:hAnsi="宋体" w:cs="宋体"/>
          <w:color w:val="auto"/>
          <w:highlight w:val="none"/>
        </w:rPr>
      </w:pPr>
      <w:r>
        <w:rPr>
          <w:rFonts w:hint="eastAsia" w:ascii="宋体" w:hAnsi="宋体" w:cs="宋体"/>
          <w:color w:val="auto"/>
          <w:highlight w:val="none"/>
          <w:lang w:bidi="ar"/>
        </w:rPr>
        <w:t>（7）操作人员上岗，必须按规定穿戴防护用品。施工负责人和安全检查员应随时检查劳动防护用品的穿戴情况，不按规定穿戴防护用品的人员不得上岗。</w:t>
      </w:r>
    </w:p>
    <w:p>
      <w:pPr>
        <w:spacing w:line="360" w:lineRule="auto"/>
        <w:ind w:firstLine="315" w:firstLineChars="150"/>
        <w:rPr>
          <w:rFonts w:hint="eastAsia" w:ascii="宋体" w:hAnsi="宋体" w:cs="宋体"/>
          <w:color w:val="auto"/>
          <w:highlight w:val="none"/>
        </w:rPr>
      </w:pPr>
      <w:r>
        <w:rPr>
          <w:rFonts w:hint="eastAsia" w:ascii="宋体" w:hAnsi="宋体" w:cs="宋体"/>
          <w:color w:val="auto"/>
          <w:highlight w:val="none"/>
          <w:lang w:bidi="ar"/>
        </w:rPr>
        <w:t>（8）所有施工机具设备和高空作业的设备均应定期检查，并有安全员的</w:t>
      </w:r>
      <w:r>
        <w:rPr>
          <w:rFonts w:hint="eastAsia" w:ascii="宋体" w:hAnsi="宋体" w:cs="宋体"/>
          <w:color w:val="auto"/>
          <w:highlight w:val="none"/>
          <w:lang w:eastAsia="zh-CN" w:bidi="ar"/>
        </w:rPr>
        <w:t>签名</w:t>
      </w:r>
      <w:r>
        <w:rPr>
          <w:rFonts w:hint="eastAsia" w:ascii="宋体" w:hAnsi="宋体" w:cs="宋体"/>
          <w:color w:val="auto"/>
          <w:highlight w:val="none"/>
          <w:lang w:bidi="ar"/>
        </w:rPr>
        <w:t>记录，保证其经常处于完好状态；不合格的机具、设备和劳动保护用品严禁使用。</w:t>
      </w:r>
    </w:p>
    <w:p>
      <w:pPr>
        <w:spacing w:line="360" w:lineRule="auto"/>
        <w:ind w:firstLine="315" w:firstLineChars="150"/>
        <w:rPr>
          <w:rFonts w:hint="eastAsia" w:ascii="宋体" w:hAnsi="宋体" w:cs="宋体"/>
          <w:color w:val="auto"/>
          <w:highlight w:val="none"/>
        </w:rPr>
      </w:pPr>
      <w:r>
        <w:rPr>
          <w:rFonts w:hint="eastAsia" w:ascii="宋体" w:hAnsi="宋体" w:cs="宋体"/>
          <w:color w:val="auto"/>
          <w:highlight w:val="none"/>
          <w:lang w:bidi="ar"/>
        </w:rPr>
        <w:t>（9）施工中采用新技术、新工艺、新设备、新材料时，必须制定相应的安全技术措施，施工现场必须具有相关的安全标志牌。</w:t>
      </w:r>
    </w:p>
    <w:p>
      <w:pPr>
        <w:spacing w:line="360" w:lineRule="auto"/>
        <w:ind w:firstLine="315" w:firstLineChars="150"/>
        <w:rPr>
          <w:rFonts w:hint="eastAsia" w:ascii="宋体" w:hAnsi="宋体" w:cs="宋体"/>
          <w:color w:val="auto"/>
          <w:highlight w:val="none"/>
        </w:rPr>
      </w:pPr>
      <w:r>
        <w:rPr>
          <w:rFonts w:hint="eastAsia" w:ascii="宋体" w:hAnsi="宋体" w:cs="宋体"/>
          <w:color w:val="auto"/>
          <w:highlight w:val="none"/>
          <w:lang w:bidi="ar"/>
        </w:rPr>
        <w:t>（10）承包人必须按照本工程项目特点，组织指定本工程实施中的生产安全事故应急救援预案；如果发生安全事故，应按照《国务院关于特大安全事故行政责任追究的规定》以及其它有关规定，及时上报有关部门，并坚持“四不放过”的原则，严肃处理相关责任人。</w:t>
      </w:r>
    </w:p>
    <w:p>
      <w:pPr>
        <w:spacing w:line="360" w:lineRule="auto"/>
        <w:ind w:firstLine="315" w:firstLineChars="150"/>
        <w:rPr>
          <w:rFonts w:hint="eastAsia" w:ascii="宋体" w:hAnsi="宋体" w:cs="宋体"/>
          <w:color w:val="auto"/>
          <w:highlight w:val="none"/>
        </w:rPr>
      </w:pPr>
      <w:r>
        <w:rPr>
          <w:rFonts w:hint="eastAsia" w:ascii="宋体" w:hAnsi="宋体" w:cs="宋体"/>
          <w:color w:val="auto"/>
          <w:highlight w:val="none"/>
          <w:lang w:bidi="ar"/>
        </w:rPr>
        <w:t>（11）安全生产费用按照《企业安全生产费用提取和使用管理办法》的相关规定使用和管理。</w:t>
      </w:r>
    </w:p>
    <w:p>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lang w:bidi="ar"/>
        </w:rPr>
        <w:t>3. 违约责任</w:t>
      </w:r>
    </w:p>
    <w:p>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lang w:bidi="ar"/>
        </w:rPr>
        <w:t>如因发包人或承包人违约造成安全事故，将依法追究责任。</w:t>
      </w:r>
    </w:p>
    <w:p>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lang w:bidi="ar"/>
        </w:rPr>
        <w:t>4. 本合同由双方法定代表人或起授权的代理人签署与加盖公章后生效，全部工程竣工验收后失效。</w:t>
      </w:r>
    </w:p>
    <w:p>
      <w:pPr>
        <w:spacing w:line="360" w:lineRule="auto"/>
        <w:ind w:firstLine="420" w:firstLineChars="200"/>
        <w:rPr>
          <w:rFonts w:hint="eastAsia" w:ascii="宋体" w:hAnsi="宋体" w:cs="宋体"/>
          <w:color w:val="auto"/>
          <w:highlight w:val="none"/>
          <w:lang w:bidi="ar"/>
        </w:rPr>
      </w:pPr>
      <w:r>
        <w:rPr>
          <w:rFonts w:hint="eastAsia" w:ascii="宋体" w:hAnsi="宋体" w:cs="宋体"/>
          <w:color w:val="auto"/>
          <w:highlight w:val="none"/>
          <w:lang w:bidi="ar"/>
        </w:rPr>
        <w:t>5.本合同正本二份，副本</w:t>
      </w:r>
      <w:r>
        <w:rPr>
          <w:rFonts w:hint="eastAsia" w:ascii="宋体" w:hAnsi="宋体" w:cs="宋体"/>
          <w:color w:val="auto"/>
          <w:highlight w:val="none"/>
          <w:u w:val="single"/>
          <w:lang w:bidi="ar"/>
        </w:rPr>
        <w:t>　　</w:t>
      </w:r>
      <w:r>
        <w:rPr>
          <w:rFonts w:hint="eastAsia" w:ascii="宋体" w:hAnsi="宋体" w:cs="宋体"/>
          <w:color w:val="auto"/>
          <w:highlight w:val="none"/>
          <w:lang w:bidi="ar"/>
        </w:rPr>
        <w:t>份，合同双方各执正本一份，副本</w:t>
      </w:r>
      <w:r>
        <w:rPr>
          <w:rFonts w:hint="eastAsia" w:ascii="宋体" w:hAnsi="宋体" w:cs="宋体"/>
          <w:color w:val="auto"/>
          <w:highlight w:val="none"/>
          <w:u w:val="single"/>
          <w:lang w:bidi="ar"/>
        </w:rPr>
        <w:t>　　</w:t>
      </w:r>
      <w:r>
        <w:rPr>
          <w:rFonts w:hint="eastAsia" w:ascii="宋体" w:hAnsi="宋体" w:cs="宋体"/>
          <w:color w:val="auto"/>
          <w:highlight w:val="none"/>
          <w:lang w:bidi="ar"/>
        </w:rPr>
        <w:t>份，当正本与副本不一致时，以正本为准。</w:t>
      </w:r>
    </w:p>
    <w:p>
      <w:pPr>
        <w:spacing w:line="360" w:lineRule="auto"/>
        <w:ind w:firstLine="420" w:firstLineChars="200"/>
        <w:rPr>
          <w:rFonts w:hint="eastAsia" w:ascii="宋体" w:hAnsi="宋体" w:cs="宋体"/>
          <w:color w:val="auto"/>
          <w:highlight w:val="none"/>
          <w:lang w:bidi="ar"/>
        </w:rPr>
      </w:pPr>
    </w:p>
    <w:p>
      <w:pPr>
        <w:spacing w:line="360" w:lineRule="auto"/>
        <w:ind w:firstLine="420" w:firstLineChars="200"/>
        <w:rPr>
          <w:rFonts w:hint="eastAsia" w:ascii="宋体" w:hAnsi="宋体" w:cs="宋体"/>
          <w:color w:val="auto"/>
          <w:highlight w:val="none"/>
          <w:lang w:bidi="ar"/>
        </w:rPr>
      </w:pPr>
    </w:p>
    <w:p>
      <w:pPr>
        <w:spacing w:line="360" w:lineRule="auto"/>
        <w:rPr>
          <w:rFonts w:hint="eastAsia" w:ascii="宋体" w:hAnsi="宋体" w:cs="宋体"/>
          <w:color w:val="auto"/>
          <w:highlight w:val="none"/>
          <w:u w:val="single"/>
        </w:rPr>
      </w:pPr>
      <w:r>
        <w:rPr>
          <w:rFonts w:hint="eastAsia" w:ascii="宋体" w:hAnsi="宋体" w:cs="宋体"/>
          <w:color w:val="auto"/>
          <w:highlight w:val="none"/>
          <w:lang w:bidi="ar"/>
        </w:rPr>
        <w:t>发包人：</w:t>
      </w:r>
      <w:r>
        <w:rPr>
          <w:rFonts w:hint="eastAsia" w:ascii="宋体" w:hAnsi="宋体" w:cs="宋体"/>
          <w:color w:val="auto"/>
          <w:highlight w:val="none"/>
          <w:u w:val="single"/>
          <w:lang w:bidi="ar"/>
        </w:rPr>
        <w:t xml:space="preserve">    （盖单位</w:t>
      </w:r>
      <w:r>
        <w:rPr>
          <w:rFonts w:hint="eastAsia" w:ascii="宋体" w:hAnsi="宋体" w:cs="宋体"/>
          <w:color w:val="auto"/>
          <w:highlight w:val="none"/>
          <w:u w:val="single"/>
          <w:lang w:val="en-US" w:eastAsia="zh-CN" w:bidi="ar"/>
        </w:rPr>
        <w:t>公</w:t>
      </w:r>
      <w:r>
        <w:rPr>
          <w:rFonts w:hint="eastAsia" w:ascii="宋体" w:hAnsi="宋体" w:cs="宋体"/>
          <w:color w:val="auto"/>
          <w:highlight w:val="none"/>
          <w:u w:val="single"/>
          <w:lang w:bidi="ar"/>
        </w:rPr>
        <w:t>章）</w:t>
      </w:r>
      <w:r>
        <w:rPr>
          <w:rFonts w:hint="eastAsia" w:ascii="宋体" w:hAnsi="宋体" w:cs="宋体"/>
          <w:color w:val="auto"/>
          <w:highlight w:val="none"/>
          <w:lang w:bidi="ar"/>
        </w:rPr>
        <w:t xml:space="preserve">                  承包人：</w:t>
      </w:r>
      <w:r>
        <w:rPr>
          <w:rFonts w:hint="eastAsia" w:ascii="宋体" w:hAnsi="宋体" w:cs="宋体"/>
          <w:color w:val="auto"/>
          <w:highlight w:val="none"/>
          <w:u w:val="single"/>
          <w:lang w:bidi="ar"/>
        </w:rPr>
        <w:t xml:space="preserve">    （盖单位</w:t>
      </w:r>
      <w:r>
        <w:rPr>
          <w:rFonts w:hint="eastAsia" w:ascii="宋体" w:hAnsi="宋体" w:cs="宋体"/>
          <w:color w:val="auto"/>
          <w:highlight w:val="none"/>
          <w:u w:val="single"/>
          <w:lang w:val="en-US" w:eastAsia="zh-CN" w:bidi="ar"/>
        </w:rPr>
        <w:t>公</w:t>
      </w:r>
      <w:r>
        <w:rPr>
          <w:rFonts w:hint="eastAsia" w:ascii="宋体" w:hAnsi="宋体" w:cs="宋体"/>
          <w:color w:val="auto"/>
          <w:highlight w:val="none"/>
          <w:u w:val="single"/>
          <w:lang w:bidi="ar"/>
        </w:rPr>
        <w:t>章）</w:t>
      </w:r>
    </w:p>
    <w:p>
      <w:pPr>
        <w:spacing w:line="360" w:lineRule="auto"/>
        <w:rPr>
          <w:rFonts w:hint="eastAsia" w:ascii="宋体" w:hAnsi="宋体" w:cs="宋体"/>
          <w:color w:val="auto"/>
          <w:highlight w:val="none"/>
        </w:rPr>
      </w:pPr>
      <w:r>
        <w:rPr>
          <w:rFonts w:hint="eastAsia" w:ascii="宋体" w:hAnsi="宋体" w:cs="宋体"/>
          <w:color w:val="auto"/>
          <w:highlight w:val="none"/>
          <w:lang w:bidi="ar"/>
        </w:rPr>
        <w:t>法定代表人或其授权的代理人：</w:t>
      </w:r>
      <w:r>
        <w:rPr>
          <w:rFonts w:hint="eastAsia" w:ascii="宋体" w:hAnsi="宋体" w:cs="宋体"/>
          <w:color w:val="auto"/>
          <w:highlight w:val="none"/>
          <w:u w:val="single"/>
          <w:lang w:bidi="ar"/>
        </w:rPr>
        <w:t>（</w:t>
      </w:r>
      <w:r>
        <w:rPr>
          <w:rFonts w:hint="eastAsia" w:ascii="宋体" w:hAnsi="宋体" w:cs="宋体"/>
          <w:color w:val="auto"/>
          <w:highlight w:val="none"/>
          <w:u w:val="single"/>
          <w:lang w:eastAsia="zh-CN" w:bidi="ar"/>
        </w:rPr>
        <w:t>签名</w:t>
      </w:r>
      <w:r>
        <w:rPr>
          <w:rFonts w:hint="eastAsia" w:ascii="宋体" w:hAnsi="宋体" w:cs="宋体"/>
          <w:color w:val="auto"/>
          <w:highlight w:val="none"/>
          <w:u w:val="single"/>
          <w:lang w:bidi="ar"/>
        </w:rPr>
        <w:t>）</w:t>
      </w:r>
      <w:r>
        <w:rPr>
          <w:rFonts w:hint="eastAsia" w:ascii="宋体" w:hAnsi="宋体" w:cs="宋体"/>
          <w:color w:val="auto"/>
          <w:highlight w:val="none"/>
          <w:lang w:bidi="ar"/>
        </w:rPr>
        <w:t xml:space="preserve">        法定代表人或其授权的代理人：</w:t>
      </w:r>
      <w:r>
        <w:rPr>
          <w:rFonts w:hint="eastAsia" w:ascii="宋体" w:hAnsi="宋体" w:cs="宋体"/>
          <w:color w:val="auto"/>
          <w:highlight w:val="none"/>
          <w:u w:val="single"/>
          <w:lang w:bidi="ar"/>
        </w:rPr>
        <w:t>（</w:t>
      </w:r>
      <w:r>
        <w:rPr>
          <w:rFonts w:hint="eastAsia" w:ascii="宋体" w:hAnsi="宋体" w:cs="宋体"/>
          <w:color w:val="auto"/>
          <w:highlight w:val="none"/>
          <w:u w:val="single"/>
          <w:lang w:eastAsia="zh-CN" w:bidi="ar"/>
        </w:rPr>
        <w:t>签名</w:t>
      </w:r>
      <w:r>
        <w:rPr>
          <w:rFonts w:hint="eastAsia" w:ascii="宋体" w:hAnsi="宋体" w:cs="宋体"/>
          <w:color w:val="auto"/>
          <w:highlight w:val="none"/>
          <w:u w:val="single"/>
          <w:lang w:bidi="ar"/>
        </w:rPr>
        <w:t>）</w:t>
      </w:r>
      <w:r>
        <w:rPr>
          <w:rFonts w:hint="eastAsia" w:ascii="宋体" w:hAnsi="宋体" w:cs="宋体"/>
          <w:color w:val="auto"/>
          <w:highlight w:val="none"/>
          <w:lang w:bidi="ar"/>
        </w:rPr>
        <w:t xml:space="preserve">                             </w:t>
      </w:r>
    </w:p>
    <w:p>
      <w:pPr>
        <w:spacing w:line="360" w:lineRule="auto"/>
        <w:ind w:firstLine="1260" w:firstLineChars="600"/>
        <w:rPr>
          <w:rFonts w:ascii="宋体" w:hAnsi="宋体"/>
          <w:color w:val="auto"/>
          <w:highlight w:val="none"/>
        </w:rPr>
      </w:pPr>
      <w:r>
        <w:rPr>
          <w:rFonts w:ascii="宋体" w:hAnsi="宋体"/>
          <w:color w:val="auto"/>
          <w:highlight w:val="none"/>
          <w:u w:val="single"/>
          <w:lang w:bidi="ar"/>
        </w:rPr>
        <w:t xml:space="preserve">     </w:t>
      </w:r>
      <w:r>
        <w:rPr>
          <w:rFonts w:hint="eastAsia" w:ascii="宋体" w:hAnsi="宋体" w:cs="宋体"/>
          <w:color w:val="auto"/>
          <w:highlight w:val="none"/>
          <w:lang w:bidi="ar"/>
        </w:rPr>
        <w:t>月</w:t>
      </w:r>
      <w:r>
        <w:rPr>
          <w:rFonts w:ascii="宋体" w:hAnsi="宋体"/>
          <w:color w:val="auto"/>
          <w:highlight w:val="none"/>
          <w:u w:val="single"/>
          <w:lang w:bidi="ar"/>
        </w:rPr>
        <w:t xml:space="preserve">     </w:t>
      </w:r>
      <w:r>
        <w:rPr>
          <w:rFonts w:hint="eastAsia" w:ascii="宋体" w:hAnsi="宋体" w:cs="宋体"/>
          <w:color w:val="auto"/>
          <w:highlight w:val="none"/>
          <w:lang w:bidi="ar"/>
        </w:rPr>
        <w:t>日</w:t>
      </w:r>
      <w:r>
        <w:rPr>
          <w:rFonts w:ascii="宋体" w:hAnsi="宋体"/>
          <w:color w:val="auto"/>
          <w:highlight w:val="none"/>
          <w:lang w:bidi="ar"/>
        </w:rPr>
        <w:t xml:space="preserve">                                </w:t>
      </w:r>
      <w:r>
        <w:rPr>
          <w:rFonts w:ascii="宋体" w:hAnsi="宋体"/>
          <w:color w:val="auto"/>
          <w:highlight w:val="none"/>
          <w:u w:val="single"/>
          <w:lang w:bidi="ar"/>
        </w:rPr>
        <w:t xml:space="preserve">     </w:t>
      </w:r>
      <w:r>
        <w:rPr>
          <w:rFonts w:hint="eastAsia" w:ascii="宋体" w:hAnsi="宋体" w:cs="宋体"/>
          <w:color w:val="auto"/>
          <w:highlight w:val="none"/>
          <w:lang w:bidi="ar"/>
        </w:rPr>
        <w:t>年</w:t>
      </w:r>
      <w:r>
        <w:rPr>
          <w:rFonts w:ascii="宋体" w:hAnsi="宋体"/>
          <w:color w:val="auto"/>
          <w:highlight w:val="none"/>
          <w:u w:val="single"/>
          <w:lang w:bidi="ar"/>
        </w:rPr>
        <w:t xml:space="preserve">     </w:t>
      </w:r>
      <w:r>
        <w:rPr>
          <w:rFonts w:hint="eastAsia" w:ascii="宋体" w:hAnsi="宋体" w:cs="宋体"/>
          <w:color w:val="auto"/>
          <w:highlight w:val="none"/>
          <w:lang w:bidi="ar"/>
        </w:rPr>
        <w:t>月</w:t>
      </w:r>
      <w:r>
        <w:rPr>
          <w:rFonts w:ascii="宋体" w:hAnsi="宋体"/>
          <w:color w:val="auto"/>
          <w:highlight w:val="none"/>
          <w:u w:val="single"/>
          <w:lang w:bidi="ar"/>
        </w:rPr>
        <w:t xml:space="preserve">     </w:t>
      </w:r>
      <w:r>
        <w:rPr>
          <w:rFonts w:hint="eastAsia" w:ascii="宋体" w:hAnsi="宋体" w:cs="宋体"/>
          <w:color w:val="auto"/>
          <w:highlight w:val="none"/>
          <w:lang w:bidi="ar"/>
        </w:rPr>
        <w:t>日</w:t>
      </w:r>
    </w:p>
    <w:p>
      <w:pPr>
        <w:pStyle w:val="28"/>
        <w:keepNext/>
        <w:keepLines/>
        <w:tabs>
          <w:tab w:val="left" w:pos="420"/>
        </w:tabs>
        <w:spacing w:line="400" w:lineRule="exact"/>
        <w:jc w:val="center"/>
        <w:outlineLvl w:val="2"/>
        <w:rPr>
          <w:rFonts w:hint="eastAsia" w:ascii="宋体" w:hAnsi="宋体" w:cs="黑体"/>
          <w:color w:val="auto"/>
          <w:sz w:val="32"/>
          <w:szCs w:val="32"/>
          <w:highlight w:val="none"/>
          <w:lang w:bidi="ar"/>
        </w:rPr>
      </w:pPr>
      <w:r>
        <w:rPr>
          <w:rFonts w:ascii="宋体" w:hAnsi="宋体" w:cs="宋体"/>
          <w:color w:val="auto"/>
          <w:szCs w:val="20"/>
          <w:highlight w:val="none"/>
          <w:lang w:bidi="ar"/>
        </w:rPr>
        <w:br w:type="page"/>
      </w:r>
      <w:bookmarkStart w:id="816" w:name="_Toc27769"/>
      <w:bookmarkStart w:id="817" w:name="_Toc509390699"/>
      <w:bookmarkStart w:id="818" w:name="_Toc5086"/>
      <w:bookmarkStart w:id="819" w:name="_Toc21366"/>
      <w:bookmarkStart w:id="820" w:name="_Toc57795994"/>
      <w:bookmarkStart w:id="821" w:name="_Toc30020"/>
      <w:r>
        <w:rPr>
          <w:rFonts w:hint="eastAsia" w:ascii="宋体" w:hAnsi="宋体" w:cs="黑体"/>
          <w:color w:val="auto"/>
          <w:sz w:val="32"/>
          <w:szCs w:val="32"/>
          <w:highlight w:val="none"/>
          <w:lang w:bidi="ar"/>
        </w:rPr>
        <w:t>附件四 其他管理和技术人员最低要求</w:t>
      </w:r>
      <w:bookmarkEnd w:id="816"/>
      <w:bookmarkEnd w:id="817"/>
      <w:bookmarkEnd w:id="818"/>
      <w:bookmarkEnd w:id="819"/>
      <w:bookmarkEnd w:id="820"/>
      <w:bookmarkEnd w:id="821"/>
    </w:p>
    <w:p>
      <w:pPr>
        <w:rPr>
          <w:color w:val="auto"/>
          <w:highlight w:val="none"/>
        </w:rPr>
      </w:pPr>
    </w:p>
    <w:tbl>
      <w:tblPr>
        <w:tblStyle w:val="30"/>
        <w:tblW w:w="87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3118"/>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auto"/>
                <w:highlight w:val="none"/>
              </w:rPr>
            </w:pPr>
            <w:r>
              <w:rPr>
                <w:rFonts w:hint="eastAsia" w:ascii="宋体" w:hAnsi="宋体" w:cs="宋体"/>
                <w:color w:val="auto"/>
                <w:highlight w:val="none"/>
                <w:lang w:bidi="ar"/>
              </w:rPr>
              <w:t>人员</w:t>
            </w:r>
          </w:p>
        </w:tc>
        <w:tc>
          <w:tcPr>
            <w:tcW w:w="311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auto"/>
                <w:highlight w:val="none"/>
              </w:rPr>
            </w:pPr>
            <w:r>
              <w:rPr>
                <w:rFonts w:hint="eastAsia" w:ascii="宋体" w:hAnsi="宋体" w:cs="宋体"/>
                <w:color w:val="auto"/>
                <w:highlight w:val="none"/>
                <w:lang w:bidi="ar"/>
              </w:rPr>
              <w:t>数量</w:t>
            </w:r>
          </w:p>
        </w:tc>
        <w:tc>
          <w:tcPr>
            <w:tcW w:w="297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auto"/>
                <w:highlight w:val="none"/>
              </w:rPr>
            </w:pPr>
            <w:r>
              <w:rPr>
                <w:rFonts w:hint="eastAsia" w:ascii="宋体" w:hAnsi="宋体" w:cs="宋体"/>
                <w:color w:val="auto"/>
                <w:highlight w:val="none"/>
                <w:lang w:bidi="ar"/>
              </w:rPr>
              <w:t>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ascii="宋体" w:hAnsi="宋体"/>
                <w:color w:val="auto"/>
                <w:highlight w:val="none"/>
              </w:rPr>
            </w:pPr>
          </w:p>
        </w:tc>
      </w:tr>
    </w:tbl>
    <w:p>
      <w:pPr>
        <w:autoSpaceDE w:val="0"/>
        <w:autoSpaceDN w:val="0"/>
        <w:adjustRightInd w:val="0"/>
        <w:jc w:val="left"/>
        <w:rPr>
          <w:rFonts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注：1、招标人应在招标文件中规定若投标人在所投标段中标需派驻的其他管理和技术人员（例如项目副经理、专业工程师等）。上述人员的具体人选由招标人和中标人在合同谈判阶段确定，且经招标人审批后作为派驻本标段的项目管理机构主要人员，不允许更换。如中标人拟派驻的人员数量和资格条件不满足本表要求，招标人应取消其中标资格，</w:t>
      </w:r>
      <w:r>
        <w:rPr>
          <w:rFonts w:ascii="宋体" w:hAnsi="宋体" w:cs="宋体"/>
          <w:color w:val="auto"/>
          <w:kern w:val="0"/>
          <w:sz w:val="18"/>
          <w:szCs w:val="18"/>
          <w:highlight w:val="none"/>
          <w:lang w:bidi="ar"/>
        </w:rPr>
        <w:t>2.</w:t>
      </w:r>
      <w:r>
        <w:rPr>
          <w:rFonts w:hint="eastAsia" w:ascii="宋体" w:hAnsi="宋体" w:cs="宋体"/>
          <w:color w:val="auto"/>
          <w:kern w:val="0"/>
          <w:sz w:val="18"/>
          <w:szCs w:val="18"/>
          <w:highlight w:val="none"/>
          <w:lang w:bidi="ar"/>
        </w:rPr>
        <w:t>本表不适用于已按资格预审文件或招标文件要求提供了其他管理和技术人员的特别复杂的特大桥梁和特长隧道项目主体工程以及其他有特殊要求的工程。</w:t>
      </w:r>
    </w:p>
    <w:p>
      <w:pPr>
        <w:pStyle w:val="28"/>
        <w:keepNext/>
        <w:keepLines/>
        <w:tabs>
          <w:tab w:val="left" w:pos="420"/>
        </w:tabs>
        <w:spacing w:line="400" w:lineRule="exact"/>
        <w:jc w:val="center"/>
        <w:outlineLvl w:val="2"/>
        <w:rPr>
          <w:rFonts w:hint="eastAsia" w:ascii="宋体" w:hAnsi="宋体" w:cs="黑体"/>
          <w:color w:val="auto"/>
          <w:sz w:val="32"/>
          <w:szCs w:val="32"/>
          <w:highlight w:val="none"/>
          <w:lang w:bidi="ar"/>
        </w:rPr>
      </w:pPr>
      <w:r>
        <w:rPr>
          <w:rFonts w:ascii="宋体" w:hAnsi="宋体" w:cs="宋体"/>
          <w:color w:val="auto"/>
          <w:szCs w:val="20"/>
          <w:highlight w:val="none"/>
          <w:lang w:bidi="ar"/>
        </w:rPr>
        <w:br w:type="page"/>
      </w:r>
      <w:bookmarkStart w:id="822" w:name="_Toc29460"/>
      <w:bookmarkStart w:id="823" w:name="_Toc509390700"/>
      <w:bookmarkStart w:id="824" w:name="_Toc14742"/>
      <w:bookmarkStart w:id="825" w:name="_Toc57795995"/>
      <w:bookmarkStart w:id="826" w:name="_Toc22746"/>
      <w:bookmarkStart w:id="827" w:name="_Toc31486"/>
      <w:r>
        <w:rPr>
          <w:rFonts w:hint="eastAsia" w:ascii="宋体" w:hAnsi="宋体" w:cs="黑体"/>
          <w:color w:val="auto"/>
          <w:sz w:val="32"/>
          <w:szCs w:val="32"/>
          <w:highlight w:val="none"/>
          <w:lang w:bidi="ar"/>
        </w:rPr>
        <w:t>附件五 主要机械设备和试验检测设备最低要求</w:t>
      </w:r>
      <w:bookmarkEnd w:id="822"/>
      <w:bookmarkEnd w:id="823"/>
      <w:bookmarkEnd w:id="824"/>
      <w:bookmarkEnd w:id="825"/>
      <w:bookmarkEnd w:id="826"/>
      <w:bookmarkEnd w:id="827"/>
    </w:p>
    <w:p>
      <w:pPr>
        <w:rPr>
          <w:color w:val="auto"/>
          <w:highlight w:val="none"/>
        </w:rPr>
      </w:pPr>
    </w:p>
    <w:tbl>
      <w:tblPr>
        <w:tblStyle w:val="30"/>
        <w:tblW w:w="87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2977"/>
        <w:gridCol w:w="1417"/>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highlight w:val="none"/>
              </w:rPr>
            </w:pPr>
            <w:r>
              <w:rPr>
                <w:rFonts w:hint="eastAsia" w:ascii="宋体" w:hAnsi="宋体" w:cs="宋体"/>
                <w:color w:val="auto"/>
                <w:highlight w:val="none"/>
                <w:lang w:bidi="ar"/>
              </w:rPr>
              <w:t>设备名称</w:t>
            </w:r>
          </w:p>
        </w:tc>
        <w:tc>
          <w:tcPr>
            <w:tcW w:w="29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highlight w:val="none"/>
              </w:rPr>
            </w:pPr>
            <w:r>
              <w:rPr>
                <w:rFonts w:hint="eastAsia" w:ascii="宋体" w:hAnsi="宋体" w:cs="宋体"/>
                <w:color w:val="auto"/>
                <w:highlight w:val="none"/>
                <w:lang w:bidi="ar"/>
              </w:rPr>
              <w:t>规格、功率及容量</w:t>
            </w:r>
          </w:p>
        </w:tc>
        <w:tc>
          <w:tcPr>
            <w:tcW w:w="14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highlight w:val="none"/>
              </w:rPr>
            </w:pPr>
            <w:r>
              <w:rPr>
                <w:rFonts w:hint="eastAsia" w:ascii="宋体" w:hAnsi="宋体" w:cs="宋体"/>
                <w:color w:val="auto"/>
                <w:highlight w:val="none"/>
                <w:lang w:bidi="ar"/>
              </w:rPr>
              <w:t>单位</w:t>
            </w:r>
          </w:p>
        </w:tc>
        <w:tc>
          <w:tcPr>
            <w:tcW w:w="170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highlight w:val="none"/>
              </w:rPr>
            </w:pPr>
            <w:r>
              <w:rPr>
                <w:rFonts w:hint="eastAsia" w:ascii="宋体" w:hAnsi="宋体" w:cs="宋体"/>
                <w:color w:val="auto"/>
                <w:highlight w:val="none"/>
                <w:lang w:bidi="ar"/>
              </w:rPr>
              <w:t>最低数量要求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olor w:val="auto"/>
                <w:highlight w:val="none"/>
              </w:rPr>
            </w:pPr>
          </w:p>
        </w:tc>
      </w:tr>
    </w:tbl>
    <w:p>
      <w:pPr>
        <w:autoSpaceDE w:val="0"/>
        <w:autoSpaceDN w:val="0"/>
        <w:adjustRightIn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注：招标人应在招标文件中规定若投标人在所投标段中标需提供的主要机械设备和试验检测设备。招标人将在合同谈判阶段要求中标人按照本表的最低要求填报为本标段配备的主要设备，在经招标人审批后作为投入本标段的主要设备且不不允许更换。如中标人拟提供的设备数量和规格指标不满足本表要求，招标人应取消其中标资格。</w:t>
      </w:r>
      <w:r>
        <w:rPr>
          <w:rFonts w:ascii="宋体" w:hAnsi="宋体" w:cs="宋体"/>
          <w:color w:val="auto"/>
          <w:kern w:val="0"/>
          <w:sz w:val="18"/>
          <w:szCs w:val="18"/>
          <w:highlight w:val="none"/>
        </w:rPr>
        <w:t>2.</w:t>
      </w:r>
      <w:r>
        <w:rPr>
          <w:rFonts w:hint="eastAsia" w:ascii="宋体" w:hAnsi="宋体" w:cs="宋体"/>
          <w:color w:val="auto"/>
          <w:kern w:val="0"/>
          <w:sz w:val="18"/>
          <w:szCs w:val="18"/>
          <w:highlight w:val="none"/>
        </w:rPr>
        <w:t>本表不适用于已按资格预审文件或招标文件要求提供了主要机械设备和试验检测设备的特别复杂的特大桥梁和特长隧道项目主体工程以及其他有特殊要求的工程。</w:t>
      </w:r>
      <w:r>
        <w:rPr>
          <w:rFonts w:ascii="宋体" w:hAnsi="宋体" w:cs="宋体"/>
          <w:color w:val="auto"/>
          <w:szCs w:val="18"/>
          <w:highlight w:val="none"/>
          <w:lang w:bidi="ar"/>
        </w:rPr>
        <w:br w:type="page"/>
      </w:r>
      <w:r>
        <w:rPr>
          <w:rFonts w:hint="eastAsia" w:ascii="宋体" w:hAnsi="宋体" w:cs="宋体"/>
          <w:color w:val="auto"/>
          <w:kern w:val="0"/>
          <w:sz w:val="18"/>
          <w:szCs w:val="18"/>
          <w:highlight w:val="none"/>
        </w:rPr>
        <w:t xml:space="preserve"> </w:t>
      </w:r>
    </w:p>
    <w:p>
      <w:pPr>
        <w:pStyle w:val="28"/>
        <w:keepNext/>
        <w:keepLines/>
        <w:tabs>
          <w:tab w:val="left" w:pos="420"/>
        </w:tabs>
        <w:spacing w:line="400" w:lineRule="exact"/>
        <w:jc w:val="center"/>
        <w:outlineLvl w:val="2"/>
        <w:rPr>
          <w:rFonts w:hint="eastAsia" w:ascii="宋体" w:hAnsi="宋体" w:cs="宋体"/>
          <w:color w:val="auto"/>
          <w:highlight w:val="none"/>
        </w:rPr>
      </w:pPr>
      <w:bookmarkStart w:id="828" w:name="_Toc57795996"/>
      <w:bookmarkStart w:id="829" w:name="_Toc4758"/>
      <w:bookmarkStart w:id="830" w:name="_Toc27124"/>
      <w:bookmarkStart w:id="831" w:name="_Toc19123"/>
      <w:bookmarkStart w:id="832" w:name="_Toc23100"/>
      <w:r>
        <w:rPr>
          <w:rFonts w:hint="eastAsia" w:ascii="宋体" w:hAnsi="宋体" w:cs="黑体"/>
          <w:color w:val="auto"/>
          <w:sz w:val="32"/>
          <w:szCs w:val="32"/>
          <w:highlight w:val="none"/>
          <w:lang w:bidi="ar"/>
        </w:rPr>
        <w:t>附件六 项目经理委任书</w:t>
      </w:r>
      <w:bookmarkEnd w:id="828"/>
      <w:bookmarkEnd w:id="829"/>
      <w:bookmarkEnd w:id="830"/>
      <w:bookmarkEnd w:id="831"/>
      <w:bookmarkEnd w:id="832"/>
    </w:p>
    <w:p>
      <w:pPr>
        <w:rPr>
          <w:rFonts w:ascii="宋体" w:hAnsi="宋体"/>
          <w:color w:val="auto"/>
          <w:szCs w:val="21"/>
          <w:highlight w:val="none"/>
          <w:u w:val="single"/>
        </w:rPr>
      </w:pPr>
    </w:p>
    <w:p>
      <w:pPr>
        <w:spacing w:line="360" w:lineRule="auto"/>
        <w:jc w:val="center"/>
        <w:rPr>
          <w:rFonts w:hint="eastAsia" w:ascii="宋体" w:hAnsi="宋体" w:cs="宋体"/>
          <w:color w:val="auto"/>
          <w:szCs w:val="21"/>
          <w:highlight w:val="none"/>
        </w:rPr>
      </w:pPr>
      <w:bookmarkStart w:id="833" w:name="_Toc424558373"/>
      <w:r>
        <w:rPr>
          <w:rFonts w:hint="eastAsia" w:ascii="宋体" w:hAnsi="宋体" w:cs="宋体"/>
          <w:color w:val="auto"/>
          <w:szCs w:val="21"/>
          <w:highlight w:val="none"/>
          <w:lang w:bidi="ar"/>
        </w:rPr>
        <w:t>（承包人全称）</w:t>
      </w:r>
      <w:bookmarkEnd w:id="833"/>
    </w:p>
    <w:p>
      <w:pPr>
        <w:spacing w:line="360" w:lineRule="auto"/>
        <w:jc w:val="center"/>
        <w:rPr>
          <w:rFonts w:hint="eastAsia" w:ascii="宋体" w:hAnsi="宋体" w:cs="宋体"/>
          <w:color w:val="auto"/>
          <w:szCs w:val="20"/>
          <w:highlight w:val="none"/>
        </w:rPr>
      </w:pPr>
      <w:r>
        <w:rPr>
          <w:rFonts w:hint="eastAsia" w:ascii="宋体" w:hAnsi="宋体" w:cs="宋体"/>
          <w:color w:val="auto"/>
          <w:szCs w:val="21"/>
          <w:highlight w:val="none"/>
          <w:u w:val="single"/>
          <w:lang w:bidi="ar"/>
        </w:rPr>
        <w:t>（项目名称）（标段名称）</w:t>
      </w:r>
      <w:r>
        <w:rPr>
          <w:rFonts w:hint="eastAsia" w:ascii="宋体" w:hAnsi="宋体" w:cs="宋体"/>
          <w:color w:val="auto"/>
          <w:highlight w:val="none"/>
          <w:lang w:bidi="ar"/>
        </w:rPr>
        <w:t>合同项目经理委任书</w:t>
      </w:r>
    </w:p>
    <w:p>
      <w:pPr>
        <w:spacing w:line="360" w:lineRule="auto"/>
        <w:rPr>
          <w:rFonts w:hint="eastAsia" w:ascii="宋体" w:hAnsi="宋体" w:cs="宋体"/>
          <w:color w:val="auto"/>
          <w:szCs w:val="21"/>
          <w:highlight w:val="none"/>
          <w:lang w:val="zh-CN"/>
        </w:rPr>
      </w:pPr>
    </w:p>
    <w:p>
      <w:pPr>
        <w:spacing w:line="360" w:lineRule="auto"/>
        <w:rPr>
          <w:rFonts w:hint="eastAsia" w:ascii="宋体" w:hAnsi="宋体" w:cs="宋体"/>
          <w:color w:val="auto"/>
          <w:szCs w:val="21"/>
          <w:highlight w:val="none"/>
          <w:lang w:val="zh-CN"/>
        </w:rPr>
      </w:pPr>
    </w:p>
    <w:p>
      <w:pPr>
        <w:spacing w:line="360" w:lineRule="auto"/>
        <w:ind w:firstLine="315" w:firstLineChars="150"/>
        <w:rPr>
          <w:rFonts w:hint="eastAsia" w:ascii="宋体" w:hAnsi="宋体" w:cs="宋体"/>
          <w:color w:val="auto"/>
          <w:szCs w:val="21"/>
          <w:highlight w:val="none"/>
          <w:u w:val="single"/>
          <w:lang w:val="zh-CN"/>
        </w:rPr>
      </w:pPr>
      <w:r>
        <w:rPr>
          <w:rFonts w:hint="eastAsia" w:ascii="宋体" w:hAnsi="宋体" w:cs="宋体"/>
          <w:color w:val="auto"/>
          <w:szCs w:val="21"/>
          <w:highlight w:val="none"/>
          <w:u w:val="single"/>
          <w:lang w:val="zh-CN" w:bidi="ar"/>
        </w:rPr>
        <w:t>致（发包人全称）：</w:t>
      </w:r>
    </w:p>
    <w:p>
      <w:pPr>
        <w:spacing w:line="360" w:lineRule="auto"/>
        <w:ind w:firstLine="315" w:firstLineChars="150"/>
        <w:rPr>
          <w:rFonts w:hint="eastAsia" w:ascii="宋体" w:hAnsi="宋体" w:cs="宋体"/>
          <w:color w:val="auto"/>
          <w:szCs w:val="21"/>
          <w:highlight w:val="none"/>
          <w:lang w:val="zh-CN"/>
        </w:rPr>
      </w:pPr>
      <w:r>
        <w:rPr>
          <w:rFonts w:hint="eastAsia" w:ascii="宋体" w:hAnsi="宋体" w:cs="宋体"/>
          <w:color w:val="auto"/>
          <w:szCs w:val="21"/>
          <w:highlight w:val="none"/>
          <w:u w:val="single"/>
          <w:lang w:val="zh-CN" w:bidi="ar"/>
        </w:rPr>
        <w:t>（承包人全称）</w:t>
      </w:r>
      <w:r>
        <w:rPr>
          <w:rFonts w:hint="eastAsia" w:ascii="宋体" w:hAnsi="宋体" w:cs="宋体"/>
          <w:color w:val="auto"/>
          <w:szCs w:val="21"/>
          <w:highlight w:val="none"/>
          <w:lang w:val="zh-CN" w:bidi="ar"/>
        </w:rPr>
        <w:t>法定代表人</w:t>
      </w:r>
      <w:r>
        <w:rPr>
          <w:rFonts w:hint="eastAsia" w:ascii="宋体" w:hAnsi="宋体" w:cs="宋体"/>
          <w:color w:val="auto"/>
          <w:szCs w:val="21"/>
          <w:highlight w:val="none"/>
          <w:u w:val="single"/>
          <w:lang w:val="zh-CN" w:bidi="ar"/>
        </w:rPr>
        <w:t>（职务、姓名）</w:t>
      </w:r>
      <w:r>
        <w:rPr>
          <w:rFonts w:hint="eastAsia" w:ascii="宋体" w:hAnsi="宋体" w:cs="宋体"/>
          <w:color w:val="auto"/>
          <w:szCs w:val="21"/>
          <w:highlight w:val="none"/>
          <w:lang w:val="zh-CN" w:bidi="ar"/>
        </w:rPr>
        <w:t>代表本单位委任</w:t>
      </w:r>
      <w:r>
        <w:rPr>
          <w:rFonts w:hint="eastAsia" w:ascii="宋体" w:hAnsi="宋体" w:cs="宋体"/>
          <w:color w:val="auto"/>
          <w:szCs w:val="21"/>
          <w:highlight w:val="none"/>
          <w:u w:val="single"/>
          <w:lang w:val="zh-CN" w:bidi="ar"/>
        </w:rPr>
        <w:t>（职务、姓名）</w:t>
      </w:r>
      <w:r>
        <w:rPr>
          <w:rFonts w:hint="eastAsia" w:ascii="宋体" w:hAnsi="宋体" w:cs="宋体"/>
          <w:color w:val="auto"/>
          <w:szCs w:val="21"/>
          <w:highlight w:val="none"/>
          <w:lang w:val="zh-CN" w:bidi="ar"/>
        </w:rPr>
        <w:t>为</w:t>
      </w:r>
      <w:r>
        <w:rPr>
          <w:rFonts w:hint="eastAsia" w:ascii="宋体" w:hAnsi="宋体" w:cs="宋体"/>
          <w:color w:val="auto"/>
          <w:szCs w:val="21"/>
          <w:highlight w:val="none"/>
          <w:u w:val="single"/>
          <w:lang w:bidi="ar"/>
        </w:rPr>
        <w:t>（项目名称）（标段名称）</w:t>
      </w:r>
      <w:r>
        <w:rPr>
          <w:rFonts w:hint="eastAsia" w:ascii="宋体" w:hAnsi="宋体" w:cs="宋体"/>
          <w:color w:val="auto"/>
          <w:highlight w:val="none"/>
          <w:lang w:bidi="ar"/>
        </w:rPr>
        <w:t>合同</w:t>
      </w:r>
      <w:r>
        <w:rPr>
          <w:rFonts w:hint="eastAsia" w:ascii="宋体" w:hAnsi="宋体" w:cs="宋体"/>
          <w:color w:val="auto"/>
          <w:szCs w:val="21"/>
          <w:highlight w:val="none"/>
          <w:lang w:val="zh-CN" w:bidi="ar"/>
        </w:rPr>
        <w:t>的项目经理。凡本合同执行的有关技术、工程进度、现场管理、质量检验、结算与支付等方面工作，由</w:t>
      </w:r>
      <w:r>
        <w:rPr>
          <w:rFonts w:hint="eastAsia" w:ascii="宋体" w:hAnsi="宋体" w:cs="宋体"/>
          <w:color w:val="auto"/>
          <w:szCs w:val="21"/>
          <w:highlight w:val="none"/>
          <w:u w:val="single"/>
          <w:lang w:val="zh-CN" w:bidi="ar"/>
        </w:rPr>
        <w:t>（姓名）</w:t>
      </w:r>
      <w:r>
        <w:rPr>
          <w:rFonts w:hint="eastAsia" w:ascii="宋体" w:hAnsi="宋体" w:cs="宋体"/>
          <w:color w:val="auto"/>
          <w:szCs w:val="21"/>
          <w:highlight w:val="none"/>
          <w:lang w:val="zh-CN" w:bidi="ar"/>
        </w:rPr>
        <w:t>代表本单位全面负责。</w:t>
      </w:r>
    </w:p>
    <w:p>
      <w:pPr>
        <w:spacing w:line="360" w:lineRule="auto"/>
        <w:rPr>
          <w:rFonts w:hint="eastAsia" w:ascii="宋体" w:hAnsi="宋体" w:cs="宋体"/>
          <w:color w:val="auto"/>
          <w:szCs w:val="21"/>
          <w:highlight w:val="none"/>
          <w:lang w:val="zh-CN"/>
        </w:rPr>
      </w:pPr>
    </w:p>
    <w:p>
      <w:pPr>
        <w:spacing w:line="360" w:lineRule="auto"/>
        <w:rPr>
          <w:rFonts w:hint="eastAsia" w:ascii="宋体" w:hAnsi="宋体" w:cs="宋体"/>
          <w:color w:val="auto"/>
          <w:szCs w:val="21"/>
          <w:highlight w:val="none"/>
          <w:lang w:val="zh-CN"/>
        </w:rPr>
      </w:pPr>
    </w:p>
    <w:p>
      <w:pPr>
        <w:spacing w:line="360" w:lineRule="auto"/>
        <w:rPr>
          <w:rFonts w:hint="eastAsia" w:ascii="宋体" w:hAnsi="宋体" w:cs="宋体"/>
          <w:color w:val="auto"/>
          <w:szCs w:val="21"/>
          <w:highlight w:val="none"/>
          <w:lang w:val="zh-CN"/>
        </w:rPr>
      </w:pPr>
    </w:p>
    <w:p>
      <w:pPr>
        <w:spacing w:line="360" w:lineRule="auto"/>
        <w:rPr>
          <w:rFonts w:hint="eastAsia" w:ascii="宋体" w:hAnsi="宋体" w:cs="宋体"/>
          <w:color w:val="auto"/>
          <w:szCs w:val="21"/>
          <w:highlight w:val="none"/>
          <w:lang w:val="zh-CN"/>
        </w:rPr>
      </w:pPr>
    </w:p>
    <w:p>
      <w:pPr>
        <w:spacing w:line="360" w:lineRule="auto"/>
        <w:rPr>
          <w:rFonts w:hint="eastAsia" w:ascii="宋体" w:hAnsi="宋体" w:cs="宋体"/>
          <w:color w:val="auto"/>
          <w:szCs w:val="21"/>
          <w:highlight w:val="none"/>
          <w:lang w:val="zh-CN"/>
        </w:rPr>
      </w:pPr>
    </w:p>
    <w:p>
      <w:pPr>
        <w:spacing w:line="360" w:lineRule="auto"/>
        <w:rPr>
          <w:rFonts w:hint="eastAsia" w:ascii="宋体" w:hAnsi="宋体" w:cs="宋体"/>
          <w:color w:val="auto"/>
          <w:szCs w:val="21"/>
          <w:highlight w:val="none"/>
          <w:u w:val="single"/>
        </w:rPr>
      </w:pPr>
      <w:r>
        <w:rPr>
          <w:rFonts w:hint="eastAsia" w:ascii="宋体" w:hAnsi="宋体" w:cs="宋体"/>
          <w:color w:val="auto"/>
          <w:szCs w:val="21"/>
          <w:highlight w:val="none"/>
          <w:lang w:val="zh-CN" w:bidi="ar"/>
        </w:rPr>
        <w:t xml:space="preserve">                                               承  包  人：</w:t>
      </w:r>
      <w:r>
        <w:rPr>
          <w:rFonts w:hint="eastAsia" w:ascii="宋体" w:hAnsi="宋体" w:cs="宋体"/>
          <w:color w:val="auto"/>
          <w:szCs w:val="21"/>
          <w:highlight w:val="none"/>
          <w:u w:val="single"/>
          <w:lang w:val="zh-CN" w:bidi="ar"/>
        </w:rPr>
        <w:t>（全称）   （盖</w:t>
      </w:r>
      <w:r>
        <w:rPr>
          <w:rFonts w:hint="eastAsia" w:ascii="宋体" w:hAnsi="宋体" w:cs="宋体"/>
          <w:color w:val="auto"/>
          <w:szCs w:val="21"/>
          <w:highlight w:val="none"/>
          <w:u w:val="single"/>
          <w:lang w:val="en-US" w:eastAsia="zh-CN" w:bidi="ar"/>
        </w:rPr>
        <w:t>单位公</w:t>
      </w:r>
      <w:r>
        <w:rPr>
          <w:rFonts w:hint="eastAsia" w:ascii="宋体" w:hAnsi="宋体" w:cs="宋体"/>
          <w:color w:val="auto"/>
          <w:szCs w:val="21"/>
          <w:highlight w:val="none"/>
          <w:u w:val="single"/>
          <w:lang w:val="zh-CN" w:bidi="ar"/>
        </w:rPr>
        <w:t>章）</w:t>
      </w:r>
      <w:r>
        <w:rPr>
          <w:rFonts w:hint="eastAsia" w:ascii="宋体" w:hAnsi="宋体" w:cs="宋体"/>
          <w:color w:val="auto"/>
          <w:szCs w:val="21"/>
          <w:highlight w:val="none"/>
          <w:u w:val="single"/>
          <w:lang w:bidi="ar"/>
        </w:rPr>
        <w:t xml:space="preserve"> </w:t>
      </w:r>
    </w:p>
    <w:p>
      <w:pPr>
        <w:spacing w:line="360" w:lineRule="auto"/>
        <w:jc w:val="left"/>
        <w:rPr>
          <w:rFonts w:hint="eastAsia" w:ascii="宋体" w:hAnsi="宋体" w:cs="宋体"/>
          <w:color w:val="auto"/>
          <w:highlight w:val="none"/>
          <w:lang w:val="zh-CN"/>
        </w:rPr>
      </w:pPr>
      <w:r>
        <w:rPr>
          <w:rFonts w:hint="eastAsia" w:ascii="宋体" w:hAnsi="宋体" w:cs="宋体"/>
          <w:color w:val="auto"/>
          <w:szCs w:val="21"/>
          <w:highlight w:val="none"/>
          <w:lang w:val="zh-CN" w:bidi="ar"/>
        </w:rPr>
        <w:t xml:space="preserve">                                               法定代表人：</w:t>
      </w:r>
      <w:r>
        <w:rPr>
          <w:rFonts w:hint="eastAsia" w:ascii="宋体" w:hAnsi="宋体" w:cs="宋体"/>
          <w:color w:val="auto"/>
          <w:szCs w:val="21"/>
          <w:highlight w:val="none"/>
          <w:u w:val="single"/>
          <w:lang w:val="zh-CN" w:bidi="ar"/>
        </w:rPr>
        <w:t xml:space="preserve">     （签名）     </w:t>
      </w:r>
      <w:r>
        <w:rPr>
          <w:rFonts w:hint="eastAsia" w:ascii="宋体" w:hAnsi="宋体" w:cs="宋体"/>
          <w:color w:val="auto"/>
          <w:highlight w:val="none"/>
          <w:lang w:val="zh-CN" w:bidi="ar"/>
        </w:rPr>
        <w:t xml:space="preserve"> </w:t>
      </w:r>
    </w:p>
    <w:p>
      <w:pPr>
        <w:spacing w:line="360" w:lineRule="auto"/>
        <w:jc w:val="right"/>
        <w:rPr>
          <w:rFonts w:hint="eastAsia" w:ascii="宋体" w:hAnsi="宋体" w:cs="宋体"/>
          <w:color w:val="auto"/>
          <w:highlight w:val="none"/>
        </w:rPr>
      </w:pPr>
      <w:r>
        <w:rPr>
          <w:rFonts w:hint="eastAsia" w:ascii="宋体" w:hAnsi="宋体" w:cs="宋体"/>
          <w:color w:val="auto"/>
          <w:highlight w:val="none"/>
          <w:lang w:val="zh-CN" w:bidi="ar"/>
        </w:rPr>
        <w:t xml:space="preserve">                                               </w:t>
      </w:r>
      <w:r>
        <w:rPr>
          <w:rFonts w:hint="eastAsia" w:ascii="宋体" w:hAnsi="宋体" w:cs="宋体"/>
          <w:color w:val="auto"/>
          <w:highlight w:val="none"/>
          <w:u w:val="single"/>
          <w:lang w:bidi="ar"/>
        </w:rPr>
        <w:t xml:space="preserve">           </w:t>
      </w:r>
      <w:r>
        <w:rPr>
          <w:rFonts w:hint="eastAsia" w:ascii="宋体" w:hAnsi="宋体" w:cs="宋体"/>
          <w:color w:val="auto"/>
          <w:highlight w:val="none"/>
          <w:lang w:bidi="ar"/>
        </w:rPr>
        <w:t>年</w:t>
      </w:r>
      <w:r>
        <w:rPr>
          <w:rFonts w:hint="eastAsia" w:ascii="宋体" w:hAnsi="宋体" w:cs="宋体"/>
          <w:color w:val="auto"/>
          <w:highlight w:val="none"/>
          <w:u w:val="single"/>
          <w:lang w:bidi="ar"/>
        </w:rPr>
        <w:t xml:space="preserve">     </w:t>
      </w:r>
      <w:r>
        <w:rPr>
          <w:rFonts w:hint="eastAsia" w:ascii="宋体" w:hAnsi="宋体" w:cs="宋体"/>
          <w:color w:val="auto"/>
          <w:highlight w:val="none"/>
          <w:lang w:bidi="ar"/>
        </w:rPr>
        <w:t>月</w:t>
      </w:r>
      <w:r>
        <w:rPr>
          <w:rFonts w:hint="eastAsia" w:ascii="宋体" w:hAnsi="宋体" w:cs="宋体"/>
          <w:color w:val="auto"/>
          <w:highlight w:val="none"/>
          <w:u w:val="single"/>
          <w:lang w:bidi="ar"/>
        </w:rPr>
        <w:t xml:space="preserve">     </w:t>
      </w:r>
      <w:r>
        <w:rPr>
          <w:rFonts w:hint="eastAsia" w:ascii="宋体" w:hAnsi="宋体" w:cs="宋体"/>
          <w:color w:val="auto"/>
          <w:highlight w:val="none"/>
          <w:lang w:bidi="ar"/>
        </w:rPr>
        <w:t>日</w:t>
      </w:r>
    </w:p>
    <w:p>
      <w:pPr>
        <w:spacing w:line="360" w:lineRule="auto"/>
        <w:jc w:val="left"/>
        <w:rPr>
          <w:rFonts w:hint="eastAsia" w:ascii="宋体" w:hAnsi="宋体" w:cs="宋体"/>
          <w:color w:val="auto"/>
          <w:highlight w:val="none"/>
        </w:rPr>
      </w:pPr>
    </w:p>
    <w:p>
      <w:pPr>
        <w:spacing w:line="360" w:lineRule="auto"/>
        <w:jc w:val="left"/>
        <w:rPr>
          <w:rFonts w:hint="eastAsia" w:ascii="宋体" w:hAnsi="宋体" w:cs="宋体"/>
          <w:color w:val="auto"/>
          <w:highlight w:val="none"/>
          <w:lang w:val="zh-CN"/>
        </w:rPr>
      </w:pPr>
      <w:r>
        <w:rPr>
          <w:rFonts w:hint="eastAsia" w:ascii="宋体" w:hAnsi="宋体" w:cs="宋体"/>
          <w:color w:val="auto"/>
          <w:highlight w:val="none"/>
          <w:lang w:bidi="ar"/>
        </w:rPr>
        <w:t>抄送：</w:t>
      </w:r>
      <w:r>
        <w:rPr>
          <w:rFonts w:hint="eastAsia" w:ascii="宋体" w:hAnsi="宋体" w:cs="宋体"/>
          <w:color w:val="auto"/>
          <w:highlight w:val="none"/>
          <w:u w:val="single"/>
          <w:lang w:bidi="ar"/>
        </w:rPr>
        <w:t>　　（监理人）　　</w:t>
      </w:r>
    </w:p>
    <w:p>
      <w:pPr>
        <w:rPr>
          <w:rFonts w:ascii="宋体" w:hAnsi="宋体"/>
          <w:color w:val="auto"/>
          <w:highlight w:val="none"/>
        </w:rPr>
      </w:pPr>
      <w:r>
        <w:rPr>
          <w:rFonts w:ascii="宋体" w:hAnsi="宋体"/>
          <w:color w:val="auto"/>
          <w:highlight w:val="none"/>
          <w:lang w:bidi="ar"/>
        </w:rPr>
        <w:br w:type="page"/>
      </w:r>
    </w:p>
    <w:p>
      <w:pPr>
        <w:pStyle w:val="28"/>
        <w:keepNext/>
        <w:keepLines/>
        <w:tabs>
          <w:tab w:val="left" w:pos="420"/>
        </w:tabs>
        <w:spacing w:line="400" w:lineRule="exact"/>
        <w:jc w:val="center"/>
        <w:outlineLvl w:val="2"/>
        <w:rPr>
          <w:rFonts w:hint="eastAsia" w:ascii="宋体" w:hAnsi="宋体" w:cs="宋体"/>
          <w:color w:val="auto"/>
          <w:highlight w:val="none"/>
        </w:rPr>
      </w:pPr>
      <w:bookmarkStart w:id="834" w:name="_Toc467164263"/>
      <w:bookmarkStart w:id="835" w:name="_Toc7256"/>
      <w:bookmarkStart w:id="836" w:name="_Toc424558734"/>
      <w:bookmarkStart w:id="837" w:name="_Toc335223537"/>
      <w:bookmarkStart w:id="838" w:name="_Toc424558376"/>
      <w:bookmarkStart w:id="839" w:name="_Toc57795997"/>
      <w:bookmarkStart w:id="840" w:name="_Toc18729"/>
      <w:bookmarkStart w:id="841" w:name="_Toc23430"/>
      <w:bookmarkStart w:id="842" w:name="_Toc5469"/>
      <w:bookmarkStart w:id="843" w:name="_Toc509390702"/>
      <w:bookmarkStart w:id="844" w:name="_Toc12086"/>
      <w:r>
        <w:rPr>
          <w:rFonts w:hint="eastAsia" w:ascii="宋体" w:hAnsi="宋体" w:cs="黑体"/>
          <w:color w:val="auto"/>
          <w:sz w:val="32"/>
          <w:szCs w:val="32"/>
          <w:highlight w:val="none"/>
          <w:lang w:bidi="ar"/>
        </w:rPr>
        <w:t>附件七 履约</w:t>
      </w:r>
      <w:bookmarkEnd w:id="834"/>
      <w:bookmarkEnd w:id="835"/>
      <w:bookmarkEnd w:id="836"/>
      <w:bookmarkEnd w:id="837"/>
      <w:bookmarkEnd w:id="838"/>
      <w:r>
        <w:rPr>
          <w:rFonts w:hint="eastAsia" w:ascii="宋体" w:hAnsi="宋体" w:cs="黑体"/>
          <w:color w:val="auto"/>
          <w:sz w:val="32"/>
          <w:szCs w:val="32"/>
          <w:highlight w:val="none"/>
          <w:lang w:bidi="ar"/>
        </w:rPr>
        <w:t>保证金格式</w:t>
      </w:r>
      <w:bookmarkEnd w:id="839"/>
      <w:bookmarkEnd w:id="840"/>
      <w:bookmarkEnd w:id="841"/>
      <w:bookmarkEnd w:id="842"/>
      <w:bookmarkEnd w:id="843"/>
      <w:bookmarkEnd w:id="844"/>
    </w:p>
    <w:p>
      <w:pPr>
        <w:spacing w:line="400" w:lineRule="atLeast"/>
        <w:rPr>
          <w:rFonts w:hint="eastAsia" w:ascii="宋体" w:hAnsi="宋体" w:cs="宋体"/>
          <w:b/>
          <w:color w:val="auto"/>
          <w:sz w:val="24"/>
          <w:highlight w:val="none"/>
          <w:lang w:bidi="ar"/>
        </w:rPr>
      </w:pPr>
    </w:p>
    <w:p>
      <w:pPr>
        <w:spacing w:line="360" w:lineRule="auto"/>
        <w:ind w:firstLine="420" w:firstLineChars="200"/>
        <w:jc w:val="center"/>
        <w:rPr>
          <w:rFonts w:hint="eastAsia" w:ascii="宋体" w:hAnsi="宋体"/>
          <w:color w:val="auto"/>
          <w:highlight w:val="none"/>
          <w:u w:val="none"/>
          <w:lang w:bidi="ar"/>
        </w:rPr>
      </w:pPr>
      <w:r>
        <w:rPr>
          <w:rFonts w:hint="eastAsia" w:ascii="宋体" w:hAnsi="宋体"/>
          <w:color w:val="auto"/>
          <w:highlight w:val="none"/>
          <w:u w:val="none"/>
          <w:lang w:bidi="ar"/>
        </w:rPr>
        <w:t>履约保函示范文本</w:t>
      </w:r>
    </w:p>
    <w:p>
      <w:pPr>
        <w:spacing w:line="360" w:lineRule="auto"/>
        <w:ind w:firstLine="420" w:firstLineChars="200"/>
        <w:rPr>
          <w:rFonts w:hint="eastAsia" w:ascii="宋体" w:hAnsi="宋体"/>
          <w:color w:val="auto"/>
          <w:highlight w:val="none"/>
          <w:u w:val="single"/>
          <w:lang w:bidi="ar"/>
        </w:rPr>
      </w:pPr>
    </w:p>
    <w:p>
      <w:pPr>
        <w:spacing w:line="360" w:lineRule="auto"/>
        <w:ind w:firstLine="420" w:firstLineChars="200"/>
        <w:rPr>
          <w:rFonts w:hint="eastAsia" w:ascii="宋体" w:hAnsi="宋体"/>
          <w:color w:val="auto"/>
          <w:highlight w:val="none"/>
          <w:u w:val="single"/>
          <w:lang w:bidi="ar"/>
        </w:rPr>
      </w:pPr>
      <w:r>
        <w:rPr>
          <w:rFonts w:hint="eastAsia" w:ascii="宋体" w:hAnsi="宋体"/>
          <w:color w:val="auto"/>
          <w:highlight w:val="none"/>
          <w:u w:val="single"/>
          <w:lang w:bidi="ar"/>
        </w:rPr>
        <w:t xml:space="preserve">              （发包人名称）：</w:t>
      </w:r>
    </w:p>
    <w:p>
      <w:pPr>
        <w:spacing w:line="360" w:lineRule="auto"/>
        <w:ind w:firstLine="420" w:firstLineChars="200"/>
        <w:rPr>
          <w:rFonts w:hint="eastAsia" w:ascii="宋体" w:hAnsi="宋体"/>
          <w:color w:val="auto"/>
          <w:highlight w:val="none"/>
          <w:u w:val="single"/>
          <w:lang w:bidi="ar"/>
        </w:rPr>
      </w:pPr>
      <w:r>
        <w:rPr>
          <w:rFonts w:hint="eastAsia" w:ascii="宋体" w:hAnsi="宋体"/>
          <w:color w:val="auto"/>
          <w:highlight w:val="none"/>
          <w:u w:val="none"/>
          <w:lang w:bidi="ar"/>
        </w:rPr>
        <w:t>鉴于</w:t>
      </w:r>
      <w:r>
        <w:rPr>
          <w:rFonts w:hint="eastAsia" w:ascii="宋体" w:hAnsi="宋体"/>
          <w:color w:val="auto"/>
          <w:highlight w:val="none"/>
          <w:u w:val="single"/>
          <w:lang w:bidi="ar"/>
        </w:rPr>
        <w:t xml:space="preserve">               （发包人名称，以下简称“发包人”）</w:t>
      </w:r>
      <w:r>
        <w:rPr>
          <w:rFonts w:hint="eastAsia" w:ascii="宋体" w:hAnsi="宋体"/>
          <w:color w:val="auto"/>
          <w:highlight w:val="none"/>
          <w:u w:val="none"/>
          <w:lang w:bidi="ar"/>
        </w:rPr>
        <w:t>接受</w:t>
      </w:r>
      <w:r>
        <w:rPr>
          <w:rFonts w:hint="eastAsia" w:ascii="宋体" w:hAnsi="宋体"/>
          <w:color w:val="auto"/>
          <w:highlight w:val="none"/>
          <w:u w:val="single"/>
          <w:lang w:bidi="ar"/>
        </w:rPr>
        <w:t xml:space="preserve">                 （承包人名称，以下简称“承包人”）</w:t>
      </w:r>
      <w:r>
        <w:rPr>
          <w:rFonts w:hint="eastAsia" w:ascii="宋体" w:hAnsi="宋体"/>
          <w:color w:val="auto"/>
          <w:highlight w:val="none"/>
          <w:u w:val="none"/>
          <w:lang w:bidi="ar"/>
        </w:rPr>
        <w:t>于</w:t>
      </w:r>
      <w:r>
        <w:rPr>
          <w:rFonts w:hint="eastAsia" w:ascii="宋体" w:hAnsi="宋体"/>
          <w:color w:val="auto"/>
          <w:highlight w:val="none"/>
          <w:u w:val="single"/>
          <w:lang w:bidi="ar"/>
        </w:rPr>
        <w:t xml:space="preserve">   </w:t>
      </w:r>
      <w:r>
        <w:rPr>
          <w:rFonts w:hint="eastAsia" w:ascii="宋体" w:hAnsi="宋体"/>
          <w:color w:val="auto"/>
          <w:highlight w:val="none"/>
          <w:u w:val="none"/>
          <w:lang w:bidi="ar"/>
        </w:rPr>
        <w:t>年</w:t>
      </w:r>
      <w:r>
        <w:rPr>
          <w:rFonts w:hint="eastAsia" w:ascii="宋体" w:hAnsi="宋体"/>
          <w:color w:val="auto"/>
          <w:highlight w:val="none"/>
          <w:u w:val="single"/>
          <w:lang w:bidi="ar"/>
        </w:rPr>
        <w:t xml:space="preserve">   </w:t>
      </w:r>
      <w:r>
        <w:rPr>
          <w:rFonts w:hint="eastAsia" w:ascii="宋体" w:hAnsi="宋体"/>
          <w:color w:val="auto"/>
          <w:highlight w:val="none"/>
          <w:u w:val="none"/>
          <w:lang w:bidi="ar"/>
        </w:rPr>
        <w:t>月</w:t>
      </w:r>
      <w:r>
        <w:rPr>
          <w:rFonts w:hint="eastAsia" w:ascii="宋体" w:hAnsi="宋体"/>
          <w:color w:val="auto"/>
          <w:highlight w:val="none"/>
          <w:u w:val="single"/>
          <w:lang w:bidi="ar"/>
        </w:rPr>
        <w:t xml:space="preserve">   </w:t>
      </w:r>
      <w:r>
        <w:rPr>
          <w:rFonts w:hint="eastAsia" w:ascii="宋体" w:hAnsi="宋体"/>
          <w:color w:val="auto"/>
          <w:highlight w:val="none"/>
          <w:u w:val="none"/>
          <w:lang w:bidi="ar"/>
        </w:rPr>
        <w:t xml:space="preserve">日参加 </w:t>
      </w:r>
      <w:r>
        <w:rPr>
          <w:rFonts w:hint="eastAsia" w:ascii="宋体" w:hAnsi="宋体"/>
          <w:color w:val="auto"/>
          <w:highlight w:val="none"/>
          <w:u w:val="single"/>
          <w:lang w:bidi="ar"/>
        </w:rPr>
        <w:t xml:space="preserve">          （项目名称）       标段施工</w:t>
      </w:r>
      <w:r>
        <w:rPr>
          <w:rFonts w:hint="eastAsia" w:ascii="宋体" w:hAnsi="宋体"/>
          <w:color w:val="auto"/>
          <w:highlight w:val="none"/>
          <w:u w:val="none"/>
          <w:lang w:bidi="ar"/>
        </w:rPr>
        <w:t>的投标。我方愿意无条件地、不可撤销地就承包人履行与你方订立的合同，向你方提供担保。</w:t>
      </w:r>
    </w:p>
    <w:p>
      <w:pPr>
        <w:spacing w:line="360" w:lineRule="auto"/>
        <w:ind w:firstLine="420" w:firstLineChars="200"/>
        <w:rPr>
          <w:rFonts w:hint="eastAsia" w:ascii="宋体" w:hAnsi="宋体"/>
          <w:color w:val="auto"/>
          <w:highlight w:val="none"/>
          <w:u w:val="single"/>
          <w:lang w:bidi="ar"/>
        </w:rPr>
      </w:pPr>
      <w:r>
        <w:rPr>
          <w:rFonts w:hint="eastAsia" w:ascii="宋体" w:hAnsi="宋体"/>
          <w:color w:val="auto"/>
          <w:highlight w:val="none"/>
          <w:u w:val="none"/>
          <w:lang w:bidi="ar"/>
        </w:rPr>
        <w:t>一、担保金额人民币（大写）</w:t>
      </w:r>
      <w:r>
        <w:rPr>
          <w:rFonts w:hint="eastAsia" w:ascii="宋体" w:hAnsi="宋体"/>
          <w:color w:val="auto"/>
          <w:highlight w:val="none"/>
          <w:u w:val="single"/>
          <w:lang w:bidi="ar"/>
        </w:rPr>
        <w:t xml:space="preserve">           </w:t>
      </w:r>
      <w:r>
        <w:rPr>
          <w:rFonts w:hint="eastAsia" w:ascii="宋体" w:hAnsi="宋体"/>
          <w:color w:val="auto"/>
          <w:highlight w:val="none"/>
          <w:u w:val="none"/>
          <w:lang w:bidi="ar"/>
        </w:rPr>
        <w:t>元（¥</w:t>
      </w:r>
      <w:r>
        <w:rPr>
          <w:rFonts w:hint="eastAsia" w:ascii="宋体" w:hAnsi="宋体"/>
          <w:color w:val="auto"/>
          <w:highlight w:val="none"/>
          <w:u w:val="single"/>
          <w:lang w:bidi="ar"/>
        </w:rPr>
        <w:t xml:space="preserve">        </w:t>
      </w:r>
      <w:r>
        <w:rPr>
          <w:rFonts w:hint="eastAsia" w:ascii="宋体" w:hAnsi="宋体"/>
          <w:color w:val="auto"/>
          <w:highlight w:val="none"/>
          <w:u w:val="none"/>
          <w:lang w:bidi="ar"/>
        </w:rPr>
        <w:t>）。</w:t>
      </w:r>
    </w:p>
    <w:p>
      <w:pPr>
        <w:spacing w:line="360" w:lineRule="auto"/>
        <w:ind w:firstLine="420" w:firstLineChars="200"/>
        <w:rPr>
          <w:rFonts w:hint="eastAsia" w:ascii="宋体" w:hAnsi="宋体"/>
          <w:color w:val="auto"/>
          <w:highlight w:val="none"/>
          <w:u w:val="single"/>
          <w:lang w:bidi="ar"/>
        </w:rPr>
      </w:pPr>
      <w:r>
        <w:rPr>
          <w:rFonts w:hint="eastAsia" w:ascii="宋体" w:hAnsi="宋体"/>
          <w:color w:val="auto"/>
          <w:highlight w:val="none"/>
          <w:u w:val="none"/>
          <w:lang w:bidi="ar"/>
        </w:rPr>
        <w:t>二、担保有效期为以下第</w:t>
      </w:r>
      <w:r>
        <w:rPr>
          <w:rFonts w:hint="eastAsia" w:ascii="宋体" w:hAnsi="宋体"/>
          <w:color w:val="auto"/>
          <w:highlight w:val="none"/>
          <w:u w:val="single"/>
          <w:lang w:bidi="ar"/>
        </w:rPr>
        <w:t xml:space="preserve">      </w:t>
      </w:r>
      <w:r>
        <w:rPr>
          <w:rFonts w:hint="eastAsia" w:ascii="宋体" w:hAnsi="宋体"/>
          <w:color w:val="auto"/>
          <w:highlight w:val="none"/>
          <w:u w:val="none"/>
          <w:lang w:bidi="ar"/>
        </w:rPr>
        <w:t>种：</w:t>
      </w:r>
    </w:p>
    <w:p>
      <w:pPr>
        <w:spacing w:line="360" w:lineRule="auto"/>
        <w:ind w:firstLine="420" w:firstLineChars="200"/>
        <w:rPr>
          <w:rFonts w:hint="eastAsia" w:ascii="宋体" w:hAnsi="宋体"/>
          <w:color w:val="auto"/>
          <w:highlight w:val="none"/>
          <w:u w:val="single"/>
          <w:lang w:bidi="ar"/>
        </w:rPr>
      </w:pPr>
      <w:r>
        <w:rPr>
          <w:rFonts w:hint="eastAsia" w:ascii="宋体" w:hAnsi="宋体"/>
          <w:color w:val="auto"/>
          <w:highlight w:val="none"/>
          <w:u w:val="none"/>
          <w:lang w:bidi="ar"/>
        </w:rPr>
        <w:t>（1）本担保自</w:t>
      </w:r>
      <w:r>
        <w:rPr>
          <w:rFonts w:hint="eastAsia" w:ascii="宋体" w:hAnsi="宋体"/>
          <w:color w:val="auto"/>
          <w:highlight w:val="none"/>
          <w:u w:val="single"/>
          <w:lang w:bidi="ar"/>
        </w:rPr>
        <w:t xml:space="preserve">      （生效日期）</w:t>
      </w:r>
      <w:r>
        <w:rPr>
          <w:rFonts w:hint="eastAsia" w:ascii="宋体" w:hAnsi="宋体"/>
          <w:color w:val="auto"/>
          <w:highlight w:val="none"/>
          <w:u w:val="none"/>
          <w:lang w:bidi="ar"/>
        </w:rPr>
        <w:t>之日起生效，至</w:t>
      </w:r>
      <w:r>
        <w:rPr>
          <w:rFonts w:hint="eastAsia" w:ascii="宋体" w:hAnsi="宋体"/>
          <w:color w:val="auto"/>
          <w:highlight w:val="none"/>
          <w:u w:val="single"/>
          <w:lang w:bidi="ar"/>
        </w:rPr>
        <w:t xml:space="preserve">      （失效日期）</w:t>
      </w:r>
      <w:r>
        <w:rPr>
          <w:rFonts w:hint="eastAsia" w:ascii="宋体" w:hAnsi="宋体"/>
          <w:color w:val="auto"/>
          <w:highlight w:val="none"/>
          <w:u w:val="none"/>
          <w:lang w:bidi="ar"/>
        </w:rPr>
        <w:t>之日失效。</w:t>
      </w:r>
    </w:p>
    <w:p>
      <w:pPr>
        <w:spacing w:line="360" w:lineRule="auto"/>
        <w:ind w:firstLine="420" w:firstLineChars="200"/>
        <w:rPr>
          <w:rFonts w:hint="eastAsia" w:ascii="宋体" w:hAnsi="宋体"/>
          <w:color w:val="auto"/>
          <w:highlight w:val="none"/>
          <w:u w:val="none"/>
          <w:lang w:bidi="ar"/>
        </w:rPr>
      </w:pPr>
      <w:r>
        <w:rPr>
          <w:rFonts w:hint="eastAsia" w:ascii="宋体" w:hAnsi="宋体"/>
          <w:color w:val="auto"/>
          <w:highlight w:val="none"/>
          <w:u w:val="none"/>
          <w:lang w:bidi="ar"/>
        </w:rPr>
        <w:t>（2）本担保自发包人与承包人签订的合同生效之日起至发包人签发交工验收证书且承包人按照合同约定缴纳质量保证金之日止。</w:t>
      </w:r>
    </w:p>
    <w:p>
      <w:pPr>
        <w:spacing w:line="360" w:lineRule="auto"/>
        <w:ind w:firstLine="420" w:firstLineChars="200"/>
        <w:rPr>
          <w:rFonts w:hint="eastAsia" w:ascii="宋体" w:hAnsi="宋体"/>
          <w:color w:val="auto"/>
          <w:highlight w:val="none"/>
          <w:u w:val="none"/>
          <w:lang w:bidi="ar"/>
        </w:rPr>
      </w:pPr>
      <w:r>
        <w:rPr>
          <w:rFonts w:hint="eastAsia" w:ascii="宋体" w:hAnsi="宋体"/>
          <w:color w:val="auto"/>
          <w:highlight w:val="none"/>
          <w:u w:val="none"/>
          <w:lang w:bidi="ar"/>
        </w:rPr>
        <w:t>三、在本担保有效期内，因承包人违反合同约定的义务给你方造成经济损失时，我方在收到你方以书面形式提出的在担保金额内的赔偿要求后，在7日内无条件支付，无须你方出具证明或陈述理由。</w:t>
      </w:r>
    </w:p>
    <w:p>
      <w:pPr>
        <w:spacing w:line="360" w:lineRule="auto"/>
        <w:ind w:firstLine="420" w:firstLineChars="200"/>
        <w:rPr>
          <w:rFonts w:hint="eastAsia" w:ascii="宋体" w:hAnsi="宋体"/>
          <w:color w:val="auto"/>
          <w:highlight w:val="none"/>
          <w:u w:val="single"/>
          <w:lang w:bidi="ar"/>
        </w:rPr>
      </w:pPr>
      <w:r>
        <w:rPr>
          <w:rFonts w:hint="eastAsia" w:ascii="宋体" w:hAnsi="宋体"/>
          <w:color w:val="auto"/>
          <w:highlight w:val="none"/>
          <w:u w:val="none"/>
          <w:lang w:bidi="ar"/>
        </w:rPr>
        <w:t>四、发包人和承包人按合同条款第15条变更合同时，无论我方是否收到该变更，我方承担本担保规定的义务不变。</w:t>
      </w:r>
    </w:p>
    <w:p>
      <w:pPr>
        <w:spacing w:line="360" w:lineRule="auto"/>
        <w:ind w:firstLine="420" w:firstLineChars="200"/>
        <w:rPr>
          <w:rFonts w:hint="eastAsia" w:ascii="宋体" w:hAnsi="宋体"/>
          <w:color w:val="auto"/>
          <w:highlight w:val="none"/>
          <w:u w:val="single"/>
          <w:lang w:bidi="ar"/>
        </w:rPr>
      </w:pPr>
    </w:p>
    <w:p>
      <w:pPr>
        <w:spacing w:line="360" w:lineRule="auto"/>
        <w:ind w:firstLine="420" w:firstLineChars="200"/>
        <w:rPr>
          <w:rFonts w:hint="eastAsia" w:ascii="宋体" w:hAnsi="宋体"/>
          <w:color w:val="auto"/>
          <w:highlight w:val="none"/>
          <w:u w:val="single"/>
          <w:lang w:bidi="ar"/>
        </w:rPr>
      </w:pPr>
      <w:r>
        <w:rPr>
          <w:rFonts w:hint="eastAsia" w:ascii="宋体" w:hAnsi="宋体"/>
          <w:color w:val="auto"/>
          <w:highlight w:val="none"/>
          <w:u w:val="none"/>
          <w:lang w:bidi="ar"/>
        </w:rPr>
        <w:t>担 保 人：</w:t>
      </w:r>
      <w:r>
        <w:rPr>
          <w:rFonts w:hint="eastAsia" w:ascii="宋体" w:hAnsi="宋体"/>
          <w:color w:val="auto"/>
          <w:highlight w:val="none"/>
          <w:u w:val="single"/>
          <w:lang w:bidi="ar"/>
        </w:rPr>
        <w:t xml:space="preserve">                               （盖单位章）</w:t>
      </w:r>
    </w:p>
    <w:p>
      <w:pPr>
        <w:spacing w:line="360" w:lineRule="auto"/>
        <w:ind w:firstLine="420" w:firstLineChars="200"/>
        <w:rPr>
          <w:rFonts w:hint="eastAsia" w:ascii="宋体" w:hAnsi="宋体"/>
          <w:color w:val="auto"/>
          <w:highlight w:val="none"/>
          <w:u w:val="single"/>
          <w:lang w:bidi="ar"/>
        </w:rPr>
      </w:pPr>
      <w:r>
        <w:rPr>
          <w:rFonts w:hint="eastAsia" w:ascii="宋体" w:hAnsi="宋体"/>
          <w:color w:val="auto"/>
          <w:highlight w:val="none"/>
          <w:u w:val="none"/>
          <w:lang w:bidi="ar"/>
        </w:rPr>
        <w:t>法定代表人或其委托代理人：</w:t>
      </w:r>
      <w:r>
        <w:rPr>
          <w:rFonts w:hint="eastAsia" w:ascii="宋体" w:hAnsi="宋体"/>
          <w:color w:val="auto"/>
          <w:highlight w:val="none"/>
          <w:u w:val="single"/>
          <w:lang w:bidi="ar"/>
        </w:rPr>
        <w:t xml:space="preserve">                   （签名）</w:t>
      </w:r>
    </w:p>
    <w:p>
      <w:pPr>
        <w:spacing w:line="360" w:lineRule="auto"/>
        <w:ind w:firstLine="420" w:firstLineChars="200"/>
        <w:rPr>
          <w:rFonts w:hint="eastAsia" w:ascii="宋体" w:hAnsi="宋体"/>
          <w:color w:val="auto"/>
          <w:highlight w:val="none"/>
          <w:u w:val="single"/>
          <w:lang w:bidi="ar"/>
        </w:rPr>
      </w:pPr>
      <w:r>
        <w:rPr>
          <w:rFonts w:hint="eastAsia" w:ascii="宋体" w:hAnsi="宋体"/>
          <w:color w:val="auto"/>
          <w:highlight w:val="none"/>
          <w:u w:val="none"/>
          <w:lang w:bidi="ar"/>
        </w:rPr>
        <w:t>地    址：</w:t>
      </w:r>
      <w:r>
        <w:rPr>
          <w:rFonts w:hint="eastAsia" w:ascii="宋体" w:hAnsi="宋体"/>
          <w:color w:val="auto"/>
          <w:highlight w:val="none"/>
          <w:u w:val="single"/>
          <w:lang w:bidi="ar"/>
        </w:rPr>
        <w:t xml:space="preserve">                                          </w:t>
      </w:r>
    </w:p>
    <w:p>
      <w:pPr>
        <w:spacing w:line="360" w:lineRule="auto"/>
        <w:ind w:firstLine="420" w:firstLineChars="200"/>
        <w:rPr>
          <w:rFonts w:hint="eastAsia" w:ascii="宋体" w:hAnsi="宋体"/>
          <w:color w:val="auto"/>
          <w:highlight w:val="none"/>
          <w:u w:val="single"/>
          <w:lang w:bidi="ar"/>
        </w:rPr>
      </w:pPr>
      <w:r>
        <w:rPr>
          <w:rFonts w:hint="eastAsia" w:ascii="宋体" w:hAnsi="宋体"/>
          <w:color w:val="auto"/>
          <w:highlight w:val="none"/>
          <w:u w:val="none"/>
          <w:lang w:bidi="ar"/>
        </w:rPr>
        <w:t>邮政编码：</w:t>
      </w:r>
      <w:r>
        <w:rPr>
          <w:rFonts w:hint="eastAsia" w:ascii="宋体" w:hAnsi="宋体"/>
          <w:color w:val="auto"/>
          <w:highlight w:val="none"/>
          <w:u w:val="single"/>
          <w:lang w:bidi="ar"/>
        </w:rPr>
        <w:t xml:space="preserve">                                          </w:t>
      </w:r>
    </w:p>
    <w:p>
      <w:pPr>
        <w:spacing w:line="360" w:lineRule="auto"/>
        <w:ind w:firstLine="420" w:firstLineChars="200"/>
        <w:rPr>
          <w:rFonts w:hint="eastAsia" w:ascii="宋体" w:hAnsi="宋体"/>
          <w:color w:val="auto"/>
          <w:highlight w:val="none"/>
          <w:u w:val="single"/>
          <w:lang w:bidi="ar"/>
        </w:rPr>
      </w:pPr>
      <w:r>
        <w:rPr>
          <w:rFonts w:hint="eastAsia" w:ascii="宋体" w:hAnsi="宋体"/>
          <w:color w:val="auto"/>
          <w:highlight w:val="none"/>
          <w:u w:val="none"/>
          <w:lang w:bidi="ar"/>
        </w:rPr>
        <w:t>电    话：</w:t>
      </w:r>
      <w:r>
        <w:rPr>
          <w:rFonts w:hint="eastAsia" w:ascii="宋体" w:hAnsi="宋体"/>
          <w:color w:val="auto"/>
          <w:highlight w:val="none"/>
          <w:u w:val="single"/>
          <w:lang w:bidi="ar"/>
        </w:rPr>
        <w:t xml:space="preserve">                                          </w:t>
      </w:r>
    </w:p>
    <w:p>
      <w:pPr>
        <w:spacing w:line="360" w:lineRule="auto"/>
        <w:ind w:firstLine="420" w:firstLineChars="200"/>
        <w:rPr>
          <w:rFonts w:hint="eastAsia" w:ascii="宋体" w:hAnsi="宋体"/>
          <w:color w:val="auto"/>
          <w:highlight w:val="none"/>
          <w:u w:val="single"/>
          <w:lang w:bidi="ar"/>
        </w:rPr>
      </w:pPr>
      <w:r>
        <w:rPr>
          <w:rFonts w:hint="eastAsia" w:ascii="宋体" w:hAnsi="宋体"/>
          <w:color w:val="auto"/>
          <w:highlight w:val="none"/>
          <w:u w:val="none"/>
          <w:lang w:bidi="ar"/>
        </w:rPr>
        <w:t>传    真：</w:t>
      </w:r>
      <w:r>
        <w:rPr>
          <w:rFonts w:hint="eastAsia" w:ascii="宋体" w:hAnsi="宋体"/>
          <w:color w:val="auto"/>
          <w:highlight w:val="none"/>
          <w:u w:val="single"/>
          <w:lang w:bidi="ar"/>
        </w:rPr>
        <w:t xml:space="preserve">                                          </w:t>
      </w:r>
    </w:p>
    <w:p>
      <w:pPr>
        <w:spacing w:line="360" w:lineRule="auto"/>
        <w:ind w:firstLine="420" w:firstLineChars="200"/>
        <w:jc w:val="left"/>
        <w:rPr>
          <w:rFonts w:hint="eastAsia" w:ascii="宋体" w:hAnsi="宋体"/>
          <w:color w:val="auto"/>
          <w:highlight w:val="none"/>
          <w:u w:val="none"/>
          <w:lang w:bidi="ar"/>
        </w:rPr>
      </w:pPr>
      <w:r>
        <w:rPr>
          <w:rFonts w:hint="eastAsia" w:ascii="宋体" w:hAnsi="宋体"/>
          <w:color w:val="auto"/>
          <w:highlight w:val="none"/>
          <w:u w:val="single"/>
          <w:lang w:bidi="ar"/>
        </w:rPr>
        <w:t xml:space="preserve">     </w:t>
      </w:r>
      <w:r>
        <w:rPr>
          <w:rFonts w:hint="eastAsia" w:ascii="宋体" w:hAnsi="宋体"/>
          <w:color w:val="auto"/>
          <w:highlight w:val="none"/>
          <w:u w:val="none"/>
          <w:lang w:bidi="ar"/>
        </w:rPr>
        <w:t>年</w:t>
      </w:r>
      <w:r>
        <w:rPr>
          <w:rFonts w:hint="eastAsia" w:ascii="宋体" w:hAnsi="宋体"/>
          <w:color w:val="auto"/>
          <w:highlight w:val="none"/>
          <w:u w:val="single"/>
          <w:lang w:bidi="ar"/>
        </w:rPr>
        <w:t xml:space="preserve">     </w:t>
      </w:r>
      <w:r>
        <w:rPr>
          <w:rFonts w:hint="eastAsia" w:ascii="宋体" w:hAnsi="宋体"/>
          <w:color w:val="auto"/>
          <w:highlight w:val="none"/>
          <w:u w:val="none"/>
          <w:lang w:bidi="ar"/>
        </w:rPr>
        <w:t>月</w:t>
      </w:r>
      <w:r>
        <w:rPr>
          <w:rFonts w:hint="eastAsia" w:ascii="宋体" w:hAnsi="宋体"/>
          <w:color w:val="auto"/>
          <w:highlight w:val="none"/>
          <w:u w:val="single"/>
          <w:lang w:bidi="ar"/>
        </w:rPr>
        <w:t xml:space="preserve">     </w:t>
      </w:r>
      <w:r>
        <w:rPr>
          <w:rFonts w:hint="eastAsia" w:ascii="宋体" w:hAnsi="宋体"/>
          <w:color w:val="auto"/>
          <w:highlight w:val="none"/>
          <w:u w:val="none"/>
          <w:lang w:bidi="ar"/>
        </w:rPr>
        <w:t>日</w:t>
      </w:r>
    </w:p>
    <w:p>
      <w:pPr>
        <w:spacing w:line="360" w:lineRule="auto"/>
        <w:ind w:firstLine="420" w:firstLineChars="200"/>
        <w:jc w:val="left"/>
        <w:rPr>
          <w:rFonts w:hint="eastAsia" w:ascii="宋体" w:hAnsi="宋体"/>
          <w:color w:val="auto"/>
          <w:highlight w:val="none"/>
          <w:u w:val="none"/>
          <w:lang w:bidi="ar"/>
        </w:rPr>
      </w:pPr>
    </w:p>
    <w:p>
      <w:pPr>
        <w:spacing w:line="360" w:lineRule="auto"/>
        <w:ind w:firstLine="420" w:firstLineChars="200"/>
        <w:jc w:val="left"/>
        <w:rPr>
          <w:rFonts w:ascii="宋体" w:hAnsi="宋体"/>
          <w:color w:val="auto"/>
          <w:highlight w:val="none"/>
        </w:rPr>
      </w:pPr>
      <w:r>
        <w:rPr>
          <w:rFonts w:hint="eastAsia" w:asciiTheme="minorEastAsia" w:hAnsiTheme="minorEastAsia" w:eastAsiaTheme="minorEastAsia" w:cstheme="minorEastAsia"/>
          <w:i/>
          <w:iCs/>
          <w:szCs w:val="21"/>
          <w:lang w:val="en-US" w:eastAsia="zh-CN"/>
        </w:rPr>
        <w:t>[提示：招标人可以根据项目实际情况，增加本保函在重庆本地的核验要求。]</w:t>
      </w:r>
    </w:p>
    <w:p>
      <w:pPr>
        <w:spacing w:line="360" w:lineRule="auto"/>
        <w:ind w:left="420" w:hanging="420"/>
        <w:rPr>
          <w:rFonts w:ascii="宋体" w:hAnsi="宋体"/>
          <w:color w:val="auto"/>
          <w:highlight w:val="none"/>
        </w:rPr>
      </w:pPr>
    </w:p>
    <w:p>
      <w:pPr>
        <w:spacing w:line="600" w:lineRule="exact"/>
        <w:ind w:firstLine="4678" w:firstLineChars="2228"/>
        <w:rPr>
          <w:rFonts w:ascii="宋体" w:hAnsi="宋体"/>
          <w:color w:val="auto"/>
          <w:highlight w:val="none"/>
        </w:rPr>
      </w:pPr>
    </w:p>
    <w:p>
      <w:pPr>
        <w:spacing w:line="600" w:lineRule="exact"/>
        <w:jc w:val="center"/>
        <w:rPr>
          <w:rFonts w:hint="eastAsia" w:ascii="宋体" w:hAnsi="宋体" w:cs="宋体"/>
          <w:color w:val="auto"/>
          <w:highlight w:val="none"/>
        </w:rPr>
      </w:pPr>
      <w:bookmarkStart w:id="845" w:name="_Toc335223535"/>
      <w:bookmarkStart w:id="846" w:name="_Toc57795998"/>
      <w:bookmarkStart w:id="847" w:name="_Toc424558374"/>
      <w:bookmarkStart w:id="848" w:name="_Toc467164261"/>
      <w:bookmarkStart w:id="849" w:name="_Toc152045771"/>
      <w:bookmarkStart w:id="850" w:name="_Toc152042553"/>
      <w:bookmarkStart w:id="851" w:name="_Toc144974833"/>
      <w:bookmarkStart w:id="852" w:name="_Toc424558732"/>
      <w:bookmarkStart w:id="853" w:name="_Toc509390703"/>
      <w:bookmarkStart w:id="854" w:name="_Toc240180921"/>
      <w:r>
        <w:rPr>
          <w:rFonts w:hint="eastAsia" w:ascii="宋体" w:hAnsi="宋体" w:cs="黑体"/>
          <w:color w:val="auto"/>
          <w:sz w:val="32"/>
          <w:szCs w:val="32"/>
          <w:highlight w:val="none"/>
          <w:lang w:bidi="ar"/>
        </w:rPr>
        <w:br w:type="page"/>
      </w:r>
      <w:r>
        <w:rPr>
          <w:rFonts w:hint="eastAsia" w:ascii="宋体" w:hAnsi="宋体" w:cs="黑体"/>
          <w:color w:val="auto"/>
          <w:sz w:val="32"/>
          <w:szCs w:val="32"/>
          <w:highlight w:val="none"/>
          <w:lang w:bidi="ar"/>
        </w:rPr>
        <w:t>附件</w:t>
      </w:r>
      <w:r>
        <w:rPr>
          <w:rFonts w:hint="eastAsia" w:ascii="宋体" w:hAnsi="宋体" w:cs="黑体"/>
          <w:color w:val="auto"/>
          <w:sz w:val="32"/>
          <w:szCs w:val="32"/>
          <w:highlight w:val="none"/>
          <w:lang w:val="en-US" w:eastAsia="zh-CN" w:bidi="ar"/>
        </w:rPr>
        <w:t>八</w:t>
      </w:r>
      <w:r>
        <w:rPr>
          <w:rFonts w:hint="eastAsia" w:ascii="宋体" w:hAnsi="宋体" w:cs="黑体"/>
          <w:color w:val="auto"/>
          <w:sz w:val="32"/>
          <w:szCs w:val="32"/>
          <w:highlight w:val="none"/>
          <w:lang w:bidi="ar"/>
        </w:rPr>
        <w:t xml:space="preserve"> 工程资金监管协议格式</w:t>
      </w:r>
    </w:p>
    <w:bookmarkEnd w:id="845"/>
    <w:bookmarkEnd w:id="846"/>
    <w:bookmarkEnd w:id="847"/>
    <w:bookmarkEnd w:id="848"/>
    <w:bookmarkEnd w:id="849"/>
    <w:bookmarkEnd w:id="850"/>
    <w:bookmarkEnd w:id="851"/>
    <w:bookmarkEnd w:id="852"/>
    <w:bookmarkEnd w:id="853"/>
    <w:bookmarkEnd w:id="854"/>
    <w:p>
      <w:pPr>
        <w:rPr>
          <w:rFonts w:ascii="宋体" w:hAnsi="宋体"/>
          <w:color w:val="auto"/>
          <w:highlight w:val="none"/>
        </w:rPr>
      </w:pPr>
    </w:p>
    <w:p>
      <w:pPr>
        <w:spacing w:line="360" w:lineRule="auto"/>
        <w:rPr>
          <w:rFonts w:ascii="宋体" w:hAnsi="宋体"/>
          <w:color w:val="auto"/>
          <w:highlight w:val="none"/>
        </w:rPr>
      </w:pPr>
      <w:r>
        <w:rPr>
          <w:rFonts w:ascii="宋体" w:hAnsi="宋体"/>
          <w:color w:val="auto"/>
          <w:highlight w:val="none"/>
          <w:lang w:bidi="ar"/>
        </w:rPr>
        <w:t xml:space="preserve">   （</w:t>
      </w:r>
      <w:r>
        <w:rPr>
          <w:rFonts w:hint="eastAsia" w:ascii="宋体" w:hAnsi="宋体" w:cs="宋体"/>
          <w:color w:val="auto"/>
          <w:highlight w:val="none"/>
          <w:lang w:bidi="ar"/>
        </w:rPr>
        <w:t>发包人与承包人签订合同协议书时应与发包人指定的银行签署工程资金监管协议</w:t>
      </w:r>
      <w:r>
        <w:rPr>
          <w:rFonts w:ascii="宋体" w:hAnsi="宋体"/>
          <w:color w:val="auto"/>
          <w:highlight w:val="none"/>
          <w:lang w:bidi="ar"/>
        </w:rPr>
        <w:t>，</w:t>
      </w:r>
      <w:r>
        <w:rPr>
          <w:rFonts w:hint="eastAsia" w:ascii="宋体" w:hAnsi="宋体" w:cs="宋体"/>
          <w:color w:val="auto"/>
          <w:highlight w:val="none"/>
          <w:lang w:bidi="ar"/>
        </w:rPr>
        <w:t>工程资金监管协议内容在保证本项目资金有效监管的前提下由三方共同商定</w:t>
      </w:r>
      <w:r>
        <w:rPr>
          <w:rFonts w:ascii="宋体" w:hAnsi="宋体"/>
          <w:color w:val="auto"/>
          <w:highlight w:val="none"/>
          <w:lang w:bidi="ar"/>
        </w:rPr>
        <w:t>）</w:t>
      </w:r>
    </w:p>
    <w:p>
      <w:pPr>
        <w:spacing w:line="360" w:lineRule="auto"/>
        <w:jc w:val="center"/>
        <w:rPr>
          <w:rFonts w:hint="eastAsia" w:ascii="宋体" w:hAnsi="宋体" w:cs="黑体"/>
          <w:color w:val="auto"/>
          <w:sz w:val="28"/>
          <w:szCs w:val="28"/>
          <w:highlight w:val="none"/>
        </w:rPr>
      </w:pPr>
      <w:r>
        <w:rPr>
          <w:rFonts w:hint="eastAsia" w:ascii="宋体" w:hAnsi="宋体" w:cs="黑体"/>
          <w:color w:val="auto"/>
          <w:sz w:val="28"/>
          <w:szCs w:val="28"/>
          <w:highlight w:val="none"/>
          <w:lang w:bidi="ar"/>
        </w:rPr>
        <w:t>工程资金监管协议</w:t>
      </w:r>
    </w:p>
    <w:p>
      <w:pPr>
        <w:spacing w:line="400" w:lineRule="atLeast"/>
        <w:rPr>
          <w:rFonts w:ascii="宋体" w:hAnsi="宋体"/>
          <w:color w:val="auto"/>
          <w:highlight w:val="none"/>
        </w:rPr>
      </w:pPr>
      <w:bookmarkStart w:id="855" w:name="_Toc272745017"/>
      <w:r>
        <w:rPr>
          <w:rFonts w:hint="eastAsia" w:ascii="宋体" w:hAnsi="宋体" w:cs="宋体"/>
          <w:color w:val="auto"/>
          <w:highlight w:val="none"/>
          <w:lang w:bidi="ar"/>
        </w:rPr>
        <w:t>发包人：</w:t>
      </w:r>
      <w:r>
        <w:rPr>
          <w:rFonts w:ascii="宋体" w:hAnsi="宋体"/>
          <w:color w:val="auto"/>
          <w:highlight w:val="none"/>
          <w:u w:val="single"/>
          <w:lang w:bidi="ar"/>
        </w:rPr>
        <w:t xml:space="preserve">                </w:t>
      </w:r>
      <w:r>
        <w:rPr>
          <w:rFonts w:hint="eastAsia" w:ascii="宋体" w:hAnsi="宋体" w:cs="宋体"/>
          <w:color w:val="auto"/>
          <w:highlight w:val="none"/>
          <w:lang w:bidi="ar"/>
        </w:rPr>
        <w:t>（以下简称</w:t>
      </w:r>
      <w:r>
        <w:rPr>
          <w:rFonts w:hint="eastAsia" w:ascii="宋体" w:hAnsi="宋体"/>
          <w:color w:val="auto"/>
          <w:highlight w:val="none"/>
          <w:lang w:bidi="ar"/>
        </w:rPr>
        <w:t>“</w:t>
      </w:r>
      <w:r>
        <w:rPr>
          <w:rFonts w:hint="eastAsia" w:ascii="宋体" w:hAnsi="宋体" w:cs="宋体"/>
          <w:color w:val="auto"/>
          <w:highlight w:val="none"/>
          <w:lang w:bidi="ar"/>
        </w:rPr>
        <w:t>甲方</w:t>
      </w:r>
      <w:r>
        <w:rPr>
          <w:rFonts w:hint="eastAsia" w:ascii="宋体" w:hAnsi="宋体"/>
          <w:color w:val="auto"/>
          <w:highlight w:val="none"/>
          <w:lang w:bidi="ar"/>
        </w:rPr>
        <w:t>”</w:t>
      </w:r>
      <w:r>
        <w:rPr>
          <w:rFonts w:hint="eastAsia" w:ascii="宋体" w:hAnsi="宋体" w:cs="宋体"/>
          <w:color w:val="auto"/>
          <w:highlight w:val="none"/>
          <w:lang w:bidi="ar"/>
        </w:rPr>
        <w:t>）</w:t>
      </w:r>
      <w:bookmarkEnd w:id="855"/>
    </w:p>
    <w:p>
      <w:pPr>
        <w:spacing w:line="400" w:lineRule="exact"/>
        <w:jc w:val="left"/>
        <w:rPr>
          <w:rFonts w:ascii="宋体" w:hAnsi="宋体"/>
          <w:color w:val="auto"/>
          <w:highlight w:val="none"/>
        </w:rPr>
      </w:pPr>
      <w:r>
        <w:rPr>
          <w:rFonts w:hint="eastAsia" w:ascii="宋体" w:hAnsi="宋体" w:cs="宋体"/>
          <w:color w:val="auto"/>
          <w:highlight w:val="none"/>
          <w:lang w:bidi="ar"/>
        </w:rPr>
        <w:t>承包人：</w:t>
      </w:r>
      <w:r>
        <w:rPr>
          <w:rFonts w:ascii="宋体" w:hAnsi="宋体"/>
          <w:color w:val="auto"/>
          <w:highlight w:val="none"/>
          <w:u w:val="single"/>
          <w:lang w:bidi="ar"/>
        </w:rPr>
        <w:t xml:space="preserve">                </w:t>
      </w:r>
      <w:r>
        <w:rPr>
          <w:rFonts w:hint="eastAsia" w:ascii="宋体" w:hAnsi="宋体" w:cs="宋体"/>
          <w:color w:val="auto"/>
          <w:highlight w:val="none"/>
          <w:lang w:bidi="ar"/>
        </w:rPr>
        <w:t>（以下简称</w:t>
      </w:r>
      <w:r>
        <w:rPr>
          <w:rFonts w:hint="eastAsia" w:ascii="宋体" w:hAnsi="宋体"/>
          <w:color w:val="auto"/>
          <w:highlight w:val="none"/>
          <w:lang w:bidi="ar"/>
        </w:rPr>
        <w:t>“</w:t>
      </w:r>
      <w:r>
        <w:rPr>
          <w:rFonts w:hint="eastAsia" w:ascii="宋体" w:hAnsi="宋体" w:cs="宋体"/>
          <w:color w:val="auto"/>
          <w:highlight w:val="none"/>
          <w:lang w:bidi="ar"/>
        </w:rPr>
        <w:t>乙方</w:t>
      </w:r>
      <w:r>
        <w:rPr>
          <w:rFonts w:hint="eastAsia" w:ascii="宋体" w:hAnsi="宋体"/>
          <w:color w:val="auto"/>
          <w:highlight w:val="none"/>
          <w:lang w:bidi="ar"/>
        </w:rPr>
        <w:t>”</w:t>
      </w:r>
      <w:r>
        <w:rPr>
          <w:rFonts w:hint="eastAsia" w:ascii="宋体" w:hAnsi="宋体" w:cs="宋体"/>
          <w:color w:val="auto"/>
          <w:highlight w:val="none"/>
          <w:lang w:bidi="ar"/>
        </w:rPr>
        <w:t>）</w:t>
      </w:r>
    </w:p>
    <w:p>
      <w:pPr>
        <w:spacing w:line="400" w:lineRule="exact"/>
        <w:jc w:val="left"/>
        <w:rPr>
          <w:rFonts w:ascii="宋体" w:hAnsi="宋体"/>
          <w:color w:val="auto"/>
          <w:highlight w:val="none"/>
        </w:rPr>
      </w:pPr>
      <w:r>
        <w:rPr>
          <w:rFonts w:hint="eastAsia" w:ascii="宋体" w:hAnsi="宋体" w:cs="宋体"/>
          <w:color w:val="auto"/>
          <w:highlight w:val="none"/>
          <w:lang w:bidi="ar"/>
        </w:rPr>
        <w:t>经办银行：</w:t>
      </w:r>
      <w:r>
        <w:rPr>
          <w:rFonts w:ascii="宋体" w:hAnsi="宋体"/>
          <w:bCs/>
          <w:color w:val="auto"/>
          <w:highlight w:val="none"/>
          <w:u w:val="single"/>
          <w:lang w:bidi="ar"/>
        </w:rPr>
        <w:t xml:space="preserve">               </w:t>
      </w:r>
      <w:r>
        <w:rPr>
          <w:rFonts w:hint="eastAsia" w:ascii="宋体" w:hAnsi="宋体" w:cs="宋体"/>
          <w:color w:val="auto"/>
          <w:highlight w:val="none"/>
          <w:lang w:bidi="ar"/>
        </w:rPr>
        <w:t>（以下简称</w:t>
      </w:r>
      <w:r>
        <w:rPr>
          <w:rFonts w:hint="eastAsia" w:ascii="宋体" w:hAnsi="宋体"/>
          <w:color w:val="auto"/>
          <w:highlight w:val="none"/>
          <w:lang w:bidi="ar"/>
        </w:rPr>
        <w:t>“</w:t>
      </w:r>
      <w:r>
        <w:rPr>
          <w:rFonts w:hint="eastAsia" w:ascii="宋体" w:hAnsi="宋体" w:cs="宋体"/>
          <w:color w:val="auto"/>
          <w:highlight w:val="none"/>
          <w:lang w:bidi="ar"/>
        </w:rPr>
        <w:t>丙方</w:t>
      </w:r>
      <w:r>
        <w:rPr>
          <w:rFonts w:hint="eastAsia" w:ascii="宋体" w:hAnsi="宋体"/>
          <w:color w:val="auto"/>
          <w:highlight w:val="none"/>
          <w:lang w:bidi="ar"/>
        </w:rPr>
        <w:t>”</w:t>
      </w:r>
      <w:r>
        <w:rPr>
          <w:rFonts w:hint="eastAsia" w:ascii="宋体" w:hAnsi="宋体" w:cs="宋体"/>
          <w:color w:val="auto"/>
          <w:highlight w:val="none"/>
          <w:lang w:bidi="ar"/>
        </w:rPr>
        <w:t>）</w:t>
      </w:r>
    </w:p>
    <w:p>
      <w:pPr>
        <w:spacing w:line="400" w:lineRule="atLeast"/>
        <w:ind w:firstLine="420" w:firstLineChars="200"/>
        <w:rPr>
          <w:rFonts w:ascii="宋体" w:hAnsi="宋体"/>
          <w:color w:val="auto"/>
          <w:highlight w:val="none"/>
        </w:rPr>
      </w:pPr>
      <w:r>
        <w:rPr>
          <w:rFonts w:hint="eastAsia" w:ascii="宋体" w:hAnsi="宋体" w:cs="宋体"/>
          <w:color w:val="auto"/>
          <w:highlight w:val="none"/>
          <w:lang w:bidi="ar"/>
        </w:rPr>
        <w:t>为了促进</w:t>
      </w:r>
      <w:r>
        <w:rPr>
          <w:rFonts w:ascii="宋体" w:hAnsi="宋体"/>
          <w:color w:val="auto"/>
          <w:highlight w:val="none"/>
          <w:u w:val="single"/>
          <w:lang w:bidi="ar"/>
        </w:rPr>
        <w:t>（</w:t>
      </w:r>
      <w:r>
        <w:rPr>
          <w:rFonts w:hint="eastAsia" w:ascii="宋体" w:hAnsi="宋体" w:cs="宋体"/>
          <w:color w:val="auto"/>
          <w:highlight w:val="none"/>
          <w:u w:val="single"/>
          <w:lang w:bidi="ar"/>
        </w:rPr>
        <w:t>项目名称</w:t>
      </w:r>
      <w:r>
        <w:rPr>
          <w:rFonts w:ascii="宋体" w:hAnsi="宋体"/>
          <w:color w:val="auto"/>
          <w:highlight w:val="none"/>
          <w:u w:val="single"/>
          <w:lang w:bidi="ar"/>
        </w:rPr>
        <w:t>）</w:t>
      </w:r>
      <w:r>
        <w:rPr>
          <w:rFonts w:hint="eastAsia" w:ascii="宋体" w:hAnsi="宋体" w:cs="宋体"/>
          <w:color w:val="auto"/>
          <w:highlight w:val="none"/>
          <w:u w:val="single"/>
          <w:lang w:bidi="ar"/>
        </w:rPr>
        <w:t>（标段名称）</w:t>
      </w:r>
      <w:r>
        <w:rPr>
          <w:rFonts w:hint="eastAsia" w:ascii="宋体" w:hAnsi="宋体" w:cs="宋体"/>
          <w:color w:val="auto"/>
          <w:highlight w:val="none"/>
          <w:lang w:bidi="ar"/>
        </w:rPr>
        <w:t>的顺利实施，管好用好建设资金，确保工程资金专款专用，同时为承包人提供便捷有效的银行业务服务，根据</w:t>
      </w:r>
      <w:r>
        <w:rPr>
          <w:rFonts w:ascii="宋体" w:hAnsi="宋体"/>
          <w:color w:val="auto"/>
          <w:highlight w:val="none"/>
          <w:u w:val="single"/>
          <w:lang w:bidi="ar"/>
        </w:rPr>
        <w:t>（</w:t>
      </w:r>
      <w:r>
        <w:rPr>
          <w:rFonts w:hint="eastAsia" w:ascii="宋体" w:hAnsi="宋体" w:cs="宋体"/>
          <w:color w:val="auto"/>
          <w:highlight w:val="none"/>
          <w:u w:val="single"/>
          <w:lang w:bidi="ar"/>
        </w:rPr>
        <w:t>项目名称</w:t>
      </w:r>
      <w:r>
        <w:rPr>
          <w:rFonts w:ascii="宋体" w:hAnsi="宋体"/>
          <w:color w:val="auto"/>
          <w:highlight w:val="none"/>
          <w:u w:val="single"/>
          <w:lang w:bidi="ar"/>
        </w:rPr>
        <w:t>）</w:t>
      </w:r>
      <w:r>
        <w:rPr>
          <w:rFonts w:hint="eastAsia" w:ascii="宋体" w:hAnsi="宋体" w:cs="宋体"/>
          <w:color w:val="auto"/>
          <w:highlight w:val="none"/>
          <w:u w:val="single"/>
          <w:lang w:bidi="ar"/>
        </w:rPr>
        <w:t>（标段名称）</w:t>
      </w:r>
      <w:r>
        <w:rPr>
          <w:rFonts w:hint="eastAsia" w:ascii="宋体" w:hAnsi="宋体" w:cs="宋体"/>
          <w:color w:val="auto"/>
          <w:highlight w:val="none"/>
          <w:lang w:bidi="ar"/>
        </w:rPr>
        <w:t>合同条款有关规定，经甲、乙、丙三方协商，达成协议如下：</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1. </w:t>
      </w:r>
      <w:r>
        <w:rPr>
          <w:rFonts w:hint="eastAsia" w:ascii="宋体" w:hAnsi="宋体" w:cs="宋体"/>
          <w:color w:val="auto"/>
          <w:highlight w:val="none"/>
          <w:lang w:bidi="ar"/>
        </w:rPr>
        <w:t>资金管理的内容</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（1） </w:t>
      </w:r>
      <w:r>
        <w:rPr>
          <w:rFonts w:hint="eastAsia" w:ascii="宋体" w:hAnsi="宋体" w:cs="宋体"/>
          <w:color w:val="auto"/>
          <w:highlight w:val="none"/>
          <w:lang w:bidi="ar"/>
        </w:rPr>
        <w:t>乙方为完成</w:t>
      </w:r>
      <w:r>
        <w:rPr>
          <w:rFonts w:ascii="宋体" w:hAnsi="宋体"/>
          <w:color w:val="auto"/>
          <w:highlight w:val="none"/>
          <w:u w:val="single"/>
          <w:lang w:bidi="ar"/>
        </w:rPr>
        <w:t>（</w:t>
      </w:r>
      <w:r>
        <w:rPr>
          <w:rFonts w:hint="eastAsia" w:ascii="宋体" w:hAnsi="宋体" w:cs="宋体"/>
          <w:color w:val="auto"/>
          <w:highlight w:val="none"/>
          <w:u w:val="single"/>
          <w:lang w:bidi="ar"/>
        </w:rPr>
        <w:t>项目名称</w:t>
      </w:r>
      <w:r>
        <w:rPr>
          <w:rFonts w:ascii="宋体" w:hAnsi="宋体"/>
          <w:color w:val="auto"/>
          <w:highlight w:val="none"/>
          <w:u w:val="single"/>
          <w:lang w:bidi="ar"/>
        </w:rPr>
        <w:t>）</w:t>
      </w:r>
      <w:r>
        <w:rPr>
          <w:rFonts w:hint="eastAsia" w:ascii="宋体" w:hAnsi="宋体" w:cs="宋体"/>
          <w:color w:val="auto"/>
          <w:highlight w:val="none"/>
          <w:u w:val="single"/>
          <w:lang w:bidi="ar"/>
        </w:rPr>
        <w:t>（标段名称）</w:t>
      </w:r>
      <w:r>
        <w:rPr>
          <w:rFonts w:hint="eastAsia" w:ascii="宋体" w:hAnsi="宋体" w:cs="宋体"/>
          <w:color w:val="auto"/>
          <w:highlight w:val="none"/>
          <w:lang w:bidi="ar"/>
        </w:rPr>
        <w:t>工程成立的项目经理部在丙方开设基本结算户；</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（2） </w:t>
      </w:r>
      <w:r>
        <w:rPr>
          <w:rFonts w:hint="eastAsia" w:ascii="宋体" w:hAnsi="宋体" w:cs="宋体"/>
          <w:color w:val="auto"/>
          <w:highlight w:val="none"/>
          <w:lang w:bidi="ar"/>
        </w:rPr>
        <w:t>甲方应按合同规定将工程款（质量保证金除外）汇入乙方在丙方开设的账户；</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（3） </w:t>
      </w:r>
      <w:r>
        <w:rPr>
          <w:rFonts w:hint="eastAsia" w:ascii="宋体" w:hAnsi="宋体" w:cs="宋体"/>
          <w:color w:val="auto"/>
          <w:highlight w:val="none"/>
          <w:lang w:bidi="ar"/>
        </w:rPr>
        <w:t>乙方应将流动资金及甲方所拨付资金专项用于</w:t>
      </w:r>
      <w:r>
        <w:rPr>
          <w:rFonts w:ascii="宋体" w:hAnsi="宋体"/>
          <w:color w:val="auto"/>
          <w:highlight w:val="none"/>
          <w:u w:val="single"/>
          <w:lang w:bidi="ar"/>
        </w:rPr>
        <w:t>（</w:t>
      </w:r>
      <w:r>
        <w:rPr>
          <w:rFonts w:hint="eastAsia" w:ascii="宋体" w:hAnsi="宋体" w:cs="宋体"/>
          <w:color w:val="auto"/>
          <w:highlight w:val="none"/>
          <w:u w:val="single"/>
          <w:lang w:bidi="ar"/>
        </w:rPr>
        <w:t>项目名称</w:t>
      </w:r>
      <w:r>
        <w:rPr>
          <w:rFonts w:ascii="宋体" w:hAnsi="宋体"/>
          <w:color w:val="auto"/>
          <w:highlight w:val="none"/>
          <w:u w:val="single"/>
          <w:lang w:bidi="ar"/>
        </w:rPr>
        <w:t>）</w:t>
      </w:r>
      <w:r>
        <w:rPr>
          <w:rFonts w:hint="eastAsia" w:ascii="宋体" w:hAnsi="宋体" w:cs="宋体"/>
          <w:color w:val="auto"/>
          <w:highlight w:val="none"/>
          <w:u w:val="single"/>
          <w:lang w:bidi="ar"/>
        </w:rPr>
        <w:t>（标段名称）</w:t>
      </w:r>
      <w:r>
        <w:rPr>
          <w:rFonts w:hint="eastAsia" w:ascii="宋体" w:hAnsi="宋体" w:cs="宋体"/>
          <w:color w:val="auto"/>
          <w:highlight w:val="none"/>
          <w:lang w:bidi="ar"/>
        </w:rPr>
        <w:t>；</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（4） </w:t>
      </w:r>
      <w:r>
        <w:rPr>
          <w:rFonts w:hint="eastAsia" w:ascii="宋体" w:hAnsi="宋体" w:cs="宋体"/>
          <w:color w:val="auto"/>
          <w:highlight w:val="none"/>
          <w:lang w:bidi="ar"/>
        </w:rPr>
        <w:t>丙方应为乙方提供便捷有效的银行业务服务，并接受甲方委托对乙方在丙方开设的基本结算户资金使用情况进行监督。</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2. </w:t>
      </w:r>
      <w:r>
        <w:rPr>
          <w:rFonts w:hint="eastAsia" w:ascii="宋体" w:hAnsi="宋体" w:cs="宋体"/>
          <w:color w:val="auto"/>
          <w:highlight w:val="none"/>
          <w:lang w:bidi="ar"/>
        </w:rPr>
        <w:t>甲方的权责</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（1） </w:t>
      </w:r>
      <w:r>
        <w:rPr>
          <w:rFonts w:hint="eastAsia" w:ascii="宋体" w:hAnsi="宋体" w:cs="宋体"/>
          <w:color w:val="auto"/>
          <w:highlight w:val="none"/>
          <w:lang w:bidi="ar"/>
        </w:rPr>
        <w:t>按照</w:t>
      </w:r>
      <w:r>
        <w:rPr>
          <w:rFonts w:ascii="宋体" w:hAnsi="宋体"/>
          <w:color w:val="auto"/>
          <w:highlight w:val="none"/>
          <w:u w:val="single"/>
          <w:lang w:bidi="ar"/>
        </w:rPr>
        <w:t>（</w:t>
      </w:r>
      <w:r>
        <w:rPr>
          <w:rFonts w:hint="eastAsia" w:ascii="宋体" w:hAnsi="宋体" w:cs="宋体"/>
          <w:color w:val="auto"/>
          <w:highlight w:val="none"/>
          <w:u w:val="single"/>
          <w:lang w:bidi="ar"/>
        </w:rPr>
        <w:t>项目名称</w:t>
      </w:r>
      <w:r>
        <w:rPr>
          <w:rFonts w:ascii="宋体" w:hAnsi="宋体"/>
          <w:color w:val="auto"/>
          <w:highlight w:val="none"/>
          <w:u w:val="single"/>
          <w:lang w:bidi="ar"/>
        </w:rPr>
        <w:t>）</w:t>
      </w:r>
      <w:r>
        <w:rPr>
          <w:rFonts w:hint="eastAsia" w:ascii="宋体" w:hAnsi="宋体" w:cs="宋体"/>
          <w:color w:val="auto"/>
          <w:highlight w:val="none"/>
          <w:u w:val="single"/>
          <w:lang w:bidi="ar"/>
        </w:rPr>
        <w:t>（标段名称）</w:t>
      </w:r>
      <w:r>
        <w:rPr>
          <w:rFonts w:hint="eastAsia" w:ascii="宋体" w:hAnsi="宋体" w:cs="宋体"/>
          <w:color w:val="auto"/>
          <w:highlight w:val="none"/>
          <w:lang w:bidi="ar"/>
        </w:rPr>
        <w:t>合同有关条款规定的时间和方式，向乙方支付工程款；</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（2） </w:t>
      </w:r>
      <w:r>
        <w:rPr>
          <w:rFonts w:hint="eastAsia" w:ascii="宋体" w:hAnsi="宋体" w:cs="宋体"/>
          <w:color w:val="auto"/>
          <w:highlight w:val="none"/>
          <w:lang w:bidi="ar"/>
        </w:rPr>
        <w:t>在发现乙方将本项目资金挪用、转移时，甲方有权中止工程支付，直至乙方改正为止；同时按次收取违约金</w:t>
      </w:r>
      <w:r>
        <w:rPr>
          <w:rFonts w:ascii="宋体" w:hAnsi="宋体"/>
          <w:color w:val="auto"/>
          <w:highlight w:val="none"/>
          <w:u w:val="single"/>
          <w:lang w:bidi="ar"/>
        </w:rPr>
        <w:t xml:space="preserve">     </w:t>
      </w:r>
      <w:r>
        <w:rPr>
          <w:rFonts w:hint="eastAsia" w:ascii="宋体" w:hAnsi="宋体" w:cs="宋体"/>
          <w:color w:val="auto"/>
          <w:highlight w:val="none"/>
          <w:lang w:bidi="ar"/>
        </w:rPr>
        <w:t>元。</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（3） </w:t>
      </w:r>
      <w:r>
        <w:rPr>
          <w:rFonts w:hint="eastAsia" w:ascii="宋体" w:hAnsi="宋体" w:cs="宋体"/>
          <w:color w:val="auto"/>
          <w:highlight w:val="none"/>
          <w:lang w:bidi="ar"/>
        </w:rPr>
        <w:t>不定期审查丙方对乙方的资金使用监督情况，如丙方不能履行其责任，甲方有权随时终止本协议；</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（4） </w:t>
      </w:r>
      <w:r>
        <w:rPr>
          <w:rFonts w:hint="eastAsia" w:ascii="宋体" w:hAnsi="宋体" w:cs="宋体"/>
          <w:color w:val="auto"/>
          <w:highlight w:val="none"/>
          <w:lang w:bidi="ar"/>
        </w:rPr>
        <w:t>在乙、丙双方发生争议时，甲方应负责协调、解决。</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3. </w:t>
      </w:r>
      <w:r>
        <w:rPr>
          <w:rFonts w:hint="eastAsia" w:ascii="宋体" w:hAnsi="宋体" w:cs="宋体"/>
          <w:color w:val="auto"/>
          <w:highlight w:val="none"/>
          <w:lang w:bidi="ar"/>
        </w:rPr>
        <w:t>乙方的权责</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（1） </w:t>
      </w:r>
      <w:r>
        <w:rPr>
          <w:rFonts w:hint="eastAsia" w:ascii="宋体" w:hAnsi="宋体" w:cs="宋体"/>
          <w:color w:val="auto"/>
          <w:highlight w:val="none"/>
          <w:lang w:bidi="ar"/>
        </w:rPr>
        <w:t>项目经理部成立以后，乙方应尽快在丙方开设基本结算户；</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（2） </w:t>
      </w:r>
      <w:r>
        <w:rPr>
          <w:rFonts w:hint="eastAsia" w:ascii="宋体" w:hAnsi="宋体" w:cs="宋体"/>
          <w:color w:val="auto"/>
          <w:highlight w:val="none"/>
          <w:lang w:bidi="ar"/>
        </w:rPr>
        <w:t>确保本项目资金专款专用，不发生挪用、转移资金的现象；保证不通过权益转让、抵押、担保承担债务等任何其他方式使用基本结算户的资金；</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（3） </w:t>
      </w:r>
      <w:r>
        <w:rPr>
          <w:rFonts w:hint="eastAsia" w:ascii="宋体" w:hAnsi="宋体" w:cs="宋体"/>
          <w:color w:val="auto"/>
          <w:highlight w:val="none"/>
          <w:lang w:bidi="ar"/>
        </w:rPr>
        <w:t>办理材料、设备等采购业务时，应将合同、协议和发票复印件送丙方备案；购买应急材料、设备时可先办理支付手续，但事后必须补备有关资料；</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（4） </w:t>
      </w:r>
      <w:r>
        <w:rPr>
          <w:rFonts w:hint="eastAsia" w:ascii="宋体" w:hAnsi="宋体" w:cs="宋体"/>
          <w:color w:val="auto"/>
          <w:highlight w:val="none"/>
          <w:lang w:bidi="ar"/>
        </w:rPr>
        <w:t>用银行转账支票办理支付款项时，必须将转账支票送交丙方，由丙方负责办理支票转付手续；</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（5） </w:t>
      </w:r>
      <w:r>
        <w:rPr>
          <w:rFonts w:hint="eastAsia" w:ascii="宋体" w:hAnsi="宋体" w:cs="宋体"/>
          <w:color w:val="auto"/>
          <w:highlight w:val="none"/>
          <w:lang w:bidi="ar"/>
        </w:rPr>
        <w:t>向项目管理分部支付工程进度款时，应附甲方批准的文件；</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4. </w:t>
      </w:r>
      <w:r>
        <w:rPr>
          <w:rFonts w:hint="eastAsia" w:ascii="宋体" w:hAnsi="宋体" w:cs="宋体"/>
          <w:color w:val="auto"/>
          <w:highlight w:val="none"/>
          <w:lang w:bidi="ar"/>
        </w:rPr>
        <w:t>丙方的权责</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（1） </w:t>
      </w:r>
      <w:r>
        <w:rPr>
          <w:rFonts w:hint="eastAsia" w:ascii="宋体" w:hAnsi="宋体" w:cs="宋体"/>
          <w:color w:val="auto"/>
          <w:highlight w:val="none"/>
          <w:lang w:bidi="ar"/>
        </w:rPr>
        <w:t>成立</w:t>
      </w:r>
      <w:r>
        <w:rPr>
          <w:rFonts w:ascii="宋体" w:hAnsi="宋体"/>
          <w:color w:val="auto"/>
          <w:highlight w:val="none"/>
          <w:u w:val="single"/>
          <w:lang w:bidi="ar"/>
        </w:rPr>
        <w:t>（</w:t>
      </w:r>
      <w:r>
        <w:rPr>
          <w:rFonts w:hint="eastAsia" w:ascii="宋体" w:hAnsi="宋体" w:cs="宋体"/>
          <w:color w:val="auto"/>
          <w:highlight w:val="none"/>
          <w:u w:val="single"/>
          <w:lang w:bidi="ar"/>
        </w:rPr>
        <w:t>项目名称</w:t>
      </w:r>
      <w:r>
        <w:rPr>
          <w:rFonts w:ascii="宋体" w:hAnsi="宋体"/>
          <w:color w:val="auto"/>
          <w:highlight w:val="none"/>
          <w:u w:val="single"/>
          <w:lang w:bidi="ar"/>
        </w:rPr>
        <w:t>）</w:t>
      </w:r>
      <w:r>
        <w:rPr>
          <w:rFonts w:hint="eastAsia" w:ascii="宋体" w:hAnsi="宋体" w:cs="宋体"/>
          <w:color w:val="auto"/>
          <w:highlight w:val="none"/>
          <w:u w:val="single"/>
          <w:lang w:bidi="ar"/>
        </w:rPr>
        <w:t>（标段名称）</w:t>
      </w:r>
      <w:r>
        <w:rPr>
          <w:rFonts w:hint="eastAsia" w:ascii="宋体" w:hAnsi="宋体" w:cs="宋体"/>
          <w:color w:val="auto"/>
          <w:highlight w:val="none"/>
          <w:lang w:bidi="ar"/>
        </w:rPr>
        <w:t>工程资金管理服务小组，明确业务流程，提高工作效率，杜绝</w:t>
      </w:r>
      <w:r>
        <w:rPr>
          <w:rFonts w:hint="eastAsia" w:ascii="宋体" w:hAnsi="宋体"/>
          <w:color w:val="auto"/>
          <w:highlight w:val="none"/>
          <w:lang w:bidi="ar"/>
        </w:rPr>
        <w:t>“</w:t>
      </w:r>
      <w:r>
        <w:rPr>
          <w:rFonts w:hint="eastAsia" w:ascii="宋体" w:hAnsi="宋体" w:cs="宋体"/>
          <w:color w:val="auto"/>
          <w:highlight w:val="none"/>
          <w:lang w:bidi="ar"/>
        </w:rPr>
        <w:t>压票</w:t>
      </w:r>
      <w:r>
        <w:rPr>
          <w:rFonts w:hint="eastAsia" w:ascii="宋体" w:hAnsi="宋体"/>
          <w:color w:val="auto"/>
          <w:highlight w:val="none"/>
          <w:lang w:bidi="ar"/>
        </w:rPr>
        <w:t>”</w:t>
      </w:r>
      <w:r>
        <w:rPr>
          <w:rFonts w:hint="eastAsia" w:ascii="宋体" w:hAnsi="宋体" w:cs="宋体"/>
          <w:color w:val="auto"/>
          <w:highlight w:val="none"/>
          <w:lang w:bidi="ar"/>
        </w:rPr>
        <w:t>现象；</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（2） </w:t>
      </w:r>
      <w:r>
        <w:rPr>
          <w:rFonts w:hint="eastAsia" w:ascii="宋体" w:hAnsi="宋体" w:cs="宋体"/>
          <w:color w:val="auto"/>
          <w:highlight w:val="none"/>
          <w:lang w:bidi="ar"/>
        </w:rPr>
        <w:t>根据乙方提供的购货合同、协议和发票，检查其所购材料、设备是否用于</w:t>
      </w:r>
      <w:r>
        <w:rPr>
          <w:rFonts w:ascii="宋体" w:hAnsi="宋体"/>
          <w:color w:val="auto"/>
          <w:highlight w:val="none"/>
          <w:u w:val="single"/>
          <w:lang w:bidi="ar"/>
        </w:rPr>
        <w:t>（</w:t>
      </w:r>
      <w:r>
        <w:rPr>
          <w:rFonts w:hint="eastAsia" w:ascii="宋体" w:hAnsi="宋体" w:cs="宋体"/>
          <w:color w:val="auto"/>
          <w:highlight w:val="none"/>
          <w:u w:val="single"/>
          <w:lang w:bidi="ar"/>
        </w:rPr>
        <w:t>项目名称</w:t>
      </w:r>
      <w:r>
        <w:rPr>
          <w:rFonts w:ascii="宋体" w:hAnsi="宋体"/>
          <w:color w:val="auto"/>
          <w:highlight w:val="none"/>
          <w:u w:val="single"/>
          <w:lang w:bidi="ar"/>
        </w:rPr>
        <w:t>）</w:t>
      </w:r>
      <w:r>
        <w:rPr>
          <w:rFonts w:hint="eastAsia" w:ascii="宋体" w:hAnsi="宋体" w:cs="宋体"/>
          <w:color w:val="auto"/>
          <w:highlight w:val="none"/>
          <w:u w:val="single"/>
          <w:lang w:bidi="ar"/>
        </w:rPr>
        <w:t>（标段名称）</w:t>
      </w:r>
      <w:r>
        <w:rPr>
          <w:rFonts w:hint="eastAsia" w:ascii="宋体" w:hAnsi="宋体" w:cs="宋体"/>
          <w:color w:val="auto"/>
          <w:highlight w:val="none"/>
          <w:lang w:bidi="ar"/>
        </w:rPr>
        <w:t>工程建设，对本标段以外的购货款项，有权拒绝办理，并及时报告甲方；</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（3） </w:t>
      </w:r>
      <w:r>
        <w:rPr>
          <w:rFonts w:hint="eastAsia" w:ascii="宋体" w:hAnsi="宋体" w:cs="宋体"/>
          <w:color w:val="auto"/>
          <w:highlight w:val="none"/>
          <w:lang w:bidi="ar"/>
        </w:rPr>
        <w:t>根据乙方与分包单位签订的合同及支付文件，检查其支付款项是否符合有关条件，向分包单位以外单位的支付有权拒绝办理，并及时报告甲方；</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（4） </w:t>
      </w:r>
      <w:r>
        <w:rPr>
          <w:rFonts w:hint="eastAsia" w:ascii="宋体" w:hAnsi="宋体" w:cs="宋体"/>
          <w:color w:val="auto"/>
          <w:highlight w:val="none"/>
          <w:lang w:bidi="ar"/>
        </w:rPr>
        <w:t>根据乙方提供的上级单位出具的转账通知等有关资料，办理管理费、机械设备及周转材料租赁摊销费等款项的支付；对超出转账通知等有关资料以外的支付，有权拒绝办理，并及时报告甲方；</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（5） </w:t>
      </w:r>
      <w:r>
        <w:rPr>
          <w:rFonts w:hint="eastAsia" w:ascii="宋体" w:hAnsi="宋体" w:cs="宋体"/>
          <w:color w:val="auto"/>
          <w:highlight w:val="none"/>
          <w:lang w:bidi="ar"/>
        </w:rPr>
        <w:t>定期将乙方前一个周期的支付情况，整理后书面报送甲方；乙方复印备案的材料一并送甲方。</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5. </w:t>
      </w:r>
      <w:r>
        <w:rPr>
          <w:rFonts w:hint="eastAsia" w:ascii="宋体" w:hAnsi="宋体" w:cs="宋体"/>
          <w:color w:val="auto"/>
          <w:highlight w:val="none"/>
          <w:lang w:bidi="ar"/>
        </w:rPr>
        <w:t>甲、乙、丙三方都应履行保密责任，不得将其他两方的业务情况透露给三方以外的其他单位或个人。</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6. </w:t>
      </w:r>
      <w:r>
        <w:rPr>
          <w:rFonts w:hint="eastAsia" w:ascii="宋体" w:hAnsi="宋体" w:cs="宋体"/>
          <w:color w:val="auto"/>
          <w:highlight w:val="none"/>
          <w:lang w:bidi="ar"/>
        </w:rPr>
        <w:t>本协议有效期自乙方在丙方开户起，至工程交工验收甲方向乙方颁发交工验收证书后结束。</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7. </w:t>
      </w:r>
      <w:r>
        <w:rPr>
          <w:rFonts w:hint="eastAsia" w:ascii="宋体" w:hAnsi="宋体" w:cs="宋体"/>
          <w:color w:val="auto"/>
          <w:highlight w:val="none"/>
          <w:lang w:bidi="ar"/>
        </w:rPr>
        <w:t>本协议未尽事宜，由甲方牵头，三方协商解决。</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8. </w:t>
      </w:r>
      <w:r>
        <w:rPr>
          <w:rFonts w:hint="eastAsia" w:ascii="宋体" w:hAnsi="宋体" w:cs="宋体"/>
          <w:color w:val="auto"/>
          <w:highlight w:val="none"/>
          <w:lang w:bidi="ar"/>
        </w:rPr>
        <w:t>本协议正本三份、副本</w:t>
      </w:r>
      <w:r>
        <w:rPr>
          <w:rFonts w:ascii="宋体" w:hAnsi="宋体"/>
          <w:color w:val="auto"/>
          <w:highlight w:val="none"/>
          <w:u w:val="single"/>
          <w:lang w:bidi="ar"/>
        </w:rPr>
        <w:t xml:space="preserve">  </w:t>
      </w:r>
      <w:r>
        <w:rPr>
          <w:rFonts w:hint="eastAsia" w:ascii="宋体" w:hAnsi="宋体" w:cs="宋体"/>
          <w:color w:val="auto"/>
          <w:highlight w:val="none"/>
          <w:lang w:bidi="ar"/>
        </w:rPr>
        <w:t>份。合同三方各执正本一份、副本</w:t>
      </w:r>
      <w:r>
        <w:rPr>
          <w:rFonts w:ascii="宋体" w:hAnsi="宋体"/>
          <w:color w:val="auto"/>
          <w:highlight w:val="none"/>
          <w:u w:val="single"/>
          <w:lang w:bidi="ar"/>
        </w:rPr>
        <w:t xml:space="preserve">  </w:t>
      </w:r>
      <w:r>
        <w:rPr>
          <w:rFonts w:hint="eastAsia" w:ascii="宋体" w:hAnsi="宋体" w:cs="宋体"/>
          <w:color w:val="auto"/>
          <w:highlight w:val="none"/>
          <w:lang w:bidi="ar"/>
        </w:rPr>
        <w:t>份，当正本与副本内容不一致时，以正本为准。</w:t>
      </w:r>
    </w:p>
    <w:p>
      <w:pPr>
        <w:spacing w:line="400" w:lineRule="exact"/>
        <w:rPr>
          <w:rFonts w:hint="eastAsia" w:ascii="宋体" w:hAnsi="宋体" w:cs="宋体"/>
          <w:color w:val="auto"/>
          <w:highlight w:val="none"/>
          <w:lang w:bidi="ar"/>
        </w:rPr>
      </w:pPr>
    </w:p>
    <w:p>
      <w:pPr>
        <w:spacing w:line="400" w:lineRule="exact"/>
        <w:rPr>
          <w:rFonts w:ascii="宋体" w:hAnsi="宋体"/>
          <w:color w:val="auto"/>
          <w:highlight w:val="none"/>
        </w:rPr>
      </w:pPr>
      <w:r>
        <w:rPr>
          <w:rFonts w:hint="eastAsia" w:ascii="宋体" w:hAnsi="宋体" w:cs="宋体"/>
          <w:color w:val="auto"/>
          <w:highlight w:val="none"/>
          <w:lang w:bidi="ar"/>
        </w:rPr>
        <w:t>发包人：</w:t>
      </w:r>
      <w:r>
        <w:rPr>
          <w:rFonts w:ascii="宋体" w:hAnsi="宋体"/>
          <w:color w:val="auto"/>
          <w:highlight w:val="none"/>
          <w:u w:val="single"/>
          <w:lang w:bidi="ar"/>
        </w:rPr>
        <w:t xml:space="preserve">               </w:t>
      </w:r>
      <w:r>
        <w:rPr>
          <w:rFonts w:ascii="宋体" w:hAnsi="宋体"/>
          <w:color w:val="auto"/>
          <w:highlight w:val="none"/>
          <w:lang w:bidi="ar"/>
        </w:rPr>
        <w:t>（</w:t>
      </w:r>
      <w:r>
        <w:rPr>
          <w:rFonts w:hint="eastAsia" w:ascii="宋体" w:hAnsi="宋体" w:cs="宋体"/>
          <w:color w:val="auto"/>
          <w:highlight w:val="none"/>
          <w:lang w:bidi="ar"/>
        </w:rPr>
        <w:t>盖单位</w:t>
      </w:r>
      <w:r>
        <w:rPr>
          <w:rFonts w:hint="eastAsia" w:ascii="宋体" w:hAnsi="宋体" w:cs="宋体"/>
          <w:color w:val="auto"/>
          <w:highlight w:val="none"/>
          <w:lang w:val="en-US" w:eastAsia="zh-CN" w:bidi="ar"/>
        </w:rPr>
        <w:t>公</w:t>
      </w:r>
      <w:r>
        <w:rPr>
          <w:rFonts w:hint="eastAsia" w:ascii="宋体" w:hAnsi="宋体" w:cs="宋体"/>
          <w:color w:val="auto"/>
          <w:highlight w:val="none"/>
          <w:lang w:bidi="ar"/>
        </w:rPr>
        <w:t>章</w:t>
      </w:r>
      <w:r>
        <w:rPr>
          <w:rFonts w:ascii="宋体" w:hAnsi="宋体"/>
          <w:color w:val="auto"/>
          <w:highlight w:val="none"/>
          <w:lang w:bidi="ar"/>
        </w:rPr>
        <w:t xml:space="preserve">）    </w:t>
      </w:r>
    </w:p>
    <w:p>
      <w:pPr>
        <w:spacing w:line="400" w:lineRule="exact"/>
        <w:rPr>
          <w:rFonts w:ascii="宋体" w:hAnsi="宋体"/>
          <w:color w:val="auto"/>
          <w:highlight w:val="none"/>
        </w:rPr>
      </w:pPr>
      <w:r>
        <w:rPr>
          <w:rFonts w:hint="eastAsia" w:ascii="宋体" w:hAnsi="宋体" w:cs="宋体"/>
          <w:color w:val="auto"/>
          <w:highlight w:val="none"/>
          <w:lang w:bidi="ar"/>
        </w:rPr>
        <w:t>法定代表人或其委托代理人：</w:t>
      </w:r>
      <w:r>
        <w:rPr>
          <w:rFonts w:ascii="宋体" w:hAnsi="宋体"/>
          <w:color w:val="auto"/>
          <w:highlight w:val="none"/>
          <w:u w:val="single"/>
          <w:lang w:bidi="ar"/>
        </w:rPr>
        <w:t xml:space="preserve">    （</w:t>
      </w:r>
      <w:r>
        <w:rPr>
          <w:rFonts w:hint="eastAsia" w:ascii="宋体" w:hAnsi="宋体" w:cs="宋体"/>
          <w:color w:val="auto"/>
          <w:highlight w:val="none"/>
          <w:lang w:eastAsia="zh-CN" w:bidi="ar"/>
        </w:rPr>
        <w:t>签名</w:t>
      </w:r>
      <w:r>
        <w:rPr>
          <w:rFonts w:ascii="宋体" w:hAnsi="宋体"/>
          <w:color w:val="auto"/>
          <w:highlight w:val="none"/>
          <w:lang w:bidi="ar"/>
        </w:rPr>
        <w:t xml:space="preserve">）  </w:t>
      </w:r>
    </w:p>
    <w:p>
      <w:pPr>
        <w:spacing w:line="400" w:lineRule="exact"/>
        <w:rPr>
          <w:rFonts w:ascii="宋体" w:hAnsi="宋体"/>
          <w:bCs/>
          <w:color w:val="auto"/>
          <w:sz w:val="36"/>
          <w:highlight w:val="none"/>
        </w:rPr>
      </w:pPr>
      <w:r>
        <w:rPr>
          <w:rFonts w:ascii="宋体" w:hAnsi="宋体"/>
          <w:color w:val="auto"/>
          <w:highlight w:val="none"/>
          <w:u w:val="single"/>
          <w:lang w:bidi="ar"/>
        </w:rPr>
        <w:t xml:space="preserve">         </w:t>
      </w:r>
      <w:r>
        <w:rPr>
          <w:rFonts w:hint="eastAsia" w:ascii="宋体" w:hAnsi="宋体" w:cs="宋体"/>
          <w:color w:val="auto"/>
          <w:highlight w:val="none"/>
          <w:lang w:bidi="ar"/>
        </w:rPr>
        <w:t>年</w:t>
      </w:r>
      <w:r>
        <w:rPr>
          <w:rFonts w:ascii="宋体" w:hAnsi="宋体"/>
          <w:color w:val="auto"/>
          <w:highlight w:val="none"/>
          <w:u w:val="single"/>
          <w:lang w:bidi="ar"/>
        </w:rPr>
        <w:t xml:space="preserve">       </w:t>
      </w:r>
      <w:r>
        <w:rPr>
          <w:rFonts w:hint="eastAsia" w:ascii="宋体" w:hAnsi="宋体" w:cs="宋体"/>
          <w:color w:val="auto"/>
          <w:highlight w:val="none"/>
          <w:lang w:bidi="ar"/>
        </w:rPr>
        <w:t>月</w:t>
      </w:r>
      <w:r>
        <w:rPr>
          <w:rFonts w:ascii="宋体" w:hAnsi="宋体"/>
          <w:color w:val="auto"/>
          <w:highlight w:val="none"/>
          <w:lang w:bidi="ar"/>
        </w:rPr>
        <w:t xml:space="preserve"> </w:t>
      </w:r>
      <w:r>
        <w:rPr>
          <w:rFonts w:ascii="宋体" w:hAnsi="宋体"/>
          <w:color w:val="auto"/>
          <w:highlight w:val="none"/>
          <w:u w:val="single"/>
          <w:lang w:bidi="ar"/>
        </w:rPr>
        <w:t xml:space="preserve">    </w:t>
      </w:r>
      <w:r>
        <w:rPr>
          <w:rFonts w:ascii="宋体" w:hAnsi="宋体"/>
          <w:color w:val="auto"/>
          <w:highlight w:val="none"/>
          <w:lang w:bidi="ar"/>
        </w:rPr>
        <w:t xml:space="preserve"> </w:t>
      </w:r>
      <w:r>
        <w:rPr>
          <w:rFonts w:hint="eastAsia" w:ascii="宋体" w:hAnsi="宋体" w:cs="宋体"/>
          <w:color w:val="auto"/>
          <w:highlight w:val="none"/>
          <w:lang w:bidi="ar"/>
        </w:rPr>
        <w:t>日</w:t>
      </w:r>
      <w:r>
        <w:rPr>
          <w:rFonts w:ascii="宋体" w:hAnsi="宋体"/>
          <w:color w:val="auto"/>
          <w:highlight w:val="none"/>
          <w:lang w:bidi="ar"/>
        </w:rPr>
        <w:t xml:space="preserve">    </w:t>
      </w:r>
    </w:p>
    <w:p>
      <w:pPr>
        <w:spacing w:line="400" w:lineRule="exact"/>
        <w:rPr>
          <w:rFonts w:ascii="宋体" w:hAnsi="宋体"/>
          <w:color w:val="auto"/>
          <w:highlight w:val="none"/>
        </w:rPr>
      </w:pPr>
    </w:p>
    <w:p>
      <w:pPr>
        <w:spacing w:line="400" w:lineRule="exact"/>
        <w:rPr>
          <w:rFonts w:ascii="宋体" w:hAnsi="宋体"/>
          <w:color w:val="auto"/>
          <w:highlight w:val="none"/>
        </w:rPr>
      </w:pPr>
      <w:r>
        <w:rPr>
          <w:rFonts w:hint="eastAsia" w:ascii="宋体" w:hAnsi="宋体" w:cs="宋体"/>
          <w:color w:val="auto"/>
          <w:highlight w:val="none"/>
          <w:lang w:bidi="ar"/>
        </w:rPr>
        <w:t>承包人：</w:t>
      </w:r>
      <w:r>
        <w:rPr>
          <w:rFonts w:ascii="宋体" w:hAnsi="宋体"/>
          <w:color w:val="auto"/>
          <w:highlight w:val="none"/>
          <w:u w:val="single"/>
          <w:lang w:bidi="ar"/>
        </w:rPr>
        <w:t xml:space="preserve">               </w:t>
      </w:r>
      <w:r>
        <w:rPr>
          <w:rFonts w:ascii="宋体" w:hAnsi="宋体"/>
          <w:color w:val="auto"/>
          <w:highlight w:val="none"/>
          <w:lang w:bidi="ar"/>
        </w:rPr>
        <w:t>（</w:t>
      </w:r>
      <w:r>
        <w:rPr>
          <w:rFonts w:hint="eastAsia" w:ascii="宋体" w:hAnsi="宋体" w:cs="宋体"/>
          <w:color w:val="auto"/>
          <w:highlight w:val="none"/>
          <w:lang w:bidi="ar"/>
        </w:rPr>
        <w:t>盖单位</w:t>
      </w:r>
      <w:r>
        <w:rPr>
          <w:rFonts w:hint="eastAsia" w:ascii="宋体" w:hAnsi="宋体" w:cs="宋体"/>
          <w:color w:val="auto"/>
          <w:highlight w:val="none"/>
          <w:lang w:val="en-US" w:eastAsia="zh-CN" w:bidi="ar"/>
        </w:rPr>
        <w:t>公</w:t>
      </w:r>
      <w:r>
        <w:rPr>
          <w:rFonts w:hint="eastAsia" w:ascii="宋体" w:hAnsi="宋体" w:cs="宋体"/>
          <w:color w:val="auto"/>
          <w:highlight w:val="none"/>
          <w:lang w:bidi="ar"/>
        </w:rPr>
        <w:t>章</w:t>
      </w:r>
      <w:r>
        <w:rPr>
          <w:rFonts w:ascii="宋体" w:hAnsi="宋体"/>
          <w:color w:val="auto"/>
          <w:highlight w:val="none"/>
          <w:lang w:bidi="ar"/>
        </w:rPr>
        <w:t xml:space="preserve">）    </w:t>
      </w:r>
    </w:p>
    <w:p>
      <w:pPr>
        <w:spacing w:line="400" w:lineRule="exact"/>
        <w:rPr>
          <w:rFonts w:ascii="宋体" w:hAnsi="宋体"/>
          <w:color w:val="auto"/>
          <w:highlight w:val="none"/>
        </w:rPr>
      </w:pPr>
      <w:r>
        <w:rPr>
          <w:rFonts w:hint="eastAsia" w:ascii="宋体" w:hAnsi="宋体" w:cs="宋体"/>
          <w:color w:val="auto"/>
          <w:highlight w:val="none"/>
          <w:lang w:bidi="ar"/>
        </w:rPr>
        <w:t>法定代表人或其委托代理人：</w:t>
      </w:r>
      <w:r>
        <w:rPr>
          <w:rFonts w:ascii="宋体" w:hAnsi="宋体"/>
          <w:color w:val="auto"/>
          <w:highlight w:val="none"/>
          <w:u w:val="single"/>
          <w:lang w:bidi="ar"/>
        </w:rPr>
        <w:t xml:space="preserve">    （</w:t>
      </w:r>
      <w:r>
        <w:rPr>
          <w:rFonts w:hint="eastAsia" w:ascii="宋体" w:hAnsi="宋体" w:cs="宋体"/>
          <w:color w:val="auto"/>
          <w:highlight w:val="none"/>
          <w:lang w:eastAsia="zh-CN" w:bidi="ar"/>
        </w:rPr>
        <w:t>签名</w:t>
      </w:r>
      <w:r>
        <w:rPr>
          <w:rFonts w:ascii="宋体" w:hAnsi="宋体"/>
          <w:color w:val="auto"/>
          <w:highlight w:val="none"/>
          <w:lang w:bidi="ar"/>
        </w:rPr>
        <w:t xml:space="preserve">）  </w:t>
      </w:r>
    </w:p>
    <w:p>
      <w:pPr>
        <w:spacing w:line="400" w:lineRule="exact"/>
        <w:rPr>
          <w:rFonts w:ascii="宋体" w:hAnsi="宋体"/>
          <w:bCs/>
          <w:color w:val="auto"/>
          <w:sz w:val="36"/>
          <w:highlight w:val="none"/>
        </w:rPr>
      </w:pPr>
      <w:r>
        <w:rPr>
          <w:rFonts w:ascii="宋体" w:hAnsi="宋体"/>
          <w:color w:val="auto"/>
          <w:highlight w:val="none"/>
          <w:u w:val="single"/>
          <w:lang w:bidi="ar"/>
        </w:rPr>
        <w:t xml:space="preserve">         </w:t>
      </w:r>
      <w:r>
        <w:rPr>
          <w:rFonts w:hint="eastAsia" w:ascii="宋体" w:hAnsi="宋体" w:cs="宋体"/>
          <w:color w:val="auto"/>
          <w:highlight w:val="none"/>
          <w:lang w:bidi="ar"/>
        </w:rPr>
        <w:t>年</w:t>
      </w:r>
      <w:r>
        <w:rPr>
          <w:rFonts w:ascii="宋体" w:hAnsi="宋体"/>
          <w:color w:val="auto"/>
          <w:highlight w:val="none"/>
          <w:u w:val="single"/>
          <w:lang w:bidi="ar"/>
        </w:rPr>
        <w:t xml:space="preserve">       </w:t>
      </w:r>
      <w:r>
        <w:rPr>
          <w:rFonts w:hint="eastAsia" w:ascii="宋体" w:hAnsi="宋体" w:cs="宋体"/>
          <w:color w:val="auto"/>
          <w:highlight w:val="none"/>
          <w:lang w:bidi="ar"/>
        </w:rPr>
        <w:t>月</w:t>
      </w:r>
      <w:r>
        <w:rPr>
          <w:rFonts w:ascii="宋体" w:hAnsi="宋体"/>
          <w:color w:val="auto"/>
          <w:highlight w:val="none"/>
          <w:lang w:bidi="ar"/>
        </w:rPr>
        <w:t xml:space="preserve"> </w:t>
      </w:r>
      <w:r>
        <w:rPr>
          <w:rFonts w:ascii="宋体" w:hAnsi="宋体"/>
          <w:color w:val="auto"/>
          <w:highlight w:val="none"/>
          <w:u w:val="single"/>
          <w:lang w:bidi="ar"/>
        </w:rPr>
        <w:t xml:space="preserve">    </w:t>
      </w:r>
      <w:r>
        <w:rPr>
          <w:rFonts w:ascii="宋体" w:hAnsi="宋体"/>
          <w:color w:val="auto"/>
          <w:highlight w:val="none"/>
          <w:lang w:bidi="ar"/>
        </w:rPr>
        <w:t xml:space="preserve"> </w:t>
      </w:r>
      <w:r>
        <w:rPr>
          <w:rFonts w:hint="eastAsia" w:ascii="宋体" w:hAnsi="宋体" w:cs="宋体"/>
          <w:color w:val="auto"/>
          <w:highlight w:val="none"/>
          <w:lang w:bidi="ar"/>
        </w:rPr>
        <w:t>日</w:t>
      </w:r>
      <w:r>
        <w:rPr>
          <w:rFonts w:ascii="宋体" w:hAnsi="宋体"/>
          <w:color w:val="auto"/>
          <w:highlight w:val="none"/>
          <w:lang w:bidi="ar"/>
        </w:rPr>
        <w:t xml:space="preserve">    </w:t>
      </w:r>
    </w:p>
    <w:p>
      <w:pPr>
        <w:spacing w:line="400" w:lineRule="exact"/>
        <w:rPr>
          <w:rFonts w:ascii="宋体" w:hAnsi="宋体"/>
          <w:color w:val="auto"/>
          <w:highlight w:val="none"/>
        </w:rPr>
      </w:pPr>
    </w:p>
    <w:p>
      <w:pPr>
        <w:spacing w:line="400" w:lineRule="exact"/>
        <w:rPr>
          <w:rFonts w:ascii="宋体" w:hAnsi="宋体"/>
          <w:color w:val="auto"/>
          <w:highlight w:val="none"/>
        </w:rPr>
      </w:pPr>
      <w:r>
        <w:rPr>
          <w:rFonts w:hint="eastAsia" w:ascii="宋体" w:hAnsi="宋体" w:cs="宋体"/>
          <w:color w:val="auto"/>
          <w:highlight w:val="none"/>
          <w:lang w:bidi="ar"/>
        </w:rPr>
        <w:t>经办银行：</w:t>
      </w:r>
      <w:r>
        <w:rPr>
          <w:rFonts w:ascii="宋体" w:hAnsi="宋体"/>
          <w:color w:val="auto"/>
          <w:highlight w:val="none"/>
          <w:u w:val="single"/>
          <w:lang w:bidi="ar"/>
        </w:rPr>
        <w:t xml:space="preserve">               </w:t>
      </w:r>
      <w:r>
        <w:rPr>
          <w:rFonts w:ascii="宋体" w:hAnsi="宋体"/>
          <w:color w:val="auto"/>
          <w:highlight w:val="none"/>
          <w:lang w:bidi="ar"/>
        </w:rPr>
        <w:t>（</w:t>
      </w:r>
      <w:r>
        <w:rPr>
          <w:rFonts w:hint="eastAsia" w:ascii="宋体" w:hAnsi="宋体" w:cs="宋体"/>
          <w:color w:val="auto"/>
          <w:highlight w:val="none"/>
          <w:lang w:bidi="ar"/>
        </w:rPr>
        <w:t>盖单位</w:t>
      </w:r>
      <w:r>
        <w:rPr>
          <w:rFonts w:hint="eastAsia" w:ascii="宋体" w:hAnsi="宋体" w:cs="宋体"/>
          <w:color w:val="auto"/>
          <w:highlight w:val="none"/>
          <w:lang w:val="en-US" w:eastAsia="zh-CN" w:bidi="ar"/>
        </w:rPr>
        <w:t>公</w:t>
      </w:r>
      <w:r>
        <w:rPr>
          <w:rFonts w:hint="eastAsia" w:ascii="宋体" w:hAnsi="宋体" w:cs="宋体"/>
          <w:color w:val="auto"/>
          <w:highlight w:val="none"/>
          <w:lang w:bidi="ar"/>
        </w:rPr>
        <w:t>章</w:t>
      </w:r>
      <w:r>
        <w:rPr>
          <w:rFonts w:ascii="宋体" w:hAnsi="宋体"/>
          <w:color w:val="auto"/>
          <w:highlight w:val="none"/>
          <w:lang w:bidi="ar"/>
        </w:rPr>
        <w:t xml:space="preserve">）    </w:t>
      </w:r>
    </w:p>
    <w:p>
      <w:pPr>
        <w:spacing w:line="400" w:lineRule="exact"/>
        <w:rPr>
          <w:rFonts w:ascii="宋体" w:hAnsi="宋体"/>
          <w:color w:val="auto"/>
          <w:highlight w:val="none"/>
        </w:rPr>
      </w:pPr>
      <w:r>
        <w:rPr>
          <w:rFonts w:hint="eastAsia" w:ascii="宋体" w:hAnsi="宋体" w:cs="宋体"/>
          <w:color w:val="auto"/>
          <w:highlight w:val="none"/>
          <w:lang w:bidi="ar"/>
        </w:rPr>
        <w:t>法定代表人或其委托代理人：</w:t>
      </w:r>
      <w:r>
        <w:rPr>
          <w:rFonts w:ascii="宋体" w:hAnsi="宋体"/>
          <w:color w:val="auto"/>
          <w:highlight w:val="none"/>
          <w:u w:val="single"/>
          <w:lang w:bidi="ar"/>
        </w:rPr>
        <w:t xml:space="preserve">    （</w:t>
      </w:r>
      <w:r>
        <w:rPr>
          <w:rFonts w:hint="eastAsia" w:ascii="宋体" w:hAnsi="宋体" w:cs="宋体"/>
          <w:color w:val="auto"/>
          <w:highlight w:val="none"/>
          <w:lang w:eastAsia="zh-CN" w:bidi="ar"/>
        </w:rPr>
        <w:t>签名</w:t>
      </w:r>
      <w:r>
        <w:rPr>
          <w:rFonts w:ascii="宋体" w:hAnsi="宋体"/>
          <w:color w:val="auto"/>
          <w:highlight w:val="none"/>
          <w:lang w:bidi="ar"/>
        </w:rPr>
        <w:t xml:space="preserve">）  </w:t>
      </w:r>
    </w:p>
    <w:p>
      <w:pPr>
        <w:spacing w:line="400" w:lineRule="exact"/>
        <w:rPr>
          <w:rFonts w:ascii="宋体" w:hAnsi="宋体"/>
          <w:color w:val="auto"/>
          <w:highlight w:val="none"/>
          <w:lang w:bidi="ar"/>
        </w:rPr>
      </w:pPr>
      <w:r>
        <w:rPr>
          <w:rFonts w:ascii="宋体" w:hAnsi="宋体"/>
          <w:color w:val="auto"/>
          <w:highlight w:val="none"/>
          <w:u w:val="single"/>
          <w:lang w:bidi="ar"/>
        </w:rPr>
        <w:t xml:space="preserve">         </w:t>
      </w:r>
      <w:r>
        <w:rPr>
          <w:rFonts w:hint="eastAsia" w:ascii="宋体" w:hAnsi="宋体" w:cs="宋体"/>
          <w:color w:val="auto"/>
          <w:highlight w:val="none"/>
          <w:lang w:bidi="ar"/>
        </w:rPr>
        <w:t>年</w:t>
      </w:r>
      <w:r>
        <w:rPr>
          <w:rFonts w:ascii="宋体" w:hAnsi="宋体"/>
          <w:color w:val="auto"/>
          <w:highlight w:val="none"/>
          <w:u w:val="single"/>
          <w:lang w:bidi="ar"/>
        </w:rPr>
        <w:t xml:space="preserve">       </w:t>
      </w:r>
      <w:r>
        <w:rPr>
          <w:rFonts w:hint="eastAsia" w:ascii="宋体" w:hAnsi="宋体" w:cs="宋体"/>
          <w:color w:val="auto"/>
          <w:highlight w:val="none"/>
          <w:lang w:bidi="ar"/>
        </w:rPr>
        <w:t>月</w:t>
      </w:r>
      <w:r>
        <w:rPr>
          <w:rFonts w:ascii="宋体" w:hAnsi="宋体"/>
          <w:color w:val="auto"/>
          <w:highlight w:val="none"/>
          <w:lang w:bidi="ar"/>
        </w:rPr>
        <w:t xml:space="preserve"> </w:t>
      </w:r>
      <w:r>
        <w:rPr>
          <w:rFonts w:ascii="宋体" w:hAnsi="宋体"/>
          <w:color w:val="auto"/>
          <w:highlight w:val="none"/>
          <w:u w:val="single"/>
          <w:lang w:bidi="ar"/>
        </w:rPr>
        <w:t xml:space="preserve">    </w:t>
      </w:r>
      <w:r>
        <w:rPr>
          <w:rFonts w:ascii="宋体" w:hAnsi="宋体"/>
          <w:color w:val="auto"/>
          <w:highlight w:val="none"/>
          <w:lang w:bidi="ar"/>
        </w:rPr>
        <w:t xml:space="preserve"> </w:t>
      </w:r>
      <w:r>
        <w:rPr>
          <w:rFonts w:hint="eastAsia" w:ascii="宋体" w:hAnsi="宋体" w:cs="宋体"/>
          <w:color w:val="auto"/>
          <w:highlight w:val="none"/>
          <w:lang w:bidi="ar"/>
        </w:rPr>
        <w:t>日</w:t>
      </w:r>
      <w:r>
        <w:rPr>
          <w:rFonts w:ascii="宋体" w:hAnsi="宋体"/>
          <w:color w:val="auto"/>
          <w:highlight w:val="none"/>
          <w:lang w:bidi="ar"/>
        </w:rPr>
        <w:t xml:space="preserve">    </w:t>
      </w:r>
    </w:p>
    <w:p>
      <w:pPr>
        <w:spacing w:line="240" w:lineRule="auto"/>
        <w:rPr>
          <w:rFonts w:ascii="宋体" w:hAnsi="宋体"/>
          <w:color w:val="auto"/>
          <w:highlight w:val="none"/>
          <w:lang w:bidi="ar"/>
        </w:rPr>
      </w:pPr>
      <w:r>
        <w:rPr>
          <w:rFonts w:ascii="宋体" w:hAnsi="宋体"/>
          <w:color w:val="auto"/>
          <w:highlight w:val="none"/>
          <w:lang w:bidi="ar"/>
        </w:rPr>
        <w:br w:type="page"/>
      </w:r>
    </w:p>
    <w:p>
      <w:pPr>
        <w:spacing w:line="600" w:lineRule="exact"/>
        <w:jc w:val="center"/>
        <w:rPr>
          <w:rFonts w:hint="eastAsia" w:ascii="宋体" w:hAnsi="宋体" w:cs="黑体"/>
          <w:color w:val="auto"/>
          <w:sz w:val="32"/>
          <w:szCs w:val="32"/>
          <w:highlight w:val="none"/>
          <w:lang w:bidi="ar"/>
        </w:rPr>
      </w:pPr>
      <w:r>
        <w:rPr>
          <w:rFonts w:hint="eastAsia" w:ascii="宋体" w:hAnsi="宋体" w:cs="黑体"/>
          <w:color w:val="auto"/>
          <w:sz w:val="32"/>
          <w:szCs w:val="32"/>
          <w:highlight w:val="none"/>
          <w:lang w:val="en-US" w:eastAsia="zh-CN" w:bidi="ar"/>
        </w:rPr>
        <w:t>附件九 质量保证金</w:t>
      </w:r>
      <w:r>
        <w:rPr>
          <w:rFonts w:hint="eastAsia" w:ascii="宋体" w:hAnsi="宋体" w:cs="黑体"/>
          <w:color w:val="auto"/>
          <w:sz w:val="32"/>
          <w:szCs w:val="32"/>
          <w:highlight w:val="none"/>
          <w:lang w:bidi="ar"/>
        </w:rPr>
        <w:t>保函（如有）</w:t>
      </w:r>
    </w:p>
    <w:p>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baseline"/>
        <w:rPr>
          <w:rFonts w:hint="eastAsia" w:asciiTheme="minorEastAsia" w:hAnsiTheme="minorEastAsia" w:eastAsiaTheme="minorEastAsia" w:cstheme="minorEastAsia"/>
          <w:sz w:val="21"/>
          <w:szCs w:val="21"/>
          <w:lang w:val="en-US" w:eastAsia="zh-CN"/>
        </w:rPr>
      </w:pPr>
    </w:p>
    <w:p>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baseline"/>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工程质量保函示范文本</w:t>
      </w:r>
    </w:p>
    <w:p>
      <w:pPr>
        <w:keepNext w:val="0"/>
        <w:keepLines w:val="0"/>
        <w:pageBreakBefore w:val="0"/>
        <w:shd w:val="clear"/>
        <w:kinsoku/>
        <w:wordWrap/>
        <w:topLinePunct w:val="0"/>
        <w:autoSpaceDE/>
        <w:autoSpaceDN/>
        <w:bidi w:val="0"/>
        <w:snapToGrid/>
        <w:spacing w:line="360" w:lineRule="auto"/>
        <w:rPr>
          <w:rFonts w:hint="eastAsia" w:asciiTheme="minorEastAsia" w:hAnsiTheme="minorEastAsia" w:eastAsiaTheme="minorEastAsia" w:cstheme="minorEastAsia"/>
          <w:sz w:val="21"/>
          <w:szCs w:val="21"/>
          <w:lang w:val="en-US" w:eastAsia="zh-CN"/>
        </w:rPr>
      </w:pPr>
    </w:p>
    <w:p>
      <w:pPr>
        <w:keepNext w:val="0"/>
        <w:keepLines w:val="0"/>
        <w:pageBreakBefore w:val="0"/>
        <w:widowControl/>
        <w:shd w:val="clear" w:color="auto"/>
        <w:kinsoku/>
        <w:wordWrap/>
        <w:overflowPunct/>
        <w:topLinePunct w:val="0"/>
        <w:autoSpaceDE/>
        <w:autoSpaceDN/>
        <w:bidi w:val="0"/>
        <w:adjustRightInd/>
        <w:snapToGrid/>
        <w:spacing w:before="0" w:beforeLines="0" w:beforeAutospacing="0" w:afterAutospacing="0" w:line="360" w:lineRule="auto"/>
        <w:ind w:right="0" w:rightChars="0"/>
        <w:jc w:val="both"/>
        <w:textAlignment w:val="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0"/>
          <w:sz w:val="21"/>
          <w:szCs w:val="21"/>
          <w:u w:val="single"/>
          <w:lang w:val="en-US" w:eastAsia="zh-CN" w:bidi="ar-SA"/>
        </w:rPr>
        <w:t xml:space="preserve">              </w:t>
      </w:r>
      <w:r>
        <w:rPr>
          <w:rFonts w:hint="eastAsia" w:asciiTheme="minorEastAsia" w:hAnsiTheme="minorEastAsia" w:eastAsiaTheme="minorEastAsia" w:cstheme="minorEastAsia"/>
          <w:kern w:val="0"/>
          <w:sz w:val="21"/>
          <w:szCs w:val="21"/>
          <w:lang w:val="en-US" w:eastAsia="zh-CN" w:bidi="ar-SA"/>
        </w:rPr>
        <w:t>（发包人名称）：</w:t>
      </w:r>
    </w:p>
    <w:p>
      <w:pPr>
        <w:keepNext w:val="0"/>
        <w:keepLines w:val="0"/>
        <w:pageBreakBefore w:val="0"/>
        <w:shd w:val="clear"/>
        <w:kinsoku/>
        <w:wordWrap/>
        <w:overflowPunct/>
        <w:topLinePunct w:val="0"/>
        <w:autoSpaceDE/>
        <w:autoSpaceDN/>
        <w:bidi w:val="0"/>
        <w:adjustRightInd/>
        <w:snapToGrid/>
        <w:spacing w:before="0" w:beforeLines="0" w:line="360" w:lineRule="auto"/>
        <w:ind w:right="0" w:rightChars="0" w:firstLine="420" w:firstLineChars="200"/>
        <w:jc w:val="both"/>
        <w:textAlignment w:val="auto"/>
        <w:rPr>
          <w:rFonts w:hint="eastAsia"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鉴于</w:t>
      </w:r>
      <w:r>
        <w:rPr>
          <w:rFonts w:hint="eastAsia" w:asciiTheme="minorEastAsia" w:hAnsiTheme="minorEastAsia" w:eastAsiaTheme="minorEastAsia" w:cstheme="minorEastAsia"/>
          <w:kern w:val="2"/>
          <w:sz w:val="21"/>
          <w:szCs w:val="21"/>
          <w:u w:val="single"/>
        </w:rPr>
        <w:t xml:space="preserve">    </w:t>
      </w:r>
      <w:r>
        <w:rPr>
          <w:rFonts w:hint="eastAsia" w:asciiTheme="minorEastAsia" w:hAnsiTheme="minorEastAsia" w:eastAsiaTheme="minorEastAsia" w:cstheme="minorEastAsia"/>
          <w:kern w:val="2"/>
          <w:sz w:val="21"/>
          <w:szCs w:val="21"/>
          <w:u w:val="single"/>
          <w:lang w:val="en-US" w:eastAsia="zh-CN"/>
        </w:rPr>
        <w:t xml:space="preserve">            </w:t>
      </w:r>
      <w:r>
        <w:rPr>
          <w:rFonts w:hint="eastAsia" w:asciiTheme="minorEastAsia" w:hAnsiTheme="minorEastAsia" w:eastAsiaTheme="minorEastAsia" w:cstheme="minorEastAsia"/>
          <w:kern w:val="2"/>
          <w:sz w:val="21"/>
          <w:szCs w:val="21"/>
          <w:u w:val="single"/>
        </w:rPr>
        <w:t xml:space="preserve"> </w:t>
      </w:r>
      <w:r>
        <w:rPr>
          <w:rFonts w:hint="eastAsia" w:asciiTheme="minorEastAsia" w:hAnsiTheme="minorEastAsia" w:eastAsiaTheme="minorEastAsia" w:cstheme="minorEastAsia"/>
          <w:kern w:val="2"/>
          <w:sz w:val="21"/>
          <w:szCs w:val="21"/>
        </w:rPr>
        <w:t>（发包人名称，以下简称“发包人”）与</w:t>
      </w:r>
      <w:r>
        <w:rPr>
          <w:rFonts w:hint="eastAsia" w:asciiTheme="minorEastAsia" w:hAnsiTheme="minorEastAsia" w:eastAsiaTheme="minorEastAsia" w:cstheme="minorEastAsia"/>
          <w:kern w:val="2"/>
          <w:sz w:val="21"/>
          <w:szCs w:val="21"/>
          <w:u w:val="single"/>
        </w:rPr>
        <w:t xml:space="preserve">    </w:t>
      </w:r>
      <w:r>
        <w:rPr>
          <w:rFonts w:hint="eastAsia" w:asciiTheme="minorEastAsia" w:hAnsiTheme="minorEastAsia" w:eastAsiaTheme="minorEastAsia" w:cstheme="minorEastAsia"/>
          <w:kern w:val="2"/>
          <w:sz w:val="21"/>
          <w:szCs w:val="21"/>
          <w:u w:val="single"/>
          <w:lang w:val="en-US" w:eastAsia="zh-CN"/>
        </w:rPr>
        <w:t xml:space="preserve">               </w:t>
      </w:r>
      <w:r>
        <w:rPr>
          <w:rFonts w:hint="eastAsia" w:asciiTheme="minorEastAsia" w:hAnsiTheme="minorEastAsia" w:eastAsiaTheme="minorEastAsia" w:cstheme="minorEastAsia"/>
          <w:kern w:val="2"/>
          <w:sz w:val="21"/>
          <w:szCs w:val="21"/>
          <w:u w:val="single"/>
        </w:rPr>
        <w:t xml:space="preserve">  </w:t>
      </w:r>
      <w:r>
        <w:rPr>
          <w:rFonts w:hint="eastAsia" w:asciiTheme="minorEastAsia" w:hAnsiTheme="minorEastAsia" w:eastAsiaTheme="minorEastAsia" w:cstheme="minorEastAsia"/>
          <w:kern w:val="2"/>
          <w:sz w:val="21"/>
          <w:szCs w:val="21"/>
        </w:rPr>
        <w:t>（承包人名称，以下简称“承包人”）于</w:t>
      </w:r>
      <w:r>
        <w:rPr>
          <w:rFonts w:hint="eastAsia" w:asciiTheme="minorEastAsia" w:hAnsiTheme="minorEastAsia" w:eastAsiaTheme="minorEastAsia" w:cstheme="minorEastAsia"/>
          <w:kern w:val="2"/>
          <w:sz w:val="21"/>
          <w:szCs w:val="21"/>
          <w:u w:val="single"/>
        </w:rPr>
        <w:t xml:space="preserve">  </w:t>
      </w:r>
      <w:r>
        <w:rPr>
          <w:rFonts w:hint="eastAsia" w:asciiTheme="minorEastAsia" w:hAnsiTheme="minorEastAsia" w:eastAsiaTheme="minorEastAsia" w:cstheme="minorEastAsia"/>
          <w:kern w:val="2"/>
          <w:sz w:val="21"/>
          <w:szCs w:val="21"/>
          <w:u w:val="single"/>
          <w:lang w:val="en-US" w:eastAsia="zh-CN"/>
        </w:rPr>
        <w:t xml:space="preserve"> </w:t>
      </w:r>
      <w:r>
        <w:rPr>
          <w:rFonts w:hint="eastAsia" w:asciiTheme="minorEastAsia" w:hAnsiTheme="minorEastAsia" w:eastAsiaTheme="minorEastAsia" w:cstheme="minorEastAsia"/>
          <w:kern w:val="2"/>
          <w:sz w:val="21"/>
          <w:szCs w:val="21"/>
          <w:u w:val="single"/>
        </w:rPr>
        <w:t xml:space="preserve"> </w:t>
      </w:r>
      <w:r>
        <w:rPr>
          <w:rFonts w:hint="eastAsia" w:asciiTheme="minorEastAsia" w:hAnsiTheme="minorEastAsia" w:eastAsiaTheme="minorEastAsia" w:cstheme="minorEastAsia"/>
          <w:kern w:val="2"/>
          <w:sz w:val="21"/>
          <w:szCs w:val="21"/>
        </w:rPr>
        <w:t>年</w:t>
      </w:r>
      <w:r>
        <w:rPr>
          <w:rFonts w:hint="eastAsia" w:asciiTheme="minorEastAsia" w:hAnsiTheme="minorEastAsia" w:eastAsiaTheme="minorEastAsia" w:cstheme="minorEastAsia"/>
          <w:kern w:val="2"/>
          <w:sz w:val="21"/>
          <w:szCs w:val="21"/>
          <w:u w:val="single"/>
        </w:rPr>
        <w:t xml:space="preserve">  </w:t>
      </w:r>
      <w:r>
        <w:rPr>
          <w:rFonts w:hint="eastAsia" w:asciiTheme="minorEastAsia" w:hAnsiTheme="minorEastAsia" w:eastAsiaTheme="minorEastAsia" w:cstheme="minorEastAsia"/>
          <w:kern w:val="2"/>
          <w:sz w:val="21"/>
          <w:szCs w:val="21"/>
          <w:u w:val="single"/>
          <w:lang w:val="en-US" w:eastAsia="zh-CN"/>
        </w:rPr>
        <w:t xml:space="preserve"> </w:t>
      </w:r>
      <w:r>
        <w:rPr>
          <w:rFonts w:hint="eastAsia" w:asciiTheme="minorEastAsia" w:hAnsiTheme="minorEastAsia" w:eastAsiaTheme="minorEastAsia" w:cstheme="minorEastAsia"/>
          <w:kern w:val="2"/>
          <w:sz w:val="21"/>
          <w:szCs w:val="21"/>
          <w:u w:val="single"/>
        </w:rPr>
        <w:t xml:space="preserve"> </w:t>
      </w:r>
      <w:r>
        <w:rPr>
          <w:rFonts w:hint="eastAsia" w:asciiTheme="minorEastAsia" w:hAnsiTheme="minorEastAsia" w:eastAsiaTheme="minorEastAsia" w:cstheme="minorEastAsia"/>
          <w:kern w:val="2"/>
          <w:sz w:val="21"/>
          <w:szCs w:val="21"/>
        </w:rPr>
        <w:t>月</w:t>
      </w:r>
      <w:r>
        <w:rPr>
          <w:rFonts w:hint="eastAsia" w:asciiTheme="minorEastAsia" w:hAnsiTheme="minorEastAsia" w:eastAsiaTheme="minorEastAsia" w:cstheme="minorEastAsia"/>
          <w:kern w:val="2"/>
          <w:sz w:val="21"/>
          <w:szCs w:val="21"/>
          <w:u w:val="single"/>
        </w:rPr>
        <w:t xml:space="preserve">   </w:t>
      </w:r>
      <w:r>
        <w:rPr>
          <w:rFonts w:hint="eastAsia" w:asciiTheme="minorEastAsia" w:hAnsiTheme="minorEastAsia" w:eastAsiaTheme="minorEastAsia" w:cstheme="minorEastAsia"/>
          <w:kern w:val="2"/>
          <w:sz w:val="21"/>
          <w:szCs w:val="21"/>
        </w:rPr>
        <w:t>日就</w:t>
      </w:r>
      <w:r>
        <w:rPr>
          <w:rFonts w:hint="eastAsia" w:asciiTheme="minorEastAsia" w:hAnsiTheme="minorEastAsia" w:eastAsiaTheme="minorEastAsia" w:cstheme="minorEastAsia"/>
          <w:kern w:val="2"/>
          <w:sz w:val="21"/>
          <w:szCs w:val="21"/>
          <w:u w:val="single"/>
        </w:rPr>
        <w:t xml:space="preserve">            </w:t>
      </w:r>
      <w:r>
        <w:rPr>
          <w:rFonts w:hint="eastAsia" w:asciiTheme="minorEastAsia" w:hAnsiTheme="minorEastAsia" w:eastAsiaTheme="minorEastAsia" w:cstheme="minorEastAsia"/>
          <w:kern w:val="2"/>
          <w:sz w:val="21"/>
          <w:szCs w:val="21"/>
        </w:rPr>
        <w:t>（项目名称）</w:t>
      </w:r>
      <w:r>
        <w:rPr>
          <w:rFonts w:hint="eastAsia" w:asciiTheme="minorEastAsia" w:hAnsiTheme="minorEastAsia" w:eastAsiaTheme="minorEastAsia" w:cstheme="minorEastAsia"/>
          <w:kern w:val="2"/>
          <w:sz w:val="21"/>
          <w:szCs w:val="21"/>
          <w:u w:val="single"/>
        </w:rPr>
        <w:t xml:space="preserve">    </w:t>
      </w:r>
      <w:r>
        <w:rPr>
          <w:rFonts w:hint="eastAsia" w:asciiTheme="minorEastAsia" w:hAnsiTheme="minorEastAsia" w:eastAsiaTheme="minorEastAsia" w:cstheme="minorEastAsia"/>
          <w:kern w:val="2"/>
          <w:sz w:val="21"/>
          <w:szCs w:val="21"/>
          <w:u w:val="single"/>
          <w:lang w:val="en-US" w:eastAsia="zh-CN"/>
        </w:rPr>
        <w:t xml:space="preserve">  </w:t>
      </w:r>
      <w:r>
        <w:rPr>
          <w:rFonts w:hint="eastAsia" w:asciiTheme="minorEastAsia" w:hAnsiTheme="minorEastAsia" w:eastAsiaTheme="minorEastAsia" w:cstheme="minorEastAsia"/>
          <w:kern w:val="2"/>
          <w:sz w:val="21"/>
          <w:szCs w:val="21"/>
          <w:u w:val="single"/>
        </w:rPr>
        <w:t xml:space="preserve">  </w:t>
      </w:r>
      <w:r>
        <w:rPr>
          <w:rFonts w:hint="eastAsia" w:asciiTheme="minorEastAsia" w:hAnsiTheme="minorEastAsia" w:eastAsiaTheme="minorEastAsia" w:cstheme="minorEastAsia"/>
          <w:kern w:val="2"/>
          <w:sz w:val="21"/>
          <w:szCs w:val="21"/>
        </w:rPr>
        <w:t>标段（以下简称“本工程”）施工和有关事项协商一致共同签订《</w:t>
      </w:r>
      <w:r>
        <w:rPr>
          <w:rFonts w:hint="eastAsia" w:asciiTheme="minorEastAsia" w:hAnsiTheme="minorEastAsia" w:eastAsiaTheme="minorEastAsia" w:cstheme="minorEastAsia"/>
          <w:kern w:val="2"/>
          <w:sz w:val="21"/>
          <w:szCs w:val="21"/>
          <w:u w:val="single"/>
        </w:rPr>
        <w:t xml:space="preserve">              </w:t>
      </w:r>
      <w:r>
        <w:rPr>
          <w:rFonts w:hint="eastAsia" w:asciiTheme="minorEastAsia" w:hAnsiTheme="minorEastAsia" w:eastAsiaTheme="minorEastAsia" w:cstheme="minorEastAsia"/>
          <w:kern w:val="2"/>
          <w:sz w:val="21"/>
          <w:szCs w:val="21"/>
        </w:rPr>
        <w:t>》（合同名称），</w:t>
      </w:r>
      <w:r>
        <w:rPr>
          <w:rFonts w:hint="eastAsia" w:asciiTheme="minorEastAsia" w:hAnsiTheme="minorEastAsia" w:eastAsiaTheme="minorEastAsia" w:cstheme="minorEastAsia"/>
          <w:kern w:val="2"/>
          <w:sz w:val="21"/>
          <w:szCs w:val="21"/>
          <w:lang w:bidi="ar"/>
        </w:rPr>
        <w:t>我方愿意无条件地、不可撤销地就承包人履行与你方订立的合同，向你方提供担保。</w:t>
      </w:r>
    </w:p>
    <w:p>
      <w:pPr>
        <w:keepNext w:val="0"/>
        <w:keepLines w:val="0"/>
        <w:pageBreakBefore w:val="0"/>
        <w:shd w:val="clear"/>
        <w:kinsoku/>
        <w:wordWrap/>
        <w:overflowPunct/>
        <w:topLinePunct w:val="0"/>
        <w:autoSpaceDE/>
        <w:autoSpaceDN/>
        <w:bidi w:val="0"/>
        <w:adjustRightInd/>
        <w:snapToGrid/>
        <w:spacing w:before="0" w:beforeLines="0" w:line="360" w:lineRule="auto"/>
        <w:ind w:right="0" w:rightChars="0" w:firstLine="420" w:firstLineChars="200"/>
        <w:jc w:val="both"/>
        <w:textAlignment w:val="auto"/>
        <w:rPr>
          <w:rFonts w:hint="eastAsia"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lang w:eastAsia="zh-CN" w:bidi="ar"/>
        </w:rPr>
        <w:t>一、</w:t>
      </w:r>
      <w:r>
        <w:rPr>
          <w:rFonts w:hint="eastAsia" w:asciiTheme="minorEastAsia" w:hAnsiTheme="minorEastAsia" w:eastAsiaTheme="minorEastAsia" w:cstheme="minorEastAsia"/>
          <w:kern w:val="2"/>
          <w:sz w:val="21"/>
          <w:szCs w:val="21"/>
          <w:lang w:bidi="ar"/>
        </w:rPr>
        <w:t>担保金额人民币（大写）</w:t>
      </w:r>
      <w:r>
        <w:rPr>
          <w:rFonts w:hint="eastAsia" w:asciiTheme="minorEastAsia" w:hAnsiTheme="minorEastAsia" w:eastAsiaTheme="minorEastAsia" w:cstheme="minorEastAsia"/>
          <w:kern w:val="2"/>
          <w:sz w:val="21"/>
          <w:szCs w:val="21"/>
          <w:u w:val="single"/>
          <w:lang w:bidi="ar"/>
        </w:rPr>
        <w:t xml:space="preserve">        </w:t>
      </w:r>
      <w:r>
        <w:rPr>
          <w:rFonts w:hint="eastAsia" w:asciiTheme="minorEastAsia" w:hAnsiTheme="minorEastAsia" w:eastAsiaTheme="minorEastAsia" w:cstheme="minorEastAsia"/>
          <w:kern w:val="2"/>
          <w:sz w:val="21"/>
          <w:szCs w:val="21"/>
          <w:lang w:bidi="ar"/>
        </w:rPr>
        <w:t xml:space="preserve"> 元</w:t>
      </w:r>
      <w:r>
        <w:rPr>
          <w:rFonts w:hint="eastAsia" w:asciiTheme="minorEastAsia" w:hAnsiTheme="minorEastAsia" w:eastAsiaTheme="minorEastAsia" w:cstheme="minorEastAsia"/>
          <w:kern w:val="2"/>
          <w:sz w:val="21"/>
          <w:szCs w:val="21"/>
          <w:lang w:eastAsia="zh-CN" w:bidi="ar"/>
        </w:rPr>
        <w:t>（</w:t>
      </w:r>
      <w:r>
        <w:rPr>
          <w:rFonts w:hint="eastAsia" w:asciiTheme="minorEastAsia" w:hAnsiTheme="minorEastAsia" w:eastAsiaTheme="minorEastAsia" w:cstheme="minorEastAsia"/>
          <w:color w:val="auto"/>
          <w:kern w:val="2"/>
          <w:sz w:val="21"/>
          <w:szCs w:val="21"/>
        </w:rPr>
        <w:t>¥</w:t>
      </w:r>
      <w:r>
        <w:rPr>
          <w:rFonts w:hint="eastAsia" w:asciiTheme="minorEastAsia" w:hAnsiTheme="minorEastAsia" w:eastAsiaTheme="minorEastAsia" w:cstheme="minorEastAsia"/>
          <w:kern w:val="2"/>
          <w:sz w:val="21"/>
          <w:szCs w:val="21"/>
          <w:u w:val="single"/>
          <w:lang w:bidi="ar"/>
        </w:rPr>
        <w:t xml:space="preserve">        </w:t>
      </w:r>
      <w:r>
        <w:rPr>
          <w:rFonts w:hint="eastAsia" w:asciiTheme="minorEastAsia" w:hAnsiTheme="minorEastAsia" w:eastAsiaTheme="minorEastAsia" w:cstheme="minorEastAsia"/>
          <w:kern w:val="2"/>
          <w:sz w:val="21"/>
          <w:szCs w:val="21"/>
          <w:lang w:eastAsia="zh-CN" w:bidi="ar"/>
        </w:rPr>
        <w:t>）</w:t>
      </w:r>
      <w:r>
        <w:rPr>
          <w:rFonts w:hint="eastAsia" w:asciiTheme="minorEastAsia" w:hAnsiTheme="minorEastAsia" w:eastAsiaTheme="minorEastAsia" w:cstheme="minorEastAsia"/>
          <w:kern w:val="2"/>
          <w:sz w:val="21"/>
          <w:szCs w:val="21"/>
          <w:lang w:bidi="ar"/>
        </w:rPr>
        <w:t>。</w:t>
      </w:r>
    </w:p>
    <w:p>
      <w:pPr>
        <w:keepNext w:val="0"/>
        <w:keepLines w:val="0"/>
        <w:pageBreakBefore w:val="0"/>
        <w:widowControl/>
        <w:shd w:val="clear" w:color="auto"/>
        <w:kinsoku/>
        <w:wordWrap/>
        <w:overflowPunct/>
        <w:topLinePunct w:val="0"/>
        <w:autoSpaceDE/>
        <w:autoSpaceDN/>
        <w:bidi w:val="0"/>
        <w:adjustRightInd/>
        <w:snapToGrid/>
        <w:spacing w:before="0" w:beforeLines="0" w:beforeAutospacing="0" w:afterAutospacing="0" w:line="360" w:lineRule="auto"/>
        <w:ind w:right="0" w:rightChars="0" w:firstLine="420" w:firstLineChars="200"/>
        <w:jc w:val="both"/>
        <w:textAlignment w:val="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二、</w:t>
      </w:r>
      <w:r>
        <w:rPr>
          <w:rFonts w:hint="eastAsia" w:asciiTheme="minorEastAsia" w:hAnsiTheme="minorEastAsia" w:eastAsiaTheme="minorEastAsia" w:cstheme="minorEastAsia"/>
          <w:kern w:val="0"/>
          <w:sz w:val="21"/>
          <w:szCs w:val="21"/>
          <w:lang w:val="en-US" w:eastAsia="zh-CN" w:bidi="ar"/>
        </w:rPr>
        <w:t>担保有效期</w:t>
      </w:r>
      <w:r>
        <w:rPr>
          <w:rFonts w:hint="eastAsia" w:asciiTheme="minorEastAsia" w:hAnsiTheme="minorEastAsia" w:eastAsiaTheme="minorEastAsia" w:cstheme="minorEastAsia"/>
          <w:kern w:val="2"/>
          <w:sz w:val="21"/>
          <w:szCs w:val="21"/>
          <w:lang w:val="en-US" w:eastAsia="zh-CN" w:bidi="ar-SA"/>
        </w:rPr>
        <w:t>为以下第</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lang w:val="en-US" w:eastAsia="zh-CN" w:bidi="ar-SA"/>
        </w:rPr>
        <w:t>种：</w:t>
      </w:r>
    </w:p>
    <w:p>
      <w:pPr>
        <w:keepNext w:val="0"/>
        <w:keepLines w:val="0"/>
        <w:pageBreakBefore w:val="0"/>
        <w:widowControl/>
        <w:shd w:val="clear" w:color="auto"/>
        <w:kinsoku/>
        <w:wordWrap/>
        <w:overflowPunct/>
        <w:topLinePunct w:val="0"/>
        <w:autoSpaceDE/>
        <w:autoSpaceDN/>
        <w:bidi w:val="0"/>
        <w:adjustRightInd/>
        <w:snapToGrid/>
        <w:spacing w:before="0" w:beforeLines="0" w:beforeAutospacing="0" w:afterAutospacing="0" w:line="360" w:lineRule="auto"/>
        <w:ind w:right="0" w:rightChars="0" w:firstLine="420" w:firstLineChars="200"/>
        <w:jc w:val="both"/>
        <w:textAlignment w:val="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（1）本担保自</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lang w:val="en-US" w:eastAsia="zh-CN" w:bidi="ar-SA"/>
        </w:rPr>
        <w:t>（生效日期）之日起生效，至</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lang w:val="en-US" w:eastAsia="zh-CN" w:bidi="ar-SA"/>
        </w:rPr>
        <w:t>（失效日期）之日失效。</w:t>
      </w:r>
    </w:p>
    <w:p>
      <w:pPr>
        <w:keepNext w:val="0"/>
        <w:keepLines w:val="0"/>
        <w:pageBreakBefore w:val="0"/>
        <w:widowControl/>
        <w:shd w:val="clear" w:color="auto"/>
        <w:kinsoku/>
        <w:wordWrap/>
        <w:overflowPunct/>
        <w:topLinePunct w:val="0"/>
        <w:autoSpaceDE/>
        <w:autoSpaceDN/>
        <w:bidi w:val="0"/>
        <w:adjustRightInd/>
        <w:snapToGrid/>
        <w:spacing w:before="0" w:beforeLines="0" w:beforeAutospacing="0" w:afterAutospacing="0" w:line="360" w:lineRule="auto"/>
        <w:ind w:right="0" w:rightChars="0" w:firstLine="420" w:firstLineChars="200"/>
        <w:jc w:val="both"/>
        <w:textAlignment w:val="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（2）</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lang w:val="en-US" w:eastAsia="zh-CN" w:bidi="ar-SA"/>
        </w:rPr>
        <w:t>。</w:t>
      </w:r>
    </w:p>
    <w:p>
      <w:pPr>
        <w:keepNext w:val="0"/>
        <w:keepLines w:val="0"/>
        <w:pageBreakBefore w:val="0"/>
        <w:widowControl/>
        <w:shd w:val="clear" w:color="auto"/>
        <w:kinsoku/>
        <w:wordWrap/>
        <w:overflowPunct/>
        <w:topLinePunct w:val="0"/>
        <w:autoSpaceDE/>
        <w:autoSpaceDN/>
        <w:bidi w:val="0"/>
        <w:adjustRightInd/>
        <w:snapToGrid/>
        <w:spacing w:before="0" w:beforeLines="0" w:beforeAutospacing="0" w:afterAutospacing="0" w:line="360" w:lineRule="auto"/>
        <w:ind w:right="0" w:rightChars="0" w:firstLine="420" w:firstLineChars="200"/>
        <w:jc w:val="both"/>
        <w:textAlignment w:val="auto"/>
        <w:rPr>
          <w:rFonts w:hint="eastAsia" w:asciiTheme="minorEastAsia" w:hAnsiTheme="minorEastAsia" w:eastAsiaTheme="minorEastAsia" w:cstheme="minorEastAsia"/>
          <w:kern w:val="0"/>
          <w:sz w:val="21"/>
          <w:szCs w:val="21"/>
          <w:lang w:val="en-US" w:eastAsia="zh-CN" w:bidi="ar"/>
        </w:rPr>
      </w:pPr>
      <w:r>
        <w:rPr>
          <w:rFonts w:hint="eastAsia" w:asciiTheme="minorEastAsia" w:hAnsiTheme="minorEastAsia" w:eastAsiaTheme="minorEastAsia" w:cstheme="minorEastAsia"/>
          <w:kern w:val="0"/>
          <w:sz w:val="21"/>
          <w:szCs w:val="21"/>
          <w:lang w:val="en-US" w:eastAsia="zh-CN" w:bidi="ar"/>
        </w:rPr>
        <w:t>三、在本担保有效期内，因</w:t>
      </w:r>
      <w:r>
        <w:rPr>
          <w:rFonts w:hint="eastAsia" w:asciiTheme="minorEastAsia" w:hAnsiTheme="minorEastAsia" w:eastAsiaTheme="minorEastAsia" w:cstheme="minorEastAsia"/>
          <w:kern w:val="2"/>
          <w:sz w:val="21"/>
          <w:szCs w:val="21"/>
          <w:lang w:val="en-US" w:eastAsia="zh-CN" w:bidi="ar-SA"/>
        </w:rPr>
        <w:t>承包人工程质量不符合合同约定</w:t>
      </w:r>
      <w:r>
        <w:rPr>
          <w:rFonts w:hint="eastAsia" w:asciiTheme="minorEastAsia" w:hAnsiTheme="minorEastAsia" w:eastAsiaTheme="minorEastAsia" w:cstheme="minorEastAsia"/>
          <w:kern w:val="0"/>
          <w:sz w:val="21"/>
          <w:szCs w:val="21"/>
          <w:lang w:val="en-US" w:eastAsia="zh-CN" w:bidi="ar"/>
        </w:rPr>
        <w:t>时，我方在收到你方以书面形式提出的在担保金额内的赔偿要求后，在7日内无条件支付，无须你方出具证明或陈述理由。</w:t>
      </w:r>
    </w:p>
    <w:p>
      <w:pPr>
        <w:keepNext w:val="0"/>
        <w:keepLines w:val="0"/>
        <w:pageBreakBefore w:val="0"/>
        <w:widowControl/>
        <w:shd w:val="clear" w:color="auto"/>
        <w:kinsoku/>
        <w:wordWrap/>
        <w:overflowPunct/>
        <w:topLinePunct w:val="0"/>
        <w:autoSpaceDE/>
        <w:autoSpaceDN/>
        <w:bidi w:val="0"/>
        <w:adjustRightInd/>
        <w:snapToGrid/>
        <w:spacing w:before="0" w:beforeLines="0" w:beforeAutospacing="0" w:afterAutospacing="0" w:line="360" w:lineRule="auto"/>
        <w:ind w:right="0" w:rightChars="0" w:firstLine="420" w:firstLineChars="200"/>
        <w:jc w:val="both"/>
        <w:textAlignment w:val="auto"/>
        <w:rPr>
          <w:rFonts w:hint="eastAsia" w:asciiTheme="minorEastAsia" w:hAnsiTheme="minorEastAsia" w:eastAsiaTheme="minorEastAsia" w:cstheme="minorEastAsia"/>
          <w:kern w:val="0"/>
          <w:sz w:val="21"/>
          <w:szCs w:val="21"/>
          <w:lang w:val="en-US" w:eastAsia="zh-CN" w:bidi="ar"/>
        </w:rPr>
      </w:pPr>
    </w:p>
    <w:p>
      <w:pPr>
        <w:keepNext w:val="0"/>
        <w:keepLines w:val="0"/>
        <w:pageBreakBefore w:val="0"/>
        <w:shd w:val="clear"/>
        <w:kinsoku/>
        <w:wordWrap/>
        <w:overflowPunct/>
        <w:topLinePunct w:val="0"/>
        <w:autoSpaceDE/>
        <w:autoSpaceDN/>
        <w:bidi w:val="0"/>
        <w:adjustRightInd/>
        <w:snapToGrid/>
        <w:spacing w:before="0" w:beforeLines="0" w:line="360" w:lineRule="auto"/>
        <w:ind w:right="0" w:rightChars="0" w:firstLine="420" w:firstLineChars="200"/>
        <w:jc w:val="both"/>
        <w:textAlignment w:val="auto"/>
        <w:rPr>
          <w:rFonts w:hint="eastAsia"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lang w:bidi="ar"/>
        </w:rPr>
        <w:t>担 保 人：</w:t>
      </w:r>
      <w:r>
        <w:rPr>
          <w:rFonts w:hint="eastAsia" w:asciiTheme="minorEastAsia" w:hAnsiTheme="minorEastAsia" w:eastAsiaTheme="minorEastAsia" w:cstheme="minorEastAsia"/>
          <w:kern w:val="2"/>
          <w:sz w:val="21"/>
          <w:szCs w:val="21"/>
          <w:u w:val="single"/>
          <w:lang w:bidi="ar"/>
        </w:rPr>
        <w:t xml:space="preserve">              </w:t>
      </w:r>
      <w:r>
        <w:rPr>
          <w:rFonts w:hint="eastAsia" w:asciiTheme="minorEastAsia" w:hAnsiTheme="minorEastAsia" w:eastAsiaTheme="minorEastAsia" w:cstheme="minorEastAsia"/>
          <w:kern w:val="2"/>
          <w:sz w:val="21"/>
          <w:szCs w:val="21"/>
          <w:u w:val="single"/>
          <w:lang w:val="en-US" w:eastAsia="zh-CN" w:bidi="ar"/>
        </w:rPr>
        <w:t xml:space="preserve">              </w:t>
      </w:r>
      <w:r>
        <w:rPr>
          <w:rFonts w:hint="eastAsia" w:asciiTheme="minorEastAsia" w:hAnsiTheme="minorEastAsia" w:eastAsiaTheme="minorEastAsia" w:cstheme="minorEastAsia"/>
          <w:kern w:val="2"/>
          <w:sz w:val="21"/>
          <w:szCs w:val="21"/>
          <w:u w:val="single"/>
          <w:lang w:bidi="ar"/>
        </w:rPr>
        <w:t xml:space="preserve">  </w:t>
      </w:r>
      <w:r>
        <w:rPr>
          <w:rFonts w:hint="eastAsia" w:asciiTheme="minorEastAsia" w:hAnsiTheme="minorEastAsia" w:eastAsiaTheme="minorEastAsia" w:cstheme="minorEastAsia"/>
          <w:kern w:val="2"/>
          <w:sz w:val="21"/>
          <w:szCs w:val="21"/>
          <w:lang w:bidi="ar"/>
        </w:rPr>
        <w:t>（盖单位章）</w:t>
      </w:r>
    </w:p>
    <w:p>
      <w:pPr>
        <w:keepNext w:val="0"/>
        <w:keepLines w:val="0"/>
        <w:pageBreakBefore w:val="0"/>
        <w:widowControl w:val="0"/>
        <w:shd w:val="clear"/>
        <w:kinsoku/>
        <w:wordWrap/>
        <w:overflowPunct/>
        <w:topLinePunct w:val="0"/>
        <w:autoSpaceDE/>
        <w:autoSpaceDN/>
        <w:bidi w:val="0"/>
        <w:adjustRightInd/>
        <w:snapToGrid/>
        <w:spacing w:before="0" w:beforeLines="0" w:line="360" w:lineRule="auto"/>
        <w:ind w:right="0" w:rightChars="0" w:firstLine="420" w:firstLineChars="200"/>
        <w:jc w:val="both"/>
        <w:textAlignment w:val="auto"/>
        <w:rPr>
          <w:rFonts w:hint="eastAsia"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lang w:bidi="ar"/>
        </w:rPr>
        <w:t>法定代表人或其委托代理人：</w:t>
      </w:r>
      <w:r>
        <w:rPr>
          <w:rFonts w:hint="eastAsia" w:asciiTheme="minorEastAsia" w:hAnsiTheme="minorEastAsia" w:eastAsiaTheme="minorEastAsia" w:cstheme="minorEastAsia"/>
          <w:kern w:val="2"/>
          <w:sz w:val="21"/>
          <w:szCs w:val="21"/>
          <w:u w:val="single"/>
          <w:lang w:bidi="ar"/>
        </w:rPr>
        <w:t xml:space="preserve">    </w:t>
      </w:r>
      <w:r>
        <w:rPr>
          <w:rFonts w:hint="eastAsia" w:asciiTheme="minorEastAsia" w:hAnsiTheme="minorEastAsia" w:eastAsiaTheme="minorEastAsia" w:cstheme="minorEastAsia"/>
          <w:kern w:val="2"/>
          <w:sz w:val="21"/>
          <w:szCs w:val="21"/>
          <w:u w:val="single"/>
          <w:lang w:val="en-US" w:eastAsia="zh-CN" w:bidi="ar"/>
        </w:rPr>
        <w:t xml:space="preserve">         </w:t>
      </w:r>
      <w:r>
        <w:rPr>
          <w:rFonts w:hint="eastAsia" w:asciiTheme="minorEastAsia" w:hAnsiTheme="minorEastAsia" w:eastAsiaTheme="minorEastAsia" w:cstheme="minorEastAsia"/>
          <w:kern w:val="2"/>
          <w:sz w:val="21"/>
          <w:szCs w:val="21"/>
          <w:u w:val="single"/>
          <w:lang w:bidi="ar"/>
        </w:rPr>
        <w:t xml:space="preserve">    </w:t>
      </w:r>
      <w:r>
        <w:rPr>
          <w:rFonts w:hint="eastAsia" w:asciiTheme="minorEastAsia" w:hAnsiTheme="minorEastAsia" w:eastAsiaTheme="minorEastAsia" w:cstheme="minorEastAsia"/>
          <w:kern w:val="2"/>
          <w:sz w:val="21"/>
          <w:szCs w:val="21"/>
          <w:u w:val="single"/>
          <w:lang w:val="en-US" w:eastAsia="zh-CN" w:bidi="ar"/>
        </w:rPr>
        <w:t xml:space="preserve">   </w:t>
      </w:r>
      <w:r>
        <w:rPr>
          <w:rFonts w:hint="eastAsia" w:asciiTheme="minorEastAsia" w:hAnsiTheme="minorEastAsia" w:eastAsiaTheme="minorEastAsia" w:cstheme="minorEastAsia"/>
          <w:kern w:val="2"/>
          <w:sz w:val="21"/>
          <w:szCs w:val="21"/>
          <w:lang w:bidi="ar"/>
        </w:rPr>
        <w:t>（</w:t>
      </w:r>
      <w:r>
        <w:rPr>
          <w:rFonts w:hint="eastAsia" w:asciiTheme="minorEastAsia" w:hAnsiTheme="minorEastAsia" w:eastAsiaTheme="minorEastAsia" w:cstheme="minorEastAsia"/>
          <w:kern w:val="2"/>
          <w:sz w:val="21"/>
          <w:szCs w:val="21"/>
          <w:lang w:eastAsia="zh-CN" w:bidi="ar"/>
        </w:rPr>
        <w:t>签名</w:t>
      </w:r>
      <w:r>
        <w:rPr>
          <w:rFonts w:hint="eastAsia" w:asciiTheme="minorEastAsia" w:hAnsiTheme="minorEastAsia" w:eastAsiaTheme="minorEastAsia" w:cstheme="minorEastAsia"/>
          <w:kern w:val="2"/>
          <w:sz w:val="21"/>
          <w:szCs w:val="21"/>
          <w:lang w:bidi="ar"/>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kern w:val="2"/>
          <w:sz w:val="21"/>
          <w:szCs w:val="21"/>
          <w:lang w:bidi="ar"/>
        </w:rPr>
        <w:t>地    址：</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kern w:val="2"/>
          <w:sz w:val="21"/>
          <w:szCs w:val="21"/>
          <w:lang w:bidi="ar"/>
        </w:rPr>
        <w:t>邮政编码：</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kern w:val="2"/>
          <w:sz w:val="21"/>
          <w:szCs w:val="21"/>
          <w:lang w:bidi="ar"/>
        </w:rPr>
        <w:t>电    话：</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kern w:val="2"/>
          <w:sz w:val="21"/>
          <w:szCs w:val="21"/>
          <w:lang w:bidi="ar"/>
        </w:rPr>
        <w:t>传    真：</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rPr>
        <w:t xml:space="preserve"> </w:t>
      </w:r>
    </w:p>
    <w:p>
      <w:pPr>
        <w:pStyle w:val="2"/>
        <w:jc w:val="right"/>
        <w:rPr>
          <w:rFonts w:hint="eastAsia" w:asciiTheme="minorEastAsia" w:hAnsiTheme="minorEastAsia" w:eastAsiaTheme="minorEastAsia" w:cstheme="minorEastAsia"/>
          <w:kern w:val="2"/>
          <w:sz w:val="21"/>
          <w:szCs w:val="21"/>
          <w:lang w:bidi="ar"/>
        </w:rPr>
      </w:pPr>
      <w:r>
        <w:rPr>
          <w:rFonts w:hint="eastAsia" w:asciiTheme="minorEastAsia" w:hAnsiTheme="minorEastAsia" w:eastAsiaTheme="minorEastAsia" w:cstheme="minorEastAsia"/>
          <w:kern w:val="2"/>
          <w:sz w:val="21"/>
          <w:szCs w:val="21"/>
          <w:u w:val="single"/>
          <w:lang w:bidi="ar"/>
        </w:rPr>
        <w:t xml:space="preserve">   </w:t>
      </w:r>
      <w:r>
        <w:rPr>
          <w:rFonts w:hint="eastAsia" w:asciiTheme="minorEastAsia" w:hAnsiTheme="minorEastAsia" w:eastAsiaTheme="minorEastAsia" w:cstheme="minorEastAsia"/>
          <w:kern w:val="2"/>
          <w:sz w:val="21"/>
          <w:szCs w:val="21"/>
          <w:u w:val="single"/>
          <w:lang w:val="en-US" w:eastAsia="zh-CN" w:bidi="ar"/>
        </w:rPr>
        <w:t xml:space="preserve"> </w:t>
      </w:r>
      <w:r>
        <w:rPr>
          <w:rFonts w:hint="eastAsia" w:asciiTheme="minorEastAsia" w:hAnsiTheme="minorEastAsia" w:eastAsiaTheme="minorEastAsia" w:cstheme="minorEastAsia"/>
          <w:kern w:val="2"/>
          <w:sz w:val="21"/>
          <w:szCs w:val="21"/>
          <w:u w:val="single"/>
          <w:lang w:bidi="ar"/>
        </w:rPr>
        <w:t xml:space="preserve"> </w:t>
      </w:r>
      <w:r>
        <w:rPr>
          <w:rFonts w:hint="eastAsia" w:asciiTheme="minorEastAsia" w:hAnsiTheme="minorEastAsia" w:eastAsiaTheme="minorEastAsia" w:cstheme="minorEastAsia"/>
          <w:kern w:val="2"/>
          <w:sz w:val="21"/>
          <w:szCs w:val="21"/>
          <w:lang w:bidi="ar"/>
        </w:rPr>
        <w:t>年</w:t>
      </w:r>
      <w:r>
        <w:rPr>
          <w:rFonts w:hint="eastAsia" w:asciiTheme="minorEastAsia" w:hAnsiTheme="minorEastAsia" w:eastAsiaTheme="minorEastAsia" w:cstheme="minorEastAsia"/>
          <w:kern w:val="2"/>
          <w:sz w:val="21"/>
          <w:szCs w:val="21"/>
          <w:u w:val="single"/>
          <w:lang w:bidi="ar"/>
        </w:rPr>
        <w:t xml:space="preserve"> </w:t>
      </w:r>
      <w:r>
        <w:rPr>
          <w:rFonts w:hint="eastAsia" w:asciiTheme="minorEastAsia" w:hAnsiTheme="minorEastAsia" w:eastAsiaTheme="minorEastAsia" w:cstheme="minorEastAsia"/>
          <w:kern w:val="2"/>
          <w:sz w:val="21"/>
          <w:szCs w:val="21"/>
          <w:u w:val="single"/>
          <w:lang w:val="en-US" w:eastAsia="zh-CN" w:bidi="ar"/>
        </w:rPr>
        <w:t xml:space="preserve">    </w:t>
      </w:r>
      <w:r>
        <w:rPr>
          <w:rFonts w:hint="eastAsia" w:asciiTheme="minorEastAsia" w:hAnsiTheme="minorEastAsia" w:eastAsiaTheme="minorEastAsia" w:cstheme="minorEastAsia"/>
          <w:kern w:val="2"/>
          <w:sz w:val="21"/>
          <w:szCs w:val="21"/>
          <w:lang w:bidi="ar"/>
        </w:rPr>
        <w:t>月</w:t>
      </w:r>
      <w:r>
        <w:rPr>
          <w:rFonts w:hint="eastAsia" w:asciiTheme="minorEastAsia" w:hAnsiTheme="minorEastAsia" w:eastAsiaTheme="minorEastAsia" w:cstheme="minorEastAsia"/>
          <w:kern w:val="2"/>
          <w:sz w:val="21"/>
          <w:szCs w:val="21"/>
          <w:u w:val="single"/>
          <w:lang w:bidi="ar"/>
        </w:rPr>
        <w:t xml:space="preserve">  </w:t>
      </w:r>
      <w:r>
        <w:rPr>
          <w:rFonts w:hint="eastAsia" w:asciiTheme="minorEastAsia" w:hAnsiTheme="minorEastAsia" w:eastAsiaTheme="minorEastAsia" w:cstheme="minorEastAsia"/>
          <w:kern w:val="2"/>
          <w:sz w:val="21"/>
          <w:szCs w:val="21"/>
          <w:u w:val="single"/>
          <w:lang w:val="en-US" w:eastAsia="zh-CN" w:bidi="ar"/>
        </w:rPr>
        <w:t xml:space="preserve">   </w:t>
      </w:r>
      <w:r>
        <w:rPr>
          <w:rFonts w:hint="eastAsia" w:asciiTheme="minorEastAsia" w:hAnsiTheme="minorEastAsia" w:eastAsiaTheme="minorEastAsia" w:cstheme="minorEastAsia"/>
          <w:kern w:val="2"/>
          <w:sz w:val="21"/>
          <w:szCs w:val="21"/>
          <w:lang w:bidi="ar"/>
        </w:rPr>
        <w:t>日</w:t>
      </w:r>
    </w:p>
    <w:p>
      <w:pPr>
        <w:pStyle w:val="2"/>
        <w:jc w:val="both"/>
        <w:rPr>
          <w:rFonts w:hint="eastAsia" w:asciiTheme="minorEastAsia" w:hAnsiTheme="minorEastAsia" w:eastAsiaTheme="minorEastAsia" w:cstheme="minorEastAsia"/>
          <w:kern w:val="2"/>
          <w:sz w:val="21"/>
          <w:szCs w:val="21"/>
          <w:lang w:bidi="ar"/>
        </w:rPr>
      </w:pPr>
    </w:p>
    <w:p>
      <w:pPr>
        <w:pStyle w:val="2"/>
        <w:ind w:firstLine="420" w:firstLineChars="200"/>
        <w:jc w:val="both"/>
        <w:rPr>
          <w:rFonts w:hint="default"/>
          <w:lang w:val="en-US" w:eastAsia="zh-CN"/>
        </w:rPr>
      </w:pPr>
      <w:bookmarkStart w:id="856" w:name="_Toc534185822"/>
      <w:bookmarkStart w:id="857" w:name="_Toc287607855"/>
      <w:bookmarkStart w:id="858" w:name="_Toc287620797"/>
      <w:bookmarkStart w:id="859" w:name="_Toc509218843"/>
      <w:bookmarkStart w:id="860" w:name="_Toc430530513"/>
      <w:bookmarkStart w:id="861" w:name="_Toc351203480"/>
      <w:bookmarkStart w:id="862" w:name="_Toc296890982"/>
      <w:bookmarkStart w:id="863" w:name="_Toc296503025"/>
      <w:r>
        <w:rPr>
          <w:rFonts w:hint="eastAsia" w:asciiTheme="minorEastAsia" w:hAnsiTheme="minorEastAsia" w:eastAsiaTheme="minorEastAsia" w:cstheme="minorEastAsia"/>
          <w:i/>
          <w:iCs/>
          <w:szCs w:val="21"/>
          <w:lang w:val="en-US" w:eastAsia="zh-CN"/>
        </w:rPr>
        <w:t>[提示：招标人可以根据项目实际情况，增加本保函在重庆本地的核验要求。]</w:t>
      </w:r>
    </w:p>
    <w:p/>
    <w:p>
      <w:pPr>
        <w:pStyle w:val="3"/>
        <w:spacing w:before="0" w:after="0" w:line="360" w:lineRule="auto"/>
        <w:jc w:val="center"/>
        <w:rPr>
          <w:rFonts w:hint="eastAsia" w:ascii="宋体" w:hAnsi="宋体" w:cs="宋体"/>
          <w:b w:val="0"/>
          <w:color w:val="auto"/>
          <w:highlight w:val="none"/>
        </w:rPr>
      </w:pPr>
      <w:r>
        <w:rPr>
          <w:rFonts w:hint="eastAsia" w:ascii="宋体" w:hAnsi="宋体" w:cs="宋体"/>
          <w:b w:val="0"/>
          <w:color w:val="auto"/>
          <w:highlight w:val="none"/>
        </w:rPr>
        <w:br w:type="page"/>
      </w:r>
      <w:bookmarkStart w:id="864" w:name="_Toc2340"/>
      <w:bookmarkStart w:id="865" w:name="_Toc8699"/>
      <w:r>
        <w:rPr>
          <w:rFonts w:hint="eastAsia" w:ascii="宋体" w:hAnsi="宋体" w:cs="宋体"/>
          <w:bCs w:val="0"/>
          <w:color w:val="auto"/>
          <w:highlight w:val="none"/>
        </w:rPr>
        <w:t>第五章  工程量清单</w:t>
      </w:r>
      <w:bookmarkEnd w:id="856"/>
      <w:bookmarkEnd w:id="857"/>
      <w:bookmarkEnd w:id="858"/>
      <w:bookmarkEnd w:id="859"/>
      <w:bookmarkEnd w:id="860"/>
      <w:bookmarkEnd w:id="864"/>
      <w:bookmarkEnd w:id="865"/>
    </w:p>
    <w:p>
      <w:pPr>
        <w:snapToGrid w:val="0"/>
        <w:spacing w:line="360" w:lineRule="auto"/>
        <w:jc w:val="center"/>
        <w:rPr>
          <w:rFonts w:hint="eastAsia" w:ascii="宋体" w:hAnsi="宋体"/>
          <w:color w:val="auto"/>
          <w:szCs w:val="21"/>
          <w:highlight w:val="none"/>
        </w:rPr>
      </w:pPr>
      <w:bookmarkStart w:id="866" w:name="招标文件05章工程量清单01"/>
      <w:bookmarkEnd w:id="866"/>
    </w:p>
    <w:p>
      <w:pPr>
        <w:snapToGrid w:val="0"/>
        <w:spacing w:line="360" w:lineRule="auto"/>
        <w:jc w:val="center"/>
        <w:rPr>
          <w:rFonts w:hint="eastAsia" w:ascii="宋体" w:hAnsi="宋体"/>
          <w:color w:val="auto"/>
          <w:szCs w:val="21"/>
          <w:highlight w:val="none"/>
        </w:rPr>
      </w:pPr>
      <w:r>
        <w:rPr>
          <w:rFonts w:hint="eastAsia" w:ascii="宋体" w:hAnsi="宋体"/>
          <w:color w:val="auto"/>
          <w:szCs w:val="21"/>
          <w:highlight w:val="none"/>
        </w:rPr>
        <w:t>在</w:t>
      </w:r>
      <w:r>
        <w:rPr>
          <w:rFonts w:hint="eastAsia" w:ascii="宋体" w:hAnsi="宋体"/>
          <w:color w:val="auto"/>
          <w:szCs w:val="21"/>
          <w:highlight w:val="none"/>
          <w:u w:val="single"/>
        </w:rPr>
        <w:t>重庆市公共资源交易网</w:t>
      </w:r>
      <w:r>
        <w:rPr>
          <w:rFonts w:hint="eastAsia" w:ascii="宋体" w:hAnsi="宋体"/>
          <w:color w:val="auto"/>
          <w:szCs w:val="21"/>
          <w:highlight w:val="none"/>
        </w:rPr>
        <w:t>下载。</w:t>
      </w:r>
    </w:p>
    <w:p>
      <w:pPr>
        <w:autoSpaceDE w:val="0"/>
        <w:autoSpaceDN w:val="0"/>
        <w:adjustRightInd w:val="0"/>
        <w:snapToGrid w:val="0"/>
        <w:spacing w:line="360" w:lineRule="auto"/>
        <w:rPr>
          <w:rFonts w:ascii="宋体" w:hAnsi="宋体"/>
          <w:color w:val="auto"/>
          <w:highlight w:val="none"/>
        </w:rPr>
      </w:pPr>
      <w:r>
        <w:rPr>
          <w:rFonts w:ascii="宋体" w:hAnsi="宋体"/>
          <w:color w:val="auto"/>
          <w:sz w:val="24"/>
          <w:highlight w:val="none"/>
        </w:rPr>
        <w:br w:type="page"/>
      </w:r>
    </w:p>
    <w:p>
      <w:pPr>
        <w:pStyle w:val="3"/>
        <w:spacing w:before="0" w:after="0" w:line="480" w:lineRule="auto"/>
        <w:jc w:val="center"/>
        <w:rPr>
          <w:rFonts w:hint="eastAsia" w:ascii="宋体" w:hAnsi="宋体"/>
          <w:color w:val="auto"/>
          <w:sz w:val="52"/>
          <w:szCs w:val="52"/>
          <w:highlight w:val="none"/>
        </w:rPr>
      </w:pPr>
      <w:bookmarkStart w:id="867" w:name="_Toc21182"/>
      <w:bookmarkStart w:id="868" w:name="_Toc509218844"/>
      <w:bookmarkStart w:id="869" w:name="_Toc534185823"/>
      <w:bookmarkStart w:id="870" w:name="_Toc58"/>
      <w:r>
        <w:rPr>
          <w:rFonts w:hint="eastAsia" w:ascii="宋体" w:hAnsi="宋体"/>
          <w:color w:val="auto"/>
          <w:sz w:val="52"/>
          <w:szCs w:val="52"/>
          <w:highlight w:val="none"/>
        </w:rPr>
        <w:t>第 二 卷</w:t>
      </w:r>
      <w:bookmarkEnd w:id="867"/>
      <w:bookmarkEnd w:id="868"/>
      <w:bookmarkEnd w:id="869"/>
      <w:bookmarkEnd w:id="870"/>
    </w:p>
    <w:p>
      <w:pPr>
        <w:pStyle w:val="3"/>
        <w:spacing w:before="0" w:after="0" w:line="360" w:lineRule="auto"/>
        <w:jc w:val="center"/>
        <w:rPr>
          <w:rFonts w:hint="eastAsia"/>
          <w:color w:val="auto"/>
          <w:sz w:val="48"/>
          <w:szCs w:val="48"/>
          <w:highlight w:val="none"/>
        </w:rPr>
      </w:pPr>
      <w:r>
        <w:rPr>
          <w:color w:val="auto"/>
          <w:szCs w:val="20"/>
          <w:highlight w:val="none"/>
        </w:rPr>
        <w:br w:type="page"/>
      </w:r>
      <w:bookmarkStart w:id="871" w:name="招标文件06章图纸"/>
      <w:bookmarkEnd w:id="871"/>
      <w:bookmarkStart w:id="872" w:name="_Toc10067"/>
      <w:bookmarkStart w:id="873" w:name="_Toc430530519"/>
      <w:bookmarkStart w:id="874" w:name="_Toc287620803"/>
      <w:bookmarkStart w:id="875" w:name="_Toc287607861"/>
      <w:bookmarkStart w:id="876" w:name="_Toc18005"/>
      <w:bookmarkStart w:id="877" w:name="_Toc534185825"/>
      <w:bookmarkStart w:id="878" w:name="_Toc509218846"/>
      <w:r>
        <w:rPr>
          <w:rFonts w:hint="eastAsia" w:ascii="宋体" w:hAnsi="宋体" w:cs="宋体"/>
          <w:bCs w:val="0"/>
          <w:color w:val="auto"/>
          <w:highlight w:val="none"/>
        </w:rPr>
        <w:t>第六章  图纸</w:t>
      </w:r>
      <w:bookmarkEnd w:id="872"/>
      <w:bookmarkEnd w:id="873"/>
      <w:bookmarkEnd w:id="874"/>
      <w:bookmarkEnd w:id="875"/>
      <w:bookmarkEnd w:id="876"/>
      <w:bookmarkEnd w:id="877"/>
      <w:bookmarkEnd w:id="878"/>
    </w:p>
    <w:p>
      <w:pPr>
        <w:spacing w:line="360" w:lineRule="auto"/>
        <w:jc w:val="center"/>
        <w:rPr>
          <w:rFonts w:hint="eastAsia" w:ascii="宋体" w:hAnsi="宋体"/>
          <w:color w:val="auto"/>
          <w:szCs w:val="21"/>
          <w:highlight w:val="none"/>
        </w:rPr>
      </w:pPr>
    </w:p>
    <w:p>
      <w:pPr>
        <w:spacing w:line="360" w:lineRule="auto"/>
        <w:jc w:val="center"/>
        <w:rPr>
          <w:rFonts w:ascii="宋体" w:hAnsi="宋体"/>
          <w:color w:val="auto"/>
          <w:szCs w:val="21"/>
          <w:highlight w:val="none"/>
        </w:rPr>
      </w:pPr>
      <w:r>
        <w:rPr>
          <w:rFonts w:hint="eastAsia" w:ascii="宋体" w:hAnsi="宋体"/>
          <w:color w:val="auto"/>
          <w:szCs w:val="21"/>
          <w:highlight w:val="none"/>
        </w:rPr>
        <w:t>在</w:t>
      </w:r>
      <w:r>
        <w:rPr>
          <w:rFonts w:hint="eastAsia" w:ascii="宋体" w:hAnsi="宋体"/>
          <w:color w:val="auto"/>
          <w:szCs w:val="21"/>
          <w:highlight w:val="none"/>
          <w:u w:val="single"/>
        </w:rPr>
        <w:t>重庆市公共资源交易网</w:t>
      </w:r>
      <w:r>
        <w:rPr>
          <w:rFonts w:hint="eastAsia" w:ascii="宋体" w:hAnsi="宋体"/>
          <w:color w:val="auto"/>
          <w:szCs w:val="21"/>
          <w:highlight w:val="none"/>
        </w:rPr>
        <w:t>下载。</w:t>
      </w:r>
    </w:p>
    <w:p>
      <w:pPr>
        <w:spacing w:line="360" w:lineRule="auto"/>
        <w:rPr>
          <w:rFonts w:hint="eastAsia" w:ascii="宋体" w:hAnsi="宋体" w:cs="宋体"/>
          <w:color w:val="auto"/>
          <w:highlight w:val="none"/>
        </w:rPr>
      </w:pPr>
      <w:r>
        <w:rPr>
          <w:rFonts w:ascii="宋体" w:hAnsi="宋体"/>
          <w:color w:val="auto"/>
          <w:szCs w:val="20"/>
          <w:highlight w:val="none"/>
        </w:rPr>
        <w:br w:type="page"/>
      </w:r>
      <w:bookmarkStart w:id="879" w:name="招标文件06章图纸01"/>
      <w:bookmarkEnd w:id="879"/>
    </w:p>
    <w:p>
      <w:pPr>
        <w:pStyle w:val="3"/>
        <w:spacing w:before="0" w:after="0" w:line="480" w:lineRule="auto"/>
        <w:jc w:val="center"/>
        <w:rPr>
          <w:rFonts w:hint="eastAsia" w:ascii="宋体" w:hAnsi="宋体"/>
          <w:color w:val="auto"/>
          <w:sz w:val="52"/>
          <w:szCs w:val="52"/>
          <w:highlight w:val="none"/>
        </w:rPr>
      </w:pPr>
      <w:bookmarkStart w:id="880" w:name="_Toc12383"/>
      <w:bookmarkStart w:id="881" w:name="_Toc29926"/>
      <w:r>
        <w:rPr>
          <w:rFonts w:hint="eastAsia" w:ascii="宋体" w:hAnsi="宋体"/>
          <w:color w:val="auto"/>
          <w:sz w:val="52"/>
          <w:szCs w:val="52"/>
          <w:highlight w:val="none"/>
        </w:rPr>
        <w:t>第 三 卷</w:t>
      </w:r>
      <w:bookmarkEnd w:id="880"/>
      <w:bookmarkEnd w:id="881"/>
    </w:p>
    <w:p>
      <w:pPr>
        <w:pStyle w:val="3"/>
        <w:spacing w:before="0" w:after="0" w:line="360" w:lineRule="auto"/>
        <w:jc w:val="center"/>
        <w:rPr>
          <w:rFonts w:hint="eastAsia"/>
          <w:color w:val="auto"/>
          <w:sz w:val="48"/>
          <w:szCs w:val="48"/>
          <w:highlight w:val="none"/>
        </w:rPr>
      </w:pPr>
      <w:bookmarkStart w:id="882" w:name="_Toc536773650"/>
      <w:bookmarkStart w:id="883" w:name="_Toc536782206"/>
      <w:bookmarkStart w:id="884" w:name="_Toc37531145"/>
      <w:bookmarkStart w:id="885" w:name="_Toc536800736"/>
      <w:bookmarkStart w:id="886" w:name="_Toc536781937"/>
      <w:bookmarkStart w:id="887" w:name="_Toc43278921"/>
      <w:bookmarkStart w:id="888" w:name="_Toc30239"/>
      <w:bookmarkStart w:id="889" w:name="_Toc536782072"/>
      <w:bookmarkStart w:id="890" w:name="_Toc534185826"/>
      <w:bookmarkStart w:id="891" w:name="_Toc536781805"/>
      <w:r>
        <w:rPr>
          <w:rFonts w:hint="eastAsia"/>
          <w:color w:val="auto"/>
          <w:sz w:val="56"/>
          <w:szCs w:val="56"/>
          <w:highlight w:val="none"/>
        </w:rPr>
        <w:br w:type="page"/>
      </w:r>
      <w:bookmarkEnd w:id="882"/>
      <w:bookmarkEnd w:id="883"/>
      <w:bookmarkEnd w:id="884"/>
      <w:bookmarkEnd w:id="885"/>
      <w:bookmarkEnd w:id="886"/>
      <w:bookmarkEnd w:id="887"/>
      <w:bookmarkEnd w:id="888"/>
      <w:bookmarkEnd w:id="889"/>
      <w:bookmarkEnd w:id="890"/>
      <w:bookmarkEnd w:id="891"/>
      <w:bookmarkStart w:id="892" w:name="招标文件07章技术标准和要求"/>
      <w:bookmarkEnd w:id="892"/>
      <w:bookmarkStart w:id="893" w:name="_Toc27239"/>
      <w:bookmarkStart w:id="894" w:name="_Toc16869"/>
      <w:r>
        <w:rPr>
          <w:rFonts w:hint="eastAsia" w:ascii="宋体" w:hAnsi="宋体" w:cs="宋体"/>
          <w:bCs w:val="0"/>
          <w:color w:val="auto"/>
          <w:highlight w:val="none"/>
        </w:rPr>
        <w:t>第七章  技术标准和要求</w:t>
      </w:r>
      <w:bookmarkEnd w:id="893"/>
      <w:bookmarkEnd w:id="894"/>
      <w:bookmarkStart w:id="895" w:name="招标文件07章技术标准和要求01"/>
      <w:bookmarkEnd w:id="895"/>
      <w:bookmarkStart w:id="896" w:name="_Toc430530524"/>
      <w:bookmarkStart w:id="897" w:name="_Toc287620808"/>
    </w:p>
    <w:bookmarkEnd w:id="896"/>
    <w:bookmarkEnd w:id="897"/>
    <w:p>
      <w:pPr>
        <w:spacing w:line="360" w:lineRule="auto"/>
        <w:jc w:val="center"/>
        <w:rPr>
          <w:rFonts w:hint="eastAsia" w:ascii="宋体" w:hAnsi="宋体" w:cs="宋体"/>
          <w:i/>
          <w:color w:val="auto"/>
          <w:highlight w:val="none"/>
        </w:rPr>
      </w:pPr>
    </w:p>
    <w:p>
      <w:pPr>
        <w:spacing w:line="360" w:lineRule="auto"/>
        <w:jc w:val="center"/>
        <w:rPr>
          <w:rFonts w:hint="eastAsia" w:ascii="宋体" w:hAnsi="宋体" w:cs="宋体"/>
          <w:i/>
          <w:color w:val="auto"/>
          <w:highlight w:val="none"/>
        </w:rPr>
      </w:pPr>
      <w:r>
        <w:rPr>
          <w:rFonts w:ascii="宋体" w:hAnsi="宋体"/>
          <w:szCs w:val="21"/>
        </w:rPr>
        <w:t>由招标人根据招标项目的实际情况编写</w:t>
      </w:r>
      <w:r>
        <w:rPr>
          <w:rFonts w:hint="eastAsia" w:ascii="宋体" w:hAnsi="宋体"/>
          <w:szCs w:val="21"/>
        </w:rPr>
        <w:t>（如有）。</w:t>
      </w:r>
    </w:p>
    <w:p>
      <w:pPr>
        <w:pStyle w:val="3"/>
        <w:spacing w:line="360" w:lineRule="auto"/>
        <w:jc w:val="center"/>
        <w:rPr>
          <w:rFonts w:ascii="宋体" w:hAnsi="宋体" w:cs="宋体"/>
          <w:b w:val="0"/>
          <w:color w:val="auto"/>
          <w:sz w:val="48"/>
          <w:szCs w:val="48"/>
          <w:highlight w:val="none"/>
        </w:rPr>
      </w:pPr>
      <w:r>
        <w:rPr>
          <w:rFonts w:hint="eastAsia" w:ascii="宋体" w:hAnsi="宋体" w:cs="宋体"/>
          <w:b w:val="0"/>
          <w:color w:val="auto"/>
          <w:sz w:val="48"/>
          <w:szCs w:val="48"/>
          <w:highlight w:val="none"/>
        </w:rPr>
        <w:br w:type="page"/>
      </w:r>
      <w:bookmarkStart w:id="898" w:name="_Toc20566"/>
      <w:bookmarkStart w:id="899" w:name="_Toc28328"/>
      <w:r>
        <w:rPr>
          <w:rFonts w:hint="eastAsia" w:ascii="宋体" w:hAnsi="宋体" w:cs="宋体"/>
          <w:bCs w:val="0"/>
          <w:color w:val="auto"/>
          <w:highlight w:val="none"/>
        </w:rPr>
        <w:t xml:space="preserve">第八章 </w:t>
      </w:r>
      <w:r>
        <w:rPr>
          <w:rFonts w:ascii="宋体" w:hAnsi="宋体" w:cs="宋体"/>
          <w:bCs w:val="0"/>
          <w:color w:val="auto"/>
          <w:highlight w:val="none"/>
        </w:rPr>
        <w:t xml:space="preserve"> 工程量清单计量规则</w:t>
      </w:r>
      <w:bookmarkEnd w:id="898"/>
      <w:bookmarkEnd w:id="899"/>
    </w:p>
    <w:p>
      <w:pPr>
        <w:spacing w:line="360" w:lineRule="auto"/>
        <w:jc w:val="center"/>
        <w:rPr>
          <w:rFonts w:hint="eastAsia" w:ascii="宋体" w:hAnsi="宋体"/>
          <w:i/>
          <w:color w:val="auto"/>
          <w:highlight w:val="none"/>
        </w:rPr>
      </w:pPr>
      <w:bookmarkStart w:id="900" w:name="_Toc509218849"/>
      <w:bookmarkStart w:id="901" w:name="_Toc534185827"/>
      <w:r>
        <w:rPr>
          <w:rFonts w:hint="eastAsia" w:ascii="宋体" w:hAnsi="宋体"/>
          <w:i/>
          <w:color w:val="auto"/>
          <w:highlight w:val="none"/>
        </w:rPr>
        <w:t>[提示：参照交通运输部和重庆市交通局发布的清单计量规范。]</w:t>
      </w:r>
    </w:p>
    <w:p>
      <w:pPr>
        <w:spacing w:line="360" w:lineRule="auto"/>
        <w:jc w:val="center"/>
        <w:rPr>
          <w:rFonts w:hint="eastAsia" w:ascii="宋体" w:hAnsi="宋体"/>
          <w:color w:val="auto"/>
          <w:szCs w:val="21"/>
          <w:highlight w:val="none"/>
        </w:rPr>
      </w:pPr>
      <w:r>
        <w:rPr>
          <w:rFonts w:hint="eastAsia" w:ascii="宋体" w:hAnsi="宋体"/>
          <w:color w:val="auto"/>
          <w:szCs w:val="21"/>
          <w:highlight w:val="none"/>
        </w:rPr>
        <w:t>在</w:t>
      </w:r>
      <w:r>
        <w:rPr>
          <w:rFonts w:hint="eastAsia" w:ascii="宋体" w:hAnsi="宋体"/>
          <w:color w:val="auto"/>
          <w:szCs w:val="21"/>
          <w:highlight w:val="none"/>
          <w:u w:val="single"/>
        </w:rPr>
        <w:t>重庆市公共资源交易网</w:t>
      </w:r>
      <w:r>
        <w:rPr>
          <w:rFonts w:hint="eastAsia" w:ascii="宋体" w:hAnsi="宋体"/>
          <w:color w:val="auto"/>
          <w:szCs w:val="21"/>
          <w:highlight w:val="none"/>
        </w:rPr>
        <w:t>下载。</w:t>
      </w:r>
    </w:p>
    <w:p>
      <w:pPr>
        <w:pStyle w:val="3"/>
        <w:spacing w:before="0" w:after="0" w:line="480" w:lineRule="auto"/>
        <w:jc w:val="center"/>
        <w:rPr>
          <w:rFonts w:hint="eastAsia" w:ascii="宋体" w:hAnsi="宋体"/>
          <w:color w:val="auto"/>
          <w:sz w:val="52"/>
          <w:szCs w:val="52"/>
          <w:highlight w:val="none"/>
        </w:rPr>
      </w:pPr>
      <w:r>
        <w:rPr>
          <w:rFonts w:hint="eastAsia" w:ascii="宋体" w:hAnsi="宋体"/>
          <w:color w:val="auto"/>
          <w:sz w:val="52"/>
          <w:szCs w:val="52"/>
          <w:highlight w:val="none"/>
        </w:rPr>
        <w:br w:type="page"/>
      </w:r>
      <w:bookmarkStart w:id="902" w:name="_Toc1572"/>
      <w:bookmarkStart w:id="903" w:name="_Toc30023"/>
      <w:r>
        <w:rPr>
          <w:rFonts w:hint="eastAsia" w:ascii="宋体" w:hAnsi="宋体"/>
          <w:color w:val="auto"/>
          <w:sz w:val="52"/>
          <w:szCs w:val="52"/>
          <w:highlight w:val="none"/>
        </w:rPr>
        <w:t>第 四 卷</w:t>
      </w:r>
      <w:bookmarkEnd w:id="900"/>
      <w:bookmarkEnd w:id="901"/>
      <w:bookmarkEnd w:id="902"/>
      <w:bookmarkEnd w:id="903"/>
    </w:p>
    <w:p>
      <w:pPr>
        <w:pStyle w:val="3"/>
        <w:spacing w:before="0" w:after="0" w:line="360" w:lineRule="auto"/>
        <w:jc w:val="center"/>
        <w:rPr>
          <w:rFonts w:hint="eastAsia" w:ascii="宋体" w:hAnsi="宋体" w:cs="宋体"/>
          <w:b w:val="0"/>
          <w:color w:val="auto"/>
          <w:sz w:val="48"/>
          <w:szCs w:val="48"/>
          <w:highlight w:val="none"/>
        </w:rPr>
      </w:pPr>
      <w:bookmarkStart w:id="904" w:name="招标文件08章投标文件格式"/>
      <w:bookmarkEnd w:id="904"/>
      <w:bookmarkStart w:id="905" w:name="_Toc287620812"/>
      <w:bookmarkStart w:id="906" w:name="_Toc430530528"/>
      <w:bookmarkStart w:id="907" w:name="_Toc287607865"/>
      <w:bookmarkStart w:id="908" w:name="_Toc509218852"/>
      <w:bookmarkStart w:id="909" w:name="_Toc534185829"/>
      <w:r>
        <w:rPr>
          <w:rFonts w:hint="eastAsia" w:ascii="宋体" w:hAnsi="宋体" w:cs="宋体"/>
          <w:b w:val="0"/>
          <w:color w:val="auto"/>
          <w:sz w:val="48"/>
          <w:szCs w:val="48"/>
          <w:highlight w:val="none"/>
        </w:rPr>
        <w:br w:type="page"/>
      </w:r>
      <w:bookmarkStart w:id="910" w:name="_Toc8757"/>
      <w:bookmarkStart w:id="911" w:name="_Toc710"/>
      <w:r>
        <w:rPr>
          <w:rFonts w:hint="eastAsia" w:ascii="宋体" w:hAnsi="宋体" w:cs="宋体"/>
          <w:bCs w:val="0"/>
          <w:color w:val="auto"/>
          <w:highlight w:val="none"/>
        </w:rPr>
        <w:t>第九章  投标文件格式</w:t>
      </w:r>
      <w:bookmarkEnd w:id="905"/>
      <w:bookmarkEnd w:id="906"/>
      <w:bookmarkEnd w:id="907"/>
      <w:bookmarkEnd w:id="908"/>
      <w:bookmarkEnd w:id="909"/>
      <w:bookmarkEnd w:id="910"/>
      <w:bookmarkEnd w:id="911"/>
    </w:p>
    <w:p>
      <w:pPr>
        <w:spacing w:line="360" w:lineRule="auto"/>
        <w:jc w:val="center"/>
        <w:outlineLvl w:val="0"/>
        <w:rPr>
          <w:rFonts w:ascii="宋体" w:hAnsi="宋体"/>
          <w:color w:val="auto"/>
          <w:szCs w:val="20"/>
          <w:highlight w:val="none"/>
        </w:rPr>
      </w:pPr>
      <w:r>
        <w:rPr>
          <w:rFonts w:hint="eastAsia" w:ascii="宋体" w:hAnsi="宋体" w:cs="宋体"/>
          <w:color w:val="auto"/>
          <w:szCs w:val="20"/>
          <w:highlight w:val="none"/>
        </w:rPr>
        <w:br w:type="page"/>
      </w:r>
      <w:bookmarkStart w:id="912" w:name="_Toc12859"/>
      <w:bookmarkStart w:id="913" w:name="_Toc10192"/>
      <w:bookmarkStart w:id="914" w:name="_Toc11887"/>
      <w:bookmarkStart w:id="915" w:name="_Toc10301"/>
      <w:r>
        <w:rPr>
          <w:rFonts w:hint="eastAsia" w:ascii="宋体" w:hAnsi="宋体"/>
          <w:b/>
          <w:bCs/>
          <w:color w:val="auto"/>
          <w:sz w:val="36"/>
          <w:szCs w:val="36"/>
          <w:highlight w:val="none"/>
        </w:rPr>
        <w:t>目  录</w:t>
      </w:r>
      <w:bookmarkEnd w:id="912"/>
      <w:bookmarkEnd w:id="913"/>
      <w:bookmarkEnd w:id="914"/>
      <w:bookmarkEnd w:id="915"/>
    </w:p>
    <w:p>
      <w:pPr>
        <w:spacing w:line="360" w:lineRule="auto"/>
        <w:outlineLvl w:val="0"/>
        <w:rPr>
          <w:rFonts w:ascii="宋体" w:hAnsi="宋体"/>
          <w:b/>
          <w:color w:val="auto"/>
          <w:highlight w:val="none"/>
        </w:rPr>
      </w:pPr>
      <w:bookmarkStart w:id="916" w:name="_Toc2762"/>
      <w:bookmarkStart w:id="917" w:name="_Toc29741"/>
      <w:bookmarkStart w:id="918" w:name="_Toc16927"/>
      <w:bookmarkStart w:id="919" w:name="_Toc5048"/>
      <w:r>
        <w:rPr>
          <w:rFonts w:hint="eastAsia" w:ascii="宋体" w:hAnsi="宋体"/>
          <w:b/>
          <w:color w:val="auto"/>
          <w:highlight w:val="none"/>
        </w:rPr>
        <w:t>一</w:t>
      </w:r>
      <w:r>
        <w:rPr>
          <w:rFonts w:ascii="宋体" w:hAnsi="宋体"/>
          <w:b/>
          <w:color w:val="auto"/>
          <w:highlight w:val="none"/>
        </w:rPr>
        <w:t>、投标函部分</w:t>
      </w:r>
      <w:bookmarkEnd w:id="916"/>
      <w:bookmarkEnd w:id="917"/>
      <w:bookmarkEnd w:id="918"/>
      <w:bookmarkEnd w:id="919"/>
    </w:p>
    <w:p>
      <w:pPr>
        <w:spacing w:line="360" w:lineRule="auto"/>
        <w:ind w:firstLine="420" w:firstLineChars="200"/>
        <w:rPr>
          <w:rFonts w:ascii="宋体" w:hAnsi="宋体"/>
          <w:color w:val="auto"/>
          <w:highlight w:val="none"/>
        </w:rPr>
      </w:pPr>
      <w:r>
        <w:rPr>
          <w:rFonts w:ascii="宋体" w:hAnsi="宋体"/>
          <w:color w:val="auto"/>
          <w:highlight w:val="none"/>
        </w:rPr>
        <w:t>（一）投标函</w:t>
      </w:r>
    </w:p>
    <w:p>
      <w:pPr>
        <w:spacing w:line="360" w:lineRule="auto"/>
        <w:ind w:firstLine="420" w:firstLineChars="200"/>
        <w:rPr>
          <w:rFonts w:ascii="宋体" w:hAnsi="宋体"/>
          <w:color w:val="auto"/>
          <w:highlight w:val="none"/>
        </w:rPr>
      </w:pPr>
      <w:r>
        <w:rPr>
          <w:rFonts w:ascii="宋体" w:hAnsi="宋体"/>
          <w:color w:val="auto"/>
          <w:highlight w:val="none"/>
        </w:rPr>
        <w:t>（二）投标函附录</w:t>
      </w:r>
    </w:p>
    <w:p>
      <w:pPr>
        <w:spacing w:line="360" w:lineRule="auto"/>
        <w:ind w:firstLine="420" w:firstLineChars="200"/>
        <w:rPr>
          <w:rFonts w:ascii="宋体" w:hAnsi="宋体"/>
          <w:color w:val="auto"/>
          <w:highlight w:val="none"/>
        </w:rPr>
      </w:pPr>
      <w:r>
        <w:rPr>
          <w:rFonts w:ascii="宋体" w:hAnsi="宋体"/>
          <w:color w:val="auto"/>
          <w:highlight w:val="none"/>
        </w:rPr>
        <w:t>（三）</w:t>
      </w:r>
      <w:r>
        <w:rPr>
          <w:rFonts w:hint="eastAsia" w:ascii="宋体" w:hAnsi="宋体"/>
          <w:color w:val="auto"/>
          <w:highlight w:val="none"/>
        </w:rPr>
        <w:t>法定代表人身份证明或授权委托书</w:t>
      </w:r>
    </w:p>
    <w:p>
      <w:pPr>
        <w:spacing w:line="360" w:lineRule="auto"/>
        <w:ind w:firstLine="420" w:firstLineChars="200"/>
        <w:rPr>
          <w:rFonts w:ascii="宋体" w:hAnsi="宋体"/>
          <w:color w:val="auto"/>
          <w:highlight w:val="none"/>
        </w:rPr>
      </w:pPr>
      <w:r>
        <w:rPr>
          <w:rFonts w:ascii="宋体" w:hAnsi="宋体"/>
          <w:color w:val="auto"/>
          <w:highlight w:val="none"/>
        </w:rPr>
        <w:t>（四）</w:t>
      </w:r>
      <w:r>
        <w:rPr>
          <w:rFonts w:hint="eastAsia" w:ascii="宋体" w:hAnsi="宋体"/>
          <w:lang w:val="en-US" w:eastAsia="zh-CN"/>
        </w:rPr>
        <w:t>投标报价合理性说明</w:t>
      </w:r>
      <w:r>
        <w:rPr>
          <w:rFonts w:hint="eastAsia" w:ascii="宋体" w:hAnsi="宋体"/>
          <w:color w:val="auto"/>
          <w:highlight w:val="none"/>
        </w:rPr>
        <w:t>（如有）</w:t>
      </w:r>
    </w:p>
    <w:p>
      <w:pPr>
        <w:spacing w:line="360" w:lineRule="auto"/>
        <w:outlineLvl w:val="0"/>
        <w:rPr>
          <w:rFonts w:ascii="宋体" w:hAnsi="宋体"/>
          <w:b/>
          <w:color w:val="auto"/>
          <w:highlight w:val="none"/>
        </w:rPr>
      </w:pPr>
      <w:bookmarkStart w:id="920" w:name="_Toc25177"/>
      <w:bookmarkStart w:id="921" w:name="_Toc1088"/>
      <w:bookmarkStart w:id="922" w:name="_Toc25884"/>
      <w:bookmarkStart w:id="923" w:name="_Toc14649"/>
      <w:r>
        <w:rPr>
          <w:rFonts w:hint="eastAsia" w:ascii="宋体" w:hAnsi="宋体"/>
          <w:b/>
          <w:color w:val="auto"/>
          <w:highlight w:val="none"/>
        </w:rPr>
        <w:t>二</w:t>
      </w:r>
      <w:r>
        <w:rPr>
          <w:rFonts w:ascii="宋体" w:hAnsi="宋体"/>
          <w:b/>
          <w:color w:val="auto"/>
          <w:highlight w:val="none"/>
        </w:rPr>
        <w:t>、</w:t>
      </w:r>
      <w:r>
        <w:rPr>
          <w:rFonts w:hint="eastAsia" w:ascii="宋体" w:hAnsi="宋体"/>
          <w:b/>
          <w:color w:val="auto"/>
          <w:highlight w:val="none"/>
          <w:lang w:val="en-US" w:eastAsia="zh-CN"/>
        </w:rPr>
        <w:t>报价</w:t>
      </w:r>
      <w:r>
        <w:rPr>
          <w:rFonts w:ascii="宋体" w:hAnsi="宋体"/>
          <w:b/>
          <w:color w:val="auto"/>
          <w:highlight w:val="none"/>
        </w:rPr>
        <w:t>部分</w:t>
      </w:r>
      <w:bookmarkEnd w:id="920"/>
      <w:bookmarkEnd w:id="921"/>
      <w:bookmarkEnd w:id="922"/>
      <w:bookmarkEnd w:id="923"/>
    </w:p>
    <w:p>
      <w:pPr>
        <w:spacing w:line="360" w:lineRule="auto"/>
        <w:ind w:firstLine="420" w:firstLineChars="200"/>
        <w:rPr>
          <w:rFonts w:ascii="宋体" w:hAnsi="宋体"/>
          <w:color w:val="auto"/>
          <w:highlight w:val="none"/>
        </w:rPr>
      </w:pPr>
      <w:r>
        <w:rPr>
          <w:rFonts w:hint="eastAsia" w:ascii="宋体" w:hAnsi="宋体"/>
          <w:color w:val="auto"/>
          <w:highlight w:val="none"/>
        </w:rPr>
        <w:t>已标价工程量清单</w:t>
      </w:r>
    </w:p>
    <w:p>
      <w:pPr>
        <w:spacing w:line="360" w:lineRule="auto"/>
        <w:outlineLvl w:val="0"/>
        <w:rPr>
          <w:rFonts w:ascii="宋体" w:hAnsi="宋体"/>
          <w:b/>
          <w:color w:val="auto"/>
          <w:highlight w:val="none"/>
        </w:rPr>
      </w:pPr>
      <w:bookmarkStart w:id="924" w:name="_Toc27546"/>
      <w:bookmarkStart w:id="925" w:name="_Toc1520"/>
      <w:bookmarkStart w:id="926" w:name="_Toc15745"/>
      <w:bookmarkStart w:id="927" w:name="_Toc26838"/>
      <w:r>
        <w:rPr>
          <w:rFonts w:hint="eastAsia" w:ascii="宋体" w:hAnsi="宋体"/>
          <w:b/>
          <w:color w:val="auto"/>
          <w:highlight w:val="none"/>
        </w:rPr>
        <w:t>三</w:t>
      </w:r>
      <w:r>
        <w:rPr>
          <w:rFonts w:ascii="宋体" w:hAnsi="宋体"/>
          <w:b/>
          <w:color w:val="auto"/>
          <w:highlight w:val="none"/>
        </w:rPr>
        <w:t>、</w:t>
      </w:r>
      <w:r>
        <w:rPr>
          <w:rFonts w:hint="eastAsia" w:ascii="宋体" w:hAnsi="宋体"/>
          <w:b/>
          <w:color w:val="auto"/>
          <w:highlight w:val="none"/>
        </w:rPr>
        <w:t>商务</w:t>
      </w:r>
      <w:r>
        <w:rPr>
          <w:rFonts w:ascii="宋体" w:hAnsi="宋体"/>
          <w:b/>
          <w:color w:val="auto"/>
          <w:highlight w:val="none"/>
        </w:rPr>
        <w:t>部分（</w:t>
      </w:r>
      <w:r>
        <w:rPr>
          <w:rFonts w:hint="eastAsia" w:ascii="宋体" w:hAnsi="宋体"/>
          <w:b/>
          <w:color w:val="auto"/>
          <w:highlight w:val="none"/>
          <w:lang w:val="en-US" w:eastAsia="zh-CN"/>
        </w:rPr>
        <w:t>如有</w:t>
      </w:r>
      <w:r>
        <w:rPr>
          <w:rFonts w:ascii="宋体" w:hAnsi="宋体"/>
          <w:b/>
          <w:color w:val="auto"/>
          <w:highlight w:val="none"/>
        </w:rPr>
        <w:t>）</w:t>
      </w:r>
      <w:bookmarkEnd w:id="924"/>
      <w:bookmarkEnd w:id="925"/>
      <w:bookmarkEnd w:id="926"/>
      <w:bookmarkEnd w:id="927"/>
    </w:p>
    <w:p>
      <w:pPr>
        <w:spacing w:line="360" w:lineRule="auto"/>
        <w:outlineLvl w:val="0"/>
        <w:rPr>
          <w:rFonts w:ascii="宋体" w:hAnsi="宋体"/>
          <w:b/>
          <w:color w:val="auto"/>
          <w:highlight w:val="none"/>
        </w:rPr>
      </w:pPr>
      <w:bookmarkStart w:id="928" w:name="_Toc7069"/>
      <w:bookmarkStart w:id="929" w:name="_Toc7347"/>
      <w:bookmarkStart w:id="930" w:name="_Toc10679"/>
      <w:bookmarkStart w:id="931" w:name="_Toc10631"/>
      <w:r>
        <w:rPr>
          <w:rFonts w:hint="eastAsia" w:ascii="宋体" w:hAnsi="宋体"/>
          <w:b/>
          <w:color w:val="auto"/>
          <w:highlight w:val="none"/>
        </w:rPr>
        <w:t>四</w:t>
      </w:r>
      <w:r>
        <w:rPr>
          <w:rFonts w:ascii="宋体" w:hAnsi="宋体"/>
          <w:b/>
          <w:color w:val="auto"/>
          <w:highlight w:val="none"/>
        </w:rPr>
        <w:t>、技术部分（</w:t>
      </w:r>
      <w:r>
        <w:rPr>
          <w:rFonts w:hint="eastAsia" w:ascii="宋体" w:hAnsi="宋体"/>
          <w:b/>
          <w:color w:val="auto"/>
          <w:highlight w:val="none"/>
          <w:lang w:val="en-US" w:eastAsia="zh-CN"/>
        </w:rPr>
        <w:t>如有</w:t>
      </w:r>
      <w:r>
        <w:rPr>
          <w:rFonts w:ascii="宋体" w:hAnsi="宋体"/>
          <w:b/>
          <w:color w:val="auto"/>
          <w:highlight w:val="none"/>
        </w:rPr>
        <w:t>）</w:t>
      </w:r>
      <w:bookmarkEnd w:id="928"/>
      <w:bookmarkEnd w:id="929"/>
      <w:bookmarkEnd w:id="930"/>
      <w:bookmarkEnd w:id="931"/>
    </w:p>
    <w:p>
      <w:pPr>
        <w:spacing w:line="360" w:lineRule="auto"/>
        <w:outlineLvl w:val="0"/>
        <w:rPr>
          <w:rFonts w:ascii="宋体" w:hAnsi="宋体"/>
          <w:b/>
          <w:color w:val="auto"/>
          <w:highlight w:val="none"/>
        </w:rPr>
      </w:pPr>
      <w:bookmarkStart w:id="932" w:name="_Toc19343"/>
      <w:bookmarkStart w:id="933" w:name="_Toc18445"/>
      <w:bookmarkStart w:id="934" w:name="_Toc7122"/>
      <w:bookmarkStart w:id="935" w:name="_Toc14341"/>
      <w:r>
        <w:rPr>
          <w:rFonts w:hint="eastAsia" w:ascii="宋体" w:hAnsi="宋体"/>
          <w:b/>
          <w:color w:val="auto"/>
          <w:highlight w:val="none"/>
        </w:rPr>
        <w:t>五</w:t>
      </w:r>
      <w:r>
        <w:rPr>
          <w:rFonts w:ascii="宋体" w:hAnsi="宋体"/>
          <w:b/>
          <w:color w:val="auto"/>
          <w:highlight w:val="none"/>
        </w:rPr>
        <w:t>、</w:t>
      </w:r>
      <w:r>
        <w:rPr>
          <w:rFonts w:hint="eastAsia" w:ascii="宋体" w:hAnsi="宋体"/>
          <w:b/>
          <w:color w:val="auto"/>
          <w:highlight w:val="none"/>
        </w:rPr>
        <w:t>资格审查部分</w:t>
      </w:r>
      <w:bookmarkEnd w:id="932"/>
      <w:bookmarkEnd w:id="933"/>
      <w:bookmarkEnd w:id="934"/>
      <w:bookmarkEnd w:id="935"/>
    </w:p>
    <w:p>
      <w:pPr>
        <w:spacing w:line="360" w:lineRule="auto"/>
        <w:ind w:firstLine="420" w:firstLineChars="200"/>
        <w:rPr>
          <w:rFonts w:ascii="宋体" w:hAnsi="宋体"/>
          <w:color w:val="auto"/>
          <w:highlight w:val="none"/>
        </w:rPr>
      </w:pPr>
      <w:r>
        <w:rPr>
          <w:rFonts w:ascii="宋体" w:hAnsi="宋体"/>
          <w:color w:val="auto"/>
          <w:highlight w:val="none"/>
        </w:rPr>
        <w:t>（一）</w:t>
      </w:r>
      <w:r>
        <w:rPr>
          <w:rFonts w:hint="eastAsia" w:ascii="宋体" w:hAnsi="宋体"/>
          <w:color w:val="auto"/>
          <w:highlight w:val="none"/>
        </w:rPr>
        <w:t>法定代表人身份证明或授权委托书</w:t>
      </w:r>
    </w:p>
    <w:p>
      <w:pPr>
        <w:spacing w:line="360" w:lineRule="auto"/>
        <w:ind w:firstLine="420" w:firstLineChars="200"/>
        <w:rPr>
          <w:rFonts w:ascii="宋体" w:hAnsi="宋体"/>
          <w:color w:val="auto"/>
          <w:highlight w:val="none"/>
        </w:rPr>
      </w:pPr>
      <w:r>
        <w:rPr>
          <w:rFonts w:ascii="宋体" w:hAnsi="宋体"/>
          <w:color w:val="auto"/>
          <w:highlight w:val="none"/>
        </w:rPr>
        <w:t>（二）</w:t>
      </w:r>
      <w:r>
        <w:rPr>
          <w:rFonts w:hint="eastAsia" w:ascii="宋体" w:hAnsi="宋体"/>
          <w:color w:val="auto"/>
          <w:highlight w:val="none"/>
          <w:lang w:eastAsia="zh-CN"/>
        </w:rPr>
        <w:t>共同投标协议</w:t>
      </w:r>
      <w:r>
        <w:rPr>
          <w:rFonts w:hint="eastAsia" w:ascii="宋体" w:hAnsi="宋体"/>
          <w:color w:val="auto"/>
          <w:highlight w:val="none"/>
        </w:rPr>
        <w:t>（如有）</w:t>
      </w:r>
    </w:p>
    <w:p>
      <w:pPr>
        <w:spacing w:line="360" w:lineRule="auto"/>
        <w:ind w:firstLine="420" w:firstLineChars="200"/>
        <w:rPr>
          <w:rFonts w:ascii="宋体" w:hAnsi="宋体"/>
          <w:color w:val="auto"/>
          <w:highlight w:val="none"/>
        </w:rPr>
      </w:pPr>
      <w:r>
        <w:rPr>
          <w:rFonts w:ascii="宋体" w:hAnsi="宋体"/>
          <w:color w:val="auto"/>
          <w:highlight w:val="none"/>
        </w:rPr>
        <w:t>（三）</w:t>
      </w:r>
      <w:r>
        <w:rPr>
          <w:rFonts w:hint="eastAsia" w:ascii="宋体" w:hAnsi="宋体"/>
          <w:color w:val="auto"/>
          <w:highlight w:val="none"/>
        </w:rPr>
        <w:t>承诺</w:t>
      </w:r>
    </w:p>
    <w:p>
      <w:pPr>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lang w:val="en-US" w:eastAsia="zh-CN"/>
        </w:rPr>
        <w:t>四</w:t>
      </w:r>
      <w:r>
        <w:rPr>
          <w:rFonts w:ascii="宋体" w:hAnsi="宋体"/>
          <w:color w:val="auto"/>
          <w:highlight w:val="none"/>
        </w:rPr>
        <w:t>）其他资料</w:t>
      </w:r>
    </w:p>
    <w:p>
      <w:pPr>
        <w:pStyle w:val="4"/>
        <w:spacing w:line="360" w:lineRule="auto"/>
        <w:jc w:val="center"/>
        <w:outlineLvl w:val="0"/>
        <w:rPr>
          <w:rFonts w:ascii="宋体" w:hAnsi="宋体"/>
          <w:b w:val="0"/>
          <w:bCs w:val="0"/>
          <w:color w:val="auto"/>
          <w:sz w:val="44"/>
          <w:szCs w:val="44"/>
          <w:highlight w:val="none"/>
        </w:rPr>
      </w:pPr>
      <w:r>
        <w:rPr>
          <w:rFonts w:hint="eastAsia" w:ascii="宋体" w:hAnsi="宋体"/>
          <w:color w:val="auto"/>
          <w:highlight w:val="none"/>
        </w:rPr>
        <w:br w:type="page"/>
      </w:r>
      <w:bookmarkStart w:id="936" w:name="_Toc33106472"/>
      <w:bookmarkStart w:id="937" w:name="_Toc25952"/>
      <w:bookmarkStart w:id="938" w:name="_Toc31606"/>
      <w:r>
        <w:rPr>
          <w:rFonts w:hint="eastAsia" w:ascii="宋体" w:hAnsi="宋体"/>
          <w:b w:val="0"/>
          <w:bCs w:val="0"/>
          <w:color w:val="auto"/>
          <w:sz w:val="44"/>
          <w:szCs w:val="44"/>
          <w:highlight w:val="none"/>
        </w:rPr>
        <w:t>一、投标函部分</w:t>
      </w:r>
      <w:bookmarkEnd w:id="936"/>
      <w:bookmarkEnd w:id="937"/>
      <w:bookmarkEnd w:id="938"/>
    </w:p>
    <w:p>
      <w:pPr>
        <w:rPr>
          <w:rFonts w:hint="eastAsia" w:ascii="宋体" w:hAnsi="宋体"/>
          <w:color w:val="auto"/>
          <w:highlight w:val="none"/>
        </w:rPr>
      </w:pPr>
      <w:r>
        <w:rPr>
          <w:rFonts w:hint="eastAsia" w:ascii="宋体" w:hAnsi="宋体"/>
          <w:color w:val="auto"/>
          <w:highlight w:val="none"/>
        </w:rPr>
        <w:br w:type="page"/>
      </w:r>
    </w:p>
    <w:p>
      <w:pPr>
        <w:pStyle w:val="2"/>
        <w:rPr>
          <w:rFonts w:hint="eastAsia" w:ascii="宋体" w:hAnsi="宋体"/>
          <w:color w:val="auto"/>
          <w:highlight w:val="none"/>
        </w:rPr>
      </w:pPr>
    </w:p>
    <w:p>
      <w:pPr>
        <w:spacing w:line="360" w:lineRule="auto"/>
        <w:jc w:val="center"/>
        <w:outlineLvl w:val="1"/>
        <w:rPr>
          <w:rFonts w:hint="eastAsia" w:ascii="宋体" w:hAnsi="宋体"/>
          <w:color w:val="auto"/>
          <w:kern w:val="0"/>
          <w:sz w:val="32"/>
          <w:szCs w:val="32"/>
          <w:highlight w:val="none"/>
          <w:u w:val="single"/>
        </w:rPr>
      </w:pPr>
      <w:bookmarkStart w:id="939" w:name="_Toc509218853"/>
      <w:bookmarkStart w:id="940" w:name="_Toc534185830"/>
      <w:bookmarkStart w:id="941" w:name="_Toc536800771"/>
      <w:r>
        <w:rPr>
          <w:rFonts w:hint="eastAsia" w:ascii="宋体" w:hAnsi="宋体"/>
          <w:b/>
          <w:color w:val="auto"/>
          <w:sz w:val="32"/>
          <w:szCs w:val="32"/>
          <w:highlight w:val="none"/>
        </w:rPr>
        <w:t xml:space="preserve"> </w:t>
      </w:r>
      <w:r>
        <w:rPr>
          <w:rFonts w:hint="eastAsia" w:ascii="宋体" w:hAnsi="宋体"/>
          <w:color w:val="auto"/>
          <w:kern w:val="0"/>
          <w:sz w:val="32"/>
          <w:szCs w:val="32"/>
          <w:highlight w:val="none"/>
          <w:u w:val="single"/>
        </w:rPr>
        <w:t xml:space="preserve">                   </w:t>
      </w:r>
      <w:bookmarkStart w:id="942" w:name="_Toc28030"/>
      <w:bookmarkStart w:id="943" w:name="_Toc16519"/>
      <w:bookmarkStart w:id="944" w:name="_Toc22745"/>
      <w:bookmarkStart w:id="945" w:name="_Toc27656"/>
      <w:r>
        <w:rPr>
          <w:rFonts w:hint="eastAsia" w:ascii="宋体" w:hAnsi="宋体"/>
          <w:color w:val="auto"/>
          <w:kern w:val="0"/>
          <w:sz w:val="32"/>
          <w:szCs w:val="32"/>
          <w:highlight w:val="none"/>
          <w:u w:val="single"/>
        </w:rPr>
        <w:t>（项目名称）</w:t>
      </w:r>
      <w:bookmarkEnd w:id="942"/>
      <w:bookmarkEnd w:id="943"/>
      <w:bookmarkEnd w:id="944"/>
      <w:bookmarkEnd w:id="945"/>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rPr>
        <w:t>投 标 文 件</w:t>
      </w:r>
    </w:p>
    <w:p>
      <w:pPr>
        <w:autoSpaceDE w:val="0"/>
        <w:autoSpaceDN w:val="0"/>
        <w:adjustRightInd w:val="0"/>
        <w:snapToGrid w:val="0"/>
        <w:spacing w:line="360" w:lineRule="auto"/>
        <w:jc w:val="left"/>
        <w:rPr>
          <w:rFonts w:ascii="宋体" w:hAnsi="宋体"/>
          <w:color w:val="auto"/>
          <w:kern w:val="0"/>
          <w:sz w:val="16"/>
          <w:szCs w:val="16"/>
          <w:highlight w:val="none"/>
        </w:rPr>
      </w:pPr>
    </w:p>
    <w:p>
      <w:pPr>
        <w:autoSpaceDE w:val="0"/>
        <w:autoSpaceDN w:val="0"/>
        <w:adjustRightInd w:val="0"/>
        <w:snapToGrid w:val="0"/>
        <w:spacing w:line="360" w:lineRule="auto"/>
        <w:jc w:val="center"/>
        <w:rPr>
          <w:rFonts w:ascii="宋体" w:hAnsi="宋体"/>
          <w:color w:val="auto"/>
          <w:kern w:val="0"/>
          <w:sz w:val="36"/>
          <w:szCs w:val="36"/>
          <w:highlight w:val="none"/>
        </w:rPr>
      </w:pPr>
      <w:r>
        <w:rPr>
          <w:rFonts w:hint="eastAsia" w:ascii="宋体" w:hAnsi="宋体"/>
          <w:color w:val="auto"/>
          <w:kern w:val="0"/>
          <w:sz w:val="36"/>
          <w:szCs w:val="36"/>
          <w:highlight w:val="none"/>
        </w:rPr>
        <w:t>投标函部分</w:t>
      </w: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tabs>
          <w:tab w:val="left" w:pos="6080"/>
          <w:tab w:val="left" w:pos="6640"/>
        </w:tabs>
        <w:autoSpaceDE w:val="0"/>
        <w:autoSpaceDN w:val="0"/>
        <w:adjustRightInd w:val="0"/>
        <w:snapToGrid w:val="0"/>
        <w:spacing w:after="156" w:afterLines="50" w:line="360" w:lineRule="auto"/>
        <w:jc w:val="center"/>
        <w:outlineLvl w:val="1"/>
        <w:rPr>
          <w:rFonts w:ascii="宋体" w:hAnsi="宋体"/>
          <w:color w:val="auto"/>
          <w:w w:val="99"/>
          <w:kern w:val="0"/>
          <w:sz w:val="28"/>
          <w:szCs w:val="28"/>
          <w:highlight w:val="none"/>
        </w:rPr>
      </w:pPr>
      <w:bookmarkStart w:id="946" w:name="_Toc3934"/>
      <w:bookmarkStart w:id="947" w:name="_Toc331"/>
      <w:bookmarkStart w:id="948" w:name="_Toc24614"/>
      <w:bookmarkStart w:id="949" w:name="_Toc9696"/>
      <w:r>
        <w:rPr>
          <w:rFonts w:ascii="宋体" w:hAnsi="宋体"/>
          <w:color w:val="auto"/>
          <w:w w:val="99"/>
          <w:kern w:val="0"/>
          <w:sz w:val="28"/>
          <w:szCs w:val="28"/>
          <w:highlight w:val="none"/>
        </w:rPr>
        <w:t>投标人</w:t>
      </w:r>
      <w:r>
        <w:rPr>
          <w:rFonts w:ascii="宋体" w:hAnsi="宋体"/>
          <w:color w:val="auto"/>
          <w:spacing w:val="1"/>
          <w:w w:val="99"/>
          <w:kern w:val="0"/>
          <w:sz w:val="28"/>
          <w:szCs w:val="28"/>
          <w:highlight w:val="none"/>
        </w:rPr>
        <w:t>：</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（盖单位法人章）</w:t>
      </w:r>
      <w:bookmarkEnd w:id="946"/>
      <w:bookmarkEnd w:id="947"/>
      <w:bookmarkEnd w:id="948"/>
      <w:bookmarkEnd w:id="949"/>
    </w:p>
    <w:p>
      <w:pPr>
        <w:tabs>
          <w:tab w:val="left" w:pos="6080"/>
          <w:tab w:val="left" w:pos="6640"/>
        </w:tabs>
        <w:autoSpaceDE w:val="0"/>
        <w:autoSpaceDN w:val="0"/>
        <w:adjustRightInd w:val="0"/>
        <w:snapToGrid w:val="0"/>
        <w:spacing w:after="156" w:afterLines="50" w:line="360" w:lineRule="auto"/>
        <w:jc w:val="center"/>
        <w:outlineLvl w:val="1"/>
        <w:rPr>
          <w:rFonts w:ascii="宋体" w:hAnsi="宋体"/>
          <w:color w:val="auto"/>
          <w:kern w:val="0"/>
          <w:sz w:val="28"/>
          <w:szCs w:val="28"/>
          <w:highlight w:val="none"/>
        </w:rPr>
      </w:pPr>
      <w:bookmarkStart w:id="950" w:name="_Toc32679"/>
      <w:bookmarkStart w:id="951" w:name="_Toc27426"/>
      <w:bookmarkStart w:id="952" w:name="_Toc2630"/>
      <w:bookmarkStart w:id="953" w:name="_Toc3784"/>
      <w:r>
        <w:rPr>
          <w:rFonts w:ascii="宋体" w:hAnsi="宋体"/>
          <w:color w:val="auto"/>
          <w:w w:val="99"/>
          <w:kern w:val="0"/>
          <w:sz w:val="28"/>
          <w:szCs w:val="28"/>
          <w:highlight w:val="none"/>
        </w:rPr>
        <w:t>法定代表人或其委托代理人：</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w:t>
      </w:r>
      <w:r>
        <w:rPr>
          <w:rFonts w:hint="eastAsia" w:ascii="宋体" w:hAnsi="宋体"/>
          <w:color w:val="auto"/>
          <w:w w:val="99"/>
          <w:kern w:val="0"/>
          <w:sz w:val="28"/>
          <w:szCs w:val="28"/>
          <w:highlight w:val="none"/>
          <w:lang w:eastAsia="zh-CN"/>
        </w:rPr>
        <w:t>签名</w:t>
      </w:r>
      <w:r>
        <w:rPr>
          <w:rFonts w:ascii="宋体" w:hAnsi="宋体"/>
          <w:color w:val="auto"/>
          <w:w w:val="99"/>
          <w:kern w:val="0"/>
          <w:sz w:val="28"/>
          <w:szCs w:val="28"/>
          <w:highlight w:val="none"/>
        </w:rPr>
        <w:t>或盖章）</w:t>
      </w:r>
      <w:bookmarkEnd w:id="950"/>
      <w:bookmarkEnd w:id="951"/>
      <w:bookmarkEnd w:id="952"/>
      <w:bookmarkEnd w:id="953"/>
    </w:p>
    <w:p>
      <w:pPr>
        <w:tabs>
          <w:tab w:val="left" w:pos="2580"/>
          <w:tab w:val="left" w:pos="5940"/>
        </w:tabs>
        <w:autoSpaceDE w:val="0"/>
        <w:autoSpaceDN w:val="0"/>
        <w:adjustRightInd w:val="0"/>
        <w:snapToGrid w:val="0"/>
        <w:spacing w:line="360" w:lineRule="auto"/>
        <w:ind w:firstLine="2940"/>
        <w:jc w:val="left"/>
        <w:rPr>
          <w:rFonts w:hint="eastAsia" w:ascii="宋体" w:hAnsi="宋体" w:cs="宋体"/>
          <w:bCs/>
          <w:color w:val="auto"/>
          <w:highlight w:val="none"/>
        </w:rPr>
      </w:pPr>
      <w:r>
        <w:rPr>
          <w:rFonts w:hint="eastAsia" w:ascii="宋体" w:hAnsi="宋体"/>
          <w:color w:val="auto"/>
          <w:w w:val="99"/>
          <w:kern w:val="0"/>
          <w:sz w:val="28"/>
          <w:szCs w:val="28"/>
          <w:highlight w:val="none"/>
          <w:u w:val="single"/>
        </w:rPr>
        <w:t xml:space="preserve">    </w:t>
      </w:r>
      <w:r>
        <w:rPr>
          <w:rFonts w:hint="eastAsia" w:ascii="宋体" w:hAnsi="宋体"/>
          <w:color w:val="auto"/>
          <w:w w:val="99"/>
          <w:kern w:val="0"/>
          <w:sz w:val="28"/>
          <w:szCs w:val="28"/>
          <w:highlight w:val="none"/>
        </w:rPr>
        <w:t>年</w:t>
      </w:r>
      <w:r>
        <w:rPr>
          <w:rFonts w:hint="eastAsia" w:ascii="宋体" w:hAnsi="宋体"/>
          <w:color w:val="auto"/>
          <w:w w:val="99"/>
          <w:kern w:val="0"/>
          <w:sz w:val="28"/>
          <w:szCs w:val="28"/>
          <w:highlight w:val="none"/>
          <w:u w:val="single"/>
        </w:rPr>
        <w:t xml:space="preserve">    </w:t>
      </w:r>
      <w:r>
        <w:rPr>
          <w:rFonts w:hint="eastAsia" w:ascii="宋体" w:hAnsi="宋体"/>
          <w:color w:val="auto"/>
          <w:w w:val="99"/>
          <w:kern w:val="0"/>
          <w:sz w:val="28"/>
          <w:szCs w:val="28"/>
          <w:highlight w:val="none"/>
        </w:rPr>
        <w:t>月</w:t>
      </w:r>
      <w:r>
        <w:rPr>
          <w:rFonts w:hint="eastAsia" w:ascii="宋体" w:hAnsi="宋体"/>
          <w:color w:val="auto"/>
          <w:w w:val="99"/>
          <w:kern w:val="0"/>
          <w:sz w:val="28"/>
          <w:szCs w:val="28"/>
          <w:highlight w:val="none"/>
          <w:u w:val="single"/>
        </w:rPr>
        <w:t xml:space="preserve">    </w:t>
      </w:r>
      <w:r>
        <w:rPr>
          <w:rFonts w:hint="eastAsia" w:ascii="宋体" w:hAnsi="宋体"/>
          <w:color w:val="auto"/>
          <w:w w:val="99"/>
          <w:kern w:val="0"/>
          <w:sz w:val="28"/>
          <w:szCs w:val="28"/>
          <w:highlight w:val="none"/>
        </w:rPr>
        <w:t>日</w:t>
      </w:r>
      <w:r>
        <w:rPr>
          <w:rFonts w:ascii="宋体" w:hAnsi="宋体"/>
          <w:color w:val="auto"/>
          <w:highlight w:val="none"/>
        </w:rPr>
        <w:br w:type="page"/>
      </w:r>
      <w:bookmarkEnd w:id="939"/>
      <w:bookmarkEnd w:id="940"/>
      <w:bookmarkEnd w:id="941"/>
      <w:bookmarkStart w:id="954" w:name="_Toc224103494"/>
      <w:bookmarkStart w:id="955" w:name="_Toc287607866"/>
      <w:bookmarkStart w:id="956" w:name="_Toc430530529"/>
      <w:bookmarkStart w:id="957" w:name="_Toc287620813"/>
      <w:bookmarkStart w:id="958" w:name="_Toc277082642"/>
    </w:p>
    <w:bookmarkEnd w:id="954"/>
    <w:bookmarkEnd w:id="955"/>
    <w:bookmarkEnd w:id="956"/>
    <w:bookmarkEnd w:id="957"/>
    <w:bookmarkEnd w:id="958"/>
    <w:p>
      <w:pPr>
        <w:autoSpaceDE w:val="0"/>
        <w:autoSpaceDN w:val="0"/>
        <w:adjustRightInd w:val="0"/>
        <w:snapToGrid w:val="0"/>
        <w:spacing w:line="360" w:lineRule="auto"/>
        <w:jc w:val="center"/>
        <w:rPr>
          <w:rFonts w:ascii="宋体" w:hAnsi="宋体"/>
          <w:color w:val="auto"/>
          <w:kern w:val="0"/>
          <w:sz w:val="36"/>
          <w:szCs w:val="36"/>
          <w:highlight w:val="none"/>
        </w:rPr>
      </w:pPr>
      <w:r>
        <w:rPr>
          <w:rFonts w:hint="eastAsia" w:ascii="宋体" w:hAnsi="宋体"/>
          <w:color w:val="auto"/>
          <w:kern w:val="0"/>
          <w:sz w:val="36"/>
          <w:szCs w:val="36"/>
          <w:highlight w:val="none"/>
        </w:rPr>
        <w:t>目  录</w:t>
      </w:r>
    </w:p>
    <w:p>
      <w:pPr>
        <w:autoSpaceDE w:val="0"/>
        <w:autoSpaceDN w:val="0"/>
        <w:adjustRightInd w:val="0"/>
        <w:snapToGrid w:val="0"/>
        <w:spacing w:line="360" w:lineRule="auto"/>
        <w:jc w:val="left"/>
        <w:rPr>
          <w:rFonts w:ascii="宋体" w:hAnsi="宋体"/>
          <w:color w:val="auto"/>
          <w:kern w:val="0"/>
          <w:sz w:val="24"/>
          <w:szCs w:val="21"/>
          <w:highlight w:val="none"/>
        </w:rPr>
      </w:pPr>
    </w:p>
    <w:p>
      <w:pPr>
        <w:autoSpaceDE w:val="0"/>
        <w:autoSpaceDN w:val="0"/>
        <w:adjustRightInd w:val="0"/>
        <w:spacing w:line="360" w:lineRule="auto"/>
        <w:ind w:firstLine="480" w:firstLineChars="200"/>
        <w:jc w:val="left"/>
        <w:rPr>
          <w:rFonts w:ascii="宋体" w:hAnsi="宋体"/>
          <w:color w:val="auto"/>
          <w:kern w:val="0"/>
          <w:sz w:val="24"/>
          <w:highlight w:val="none"/>
        </w:rPr>
      </w:pPr>
      <w:r>
        <w:rPr>
          <w:rFonts w:ascii="宋体" w:hAnsi="宋体"/>
          <w:color w:val="auto"/>
          <w:kern w:val="0"/>
          <w:sz w:val="24"/>
          <w:highlight w:val="none"/>
        </w:rPr>
        <w:t>（一）投标函</w:t>
      </w:r>
    </w:p>
    <w:p>
      <w:pPr>
        <w:autoSpaceDE w:val="0"/>
        <w:autoSpaceDN w:val="0"/>
        <w:adjustRightInd w:val="0"/>
        <w:spacing w:line="360" w:lineRule="auto"/>
        <w:ind w:firstLine="480" w:firstLineChars="200"/>
        <w:jc w:val="left"/>
        <w:rPr>
          <w:rFonts w:ascii="宋体" w:hAnsi="宋体"/>
          <w:color w:val="auto"/>
          <w:kern w:val="0"/>
          <w:sz w:val="24"/>
          <w:highlight w:val="none"/>
        </w:rPr>
      </w:pPr>
      <w:r>
        <w:rPr>
          <w:rFonts w:ascii="宋体" w:hAnsi="宋体"/>
          <w:color w:val="auto"/>
          <w:kern w:val="0"/>
          <w:sz w:val="24"/>
          <w:highlight w:val="none"/>
        </w:rPr>
        <w:t>（二）投标函附录</w:t>
      </w:r>
    </w:p>
    <w:p>
      <w:pPr>
        <w:autoSpaceDE w:val="0"/>
        <w:autoSpaceDN w:val="0"/>
        <w:adjustRightInd w:val="0"/>
        <w:spacing w:line="360" w:lineRule="auto"/>
        <w:ind w:firstLine="480" w:firstLineChars="200"/>
        <w:jc w:val="left"/>
        <w:rPr>
          <w:rFonts w:ascii="宋体" w:hAnsi="宋体"/>
          <w:color w:val="auto"/>
          <w:kern w:val="0"/>
          <w:sz w:val="24"/>
          <w:highlight w:val="none"/>
        </w:rPr>
      </w:pPr>
      <w:r>
        <w:rPr>
          <w:rFonts w:ascii="宋体" w:hAnsi="宋体"/>
          <w:color w:val="auto"/>
          <w:kern w:val="0"/>
          <w:sz w:val="24"/>
          <w:highlight w:val="none"/>
        </w:rPr>
        <w:t>（三）</w:t>
      </w:r>
      <w:r>
        <w:rPr>
          <w:rFonts w:hint="eastAsia" w:ascii="宋体" w:hAnsi="宋体"/>
          <w:color w:val="auto"/>
          <w:kern w:val="0"/>
          <w:sz w:val="24"/>
          <w:highlight w:val="none"/>
        </w:rPr>
        <w:t>法定代表人身份证明或授权委托书</w:t>
      </w:r>
    </w:p>
    <w:p>
      <w:pPr>
        <w:autoSpaceDE w:val="0"/>
        <w:autoSpaceDN w:val="0"/>
        <w:adjustRightInd w:val="0"/>
        <w:spacing w:line="360" w:lineRule="auto"/>
        <w:ind w:firstLine="480" w:firstLineChars="200"/>
        <w:jc w:val="left"/>
        <w:rPr>
          <w:rFonts w:ascii="宋体" w:hAnsi="宋体"/>
          <w:color w:val="auto"/>
          <w:kern w:val="0"/>
          <w:sz w:val="24"/>
          <w:highlight w:val="none"/>
        </w:rPr>
      </w:pPr>
      <w:r>
        <w:rPr>
          <w:rFonts w:ascii="宋体" w:hAnsi="宋体"/>
          <w:color w:val="auto"/>
          <w:kern w:val="0"/>
          <w:sz w:val="24"/>
          <w:highlight w:val="none"/>
        </w:rPr>
        <w:t>（四）</w:t>
      </w:r>
      <w:r>
        <w:rPr>
          <w:rFonts w:hint="eastAsia" w:ascii="宋体" w:hAnsi="宋体"/>
          <w:kern w:val="0"/>
          <w:sz w:val="24"/>
        </w:rPr>
        <w:t>投标报价合理性说明</w:t>
      </w:r>
      <w:r>
        <w:rPr>
          <w:rFonts w:hint="eastAsia" w:ascii="宋体" w:hAnsi="宋体"/>
          <w:color w:val="auto"/>
          <w:kern w:val="0"/>
          <w:sz w:val="24"/>
          <w:highlight w:val="none"/>
        </w:rPr>
        <w:t>（如有）</w:t>
      </w:r>
    </w:p>
    <w:p>
      <w:pPr>
        <w:pStyle w:val="5"/>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1"/>
        <w:rPr>
          <w:rFonts w:hint="eastAsia" w:ascii="宋体" w:hAnsi="宋体" w:cs="宋体"/>
          <w:b w:val="0"/>
          <w:color w:val="auto"/>
          <w:highlight w:val="none"/>
        </w:rPr>
      </w:pPr>
      <w:r>
        <w:rPr>
          <w:rFonts w:hint="eastAsia" w:ascii="宋体" w:hAnsi="宋体" w:cs="宋体"/>
          <w:color w:val="auto"/>
          <w:kern w:val="0"/>
          <w:sz w:val="28"/>
          <w:szCs w:val="28"/>
          <w:highlight w:val="none"/>
          <w:u w:val="single"/>
        </w:rPr>
        <w:br w:type="page"/>
      </w:r>
      <w:bookmarkStart w:id="959" w:name="_Toc277082643"/>
      <w:bookmarkStart w:id="960" w:name="_Toc24226"/>
      <w:bookmarkStart w:id="961" w:name="_Toc6240"/>
      <w:bookmarkStart w:id="962" w:name="_Toc224103495"/>
      <w:bookmarkStart w:id="963" w:name="_Toc534185831"/>
      <w:bookmarkStart w:id="964" w:name="_Toc9715"/>
      <w:bookmarkStart w:id="965" w:name="_Toc287620814"/>
      <w:bookmarkStart w:id="966" w:name="_Toc536800772"/>
      <w:bookmarkStart w:id="967" w:name="_Toc287607867"/>
      <w:bookmarkStart w:id="968" w:name="_Toc430530530"/>
      <w:bookmarkStart w:id="969" w:name="_Toc509218854"/>
      <w:r>
        <w:rPr>
          <w:rFonts w:hint="eastAsia" w:ascii="宋体" w:hAnsi="宋体" w:cs="宋体"/>
          <w:b w:val="0"/>
          <w:bCs w:val="0"/>
          <w:color w:val="auto"/>
          <w:highlight w:val="none"/>
        </w:rPr>
        <w:t>（一）投标函</w:t>
      </w:r>
      <w:bookmarkEnd w:id="959"/>
      <w:bookmarkEnd w:id="960"/>
      <w:bookmarkEnd w:id="961"/>
      <w:bookmarkEnd w:id="962"/>
      <w:bookmarkEnd w:id="963"/>
      <w:bookmarkEnd w:id="964"/>
      <w:bookmarkEnd w:id="965"/>
      <w:bookmarkEnd w:id="966"/>
      <w:bookmarkEnd w:id="967"/>
      <w:bookmarkEnd w:id="968"/>
      <w:bookmarkEnd w:id="969"/>
    </w:p>
    <w:p>
      <w:pPr>
        <w:keepNext w:val="0"/>
        <w:keepLines w:val="0"/>
        <w:pageBreakBefore w:val="0"/>
        <w:widowControl w:val="0"/>
        <w:tabs>
          <w:tab w:val="left" w:pos="2640"/>
        </w:tabs>
        <w:kinsoku/>
        <w:wordWrap/>
        <w:overflowPunct/>
        <w:topLinePunct w:val="0"/>
        <w:autoSpaceDE w:val="0"/>
        <w:autoSpaceDN w:val="0"/>
        <w:bidi w:val="0"/>
        <w:adjustRightInd w:val="0"/>
        <w:snapToGrid/>
        <w:spacing w:line="380" w:lineRule="exact"/>
        <w:textAlignment w:val="auto"/>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u w:val="single"/>
        </w:rPr>
        <w:tab/>
      </w:r>
      <w:r>
        <w:rPr>
          <w:rFonts w:hint="eastAsia" w:ascii="宋体" w:hAnsi="宋体" w:cs="宋体"/>
          <w:snapToGrid w:val="0"/>
          <w:color w:val="auto"/>
          <w:kern w:val="0"/>
          <w:szCs w:val="21"/>
          <w:highlight w:val="none"/>
          <w:u w:val="single"/>
        </w:rPr>
        <w:t>（招标人名称）</w:t>
      </w:r>
      <w:r>
        <w:rPr>
          <w:rFonts w:hint="eastAsia" w:ascii="宋体" w:hAnsi="宋体" w:cs="宋体"/>
          <w:snapToGrid w:val="0"/>
          <w:color w:val="auto"/>
          <w:kern w:val="0"/>
          <w:szCs w:val="21"/>
          <w:highlight w:val="none"/>
        </w:rPr>
        <w:t>：</w:t>
      </w:r>
    </w:p>
    <w:p>
      <w:pPr>
        <w:keepNext w:val="0"/>
        <w:keepLines w:val="0"/>
        <w:pageBreakBefore w:val="0"/>
        <w:widowControl w:val="0"/>
        <w:kinsoku/>
        <w:wordWrap/>
        <w:overflowPunct/>
        <w:topLinePunct w:val="0"/>
        <w:bidi w:val="0"/>
        <w:snapToGrid/>
        <w:spacing w:line="380" w:lineRule="exact"/>
        <w:ind w:firstLine="420" w:firstLineChars="200"/>
        <w:textAlignment w:val="auto"/>
        <w:rPr>
          <w:rFonts w:ascii="宋体" w:hAnsi="宋体"/>
          <w:color w:val="auto"/>
          <w:szCs w:val="21"/>
          <w:highlight w:val="none"/>
        </w:rPr>
      </w:pPr>
      <w:r>
        <w:rPr>
          <w:rFonts w:hint="eastAsia" w:ascii="宋体" w:hAnsi="宋体" w:cs="宋体"/>
          <w:snapToGrid w:val="0"/>
          <w:color w:val="auto"/>
          <w:kern w:val="0"/>
          <w:szCs w:val="21"/>
          <w:highlight w:val="none"/>
        </w:rPr>
        <w:t xml:space="preserve">1. </w:t>
      </w:r>
      <w:r>
        <w:rPr>
          <w:rFonts w:ascii="宋体" w:hAnsi="宋体"/>
          <w:color w:val="auto"/>
          <w:szCs w:val="21"/>
          <w:highlight w:val="none"/>
        </w:rPr>
        <w:t>我方已仔细研究了</w:t>
      </w:r>
      <w:r>
        <w:rPr>
          <w:rFonts w:hint="eastAsia" w:ascii="宋体" w:hAnsi="宋体"/>
          <w:color w:val="auto"/>
          <w:szCs w:val="21"/>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项目名称</w:t>
      </w:r>
      <w:r>
        <w:rPr>
          <w:rFonts w:hint="eastAsia" w:ascii="宋体" w:hAnsi="宋体"/>
          <w:color w:val="auto"/>
          <w:highlight w:val="none"/>
          <w:u w:val="single"/>
        </w:rPr>
        <w:t>）</w:t>
      </w:r>
      <w:r>
        <w:rPr>
          <w:rFonts w:ascii="宋体" w:hAnsi="宋体"/>
          <w:color w:val="auto"/>
          <w:szCs w:val="21"/>
          <w:highlight w:val="none"/>
        </w:rPr>
        <w:t>招标文件的全部内容，</w:t>
      </w:r>
      <w:r>
        <w:rPr>
          <w:rFonts w:ascii="宋体" w:hAnsi="宋体"/>
          <w:snapToGrid w:val="0"/>
          <w:color w:val="auto"/>
          <w:kern w:val="0"/>
          <w:szCs w:val="21"/>
          <w:highlight w:val="none"/>
        </w:rPr>
        <w:t>愿意以人民币（大写）</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ab/>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ascii="宋体" w:hAnsi="宋体"/>
          <w:snapToGrid w:val="0"/>
          <w:color w:val="auto"/>
          <w:kern w:val="0"/>
          <w:szCs w:val="21"/>
          <w:highlight w:val="none"/>
          <w:u w:val="single"/>
        </w:rPr>
        <w:tab/>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）的投标总报价</w:t>
      </w:r>
      <w:r>
        <w:rPr>
          <w:rFonts w:hint="eastAsia" w:ascii="宋体" w:hAnsi="宋体"/>
          <w:snapToGrid w:val="0"/>
          <w:color w:val="auto"/>
          <w:kern w:val="0"/>
          <w:szCs w:val="21"/>
          <w:highlight w:val="none"/>
        </w:rPr>
        <w:t>进行报价</w:t>
      </w:r>
      <w:r>
        <w:rPr>
          <w:rFonts w:ascii="宋体" w:hAnsi="宋体"/>
          <w:color w:val="auto"/>
          <w:szCs w:val="21"/>
          <w:highlight w:val="none"/>
        </w:rPr>
        <w:t>，</w:t>
      </w:r>
      <w:r>
        <w:rPr>
          <w:rFonts w:ascii="宋体" w:hAnsi="宋体"/>
          <w:snapToGrid w:val="0"/>
          <w:color w:val="auto"/>
          <w:kern w:val="0"/>
          <w:szCs w:val="21"/>
          <w:highlight w:val="none"/>
        </w:rPr>
        <w:t>该工程</w:t>
      </w:r>
      <w:r>
        <w:rPr>
          <w:rFonts w:ascii="宋体" w:hAnsi="宋体"/>
          <w:snapToGrid w:val="0"/>
          <w:color w:val="auto"/>
          <w:kern w:val="0"/>
          <w:highlight w:val="none"/>
        </w:rPr>
        <w:t>项目经理为</w:t>
      </w:r>
      <w:r>
        <w:rPr>
          <w:rFonts w:hint="eastAsia" w:ascii="宋体" w:hAnsi="宋体"/>
          <w:snapToGrid w:val="0"/>
          <w:color w:val="auto"/>
          <w:kern w:val="0"/>
          <w:highlight w:val="none"/>
          <w:u w:val="single"/>
        </w:rPr>
        <w:t xml:space="preserve">        </w:t>
      </w:r>
      <w:r>
        <w:rPr>
          <w:rFonts w:hint="eastAsia" w:ascii="宋体" w:hAnsi="宋体"/>
          <w:snapToGrid w:val="0"/>
          <w:color w:val="auto"/>
          <w:kern w:val="0"/>
          <w:highlight w:val="none"/>
        </w:rPr>
        <w:t>，项目总工为</w:t>
      </w:r>
      <w:r>
        <w:rPr>
          <w:rFonts w:hint="eastAsia" w:ascii="宋体" w:hAnsi="宋体"/>
          <w:snapToGrid w:val="0"/>
          <w:color w:val="auto"/>
          <w:kern w:val="0"/>
          <w:highlight w:val="none"/>
          <w:u w:val="single"/>
        </w:rPr>
        <w:t xml:space="preserve">        </w:t>
      </w:r>
      <w:r>
        <w:rPr>
          <w:rFonts w:hint="eastAsia" w:ascii="宋体" w:hAnsi="宋体"/>
          <w:snapToGrid w:val="0"/>
          <w:color w:val="auto"/>
          <w:kern w:val="0"/>
          <w:szCs w:val="21"/>
          <w:highlight w:val="none"/>
        </w:rPr>
        <w:t>，委托代理人为：</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color w:val="auto"/>
          <w:szCs w:val="21"/>
          <w:highlight w:val="none"/>
        </w:rPr>
        <w:t>工期：</w:t>
      </w:r>
      <w:r>
        <w:rPr>
          <w:rFonts w:hint="eastAsia" w:ascii="宋体" w:hAnsi="宋体"/>
          <w:color w:val="auto"/>
          <w:szCs w:val="21"/>
          <w:highlight w:val="none"/>
          <w:u w:val="single"/>
        </w:rPr>
        <w:t xml:space="preserve">        </w:t>
      </w:r>
      <w:r>
        <w:rPr>
          <w:rFonts w:hint="eastAsia" w:ascii="宋体" w:hAnsi="宋体"/>
          <w:color w:val="auto"/>
          <w:szCs w:val="21"/>
          <w:highlight w:val="none"/>
        </w:rPr>
        <w:t>，缺陷责任期：</w:t>
      </w:r>
      <w:r>
        <w:rPr>
          <w:rFonts w:hint="eastAsia" w:ascii="宋体" w:hAnsi="宋体"/>
          <w:color w:val="auto"/>
          <w:szCs w:val="21"/>
          <w:highlight w:val="none"/>
          <w:u w:val="single"/>
        </w:rPr>
        <w:t xml:space="preserve">        </w:t>
      </w:r>
      <w:r>
        <w:rPr>
          <w:rFonts w:hint="eastAsia" w:ascii="宋体" w:hAnsi="宋体"/>
          <w:color w:val="auto"/>
          <w:szCs w:val="21"/>
          <w:highlight w:val="none"/>
        </w:rPr>
        <w:t>，</w:t>
      </w:r>
      <w:r>
        <w:rPr>
          <w:rFonts w:ascii="宋体" w:hAnsi="宋体"/>
          <w:color w:val="auto"/>
          <w:szCs w:val="21"/>
          <w:highlight w:val="none"/>
        </w:rPr>
        <w:t>按合同约定实施和完成承包工程，修补工程中的任何缺陷</w:t>
      </w:r>
      <w:r>
        <w:rPr>
          <w:rFonts w:hint="eastAsia" w:ascii="宋体" w:hAnsi="宋体"/>
          <w:color w:val="auto"/>
          <w:szCs w:val="21"/>
          <w:highlight w:val="none"/>
        </w:rPr>
        <w:t>，</w:t>
      </w:r>
      <w:r>
        <w:rPr>
          <w:rFonts w:ascii="宋体" w:hAnsi="宋体"/>
          <w:color w:val="auto"/>
          <w:szCs w:val="21"/>
          <w:highlight w:val="none"/>
        </w:rPr>
        <w:t xml:space="preserve"> 工程质量</w:t>
      </w:r>
      <w:r>
        <w:rPr>
          <w:rFonts w:hint="eastAsia" w:ascii="宋体" w:hAnsi="宋体"/>
          <w:color w:val="auto"/>
          <w:szCs w:val="21"/>
          <w:highlight w:val="none"/>
        </w:rPr>
        <w:t>：</w:t>
      </w:r>
      <w:r>
        <w:rPr>
          <w:rFonts w:ascii="宋体" w:hAnsi="宋体"/>
          <w:color w:val="auto"/>
          <w:szCs w:val="21"/>
          <w:highlight w:val="none"/>
          <w:u w:val="single"/>
        </w:rPr>
        <w:t xml:space="preserve"> </w:t>
      </w:r>
      <w:r>
        <w:rPr>
          <w:rFonts w:hint="eastAsia" w:ascii="宋体" w:hAnsi="宋体"/>
          <w:color w:val="auto"/>
          <w:szCs w:val="21"/>
          <w:highlight w:val="none"/>
          <w:u w:val="single"/>
        </w:rPr>
        <w:t>　　　　</w:t>
      </w:r>
      <w:r>
        <w:rPr>
          <w:rFonts w:hint="eastAsia" w:ascii="宋体" w:hAnsi="宋体"/>
          <w:color w:val="auto"/>
          <w:szCs w:val="21"/>
          <w:highlight w:val="none"/>
        </w:rPr>
        <w:t>，安全目标：</w:t>
      </w:r>
      <w:r>
        <w:rPr>
          <w:rFonts w:hint="eastAsia" w:ascii="宋体" w:hAnsi="宋体"/>
          <w:color w:val="auto"/>
          <w:szCs w:val="21"/>
          <w:highlight w:val="none"/>
          <w:u w:val="single"/>
        </w:rPr>
        <w:t>　　　　　</w:t>
      </w:r>
      <w:r>
        <w:rPr>
          <w:rFonts w:ascii="宋体" w:hAnsi="宋体"/>
          <w:color w:val="auto"/>
          <w:szCs w:val="21"/>
          <w:highlight w:val="none"/>
        </w:rPr>
        <w:t>。</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2. 我方承诺响应招标文件规定的投标有效期，在投标有效期内不修改、撤销投标文件。</w:t>
      </w:r>
    </w:p>
    <w:p>
      <w:pPr>
        <w:keepNext w:val="0"/>
        <w:keepLines w:val="0"/>
        <w:pageBreakBefore w:val="0"/>
        <w:widowControl w:val="0"/>
        <w:tabs>
          <w:tab w:val="left" w:pos="2730"/>
          <w:tab w:val="left" w:pos="7980"/>
        </w:tabs>
        <w:kinsoku/>
        <w:wordWrap/>
        <w:overflowPunct/>
        <w:topLinePunct w:val="0"/>
        <w:autoSpaceDE w:val="0"/>
        <w:autoSpaceDN w:val="0"/>
        <w:bidi w:val="0"/>
        <w:adjustRightInd w:val="0"/>
        <w:snapToGrid/>
        <w:spacing w:line="380" w:lineRule="exact"/>
        <w:ind w:firstLine="420" w:firstLineChars="200"/>
        <w:textAlignment w:val="auto"/>
        <w:rPr>
          <w:rFonts w:ascii="宋体" w:hAnsi="宋体"/>
          <w:snapToGrid w:val="0"/>
          <w:color w:val="auto"/>
          <w:kern w:val="0"/>
          <w:sz w:val="10"/>
          <w:szCs w:val="10"/>
          <w:highlight w:val="none"/>
        </w:rPr>
      </w:pPr>
      <w:r>
        <w:rPr>
          <w:rFonts w:ascii="宋体" w:hAnsi="宋体"/>
          <w:snapToGrid w:val="0"/>
          <w:color w:val="auto"/>
          <w:kern w:val="0"/>
          <w:szCs w:val="21"/>
          <w:highlight w:val="none"/>
        </w:rPr>
        <w:t>3</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随同本投标函提交投标保证金一份，金额为人民币（大写）</w:t>
      </w:r>
      <w:r>
        <w:rPr>
          <w:rFonts w:hint="eastAsia" w:ascii="宋体" w:hAnsi="宋体"/>
          <w:color w:val="auto"/>
          <w:szCs w:val="21"/>
          <w:highlight w:val="none"/>
          <w:u w:val="single"/>
        </w:rPr>
        <w:t xml:space="preserve">　　　      </w:t>
      </w:r>
      <w:r>
        <w:rPr>
          <w:rFonts w:ascii="宋体" w:hAnsi="宋体"/>
          <w:snapToGrid w:val="0"/>
          <w:color w:val="auto"/>
          <w:kern w:val="0"/>
          <w:szCs w:val="21"/>
          <w:highlight w:val="none"/>
        </w:rPr>
        <w:t>（¥</w:t>
      </w:r>
      <w:r>
        <w:rPr>
          <w:rFonts w:hint="eastAsia" w:ascii="宋体" w:hAnsi="宋体"/>
          <w:color w:val="auto"/>
          <w:szCs w:val="21"/>
          <w:highlight w:val="none"/>
          <w:u w:val="single"/>
        </w:rPr>
        <w:t>　　　</w:t>
      </w:r>
      <w:r>
        <w:rPr>
          <w:rFonts w:ascii="宋体" w:hAnsi="宋体"/>
          <w:snapToGrid w:val="0"/>
          <w:color w:val="auto"/>
          <w:kern w:val="0"/>
          <w:szCs w:val="21"/>
          <w:highlight w:val="none"/>
        </w:rPr>
        <w:t>）。投标保证金</w:t>
      </w:r>
      <w:r>
        <w:rPr>
          <w:rFonts w:hint="eastAsia" w:ascii="宋体" w:hAnsi="宋体"/>
          <w:snapToGrid w:val="0"/>
          <w:color w:val="auto"/>
          <w:kern w:val="0"/>
          <w:szCs w:val="21"/>
          <w:highlight w:val="none"/>
        </w:rPr>
        <w:t>有效期</w:t>
      </w:r>
      <w:r>
        <w:rPr>
          <w:rFonts w:ascii="宋体" w:hAnsi="宋体"/>
          <w:snapToGrid w:val="0"/>
          <w:color w:val="auto"/>
          <w:kern w:val="0"/>
          <w:szCs w:val="21"/>
          <w:highlight w:val="none"/>
        </w:rPr>
        <w:t>与投标</w:t>
      </w:r>
      <w:r>
        <w:rPr>
          <w:rFonts w:hint="eastAsia" w:ascii="宋体" w:hAnsi="宋体"/>
          <w:snapToGrid w:val="0"/>
          <w:color w:val="auto"/>
          <w:kern w:val="0"/>
          <w:szCs w:val="21"/>
          <w:highlight w:val="none"/>
        </w:rPr>
        <w:t>有效期</w:t>
      </w:r>
      <w:r>
        <w:rPr>
          <w:rFonts w:ascii="宋体" w:hAnsi="宋体"/>
          <w:snapToGrid w:val="0"/>
          <w:color w:val="auto"/>
          <w:kern w:val="0"/>
          <w:szCs w:val="21"/>
          <w:highlight w:val="none"/>
        </w:rPr>
        <w:t>一致，在此期间，若我方违反招投标有关法律、法规及本招标文件的相关规定，投标保证金的受益人为招标人。</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ascii="宋体" w:hAnsi="宋体"/>
          <w:snapToGrid w:val="0"/>
          <w:color w:val="auto"/>
          <w:kern w:val="0"/>
          <w:szCs w:val="21"/>
          <w:highlight w:val="none"/>
        </w:rPr>
      </w:pPr>
      <w:r>
        <w:rPr>
          <w:rFonts w:ascii="宋体" w:hAnsi="宋体"/>
          <w:snapToGrid w:val="0"/>
          <w:color w:val="auto"/>
          <w:kern w:val="0"/>
          <w:szCs w:val="21"/>
          <w:highlight w:val="none"/>
        </w:rPr>
        <w:t>4</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如我方中标：</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ascii="宋体" w:hAnsi="宋体"/>
          <w:snapToGrid w:val="0"/>
          <w:color w:val="auto"/>
          <w:kern w:val="0"/>
          <w:sz w:val="10"/>
          <w:szCs w:val="10"/>
          <w:highlight w:val="none"/>
        </w:rPr>
      </w:pPr>
      <w:r>
        <w:rPr>
          <w:rFonts w:ascii="宋体" w:hAnsi="宋体"/>
          <w:snapToGrid w:val="0"/>
          <w:color w:val="auto"/>
          <w:kern w:val="0"/>
          <w:szCs w:val="21"/>
          <w:highlight w:val="none"/>
        </w:rPr>
        <w:t>（1）我方承诺在收到中标通知书后，在中标通知书规定的期限内与你方签订合同。</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ascii="宋体" w:hAnsi="宋体"/>
          <w:snapToGrid w:val="0"/>
          <w:color w:val="auto"/>
          <w:kern w:val="0"/>
          <w:sz w:val="10"/>
          <w:szCs w:val="10"/>
          <w:highlight w:val="none"/>
        </w:rPr>
      </w:pPr>
      <w:r>
        <w:rPr>
          <w:rFonts w:ascii="宋体" w:hAnsi="宋体"/>
          <w:snapToGrid w:val="0"/>
          <w:color w:val="auto"/>
          <w:kern w:val="0"/>
          <w:szCs w:val="21"/>
          <w:highlight w:val="none"/>
        </w:rPr>
        <w:t>（2）随同本投标函递交的投标函附录属于合同文件的组成部分。</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ascii="宋体" w:hAnsi="宋体"/>
          <w:snapToGrid w:val="0"/>
          <w:color w:val="auto"/>
          <w:kern w:val="0"/>
          <w:sz w:val="10"/>
          <w:szCs w:val="10"/>
          <w:highlight w:val="none"/>
        </w:rPr>
      </w:pPr>
      <w:r>
        <w:rPr>
          <w:rFonts w:ascii="宋体" w:hAnsi="宋体"/>
          <w:snapToGrid w:val="0"/>
          <w:color w:val="auto"/>
          <w:kern w:val="0"/>
          <w:szCs w:val="21"/>
          <w:highlight w:val="none"/>
        </w:rPr>
        <w:t>（3）我方承诺按照招标文件规定向你方递交履约担保。</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ascii="宋体" w:hAnsi="宋体"/>
          <w:snapToGrid w:val="0"/>
          <w:color w:val="auto"/>
          <w:kern w:val="0"/>
          <w:szCs w:val="21"/>
          <w:highlight w:val="none"/>
        </w:rPr>
      </w:pPr>
      <w:r>
        <w:rPr>
          <w:rFonts w:ascii="宋体" w:hAnsi="宋体"/>
          <w:snapToGrid w:val="0"/>
          <w:color w:val="auto"/>
          <w:kern w:val="0"/>
          <w:szCs w:val="21"/>
          <w:highlight w:val="none"/>
        </w:rPr>
        <w:t>（4）我方承诺在合同约定的期限内完成并移交全部合同工程。</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ascii="宋体" w:hAnsi="宋体"/>
          <w:snapToGrid w:val="0"/>
          <w:color w:val="auto"/>
          <w:kern w:val="0"/>
          <w:sz w:val="10"/>
          <w:szCs w:val="10"/>
          <w:highlight w:val="none"/>
        </w:rPr>
      </w:pP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lang w:val="en-US" w:eastAsia="zh-CN"/>
        </w:rPr>
        <w:t>5</w:t>
      </w: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lang w:val="en-US" w:eastAsia="zh-CN"/>
        </w:rPr>
        <w:t>我方承诺以不低于招标文件</w:t>
      </w:r>
      <w:r>
        <w:rPr>
          <w:rFonts w:hint="eastAsia" w:ascii="宋体" w:hAnsi="宋体"/>
          <w:snapToGrid w:val="0"/>
          <w:color w:val="auto"/>
          <w:kern w:val="0"/>
          <w:szCs w:val="21"/>
          <w:highlight w:val="none"/>
        </w:rPr>
        <w:t>第七章</w:t>
      </w:r>
      <w:r>
        <w:rPr>
          <w:rFonts w:hint="eastAsia" w:ascii="宋体" w:hAnsi="宋体"/>
          <w:snapToGrid w:val="0"/>
          <w:color w:val="auto"/>
          <w:kern w:val="0"/>
          <w:szCs w:val="21"/>
          <w:highlight w:val="none"/>
          <w:lang w:val="en-US" w:eastAsia="zh-CN"/>
        </w:rPr>
        <w:t xml:space="preserve"> </w:t>
      </w:r>
      <w:r>
        <w:rPr>
          <w:rFonts w:hint="eastAsia" w:ascii="宋体" w:hAnsi="宋体"/>
          <w:snapToGrid w:val="0"/>
          <w:color w:val="auto"/>
          <w:kern w:val="0"/>
          <w:szCs w:val="21"/>
          <w:highlight w:val="none"/>
        </w:rPr>
        <w:t>技术标准和要求</w:t>
      </w:r>
      <w:r>
        <w:rPr>
          <w:rFonts w:hint="eastAsia" w:ascii="宋体" w:hAnsi="宋体"/>
          <w:snapToGrid w:val="0"/>
          <w:color w:val="auto"/>
          <w:kern w:val="0"/>
          <w:szCs w:val="21"/>
          <w:highlight w:val="none"/>
          <w:lang w:val="en-US" w:eastAsia="zh-CN"/>
        </w:rPr>
        <w:t>中所列的技术指标和参数要求完成全部合同工程。</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snapToGrid w:val="0"/>
          <w:color w:val="auto"/>
          <w:kern w:val="0"/>
          <w:szCs w:val="21"/>
          <w:highlight w:val="none"/>
          <w:u w:val="single"/>
          <w:lang w:val="en-US" w:eastAsia="zh-CN"/>
        </w:rPr>
      </w:pPr>
      <w:r>
        <w:rPr>
          <w:rFonts w:ascii="宋体" w:hAnsi="宋体"/>
          <w:snapToGrid w:val="0"/>
          <w:color w:val="auto"/>
          <w:kern w:val="0"/>
          <w:szCs w:val="21"/>
          <w:highlight w:val="none"/>
        </w:rPr>
        <w:t>5</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我方</w:t>
      </w:r>
      <w:r>
        <w:rPr>
          <w:rFonts w:ascii="宋体" w:hAnsi="宋体"/>
          <w:snapToGrid w:val="0"/>
          <w:color w:val="auto"/>
          <w:spacing w:val="-2"/>
          <w:kern w:val="0"/>
          <w:szCs w:val="21"/>
          <w:highlight w:val="none"/>
        </w:rPr>
        <w:t>在此声明，所递交的投标文件及有关资料内容完整、真实和准确，且不存在第二章</w:t>
      </w:r>
      <w:r>
        <w:rPr>
          <w:rFonts w:hint="eastAsia" w:ascii="宋体" w:hAnsi="宋体"/>
          <w:snapToGrid w:val="0"/>
          <w:color w:val="auto"/>
          <w:spacing w:val="-2"/>
          <w:kern w:val="0"/>
          <w:szCs w:val="21"/>
          <w:highlight w:val="none"/>
        </w:rPr>
        <w:t>“</w:t>
      </w:r>
      <w:r>
        <w:rPr>
          <w:rFonts w:ascii="宋体" w:hAnsi="宋体"/>
          <w:snapToGrid w:val="0"/>
          <w:color w:val="auto"/>
          <w:spacing w:val="-2"/>
          <w:kern w:val="0"/>
          <w:szCs w:val="21"/>
          <w:highlight w:val="none"/>
        </w:rPr>
        <w:t>投标人</w:t>
      </w:r>
      <w:r>
        <w:rPr>
          <w:rFonts w:ascii="宋体" w:hAnsi="宋体"/>
          <w:snapToGrid w:val="0"/>
          <w:color w:val="auto"/>
          <w:kern w:val="0"/>
          <w:szCs w:val="21"/>
          <w:highlight w:val="none"/>
        </w:rPr>
        <w:t>须知</w:t>
      </w:r>
      <w:r>
        <w:rPr>
          <w:rFonts w:hint="eastAsia" w:ascii="宋体" w:hAnsi="宋体"/>
          <w:snapToGrid w:val="0"/>
          <w:color w:val="auto"/>
          <w:kern w:val="0"/>
          <w:szCs w:val="21"/>
          <w:highlight w:val="none"/>
        </w:rPr>
        <w:t>”</w:t>
      </w:r>
      <w:r>
        <w:rPr>
          <w:rFonts w:ascii="宋体" w:hAnsi="宋体"/>
          <w:snapToGrid w:val="0"/>
          <w:color w:val="auto"/>
          <w:kern w:val="0"/>
          <w:szCs w:val="21"/>
          <w:highlight w:val="none"/>
        </w:rPr>
        <w:t>第 1.4.3 项</w:t>
      </w:r>
      <w:r>
        <w:rPr>
          <w:rFonts w:hint="eastAsia" w:ascii="宋体" w:hAnsi="宋体"/>
          <w:snapToGrid w:val="0"/>
          <w:color w:val="auto"/>
          <w:kern w:val="0"/>
          <w:szCs w:val="21"/>
          <w:highlight w:val="none"/>
          <w:lang w:val="en-US" w:eastAsia="zh-CN"/>
        </w:rPr>
        <w:t>和第8.2款</w:t>
      </w:r>
      <w:r>
        <w:rPr>
          <w:rFonts w:ascii="宋体" w:hAnsi="宋体"/>
          <w:snapToGrid w:val="0"/>
          <w:color w:val="auto"/>
          <w:kern w:val="0"/>
          <w:szCs w:val="21"/>
          <w:highlight w:val="none"/>
        </w:rPr>
        <w:t>规定的任何一种情形。同时我方承诺接受招标文件及附件、</w:t>
      </w:r>
      <w:r>
        <w:rPr>
          <w:rFonts w:hint="eastAsia" w:ascii="宋体" w:hAnsi="宋体"/>
          <w:snapToGrid w:val="0"/>
          <w:color w:val="auto"/>
          <w:kern w:val="0"/>
          <w:szCs w:val="21"/>
          <w:highlight w:val="none"/>
        </w:rPr>
        <w:t>澄清</w:t>
      </w:r>
      <w:r>
        <w:rPr>
          <w:rFonts w:ascii="宋体" w:hAnsi="宋体"/>
          <w:snapToGrid w:val="0"/>
          <w:color w:val="auto"/>
          <w:kern w:val="0"/>
          <w:szCs w:val="21"/>
          <w:highlight w:val="none"/>
        </w:rPr>
        <w:t>及</w:t>
      </w:r>
      <w:r>
        <w:rPr>
          <w:rFonts w:hint="eastAsia" w:ascii="宋体" w:hAnsi="宋体"/>
          <w:snapToGrid w:val="0"/>
          <w:color w:val="auto"/>
          <w:kern w:val="0"/>
          <w:szCs w:val="21"/>
          <w:highlight w:val="none"/>
        </w:rPr>
        <w:t>修改</w:t>
      </w:r>
      <w:r>
        <w:rPr>
          <w:rFonts w:ascii="宋体" w:hAnsi="宋体"/>
          <w:snapToGrid w:val="0"/>
          <w:color w:val="auto"/>
          <w:kern w:val="0"/>
          <w:szCs w:val="21"/>
          <w:highlight w:val="none"/>
        </w:rPr>
        <w:t>通知中所有的内容。</w:t>
      </w:r>
    </w:p>
    <w:p>
      <w:pPr>
        <w:keepNext w:val="0"/>
        <w:keepLines w:val="0"/>
        <w:pageBreakBefore w:val="0"/>
        <w:widowControl w:val="0"/>
        <w:tabs>
          <w:tab w:val="left" w:pos="5985"/>
        </w:tabs>
        <w:kinsoku/>
        <w:wordWrap/>
        <w:overflowPunct/>
        <w:topLinePunct w:val="0"/>
        <w:autoSpaceDE w:val="0"/>
        <w:autoSpaceDN w:val="0"/>
        <w:bidi w:val="0"/>
        <w:adjustRightInd w:val="0"/>
        <w:snapToGrid/>
        <w:spacing w:line="380" w:lineRule="exact"/>
        <w:ind w:firstLine="420" w:firstLineChars="200"/>
        <w:textAlignment w:val="auto"/>
        <w:rPr>
          <w:rFonts w:ascii="宋体" w:hAnsi="宋体"/>
          <w:snapToGrid w:val="0"/>
          <w:color w:val="auto"/>
          <w:kern w:val="0"/>
          <w:szCs w:val="21"/>
          <w:highlight w:val="none"/>
        </w:rPr>
      </w:pPr>
      <w:r>
        <w:rPr>
          <w:rFonts w:hint="default" w:ascii="宋体" w:hAnsi="宋体"/>
          <w:snapToGrid w:val="0"/>
          <w:color w:val="auto"/>
          <w:kern w:val="0"/>
          <w:szCs w:val="21"/>
          <w:highlight w:val="none"/>
          <w:lang w:val="en-US"/>
        </w:rPr>
        <w:t>6</w:t>
      </w:r>
      <w:r>
        <w:rPr>
          <w:rFonts w:hint="eastAsia" w:ascii="宋体" w:hAnsi="宋体"/>
          <w:snapToGrid w:val="0"/>
          <w:color w:val="auto"/>
          <w:kern w:val="0"/>
          <w:szCs w:val="21"/>
          <w:highlight w:val="none"/>
        </w:rPr>
        <w:t xml:space="preserve">. </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（其他补充说明）</w:t>
      </w:r>
      <w:r>
        <w:rPr>
          <w:rFonts w:ascii="宋体" w:hAnsi="宋体"/>
          <w:snapToGrid w:val="0"/>
          <w:color w:val="auto"/>
          <w:kern w:val="0"/>
          <w:szCs w:val="21"/>
          <w:highlight w:val="none"/>
        </w:rPr>
        <w:t>。</w:t>
      </w:r>
    </w:p>
    <w:p>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380" w:lineRule="exact"/>
        <w:ind w:firstLine="420" w:firstLineChars="200"/>
        <w:textAlignment w:val="auto"/>
        <w:rPr>
          <w:rFonts w:ascii="宋体" w:hAnsi="宋体"/>
          <w:snapToGrid w:val="0"/>
          <w:color w:val="auto"/>
          <w:kern w:val="0"/>
          <w:szCs w:val="21"/>
          <w:highlight w:val="none"/>
        </w:rPr>
      </w:pPr>
      <w:r>
        <w:rPr>
          <w:rFonts w:ascii="宋体" w:hAnsi="宋体"/>
          <w:snapToGrid w:val="0"/>
          <w:color w:val="auto"/>
          <w:kern w:val="0"/>
          <w:szCs w:val="21"/>
          <w:highlight w:val="none"/>
        </w:rPr>
        <w:t>投  标  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（盖单位法人章） </w:t>
      </w:r>
    </w:p>
    <w:p>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380" w:lineRule="exact"/>
        <w:ind w:firstLine="420" w:firstLineChars="200"/>
        <w:textAlignment w:val="auto"/>
        <w:rPr>
          <w:rFonts w:ascii="宋体" w:hAnsi="宋体"/>
          <w:snapToGrid w:val="0"/>
          <w:color w:val="auto"/>
          <w:kern w:val="0"/>
          <w:szCs w:val="21"/>
          <w:highlight w:val="none"/>
        </w:rPr>
      </w:pPr>
      <w:r>
        <w:rPr>
          <w:rFonts w:ascii="宋体" w:hAnsi="宋体"/>
          <w:snapToGrid w:val="0"/>
          <w:color w:val="auto"/>
          <w:kern w:val="0"/>
          <w:szCs w:val="21"/>
          <w:highlight w:val="none"/>
        </w:rPr>
        <w:t>法定代表人</w:t>
      </w:r>
      <w:r>
        <w:rPr>
          <w:rFonts w:hint="eastAsia" w:ascii="宋体" w:hAnsi="宋体"/>
          <w:snapToGrid w:val="0"/>
          <w:color w:val="auto"/>
          <w:kern w:val="0"/>
          <w:szCs w:val="21"/>
          <w:highlight w:val="none"/>
        </w:rPr>
        <w:t>或其委托代理人</w:t>
      </w:r>
      <w:r>
        <w:rPr>
          <w:rFonts w:ascii="宋体" w:hAnsi="宋体"/>
          <w:snapToGrid w:val="0"/>
          <w:color w:val="auto"/>
          <w:kern w:val="0"/>
          <w:szCs w:val="21"/>
          <w:highlight w:val="none"/>
        </w:rPr>
        <w:t>：</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lang w:eastAsia="zh-CN"/>
        </w:rPr>
        <w:t>签名</w:t>
      </w:r>
      <w:r>
        <w:rPr>
          <w:rFonts w:ascii="宋体" w:hAnsi="宋体"/>
          <w:snapToGrid w:val="0"/>
          <w:color w:val="auto"/>
          <w:kern w:val="0"/>
          <w:szCs w:val="21"/>
          <w:highlight w:val="none"/>
        </w:rPr>
        <w:t>或盖章）</w:t>
      </w:r>
    </w:p>
    <w:p>
      <w:pPr>
        <w:keepNext w:val="0"/>
        <w:keepLines w:val="0"/>
        <w:pageBreakBefore w:val="0"/>
        <w:widowControl w:val="0"/>
        <w:tabs>
          <w:tab w:val="left" w:pos="7035"/>
          <w:tab w:val="left" w:pos="7560"/>
          <w:tab w:val="left" w:pos="8300"/>
        </w:tabs>
        <w:kinsoku/>
        <w:wordWrap/>
        <w:overflowPunct/>
        <w:topLinePunct w:val="0"/>
        <w:autoSpaceDE w:val="0"/>
        <w:autoSpaceDN w:val="0"/>
        <w:bidi w:val="0"/>
        <w:adjustRightInd w:val="0"/>
        <w:snapToGrid/>
        <w:spacing w:line="380" w:lineRule="exact"/>
        <w:ind w:firstLine="420" w:firstLineChars="200"/>
        <w:textAlignment w:val="auto"/>
        <w:rPr>
          <w:rFonts w:ascii="宋体" w:hAnsi="宋体"/>
          <w:snapToGrid w:val="0"/>
          <w:color w:val="auto"/>
          <w:kern w:val="0"/>
          <w:szCs w:val="21"/>
          <w:highlight w:val="none"/>
        </w:rPr>
      </w:pPr>
      <w:r>
        <w:rPr>
          <w:rFonts w:ascii="宋体" w:hAnsi="宋体"/>
          <w:snapToGrid w:val="0"/>
          <w:color w:val="auto"/>
          <w:kern w:val="0"/>
          <w:szCs w:val="21"/>
          <w:highlight w:val="none"/>
        </w:rPr>
        <w:t>地</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址：</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textAlignment w:val="auto"/>
        <w:rPr>
          <w:rFonts w:ascii="宋体" w:hAnsi="宋体"/>
          <w:snapToGrid w:val="0"/>
          <w:color w:val="auto"/>
          <w:kern w:val="0"/>
          <w:szCs w:val="21"/>
          <w:highlight w:val="none"/>
        </w:rPr>
      </w:pPr>
      <w:r>
        <w:rPr>
          <w:rFonts w:ascii="宋体" w:hAnsi="宋体"/>
          <w:snapToGrid w:val="0"/>
          <w:color w:val="auto"/>
          <w:kern w:val="0"/>
          <w:szCs w:val="21"/>
          <w:highlight w:val="none"/>
        </w:rPr>
        <w:t>网</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址：</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jc w:val="left"/>
        <w:textAlignment w:val="auto"/>
        <w:rPr>
          <w:rFonts w:ascii="宋体" w:hAnsi="宋体"/>
          <w:snapToGrid w:val="0"/>
          <w:color w:val="auto"/>
          <w:kern w:val="0"/>
          <w:szCs w:val="21"/>
          <w:highlight w:val="none"/>
        </w:rPr>
      </w:pPr>
      <w:r>
        <w:rPr>
          <w:rFonts w:hint="eastAsia" w:ascii="宋体" w:hAnsi="宋体"/>
          <w:snapToGrid w:val="0"/>
          <w:color w:val="auto"/>
          <w:kern w:val="0"/>
          <w:szCs w:val="21"/>
          <w:highlight w:val="none"/>
        </w:rPr>
        <w:t>单位电话（座机）：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委托代理人电话（手机）：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textAlignment w:val="auto"/>
        <w:rPr>
          <w:rFonts w:ascii="宋体" w:hAnsi="宋体"/>
          <w:snapToGrid w:val="0"/>
          <w:color w:val="auto"/>
          <w:kern w:val="0"/>
          <w:szCs w:val="21"/>
          <w:highlight w:val="none"/>
        </w:rPr>
      </w:pPr>
      <w:r>
        <w:rPr>
          <w:rFonts w:ascii="宋体" w:hAnsi="宋体"/>
          <w:snapToGrid w:val="0"/>
          <w:color w:val="auto"/>
          <w:kern w:val="0"/>
          <w:szCs w:val="21"/>
          <w:highlight w:val="none"/>
        </w:rPr>
        <w:t>传</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真：</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textAlignment w:val="auto"/>
        <w:rPr>
          <w:rFonts w:ascii="宋体" w:hAnsi="宋体"/>
          <w:snapToGrid w:val="0"/>
          <w:color w:val="auto"/>
          <w:kern w:val="0"/>
          <w:sz w:val="20"/>
          <w:szCs w:val="20"/>
          <w:highlight w:val="none"/>
        </w:rPr>
      </w:pPr>
      <w:r>
        <w:rPr>
          <w:rFonts w:ascii="宋体" w:hAnsi="宋体"/>
          <w:snapToGrid w:val="0"/>
          <w:color w:val="auto"/>
          <w:kern w:val="0"/>
          <w:szCs w:val="21"/>
          <w:highlight w:val="none"/>
        </w:rPr>
        <w:t>邮政编码：</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jc w:val="right"/>
        <w:textAlignment w:val="auto"/>
        <w:rPr>
          <w:rFonts w:ascii="宋体" w:hAnsi="宋体"/>
          <w:snapToGrid w:val="0"/>
          <w:color w:val="auto"/>
          <w:kern w:val="0"/>
          <w:sz w:val="20"/>
          <w:szCs w:val="20"/>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pStyle w:val="5"/>
        <w:spacing w:before="0" w:line="360" w:lineRule="auto"/>
        <w:jc w:val="center"/>
        <w:outlineLvl w:val="1"/>
        <w:rPr>
          <w:rFonts w:ascii="宋体" w:hAnsi="宋体"/>
          <w:snapToGrid w:val="0"/>
          <w:color w:val="auto"/>
          <w:kern w:val="0"/>
          <w:szCs w:val="21"/>
          <w:highlight w:val="none"/>
        </w:rPr>
      </w:pPr>
      <w:r>
        <w:rPr>
          <w:rFonts w:hint="eastAsia" w:ascii="宋体" w:hAnsi="宋体" w:cs="宋体"/>
          <w:snapToGrid w:val="0"/>
          <w:color w:val="auto"/>
          <w:highlight w:val="none"/>
        </w:rPr>
        <w:br w:type="page"/>
      </w:r>
      <w:bookmarkStart w:id="970" w:name="_Toc7750"/>
      <w:bookmarkStart w:id="971" w:name="_Toc22475"/>
      <w:bookmarkStart w:id="972" w:name="_Toc534185832"/>
      <w:bookmarkStart w:id="973" w:name="_Toc509218855"/>
      <w:bookmarkStart w:id="974" w:name="_Toc14727"/>
      <w:bookmarkStart w:id="975" w:name="_Toc430530532"/>
      <w:bookmarkStart w:id="976" w:name="_Toc287620816"/>
      <w:bookmarkStart w:id="977" w:name="_Toc277082645"/>
      <w:bookmarkStart w:id="978" w:name="_Toc224103497"/>
      <w:bookmarkStart w:id="979" w:name="_Toc287607869"/>
      <w:r>
        <w:rPr>
          <w:rFonts w:hint="eastAsia" w:ascii="宋体" w:hAnsi="宋体" w:cs="宋体"/>
          <w:b w:val="0"/>
          <w:bCs w:val="0"/>
          <w:color w:val="auto"/>
          <w:highlight w:val="none"/>
        </w:rPr>
        <w:t>（二）投标函附录</w:t>
      </w:r>
      <w:bookmarkEnd w:id="970"/>
      <w:bookmarkEnd w:id="971"/>
      <w:bookmarkEnd w:id="972"/>
      <w:bookmarkEnd w:id="973"/>
      <w:bookmarkEnd w:id="974"/>
    </w:p>
    <w:tbl>
      <w:tblPr>
        <w:tblStyle w:val="30"/>
        <w:tblW w:w="8677"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20"/>
        <w:gridCol w:w="2429"/>
        <w:gridCol w:w="1392"/>
        <w:gridCol w:w="3286"/>
        <w:gridCol w:w="850"/>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cantSplit/>
          <w:jc w:val="center"/>
        </w:trPr>
        <w:tc>
          <w:tcPr>
            <w:tcW w:w="720" w:type="dxa"/>
            <w:vAlign w:val="top"/>
          </w:tcPr>
          <w:p>
            <w:pPr>
              <w:autoSpaceDE w:val="0"/>
              <w:autoSpaceDN w:val="0"/>
              <w:adjustRightInd w:val="0"/>
              <w:spacing w:line="360" w:lineRule="auto"/>
              <w:jc w:val="center"/>
              <w:rPr>
                <w:rFonts w:ascii="宋体" w:hAnsi="宋体" w:cs="ILDESA+ËÎÌå"/>
                <w:b/>
                <w:bCs/>
                <w:color w:val="auto"/>
                <w:spacing w:val="1"/>
                <w:szCs w:val="22"/>
                <w:highlight w:val="none"/>
                <w:lang w:eastAsia="en-US"/>
              </w:rPr>
            </w:pPr>
            <w:r>
              <w:rPr>
                <w:rFonts w:ascii="宋体" w:hAnsi="宋体" w:cs="ILDESA+ËÎÌå"/>
                <w:b/>
                <w:bCs/>
                <w:color w:val="auto"/>
                <w:spacing w:val="1"/>
                <w:szCs w:val="22"/>
                <w:highlight w:val="none"/>
                <w:lang w:eastAsia="en-US"/>
              </w:rPr>
              <w:t>序号</w:t>
            </w:r>
          </w:p>
        </w:tc>
        <w:tc>
          <w:tcPr>
            <w:tcW w:w="2429" w:type="dxa"/>
            <w:vAlign w:val="top"/>
          </w:tcPr>
          <w:p>
            <w:pPr>
              <w:autoSpaceDE w:val="0"/>
              <w:autoSpaceDN w:val="0"/>
              <w:adjustRightInd w:val="0"/>
              <w:spacing w:line="360" w:lineRule="auto"/>
              <w:jc w:val="center"/>
              <w:rPr>
                <w:rFonts w:ascii="宋体" w:hAnsi="宋体" w:cs="ILDESA+ËÎÌå"/>
                <w:b/>
                <w:bCs/>
                <w:color w:val="auto"/>
                <w:spacing w:val="1"/>
                <w:szCs w:val="22"/>
                <w:highlight w:val="none"/>
                <w:lang w:eastAsia="en-US"/>
              </w:rPr>
            </w:pPr>
            <w:r>
              <w:rPr>
                <w:rFonts w:ascii="宋体" w:hAnsi="宋体" w:cs="ILDESA+ËÎÌå"/>
                <w:b/>
                <w:bCs/>
                <w:color w:val="auto"/>
                <w:spacing w:val="1"/>
                <w:szCs w:val="22"/>
                <w:highlight w:val="none"/>
                <w:lang w:eastAsia="en-US"/>
              </w:rPr>
              <w:t>条款名称</w:t>
            </w:r>
          </w:p>
        </w:tc>
        <w:tc>
          <w:tcPr>
            <w:tcW w:w="1392" w:type="dxa"/>
            <w:tcBorders>
              <w:right w:val="single" w:color="auto" w:sz="4" w:space="0"/>
            </w:tcBorders>
            <w:vAlign w:val="center"/>
          </w:tcPr>
          <w:p>
            <w:pPr>
              <w:autoSpaceDE w:val="0"/>
              <w:autoSpaceDN w:val="0"/>
              <w:adjustRightInd w:val="0"/>
              <w:spacing w:line="360" w:lineRule="auto"/>
              <w:jc w:val="center"/>
              <w:rPr>
                <w:rFonts w:ascii="宋体" w:hAnsi="宋体" w:cs="ILDESA+ËÎÌå"/>
                <w:b/>
                <w:bCs/>
                <w:color w:val="auto"/>
                <w:spacing w:val="1"/>
                <w:szCs w:val="22"/>
                <w:highlight w:val="none"/>
                <w:lang w:eastAsia="en-US"/>
              </w:rPr>
            </w:pPr>
            <w:r>
              <w:rPr>
                <w:rFonts w:hint="eastAsia" w:ascii="宋体" w:hAnsi="宋体" w:cs="ILDESA+ËÎÌå"/>
                <w:b/>
                <w:bCs/>
                <w:color w:val="auto"/>
                <w:spacing w:val="1"/>
                <w:szCs w:val="22"/>
                <w:highlight w:val="none"/>
              </w:rPr>
              <w:t>合同</w:t>
            </w:r>
            <w:r>
              <w:rPr>
                <w:rFonts w:ascii="宋体" w:hAnsi="宋体" w:cs="ILDESA+ËÎÌå"/>
                <w:b/>
                <w:bCs/>
                <w:color w:val="auto"/>
                <w:spacing w:val="1"/>
                <w:szCs w:val="22"/>
                <w:highlight w:val="none"/>
                <w:lang w:eastAsia="en-US"/>
              </w:rPr>
              <w:t>条目号</w:t>
            </w:r>
          </w:p>
        </w:tc>
        <w:tc>
          <w:tcPr>
            <w:tcW w:w="3286" w:type="dxa"/>
            <w:tcBorders>
              <w:left w:val="single" w:color="auto" w:sz="4" w:space="0"/>
            </w:tcBorders>
            <w:vAlign w:val="center"/>
          </w:tcPr>
          <w:p>
            <w:pPr>
              <w:autoSpaceDE w:val="0"/>
              <w:autoSpaceDN w:val="0"/>
              <w:adjustRightInd w:val="0"/>
              <w:spacing w:line="360" w:lineRule="auto"/>
              <w:jc w:val="center"/>
              <w:rPr>
                <w:rFonts w:ascii="宋体" w:hAnsi="宋体" w:cs="ILDESA+ËÎÌå"/>
                <w:b/>
                <w:bCs/>
                <w:color w:val="auto"/>
                <w:spacing w:val="1"/>
                <w:szCs w:val="22"/>
                <w:highlight w:val="none"/>
                <w:lang w:eastAsia="en-US"/>
              </w:rPr>
            </w:pPr>
            <w:r>
              <w:rPr>
                <w:rFonts w:ascii="宋体" w:hAnsi="宋体" w:cs="ILDESA+ËÎÌå"/>
                <w:b/>
                <w:bCs/>
                <w:color w:val="auto"/>
                <w:spacing w:val="1"/>
                <w:szCs w:val="22"/>
                <w:highlight w:val="none"/>
                <w:lang w:eastAsia="en-US"/>
              </w:rPr>
              <w:t>约定内容</w:t>
            </w:r>
          </w:p>
        </w:tc>
        <w:tc>
          <w:tcPr>
            <w:tcW w:w="850" w:type="dxa"/>
            <w:vAlign w:val="center"/>
          </w:tcPr>
          <w:p>
            <w:pPr>
              <w:autoSpaceDE w:val="0"/>
              <w:autoSpaceDN w:val="0"/>
              <w:adjustRightInd w:val="0"/>
              <w:spacing w:line="360" w:lineRule="auto"/>
              <w:jc w:val="center"/>
              <w:rPr>
                <w:rFonts w:ascii="宋体" w:hAnsi="宋体" w:cs="ILDESA+ËÎÌå"/>
                <w:b/>
                <w:bCs/>
                <w:color w:val="auto"/>
                <w:spacing w:val="1"/>
                <w:szCs w:val="22"/>
                <w:highlight w:val="none"/>
                <w:lang w:eastAsia="en-US"/>
              </w:rPr>
            </w:pPr>
            <w:r>
              <w:rPr>
                <w:rFonts w:ascii="宋体" w:hAnsi="宋体" w:cs="ILDESA+ËÎÌå"/>
                <w:b/>
                <w:bCs/>
                <w:color w:val="auto"/>
                <w:spacing w:val="1"/>
                <w:szCs w:val="22"/>
                <w:highlight w:val="none"/>
                <w:lang w:eastAsia="en-US"/>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720" w:type="dxa"/>
            <w:vAlign w:val="center"/>
          </w:tcPr>
          <w:p>
            <w:pPr>
              <w:autoSpaceDE w:val="0"/>
              <w:autoSpaceDN w:val="0"/>
              <w:adjustRightInd w:val="0"/>
              <w:spacing w:line="400" w:lineRule="exact"/>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rPr>
              <w:t>1</w:t>
            </w:r>
          </w:p>
        </w:tc>
        <w:tc>
          <w:tcPr>
            <w:tcW w:w="2429" w:type="dxa"/>
            <w:vAlign w:val="center"/>
          </w:tcPr>
          <w:p>
            <w:pPr>
              <w:autoSpaceDE w:val="0"/>
              <w:autoSpaceDN w:val="0"/>
              <w:adjustRightInd w:val="0"/>
              <w:spacing w:line="400" w:lineRule="exact"/>
              <w:jc w:val="center"/>
              <w:rPr>
                <w:rFonts w:ascii="宋体" w:hAnsi="宋体"/>
                <w:snapToGrid w:val="0"/>
                <w:color w:val="auto"/>
                <w:kern w:val="0"/>
                <w:szCs w:val="21"/>
                <w:highlight w:val="none"/>
              </w:rPr>
            </w:pPr>
            <w:r>
              <w:rPr>
                <w:rFonts w:ascii="宋体" w:hAnsi="宋体" w:cs="ILDESA+ËÎÌå"/>
                <w:color w:val="auto"/>
                <w:spacing w:val="1"/>
                <w:szCs w:val="22"/>
                <w:highlight w:val="none"/>
                <w:lang w:eastAsia="en-US"/>
              </w:rPr>
              <w:t>缺陷责任期</w:t>
            </w:r>
          </w:p>
        </w:tc>
        <w:tc>
          <w:tcPr>
            <w:tcW w:w="1392" w:type="dxa"/>
            <w:tcBorders>
              <w:right w:val="single" w:color="auto" w:sz="4" w:space="0"/>
            </w:tcBorders>
            <w:vAlign w:val="center"/>
          </w:tcPr>
          <w:p>
            <w:pPr>
              <w:spacing w:line="400" w:lineRule="exact"/>
              <w:jc w:val="center"/>
              <w:rPr>
                <w:rFonts w:ascii="宋体" w:hAnsi="宋体" w:cs="ILDESA+ËÎÌå"/>
                <w:color w:val="auto"/>
                <w:szCs w:val="22"/>
                <w:highlight w:val="none"/>
              </w:rPr>
            </w:pPr>
            <w:r>
              <w:rPr>
                <w:rFonts w:hint="eastAsia" w:ascii="宋体" w:hAnsi="宋体" w:cs="ILDESA+ËÎÌå"/>
                <w:color w:val="auto"/>
                <w:szCs w:val="22"/>
                <w:highlight w:val="none"/>
              </w:rPr>
              <w:t>1.1.4.5</w:t>
            </w:r>
          </w:p>
        </w:tc>
        <w:tc>
          <w:tcPr>
            <w:tcW w:w="3286" w:type="dxa"/>
            <w:tcBorders>
              <w:left w:val="single" w:color="auto" w:sz="4" w:space="0"/>
            </w:tcBorders>
            <w:vAlign w:val="center"/>
          </w:tcPr>
          <w:p>
            <w:pPr>
              <w:spacing w:line="400" w:lineRule="exact"/>
              <w:ind w:firstLine="105" w:firstLineChars="50"/>
              <w:rPr>
                <w:rFonts w:ascii="宋体" w:hAnsi="宋体" w:cs="ILDESA+ËÎÌå"/>
                <w:color w:val="auto"/>
                <w:szCs w:val="22"/>
                <w:highlight w:val="none"/>
              </w:rPr>
            </w:pPr>
            <w:r>
              <w:rPr>
                <w:rFonts w:ascii="宋体" w:hAnsi="宋体" w:cs="ILDESA+ËÎÌå"/>
                <w:color w:val="auto"/>
                <w:szCs w:val="22"/>
                <w:highlight w:val="none"/>
              </w:rPr>
              <w:t>自实际交工日期起计算</w:t>
            </w:r>
            <w:r>
              <w:rPr>
                <w:rFonts w:ascii="宋体" w:hAnsi="宋体" w:cs="ILDESA+ËÎÌå"/>
                <w:color w:val="auto"/>
                <w:szCs w:val="22"/>
                <w:highlight w:val="none"/>
                <w:u w:val="single"/>
              </w:rPr>
              <w:t xml:space="preserve">    </w:t>
            </w:r>
            <w:r>
              <w:rPr>
                <w:rFonts w:hint="eastAsia" w:ascii="宋体" w:hAnsi="宋体" w:cs="ILDESA+ËÎÌå"/>
                <w:color w:val="auto"/>
                <w:szCs w:val="22"/>
                <w:highlight w:val="none"/>
                <w:u w:val="single"/>
              </w:rPr>
              <w:t>月</w:t>
            </w:r>
          </w:p>
        </w:tc>
        <w:tc>
          <w:tcPr>
            <w:tcW w:w="850" w:type="dxa"/>
            <w:vAlign w:val="center"/>
          </w:tcPr>
          <w:p>
            <w:pPr>
              <w:tabs>
                <w:tab w:val="left" w:pos="2190"/>
              </w:tabs>
              <w:autoSpaceDE w:val="0"/>
              <w:autoSpaceDN w:val="0"/>
              <w:adjustRightInd w:val="0"/>
              <w:spacing w:line="400" w:lineRule="exact"/>
              <w:jc w:val="center"/>
              <w:rPr>
                <w:rFonts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720" w:type="dxa"/>
            <w:vAlign w:val="center"/>
          </w:tcPr>
          <w:p>
            <w:pPr>
              <w:autoSpaceDE w:val="0"/>
              <w:autoSpaceDN w:val="0"/>
              <w:adjustRightInd w:val="0"/>
              <w:spacing w:line="400" w:lineRule="exact"/>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rPr>
              <w:t>2</w:t>
            </w:r>
          </w:p>
        </w:tc>
        <w:tc>
          <w:tcPr>
            <w:tcW w:w="2429" w:type="dxa"/>
            <w:vAlign w:val="center"/>
          </w:tcPr>
          <w:p>
            <w:pPr>
              <w:autoSpaceDE w:val="0"/>
              <w:autoSpaceDN w:val="0"/>
              <w:adjustRightInd w:val="0"/>
              <w:spacing w:line="400" w:lineRule="exact"/>
              <w:jc w:val="center"/>
              <w:rPr>
                <w:rFonts w:ascii="宋体" w:hAnsi="宋体"/>
                <w:snapToGrid w:val="0"/>
                <w:color w:val="auto"/>
                <w:kern w:val="0"/>
                <w:szCs w:val="21"/>
                <w:highlight w:val="none"/>
              </w:rPr>
            </w:pPr>
            <w:r>
              <w:rPr>
                <w:rFonts w:ascii="宋体" w:hAnsi="宋体" w:cs="ILDESA+ËÎÌå"/>
                <w:color w:val="auto"/>
                <w:szCs w:val="22"/>
                <w:highlight w:val="none"/>
                <w:lang w:eastAsia="en-US"/>
              </w:rPr>
              <w:t>逾期交工违约金</w:t>
            </w:r>
          </w:p>
        </w:tc>
        <w:tc>
          <w:tcPr>
            <w:tcW w:w="1392" w:type="dxa"/>
            <w:tcBorders>
              <w:right w:val="single" w:color="auto" w:sz="4" w:space="0"/>
            </w:tcBorders>
            <w:vAlign w:val="center"/>
          </w:tcPr>
          <w:p>
            <w:pPr>
              <w:tabs>
                <w:tab w:val="left" w:pos="2051"/>
              </w:tabs>
              <w:autoSpaceDE w:val="0"/>
              <w:autoSpaceDN w:val="0"/>
              <w:adjustRightInd w:val="0"/>
              <w:spacing w:line="400" w:lineRule="exact"/>
              <w:jc w:val="center"/>
              <w:rPr>
                <w:rFonts w:hint="eastAsia" w:ascii="宋体" w:hAnsi="宋体" w:cs="ILDESA+ËÎÌå"/>
                <w:color w:val="auto"/>
                <w:szCs w:val="22"/>
                <w:highlight w:val="none"/>
              </w:rPr>
            </w:pPr>
            <w:r>
              <w:rPr>
                <w:rFonts w:hint="eastAsia" w:ascii="宋体" w:hAnsi="宋体" w:cs="ILDESA+ËÎÌå"/>
                <w:color w:val="auto"/>
                <w:szCs w:val="22"/>
                <w:highlight w:val="none"/>
              </w:rPr>
              <w:t>11.5（3）</w:t>
            </w:r>
          </w:p>
        </w:tc>
        <w:tc>
          <w:tcPr>
            <w:tcW w:w="3286" w:type="dxa"/>
            <w:tcBorders>
              <w:left w:val="single" w:color="auto" w:sz="4" w:space="0"/>
            </w:tcBorders>
            <w:vAlign w:val="center"/>
          </w:tcPr>
          <w:p>
            <w:pPr>
              <w:tabs>
                <w:tab w:val="left" w:pos="2051"/>
              </w:tabs>
              <w:autoSpaceDE w:val="0"/>
              <w:autoSpaceDN w:val="0"/>
              <w:adjustRightInd w:val="0"/>
              <w:spacing w:line="400" w:lineRule="exact"/>
              <w:ind w:firstLine="105" w:firstLineChars="50"/>
              <w:rPr>
                <w:rFonts w:ascii="宋体" w:hAnsi="宋体" w:cs="ILDESA+ËÎÌå"/>
                <w:color w:val="auto"/>
                <w:szCs w:val="22"/>
                <w:highlight w:val="none"/>
                <w:lang w:eastAsia="en-US"/>
              </w:rPr>
            </w:pPr>
            <w:r>
              <w:rPr>
                <w:rFonts w:ascii="宋体" w:hAnsi="宋体" w:cs="ILDESA+ËÎÌå"/>
                <w:color w:val="auto"/>
                <w:szCs w:val="22"/>
                <w:highlight w:val="none"/>
                <w:u w:val="single"/>
              </w:rPr>
              <w:t xml:space="preserve">    </w:t>
            </w:r>
            <w:r>
              <w:rPr>
                <w:rFonts w:ascii="宋体" w:hAnsi="宋体" w:cs="ILDESA+ËÎÌå"/>
                <w:color w:val="auto"/>
                <w:szCs w:val="22"/>
                <w:highlight w:val="none"/>
                <w:lang w:eastAsia="en-US"/>
              </w:rPr>
              <w:t>元/天</w:t>
            </w:r>
          </w:p>
        </w:tc>
        <w:tc>
          <w:tcPr>
            <w:tcW w:w="850" w:type="dxa"/>
            <w:vAlign w:val="center"/>
          </w:tcPr>
          <w:p>
            <w:pPr>
              <w:tabs>
                <w:tab w:val="left" w:pos="1560"/>
              </w:tabs>
              <w:autoSpaceDE w:val="0"/>
              <w:autoSpaceDN w:val="0"/>
              <w:adjustRightInd w:val="0"/>
              <w:spacing w:line="400" w:lineRule="exact"/>
              <w:jc w:val="center"/>
              <w:rPr>
                <w:rFonts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720" w:type="dxa"/>
            <w:vAlign w:val="center"/>
          </w:tcPr>
          <w:p>
            <w:pPr>
              <w:autoSpaceDE w:val="0"/>
              <w:autoSpaceDN w:val="0"/>
              <w:adjustRightInd w:val="0"/>
              <w:spacing w:line="400" w:lineRule="exact"/>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rPr>
              <w:t>3</w:t>
            </w:r>
          </w:p>
        </w:tc>
        <w:tc>
          <w:tcPr>
            <w:tcW w:w="2429" w:type="dxa"/>
            <w:vAlign w:val="center"/>
          </w:tcPr>
          <w:p>
            <w:pPr>
              <w:autoSpaceDE w:val="0"/>
              <w:autoSpaceDN w:val="0"/>
              <w:adjustRightInd w:val="0"/>
              <w:spacing w:line="400" w:lineRule="exact"/>
              <w:jc w:val="center"/>
              <w:rPr>
                <w:rFonts w:ascii="宋体" w:hAnsi="宋体"/>
                <w:snapToGrid w:val="0"/>
                <w:color w:val="auto"/>
                <w:kern w:val="0"/>
                <w:szCs w:val="21"/>
                <w:highlight w:val="none"/>
              </w:rPr>
            </w:pPr>
            <w:r>
              <w:rPr>
                <w:rFonts w:ascii="宋体" w:hAnsi="宋体" w:cs="ILDESA+ËÎÌå"/>
                <w:color w:val="auto"/>
                <w:szCs w:val="22"/>
                <w:highlight w:val="none"/>
                <w:lang w:eastAsia="en-US"/>
              </w:rPr>
              <w:t>逾期交工违约金限额</w:t>
            </w:r>
          </w:p>
        </w:tc>
        <w:tc>
          <w:tcPr>
            <w:tcW w:w="1392" w:type="dxa"/>
            <w:tcBorders>
              <w:right w:val="single" w:color="auto" w:sz="4" w:space="0"/>
            </w:tcBorders>
            <w:vAlign w:val="center"/>
          </w:tcPr>
          <w:p>
            <w:pPr>
              <w:tabs>
                <w:tab w:val="left" w:pos="2051"/>
              </w:tabs>
              <w:autoSpaceDE w:val="0"/>
              <w:autoSpaceDN w:val="0"/>
              <w:adjustRightInd w:val="0"/>
              <w:spacing w:line="400" w:lineRule="exact"/>
              <w:jc w:val="center"/>
              <w:rPr>
                <w:rFonts w:hint="eastAsia" w:ascii="宋体" w:hAnsi="宋体" w:cs="ILDESA+ËÎÌå"/>
                <w:color w:val="auto"/>
                <w:szCs w:val="22"/>
                <w:highlight w:val="none"/>
              </w:rPr>
            </w:pPr>
            <w:r>
              <w:rPr>
                <w:rFonts w:hint="eastAsia" w:ascii="宋体" w:hAnsi="宋体" w:cs="ILDESA+ËÎÌå"/>
                <w:color w:val="auto"/>
                <w:szCs w:val="22"/>
                <w:highlight w:val="none"/>
              </w:rPr>
              <w:t>11.5（3）</w:t>
            </w:r>
          </w:p>
        </w:tc>
        <w:tc>
          <w:tcPr>
            <w:tcW w:w="3286" w:type="dxa"/>
            <w:tcBorders>
              <w:left w:val="single" w:color="auto" w:sz="4" w:space="0"/>
            </w:tcBorders>
            <w:vAlign w:val="center"/>
          </w:tcPr>
          <w:p>
            <w:pPr>
              <w:tabs>
                <w:tab w:val="left" w:pos="2051"/>
              </w:tabs>
              <w:autoSpaceDE w:val="0"/>
              <w:autoSpaceDN w:val="0"/>
              <w:adjustRightInd w:val="0"/>
              <w:spacing w:line="400" w:lineRule="exact"/>
              <w:ind w:firstLine="105" w:firstLineChars="50"/>
              <w:rPr>
                <w:rFonts w:ascii="宋体" w:hAnsi="宋体" w:cs="ILDESA+ËÎÌå"/>
                <w:color w:val="auto"/>
                <w:szCs w:val="22"/>
                <w:highlight w:val="none"/>
                <w:lang w:eastAsia="en-US"/>
              </w:rPr>
            </w:pPr>
            <w:r>
              <w:rPr>
                <w:rFonts w:ascii="宋体" w:hAnsi="宋体" w:cs="ILDESA+ËÎÌå"/>
                <w:color w:val="auto"/>
                <w:szCs w:val="22"/>
                <w:highlight w:val="none"/>
                <w:u w:val="single"/>
              </w:rPr>
              <w:t xml:space="preserve">    </w:t>
            </w:r>
            <w:r>
              <w:rPr>
                <w:rFonts w:ascii="宋体" w:hAnsi="宋体" w:cs="ILDESA+ËÎÌå"/>
                <w:color w:val="auto"/>
                <w:szCs w:val="22"/>
                <w:highlight w:val="none"/>
                <w:lang w:eastAsia="en-US"/>
              </w:rPr>
              <w:t>%签约合同价</w:t>
            </w:r>
          </w:p>
        </w:tc>
        <w:tc>
          <w:tcPr>
            <w:tcW w:w="850" w:type="dxa"/>
            <w:vAlign w:val="center"/>
          </w:tcPr>
          <w:p>
            <w:pPr>
              <w:autoSpaceDE w:val="0"/>
              <w:autoSpaceDN w:val="0"/>
              <w:adjustRightInd w:val="0"/>
              <w:spacing w:line="400" w:lineRule="exact"/>
              <w:jc w:val="center"/>
              <w:rPr>
                <w:rFonts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720" w:type="dxa"/>
            <w:vAlign w:val="center"/>
          </w:tcPr>
          <w:p>
            <w:pPr>
              <w:autoSpaceDE w:val="0"/>
              <w:autoSpaceDN w:val="0"/>
              <w:adjustRightInd w:val="0"/>
              <w:spacing w:line="400" w:lineRule="exact"/>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rPr>
              <w:t>4</w:t>
            </w:r>
          </w:p>
        </w:tc>
        <w:tc>
          <w:tcPr>
            <w:tcW w:w="2429" w:type="dxa"/>
            <w:vAlign w:val="center"/>
          </w:tcPr>
          <w:p>
            <w:pPr>
              <w:autoSpaceDE w:val="0"/>
              <w:autoSpaceDN w:val="0"/>
              <w:adjustRightInd w:val="0"/>
              <w:spacing w:line="400" w:lineRule="exact"/>
              <w:jc w:val="center"/>
              <w:rPr>
                <w:rFonts w:ascii="宋体" w:hAnsi="宋体"/>
                <w:snapToGrid w:val="0"/>
                <w:color w:val="auto"/>
                <w:kern w:val="0"/>
                <w:szCs w:val="21"/>
                <w:highlight w:val="none"/>
              </w:rPr>
            </w:pPr>
            <w:r>
              <w:rPr>
                <w:rFonts w:ascii="宋体" w:hAnsi="宋体" w:cs="ILDESA+ËÎÌå"/>
                <w:color w:val="auto"/>
                <w:spacing w:val="1"/>
                <w:szCs w:val="22"/>
                <w:highlight w:val="none"/>
                <w:lang w:eastAsia="en-US"/>
              </w:rPr>
              <w:t>提前交工的奖金</w:t>
            </w:r>
          </w:p>
        </w:tc>
        <w:tc>
          <w:tcPr>
            <w:tcW w:w="1392" w:type="dxa"/>
            <w:tcBorders>
              <w:right w:val="single" w:color="auto" w:sz="4" w:space="0"/>
            </w:tcBorders>
            <w:vAlign w:val="center"/>
          </w:tcPr>
          <w:p>
            <w:pPr>
              <w:tabs>
                <w:tab w:val="left" w:pos="2051"/>
              </w:tabs>
              <w:autoSpaceDE w:val="0"/>
              <w:autoSpaceDN w:val="0"/>
              <w:adjustRightInd w:val="0"/>
              <w:spacing w:line="400" w:lineRule="exact"/>
              <w:jc w:val="center"/>
              <w:rPr>
                <w:rFonts w:hint="eastAsia" w:ascii="宋体" w:hAnsi="宋体" w:cs="ILDESA+ËÎÌå"/>
                <w:color w:val="auto"/>
                <w:szCs w:val="22"/>
                <w:highlight w:val="none"/>
              </w:rPr>
            </w:pPr>
            <w:r>
              <w:rPr>
                <w:rFonts w:hint="eastAsia" w:ascii="宋体" w:hAnsi="宋体" w:cs="ILDESA+ËÎÌå"/>
                <w:color w:val="auto"/>
                <w:szCs w:val="22"/>
                <w:highlight w:val="none"/>
              </w:rPr>
              <w:t>11.6</w:t>
            </w:r>
          </w:p>
        </w:tc>
        <w:tc>
          <w:tcPr>
            <w:tcW w:w="3286" w:type="dxa"/>
            <w:tcBorders>
              <w:left w:val="single" w:color="auto" w:sz="4" w:space="0"/>
            </w:tcBorders>
            <w:vAlign w:val="center"/>
          </w:tcPr>
          <w:p>
            <w:pPr>
              <w:tabs>
                <w:tab w:val="left" w:pos="2051"/>
              </w:tabs>
              <w:autoSpaceDE w:val="0"/>
              <w:autoSpaceDN w:val="0"/>
              <w:adjustRightInd w:val="0"/>
              <w:spacing w:line="400" w:lineRule="exact"/>
              <w:ind w:firstLine="105" w:firstLineChars="50"/>
              <w:rPr>
                <w:rFonts w:ascii="宋体" w:hAnsi="宋体" w:cs="ILDESA+ËÎÌå"/>
                <w:color w:val="auto"/>
                <w:szCs w:val="22"/>
                <w:highlight w:val="none"/>
                <w:lang w:eastAsia="en-US"/>
              </w:rPr>
            </w:pPr>
            <w:r>
              <w:rPr>
                <w:rFonts w:ascii="宋体" w:hAnsi="宋体" w:cs="ILDESA+ËÎÌå"/>
                <w:color w:val="auto"/>
                <w:szCs w:val="22"/>
                <w:highlight w:val="none"/>
                <w:u w:val="single"/>
              </w:rPr>
              <w:t xml:space="preserve">    </w:t>
            </w:r>
            <w:r>
              <w:rPr>
                <w:rFonts w:ascii="宋体" w:hAnsi="宋体" w:cs="ILDESA+ËÎÌå"/>
                <w:color w:val="auto"/>
                <w:szCs w:val="22"/>
                <w:highlight w:val="none"/>
                <w:lang w:eastAsia="en-US"/>
              </w:rPr>
              <w:t>元/天</w:t>
            </w:r>
          </w:p>
        </w:tc>
        <w:tc>
          <w:tcPr>
            <w:tcW w:w="850" w:type="dxa"/>
            <w:vAlign w:val="center"/>
          </w:tcPr>
          <w:p>
            <w:pPr>
              <w:autoSpaceDE w:val="0"/>
              <w:autoSpaceDN w:val="0"/>
              <w:adjustRightInd w:val="0"/>
              <w:spacing w:line="400" w:lineRule="exact"/>
              <w:jc w:val="center"/>
              <w:rPr>
                <w:rFonts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720" w:type="dxa"/>
            <w:vAlign w:val="center"/>
          </w:tcPr>
          <w:p>
            <w:pPr>
              <w:tabs>
                <w:tab w:val="left" w:pos="2051"/>
              </w:tabs>
              <w:autoSpaceDE w:val="0"/>
              <w:autoSpaceDN w:val="0"/>
              <w:adjustRightInd w:val="0"/>
              <w:spacing w:line="400" w:lineRule="exact"/>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rPr>
              <w:t>5</w:t>
            </w:r>
          </w:p>
        </w:tc>
        <w:tc>
          <w:tcPr>
            <w:tcW w:w="2429" w:type="dxa"/>
            <w:vAlign w:val="center"/>
          </w:tcPr>
          <w:p>
            <w:pPr>
              <w:tabs>
                <w:tab w:val="left" w:pos="2051"/>
              </w:tabs>
              <w:autoSpaceDE w:val="0"/>
              <w:autoSpaceDN w:val="0"/>
              <w:adjustRightInd w:val="0"/>
              <w:spacing w:line="400" w:lineRule="exact"/>
              <w:jc w:val="center"/>
              <w:rPr>
                <w:rFonts w:ascii="宋体" w:hAnsi="宋体"/>
                <w:snapToGrid w:val="0"/>
                <w:color w:val="auto"/>
                <w:kern w:val="0"/>
                <w:szCs w:val="21"/>
                <w:highlight w:val="none"/>
              </w:rPr>
            </w:pPr>
            <w:r>
              <w:rPr>
                <w:rFonts w:ascii="宋体" w:hAnsi="宋体" w:cs="ILDESA+ËÎÌå"/>
                <w:color w:val="auto"/>
                <w:szCs w:val="22"/>
                <w:highlight w:val="none"/>
                <w:lang w:eastAsia="en-US"/>
              </w:rPr>
              <w:t>提前交工的奖金限额</w:t>
            </w:r>
          </w:p>
        </w:tc>
        <w:tc>
          <w:tcPr>
            <w:tcW w:w="1392" w:type="dxa"/>
            <w:tcBorders>
              <w:right w:val="single" w:color="auto" w:sz="4" w:space="0"/>
            </w:tcBorders>
            <w:vAlign w:val="center"/>
          </w:tcPr>
          <w:p>
            <w:pPr>
              <w:spacing w:line="400" w:lineRule="exact"/>
              <w:jc w:val="center"/>
              <w:rPr>
                <w:rFonts w:hint="eastAsia" w:ascii="宋体" w:hAnsi="宋体" w:cs="ILDESA+ËÎÌå"/>
                <w:color w:val="auto"/>
                <w:szCs w:val="22"/>
                <w:highlight w:val="none"/>
              </w:rPr>
            </w:pPr>
            <w:r>
              <w:rPr>
                <w:rFonts w:hint="eastAsia" w:ascii="宋体" w:hAnsi="宋体" w:cs="ILDESA+ËÎÌå"/>
                <w:color w:val="auto"/>
                <w:szCs w:val="22"/>
                <w:highlight w:val="none"/>
              </w:rPr>
              <w:t>11.6</w:t>
            </w:r>
          </w:p>
        </w:tc>
        <w:tc>
          <w:tcPr>
            <w:tcW w:w="3286" w:type="dxa"/>
            <w:tcBorders>
              <w:left w:val="single" w:color="auto" w:sz="4" w:space="0"/>
            </w:tcBorders>
            <w:vAlign w:val="center"/>
          </w:tcPr>
          <w:p>
            <w:pPr>
              <w:spacing w:line="400" w:lineRule="exact"/>
              <w:ind w:firstLine="105" w:firstLineChars="50"/>
              <w:rPr>
                <w:rFonts w:ascii="宋体" w:hAnsi="宋体" w:cs="ILDESA+ËÎÌå"/>
                <w:color w:val="auto"/>
                <w:szCs w:val="22"/>
                <w:highlight w:val="none"/>
                <w:lang w:eastAsia="en-US"/>
              </w:rPr>
            </w:pPr>
            <w:r>
              <w:rPr>
                <w:rFonts w:ascii="宋体" w:hAnsi="宋体" w:cs="ILDESA+ËÎÌå"/>
                <w:color w:val="auto"/>
                <w:szCs w:val="22"/>
                <w:highlight w:val="none"/>
                <w:u w:val="single"/>
              </w:rPr>
              <w:t xml:space="preserve">    </w:t>
            </w:r>
            <w:r>
              <w:rPr>
                <w:rFonts w:ascii="宋体" w:hAnsi="宋体" w:cs="ILDESA+ËÎÌå"/>
                <w:color w:val="auto"/>
                <w:szCs w:val="22"/>
                <w:highlight w:val="none"/>
                <w:lang w:eastAsia="en-US"/>
              </w:rPr>
              <w:t>%签约合同价</w:t>
            </w:r>
          </w:p>
        </w:tc>
        <w:tc>
          <w:tcPr>
            <w:tcW w:w="850" w:type="dxa"/>
            <w:vAlign w:val="center"/>
          </w:tcPr>
          <w:p>
            <w:pPr>
              <w:tabs>
                <w:tab w:val="left" w:pos="2051"/>
              </w:tabs>
              <w:autoSpaceDE w:val="0"/>
              <w:autoSpaceDN w:val="0"/>
              <w:adjustRightInd w:val="0"/>
              <w:spacing w:line="400" w:lineRule="exact"/>
              <w:jc w:val="center"/>
              <w:rPr>
                <w:rFonts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720" w:type="dxa"/>
            <w:vAlign w:val="center"/>
          </w:tcPr>
          <w:p>
            <w:pPr>
              <w:tabs>
                <w:tab w:val="left" w:pos="2051"/>
              </w:tabs>
              <w:autoSpaceDE w:val="0"/>
              <w:autoSpaceDN w:val="0"/>
              <w:adjustRightInd w:val="0"/>
              <w:spacing w:line="400" w:lineRule="exact"/>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rPr>
              <w:t>6</w:t>
            </w:r>
          </w:p>
        </w:tc>
        <w:tc>
          <w:tcPr>
            <w:tcW w:w="2429" w:type="dxa"/>
            <w:vAlign w:val="center"/>
          </w:tcPr>
          <w:p>
            <w:pPr>
              <w:tabs>
                <w:tab w:val="left" w:pos="2051"/>
              </w:tabs>
              <w:autoSpaceDE w:val="0"/>
              <w:autoSpaceDN w:val="0"/>
              <w:adjustRightInd w:val="0"/>
              <w:spacing w:line="400" w:lineRule="exact"/>
              <w:jc w:val="center"/>
              <w:rPr>
                <w:rFonts w:ascii="宋体" w:hAnsi="宋体"/>
                <w:snapToGrid w:val="0"/>
                <w:color w:val="auto"/>
                <w:kern w:val="0"/>
                <w:szCs w:val="21"/>
                <w:highlight w:val="none"/>
              </w:rPr>
            </w:pPr>
            <w:r>
              <w:rPr>
                <w:rFonts w:ascii="宋体" w:hAnsi="宋体" w:cs="ILDESA+ËÎÌå"/>
                <w:color w:val="auto"/>
                <w:szCs w:val="22"/>
                <w:highlight w:val="none"/>
                <w:lang w:eastAsia="en-US"/>
              </w:rPr>
              <w:t>价格调整的差额计算</w:t>
            </w:r>
          </w:p>
        </w:tc>
        <w:tc>
          <w:tcPr>
            <w:tcW w:w="1392" w:type="dxa"/>
            <w:tcBorders>
              <w:right w:val="single" w:color="auto" w:sz="4" w:space="0"/>
            </w:tcBorders>
            <w:vAlign w:val="center"/>
          </w:tcPr>
          <w:p>
            <w:pPr>
              <w:tabs>
                <w:tab w:val="left" w:pos="2051"/>
              </w:tabs>
              <w:autoSpaceDE w:val="0"/>
              <w:autoSpaceDN w:val="0"/>
              <w:adjustRightInd w:val="0"/>
              <w:spacing w:line="400" w:lineRule="exact"/>
              <w:jc w:val="center"/>
              <w:rPr>
                <w:rFonts w:hint="eastAsia" w:ascii="宋体" w:hAnsi="宋体" w:cs="ILDESA+ËÎÌå"/>
                <w:color w:val="auto"/>
                <w:szCs w:val="22"/>
                <w:highlight w:val="none"/>
              </w:rPr>
            </w:pPr>
            <w:r>
              <w:rPr>
                <w:rFonts w:hint="eastAsia" w:ascii="宋体" w:hAnsi="宋体" w:cs="ILDESA+ËÎÌå"/>
                <w:color w:val="auto"/>
                <w:szCs w:val="22"/>
                <w:highlight w:val="none"/>
              </w:rPr>
              <w:t>16.1.1</w:t>
            </w:r>
          </w:p>
        </w:tc>
        <w:tc>
          <w:tcPr>
            <w:tcW w:w="3286" w:type="dxa"/>
            <w:tcBorders>
              <w:left w:val="single" w:color="auto" w:sz="4" w:space="0"/>
            </w:tcBorders>
            <w:vAlign w:val="center"/>
          </w:tcPr>
          <w:p>
            <w:pPr>
              <w:tabs>
                <w:tab w:val="left" w:pos="2051"/>
              </w:tabs>
              <w:autoSpaceDE w:val="0"/>
              <w:autoSpaceDN w:val="0"/>
              <w:adjustRightInd w:val="0"/>
              <w:spacing w:line="400" w:lineRule="exact"/>
              <w:ind w:firstLine="105" w:firstLineChars="50"/>
              <w:rPr>
                <w:rFonts w:ascii="宋体" w:hAnsi="宋体" w:cs="ILDESA+ËÎÌå"/>
                <w:color w:val="auto"/>
                <w:szCs w:val="22"/>
                <w:highlight w:val="none"/>
                <w:lang w:eastAsia="en-US"/>
              </w:rPr>
            </w:pPr>
            <w:r>
              <w:rPr>
                <w:rFonts w:ascii="宋体" w:hAnsi="宋体" w:cs="ILDESA+ËÎÌå"/>
                <w:color w:val="auto"/>
                <w:szCs w:val="22"/>
                <w:highlight w:val="none"/>
                <w:lang w:eastAsia="en-US"/>
              </w:rPr>
              <w:t>见价格指数和权重表</w:t>
            </w:r>
          </w:p>
        </w:tc>
        <w:tc>
          <w:tcPr>
            <w:tcW w:w="850" w:type="dxa"/>
            <w:vAlign w:val="center"/>
          </w:tcPr>
          <w:p>
            <w:pPr>
              <w:tabs>
                <w:tab w:val="left" w:pos="2051"/>
              </w:tabs>
              <w:autoSpaceDE w:val="0"/>
              <w:autoSpaceDN w:val="0"/>
              <w:adjustRightInd w:val="0"/>
              <w:spacing w:line="400" w:lineRule="exact"/>
              <w:jc w:val="center"/>
              <w:rPr>
                <w:rFonts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720" w:type="dxa"/>
            <w:vAlign w:val="center"/>
          </w:tcPr>
          <w:p>
            <w:pPr>
              <w:tabs>
                <w:tab w:val="left" w:pos="2051"/>
              </w:tabs>
              <w:autoSpaceDE w:val="0"/>
              <w:autoSpaceDN w:val="0"/>
              <w:adjustRightInd w:val="0"/>
              <w:spacing w:line="400" w:lineRule="exact"/>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rPr>
              <w:t>7</w:t>
            </w:r>
          </w:p>
        </w:tc>
        <w:tc>
          <w:tcPr>
            <w:tcW w:w="2429" w:type="dxa"/>
            <w:vAlign w:val="center"/>
          </w:tcPr>
          <w:p>
            <w:pPr>
              <w:tabs>
                <w:tab w:val="left" w:pos="2051"/>
              </w:tabs>
              <w:autoSpaceDE w:val="0"/>
              <w:autoSpaceDN w:val="0"/>
              <w:adjustRightInd w:val="0"/>
              <w:spacing w:line="400" w:lineRule="exact"/>
              <w:jc w:val="center"/>
              <w:rPr>
                <w:rFonts w:ascii="宋体" w:hAnsi="宋体" w:cs="ILDESA+ËÎÌå"/>
                <w:color w:val="auto"/>
                <w:szCs w:val="22"/>
                <w:highlight w:val="none"/>
                <w:lang w:eastAsia="en-US"/>
              </w:rPr>
            </w:pPr>
            <w:r>
              <w:rPr>
                <w:rFonts w:ascii="宋体" w:hAnsi="宋体" w:cs="ILDESA+ËÎÌå"/>
                <w:color w:val="auto"/>
                <w:szCs w:val="22"/>
                <w:highlight w:val="none"/>
                <w:lang w:eastAsia="en-US"/>
              </w:rPr>
              <w:t>开工预付款金额</w:t>
            </w:r>
          </w:p>
        </w:tc>
        <w:tc>
          <w:tcPr>
            <w:tcW w:w="1392" w:type="dxa"/>
            <w:tcBorders>
              <w:right w:val="single" w:color="auto" w:sz="4" w:space="0"/>
            </w:tcBorders>
            <w:vAlign w:val="center"/>
          </w:tcPr>
          <w:p>
            <w:pPr>
              <w:tabs>
                <w:tab w:val="left" w:pos="2051"/>
              </w:tabs>
              <w:autoSpaceDE w:val="0"/>
              <w:autoSpaceDN w:val="0"/>
              <w:adjustRightInd w:val="0"/>
              <w:spacing w:line="400" w:lineRule="exact"/>
              <w:jc w:val="center"/>
              <w:rPr>
                <w:rFonts w:hint="eastAsia" w:ascii="宋体" w:hAnsi="宋体" w:cs="ILDESA+ËÎÌå"/>
                <w:color w:val="auto"/>
                <w:szCs w:val="22"/>
                <w:highlight w:val="none"/>
              </w:rPr>
            </w:pPr>
            <w:r>
              <w:rPr>
                <w:rFonts w:hint="eastAsia" w:ascii="宋体" w:hAnsi="宋体" w:cs="ILDESA+ËÎÌå"/>
                <w:color w:val="auto"/>
                <w:szCs w:val="22"/>
                <w:highlight w:val="none"/>
              </w:rPr>
              <w:t>17.2.1</w:t>
            </w:r>
          </w:p>
        </w:tc>
        <w:tc>
          <w:tcPr>
            <w:tcW w:w="3286" w:type="dxa"/>
            <w:tcBorders>
              <w:left w:val="single" w:color="auto" w:sz="4" w:space="0"/>
            </w:tcBorders>
            <w:vAlign w:val="center"/>
          </w:tcPr>
          <w:p>
            <w:pPr>
              <w:tabs>
                <w:tab w:val="left" w:pos="2051"/>
              </w:tabs>
              <w:autoSpaceDE w:val="0"/>
              <w:autoSpaceDN w:val="0"/>
              <w:adjustRightInd w:val="0"/>
              <w:spacing w:line="400" w:lineRule="exact"/>
              <w:ind w:firstLine="105" w:firstLineChars="50"/>
              <w:rPr>
                <w:rFonts w:ascii="宋体" w:hAnsi="宋体" w:cs="ILDESA+ËÎÌå"/>
                <w:color w:val="auto"/>
                <w:szCs w:val="22"/>
                <w:highlight w:val="none"/>
                <w:lang w:eastAsia="en-US"/>
              </w:rPr>
            </w:pPr>
            <w:r>
              <w:rPr>
                <w:rFonts w:ascii="宋体" w:hAnsi="宋体" w:cs="ILDESA+ËÎÌå"/>
                <w:color w:val="auto"/>
                <w:szCs w:val="22"/>
                <w:highlight w:val="none"/>
                <w:u w:val="single"/>
              </w:rPr>
              <w:t xml:space="preserve">    </w:t>
            </w:r>
            <w:r>
              <w:rPr>
                <w:rFonts w:ascii="宋体" w:hAnsi="宋体" w:cs="ILDESA+ËÎÌå"/>
                <w:color w:val="auto"/>
                <w:szCs w:val="22"/>
                <w:highlight w:val="none"/>
                <w:lang w:eastAsia="en-US"/>
              </w:rPr>
              <w:t>%签约合同价</w:t>
            </w:r>
          </w:p>
        </w:tc>
        <w:tc>
          <w:tcPr>
            <w:tcW w:w="850" w:type="dxa"/>
            <w:vAlign w:val="center"/>
          </w:tcPr>
          <w:p>
            <w:pPr>
              <w:tabs>
                <w:tab w:val="left" w:pos="2051"/>
              </w:tabs>
              <w:autoSpaceDE w:val="0"/>
              <w:autoSpaceDN w:val="0"/>
              <w:adjustRightInd w:val="0"/>
              <w:spacing w:line="400" w:lineRule="exact"/>
              <w:jc w:val="center"/>
              <w:rPr>
                <w:rFonts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720" w:type="dxa"/>
            <w:vAlign w:val="center"/>
          </w:tcPr>
          <w:p>
            <w:pPr>
              <w:tabs>
                <w:tab w:val="left" w:pos="2051"/>
              </w:tabs>
              <w:autoSpaceDE w:val="0"/>
              <w:autoSpaceDN w:val="0"/>
              <w:adjustRightInd w:val="0"/>
              <w:spacing w:line="400" w:lineRule="exact"/>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rPr>
              <w:t>8</w:t>
            </w:r>
          </w:p>
        </w:tc>
        <w:tc>
          <w:tcPr>
            <w:tcW w:w="2429" w:type="dxa"/>
            <w:vAlign w:val="center"/>
          </w:tcPr>
          <w:p>
            <w:pPr>
              <w:tabs>
                <w:tab w:val="left" w:pos="2051"/>
              </w:tabs>
              <w:autoSpaceDE w:val="0"/>
              <w:autoSpaceDN w:val="0"/>
              <w:adjustRightInd w:val="0"/>
              <w:spacing w:line="400" w:lineRule="exact"/>
              <w:jc w:val="center"/>
              <w:rPr>
                <w:rFonts w:ascii="宋体" w:hAnsi="宋体" w:cs="ILDESA+ËÎÌå"/>
                <w:color w:val="auto"/>
                <w:szCs w:val="22"/>
                <w:highlight w:val="none"/>
              </w:rPr>
            </w:pPr>
            <w:r>
              <w:rPr>
                <w:rFonts w:ascii="宋体" w:hAnsi="宋体" w:cs="ILDESA+ËÎÌå"/>
                <w:color w:val="auto"/>
                <w:szCs w:val="22"/>
                <w:highlight w:val="none"/>
              </w:rPr>
              <w:t>材料、设备预付款比例</w:t>
            </w:r>
          </w:p>
        </w:tc>
        <w:tc>
          <w:tcPr>
            <w:tcW w:w="1392" w:type="dxa"/>
            <w:tcBorders>
              <w:right w:val="single" w:color="auto" w:sz="4" w:space="0"/>
            </w:tcBorders>
            <w:vAlign w:val="center"/>
          </w:tcPr>
          <w:p>
            <w:pPr>
              <w:spacing w:line="400" w:lineRule="exact"/>
              <w:jc w:val="center"/>
              <w:rPr>
                <w:rFonts w:ascii="宋体" w:hAnsi="宋体" w:cs="ILDESA+ËÎÌå"/>
                <w:color w:val="auto"/>
                <w:szCs w:val="22"/>
                <w:highlight w:val="none"/>
              </w:rPr>
            </w:pPr>
            <w:r>
              <w:rPr>
                <w:rFonts w:hint="eastAsia" w:ascii="宋体" w:hAnsi="宋体" w:cs="ILDESA+ËÎÌå"/>
                <w:color w:val="auto"/>
                <w:szCs w:val="22"/>
                <w:highlight w:val="none"/>
              </w:rPr>
              <w:t>17.2.1</w:t>
            </w:r>
          </w:p>
        </w:tc>
        <w:tc>
          <w:tcPr>
            <w:tcW w:w="3286" w:type="dxa"/>
            <w:tcBorders>
              <w:left w:val="single" w:color="auto" w:sz="4" w:space="0"/>
            </w:tcBorders>
            <w:vAlign w:val="center"/>
          </w:tcPr>
          <w:p>
            <w:pPr>
              <w:spacing w:line="400" w:lineRule="exact"/>
              <w:ind w:firstLine="105" w:firstLineChars="50"/>
              <w:rPr>
                <w:rFonts w:ascii="宋体" w:hAnsi="宋体" w:cs="ILDESA+ËÎÌå"/>
                <w:color w:val="auto"/>
                <w:szCs w:val="22"/>
                <w:highlight w:val="none"/>
              </w:rPr>
            </w:pPr>
            <w:r>
              <w:rPr>
                <w:rFonts w:ascii="宋体" w:hAnsi="宋体" w:cs="ILDESA+ËÎÌå"/>
                <w:color w:val="auto"/>
                <w:szCs w:val="22"/>
                <w:highlight w:val="none"/>
                <w:u w:val="single"/>
              </w:rPr>
              <w:t xml:space="preserve">    </w:t>
            </w:r>
            <w:r>
              <w:rPr>
                <w:rFonts w:ascii="宋体" w:hAnsi="宋体" w:cs="ILDESA+ËÎÌå"/>
                <w:color w:val="auto"/>
                <w:szCs w:val="22"/>
                <w:highlight w:val="none"/>
              </w:rPr>
              <w:t>等主要材料、设备单据所列费用的</w:t>
            </w:r>
            <w:r>
              <w:rPr>
                <w:rFonts w:ascii="宋体" w:hAnsi="宋体" w:cs="ILDESA+ËÎÌå"/>
                <w:color w:val="auto"/>
                <w:szCs w:val="22"/>
                <w:highlight w:val="none"/>
                <w:u w:val="single"/>
              </w:rPr>
              <w:t xml:space="preserve">    </w:t>
            </w:r>
            <w:r>
              <w:rPr>
                <w:rFonts w:ascii="宋体" w:hAnsi="宋体" w:cs="ILDESA+ËÎÌå"/>
                <w:color w:val="auto"/>
                <w:szCs w:val="22"/>
                <w:highlight w:val="none"/>
              </w:rPr>
              <w:t>%</w:t>
            </w:r>
          </w:p>
        </w:tc>
        <w:tc>
          <w:tcPr>
            <w:tcW w:w="850" w:type="dxa"/>
            <w:vAlign w:val="center"/>
          </w:tcPr>
          <w:p>
            <w:pPr>
              <w:tabs>
                <w:tab w:val="left" w:pos="2051"/>
              </w:tabs>
              <w:autoSpaceDE w:val="0"/>
              <w:autoSpaceDN w:val="0"/>
              <w:adjustRightInd w:val="0"/>
              <w:spacing w:line="400" w:lineRule="exact"/>
              <w:jc w:val="center"/>
              <w:rPr>
                <w:rFonts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720" w:type="dxa"/>
            <w:vAlign w:val="center"/>
          </w:tcPr>
          <w:p>
            <w:pPr>
              <w:tabs>
                <w:tab w:val="left" w:pos="2051"/>
              </w:tabs>
              <w:autoSpaceDE w:val="0"/>
              <w:autoSpaceDN w:val="0"/>
              <w:adjustRightInd w:val="0"/>
              <w:spacing w:line="400" w:lineRule="exact"/>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rPr>
              <w:t>9</w:t>
            </w:r>
          </w:p>
        </w:tc>
        <w:tc>
          <w:tcPr>
            <w:tcW w:w="2429" w:type="dxa"/>
            <w:vAlign w:val="center"/>
          </w:tcPr>
          <w:p>
            <w:pPr>
              <w:tabs>
                <w:tab w:val="left" w:pos="2051"/>
              </w:tabs>
              <w:autoSpaceDE w:val="0"/>
              <w:autoSpaceDN w:val="0"/>
              <w:adjustRightInd w:val="0"/>
              <w:spacing w:line="400" w:lineRule="exact"/>
              <w:jc w:val="center"/>
              <w:rPr>
                <w:rFonts w:ascii="宋体" w:hAnsi="宋体" w:cs="ILDESA+ËÎÌå"/>
                <w:color w:val="auto"/>
                <w:szCs w:val="22"/>
                <w:highlight w:val="none"/>
              </w:rPr>
            </w:pPr>
            <w:r>
              <w:rPr>
                <w:rFonts w:ascii="宋体" w:hAnsi="宋体" w:cs="ILDESA+ËÎÌå"/>
                <w:color w:val="auto"/>
                <w:szCs w:val="22"/>
                <w:highlight w:val="none"/>
              </w:rPr>
              <w:t>进度付款证书最低限额</w:t>
            </w:r>
          </w:p>
        </w:tc>
        <w:tc>
          <w:tcPr>
            <w:tcW w:w="1392" w:type="dxa"/>
            <w:tcBorders>
              <w:right w:val="single" w:color="auto" w:sz="4" w:space="0"/>
            </w:tcBorders>
            <w:vAlign w:val="center"/>
          </w:tcPr>
          <w:p>
            <w:pPr>
              <w:spacing w:line="400" w:lineRule="exact"/>
              <w:jc w:val="center"/>
              <w:rPr>
                <w:rFonts w:hint="eastAsia" w:ascii="宋体" w:hAnsi="宋体" w:cs="ILDESA+ËÎÌå"/>
                <w:color w:val="auto"/>
                <w:szCs w:val="22"/>
                <w:highlight w:val="none"/>
              </w:rPr>
            </w:pPr>
            <w:r>
              <w:rPr>
                <w:rFonts w:hint="eastAsia" w:ascii="宋体" w:hAnsi="宋体" w:cs="ILDESA+ËÎÌå"/>
                <w:color w:val="auto"/>
                <w:szCs w:val="22"/>
                <w:highlight w:val="none"/>
              </w:rPr>
              <w:t>17.3.3</w:t>
            </w:r>
          </w:p>
        </w:tc>
        <w:tc>
          <w:tcPr>
            <w:tcW w:w="3286" w:type="dxa"/>
            <w:tcBorders>
              <w:left w:val="single" w:color="auto" w:sz="4" w:space="0"/>
            </w:tcBorders>
            <w:vAlign w:val="center"/>
          </w:tcPr>
          <w:p>
            <w:pPr>
              <w:spacing w:line="400" w:lineRule="exact"/>
              <w:ind w:firstLine="105" w:firstLineChars="50"/>
              <w:rPr>
                <w:rFonts w:ascii="宋体" w:hAnsi="宋体" w:cs="ILDESA+ËÎÌå"/>
                <w:color w:val="auto"/>
                <w:szCs w:val="22"/>
                <w:highlight w:val="none"/>
                <w:lang w:eastAsia="en-US"/>
              </w:rPr>
            </w:pPr>
            <w:r>
              <w:rPr>
                <w:rFonts w:ascii="宋体" w:hAnsi="宋体" w:cs="ILDESA+ËÎÌå"/>
                <w:color w:val="auto"/>
                <w:szCs w:val="22"/>
                <w:highlight w:val="none"/>
                <w:u w:val="single"/>
              </w:rPr>
              <w:t xml:space="preserve">     </w:t>
            </w:r>
            <w:r>
              <w:rPr>
                <w:rFonts w:ascii="宋体" w:hAnsi="宋体" w:cs="ILDESA+ËÎÌå"/>
                <w:color w:val="auto"/>
                <w:szCs w:val="22"/>
                <w:highlight w:val="none"/>
                <w:u w:val="single"/>
                <w:lang w:eastAsia="en-US"/>
              </w:rPr>
              <w:t>%签约合同价或</w:t>
            </w:r>
            <w:r>
              <w:rPr>
                <w:rFonts w:ascii="宋体" w:hAnsi="宋体" w:cs="ILDESA+ËÎÌå"/>
                <w:color w:val="auto"/>
                <w:szCs w:val="22"/>
                <w:highlight w:val="none"/>
                <w:u w:val="single"/>
              </w:rPr>
              <w:t xml:space="preserve">    </w:t>
            </w:r>
            <w:r>
              <w:rPr>
                <w:rFonts w:ascii="宋体" w:hAnsi="宋体" w:cs="ILDESA+ËÎÌå"/>
                <w:color w:val="auto"/>
                <w:szCs w:val="22"/>
                <w:highlight w:val="none"/>
                <w:u w:val="single"/>
                <w:lang w:eastAsia="en-US"/>
              </w:rPr>
              <w:t>万元</w:t>
            </w:r>
          </w:p>
        </w:tc>
        <w:tc>
          <w:tcPr>
            <w:tcW w:w="850" w:type="dxa"/>
            <w:vAlign w:val="center"/>
          </w:tcPr>
          <w:p>
            <w:pPr>
              <w:tabs>
                <w:tab w:val="left" w:pos="2051"/>
              </w:tabs>
              <w:autoSpaceDE w:val="0"/>
              <w:autoSpaceDN w:val="0"/>
              <w:adjustRightInd w:val="0"/>
              <w:spacing w:line="400" w:lineRule="exact"/>
              <w:jc w:val="center"/>
              <w:rPr>
                <w:rFonts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720" w:type="dxa"/>
            <w:vAlign w:val="center"/>
          </w:tcPr>
          <w:p>
            <w:pPr>
              <w:tabs>
                <w:tab w:val="left" w:pos="2051"/>
              </w:tabs>
              <w:autoSpaceDE w:val="0"/>
              <w:autoSpaceDN w:val="0"/>
              <w:adjustRightInd w:val="0"/>
              <w:spacing w:line="400" w:lineRule="exact"/>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rPr>
              <w:t>10</w:t>
            </w:r>
          </w:p>
        </w:tc>
        <w:tc>
          <w:tcPr>
            <w:tcW w:w="2429" w:type="dxa"/>
            <w:vAlign w:val="center"/>
          </w:tcPr>
          <w:p>
            <w:pPr>
              <w:tabs>
                <w:tab w:val="left" w:pos="2051"/>
              </w:tabs>
              <w:autoSpaceDE w:val="0"/>
              <w:autoSpaceDN w:val="0"/>
              <w:adjustRightInd w:val="0"/>
              <w:spacing w:line="400" w:lineRule="exact"/>
              <w:jc w:val="center"/>
              <w:rPr>
                <w:rFonts w:ascii="宋体" w:hAnsi="宋体" w:cs="ILDESA+ËÎÌå"/>
                <w:color w:val="auto"/>
                <w:szCs w:val="22"/>
                <w:highlight w:val="none"/>
              </w:rPr>
            </w:pPr>
            <w:r>
              <w:rPr>
                <w:rFonts w:ascii="宋体" w:hAnsi="宋体" w:cs="ILDESA+ËÎÌå"/>
                <w:color w:val="auto"/>
                <w:szCs w:val="22"/>
                <w:highlight w:val="none"/>
              </w:rPr>
              <w:t>逾期付款违约金的利率</w:t>
            </w:r>
          </w:p>
        </w:tc>
        <w:tc>
          <w:tcPr>
            <w:tcW w:w="1392" w:type="dxa"/>
            <w:tcBorders>
              <w:right w:val="single" w:color="auto" w:sz="4" w:space="0"/>
            </w:tcBorders>
            <w:vAlign w:val="center"/>
          </w:tcPr>
          <w:p>
            <w:pPr>
              <w:spacing w:line="400" w:lineRule="exact"/>
              <w:jc w:val="center"/>
              <w:rPr>
                <w:rFonts w:hint="eastAsia" w:ascii="宋体" w:hAnsi="宋体" w:cs="ILDESA+ËÎÌå"/>
                <w:color w:val="auto"/>
                <w:szCs w:val="22"/>
                <w:highlight w:val="none"/>
              </w:rPr>
            </w:pPr>
            <w:r>
              <w:rPr>
                <w:rFonts w:hint="eastAsia" w:ascii="宋体" w:hAnsi="宋体" w:cs="ILDESA+ËÎÌå"/>
                <w:color w:val="auto"/>
                <w:szCs w:val="22"/>
                <w:highlight w:val="none"/>
              </w:rPr>
              <w:t>17.3.3</w:t>
            </w:r>
          </w:p>
        </w:tc>
        <w:tc>
          <w:tcPr>
            <w:tcW w:w="3286" w:type="dxa"/>
            <w:tcBorders>
              <w:left w:val="single" w:color="auto" w:sz="4" w:space="0"/>
            </w:tcBorders>
            <w:vAlign w:val="center"/>
          </w:tcPr>
          <w:p>
            <w:pPr>
              <w:spacing w:line="400" w:lineRule="exact"/>
              <w:ind w:firstLine="105" w:firstLineChars="50"/>
              <w:rPr>
                <w:rFonts w:ascii="宋体" w:hAnsi="宋体" w:cs="ILDESA+ËÎÌå"/>
                <w:color w:val="auto"/>
                <w:szCs w:val="22"/>
                <w:highlight w:val="none"/>
                <w:lang w:eastAsia="en-US"/>
              </w:rPr>
            </w:pPr>
            <w:r>
              <w:rPr>
                <w:rFonts w:ascii="宋体" w:hAnsi="宋体" w:cs="ILDESA+ËÎÌå"/>
                <w:color w:val="auto"/>
                <w:szCs w:val="22"/>
                <w:highlight w:val="none"/>
                <w:u w:val="single"/>
              </w:rPr>
              <w:t xml:space="preserve">    </w:t>
            </w:r>
            <w:r>
              <w:rPr>
                <w:rFonts w:ascii="宋体" w:hAnsi="宋体" w:cs="ILDESA+ËÎÌå"/>
                <w:color w:val="auto"/>
                <w:szCs w:val="22"/>
                <w:highlight w:val="none"/>
                <w:lang w:eastAsia="en-US"/>
              </w:rPr>
              <w:t>‰/天</w:t>
            </w:r>
          </w:p>
        </w:tc>
        <w:tc>
          <w:tcPr>
            <w:tcW w:w="850" w:type="dxa"/>
            <w:vAlign w:val="center"/>
          </w:tcPr>
          <w:p>
            <w:pPr>
              <w:tabs>
                <w:tab w:val="left" w:pos="2051"/>
              </w:tabs>
              <w:autoSpaceDE w:val="0"/>
              <w:autoSpaceDN w:val="0"/>
              <w:adjustRightInd w:val="0"/>
              <w:spacing w:line="400" w:lineRule="exact"/>
              <w:jc w:val="center"/>
              <w:rPr>
                <w:rFonts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720" w:type="dxa"/>
            <w:vAlign w:val="center"/>
          </w:tcPr>
          <w:p>
            <w:pPr>
              <w:tabs>
                <w:tab w:val="left" w:pos="2051"/>
              </w:tabs>
              <w:autoSpaceDE w:val="0"/>
              <w:autoSpaceDN w:val="0"/>
              <w:adjustRightInd w:val="0"/>
              <w:spacing w:line="400" w:lineRule="exact"/>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rPr>
              <w:t>11</w:t>
            </w:r>
          </w:p>
        </w:tc>
        <w:tc>
          <w:tcPr>
            <w:tcW w:w="2429" w:type="dxa"/>
            <w:vAlign w:val="center"/>
          </w:tcPr>
          <w:p>
            <w:pPr>
              <w:tabs>
                <w:tab w:val="left" w:pos="2051"/>
              </w:tabs>
              <w:autoSpaceDE w:val="0"/>
              <w:autoSpaceDN w:val="0"/>
              <w:adjustRightInd w:val="0"/>
              <w:spacing w:line="400" w:lineRule="exact"/>
              <w:jc w:val="center"/>
              <w:rPr>
                <w:rFonts w:ascii="宋体" w:hAnsi="宋体" w:cs="ILDESA+ËÎÌå"/>
                <w:color w:val="auto"/>
                <w:szCs w:val="22"/>
                <w:highlight w:val="none"/>
              </w:rPr>
            </w:pPr>
            <w:r>
              <w:rPr>
                <w:rFonts w:ascii="宋体" w:hAnsi="宋体" w:cs="ILDESA+ËÎÌå"/>
                <w:color w:val="auto"/>
                <w:spacing w:val="1"/>
                <w:szCs w:val="22"/>
                <w:highlight w:val="none"/>
                <w:lang w:eastAsia="en-US"/>
              </w:rPr>
              <w:t>质量保证金金额</w:t>
            </w:r>
          </w:p>
        </w:tc>
        <w:tc>
          <w:tcPr>
            <w:tcW w:w="1392" w:type="dxa"/>
            <w:tcBorders>
              <w:right w:val="single" w:color="auto" w:sz="4" w:space="0"/>
            </w:tcBorders>
            <w:vAlign w:val="center"/>
          </w:tcPr>
          <w:p>
            <w:pPr>
              <w:spacing w:line="400" w:lineRule="exact"/>
              <w:jc w:val="center"/>
              <w:rPr>
                <w:rFonts w:hint="eastAsia" w:ascii="宋体" w:hAnsi="宋体" w:cs="ILDESA+ËÎÌå"/>
                <w:color w:val="auto"/>
                <w:szCs w:val="22"/>
                <w:highlight w:val="none"/>
              </w:rPr>
            </w:pPr>
            <w:r>
              <w:rPr>
                <w:rFonts w:hint="eastAsia" w:ascii="宋体" w:hAnsi="宋体" w:cs="ILDESA+ËÎÌå"/>
                <w:color w:val="auto"/>
                <w:szCs w:val="22"/>
                <w:highlight w:val="none"/>
              </w:rPr>
              <w:t>17.4.1</w:t>
            </w:r>
          </w:p>
        </w:tc>
        <w:tc>
          <w:tcPr>
            <w:tcW w:w="3286" w:type="dxa"/>
            <w:tcBorders>
              <w:left w:val="single" w:color="auto" w:sz="4" w:space="0"/>
            </w:tcBorders>
            <w:vAlign w:val="center"/>
          </w:tcPr>
          <w:p>
            <w:pPr>
              <w:spacing w:line="400" w:lineRule="exact"/>
              <w:ind w:firstLine="105" w:firstLineChars="50"/>
              <w:rPr>
                <w:rFonts w:hint="eastAsia" w:ascii="宋体" w:hAnsi="宋体" w:cs="ILDESA+ËÎÌå"/>
                <w:color w:val="auto"/>
                <w:szCs w:val="22"/>
                <w:highlight w:val="none"/>
                <w:lang w:eastAsia="en-US"/>
              </w:rPr>
            </w:pPr>
            <w:r>
              <w:rPr>
                <w:rFonts w:hint="eastAsia" w:ascii="宋体" w:hAnsi="宋体" w:cs="ILDESA+ËÎÌå"/>
                <w:color w:val="auto"/>
                <w:szCs w:val="22"/>
                <w:highlight w:val="none"/>
                <w:u w:val="single"/>
              </w:rPr>
              <w:t>工程价款结算总额的3%</w:t>
            </w:r>
          </w:p>
        </w:tc>
        <w:tc>
          <w:tcPr>
            <w:tcW w:w="850" w:type="dxa"/>
            <w:vAlign w:val="center"/>
          </w:tcPr>
          <w:p>
            <w:pPr>
              <w:tabs>
                <w:tab w:val="left" w:pos="2051"/>
              </w:tabs>
              <w:autoSpaceDE w:val="0"/>
              <w:autoSpaceDN w:val="0"/>
              <w:adjustRightInd w:val="0"/>
              <w:spacing w:line="400" w:lineRule="exact"/>
              <w:jc w:val="center"/>
              <w:rPr>
                <w:rFonts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720" w:type="dxa"/>
            <w:vAlign w:val="center"/>
          </w:tcPr>
          <w:p>
            <w:pPr>
              <w:tabs>
                <w:tab w:val="left" w:pos="2051"/>
              </w:tabs>
              <w:autoSpaceDE w:val="0"/>
              <w:autoSpaceDN w:val="0"/>
              <w:adjustRightInd w:val="0"/>
              <w:spacing w:line="400" w:lineRule="exact"/>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rPr>
              <w:t>12</w:t>
            </w:r>
          </w:p>
        </w:tc>
        <w:tc>
          <w:tcPr>
            <w:tcW w:w="2429" w:type="dxa"/>
            <w:vAlign w:val="center"/>
          </w:tcPr>
          <w:p>
            <w:pPr>
              <w:tabs>
                <w:tab w:val="left" w:pos="2051"/>
              </w:tabs>
              <w:autoSpaceDE w:val="0"/>
              <w:autoSpaceDN w:val="0"/>
              <w:adjustRightInd w:val="0"/>
              <w:spacing w:line="400" w:lineRule="exact"/>
              <w:jc w:val="center"/>
              <w:rPr>
                <w:rFonts w:ascii="宋体" w:hAnsi="宋体" w:cs="ILDESA+ËÎÌå"/>
                <w:color w:val="auto"/>
                <w:spacing w:val="1"/>
                <w:szCs w:val="22"/>
                <w:highlight w:val="none"/>
                <w:lang w:eastAsia="en-US"/>
              </w:rPr>
            </w:pPr>
            <w:r>
              <w:rPr>
                <w:rFonts w:ascii="宋体" w:hAnsi="宋体" w:cs="ILDESA+ËÎÌå"/>
                <w:color w:val="auto"/>
                <w:spacing w:val="1"/>
                <w:szCs w:val="22"/>
                <w:highlight w:val="none"/>
                <w:lang w:eastAsia="en-US"/>
              </w:rPr>
              <w:t>保修期</w:t>
            </w:r>
          </w:p>
        </w:tc>
        <w:tc>
          <w:tcPr>
            <w:tcW w:w="1392" w:type="dxa"/>
            <w:tcBorders>
              <w:right w:val="single" w:color="auto" w:sz="4" w:space="0"/>
            </w:tcBorders>
            <w:vAlign w:val="center"/>
          </w:tcPr>
          <w:p>
            <w:pPr>
              <w:spacing w:line="400" w:lineRule="exact"/>
              <w:jc w:val="center"/>
              <w:rPr>
                <w:rFonts w:ascii="宋体" w:hAnsi="宋体" w:cs="ILDESA+ËÎÌå"/>
                <w:color w:val="auto"/>
                <w:szCs w:val="22"/>
                <w:highlight w:val="none"/>
              </w:rPr>
            </w:pPr>
            <w:r>
              <w:rPr>
                <w:rFonts w:hint="eastAsia" w:ascii="宋体" w:hAnsi="宋体" w:cs="ILDESA+ËÎÌå"/>
                <w:color w:val="auto"/>
                <w:szCs w:val="22"/>
                <w:highlight w:val="none"/>
              </w:rPr>
              <w:t>19.7</w:t>
            </w:r>
          </w:p>
        </w:tc>
        <w:tc>
          <w:tcPr>
            <w:tcW w:w="3286" w:type="dxa"/>
            <w:tcBorders>
              <w:left w:val="single" w:color="auto" w:sz="4" w:space="0"/>
            </w:tcBorders>
            <w:vAlign w:val="center"/>
          </w:tcPr>
          <w:p>
            <w:pPr>
              <w:spacing w:line="400" w:lineRule="exact"/>
              <w:ind w:firstLine="105" w:firstLineChars="50"/>
              <w:rPr>
                <w:rFonts w:ascii="宋体" w:hAnsi="宋体" w:cs="ILDESA+ËÎÌå"/>
                <w:color w:val="auto"/>
                <w:szCs w:val="22"/>
                <w:highlight w:val="none"/>
              </w:rPr>
            </w:pPr>
            <w:r>
              <w:rPr>
                <w:rFonts w:ascii="宋体" w:hAnsi="宋体" w:cs="ILDESA+ËÎÌå"/>
                <w:color w:val="auto"/>
                <w:szCs w:val="22"/>
                <w:highlight w:val="none"/>
              </w:rPr>
              <w:t>自实际交工日期起计算</w:t>
            </w:r>
            <w:r>
              <w:rPr>
                <w:rFonts w:ascii="宋体" w:hAnsi="宋体" w:cs="ILDESA+ËÎÌå"/>
                <w:color w:val="auto"/>
                <w:szCs w:val="22"/>
                <w:highlight w:val="none"/>
                <w:u w:val="single"/>
              </w:rPr>
              <w:t xml:space="preserve">    </w:t>
            </w:r>
            <w:r>
              <w:rPr>
                <w:rFonts w:ascii="宋体" w:hAnsi="宋体" w:cs="ILDESA+ËÎÌå"/>
                <w:color w:val="auto"/>
                <w:szCs w:val="22"/>
                <w:highlight w:val="none"/>
              </w:rPr>
              <w:t>年</w:t>
            </w:r>
          </w:p>
        </w:tc>
        <w:tc>
          <w:tcPr>
            <w:tcW w:w="850" w:type="dxa"/>
            <w:vAlign w:val="center"/>
          </w:tcPr>
          <w:p>
            <w:pPr>
              <w:tabs>
                <w:tab w:val="left" w:pos="2051"/>
              </w:tabs>
              <w:autoSpaceDE w:val="0"/>
              <w:autoSpaceDN w:val="0"/>
              <w:adjustRightInd w:val="0"/>
              <w:spacing w:line="400" w:lineRule="exact"/>
              <w:jc w:val="center"/>
              <w:rPr>
                <w:rFonts w:ascii="宋体" w:hAnsi="宋体"/>
                <w:snapToGrid w:val="0"/>
                <w:color w:val="auto"/>
                <w:kern w:val="0"/>
                <w:szCs w:val="21"/>
                <w:highlight w:val="none"/>
              </w:rPr>
            </w:pPr>
          </w:p>
        </w:tc>
      </w:tr>
    </w:tbl>
    <w:p>
      <w:pPr>
        <w:spacing w:line="360" w:lineRule="auto"/>
        <w:rPr>
          <w:rFonts w:ascii="宋体" w:hAnsi="宋体"/>
          <w:snapToGrid w:val="0"/>
          <w:color w:val="auto"/>
          <w:highlight w:val="none"/>
        </w:rPr>
      </w:pPr>
    </w:p>
    <w:p>
      <w:pPr>
        <w:tabs>
          <w:tab w:val="left" w:pos="7140"/>
          <w:tab w:val="left" w:pos="7560"/>
          <w:tab w:val="left" w:pos="8300"/>
        </w:tabs>
        <w:autoSpaceDE w:val="0"/>
        <w:autoSpaceDN w:val="0"/>
        <w:adjustRightInd w:val="0"/>
        <w:spacing w:line="360" w:lineRule="auto"/>
        <w:ind w:right="210"/>
        <w:jc w:val="right"/>
        <w:rPr>
          <w:rFonts w:hint="eastAsia" w:ascii="宋体" w:hAnsi="宋体"/>
          <w:snapToGrid w:val="0"/>
          <w:color w:val="auto"/>
          <w:kern w:val="0"/>
          <w:szCs w:val="21"/>
          <w:highlight w:val="none"/>
        </w:rPr>
      </w:pPr>
      <w:r>
        <w:rPr>
          <w:rFonts w:ascii="宋体" w:hAnsi="宋体"/>
          <w:snapToGrid w:val="0"/>
          <w:color w:val="auto"/>
          <w:kern w:val="0"/>
          <w:szCs w:val="21"/>
          <w:highlight w:val="none"/>
        </w:rPr>
        <w:t>投  标  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（盖单位法人章） </w:t>
      </w:r>
    </w:p>
    <w:p>
      <w:pPr>
        <w:pStyle w:val="2"/>
        <w:rPr>
          <w:rFonts w:hint="eastAsia" w:ascii="宋体" w:hAnsi="宋体"/>
          <w:snapToGrid w:val="0"/>
          <w:color w:val="auto"/>
          <w:kern w:val="0"/>
          <w:szCs w:val="21"/>
          <w:highlight w:val="none"/>
        </w:rPr>
      </w:pPr>
    </w:p>
    <w:p>
      <w:pPr>
        <w:pStyle w:val="2"/>
        <w:jc w:val="right"/>
        <w:rPr>
          <w:rFonts w:hint="eastAsia" w:ascii="宋体" w:hAnsi="宋体"/>
          <w:color w:val="auto"/>
          <w:highlight w:val="none"/>
        </w:rPr>
      </w:pPr>
      <w:r>
        <w:rPr>
          <w:rFonts w:ascii="宋体" w:hAnsi="宋体"/>
          <w:snapToGrid w:val="0"/>
          <w:color w:val="auto"/>
          <w:kern w:val="0"/>
          <w:szCs w:val="21"/>
          <w:highlight w:val="none"/>
        </w:rPr>
        <w:t>法定代表人或其委托代理人：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lang w:eastAsia="zh-CN"/>
        </w:rPr>
        <w:t>签名</w:t>
      </w:r>
      <w:r>
        <w:rPr>
          <w:rFonts w:ascii="宋体" w:hAnsi="宋体"/>
          <w:snapToGrid w:val="0"/>
          <w:color w:val="auto"/>
          <w:kern w:val="0"/>
          <w:szCs w:val="21"/>
          <w:highlight w:val="none"/>
        </w:rPr>
        <w:t>或盖章）</w:t>
      </w:r>
      <w:r>
        <w:rPr>
          <w:rFonts w:hint="eastAsia" w:ascii="宋体" w:hAnsi="宋体"/>
          <w:color w:val="auto"/>
          <w:highlight w:val="none"/>
        </w:rPr>
        <w:br w:type="page"/>
      </w:r>
    </w:p>
    <w:p>
      <w:pPr>
        <w:pStyle w:val="5"/>
        <w:spacing w:before="0" w:line="360" w:lineRule="auto"/>
        <w:jc w:val="center"/>
        <w:outlineLvl w:val="1"/>
        <w:rPr>
          <w:rFonts w:ascii="宋体" w:hAnsi="宋体" w:cs="宋体"/>
          <w:b w:val="0"/>
          <w:bCs w:val="0"/>
          <w:color w:val="auto"/>
          <w:highlight w:val="none"/>
        </w:rPr>
      </w:pPr>
      <w:bookmarkStart w:id="980" w:name="_Toc17758"/>
      <w:bookmarkStart w:id="981" w:name="_Toc28389"/>
      <w:bookmarkStart w:id="982" w:name="_Toc10581"/>
      <w:r>
        <w:rPr>
          <w:rFonts w:ascii="宋体" w:hAnsi="宋体" w:cs="宋体"/>
          <w:b w:val="0"/>
          <w:bCs w:val="0"/>
          <w:color w:val="auto"/>
          <w:highlight w:val="none"/>
        </w:rPr>
        <w:t>（</w:t>
      </w:r>
      <w:r>
        <w:rPr>
          <w:rFonts w:hint="eastAsia" w:ascii="宋体" w:hAnsi="宋体" w:cs="宋体"/>
          <w:b w:val="0"/>
          <w:bCs w:val="0"/>
          <w:color w:val="auto"/>
          <w:highlight w:val="none"/>
        </w:rPr>
        <w:t>三</w:t>
      </w:r>
      <w:r>
        <w:rPr>
          <w:rFonts w:ascii="宋体" w:hAnsi="宋体" w:cs="宋体"/>
          <w:b w:val="0"/>
          <w:bCs w:val="0"/>
          <w:color w:val="auto"/>
          <w:highlight w:val="none"/>
        </w:rPr>
        <w:t>）</w:t>
      </w:r>
      <w:r>
        <w:rPr>
          <w:rFonts w:hint="eastAsia" w:ascii="宋体" w:hAnsi="宋体" w:cs="宋体"/>
          <w:b w:val="0"/>
          <w:bCs w:val="0"/>
          <w:color w:val="auto"/>
          <w:highlight w:val="none"/>
        </w:rPr>
        <w:t>法定代表人身份证明或授权委托书</w:t>
      </w:r>
      <w:bookmarkEnd w:id="975"/>
      <w:bookmarkEnd w:id="976"/>
      <w:bookmarkEnd w:id="977"/>
      <w:bookmarkEnd w:id="978"/>
      <w:bookmarkEnd w:id="979"/>
      <w:bookmarkEnd w:id="980"/>
      <w:bookmarkEnd w:id="981"/>
      <w:bookmarkEnd w:id="982"/>
    </w:p>
    <w:p>
      <w:pPr>
        <w:spacing w:line="480" w:lineRule="auto"/>
        <w:jc w:val="center"/>
        <w:outlineLvl w:val="1"/>
        <w:rPr>
          <w:rFonts w:hint="eastAsia" w:ascii="宋体" w:hAnsi="宋体"/>
          <w:color w:val="auto"/>
          <w:sz w:val="28"/>
          <w:highlight w:val="none"/>
        </w:rPr>
      </w:pPr>
      <w:bookmarkStart w:id="983" w:name="_Toc11192"/>
      <w:bookmarkStart w:id="984" w:name="_Toc24697"/>
      <w:bookmarkStart w:id="985" w:name="_Toc2426"/>
      <w:bookmarkStart w:id="986" w:name="_Toc11019"/>
      <w:r>
        <w:rPr>
          <w:rFonts w:hint="eastAsia" w:ascii="宋体" w:hAnsi="宋体"/>
          <w:color w:val="auto"/>
          <w:sz w:val="28"/>
          <w:highlight w:val="none"/>
        </w:rPr>
        <w:t>法定代表人身份证明</w:t>
      </w:r>
      <w:bookmarkEnd w:id="983"/>
      <w:bookmarkEnd w:id="984"/>
      <w:bookmarkEnd w:id="985"/>
      <w:bookmarkEnd w:id="986"/>
    </w:p>
    <w:p>
      <w:pPr>
        <w:spacing w:line="480" w:lineRule="auto"/>
        <w:jc w:val="center"/>
        <w:rPr>
          <w:rFonts w:ascii="宋体" w:hAnsi="宋体"/>
          <w:color w:val="auto"/>
          <w:highlight w:val="none"/>
        </w:rPr>
      </w:pPr>
    </w:p>
    <w:p>
      <w:pPr>
        <w:tabs>
          <w:tab w:val="left" w:pos="556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投标人名称：</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单位性质：</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地</w:t>
      </w:r>
      <w:r>
        <w:rPr>
          <w:rFonts w:hint="eastAsia" w:ascii="宋体" w:hAnsi="宋体"/>
          <w:color w:val="auto"/>
          <w:kern w:val="0"/>
          <w:szCs w:val="21"/>
          <w:highlight w:val="none"/>
        </w:rPr>
        <w:t xml:space="preserve">    </w:t>
      </w:r>
      <w:r>
        <w:rPr>
          <w:rFonts w:ascii="宋体" w:hAnsi="宋体"/>
          <w:color w:val="auto"/>
          <w:kern w:val="0"/>
          <w:szCs w:val="21"/>
          <w:highlight w:val="none"/>
        </w:rPr>
        <w:t>址：</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成立时间：</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姓名：</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性别</w:t>
      </w:r>
      <w:r>
        <w:rPr>
          <w:rFonts w:ascii="宋体" w:hAnsi="宋体"/>
          <w:color w:val="auto"/>
          <w:spacing w:val="-1"/>
          <w:kern w:val="0"/>
          <w:szCs w:val="21"/>
          <w:highlight w:val="none"/>
        </w:rPr>
        <w:t>：</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spacing w:val="-1"/>
          <w:kern w:val="0"/>
          <w:szCs w:val="21"/>
          <w:highlight w:val="none"/>
        </w:rPr>
        <w:t>年</w:t>
      </w:r>
      <w:r>
        <w:rPr>
          <w:rFonts w:ascii="宋体" w:hAnsi="宋体"/>
          <w:color w:val="auto"/>
          <w:kern w:val="0"/>
          <w:szCs w:val="21"/>
          <w:highlight w:val="none"/>
        </w:rPr>
        <w:t>龄：</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职务：</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p>
    <w:p>
      <w:pPr>
        <w:tabs>
          <w:tab w:val="left" w:pos="3360"/>
        </w:tabs>
        <w:autoSpaceDE w:val="0"/>
        <w:autoSpaceDN w:val="0"/>
        <w:adjustRightInd w:val="0"/>
        <w:snapToGrid w:val="0"/>
        <w:spacing w:line="480" w:lineRule="auto"/>
        <w:ind w:firstLine="390" w:firstLineChars="186"/>
        <w:jc w:val="left"/>
        <w:rPr>
          <w:rFonts w:hint="eastAsia" w:ascii="宋体" w:hAnsi="宋体"/>
          <w:color w:val="auto"/>
          <w:kern w:val="0"/>
          <w:szCs w:val="21"/>
          <w:highlight w:val="none"/>
        </w:rPr>
      </w:pPr>
      <w:r>
        <w:rPr>
          <w:rFonts w:ascii="宋体" w:hAnsi="宋体"/>
          <w:color w:val="auto"/>
          <w:kern w:val="0"/>
          <w:szCs w:val="21"/>
          <w:highlight w:val="none"/>
        </w:rPr>
        <w:t>系</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（投标人名称）</w:t>
      </w:r>
      <w:r>
        <w:rPr>
          <w:rFonts w:ascii="宋体" w:hAnsi="宋体"/>
          <w:color w:val="auto"/>
          <w:kern w:val="0"/>
          <w:szCs w:val="21"/>
          <w:highlight w:val="none"/>
        </w:rPr>
        <w:t>的法定代表人。</w:t>
      </w:r>
    </w:p>
    <w:p>
      <w:pPr>
        <w:tabs>
          <w:tab w:val="left" w:pos="3360"/>
        </w:tabs>
        <w:autoSpaceDE w:val="0"/>
        <w:autoSpaceDN w:val="0"/>
        <w:adjustRightInd w:val="0"/>
        <w:snapToGrid w:val="0"/>
        <w:spacing w:line="480" w:lineRule="auto"/>
        <w:ind w:firstLine="390" w:firstLineChars="186"/>
        <w:jc w:val="left"/>
        <w:rPr>
          <w:rFonts w:hint="eastAsia" w:ascii="宋体" w:hAnsi="宋体"/>
          <w:color w:val="auto"/>
          <w:kern w:val="0"/>
          <w:szCs w:val="21"/>
          <w:highlight w:val="none"/>
        </w:rPr>
      </w:pPr>
      <w:r>
        <w:rPr>
          <w:rFonts w:ascii="宋体" w:hAnsi="宋体"/>
          <w:color w:val="auto"/>
          <w:kern w:val="0"/>
          <w:szCs w:val="21"/>
          <w:highlight w:val="none"/>
        </w:rPr>
        <w:t>特此证明。</w:t>
      </w:r>
    </w:p>
    <w:p>
      <w:pPr>
        <w:autoSpaceDE w:val="0"/>
        <w:autoSpaceDN w:val="0"/>
        <w:adjustRightInd w:val="0"/>
        <w:snapToGrid w:val="0"/>
        <w:spacing w:line="480" w:lineRule="auto"/>
        <w:ind w:firstLine="810" w:firstLineChars="386"/>
        <w:jc w:val="left"/>
        <w:rPr>
          <w:rFonts w:hint="eastAsia" w:ascii="宋体" w:hAnsi="宋体"/>
          <w:color w:val="auto"/>
          <w:kern w:val="0"/>
          <w:szCs w:val="21"/>
          <w:highlight w:val="none"/>
        </w:rPr>
      </w:pPr>
      <w:r>
        <w:rPr>
          <w:rFonts w:hint="eastAsia" w:ascii="宋体" w:hAnsi="宋体"/>
          <w:color w:val="auto"/>
          <w:kern w:val="0"/>
          <w:szCs w:val="21"/>
          <w:highlight w:val="none"/>
        </w:rPr>
        <w:t>附：法定代表人身份证</w:t>
      </w:r>
      <w:r>
        <w:rPr>
          <w:rFonts w:hint="eastAsia" w:ascii="宋体" w:hAnsi="宋体"/>
          <w:color w:val="auto"/>
          <w:kern w:val="0"/>
          <w:szCs w:val="21"/>
          <w:highlight w:val="none"/>
          <w:lang w:val="en-US" w:eastAsia="zh-CN"/>
        </w:rPr>
        <w:t>明</w:t>
      </w:r>
      <w:r>
        <w:rPr>
          <w:rFonts w:hint="eastAsia" w:ascii="宋体" w:hAnsi="宋体"/>
          <w:color w:val="auto"/>
          <w:kern w:val="0"/>
          <w:szCs w:val="21"/>
          <w:highlight w:val="none"/>
        </w:rPr>
        <w:t>扫描件（双面）</w:t>
      </w:r>
    </w:p>
    <w:p>
      <w:pPr>
        <w:autoSpaceDE w:val="0"/>
        <w:autoSpaceDN w:val="0"/>
        <w:adjustRightInd w:val="0"/>
        <w:snapToGrid w:val="0"/>
        <w:spacing w:line="360" w:lineRule="auto"/>
        <w:jc w:val="left"/>
        <w:rPr>
          <w:rFonts w:hint="eastAsia" w:ascii="宋体" w:hAnsi="宋体"/>
          <w:color w:val="auto"/>
          <w:szCs w:val="21"/>
          <w:highlight w:val="none"/>
        </w:rPr>
      </w:pPr>
    </w:p>
    <w:p>
      <w:pPr>
        <w:pStyle w:val="2"/>
        <w:spacing w:after="0" w:line="360" w:lineRule="auto"/>
        <w:rPr>
          <w:rFonts w:hint="eastAsia" w:ascii="宋体" w:hAnsi="宋体"/>
          <w:color w:val="auto"/>
          <w:szCs w:val="21"/>
          <w:highlight w:val="none"/>
        </w:rPr>
      </w:pPr>
    </w:p>
    <w:p>
      <w:pPr>
        <w:pStyle w:val="2"/>
        <w:spacing w:after="0" w:line="360" w:lineRule="auto"/>
        <w:rPr>
          <w:rFonts w:hint="eastAsia" w:ascii="宋体" w:hAnsi="宋体"/>
          <w:color w:val="auto"/>
          <w:szCs w:val="21"/>
          <w:highlight w:val="none"/>
        </w:rPr>
      </w:pPr>
    </w:p>
    <w:p>
      <w:pPr>
        <w:pStyle w:val="2"/>
        <w:spacing w:after="0" w:line="360" w:lineRule="auto"/>
        <w:rPr>
          <w:rFonts w:hint="eastAsia" w:ascii="宋体" w:hAnsi="宋体"/>
          <w:color w:val="auto"/>
          <w:szCs w:val="21"/>
          <w:highlight w:val="none"/>
        </w:rPr>
      </w:pPr>
    </w:p>
    <w:p>
      <w:pPr>
        <w:pStyle w:val="2"/>
        <w:spacing w:after="0" w:line="360" w:lineRule="auto"/>
        <w:rPr>
          <w:rFonts w:hint="eastAsia" w:ascii="宋体" w:hAnsi="宋体"/>
          <w:color w:val="auto"/>
          <w:szCs w:val="21"/>
          <w:highlight w:val="none"/>
        </w:rPr>
      </w:pPr>
    </w:p>
    <w:p>
      <w:pPr>
        <w:pStyle w:val="2"/>
        <w:spacing w:after="0" w:line="360" w:lineRule="auto"/>
        <w:rPr>
          <w:rFonts w:ascii="宋体" w:hAnsi="宋体"/>
          <w:color w:val="auto"/>
          <w:szCs w:val="21"/>
          <w:highlight w:val="none"/>
        </w:rPr>
      </w:pPr>
    </w:p>
    <w:p>
      <w:pPr>
        <w:tabs>
          <w:tab w:val="left" w:pos="5460"/>
        </w:tabs>
        <w:autoSpaceDE w:val="0"/>
        <w:autoSpaceDN w:val="0"/>
        <w:adjustRightInd w:val="0"/>
        <w:snapToGrid w:val="0"/>
        <w:spacing w:line="480" w:lineRule="auto"/>
        <w:ind w:firstLine="2100"/>
        <w:jc w:val="right"/>
        <w:rPr>
          <w:rFonts w:ascii="宋体" w:hAnsi="宋体"/>
          <w:color w:val="auto"/>
          <w:kern w:val="0"/>
          <w:szCs w:val="21"/>
          <w:highlight w:val="none"/>
        </w:rPr>
      </w:pPr>
      <w:r>
        <w:rPr>
          <w:rFonts w:ascii="宋体" w:hAnsi="宋体"/>
          <w:color w:val="auto"/>
          <w:kern w:val="0"/>
          <w:szCs w:val="21"/>
          <w:highlight w:val="none"/>
        </w:rPr>
        <w:t>投标</w:t>
      </w:r>
      <w:r>
        <w:rPr>
          <w:rFonts w:ascii="宋体" w:hAnsi="宋体"/>
          <w:color w:val="auto"/>
          <w:spacing w:val="-1"/>
          <w:kern w:val="0"/>
          <w:szCs w:val="21"/>
          <w:highlight w:val="none"/>
        </w:rPr>
        <w:t>人</w:t>
      </w:r>
      <w:r>
        <w:rPr>
          <w:rFonts w:ascii="宋体" w:hAnsi="宋体"/>
          <w:color w:val="auto"/>
          <w:kern w:val="0"/>
          <w:szCs w:val="21"/>
          <w:highlight w:val="none"/>
        </w:rPr>
        <w:t>：</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ab/>
      </w:r>
      <w:r>
        <w:rPr>
          <w:rFonts w:ascii="宋体" w:hAnsi="宋体"/>
          <w:color w:val="auto"/>
          <w:spacing w:val="-1"/>
          <w:kern w:val="0"/>
          <w:szCs w:val="21"/>
          <w:highlight w:val="none"/>
        </w:rPr>
        <w:t>（</w:t>
      </w:r>
      <w:r>
        <w:rPr>
          <w:rFonts w:ascii="宋体" w:hAnsi="宋体"/>
          <w:color w:val="auto"/>
          <w:kern w:val="0"/>
          <w:szCs w:val="21"/>
          <w:highlight w:val="none"/>
        </w:rPr>
        <w:t>盖单位法人章）</w:t>
      </w:r>
    </w:p>
    <w:p>
      <w:pPr>
        <w:autoSpaceDE w:val="0"/>
        <w:autoSpaceDN w:val="0"/>
        <w:adjustRightInd w:val="0"/>
        <w:snapToGrid w:val="0"/>
        <w:spacing w:line="480" w:lineRule="auto"/>
        <w:jc w:val="left"/>
        <w:rPr>
          <w:rFonts w:ascii="宋体" w:hAnsi="宋体"/>
          <w:color w:val="auto"/>
          <w:kern w:val="0"/>
          <w:sz w:val="20"/>
          <w:szCs w:val="20"/>
          <w:highlight w:val="none"/>
        </w:rPr>
      </w:pPr>
    </w:p>
    <w:p>
      <w:pPr>
        <w:tabs>
          <w:tab w:val="left" w:pos="4935"/>
          <w:tab w:val="left" w:pos="5460"/>
          <w:tab w:val="left" w:pos="6400"/>
        </w:tabs>
        <w:wordWrap w:val="0"/>
        <w:autoSpaceDE w:val="0"/>
        <w:autoSpaceDN w:val="0"/>
        <w:adjustRightInd w:val="0"/>
        <w:snapToGrid w:val="0"/>
        <w:spacing w:line="480" w:lineRule="auto"/>
        <w:ind w:firstLine="3780"/>
        <w:jc w:val="right"/>
        <w:rPr>
          <w:rFonts w:hint="eastAsia" w:ascii="宋体" w:hAnsi="宋体"/>
          <w:color w:val="auto"/>
          <w:kern w:val="0"/>
          <w:szCs w:val="21"/>
          <w:highlight w:val="none"/>
        </w:rPr>
      </w:pP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r>
        <w:rPr>
          <w:rFonts w:hint="eastAsia" w:ascii="宋体" w:hAnsi="宋体"/>
          <w:color w:val="auto"/>
          <w:kern w:val="0"/>
          <w:szCs w:val="21"/>
          <w:highlight w:val="none"/>
        </w:rPr>
        <w:t xml:space="preserve">  </w:t>
      </w:r>
    </w:p>
    <w:p>
      <w:pPr>
        <w:pStyle w:val="2"/>
        <w:rPr>
          <w:color w:val="auto"/>
          <w:highlight w:val="none"/>
        </w:rPr>
      </w:pPr>
    </w:p>
    <w:p>
      <w:pPr>
        <w:spacing w:line="360" w:lineRule="auto"/>
        <w:ind w:firstLine="420" w:firstLineChars="200"/>
        <w:rPr>
          <w:rFonts w:ascii="宋体" w:hAnsi="宋体"/>
          <w:color w:val="auto"/>
          <w:highlight w:val="none"/>
        </w:rPr>
      </w:pPr>
      <w:r>
        <w:rPr>
          <w:rFonts w:ascii="宋体" w:hAnsi="宋体"/>
          <w:color w:val="auto"/>
          <w:highlight w:val="none"/>
        </w:rPr>
        <w:t>注：法定代表人身份证明需按上述格式填写完整，不可缺少内容。在此基础上增加内容的不影响其有效性。</w:t>
      </w:r>
    </w:p>
    <w:p>
      <w:pPr>
        <w:autoSpaceDE w:val="0"/>
        <w:autoSpaceDN w:val="0"/>
        <w:adjustRightInd w:val="0"/>
        <w:snapToGrid w:val="0"/>
        <w:spacing w:line="360" w:lineRule="auto"/>
        <w:jc w:val="left"/>
        <w:rPr>
          <w:rFonts w:ascii="宋体" w:hAnsi="宋体"/>
          <w:color w:val="auto"/>
          <w:kern w:val="0"/>
          <w:highlight w:val="none"/>
        </w:rPr>
      </w:pPr>
    </w:p>
    <w:p>
      <w:pPr>
        <w:tabs>
          <w:tab w:val="left" w:pos="1680"/>
          <w:tab w:val="left" w:pos="4215"/>
          <w:tab w:val="left" w:pos="4305"/>
          <w:tab w:val="left" w:pos="8000"/>
        </w:tabs>
        <w:autoSpaceDE w:val="0"/>
        <w:autoSpaceDN w:val="0"/>
        <w:adjustRightInd w:val="0"/>
        <w:snapToGrid w:val="0"/>
        <w:spacing w:line="360" w:lineRule="auto"/>
        <w:jc w:val="center"/>
        <w:outlineLvl w:val="1"/>
        <w:rPr>
          <w:rFonts w:ascii="宋体" w:hAnsi="宋体"/>
          <w:color w:val="auto"/>
          <w:kern w:val="0"/>
          <w:sz w:val="12"/>
          <w:szCs w:val="12"/>
          <w:highlight w:val="none"/>
        </w:rPr>
      </w:pPr>
      <w:r>
        <w:rPr>
          <w:rFonts w:ascii="宋体" w:hAnsi="宋体"/>
          <w:b/>
          <w:color w:val="auto"/>
          <w:kern w:val="0"/>
          <w:sz w:val="28"/>
          <w:szCs w:val="28"/>
          <w:highlight w:val="none"/>
        </w:rPr>
        <w:br w:type="page"/>
      </w:r>
      <w:bookmarkStart w:id="987" w:name="_Toc14365"/>
      <w:bookmarkStart w:id="988" w:name="_Toc3755"/>
      <w:bookmarkStart w:id="989" w:name="_Toc10319"/>
      <w:bookmarkStart w:id="990" w:name="_Toc21720"/>
      <w:r>
        <w:rPr>
          <w:rFonts w:ascii="宋体" w:hAnsi="宋体"/>
          <w:snapToGrid w:val="0"/>
          <w:color w:val="auto"/>
          <w:kern w:val="0"/>
          <w:sz w:val="32"/>
          <w:szCs w:val="32"/>
          <w:highlight w:val="none"/>
        </w:rPr>
        <w:t>授权委托书</w:t>
      </w:r>
      <w:bookmarkEnd w:id="987"/>
      <w:bookmarkEnd w:id="988"/>
      <w:bookmarkEnd w:id="989"/>
      <w:bookmarkEnd w:id="990"/>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color w:val="auto"/>
          <w:kern w:val="0"/>
          <w:szCs w:val="21"/>
          <w:highlight w:val="none"/>
        </w:rPr>
      </w:pPr>
      <w:r>
        <w:rPr>
          <w:rFonts w:ascii="宋体" w:hAnsi="宋体"/>
          <w:color w:val="auto"/>
          <w:kern w:val="0"/>
          <w:szCs w:val="21"/>
          <w:highlight w:val="none"/>
        </w:rPr>
        <w:t>本人</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系</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w:t>
      </w:r>
      <w:r>
        <w:rPr>
          <w:rFonts w:ascii="宋体" w:hAnsi="宋体"/>
          <w:color w:val="auto"/>
          <w:spacing w:val="-1"/>
          <w:kern w:val="0"/>
          <w:szCs w:val="21"/>
          <w:highlight w:val="none"/>
          <w:u w:val="single"/>
        </w:rPr>
        <w:t>投</w:t>
      </w:r>
      <w:r>
        <w:rPr>
          <w:rFonts w:ascii="宋体" w:hAnsi="宋体"/>
          <w:color w:val="auto"/>
          <w:kern w:val="0"/>
          <w:szCs w:val="21"/>
          <w:highlight w:val="none"/>
          <w:u w:val="single"/>
        </w:rPr>
        <w:t>标人名称</w:t>
      </w:r>
      <w:r>
        <w:rPr>
          <w:rFonts w:ascii="宋体" w:hAnsi="宋体"/>
          <w:color w:val="auto"/>
          <w:spacing w:val="1"/>
          <w:kern w:val="0"/>
          <w:szCs w:val="21"/>
          <w:highlight w:val="none"/>
          <w:u w:val="single"/>
        </w:rPr>
        <w:t>）</w:t>
      </w:r>
      <w:r>
        <w:rPr>
          <w:rFonts w:ascii="宋体" w:hAnsi="宋体"/>
          <w:color w:val="auto"/>
          <w:kern w:val="0"/>
          <w:szCs w:val="21"/>
          <w:highlight w:val="none"/>
        </w:rPr>
        <w:t>的法定代</w:t>
      </w:r>
      <w:r>
        <w:rPr>
          <w:rFonts w:ascii="宋体" w:hAnsi="宋体"/>
          <w:color w:val="auto"/>
          <w:spacing w:val="1"/>
          <w:kern w:val="0"/>
          <w:szCs w:val="21"/>
          <w:highlight w:val="none"/>
        </w:rPr>
        <w:t>表</w:t>
      </w:r>
      <w:r>
        <w:rPr>
          <w:rFonts w:ascii="宋体" w:hAnsi="宋体"/>
          <w:color w:val="auto"/>
          <w:kern w:val="0"/>
          <w:szCs w:val="21"/>
          <w:highlight w:val="none"/>
        </w:rPr>
        <w:t>人，现委托</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为我方代理人。代理人根据授权，</w:t>
      </w:r>
      <w:r>
        <w:rPr>
          <w:rFonts w:hint="eastAsia" w:ascii="宋体" w:hAnsi="宋体"/>
          <w:color w:val="auto"/>
          <w:kern w:val="0"/>
          <w:szCs w:val="21"/>
          <w:highlight w:val="none"/>
          <w:lang w:val="en-US" w:eastAsia="zh-CN"/>
        </w:rPr>
        <w:t>代表我方</w:t>
      </w:r>
      <w:r>
        <w:rPr>
          <w:rFonts w:ascii="宋体" w:hAnsi="宋体"/>
          <w:color w:val="auto"/>
          <w:kern w:val="0"/>
          <w:szCs w:val="21"/>
          <w:highlight w:val="none"/>
        </w:rPr>
        <w:t>签署、澄清、说明、补正、递交、撤回、修改</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（项</w:t>
      </w:r>
      <w:r>
        <w:rPr>
          <w:rFonts w:ascii="宋体" w:hAnsi="宋体"/>
          <w:color w:val="auto"/>
          <w:spacing w:val="-1"/>
          <w:kern w:val="0"/>
          <w:szCs w:val="21"/>
          <w:highlight w:val="none"/>
          <w:u w:val="single"/>
        </w:rPr>
        <w:t>目</w:t>
      </w:r>
      <w:r>
        <w:rPr>
          <w:rFonts w:ascii="宋体" w:hAnsi="宋体"/>
          <w:color w:val="auto"/>
          <w:kern w:val="0"/>
          <w:szCs w:val="21"/>
          <w:highlight w:val="none"/>
          <w:u w:val="single"/>
        </w:rPr>
        <w:t>名称）</w:t>
      </w:r>
      <w:r>
        <w:rPr>
          <w:rFonts w:ascii="宋体" w:hAnsi="宋体"/>
          <w:color w:val="auto"/>
          <w:kern w:val="0"/>
          <w:szCs w:val="21"/>
          <w:highlight w:val="none"/>
        </w:rPr>
        <w:t>投标文件、</w:t>
      </w:r>
      <w:r>
        <w:rPr>
          <w:rFonts w:hint="eastAsia" w:ascii="宋体" w:hAnsi="宋体"/>
          <w:color w:val="auto"/>
          <w:kern w:val="0"/>
          <w:szCs w:val="21"/>
          <w:highlight w:val="none"/>
        </w:rPr>
        <w:t>领取原件、</w:t>
      </w:r>
      <w:r>
        <w:rPr>
          <w:rFonts w:ascii="宋体" w:hAnsi="宋体"/>
          <w:color w:val="auto"/>
          <w:kern w:val="0"/>
          <w:szCs w:val="21"/>
          <w:highlight w:val="none"/>
        </w:rPr>
        <w:t>签订合同和处理有关事宜， 其法律后果由我方承担。</w:t>
      </w:r>
    </w:p>
    <w:p>
      <w:pPr>
        <w:tabs>
          <w:tab w:val="left" w:pos="1680"/>
          <w:tab w:val="left" w:pos="4215"/>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委托</w:t>
      </w:r>
      <w:r>
        <w:rPr>
          <w:rFonts w:ascii="宋体" w:hAnsi="宋体"/>
          <w:color w:val="auto"/>
          <w:spacing w:val="-1"/>
          <w:kern w:val="0"/>
          <w:szCs w:val="21"/>
          <w:highlight w:val="none"/>
        </w:rPr>
        <w:t>期</w:t>
      </w:r>
      <w:r>
        <w:rPr>
          <w:rFonts w:ascii="宋体" w:hAnsi="宋体"/>
          <w:color w:val="auto"/>
          <w:kern w:val="0"/>
          <w:szCs w:val="21"/>
          <w:highlight w:val="none"/>
        </w:rPr>
        <w:t>限：</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ab/>
      </w:r>
      <w:r>
        <w:rPr>
          <w:rFonts w:ascii="宋体" w:hAnsi="宋体"/>
          <w:color w:val="auto"/>
          <w:kern w:val="0"/>
          <w:szCs w:val="21"/>
          <w:highlight w:val="none"/>
        </w:rPr>
        <w:t xml:space="preserve">。 </w:t>
      </w:r>
    </w:p>
    <w:p>
      <w:pPr>
        <w:tabs>
          <w:tab w:val="left" w:pos="1680"/>
          <w:tab w:val="left" w:pos="4215"/>
          <w:tab w:val="left" w:pos="4305"/>
          <w:tab w:val="left" w:pos="8000"/>
        </w:tabs>
        <w:autoSpaceDE w:val="0"/>
        <w:autoSpaceDN w:val="0"/>
        <w:adjustRightInd w:val="0"/>
        <w:snapToGrid w:val="0"/>
        <w:spacing w:line="480" w:lineRule="auto"/>
        <w:ind w:firstLine="420"/>
        <w:rPr>
          <w:rFonts w:ascii="宋体" w:hAnsi="宋体"/>
          <w:color w:val="auto"/>
          <w:kern w:val="0"/>
          <w:sz w:val="20"/>
          <w:szCs w:val="20"/>
          <w:highlight w:val="none"/>
        </w:rPr>
      </w:pPr>
      <w:r>
        <w:rPr>
          <w:rFonts w:ascii="宋体" w:hAnsi="宋体"/>
          <w:color w:val="auto"/>
          <w:kern w:val="0"/>
          <w:szCs w:val="21"/>
          <w:highlight w:val="none"/>
        </w:rPr>
        <w:t>代理人无转委托权。</w:t>
      </w:r>
    </w:p>
    <w:p>
      <w:pPr>
        <w:tabs>
          <w:tab w:val="left" w:pos="4200"/>
          <w:tab w:val="left" w:pos="462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投  标  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pPr>
        <w:tabs>
          <w:tab w:val="left" w:pos="630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lang w:eastAsia="zh-CN"/>
        </w:rPr>
        <w:t>签名</w:t>
      </w:r>
      <w:r>
        <w:rPr>
          <w:rFonts w:ascii="宋体" w:hAnsi="宋体"/>
          <w:color w:val="auto"/>
          <w:kern w:val="0"/>
          <w:szCs w:val="21"/>
          <w:highlight w:val="none"/>
        </w:rPr>
        <w:t>或盖章）</w:t>
      </w:r>
    </w:p>
    <w:p>
      <w:pPr>
        <w:tabs>
          <w:tab w:val="left" w:pos="5260"/>
        </w:tabs>
        <w:autoSpaceDE w:val="0"/>
        <w:autoSpaceDN w:val="0"/>
        <w:adjustRightInd w:val="0"/>
        <w:snapToGrid w:val="0"/>
        <w:spacing w:line="480" w:lineRule="auto"/>
        <w:ind w:firstLine="420" w:firstLineChars="200"/>
        <w:jc w:val="left"/>
        <w:rPr>
          <w:rFonts w:hint="eastAsia" w:ascii="宋体" w:hAnsi="宋体"/>
          <w:color w:val="auto"/>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委托代理人：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lang w:eastAsia="zh-CN"/>
        </w:rPr>
        <w:t>签名</w:t>
      </w:r>
      <w:r>
        <w:rPr>
          <w:rFonts w:ascii="宋体" w:hAnsi="宋体"/>
          <w:color w:val="auto"/>
          <w:kern w:val="0"/>
          <w:szCs w:val="21"/>
          <w:highlight w:val="none"/>
        </w:rPr>
        <w:t>）</w:t>
      </w:r>
    </w:p>
    <w:p>
      <w:pPr>
        <w:tabs>
          <w:tab w:val="left" w:pos="6825"/>
        </w:tabs>
        <w:autoSpaceDE w:val="0"/>
        <w:autoSpaceDN w:val="0"/>
        <w:adjustRightInd w:val="0"/>
        <w:snapToGrid w:val="0"/>
        <w:spacing w:line="480" w:lineRule="auto"/>
        <w:ind w:firstLine="420" w:firstLineChars="200"/>
        <w:jc w:val="left"/>
        <w:rPr>
          <w:rFonts w:hint="eastAsia" w:ascii="宋体" w:hAnsi="宋体"/>
          <w:color w:val="auto"/>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hint="eastAsia" w:ascii="宋体" w:hAnsi="宋体"/>
          <w:color w:val="auto"/>
          <w:kern w:val="0"/>
          <w:szCs w:val="21"/>
          <w:highlight w:val="none"/>
          <w:u w:val="single"/>
        </w:rPr>
      </w:pPr>
      <w:r>
        <w:rPr>
          <w:rFonts w:hint="eastAsia" w:ascii="宋体" w:hAnsi="宋体"/>
          <w:color w:val="auto"/>
          <w:kern w:val="0"/>
          <w:szCs w:val="21"/>
          <w:highlight w:val="none"/>
        </w:rPr>
        <w:t>单位电话（座机）：</w:t>
      </w:r>
      <w:r>
        <w:rPr>
          <w:rFonts w:hint="eastAsia" w:ascii="宋体" w:hAnsi="宋体"/>
          <w:color w:val="auto"/>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hint="eastAsia" w:ascii="宋体" w:hAnsi="宋体"/>
          <w:color w:val="auto"/>
          <w:kern w:val="0"/>
          <w:sz w:val="20"/>
          <w:szCs w:val="20"/>
          <w:highlight w:val="none"/>
          <w:u w:val="single"/>
        </w:rPr>
      </w:pPr>
      <w:r>
        <w:rPr>
          <w:rFonts w:hint="eastAsia" w:ascii="宋体" w:hAnsi="宋体"/>
          <w:color w:val="auto"/>
          <w:kern w:val="0"/>
          <w:szCs w:val="21"/>
          <w:highlight w:val="none"/>
        </w:rPr>
        <w:t xml:space="preserve">委托代理人电话（手机）：                                                </w:t>
      </w:r>
    </w:p>
    <w:p>
      <w:pPr>
        <w:autoSpaceDE w:val="0"/>
        <w:autoSpaceDN w:val="0"/>
        <w:adjustRightInd w:val="0"/>
        <w:snapToGrid w:val="0"/>
        <w:spacing w:line="480" w:lineRule="auto"/>
        <w:jc w:val="left"/>
        <w:rPr>
          <w:rFonts w:hint="eastAsia" w:ascii="宋体" w:hAnsi="宋体"/>
          <w:color w:val="auto"/>
          <w:kern w:val="0"/>
          <w:sz w:val="20"/>
          <w:szCs w:val="20"/>
          <w:highlight w:val="none"/>
        </w:rPr>
      </w:pPr>
    </w:p>
    <w:p>
      <w:pPr>
        <w:autoSpaceDE w:val="0"/>
        <w:autoSpaceDN w:val="0"/>
        <w:adjustRightInd w:val="0"/>
        <w:snapToGrid w:val="0"/>
        <w:spacing w:line="480" w:lineRule="auto"/>
        <w:ind w:firstLine="810" w:firstLineChars="386"/>
        <w:jc w:val="left"/>
        <w:rPr>
          <w:rFonts w:hint="eastAsia" w:ascii="宋体" w:hAnsi="宋体"/>
          <w:color w:val="auto"/>
          <w:kern w:val="0"/>
          <w:szCs w:val="21"/>
          <w:highlight w:val="none"/>
        </w:rPr>
      </w:pPr>
      <w:r>
        <w:rPr>
          <w:rFonts w:hint="eastAsia" w:ascii="宋体" w:hAnsi="宋体"/>
          <w:color w:val="auto"/>
          <w:kern w:val="0"/>
          <w:szCs w:val="21"/>
          <w:highlight w:val="none"/>
        </w:rPr>
        <w:t>附：法定代表人和委托代理人身份证</w:t>
      </w:r>
      <w:r>
        <w:rPr>
          <w:rFonts w:hint="eastAsia" w:ascii="宋体" w:hAnsi="宋体"/>
          <w:color w:val="auto"/>
          <w:kern w:val="0"/>
          <w:szCs w:val="21"/>
          <w:highlight w:val="none"/>
          <w:lang w:val="en-US" w:eastAsia="zh-CN"/>
        </w:rPr>
        <w:t>明</w:t>
      </w:r>
      <w:r>
        <w:rPr>
          <w:rFonts w:hint="eastAsia" w:ascii="宋体" w:hAnsi="宋体"/>
          <w:color w:val="auto"/>
          <w:kern w:val="0"/>
          <w:szCs w:val="21"/>
          <w:highlight w:val="none"/>
        </w:rPr>
        <w:t>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kern w:val="0"/>
          <w:szCs w:val="21"/>
          <w:highlight w:val="none"/>
        </w:rPr>
      </w:pP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color w:val="auto"/>
          <w:kern w:val="0"/>
          <w:highlight w:val="none"/>
        </w:rPr>
      </w:pPr>
      <w:r>
        <w:rPr>
          <w:rFonts w:hint="eastAsia" w:ascii="宋体" w:hAnsi="宋体"/>
          <w:color w:val="auto"/>
          <w:kern w:val="0"/>
          <w:szCs w:val="21"/>
          <w:highlight w:val="none"/>
        </w:rPr>
        <w:t xml:space="preserve"> </w:t>
      </w:r>
    </w:p>
    <w:p>
      <w:pPr>
        <w:tabs>
          <w:tab w:val="left" w:pos="5760"/>
        </w:tabs>
        <w:autoSpaceDE w:val="0"/>
        <w:autoSpaceDN w:val="0"/>
        <w:adjustRightIn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pPr>
        <w:tabs>
          <w:tab w:val="left" w:pos="5760"/>
        </w:tabs>
        <w:autoSpaceDE w:val="0"/>
        <w:autoSpaceDN w:val="0"/>
        <w:adjustRightInd w:val="0"/>
        <w:spacing w:line="360" w:lineRule="auto"/>
        <w:ind w:firstLine="420" w:firstLineChars="200"/>
        <w:rPr>
          <w:rFonts w:hint="eastAsia" w:ascii="宋体" w:hAnsi="宋体"/>
          <w:color w:val="auto"/>
          <w:highlight w:val="none"/>
        </w:rPr>
      </w:pPr>
      <w:r>
        <w:rPr>
          <w:rFonts w:ascii="宋体" w:hAnsi="宋体"/>
          <w:color w:val="auto"/>
          <w:kern w:val="0"/>
          <w:szCs w:val="21"/>
          <w:highlight w:val="none"/>
        </w:rPr>
        <w:t>2、</w:t>
      </w:r>
      <w:r>
        <w:rPr>
          <w:rFonts w:hint="eastAsia" w:ascii="宋体" w:hAnsi="宋体"/>
          <w:color w:val="auto"/>
          <w:highlight w:val="none"/>
        </w:rPr>
        <w:t>授权委托书</w:t>
      </w:r>
      <w:r>
        <w:rPr>
          <w:rFonts w:ascii="宋体" w:hAnsi="宋体"/>
          <w:color w:val="auto"/>
          <w:highlight w:val="none"/>
        </w:rPr>
        <w:t>需按上述格式填写完整，不可缺少内容。在此基础上增加内容的不影响其有效性。</w:t>
      </w:r>
    </w:p>
    <w:p>
      <w:pPr>
        <w:tabs>
          <w:tab w:val="left" w:pos="5760"/>
        </w:tabs>
        <w:autoSpaceDE w:val="0"/>
        <w:autoSpaceDN w:val="0"/>
        <w:adjustRightInd w:val="0"/>
        <w:rPr>
          <w:rFonts w:hint="eastAsia" w:ascii="宋体" w:hAnsi="宋体"/>
          <w:color w:val="auto"/>
          <w:kern w:val="0"/>
          <w:szCs w:val="21"/>
          <w:highlight w:val="none"/>
        </w:rPr>
      </w:pPr>
    </w:p>
    <w:p>
      <w:pPr>
        <w:pStyle w:val="5"/>
        <w:spacing w:before="0" w:after="0" w:line="240" w:lineRule="auto"/>
        <w:jc w:val="center"/>
        <w:rPr>
          <w:rFonts w:ascii="宋体" w:hAnsi="宋体"/>
          <w:b w:val="0"/>
          <w:bCs w:val="0"/>
        </w:rPr>
      </w:pPr>
      <w:r>
        <w:rPr>
          <w:rFonts w:ascii="宋体" w:hAnsi="宋体" w:cs="宋体"/>
          <w:b w:val="0"/>
          <w:bCs w:val="0"/>
          <w:color w:val="auto"/>
          <w:highlight w:val="none"/>
        </w:rPr>
        <w:br w:type="page"/>
      </w:r>
      <w:bookmarkStart w:id="991" w:name="_Toc20859"/>
      <w:bookmarkStart w:id="992" w:name="_Toc11526"/>
      <w:r>
        <w:rPr>
          <w:rFonts w:ascii="宋体" w:hAnsi="宋体" w:cs="宋体"/>
          <w:b w:val="0"/>
          <w:bCs w:val="0"/>
          <w:color w:val="auto"/>
          <w:highlight w:val="none"/>
        </w:rPr>
        <w:t>（</w:t>
      </w:r>
      <w:r>
        <w:rPr>
          <w:rFonts w:hint="eastAsia" w:ascii="宋体" w:hAnsi="宋体" w:cs="宋体"/>
          <w:b w:val="0"/>
          <w:bCs w:val="0"/>
          <w:color w:val="auto"/>
          <w:highlight w:val="none"/>
        </w:rPr>
        <w:t>四</w:t>
      </w:r>
      <w:r>
        <w:rPr>
          <w:rFonts w:ascii="宋体" w:hAnsi="宋体" w:cs="宋体"/>
          <w:b w:val="0"/>
          <w:bCs w:val="0"/>
          <w:color w:val="auto"/>
          <w:highlight w:val="none"/>
        </w:rPr>
        <w:t>）</w:t>
      </w:r>
      <w:r>
        <w:rPr>
          <w:rFonts w:hint="eastAsia" w:ascii="宋体" w:hAnsi="宋体"/>
          <w:b w:val="0"/>
          <w:bCs w:val="0"/>
        </w:rPr>
        <w:t>投标报价合理性说明</w:t>
      </w:r>
      <w:r>
        <w:rPr>
          <w:rFonts w:hint="eastAsia" w:ascii="宋体" w:hAnsi="宋体"/>
          <w:b w:val="0"/>
          <w:bCs w:val="0"/>
          <w:lang w:eastAsia="zh-CN"/>
        </w:rPr>
        <w:t>（</w:t>
      </w:r>
      <w:r>
        <w:rPr>
          <w:rFonts w:hint="eastAsia" w:ascii="宋体" w:hAnsi="宋体"/>
          <w:b w:val="0"/>
          <w:bCs w:val="0"/>
          <w:lang w:val="en-US" w:eastAsia="zh-CN"/>
        </w:rPr>
        <w:t>如有</w:t>
      </w:r>
      <w:r>
        <w:rPr>
          <w:rFonts w:hint="eastAsia" w:ascii="宋体" w:hAnsi="宋体"/>
          <w:b w:val="0"/>
          <w:bCs w:val="0"/>
          <w:lang w:eastAsia="zh-CN"/>
        </w:rPr>
        <w:t>）</w:t>
      </w:r>
      <w:bookmarkEnd w:id="991"/>
    </w:p>
    <w:p>
      <w:pPr>
        <w:autoSpaceDE w:val="0"/>
        <w:autoSpaceDN w:val="0"/>
        <w:adjustRightInd w:val="0"/>
        <w:snapToGrid w:val="0"/>
        <w:spacing w:line="360" w:lineRule="auto"/>
        <w:jc w:val="center"/>
        <w:rPr>
          <w:rFonts w:ascii="宋体" w:hAnsi="宋体"/>
          <w:snapToGrid w:val="0"/>
          <w:kern w:val="0"/>
          <w:sz w:val="32"/>
          <w:szCs w:val="32"/>
        </w:rPr>
      </w:pPr>
    </w:p>
    <w:p>
      <w:pPr>
        <w:spacing w:line="360" w:lineRule="auto"/>
        <w:ind w:firstLine="420" w:firstLineChars="200"/>
        <w:jc w:val="left"/>
        <w:rPr>
          <w:rFonts w:hint="eastAsia" w:ascii="宋体" w:hAnsi="宋体"/>
          <w:snapToGrid w:val="0"/>
          <w:color w:val="auto"/>
          <w:kern w:val="0"/>
          <w:sz w:val="32"/>
          <w:szCs w:val="32"/>
          <w:highlight w:val="none"/>
        </w:rPr>
      </w:pPr>
      <w:bookmarkStart w:id="993" w:name="_Toc32022"/>
      <w:r>
        <w:rPr>
          <w:rFonts w:hint="eastAsia" w:ascii="宋体" w:hAnsi="宋体"/>
          <w:b w:val="0"/>
          <w:bCs w:val="0"/>
          <w:i w:val="0"/>
          <w:iCs w:val="0"/>
          <w:snapToGrid w:val="0"/>
          <w:kern w:val="0"/>
          <w:sz w:val="21"/>
          <w:szCs w:val="21"/>
          <w:lang w:val="en-US" w:eastAsia="zh-CN"/>
        </w:rPr>
        <w:t>（注：投标报价</w:t>
      </w:r>
      <w:r>
        <w:rPr>
          <w:rFonts w:hint="eastAsia" w:ascii="宋体" w:hAnsi="宋体"/>
          <w:b w:val="0"/>
          <w:bCs w:val="0"/>
          <w:sz w:val="21"/>
          <w:szCs w:val="21"/>
          <w:lang w:val="en-US" w:eastAsia="zh-CN"/>
        </w:rPr>
        <w:t>低于异常低价警戒线</w:t>
      </w:r>
      <w:r>
        <w:rPr>
          <w:rFonts w:hint="eastAsia" w:ascii="宋体" w:hAnsi="宋体"/>
          <w:b w:val="0"/>
          <w:bCs w:val="0"/>
          <w:i w:val="0"/>
          <w:iCs w:val="0"/>
          <w:snapToGrid w:val="0"/>
          <w:kern w:val="0"/>
          <w:sz w:val="21"/>
          <w:szCs w:val="21"/>
          <w:lang w:val="en-US" w:eastAsia="zh-CN"/>
        </w:rPr>
        <w:t>时提供，格式自拟，并提供必要的佐证材料。</w:t>
      </w:r>
      <w:r>
        <w:rPr>
          <w:rFonts w:hint="eastAsia" w:ascii="宋体" w:hAnsi="宋体"/>
          <w:b w:val="0"/>
          <w:bCs w:val="0"/>
          <w:snapToGrid w:val="0"/>
          <w:kern w:val="0"/>
          <w:sz w:val="21"/>
          <w:szCs w:val="21"/>
        </w:rPr>
        <w:t>投标人提供的说明不得降低或者改变原设计方案、技术工艺、施工标准，不得影响项目的质量、安全、工期、结算等正常履约。</w:t>
      </w:r>
      <w:r>
        <w:rPr>
          <w:rFonts w:hint="eastAsia" w:ascii="宋体" w:hAnsi="宋体"/>
          <w:b w:val="0"/>
          <w:bCs w:val="0"/>
          <w:i w:val="0"/>
          <w:iCs w:val="0"/>
          <w:snapToGrid w:val="0"/>
          <w:kern w:val="0"/>
          <w:sz w:val="21"/>
          <w:szCs w:val="21"/>
          <w:lang w:val="en-US" w:eastAsia="zh-CN"/>
        </w:rPr>
        <w:t>）</w:t>
      </w:r>
      <w:bookmarkEnd w:id="992"/>
      <w:bookmarkEnd w:id="993"/>
    </w:p>
    <w:p>
      <w:pPr>
        <w:spacing w:line="360" w:lineRule="auto"/>
        <w:ind w:firstLine="640" w:firstLineChars="200"/>
        <w:jc w:val="center"/>
        <w:rPr>
          <w:rFonts w:hint="eastAsia" w:ascii="宋体" w:hAnsi="宋体"/>
          <w:snapToGrid w:val="0"/>
          <w:color w:val="auto"/>
          <w:kern w:val="0"/>
          <w:sz w:val="32"/>
          <w:szCs w:val="32"/>
          <w:highlight w:val="none"/>
        </w:rPr>
      </w:pPr>
    </w:p>
    <w:p>
      <w:pPr>
        <w:spacing w:line="360" w:lineRule="auto"/>
        <w:ind w:firstLine="640" w:firstLineChars="200"/>
        <w:jc w:val="center"/>
        <w:rPr>
          <w:rFonts w:hint="eastAsia" w:ascii="宋体" w:hAnsi="宋体"/>
          <w:snapToGrid w:val="0"/>
          <w:color w:val="auto"/>
          <w:kern w:val="0"/>
          <w:sz w:val="32"/>
          <w:szCs w:val="32"/>
          <w:highlight w:val="none"/>
        </w:rPr>
      </w:pPr>
    </w:p>
    <w:p>
      <w:pPr>
        <w:pStyle w:val="4"/>
        <w:spacing w:line="360" w:lineRule="auto"/>
        <w:jc w:val="center"/>
        <w:outlineLvl w:val="0"/>
        <w:rPr>
          <w:rFonts w:ascii="宋体" w:hAnsi="宋体"/>
          <w:b w:val="0"/>
          <w:bCs w:val="0"/>
          <w:color w:val="auto"/>
          <w:sz w:val="44"/>
          <w:szCs w:val="44"/>
          <w:highlight w:val="none"/>
        </w:rPr>
      </w:pPr>
      <w:bookmarkStart w:id="994" w:name="_Toc224103500"/>
      <w:r>
        <w:rPr>
          <w:rFonts w:hint="eastAsia" w:ascii="宋体" w:hAnsi="宋体" w:cs="宋体"/>
          <w:color w:val="auto"/>
          <w:highlight w:val="none"/>
        </w:rPr>
        <w:br w:type="page"/>
      </w:r>
      <w:bookmarkEnd w:id="994"/>
      <w:bookmarkStart w:id="995" w:name="_Toc7310"/>
      <w:bookmarkStart w:id="996" w:name="_Toc7263"/>
      <w:bookmarkStart w:id="997" w:name="_Toc25740"/>
      <w:r>
        <w:rPr>
          <w:rFonts w:hint="eastAsia" w:ascii="宋体" w:hAnsi="宋体"/>
          <w:b w:val="0"/>
          <w:bCs w:val="0"/>
          <w:color w:val="auto"/>
          <w:sz w:val="44"/>
          <w:szCs w:val="44"/>
          <w:highlight w:val="none"/>
        </w:rPr>
        <w:t>二、</w:t>
      </w:r>
      <w:r>
        <w:rPr>
          <w:rFonts w:hint="eastAsia" w:ascii="宋体" w:hAnsi="宋体"/>
          <w:b w:val="0"/>
          <w:bCs w:val="0"/>
          <w:color w:val="auto"/>
          <w:sz w:val="44"/>
          <w:szCs w:val="44"/>
          <w:highlight w:val="none"/>
          <w:lang w:val="en-US" w:eastAsia="zh-CN"/>
        </w:rPr>
        <w:t>报价</w:t>
      </w:r>
      <w:r>
        <w:rPr>
          <w:rFonts w:hint="eastAsia" w:ascii="宋体" w:hAnsi="宋体"/>
          <w:b w:val="0"/>
          <w:bCs w:val="0"/>
          <w:color w:val="auto"/>
          <w:sz w:val="44"/>
          <w:szCs w:val="44"/>
          <w:highlight w:val="none"/>
        </w:rPr>
        <w:t>部分</w:t>
      </w:r>
      <w:bookmarkEnd w:id="995"/>
      <w:bookmarkEnd w:id="996"/>
      <w:bookmarkEnd w:id="997"/>
    </w:p>
    <w:p>
      <w:pPr>
        <w:autoSpaceDE w:val="0"/>
        <w:autoSpaceDN w:val="0"/>
        <w:adjustRightInd w:val="0"/>
        <w:snapToGrid w:val="0"/>
        <w:spacing w:line="360" w:lineRule="auto"/>
        <w:jc w:val="center"/>
        <w:rPr>
          <w:rFonts w:ascii="宋体" w:hAnsi="宋体" w:cs="宋体"/>
          <w:color w:val="auto"/>
          <w:sz w:val="32"/>
          <w:szCs w:val="32"/>
          <w:highlight w:val="none"/>
        </w:rPr>
      </w:pPr>
    </w:p>
    <w:p>
      <w:pPr>
        <w:spacing w:line="360" w:lineRule="auto"/>
        <w:jc w:val="center"/>
        <w:rPr>
          <w:rFonts w:hint="eastAsia" w:ascii="宋体" w:hAnsi="宋体"/>
          <w:color w:val="auto"/>
          <w:kern w:val="0"/>
          <w:sz w:val="32"/>
          <w:szCs w:val="32"/>
          <w:highlight w:val="none"/>
        </w:rPr>
      </w:pPr>
      <w:r>
        <w:rPr>
          <w:rFonts w:ascii="宋体" w:hAnsi="宋体" w:cs="宋体"/>
          <w:color w:val="auto"/>
          <w:sz w:val="32"/>
          <w:szCs w:val="32"/>
          <w:highlight w:val="none"/>
        </w:rPr>
        <w:br w:type="page"/>
      </w:r>
      <w:r>
        <w:rPr>
          <w:rFonts w:hint="eastAsia" w:ascii="宋体" w:hAnsi="宋体"/>
          <w:color w:val="auto"/>
          <w:kern w:val="0"/>
          <w:sz w:val="32"/>
          <w:szCs w:val="32"/>
          <w:highlight w:val="none"/>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rPr>
        <w:t>投 标 文 件</w:t>
      </w:r>
    </w:p>
    <w:p>
      <w:pPr>
        <w:autoSpaceDE w:val="0"/>
        <w:autoSpaceDN w:val="0"/>
        <w:adjustRightInd w:val="0"/>
        <w:snapToGrid w:val="0"/>
        <w:spacing w:line="360" w:lineRule="auto"/>
        <w:jc w:val="left"/>
        <w:rPr>
          <w:rFonts w:ascii="宋体" w:hAnsi="宋体"/>
          <w:color w:val="auto"/>
          <w:kern w:val="0"/>
          <w:sz w:val="16"/>
          <w:szCs w:val="16"/>
          <w:highlight w:val="none"/>
        </w:rPr>
      </w:pPr>
    </w:p>
    <w:p>
      <w:pPr>
        <w:autoSpaceDE w:val="0"/>
        <w:autoSpaceDN w:val="0"/>
        <w:adjustRightInd w:val="0"/>
        <w:snapToGrid w:val="0"/>
        <w:spacing w:line="360" w:lineRule="auto"/>
        <w:jc w:val="center"/>
        <w:rPr>
          <w:rFonts w:ascii="宋体" w:hAnsi="宋体"/>
          <w:color w:val="auto"/>
          <w:kern w:val="0"/>
          <w:sz w:val="36"/>
          <w:szCs w:val="36"/>
          <w:highlight w:val="none"/>
        </w:rPr>
      </w:pPr>
      <w:r>
        <w:rPr>
          <w:rFonts w:hint="eastAsia" w:ascii="宋体" w:hAnsi="宋体"/>
          <w:color w:val="auto"/>
          <w:kern w:val="0"/>
          <w:sz w:val="36"/>
          <w:szCs w:val="36"/>
          <w:highlight w:val="none"/>
          <w:lang w:val="en-US" w:eastAsia="zh-CN"/>
        </w:rPr>
        <w:t>报价</w:t>
      </w:r>
      <w:r>
        <w:rPr>
          <w:rFonts w:hint="eastAsia" w:ascii="宋体" w:hAnsi="宋体"/>
          <w:color w:val="auto"/>
          <w:kern w:val="0"/>
          <w:sz w:val="36"/>
          <w:szCs w:val="36"/>
          <w:highlight w:val="none"/>
        </w:rPr>
        <w:t>部分</w:t>
      </w: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tabs>
          <w:tab w:val="left" w:pos="6080"/>
          <w:tab w:val="left" w:pos="6640"/>
        </w:tabs>
        <w:autoSpaceDE w:val="0"/>
        <w:autoSpaceDN w:val="0"/>
        <w:adjustRightInd w:val="0"/>
        <w:snapToGrid w:val="0"/>
        <w:spacing w:after="156" w:afterLines="50" w:line="360" w:lineRule="auto"/>
        <w:jc w:val="center"/>
        <w:rPr>
          <w:rFonts w:ascii="宋体" w:hAnsi="宋体"/>
          <w:color w:val="auto"/>
          <w:w w:val="99"/>
          <w:kern w:val="0"/>
          <w:sz w:val="28"/>
          <w:szCs w:val="28"/>
          <w:highlight w:val="none"/>
        </w:rPr>
      </w:pPr>
      <w:r>
        <w:rPr>
          <w:rFonts w:ascii="宋体" w:hAnsi="宋体"/>
          <w:color w:val="auto"/>
          <w:w w:val="99"/>
          <w:kern w:val="0"/>
          <w:sz w:val="28"/>
          <w:szCs w:val="28"/>
          <w:highlight w:val="none"/>
        </w:rPr>
        <w:t>投标人</w:t>
      </w:r>
      <w:r>
        <w:rPr>
          <w:rFonts w:ascii="宋体" w:hAnsi="宋体"/>
          <w:color w:val="auto"/>
          <w:spacing w:val="1"/>
          <w:w w:val="99"/>
          <w:kern w:val="0"/>
          <w:sz w:val="28"/>
          <w:szCs w:val="28"/>
          <w:highlight w:val="none"/>
        </w:rPr>
        <w:t>：</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（盖单位法人章）</w:t>
      </w:r>
    </w:p>
    <w:p>
      <w:pPr>
        <w:tabs>
          <w:tab w:val="left" w:pos="6080"/>
          <w:tab w:val="left" w:pos="6640"/>
        </w:tabs>
        <w:autoSpaceDE w:val="0"/>
        <w:autoSpaceDN w:val="0"/>
        <w:adjustRightInd w:val="0"/>
        <w:snapToGrid w:val="0"/>
        <w:spacing w:after="156" w:afterLines="50" w:line="360" w:lineRule="auto"/>
        <w:jc w:val="center"/>
        <w:rPr>
          <w:rFonts w:ascii="宋体" w:hAnsi="宋体"/>
          <w:b/>
          <w:color w:val="auto"/>
          <w:kern w:val="0"/>
          <w:sz w:val="28"/>
          <w:szCs w:val="28"/>
          <w:highlight w:val="none"/>
        </w:rPr>
      </w:pPr>
      <w:r>
        <w:rPr>
          <w:rFonts w:ascii="宋体" w:hAnsi="宋体"/>
          <w:color w:val="auto"/>
          <w:w w:val="99"/>
          <w:kern w:val="0"/>
          <w:sz w:val="28"/>
          <w:szCs w:val="28"/>
          <w:highlight w:val="none"/>
        </w:rPr>
        <w:t>法定代表人或其委托代理人：</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w:t>
      </w:r>
      <w:r>
        <w:rPr>
          <w:rFonts w:hint="eastAsia" w:ascii="宋体" w:hAnsi="宋体"/>
          <w:color w:val="auto"/>
          <w:w w:val="99"/>
          <w:kern w:val="0"/>
          <w:sz w:val="28"/>
          <w:szCs w:val="28"/>
          <w:highlight w:val="none"/>
          <w:lang w:eastAsia="zh-CN"/>
        </w:rPr>
        <w:t>签名</w:t>
      </w:r>
      <w:r>
        <w:rPr>
          <w:rFonts w:ascii="宋体" w:hAnsi="宋体"/>
          <w:color w:val="auto"/>
          <w:w w:val="99"/>
          <w:kern w:val="0"/>
          <w:sz w:val="28"/>
          <w:szCs w:val="28"/>
          <w:highlight w:val="none"/>
        </w:rPr>
        <w:t>或盖章）</w:t>
      </w:r>
    </w:p>
    <w:p>
      <w:pPr>
        <w:tabs>
          <w:tab w:val="left" w:pos="3280"/>
          <w:tab w:val="left" w:pos="4680"/>
          <w:tab w:val="left" w:pos="6080"/>
        </w:tabs>
        <w:autoSpaceDE w:val="0"/>
        <w:autoSpaceDN w:val="0"/>
        <w:adjustRightInd w:val="0"/>
        <w:snapToGrid w:val="0"/>
        <w:spacing w:after="156" w:afterLines="50" w:line="360" w:lineRule="auto"/>
        <w:jc w:val="center"/>
        <w:rPr>
          <w:rFonts w:ascii="宋体" w:hAnsi="宋体"/>
          <w:color w:val="auto"/>
          <w:kern w:val="0"/>
          <w:sz w:val="28"/>
          <w:szCs w:val="28"/>
          <w:highlight w:val="none"/>
        </w:rPr>
      </w:pP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年</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月</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日</w:t>
      </w:r>
    </w:p>
    <w:p>
      <w:pPr>
        <w:autoSpaceDE w:val="0"/>
        <w:autoSpaceDN w:val="0"/>
        <w:adjustRightInd w:val="0"/>
        <w:snapToGrid w:val="0"/>
        <w:spacing w:line="360" w:lineRule="auto"/>
        <w:jc w:val="left"/>
        <w:rPr>
          <w:rFonts w:ascii="宋体" w:hAnsi="宋体"/>
          <w:color w:val="auto"/>
          <w:kern w:val="0"/>
          <w:sz w:val="24"/>
          <w:szCs w:val="21"/>
          <w:highlight w:val="none"/>
        </w:rPr>
      </w:pPr>
      <w:r>
        <w:rPr>
          <w:rFonts w:ascii="宋体" w:hAnsi="宋体"/>
          <w:color w:val="auto"/>
          <w:kern w:val="0"/>
          <w:sz w:val="24"/>
          <w:szCs w:val="21"/>
          <w:highlight w:val="none"/>
        </w:rPr>
        <w:br w:type="page"/>
      </w:r>
    </w:p>
    <w:p>
      <w:pPr>
        <w:autoSpaceDE w:val="0"/>
        <w:autoSpaceDN w:val="0"/>
        <w:adjustRightInd w:val="0"/>
        <w:snapToGrid w:val="0"/>
        <w:spacing w:line="360" w:lineRule="auto"/>
        <w:jc w:val="center"/>
        <w:rPr>
          <w:rFonts w:ascii="宋体" w:hAnsi="宋体"/>
          <w:color w:val="auto"/>
          <w:kern w:val="0"/>
          <w:szCs w:val="21"/>
          <w:highlight w:val="none"/>
        </w:rPr>
      </w:pPr>
      <w:r>
        <w:rPr>
          <w:rFonts w:hint="eastAsia" w:ascii="宋体" w:hAnsi="宋体"/>
          <w:color w:val="auto"/>
          <w:kern w:val="0"/>
          <w:sz w:val="36"/>
          <w:szCs w:val="36"/>
          <w:highlight w:val="none"/>
        </w:rPr>
        <w:t>目  录</w:t>
      </w:r>
    </w:p>
    <w:p>
      <w:pPr>
        <w:autoSpaceDE w:val="0"/>
        <w:autoSpaceDN w:val="0"/>
        <w:adjustRightInd w:val="0"/>
        <w:snapToGrid w:val="0"/>
        <w:spacing w:line="360" w:lineRule="auto"/>
        <w:jc w:val="left"/>
        <w:rPr>
          <w:rFonts w:ascii="宋体" w:hAnsi="宋体"/>
          <w:color w:val="auto"/>
          <w:kern w:val="0"/>
          <w:szCs w:val="21"/>
          <w:highlight w:val="none"/>
        </w:rPr>
      </w:pPr>
    </w:p>
    <w:p>
      <w:pPr>
        <w:autoSpaceDE w:val="0"/>
        <w:autoSpaceDN w:val="0"/>
        <w:adjustRightInd w:val="0"/>
        <w:snapToGrid w:val="0"/>
        <w:spacing w:line="360" w:lineRule="auto"/>
        <w:jc w:val="center"/>
        <w:rPr>
          <w:rFonts w:ascii="宋体" w:hAnsi="宋体"/>
          <w:i/>
          <w:iCs/>
          <w:color w:val="auto"/>
          <w:kern w:val="0"/>
          <w:szCs w:val="21"/>
          <w:highlight w:val="none"/>
        </w:rPr>
      </w:pPr>
      <w:r>
        <w:rPr>
          <w:rFonts w:hint="eastAsia" w:ascii="宋体" w:hAnsi="宋体"/>
          <w:i w:val="0"/>
          <w:iCs w:val="0"/>
          <w:color w:val="auto"/>
          <w:kern w:val="0"/>
          <w:szCs w:val="21"/>
          <w:highlight w:val="none"/>
          <w:lang w:eastAsia="zh-CN"/>
        </w:rPr>
        <w:t>（</w:t>
      </w:r>
      <w:r>
        <w:rPr>
          <w:rFonts w:hint="eastAsia" w:ascii="宋体" w:hAnsi="宋体"/>
          <w:i w:val="0"/>
          <w:iCs w:val="0"/>
          <w:color w:val="auto"/>
          <w:kern w:val="0"/>
          <w:szCs w:val="21"/>
          <w:highlight w:val="none"/>
          <w:lang w:val="en-US" w:eastAsia="zh-CN"/>
        </w:rPr>
        <w:t>注</w:t>
      </w:r>
      <w:r>
        <w:rPr>
          <w:rFonts w:hint="eastAsia" w:ascii="宋体" w:hAnsi="宋体"/>
          <w:i w:val="0"/>
          <w:iCs w:val="0"/>
          <w:color w:val="auto"/>
          <w:kern w:val="0"/>
          <w:szCs w:val="21"/>
          <w:highlight w:val="none"/>
        </w:rPr>
        <w:t>：</w:t>
      </w:r>
      <w:r>
        <w:rPr>
          <w:rFonts w:ascii="宋体" w:hAnsi="宋体"/>
          <w:i w:val="0"/>
          <w:iCs w:val="0"/>
          <w:color w:val="auto"/>
          <w:kern w:val="0"/>
          <w:szCs w:val="21"/>
          <w:highlight w:val="none"/>
        </w:rPr>
        <w:t>目录由投标人自行编制</w:t>
      </w:r>
      <w:r>
        <w:rPr>
          <w:rFonts w:hint="eastAsia" w:ascii="宋体" w:hAnsi="宋体"/>
          <w:i w:val="0"/>
          <w:iCs w:val="0"/>
          <w:color w:val="auto"/>
          <w:kern w:val="0"/>
          <w:szCs w:val="21"/>
          <w:highlight w:val="none"/>
          <w:lang w:eastAsia="zh-CN"/>
        </w:rPr>
        <w:t>）</w:t>
      </w:r>
    </w:p>
    <w:p>
      <w:pPr>
        <w:pStyle w:val="5"/>
        <w:spacing w:before="0" w:after="0" w:line="240" w:lineRule="auto"/>
        <w:jc w:val="center"/>
        <w:rPr>
          <w:rFonts w:ascii="宋体" w:hAnsi="宋体"/>
          <w:b w:val="0"/>
          <w:bCs w:val="0"/>
          <w:color w:val="auto"/>
          <w:highlight w:val="none"/>
        </w:rPr>
      </w:pPr>
      <w:bookmarkStart w:id="998" w:name="_Toc287607873"/>
      <w:bookmarkStart w:id="999" w:name="_Toc224103501"/>
      <w:bookmarkStart w:id="1000" w:name="_Toc277082648"/>
      <w:bookmarkStart w:id="1001" w:name="_Toc430530535"/>
      <w:bookmarkStart w:id="1002" w:name="_Toc287620820"/>
      <w:r>
        <w:rPr>
          <w:rFonts w:ascii="宋体" w:hAnsi="宋体"/>
          <w:b w:val="0"/>
          <w:bCs w:val="0"/>
          <w:color w:val="auto"/>
          <w:kern w:val="0"/>
          <w:sz w:val="21"/>
          <w:szCs w:val="21"/>
          <w:highlight w:val="none"/>
        </w:rPr>
        <w:br w:type="page"/>
      </w:r>
      <w:bookmarkStart w:id="1003" w:name="_Toc22792"/>
      <w:bookmarkStart w:id="1004" w:name="_Toc7163"/>
      <w:bookmarkStart w:id="1005" w:name="_Toc7903"/>
      <w:bookmarkStart w:id="1006" w:name="_Toc10606"/>
      <w:r>
        <w:rPr>
          <w:rFonts w:hint="eastAsia" w:ascii="宋体" w:hAnsi="宋体"/>
          <w:b w:val="0"/>
          <w:bCs w:val="0"/>
          <w:color w:val="auto"/>
          <w:highlight w:val="none"/>
        </w:rPr>
        <w:t>（一）已标价工程量清单</w:t>
      </w:r>
      <w:bookmarkEnd w:id="998"/>
      <w:bookmarkEnd w:id="999"/>
      <w:bookmarkEnd w:id="1000"/>
      <w:bookmarkEnd w:id="1001"/>
      <w:bookmarkEnd w:id="1002"/>
      <w:bookmarkEnd w:id="1003"/>
      <w:bookmarkEnd w:id="1004"/>
      <w:bookmarkEnd w:id="1005"/>
      <w:bookmarkEnd w:id="1006"/>
    </w:p>
    <w:p>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8"/>
          <w:szCs w:val="28"/>
          <w:highlight w:val="none"/>
        </w:rPr>
      </w:pPr>
    </w:p>
    <w:p>
      <w:pPr>
        <w:pStyle w:val="4"/>
        <w:spacing w:line="360" w:lineRule="auto"/>
        <w:jc w:val="center"/>
        <w:outlineLvl w:val="0"/>
        <w:rPr>
          <w:rFonts w:ascii="宋体" w:hAnsi="宋体"/>
          <w:b w:val="0"/>
          <w:bCs w:val="0"/>
          <w:color w:val="auto"/>
          <w:sz w:val="44"/>
          <w:szCs w:val="44"/>
          <w:highlight w:val="none"/>
        </w:rPr>
      </w:pPr>
      <w:r>
        <w:rPr>
          <w:rFonts w:ascii="宋体" w:hAnsi="宋体"/>
          <w:color w:val="auto"/>
          <w:highlight w:val="none"/>
        </w:rPr>
        <w:br w:type="page"/>
      </w:r>
      <w:bookmarkStart w:id="1007" w:name="_Toc30248"/>
      <w:r>
        <w:rPr>
          <w:rFonts w:hint="eastAsia" w:ascii="宋体" w:hAnsi="宋体"/>
          <w:b w:val="0"/>
          <w:bCs w:val="0"/>
          <w:color w:val="auto"/>
          <w:sz w:val="44"/>
          <w:szCs w:val="44"/>
          <w:highlight w:val="none"/>
        </w:rPr>
        <w:t>三、商务部分</w:t>
      </w:r>
      <w:bookmarkEnd w:id="1007"/>
    </w:p>
    <w:p>
      <w:pPr>
        <w:autoSpaceDE w:val="0"/>
        <w:autoSpaceDN w:val="0"/>
        <w:adjustRightInd w:val="0"/>
        <w:snapToGrid w:val="0"/>
        <w:spacing w:line="360" w:lineRule="auto"/>
        <w:jc w:val="center"/>
        <w:rPr>
          <w:rFonts w:ascii="宋体" w:hAnsi="宋体"/>
          <w:i/>
          <w:iCs/>
          <w:color w:val="auto"/>
          <w:kern w:val="0"/>
          <w:szCs w:val="21"/>
          <w:highlight w:val="none"/>
        </w:rPr>
      </w:pPr>
      <w:r>
        <w:rPr>
          <w:rFonts w:ascii="宋体" w:hAnsi="宋体"/>
          <w:i/>
          <w:iCs/>
          <w:color w:val="auto"/>
          <w:kern w:val="0"/>
          <w:szCs w:val="21"/>
          <w:highlight w:val="none"/>
        </w:rPr>
        <w:t>[</w:t>
      </w:r>
      <w:r>
        <w:rPr>
          <w:rFonts w:hint="eastAsia" w:ascii="宋体" w:hAnsi="宋体"/>
          <w:i/>
          <w:iCs/>
          <w:color w:val="auto"/>
          <w:kern w:val="0"/>
          <w:szCs w:val="21"/>
          <w:highlight w:val="none"/>
        </w:rPr>
        <w:t>提示：不设置商务评审的不设此部分</w:t>
      </w:r>
      <w:r>
        <w:rPr>
          <w:rFonts w:ascii="宋体" w:hAnsi="宋体"/>
          <w:i/>
          <w:iCs/>
          <w:color w:val="auto"/>
          <w:kern w:val="0"/>
          <w:szCs w:val="21"/>
          <w:highlight w:val="none"/>
        </w:rPr>
        <w:t>]</w:t>
      </w:r>
    </w:p>
    <w:p>
      <w:pPr>
        <w:spacing w:line="360" w:lineRule="auto"/>
        <w:jc w:val="center"/>
        <w:outlineLvl w:val="1"/>
        <w:rPr>
          <w:rFonts w:hint="eastAsia" w:ascii="宋体" w:hAnsi="宋体"/>
          <w:color w:val="auto"/>
          <w:kern w:val="0"/>
          <w:sz w:val="32"/>
          <w:szCs w:val="32"/>
          <w:highlight w:val="none"/>
        </w:rPr>
      </w:pPr>
      <w:r>
        <w:rPr>
          <w:rFonts w:ascii="宋体" w:hAnsi="宋体"/>
          <w:color w:val="auto"/>
          <w:kern w:val="0"/>
          <w:sz w:val="28"/>
          <w:szCs w:val="28"/>
          <w:highlight w:val="none"/>
        </w:rPr>
        <w:br w:type="page"/>
      </w:r>
      <w:r>
        <w:rPr>
          <w:rFonts w:hint="eastAsia" w:ascii="宋体" w:hAnsi="宋体"/>
          <w:color w:val="auto"/>
          <w:kern w:val="0"/>
          <w:sz w:val="32"/>
          <w:szCs w:val="32"/>
          <w:highlight w:val="none"/>
          <w:u w:val="single"/>
        </w:rPr>
        <w:t xml:space="preserve">                   </w:t>
      </w:r>
      <w:bookmarkStart w:id="1008" w:name="_Toc18383"/>
      <w:bookmarkStart w:id="1009" w:name="_Toc21047"/>
      <w:bookmarkStart w:id="1010" w:name="_Toc18457"/>
      <w:bookmarkStart w:id="1011" w:name="_Toc18546"/>
      <w:r>
        <w:rPr>
          <w:rFonts w:hint="eastAsia" w:ascii="宋体" w:hAnsi="宋体"/>
          <w:color w:val="auto"/>
          <w:kern w:val="0"/>
          <w:sz w:val="32"/>
          <w:szCs w:val="32"/>
          <w:highlight w:val="none"/>
          <w:u w:val="single"/>
        </w:rPr>
        <w:t>（项目名称）</w:t>
      </w:r>
      <w:bookmarkEnd w:id="1008"/>
      <w:bookmarkEnd w:id="1009"/>
      <w:bookmarkEnd w:id="1010"/>
      <w:bookmarkEnd w:id="1011"/>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rPr>
        <w:t>投 标 文 件</w:t>
      </w:r>
    </w:p>
    <w:p>
      <w:pPr>
        <w:autoSpaceDE w:val="0"/>
        <w:autoSpaceDN w:val="0"/>
        <w:adjustRightInd w:val="0"/>
        <w:snapToGrid w:val="0"/>
        <w:spacing w:line="360" w:lineRule="auto"/>
        <w:jc w:val="left"/>
        <w:rPr>
          <w:rFonts w:ascii="宋体" w:hAnsi="宋体"/>
          <w:color w:val="auto"/>
          <w:kern w:val="0"/>
          <w:sz w:val="16"/>
          <w:szCs w:val="16"/>
          <w:highlight w:val="none"/>
        </w:rPr>
      </w:pPr>
    </w:p>
    <w:p>
      <w:pPr>
        <w:autoSpaceDE w:val="0"/>
        <w:autoSpaceDN w:val="0"/>
        <w:adjustRightInd w:val="0"/>
        <w:snapToGrid w:val="0"/>
        <w:spacing w:line="360" w:lineRule="auto"/>
        <w:jc w:val="center"/>
        <w:rPr>
          <w:rFonts w:ascii="宋体" w:hAnsi="宋体"/>
          <w:color w:val="auto"/>
          <w:kern w:val="0"/>
          <w:sz w:val="36"/>
          <w:szCs w:val="36"/>
          <w:highlight w:val="none"/>
        </w:rPr>
      </w:pPr>
      <w:r>
        <w:rPr>
          <w:rFonts w:hint="eastAsia" w:ascii="宋体" w:hAnsi="宋体"/>
          <w:color w:val="auto"/>
          <w:kern w:val="0"/>
          <w:sz w:val="36"/>
          <w:szCs w:val="36"/>
          <w:highlight w:val="none"/>
        </w:rPr>
        <w:t>商务部分</w:t>
      </w: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tabs>
          <w:tab w:val="left" w:pos="6080"/>
          <w:tab w:val="left" w:pos="6640"/>
        </w:tabs>
        <w:autoSpaceDE w:val="0"/>
        <w:autoSpaceDN w:val="0"/>
        <w:adjustRightInd w:val="0"/>
        <w:snapToGrid w:val="0"/>
        <w:spacing w:after="156" w:afterLines="50" w:line="360" w:lineRule="auto"/>
        <w:jc w:val="center"/>
        <w:outlineLvl w:val="1"/>
        <w:rPr>
          <w:rFonts w:ascii="宋体" w:hAnsi="宋体"/>
          <w:color w:val="auto"/>
          <w:w w:val="99"/>
          <w:kern w:val="0"/>
          <w:sz w:val="28"/>
          <w:szCs w:val="28"/>
          <w:highlight w:val="none"/>
        </w:rPr>
      </w:pPr>
      <w:bookmarkStart w:id="1012" w:name="_Toc23667"/>
      <w:bookmarkStart w:id="1013" w:name="_Toc5698"/>
      <w:bookmarkStart w:id="1014" w:name="_Toc12433"/>
      <w:bookmarkStart w:id="1015" w:name="_Toc21559"/>
      <w:r>
        <w:rPr>
          <w:rFonts w:ascii="宋体" w:hAnsi="宋体"/>
          <w:color w:val="auto"/>
          <w:w w:val="99"/>
          <w:kern w:val="0"/>
          <w:sz w:val="28"/>
          <w:szCs w:val="28"/>
          <w:highlight w:val="none"/>
        </w:rPr>
        <w:t>投标人</w:t>
      </w:r>
      <w:r>
        <w:rPr>
          <w:rFonts w:ascii="宋体" w:hAnsi="宋体"/>
          <w:color w:val="auto"/>
          <w:spacing w:val="1"/>
          <w:w w:val="99"/>
          <w:kern w:val="0"/>
          <w:sz w:val="28"/>
          <w:szCs w:val="28"/>
          <w:highlight w:val="none"/>
        </w:rPr>
        <w:t>：</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（盖单位法人章）</w:t>
      </w:r>
      <w:bookmarkEnd w:id="1012"/>
      <w:bookmarkEnd w:id="1013"/>
      <w:bookmarkEnd w:id="1014"/>
      <w:bookmarkEnd w:id="1015"/>
    </w:p>
    <w:p>
      <w:pPr>
        <w:tabs>
          <w:tab w:val="left" w:pos="6080"/>
          <w:tab w:val="left" w:pos="6640"/>
        </w:tabs>
        <w:autoSpaceDE w:val="0"/>
        <w:autoSpaceDN w:val="0"/>
        <w:adjustRightInd w:val="0"/>
        <w:snapToGrid w:val="0"/>
        <w:spacing w:after="156" w:afterLines="50" w:line="360" w:lineRule="auto"/>
        <w:jc w:val="center"/>
        <w:outlineLvl w:val="1"/>
        <w:rPr>
          <w:rFonts w:ascii="宋体" w:hAnsi="宋体"/>
          <w:b/>
          <w:color w:val="auto"/>
          <w:kern w:val="0"/>
          <w:sz w:val="28"/>
          <w:szCs w:val="28"/>
          <w:highlight w:val="none"/>
        </w:rPr>
      </w:pPr>
      <w:bookmarkStart w:id="1016" w:name="_Toc21334"/>
      <w:bookmarkStart w:id="1017" w:name="_Toc30105"/>
      <w:bookmarkStart w:id="1018" w:name="_Toc15802"/>
      <w:bookmarkStart w:id="1019" w:name="_Toc5874"/>
      <w:r>
        <w:rPr>
          <w:rFonts w:ascii="宋体" w:hAnsi="宋体"/>
          <w:color w:val="auto"/>
          <w:w w:val="99"/>
          <w:kern w:val="0"/>
          <w:sz w:val="28"/>
          <w:szCs w:val="28"/>
          <w:highlight w:val="none"/>
        </w:rPr>
        <w:t>法定代表人或其委托代理人：</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w:t>
      </w:r>
      <w:r>
        <w:rPr>
          <w:rFonts w:hint="eastAsia" w:ascii="宋体" w:hAnsi="宋体"/>
          <w:color w:val="auto"/>
          <w:w w:val="99"/>
          <w:kern w:val="0"/>
          <w:sz w:val="28"/>
          <w:szCs w:val="28"/>
          <w:highlight w:val="none"/>
          <w:lang w:eastAsia="zh-CN"/>
        </w:rPr>
        <w:t>签名</w:t>
      </w:r>
      <w:r>
        <w:rPr>
          <w:rFonts w:ascii="宋体" w:hAnsi="宋体"/>
          <w:color w:val="auto"/>
          <w:w w:val="99"/>
          <w:kern w:val="0"/>
          <w:sz w:val="28"/>
          <w:szCs w:val="28"/>
          <w:highlight w:val="none"/>
        </w:rPr>
        <w:t>或盖章）</w:t>
      </w:r>
      <w:bookmarkEnd w:id="1016"/>
      <w:bookmarkEnd w:id="1017"/>
      <w:bookmarkEnd w:id="1018"/>
      <w:bookmarkEnd w:id="1019"/>
    </w:p>
    <w:p>
      <w:pPr>
        <w:tabs>
          <w:tab w:val="left" w:pos="3280"/>
          <w:tab w:val="left" w:pos="4680"/>
          <w:tab w:val="left" w:pos="6080"/>
        </w:tabs>
        <w:autoSpaceDE w:val="0"/>
        <w:autoSpaceDN w:val="0"/>
        <w:adjustRightInd w:val="0"/>
        <w:snapToGrid w:val="0"/>
        <w:spacing w:after="156" w:afterLines="50" w:line="360" w:lineRule="auto"/>
        <w:jc w:val="center"/>
        <w:outlineLvl w:val="1"/>
        <w:rPr>
          <w:rFonts w:ascii="宋体" w:hAnsi="宋体"/>
          <w:color w:val="auto"/>
          <w:kern w:val="0"/>
          <w:sz w:val="28"/>
          <w:szCs w:val="28"/>
          <w:highlight w:val="none"/>
        </w:rPr>
      </w:pP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bookmarkStart w:id="1020" w:name="_Toc20313"/>
      <w:bookmarkStart w:id="1021" w:name="_Toc19550"/>
      <w:bookmarkStart w:id="1022" w:name="_Toc5252"/>
      <w:bookmarkStart w:id="1023" w:name="_Toc18221"/>
      <w:r>
        <w:rPr>
          <w:rFonts w:ascii="宋体" w:hAnsi="宋体"/>
          <w:color w:val="auto"/>
          <w:w w:val="99"/>
          <w:kern w:val="0"/>
          <w:sz w:val="28"/>
          <w:szCs w:val="28"/>
          <w:highlight w:val="none"/>
        </w:rPr>
        <w:t>年</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月</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日</w:t>
      </w:r>
      <w:bookmarkEnd w:id="1020"/>
      <w:bookmarkEnd w:id="1021"/>
      <w:bookmarkEnd w:id="1022"/>
      <w:bookmarkEnd w:id="1023"/>
    </w:p>
    <w:p>
      <w:pPr>
        <w:autoSpaceDE w:val="0"/>
        <w:autoSpaceDN w:val="0"/>
        <w:adjustRightInd w:val="0"/>
        <w:snapToGrid w:val="0"/>
        <w:spacing w:line="360" w:lineRule="auto"/>
        <w:jc w:val="left"/>
        <w:rPr>
          <w:rFonts w:ascii="宋体" w:hAnsi="宋体"/>
          <w:color w:val="auto"/>
          <w:kern w:val="0"/>
          <w:sz w:val="24"/>
          <w:szCs w:val="21"/>
          <w:highlight w:val="none"/>
        </w:rPr>
      </w:pPr>
      <w:r>
        <w:rPr>
          <w:rFonts w:ascii="宋体" w:hAnsi="宋体"/>
          <w:color w:val="auto"/>
          <w:kern w:val="0"/>
          <w:sz w:val="24"/>
          <w:szCs w:val="21"/>
          <w:highlight w:val="none"/>
        </w:rPr>
        <w:br w:type="page"/>
      </w:r>
    </w:p>
    <w:p>
      <w:pPr>
        <w:autoSpaceDE w:val="0"/>
        <w:autoSpaceDN w:val="0"/>
        <w:adjustRightInd w:val="0"/>
        <w:snapToGrid w:val="0"/>
        <w:spacing w:line="360" w:lineRule="auto"/>
        <w:jc w:val="center"/>
        <w:rPr>
          <w:rFonts w:ascii="宋体" w:hAnsi="宋体"/>
          <w:color w:val="auto"/>
          <w:kern w:val="0"/>
          <w:szCs w:val="21"/>
          <w:highlight w:val="none"/>
        </w:rPr>
      </w:pPr>
      <w:r>
        <w:rPr>
          <w:rFonts w:hint="eastAsia" w:ascii="宋体" w:hAnsi="宋体"/>
          <w:color w:val="auto"/>
          <w:kern w:val="0"/>
          <w:sz w:val="36"/>
          <w:szCs w:val="36"/>
          <w:highlight w:val="none"/>
        </w:rPr>
        <w:t>目  录</w:t>
      </w:r>
    </w:p>
    <w:p>
      <w:pPr>
        <w:autoSpaceDE w:val="0"/>
        <w:autoSpaceDN w:val="0"/>
        <w:adjustRightInd w:val="0"/>
        <w:snapToGrid w:val="0"/>
        <w:spacing w:line="360" w:lineRule="auto"/>
        <w:jc w:val="left"/>
        <w:rPr>
          <w:rFonts w:ascii="宋体" w:hAnsi="宋体"/>
          <w:color w:val="auto"/>
          <w:kern w:val="0"/>
          <w:szCs w:val="21"/>
          <w:highlight w:val="none"/>
        </w:rPr>
      </w:pPr>
    </w:p>
    <w:p>
      <w:pPr>
        <w:autoSpaceDE w:val="0"/>
        <w:autoSpaceDN w:val="0"/>
        <w:adjustRightInd w:val="0"/>
        <w:snapToGrid w:val="0"/>
        <w:spacing w:line="360" w:lineRule="auto"/>
        <w:jc w:val="center"/>
        <w:rPr>
          <w:rFonts w:ascii="宋体" w:hAnsi="宋体"/>
          <w:i/>
          <w:iCs/>
          <w:color w:val="auto"/>
          <w:kern w:val="0"/>
          <w:szCs w:val="21"/>
          <w:highlight w:val="none"/>
        </w:rPr>
      </w:pPr>
      <w:r>
        <w:rPr>
          <w:rFonts w:hint="eastAsia" w:ascii="宋体" w:hAnsi="宋体"/>
          <w:i w:val="0"/>
          <w:iCs w:val="0"/>
          <w:color w:val="auto"/>
          <w:kern w:val="0"/>
          <w:szCs w:val="21"/>
          <w:highlight w:val="none"/>
          <w:lang w:eastAsia="zh-CN"/>
        </w:rPr>
        <w:t>（</w:t>
      </w:r>
      <w:r>
        <w:rPr>
          <w:rFonts w:hint="eastAsia" w:ascii="宋体" w:hAnsi="宋体"/>
          <w:i w:val="0"/>
          <w:iCs w:val="0"/>
          <w:color w:val="auto"/>
          <w:kern w:val="0"/>
          <w:szCs w:val="21"/>
          <w:highlight w:val="none"/>
          <w:lang w:val="en-US" w:eastAsia="zh-CN"/>
        </w:rPr>
        <w:t>注</w:t>
      </w:r>
      <w:r>
        <w:rPr>
          <w:rFonts w:hint="eastAsia" w:ascii="宋体" w:hAnsi="宋体"/>
          <w:i w:val="0"/>
          <w:iCs w:val="0"/>
          <w:color w:val="auto"/>
          <w:kern w:val="0"/>
          <w:szCs w:val="21"/>
          <w:highlight w:val="none"/>
        </w:rPr>
        <w:t>：</w:t>
      </w:r>
      <w:r>
        <w:rPr>
          <w:rFonts w:ascii="宋体" w:hAnsi="宋体"/>
          <w:i w:val="0"/>
          <w:iCs w:val="0"/>
          <w:color w:val="auto"/>
          <w:kern w:val="0"/>
          <w:szCs w:val="21"/>
          <w:highlight w:val="none"/>
        </w:rPr>
        <w:t>目录由投标人自行编制</w:t>
      </w:r>
      <w:r>
        <w:rPr>
          <w:rFonts w:hint="eastAsia" w:ascii="宋体" w:hAnsi="宋体"/>
          <w:i w:val="0"/>
          <w:iCs w:val="0"/>
          <w:color w:val="auto"/>
          <w:kern w:val="0"/>
          <w:szCs w:val="21"/>
          <w:highlight w:val="none"/>
          <w:lang w:eastAsia="zh-CN"/>
        </w:rPr>
        <w:t>）</w:t>
      </w:r>
    </w:p>
    <w:p>
      <w:pPr>
        <w:spacing w:line="360" w:lineRule="auto"/>
        <w:rPr>
          <w:rFonts w:ascii="宋体" w:hAnsi="宋体"/>
          <w:color w:val="auto"/>
          <w:szCs w:val="21"/>
          <w:highlight w:val="none"/>
        </w:rPr>
      </w:pPr>
      <w:r>
        <w:rPr>
          <w:rFonts w:ascii="宋体" w:hAnsi="宋体"/>
          <w:color w:val="auto"/>
          <w:szCs w:val="21"/>
          <w:highlight w:val="none"/>
        </w:rPr>
        <w:br w:type="page"/>
      </w:r>
    </w:p>
    <w:p>
      <w:pPr>
        <w:pStyle w:val="4"/>
        <w:spacing w:line="360" w:lineRule="auto"/>
        <w:ind w:firstLine="420" w:firstLineChars="200"/>
        <w:rPr>
          <w:rFonts w:hint="eastAsia"/>
          <w:color w:val="auto"/>
          <w:highlight w:val="none"/>
        </w:rPr>
      </w:pPr>
      <w:bookmarkStart w:id="1024" w:name="_Toc8927"/>
      <w:bookmarkStart w:id="1025" w:name="_Toc4950"/>
      <w:r>
        <w:rPr>
          <w:rFonts w:hint="eastAsia" w:ascii="宋体" w:hAnsi="宋体"/>
          <w:b w:val="0"/>
          <w:bCs w:val="0"/>
          <w:color w:val="auto"/>
          <w:sz w:val="21"/>
          <w:szCs w:val="21"/>
          <w:highlight w:val="none"/>
          <w:lang w:val="en-US" w:eastAsia="zh-CN"/>
        </w:rPr>
        <w:t>注：提供第三章评标办法前附表商务部分要求提供的证明材料。</w:t>
      </w:r>
      <w:r>
        <w:rPr>
          <w:rFonts w:ascii="宋体" w:hAnsi="宋体"/>
          <w:color w:val="auto"/>
          <w:szCs w:val="21"/>
          <w:highlight w:val="none"/>
        </w:rPr>
        <w:br w:type="page"/>
      </w:r>
      <w:bookmarkEnd w:id="1024"/>
      <w:bookmarkEnd w:id="1025"/>
    </w:p>
    <w:p>
      <w:pPr>
        <w:pStyle w:val="4"/>
        <w:spacing w:line="360" w:lineRule="auto"/>
        <w:jc w:val="center"/>
        <w:outlineLvl w:val="0"/>
        <w:rPr>
          <w:rFonts w:ascii="宋体" w:hAnsi="宋体"/>
          <w:b w:val="0"/>
          <w:bCs w:val="0"/>
          <w:color w:val="auto"/>
          <w:sz w:val="44"/>
          <w:szCs w:val="44"/>
          <w:highlight w:val="none"/>
        </w:rPr>
      </w:pPr>
      <w:bookmarkStart w:id="1026" w:name="_Toc22280"/>
      <w:r>
        <w:rPr>
          <w:rFonts w:hint="eastAsia" w:ascii="宋体" w:hAnsi="宋体" w:cs="宋体"/>
          <w:color w:val="auto"/>
          <w:sz w:val="44"/>
          <w:szCs w:val="44"/>
          <w:highlight w:val="none"/>
        </w:rPr>
        <w:t>四、</w:t>
      </w:r>
      <w:r>
        <w:rPr>
          <w:rFonts w:hint="eastAsia" w:ascii="宋体" w:hAnsi="宋体"/>
          <w:b w:val="0"/>
          <w:bCs w:val="0"/>
          <w:color w:val="auto"/>
          <w:sz w:val="44"/>
          <w:szCs w:val="44"/>
          <w:highlight w:val="none"/>
        </w:rPr>
        <w:t>技术部分</w:t>
      </w:r>
      <w:bookmarkEnd w:id="1026"/>
    </w:p>
    <w:p>
      <w:pPr>
        <w:jc w:val="center"/>
        <w:rPr>
          <w:rFonts w:ascii="宋体" w:hAnsi="宋体"/>
          <w:i/>
          <w:iCs/>
          <w:color w:val="auto"/>
          <w:kern w:val="0"/>
          <w:szCs w:val="21"/>
          <w:highlight w:val="none"/>
        </w:rPr>
      </w:pPr>
      <w:bookmarkStart w:id="1027" w:name="_Toc509218856"/>
      <w:bookmarkStart w:id="1028" w:name="_Toc430530537"/>
      <w:bookmarkStart w:id="1029" w:name="_Toc536628352"/>
      <w:bookmarkStart w:id="1030" w:name="_Toc534185833"/>
      <w:r>
        <w:rPr>
          <w:rFonts w:ascii="宋体" w:hAnsi="宋体"/>
          <w:i/>
          <w:iCs/>
          <w:color w:val="auto"/>
          <w:kern w:val="0"/>
          <w:szCs w:val="21"/>
          <w:highlight w:val="none"/>
        </w:rPr>
        <w:t>[</w:t>
      </w:r>
      <w:r>
        <w:rPr>
          <w:rFonts w:hint="eastAsia"/>
          <w:i/>
          <w:iCs/>
          <w:color w:val="auto"/>
          <w:highlight w:val="none"/>
        </w:rPr>
        <w:t>提示：</w:t>
      </w:r>
      <w:r>
        <w:rPr>
          <w:i/>
          <w:iCs/>
          <w:color w:val="auto"/>
          <w:highlight w:val="none"/>
        </w:rPr>
        <w:t>不设置技术评审的不设此部分</w:t>
      </w:r>
      <w:r>
        <w:rPr>
          <w:rFonts w:ascii="宋体" w:hAnsi="宋体"/>
          <w:i/>
          <w:iCs/>
          <w:color w:val="auto"/>
          <w:kern w:val="0"/>
          <w:szCs w:val="21"/>
          <w:highlight w:val="none"/>
        </w:rPr>
        <w:t>]</w:t>
      </w:r>
    </w:p>
    <w:p>
      <w:pPr>
        <w:jc w:val="center"/>
        <w:rPr>
          <w:rFonts w:hint="eastAsia" w:eastAsia="宋体"/>
          <w:i w:val="0"/>
          <w:iCs w:val="0"/>
          <w:lang w:eastAsia="zh-CN"/>
        </w:rPr>
      </w:pPr>
      <w:r>
        <w:rPr>
          <w:rFonts w:hint="eastAsia" w:ascii="宋体" w:hAnsi="宋体"/>
          <w:i w:val="0"/>
          <w:iCs w:val="0"/>
          <w:kern w:val="0"/>
          <w:szCs w:val="21"/>
          <w:lang w:eastAsia="zh-CN"/>
        </w:rPr>
        <w:t>（</w:t>
      </w:r>
      <w:r>
        <w:rPr>
          <w:rFonts w:hint="eastAsia" w:ascii="宋体" w:hAnsi="宋体"/>
          <w:i w:val="0"/>
          <w:iCs w:val="0"/>
          <w:kern w:val="0"/>
          <w:szCs w:val="21"/>
          <w:lang w:val="en-US" w:eastAsia="zh-CN"/>
        </w:rPr>
        <w:t>注：</w:t>
      </w:r>
      <w:r>
        <w:rPr>
          <w:rFonts w:hint="eastAsia" w:ascii="宋体" w:hAnsi="宋体"/>
          <w:i w:val="0"/>
          <w:iCs w:val="0"/>
          <w:szCs w:val="21"/>
        </w:rPr>
        <w:t>电子投标文件技术明</w:t>
      </w:r>
      <w:r>
        <w:rPr>
          <w:rFonts w:hint="eastAsia" w:ascii="宋体" w:hAnsi="宋体"/>
          <w:i w:val="0"/>
          <w:iCs w:val="0"/>
          <w:szCs w:val="21"/>
          <w:lang w:eastAsia="zh-CN"/>
        </w:rPr>
        <w:t>、</w:t>
      </w:r>
      <w:r>
        <w:rPr>
          <w:rFonts w:hint="eastAsia" w:ascii="宋体" w:hAnsi="宋体"/>
          <w:i w:val="0"/>
          <w:iCs w:val="0"/>
          <w:szCs w:val="21"/>
          <w:lang w:val="en-US" w:eastAsia="zh-CN"/>
        </w:rPr>
        <w:t>暗</w:t>
      </w:r>
      <w:r>
        <w:rPr>
          <w:rFonts w:hint="eastAsia" w:ascii="宋体" w:hAnsi="宋体"/>
          <w:i w:val="0"/>
          <w:iCs w:val="0"/>
          <w:szCs w:val="21"/>
        </w:rPr>
        <w:t>标</w:t>
      </w:r>
      <w:r>
        <w:rPr>
          <w:rFonts w:hint="eastAsia" w:ascii="宋体" w:hAnsi="宋体"/>
          <w:i w:val="0"/>
          <w:iCs w:val="0"/>
          <w:szCs w:val="21"/>
          <w:lang w:val="en-US" w:eastAsia="zh-CN"/>
        </w:rPr>
        <w:t>均</w:t>
      </w:r>
      <w:r>
        <w:rPr>
          <w:rFonts w:hint="eastAsia" w:ascii="宋体" w:hAnsi="宋体"/>
          <w:i w:val="0"/>
          <w:iCs w:val="0"/>
          <w:szCs w:val="21"/>
        </w:rPr>
        <w:t>不设封面</w:t>
      </w:r>
      <w:r>
        <w:rPr>
          <w:rFonts w:hint="eastAsia" w:ascii="宋体" w:hAnsi="宋体"/>
          <w:i w:val="0"/>
          <w:iCs w:val="0"/>
          <w:szCs w:val="21"/>
          <w:lang w:eastAsia="zh-CN"/>
        </w:rPr>
        <w:t>。</w:t>
      </w:r>
      <w:r>
        <w:rPr>
          <w:rFonts w:hint="eastAsia" w:ascii="宋体" w:hAnsi="宋体"/>
          <w:i w:val="0"/>
          <w:iCs w:val="0"/>
          <w:szCs w:val="21"/>
        </w:rPr>
        <w:t>投标人应根据招标文件的要求编制技术方案</w:t>
      </w:r>
      <w:r>
        <w:rPr>
          <w:rFonts w:hint="eastAsia" w:ascii="宋体" w:hAnsi="宋体"/>
          <w:i w:val="0"/>
          <w:iCs w:val="0"/>
          <w:szCs w:val="21"/>
          <w:lang w:eastAsia="zh-CN"/>
        </w:rPr>
        <w:t>。</w:t>
      </w:r>
      <w:r>
        <w:rPr>
          <w:rFonts w:hint="eastAsia" w:ascii="宋体" w:hAnsi="宋体"/>
          <w:i w:val="0"/>
          <w:iCs w:val="0"/>
          <w:kern w:val="0"/>
          <w:szCs w:val="21"/>
          <w:lang w:eastAsia="zh-CN"/>
        </w:rPr>
        <w:t>）</w:t>
      </w:r>
    </w:p>
    <w:p>
      <w:pPr>
        <w:jc w:val="center"/>
        <w:rPr>
          <w:rFonts w:hint="eastAsia"/>
          <w:i/>
          <w:iCs/>
          <w:color w:val="auto"/>
          <w:highlight w:val="none"/>
        </w:rPr>
      </w:pPr>
    </w:p>
    <w:bookmarkEnd w:id="1027"/>
    <w:bookmarkEnd w:id="1028"/>
    <w:bookmarkEnd w:id="1029"/>
    <w:bookmarkEnd w:id="1030"/>
    <w:p>
      <w:pPr>
        <w:jc w:val="center"/>
        <w:rPr>
          <w:rFonts w:ascii="宋体" w:hAnsi="宋体"/>
          <w:color w:val="auto"/>
          <w:highlight w:val="none"/>
        </w:rPr>
      </w:pPr>
    </w:p>
    <w:p>
      <w:pPr>
        <w:autoSpaceDE w:val="0"/>
        <w:autoSpaceDN w:val="0"/>
        <w:adjustRightInd w:val="0"/>
        <w:snapToGrid w:val="0"/>
        <w:spacing w:line="360" w:lineRule="auto"/>
        <w:jc w:val="center"/>
        <w:rPr>
          <w:rFonts w:hint="eastAsia" w:ascii="宋体" w:hAnsi="宋体" w:cs="宋体"/>
          <w:color w:val="auto"/>
          <w:sz w:val="44"/>
          <w:szCs w:val="44"/>
          <w:highlight w:val="none"/>
        </w:rPr>
      </w:pPr>
    </w:p>
    <w:p>
      <w:pPr>
        <w:autoSpaceDE w:val="0"/>
        <w:autoSpaceDN w:val="0"/>
        <w:adjustRightInd w:val="0"/>
        <w:snapToGrid w:val="0"/>
        <w:spacing w:line="360" w:lineRule="auto"/>
        <w:jc w:val="center"/>
        <w:rPr>
          <w:rFonts w:ascii="宋体" w:hAnsi="宋体"/>
          <w:color w:val="auto"/>
          <w:kern w:val="0"/>
          <w:sz w:val="32"/>
          <w:szCs w:val="32"/>
          <w:highlight w:val="none"/>
        </w:rPr>
      </w:pPr>
      <w:r>
        <w:rPr>
          <w:rFonts w:ascii="宋体" w:hAnsi="宋体" w:cs="宋体"/>
          <w:color w:val="auto"/>
          <w:sz w:val="44"/>
          <w:szCs w:val="44"/>
          <w:highlight w:val="none"/>
        </w:rPr>
        <w:br w:type="page"/>
      </w:r>
      <w:r>
        <w:rPr>
          <w:rFonts w:hint="eastAsia" w:ascii="宋体" w:hAnsi="宋体"/>
          <w:color w:val="auto"/>
          <w:kern w:val="0"/>
          <w:sz w:val="36"/>
          <w:szCs w:val="36"/>
          <w:highlight w:val="none"/>
        </w:rPr>
        <w:t>目  录</w:t>
      </w:r>
    </w:p>
    <w:p>
      <w:pPr>
        <w:pStyle w:val="2"/>
        <w:rPr>
          <w:rFonts w:ascii="宋体" w:hAnsi="宋体"/>
          <w:color w:val="auto"/>
          <w:highlight w:val="none"/>
        </w:rPr>
      </w:pPr>
    </w:p>
    <w:p>
      <w:pPr>
        <w:autoSpaceDE w:val="0"/>
        <w:autoSpaceDN w:val="0"/>
        <w:adjustRightInd w:val="0"/>
        <w:snapToGrid w:val="0"/>
        <w:spacing w:line="360" w:lineRule="auto"/>
        <w:jc w:val="center"/>
        <w:rPr>
          <w:rFonts w:ascii="宋体" w:hAnsi="宋体"/>
          <w:color w:val="auto"/>
          <w:kern w:val="0"/>
          <w:szCs w:val="21"/>
          <w:highlight w:val="none"/>
        </w:rPr>
      </w:pPr>
      <w:r>
        <w:rPr>
          <w:rFonts w:hint="eastAsia" w:ascii="宋体" w:hAnsi="宋体"/>
          <w:i w:val="0"/>
          <w:iCs w:val="0"/>
          <w:color w:val="auto"/>
          <w:kern w:val="0"/>
          <w:szCs w:val="21"/>
          <w:highlight w:val="none"/>
          <w:lang w:eastAsia="zh-CN"/>
        </w:rPr>
        <w:t>（</w:t>
      </w:r>
      <w:r>
        <w:rPr>
          <w:rFonts w:hint="eastAsia" w:ascii="宋体" w:hAnsi="宋体"/>
          <w:i w:val="0"/>
          <w:iCs w:val="0"/>
          <w:color w:val="auto"/>
          <w:kern w:val="0"/>
          <w:szCs w:val="21"/>
          <w:highlight w:val="none"/>
          <w:lang w:val="en-US" w:eastAsia="zh-CN"/>
        </w:rPr>
        <w:t>注</w:t>
      </w:r>
      <w:r>
        <w:rPr>
          <w:rFonts w:hint="eastAsia" w:ascii="宋体" w:hAnsi="宋体"/>
          <w:i w:val="0"/>
          <w:iCs w:val="0"/>
          <w:color w:val="auto"/>
          <w:kern w:val="0"/>
          <w:szCs w:val="21"/>
          <w:highlight w:val="none"/>
        </w:rPr>
        <w:t>：</w:t>
      </w:r>
      <w:r>
        <w:rPr>
          <w:rFonts w:ascii="宋体" w:hAnsi="宋体"/>
          <w:i w:val="0"/>
          <w:iCs w:val="0"/>
          <w:color w:val="auto"/>
          <w:kern w:val="0"/>
          <w:szCs w:val="21"/>
          <w:highlight w:val="none"/>
        </w:rPr>
        <w:t>目录由投标人自行编制</w:t>
      </w:r>
      <w:r>
        <w:rPr>
          <w:rFonts w:hint="eastAsia" w:ascii="宋体" w:hAnsi="宋体"/>
          <w:i w:val="0"/>
          <w:iCs w:val="0"/>
          <w:color w:val="auto"/>
          <w:kern w:val="0"/>
          <w:szCs w:val="21"/>
          <w:highlight w:val="none"/>
          <w:lang w:eastAsia="zh-CN"/>
        </w:rPr>
        <w:t>）</w:t>
      </w:r>
    </w:p>
    <w:p>
      <w:pPr>
        <w:pStyle w:val="4"/>
        <w:spacing w:line="360" w:lineRule="auto"/>
        <w:jc w:val="center"/>
        <w:outlineLvl w:val="0"/>
        <w:rPr>
          <w:rFonts w:hint="eastAsia" w:ascii="宋体" w:hAnsi="宋体" w:eastAsia="宋体" w:cs="宋体"/>
          <w:color w:val="auto"/>
          <w:sz w:val="44"/>
          <w:szCs w:val="44"/>
          <w:highlight w:val="none"/>
          <w:lang w:eastAsia="zh-CN"/>
        </w:rPr>
      </w:pPr>
      <w:r>
        <w:rPr>
          <w:rFonts w:ascii="宋体" w:hAnsi="宋体"/>
          <w:color w:val="auto"/>
          <w:sz w:val="36"/>
          <w:szCs w:val="36"/>
          <w:highlight w:val="none"/>
        </w:rPr>
        <w:br w:type="page"/>
      </w:r>
      <w:bookmarkStart w:id="1031" w:name="_Toc287607882"/>
      <w:bookmarkStart w:id="1032" w:name="_Toc287620829"/>
      <w:bookmarkStart w:id="1033" w:name="_Toc430530545"/>
      <w:bookmarkStart w:id="1034" w:name="_Toc277082656"/>
      <w:bookmarkStart w:id="1035" w:name="_Toc224103510"/>
      <w:bookmarkStart w:id="1036" w:name="_Toc32659"/>
      <w:r>
        <w:rPr>
          <w:rFonts w:hint="eastAsia" w:ascii="宋体" w:hAnsi="宋体"/>
          <w:b w:val="0"/>
          <w:bCs w:val="0"/>
          <w:color w:val="auto"/>
          <w:sz w:val="44"/>
          <w:szCs w:val="44"/>
          <w:highlight w:val="none"/>
        </w:rPr>
        <w:t>五、资格审查</w:t>
      </w:r>
      <w:bookmarkEnd w:id="1031"/>
      <w:bookmarkEnd w:id="1032"/>
      <w:bookmarkEnd w:id="1033"/>
      <w:bookmarkEnd w:id="1034"/>
      <w:bookmarkEnd w:id="1035"/>
      <w:r>
        <w:rPr>
          <w:rFonts w:hint="eastAsia" w:ascii="宋体" w:hAnsi="宋体"/>
          <w:b w:val="0"/>
          <w:bCs w:val="0"/>
          <w:color w:val="auto"/>
          <w:sz w:val="44"/>
          <w:szCs w:val="44"/>
          <w:highlight w:val="none"/>
          <w:lang w:val="en-US" w:eastAsia="zh-CN"/>
        </w:rPr>
        <w:t>部分</w:t>
      </w:r>
      <w:bookmarkEnd w:id="1036"/>
    </w:p>
    <w:bookmarkEnd w:id="861"/>
    <w:bookmarkEnd w:id="862"/>
    <w:bookmarkEnd w:id="863"/>
    <w:p>
      <w:pPr>
        <w:spacing w:line="360" w:lineRule="auto"/>
        <w:jc w:val="center"/>
        <w:rPr>
          <w:rFonts w:hint="eastAsia" w:ascii="宋体" w:hAnsi="宋体"/>
          <w:color w:val="auto"/>
          <w:kern w:val="0"/>
          <w:sz w:val="32"/>
          <w:szCs w:val="32"/>
          <w:highlight w:val="none"/>
          <w:u w:val="single"/>
        </w:rPr>
      </w:pPr>
      <w:bookmarkStart w:id="1037" w:name="_Toc27983327"/>
      <w:r>
        <w:rPr>
          <w:rFonts w:ascii="宋体" w:hAnsi="宋体" w:cs="宋体"/>
          <w:color w:val="auto"/>
          <w:sz w:val="32"/>
          <w:szCs w:val="32"/>
          <w:highlight w:val="none"/>
        </w:rPr>
        <w:br w:type="page"/>
      </w:r>
      <w:r>
        <w:rPr>
          <w:rFonts w:hint="eastAsia" w:ascii="宋体" w:hAnsi="宋体"/>
          <w:color w:val="auto"/>
          <w:kern w:val="0"/>
          <w:sz w:val="32"/>
          <w:szCs w:val="32"/>
          <w:highlight w:val="none"/>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cs="MingLiU"/>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s="MingLiU"/>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s="MingLiU"/>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rPr>
        <w:t>投 标 文 件</w:t>
      </w:r>
    </w:p>
    <w:p>
      <w:pPr>
        <w:autoSpaceDE w:val="0"/>
        <w:autoSpaceDN w:val="0"/>
        <w:adjustRightInd w:val="0"/>
        <w:snapToGrid w:val="0"/>
        <w:spacing w:line="360" w:lineRule="auto"/>
        <w:jc w:val="left"/>
        <w:rPr>
          <w:rFonts w:ascii="宋体" w:hAnsi="宋体"/>
          <w:color w:val="auto"/>
          <w:kern w:val="0"/>
          <w:sz w:val="16"/>
          <w:szCs w:val="16"/>
          <w:highlight w:val="none"/>
        </w:rPr>
      </w:pPr>
    </w:p>
    <w:p>
      <w:pPr>
        <w:autoSpaceDE w:val="0"/>
        <w:autoSpaceDN w:val="0"/>
        <w:adjustRightInd w:val="0"/>
        <w:snapToGrid w:val="0"/>
        <w:spacing w:line="360" w:lineRule="auto"/>
        <w:jc w:val="center"/>
        <w:rPr>
          <w:rFonts w:ascii="宋体" w:hAnsi="宋体"/>
          <w:color w:val="auto"/>
          <w:kern w:val="0"/>
          <w:sz w:val="36"/>
          <w:szCs w:val="36"/>
          <w:highlight w:val="none"/>
        </w:rPr>
      </w:pPr>
      <w:r>
        <w:rPr>
          <w:rFonts w:hint="eastAsia" w:ascii="宋体" w:hAnsi="宋体"/>
          <w:color w:val="auto"/>
          <w:kern w:val="0"/>
          <w:sz w:val="36"/>
          <w:szCs w:val="36"/>
          <w:highlight w:val="none"/>
        </w:rPr>
        <w:t>资格审查部分</w:t>
      </w: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djustRightInd w:val="0"/>
        <w:snapToGrid w:val="0"/>
        <w:spacing w:line="264" w:lineRule="auto"/>
        <w:rPr>
          <w:rFonts w:ascii="宋体" w:hAnsi="宋体"/>
          <w:color w:val="auto"/>
          <w:szCs w:val="21"/>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tabs>
          <w:tab w:val="left" w:pos="6080"/>
          <w:tab w:val="left" w:pos="6640"/>
        </w:tabs>
        <w:autoSpaceDE w:val="0"/>
        <w:autoSpaceDN w:val="0"/>
        <w:adjustRightInd w:val="0"/>
        <w:snapToGrid w:val="0"/>
        <w:spacing w:line="480" w:lineRule="auto"/>
        <w:jc w:val="center"/>
        <w:rPr>
          <w:rFonts w:ascii="宋体" w:hAnsi="宋体"/>
          <w:color w:val="auto"/>
          <w:w w:val="99"/>
          <w:kern w:val="0"/>
          <w:sz w:val="28"/>
          <w:szCs w:val="28"/>
          <w:highlight w:val="none"/>
        </w:rPr>
      </w:pPr>
      <w:r>
        <w:rPr>
          <w:rFonts w:ascii="宋体" w:hAnsi="宋体"/>
          <w:color w:val="auto"/>
          <w:w w:val="99"/>
          <w:kern w:val="0"/>
          <w:sz w:val="28"/>
          <w:szCs w:val="28"/>
          <w:highlight w:val="none"/>
        </w:rPr>
        <w:t>投标人</w:t>
      </w:r>
      <w:r>
        <w:rPr>
          <w:rFonts w:ascii="宋体" w:hAnsi="宋体"/>
          <w:color w:val="auto"/>
          <w:spacing w:val="1"/>
          <w:w w:val="99"/>
          <w:kern w:val="0"/>
          <w:sz w:val="28"/>
          <w:szCs w:val="28"/>
          <w:highlight w:val="none"/>
        </w:rPr>
        <w:t>：</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（盖单位法人章）</w:t>
      </w:r>
    </w:p>
    <w:p>
      <w:pPr>
        <w:tabs>
          <w:tab w:val="left" w:pos="6080"/>
          <w:tab w:val="left" w:pos="6640"/>
        </w:tabs>
        <w:autoSpaceDE w:val="0"/>
        <w:autoSpaceDN w:val="0"/>
        <w:adjustRightInd w:val="0"/>
        <w:snapToGrid w:val="0"/>
        <w:spacing w:line="480" w:lineRule="auto"/>
        <w:jc w:val="center"/>
        <w:rPr>
          <w:rFonts w:ascii="宋体" w:hAnsi="宋体"/>
          <w:color w:val="auto"/>
          <w:kern w:val="0"/>
          <w:sz w:val="28"/>
          <w:szCs w:val="28"/>
          <w:highlight w:val="none"/>
        </w:rPr>
      </w:pPr>
      <w:r>
        <w:rPr>
          <w:rFonts w:ascii="宋体" w:hAnsi="宋体"/>
          <w:color w:val="auto"/>
          <w:w w:val="99"/>
          <w:kern w:val="0"/>
          <w:sz w:val="28"/>
          <w:szCs w:val="28"/>
          <w:highlight w:val="none"/>
        </w:rPr>
        <w:t>法定代表人或其委托代理人：</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w:t>
      </w:r>
      <w:r>
        <w:rPr>
          <w:rFonts w:hint="eastAsia" w:ascii="宋体" w:hAnsi="宋体"/>
          <w:color w:val="auto"/>
          <w:w w:val="99"/>
          <w:kern w:val="0"/>
          <w:sz w:val="28"/>
          <w:szCs w:val="28"/>
          <w:highlight w:val="none"/>
          <w:lang w:eastAsia="zh-CN"/>
        </w:rPr>
        <w:t>签名</w:t>
      </w:r>
      <w:r>
        <w:rPr>
          <w:rFonts w:ascii="宋体" w:hAnsi="宋体"/>
          <w:color w:val="auto"/>
          <w:w w:val="99"/>
          <w:kern w:val="0"/>
          <w:sz w:val="28"/>
          <w:szCs w:val="28"/>
          <w:highlight w:val="none"/>
        </w:rPr>
        <w:t>或盖章）</w:t>
      </w:r>
    </w:p>
    <w:p>
      <w:pPr>
        <w:tabs>
          <w:tab w:val="left" w:pos="3280"/>
          <w:tab w:val="left" w:pos="4680"/>
          <w:tab w:val="left" w:pos="6080"/>
        </w:tabs>
        <w:autoSpaceDE w:val="0"/>
        <w:autoSpaceDN w:val="0"/>
        <w:adjustRightInd w:val="0"/>
        <w:snapToGrid w:val="0"/>
        <w:spacing w:line="480" w:lineRule="auto"/>
        <w:jc w:val="center"/>
        <w:rPr>
          <w:rFonts w:ascii="宋体" w:hAnsi="宋体"/>
          <w:b/>
          <w:color w:val="auto"/>
          <w:kern w:val="0"/>
          <w:sz w:val="28"/>
          <w:szCs w:val="28"/>
          <w:highlight w:val="none"/>
        </w:rPr>
      </w:pP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年</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月</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日</w:t>
      </w:r>
    </w:p>
    <w:p>
      <w:pPr>
        <w:autoSpaceDE w:val="0"/>
        <w:autoSpaceDN w:val="0"/>
        <w:adjustRightInd w:val="0"/>
        <w:snapToGrid w:val="0"/>
        <w:jc w:val="center"/>
        <w:rPr>
          <w:rFonts w:hint="eastAsia" w:ascii="宋体" w:hAnsi="宋体"/>
          <w:color w:val="auto"/>
          <w:kern w:val="0"/>
          <w:sz w:val="36"/>
          <w:szCs w:val="36"/>
          <w:highlight w:val="none"/>
        </w:rPr>
      </w:pPr>
    </w:p>
    <w:p>
      <w:pPr>
        <w:autoSpaceDE w:val="0"/>
        <w:autoSpaceDN w:val="0"/>
        <w:adjustRightInd w:val="0"/>
        <w:snapToGrid w:val="0"/>
        <w:jc w:val="center"/>
        <w:rPr>
          <w:rFonts w:ascii="宋体" w:hAnsi="宋体"/>
          <w:color w:val="auto"/>
          <w:kern w:val="0"/>
          <w:sz w:val="36"/>
          <w:szCs w:val="36"/>
          <w:highlight w:val="none"/>
        </w:rPr>
      </w:pPr>
      <w:r>
        <w:rPr>
          <w:rFonts w:hint="eastAsia" w:ascii="宋体" w:hAnsi="宋体"/>
          <w:color w:val="auto"/>
          <w:kern w:val="0"/>
          <w:sz w:val="36"/>
          <w:szCs w:val="36"/>
          <w:highlight w:val="none"/>
        </w:rPr>
        <w:t>目  录</w:t>
      </w:r>
    </w:p>
    <w:p>
      <w:pPr>
        <w:spacing w:line="360" w:lineRule="auto"/>
        <w:jc w:val="center"/>
        <w:rPr>
          <w:rFonts w:ascii="宋体" w:hAnsi="宋体"/>
          <w:b/>
          <w:color w:val="auto"/>
          <w:kern w:val="0"/>
          <w:sz w:val="32"/>
          <w:szCs w:val="32"/>
          <w:highlight w:val="none"/>
        </w:rPr>
      </w:pPr>
    </w:p>
    <w:p>
      <w:pPr>
        <w:spacing w:line="360" w:lineRule="auto"/>
        <w:ind w:firstLine="420" w:firstLineChars="200"/>
        <w:rPr>
          <w:rFonts w:ascii="宋体" w:hAnsi="宋体"/>
          <w:color w:val="auto"/>
          <w:szCs w:val="21"/>
          <w:highlight w:val="none"/>
        </w:rPr>
      </w:pPr>
      <w:r>
        <w:rPr>
          <w:rFonts w:ascii="宋体" w:hAnsi="宋体"/>
          <w:color w:val="auto"/>
          <w:szCs w:val="21"/>
          <w:highlight w:val="none"/>
        </w:rPr>
        <w:t>（一）</w:t>
      </w:r>
      <w:r>
        <w:rPr>
          <w:rFonts w:hint="eastAsia" w:ascii="宋体" w:hAnsi="宋体"/>
          <w:color w:val="auto"/>
          <w:szCs w:val="21"/>
          <w:highlight w:val="none"/>
        </w:rPr>
        <w:t>法定代表人身份证明或授权委托书</w:t>
      </w:r>
    </w:p>
    <w:p>
      <w:pPr>
        <w:spacing w:line="360" w:lineRule="auto"/>
        <w:ind w:firstLine="420" w:firstLineChars="200"/>
        <w:rPr>
          <w:rFonts w:ascii="宋体" w:hAnsi="宋体"/>
          <w:color w:val="auto"/>
          <w:szCs w:val="21"/>
          <w:highlight w:val="none"/>
        </w:rPr>
      </w:pPr>
      <w:r>
        <w:rPr>
          <w:rFonts w:ascii="宋体" w:hAnsi="宋体"/>
          <w:color w:val="auto"/>
          <w:szCs w:val="21"/>
          <w:highlight w:val="none"/>
        </w:rPr>
        <w:t>（二）</w:t>
      </w:r>
      <w:r>
        <w:rPr>
          <w:rFonts w:hint="eastAsia" w:ascii="宋体" w:hAnsi="宋体"/>
          <w:color w:val="auto"/>
          <w:szCs w:val="21"/>
          <w:highlight w:val="none"/>
          <w:lang w:eastAsia="zh-CN"/>
        </w:rPr>
        <w:t>共同投标协议</w:t>
      </w:r>
      <w:r>
        <w:rPr>
          <w:rFonts w:hint="eastAsia" w:ascii="宋体" w:hAnsi="宋体"/>
          <w:color w:val="auto"/>
          <w:szCs w:val="21"/>
          <w:highlight w:val="none"/>
        </w:rPr>
        <w:t>（如有）</w:t>
      </w:r>
    </w:p>
    <w:p>
      <w:pPr>
        <w:spacing w:line="360" w:lineRule="auto"/>
        <w:ind w:firstLine="420" w:firstLineChars="200"/>
        <w:rPr>
          <w:rFonts w:hint="eastAsia" w:ascii="宋体" w:hAnsi="宋体"/>
          <w:color w:val="auto"/>
          <w:szCs w:val="21"/>
          <w:highlight w:val="none"/>
        </w:rPr>
      </w:pPr>
      <w:r>
        <w:rPr>
          <w:rFonts w:ascii="宋体" w:hAnsi="宋体"/>
          <w:color w:val="auto"/>
          <w:szCs w:val="21"/>
          <w:highlight w:val="none"/>
        </w:rPr>
        <w:t>（三）</w:t>
      </w:r>
      <w:r>
        <w:rPr>
          <w:rFonts w:hint="eastAsia" w:ascii="宋体" w:hAnsi="宋体"/>
          <w:color w:val="auto"/>
          <w:szCs w:val="21"/>
          <w:highlight w:val="none"/>
        </w:rPr>
        <w:t>承诺</w:t>
      </w:r>
    </w:p>
    <w:p>
      <w:pPr>
        <w:spacing w:line="360" w:lineRule="auto"/>
        <w:ind w:firstLine="420" w:firstLineChars="200"/>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四</w:t>
      </w:r>
      <w:r>
        <w:rPr>
          <w:rFonts w:ascii="宋体" w:hAnsi="宋体"/>
          <w:color w:val="auto"/>
          <w:szCs w:val="21"/>
          <w:highlight w:val="none"/>
        </w:rPr>
        <w:t>）其他资料</w:t>
      </w:r>
    </w:p>
    <w:p>
      <w:pPr>
        <w:pStyle w:val="2"/>
        <w:rPr>
          <w:rFonts w:ascii="宋体" w:hAnsi="宋体"/>
          <w:color w:val="auto"/>
          <w:szCs w:val="21"/>
          <w:highlight w:val="none"/>
        </w:rPr>
      </w:pPr>
    </w:p>
    <w:p>
      <w:pPr>
        <w:pStyle w:val="5"/>
        <w:spacing w:before="0" w:after="0" w:line="240" w:lineRule="auto"/>
        <w:jc w:val="center"/>
        <w:rPr>
          <w:rFonts w:hint="eastAsia" w:ascii="宋体" w:hAnsi="宋体"/>
          <w:color w:val="auto"/>
          <w:sz w:val="36"/>
          <w:szCs w:val="36"/>
          <w:highlight w:val="none"/>
        </w:rPr>
      </w:pPr>
      <w:bookmarkStart w:id="1038" w:name="_Toc287620830"/>
      <w:bookmarkStart w:id="1039" w:name="_Toc430530546"/>
      <w:bookmarkStart w:id="1040" w:name="_Toc277082657"/>
      <w:bookmarkStart w:id="1041" w:name="_Toc224103511"/>
      <w:bookmarkStart w:id="1042" w:name="_Toc287607883"/>
      <w:bookmarkStart w:id="1043" w:name="_Toc33106476"/>
      <w:r>
        <w:rPr>
          <w:rFonts w:hint="eastAsia" w:ascii="宋体" w:hAnsi="宋体"/>
          <w:b w:val="0"/>
          <w:bCs w:val="0"/>
          <w:color w:val="auto"/>
          <w:highlight w:val="none"/>
        </w:rPr>
        <w:br w:type="page"/>
      </w:r>
      <w:bookmarkStart w:id="1044" w:name="_Toc22844"/>
      <w:bookmarkStart w:id="1045" w:name="_Toc20177"/>
      <w:r>
        <w:rPr>
          <w:rFonts w:hint="eastAsia" w:ascii="宋体" w:hAnsi="宋体"/>
          <w:b w:val="0"/>
          <w:bCs w:val="0"/>
          <w:color w:val="auto"/>
          <w:highlight w:val="none"/>
        </w:rPr>
        <w:t>（一）法定代表人身份证明或授权委托书</w:t>
      </w:r>
      <w:bookmarkEnd w:id="1038"/>
      <w:bookmarkEnd w:id="1039"/>
      <w:bookmarkEnd w:id="1040"/>
      <w:bookmarkEnd w:id="1041"/>
      <w:bookmarkEnd w:id="1042"/>
      <w:bookmarkEnd w:id="1043"/>
      <w:bookmarkEnd w:id="1044"/>
      <w:bookmarkEnd w:id="1045"/>
    </w:p>
    <w:p>
      <w:pPr>
        <w:spacing w:line="480" w:lineRule="auto"/>
        <w:jc w:val="center"/>
        <w:rPr>
          <w:rFonts w:hint="eastAsia" w:ascii="宋体" w:hAnsi="宋体"/>
          <w:color w:val="auto"/>
          <w:sz w:val="28"/>
          <w:highlight w:val="none"/>
        </w:rPr>
      </w:pPr>
      <w:r>
        <w:rPr>
          <w:rFonts w:hint="eastAsia" w:ascii="宋体" w:hAnsi="宋体"/>
          <w:color w:val="auto"/>
          <w:sz w:val="28"/>
          <w:highlight w:val="none"/>
        </w:rPr>
        <w:t>法定代表人身份证明</w:t>
      </w:r>
    </w:p>
    <w:p>
      <w:pPr>
        <w:spacing w:line="480" w:lineRule="auto"/>
        <w:jc w:val="center"/>
        <w:rPr>
          <w:rFonts w:ascii="宋体" w:hAnsi="宋体"/>
          <w:color w:val="auto"/>
          <w:highlight w:val="none"/>
        </w:rPr>
      </w:pPr>
    </w:p>
    <w:p>
      <w:pPr>
        <w:tabs>
          <w:tab w:val="left" w:pos="556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投标人名称：</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单位性质：</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地</w:t>
      </w:r>
      <w:r>
        <w:rPr>
          <w:rFonts w:hint="eastAsia" w:ascii="宋体" w:hAnsi="宋体"/>
          <w:color w:val="auto"/>
          <w:kern w:val="0"/>
          <w:szCs w:val="21"/>
          <w:highlight w:val="none"/>
        </w:rPr>
        <w:t xml:space="preserve">    </w:t>
      </w:r>
      <w:r>
        <w:rPr>
          <w:rFonts w:ascii="宋体" w:hAnsi="宋体"/>
          <w:color w:val="auto"/>
          <w:kern w:val="0"/>
          <w:szCs w:val="21"/>
          <w:highlight w:val="none"/>
        </w:rPr>
        <w:t>址：</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成立时间：</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姓名：</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性别</w:t>
      </w:r>
      <w:r>
        <w:rPr>
          <w:rFonts w:ascii="宋体" w:hAnsi="宋体"/>
          <w:color w:val="auto"/>
          <w:spacing w:val="-1"/>
          <w:kern w:val="0"/>
          <w:szCs w:val="21"/>
          <w:highlight w:val="none"/>
        </w:rPr>
        <w:t>：</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spacing w:val="-1"/>
          <w:kern w:val="0"/>
          <w:szCs w:val="21"/>
          <w:highlight w:val="none"/>
        </w:rPr>
        <w:t>年</w:t>
      </w:r>
      <w:r>
        <w:rPr>
          <w:rFonts w:ascii="宋体" w:hAnsi="宋体"/>
          <w:color w:val="auto"/>
          <w:kern w:val="0"/>
          <w:szCs w:val="21"/>
          <w:highlight w:val="none"/>
        </w:rPr>
        <w:t>龄：</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职务：</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p>
    <w:p>
      <w:pPr>
        <w:tabs>
          <w:tab w:val="left" w:pos="3360"/>
        </w:tabs>
        <w:autoSpaceDE w:val="0"/>
        <w:autoSpaceDN w:val="0"/>
        <w:adjustRightInd w:val="0"/>
        <w:snapToGrid w:val="0"/>
        <w:spacing w:line="480" w:lineRule="auto"/>
        <w:ind w:firstLine="390" w:firstLineChars="186"/>
        <w:jc w:val="left"/>
        <w:rPr>
          <w:rFonts w:hint="eastAsia" w:ascii="宋体" w:hAnsi="宋体"/>
          <w:color w:val="auto"/>
          <w:kern w:val="0"/>
          <w:szCs w:val="21"/>
          <w:highlight w:val="none"/>
        </w:rPr>
      </w:pPr>
      <w:r>
        <w:rPr>
          <w:rFonts w:ascii="宋体" w:hAnsi="宋体"/>
          <w:color w:val="auto"/>
          <w:kern w:val="0"/>
          <w:szCs w:val="21"/>
          <w:highlight w:val="none"/>
        </w:rPr>
        <w:t>系</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（投标人名称）</w:t>
      </w:r>
      <w:r>
        <w:rPr>
          <w:rFonts w:ascii="宋体" w:hAnsi="宋体"/>
          <w:color w:val="auto"/>
          <w:kern w:val="0"/>
          <w:szCs w:val="21"/>
          <w:highlight w:val="none"/>
        </w:rPr>
        <w:t>的法定代表人。</w:t>
      </w:r>
    </w:p>
    <w:p>
      <w:pPr>
        <w:tabs>
          <w:tab w:val="left" w:pos="3360"/>
        </w:tabs>
        <w:autoSpaceDE w:val="0"/>
        <w:autoSpaceDN w:val="0"/>
        <w:adjustRightInd w:val="0"/>
        <w:snapToGrid w:val="0"/>
        <w:spacing w:line="480" w:lineRule="auto"/>
        <w:ind w:firstLine="390" w:firstLineChars="186"/>
        <w:jc w:val="left"/>
        <w:rPr>
          <w:rFonts w:hint="eastAsia" w:ascii="宋体" w:hAnsi="宋体"/>
          <w:color w:val="auto"/>
          <w:kern w:val="0"/>
          <w:szCs w:val="21"/>
          <w:highlight w:val="none"/>
        </w:rPr>
      </w:pPr>
      <w:r>
        <w:rPr>
          <w:rFonts w:ascii="宋体" w:hAnsi="宋体"/>
          <w:color w:val="auto"/>
          <w:kern w:val="0"/>
          <w:szCs w:val="21"/>
          <w:highlight w:val="none"/>
        </w:rPr>
        <w:t>特此证明。</w:t>
      </w:r>
    </w:p>
    <w:p>
      <w:pPr>
        <w:autoSpaceDE w:val="0"/>
        <w:autoSpaceDN w:val="0"/>
        <w:adjustRightInd w:val="0"/>
        <w:snapToGrid w:val="0"/>
        <w:spacing w:line="480" w:lineRule="auto"/>
        <w:ind w:firstLine="810" w:firstLineChars="386"/>
        <w:jc w:val="left"/>
        <w:rPr>
          <w:rFonts w:hint="eastAsia" w:ascii="宋体" w:hAnsi="宋体"/>
          <w:color w:val="auto"/>
          <w:kern w:val="0"/>
          <w:szCs w:val="21"/>
          <w:highlight w:val="none"/>
        </w:rPr>
      </w:pPr>
      <w:r>
        <w:rPr>
          <w:rFonts w:hint="eastAsia" w:ascii="宋体" w:hAnsi="宋体"/>
          <w:color w:val="auto"/>
          <w:kern w:val="0"/>
          <w:szCs w:val="21"/>
          <w:highlight w:val="none"/>
        </w:rPr>
        <w:t>附：法定代表人身份证</w:t>
      </w:r>
      <w:r>
        <w:rPr>
          <w:rFonts w:hint="eastAsia" w:ascii="宋体" w:hAnsi="宋体"/>
          <w:color w:val="auto"/>
          <w:kern w:val="0"/>
          <w:szCs w:val="21"/>
          <w:highlight w:val="none"/>
          <w:lang w:val="en-US" w:eastAsia="zh-CN"/>
        </w:rPr>
        <w:t>明</w:t>
      </w:r>
      <w:r>
        <w:rPr>
          <w:rFonts w:hint="eastAsia" w:ascii="宋体" w:hAnsi="宋体"/>
          <w:color w:val="auto"/>
          <w:kern w:val="0"/>
          <w:szCs w:val="21"/>
          <w:highlight w:val="none"/>
        </w:rPr>
        <w:t>扫描件（双面）</w:t>
      </w:r>
    </w:p>
    <w:p>
      <w:pPr>
        <w:autoSpaceDE w:val="0"/>
        <w:autoSpaceDN w:val="0"/>
        <w:adjustRightInd w:val="0"/>
        <w:snapToGrid w:val="0"/>
        <w:spacing w:line="360" w:lineRule="auto"/>
        <w:jc w:val="left"/>
        <w:rPr>
          <w:rFonts w:hint="eastAsia" w:ascii="宋体" w:hAnsi="宋体"/>
          <w:color w:val="auto"/>
          <w:szCs w:val="21"/>
          <w:highlight w:val="none"/>
        </w:rPr>
      </w:pPr>
    </w:p>
    <w:p>
      <w:pPr>
        <w:pStyle w:val="2"/>
        <w:spacing w:after="0" w:line="360" w:lineRule="auto"/>
        <w:rPr>
          <w:rFonts w:hint="eastAsia" w:ascii="宋体" w:hAnsi="宋体"/>
          <w:color w:val="auto"/>
          <w:szCs w:val="21"/>
          <w:highlight w:val="none"/>
        </w:rPr>
      </w:pPr>
    </w:p>
    <w:p>
      <w:pPr>
        <w:pStyle w:val="2"/>
        <w:spacing w:after="0" w:line="360" w:lineRule="auto"/>
        <w:rPr>
          <w:rFonts w:hint="eastAsia" w:ascii="宋体" w:hAnsi="宋体"/>
          <w:color w:val="auto"/>
          <w:szCs w:val="21"/>
          <w:highlight w:val="none"/>
        </w:rPr>
      </w:pPr>
    </w:p>
    <w:p>
      <w:pPr>
        <w:pStyle w:val="2"/>
        <w:spacing w:after="0" w:line="360" w:lineRule="auto"/>
        <w:rPr>
          <w:rFonts w:hint="eastAsia" w:ascii="宋体" w:hAnsi="宋体"/>
          <w:color w:val="auto"/>
          <w:szCs w:val="21"/>
          <w:highlight w:val="none"/>
        </w:rPr>
      </w:pPr>
    </w:p>
    <w:p>
      <w:pPr>
        <w:pStyle w:val="2"/>
        <w:spacing w:after="0" w:line="360" w:lineRule="auto"/>
        <w:rPr>
          <w:rFonts w:hint="eastAsia" w:ascii="宋体" w:hAnsi="宋体"/>
          <w:color w:val="auto"/>
          <w:szCs w:val="21"/>
          <w:highlight w:val="none"/>
        </w:rPr>
      </w:pPr>
    </w:p>
    <w:p>
      <w:pPr>
        <w:pStyle w:val="2"/>
        <w:spacing w:after="0" w:line="360" w:lineRule="auto"/>
        <w:rPr>
          <w:rFonts w:ascii="宋体" w:hAnsi="宋体"/>
          <w:color w:val="auto"/>
          <w:szCs w:val="21"/>
          <w:highlight w:val="none"/>
        </w:rPr>
      </w:pPr>
    </w:p>
    <w:p>
      <w:pPr>
        <w:tabs>
          <w:tab w:val="left" w:pos="3360"/>
        </w:tabs>
        <w:autoSpaceDE w:val="0"/>
        <w:autoSpaceDN w:val="0"/>
        <w:adjustRightInd w:val="0"/>
        <w:snapToGrid w:val="0"/>
        <w:spacing w:line="480" w:lineRule="auto"/>
        <w:ind w:firstLine="390" w:firstLineChars="186"/>
        <w:jc w:val="right"/>
        <w:rPr>
          <w:rFonts w:ascii="宋体" w:hAnsi="宋体"/>
          <w:color w:val="auto"/>
          <w:kern w:val="0"/>
          <w:szCs w:val="21"/>
          <w:highlight w:val="none"/>
        </w:rPr>
      </w:pPr>
      <w:r>
        <w:rPr>
          <w:rFonts w:ascii="宋体" w:hAnsi="宋体"/>
          <w:color w:val="auto"/>
          <w:kern w:val="0"/>
          <w:szCs w:val="21"/>
          <w:highlight w:val="none"/>
        </w:rPr>
        <w:t>投标</w:t>
      </w:r>
      <w:r>
        <w:rPr>
          <w:rFonts w:ascii="宋体" w:hAnsi="宋体"/>
          <w:color w:val="auto"/>
          <w:spacing w:val="-1"/>
          <w:kern w:val="0"/>
          <w:szCs w:val="21"/>
          <w:highlight w:val="none"/>
        </w:rPr>
        <w:t>人</w:t>
      </w:r>
      <w:r>
        <w:rPr>
          <w:rFonts w:ascii="宋体" w:hAnsi="宋体"/>
          <w:color w:val="auto"/>
          <w:kern w:val="0"/>
          <w:szCs w:val="21"/>
          <w:highlight w:val="none"/>
        </w:rPr>
        <w:t>：</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ab/>
      </w:r>
      <w:r>
        <w:rPr>
          <w:rFonts w:ascii="宋体" w:hAnsi="宋体"/>
          <w:color w:val="auto"/>
          <w:spacing w:val="-1"/>
          <w:kern w:val="0"/>
          <w:szCs w:val="21"/>
          <w:highlight w:val="none"/>
        </w:rPr>
        <w:t>（</w:t>
      </w:r>
      <w:r>
        <w:rPr>
          <w:rFonts w:ascii="宋体" w:hAnsi="宋体"/>
          <w:color w:val="auto"/>
          <w:kern w:val="0"/>
          <w:szCs w:val="21"/>
          <w:highlight w:val="none"/>
        </w:rPr>
        <w:t>盖单位法人章）</w:t>
      </w:r>
    </w:p>
    <w:p>
      <w:pPr>
        <w:autoSpaceDE w:val="0"/>
        <w:autoSpaceDN w:val="0"/>
        <w:adjustRightInd w:val="0"/>
        <w:snapToGrid w:val="0"/>
        <w:spacing w:line="480" w:lineRule="auto"/>
        <w:jc w:val="left"/>
        <w:rPr>
          <w:rFonts w:ascii="宋体" w:hAnsi="宋体"/>
          <w:color w:val="auto"/>
          <w:kern w:val="0"/>
          <w:sz w:val="20"/>
          <w:szCs w:val="20"/>
          <w:highlight w:val="none"/>
        </w:rPr>
      </w:pPr>
    </w:p>
    <w:p>
      <w:pPr>
        <w:tabs>
          <w:tab w:val="left" w:pos="4935"/>
          <w:tab w:val="left" w:pos="5460"/>
          <w:tab w:val="left" w:pos="6400"/>
        </w:tabs>
        <w:wordWrap w:val="0"/>
        <w:autoSpaceDE w:val="0"/>
        <w:autoSpaceDN w:val="0"/>
        <w:adjustRightInd w:val="0"/>
        <w:snapToGrid w:val="0"/>
        <w:spacing w:line="480" w:lineRule="auto"/>
        <w:ind w:firstLine="3780"/>
        <w:jc w:val="right"/>
        <w:rPr>
          <w:rFonts w:hint="eastAsia" w:ascii="宋体" w:hAnsi="宋体"/>
          <w:color w:val="auto"/>
          <w:kern w:val="0"/>
          <w:szCs w:val="21"/>
          <w:highlight w:val="none"/>
        </w:rPr>
      </w:pP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r>
        <w:rPr>
          <w:rFonts w:hint="eastAsia" w:ascii="宋体" w:hAnsi="宋体"/>
          <w:color w:val="auto"/>
          <w:kern w:val="0"/>
          <w:szCs w:val="21"/>
          <w:highlight w:val="none"/>
        </w:rPr>
        <w:t xml:space="preserve">    </w:t>
      </w:r>
    </w:p>
    <w:p>
      <w:pPr>
        <w:autoSpaceDE w:val="0"/>
        <w:autoSpaceDN w:val="0"/>
        <w:adjustRightInd w:val="0"/>
        <w:snapToGrid w:val="0"/>
        <w:spacing w:line="360" w:lineRule="auto"/>
        <w:jc w:val="left"/>
        <w:rPr>
          <w:rFonts w:ascii="宋体" w:hAnsi="宋体"/>
          <w:color w:val="auto"/>
          <w:kern w:val="0"/>
          <w:highlight w:val="none"/>
        </w:rPr>
      </w:pPr>
    </w:p>
    <w:p>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color w:val="auto"/>
          <w:kern w:val="0"/>
          <w:szCs w:val="21"/>
          <w:highlight w:val="none"/>
        </w:rPr>
      </w:pPr>
      <w:r>
        <w:rPr>
          <w:rFonts w:ascii="宋体" w:hAnsi="宋体"/>
          <w:color w:val="auto"/>
          <w:highlight w:val="none"/>
        </w:rPr>
        <w:t>注：法定代表人身份证明需按上述格式填写完整，不可缺少内容。在此基础上增加内容的不影响其有效性</w:t>
      </w:r>
      <w:r>
        <w:rPr>
          <w:rFonts w:hint="eastAsia" w:ascii="宋体" w:hAnsi="宋体"/>
          <w:color w:val="auto"/>
          <w:kern w:val="0"/>
          <w:szCs w:val="21"/>
          <w:highlight w:val="none"/>
        </w:rPr>
        <w:t>。</w:t>
      </w:r>
    </w:p>
    <w:p>
      <w:pPr>
        <w:tabs>
          <w:tab w:val="left" w:pos="1680"/>
          <w:tab w:val="left" w:pos="4215"/>
          <w:tab w:val="left" w:pos="4305"/>
          <w:tab w:val="left" w:pos="8000"/>
        </w:tabs>
        <w:autoSpaceDE w:val="0"/>
        <w:autoSpaceDN w:val="0"/>
        <w:adjustRightInd w:val="0"/>
        <w:snapToGrid w:val="0"/>
        <w:spacing w:line="360" w:lineRule="auto"/>
        <w:jc w:val="center"/>
        <w:rPr>
          <w:rFonts w:ascii="宋体" w:hAnsi="宋体"/>
          <w:color w:val="auto"/>
          <w:kern w:val="0"/>
          <w:sz w:val="28"/>
          <w:szCs w:val="28"/>
          <w:highlight w:val="none"/>
        </w:rPr>
      </w:pPr>
      <w:r>
        <w:rPr>
          <w:rFonts w:ascii="宋体" w:hAnsi="宋体"/>
          <w:b/>
          <w:color w:val="auto"/>
          <w:kern w:val="0"/>
          <w:sz w:val="28"/>
          <w:szCs w:val="28"/>
          <w:highlight w:val="none"/>
        </w:rPr>
        <w:br w:type="page"/>
      </w:r>
      <w:r>
        <w:rPr>
          <w:rFonts w:ascii="宋体" w:hAnsi="宋体"/>
          <w:snapToGrid w:val="0"/>
          <w:color w:val="auto"/>
          <w:kern w:val="0"/>
          <w:sz w:val="32"/>
          <w:szCs w:val="32"/>
          <w:highlight w:val="none"/>
        </w:rPr>
        <w:t>授权委托书</w:t>
      </w: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color w:val="auto"/>
          <w:kern w:val="0"/>
          <w:szCs w:val="21"/>
          <w:highlight w:val="none"/>
        </w:rPr>
      </w:pPr>
      <w:r>
        <w:rPr>
          <w:rFonts w:ascii="宋体" w:hAnsi="宋体"/>
          <w:color w:val="auto"/>
          <w:kern w:val="0"/>
          <w:szCs w:val="21"/>
          <w:highlight w:val="none"/>
        </w:rPr>
        <w:t>本人</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系</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w:t>
      </w:r>
      <w:r>
        <w:rPr>
          <w:rFonts w:ascii="宋体" w:hAnsi="宋体"/>
          <w:color w:val="auto"/>
          <w:spacing w:val="-1"/>
          <w:kern w:val="0"/>
          <w:szCs w:val="21"/>
          <w:highlight w:val="none"/>
          <w:u w:val="single"/>
        </w:rPr>
        <w:t>投</w:t>
      </w:r>
      <w:r>
        <w:rPr>
          <w:rFonts w:ascii="宋体" w:hAnsi="宋体"/>
          <w:color w:val="auto"/>
          <w:kern w:val="0"/>
          <w:szCs w:val="21"/>
          <w:highlight w:val="none"/>
          <w:u w:val="single"/>
        </w:rPr>
        <w:t>标人名称</w:t>
      </w:r>
      <w:r>
        <w:rPr>
          <w:rFonts w:ascii="宋体" w:hAnsi="宋体"/>
          <w:color w:val="auto"/>
          <w:spacing w:val="1"/>
          <w:kern w:val="0"/>
          <w:szCs w:val="21"/>
          <w:highlight w:val="none"/>
          <w:u w:val="single"/>
        </w:rPr>
        <w:t>）</w:t>
      </w:r>
      <w:r>
        <w:rPr>
          <w:rFonts w:ascii="宋体" w:hAnsi="宋体"/>
          <w:color w:val="auto"/>
          <w:kern w:val="0"/>
          <w:szCs w:val="21"/>
          <w:highlight w:val="none"/>
        </w:rPr>
        <w:t>的法定代</w:t>
      </w:r>
      <w:r>
        <w:rPr>
          <w:rFonts w:ascii="宋体" w:hAnsi="宋体"/>
          <w:color w:val="auto"/>
          <w:spacing w:val="1"/>
          <w:kern w:val="0"/>
          <w:szCs w:val="21"/>
          <w:highlight w:val="none"/>
        </w:rPr>
        <w:t>表</w:t>
      </w:r>
      <w:r>
        <w:rPr>
          <w:rFonts w:ascii="宋体" w:hAnsi="宋体"/>
          <w:color w:val="auto"/>
          <w:kern w:val="0"/>
          <w:szCs w:val="21"/>
          <w:highlight w:val="none"/>
        </w:rPr>
        <w:t>人，现委托</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为我方代理人。代理人根据授权，</w:t>
      </w:r>
      <w:r>
        <w:rPr>
          <w:rFonts w:hint="eastAsia" w:ascii="宋体" w:hAnsi="宋体"/>
          <w:color w:val="auto"/>
          <w:kern w:val="0"/>
          <w:szCs w:val="21"/>
          <w:highlight w:val="none"/>
          <w:lang w:val="en-US" w:eastAsia="zh-CN"/>
        </w:rPr>
        <w:t>代表我方</w:t>
      </w:r>
      <w:r>
        <w:rPr>
          <w:rFonts w:ascii="宋体" w:hAnsi="宋体"/>
          <w:color w:val="auto"/>
          <w:kern w:val="0"/>
          <w:szCs w:val="21"/>
          <w:highlight w:val="none"/>
        </w:rPr>
        <w:t>签署、澄清、说明、补正、递交、撤回、修改</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（项</w:t>
      </w:r>
      <w:r>
        <w:rPr>
          <w:rFonts w:ascii="宋体" w:hAnsi="宋体"/>
          <w:color w:val="auto"/>
          <w:spacing w:val="-1"/>
          <w:kern w:val="0"/>
          <w:szCs w:val="21"/>
          <w:highlight w:val="none"/>
          <w:u w:val="single"/>
        </w:rPr>
        <w:t>目</w:t>
      </w:r>
      <w:r>
        <w:rPr>
          <w:rFonts w:ascii="宋体" w:hAnsi="宋体"/>
          <w:color w:val="auto"/>
          <w:kern w:val="0"/>
          <w:szCs w:val="21"/>
          <w:highlight w:val="none"/>
          <w:u w:val="single"/>
        </w:rPr>
        <w:t>名称）</w:t>
      </w:r>
      <w:r>
        <w:rPr>
          <w:rFonts w:ascii="宋体" w:hAnsi="宋体"/>
          <w:color w:val="auto"/>
          <w:kern w:val="0"/>
          <w:szCs w:val="21"/>
          <w:highlight w:val="none"/>
        </w:rPr>
        <w:t>投标文件、</w:t>
      </w:r>
      <w:r>
        <w:rPr>
          <w:rFonts w:hint="eastAsia" w:ascii="宋体" w:hAnsi="宋体"/>
          <w:color w:val="auto"/>
          <w:kern w:val="0"/>
          <w:szCs w:val="21"/>
          <w:highlight w:val="none"/>
        </w:rPr>
        <w:t>领取原件、</w:t>
      </w:r>
      <w:r>
        <w:rPr>
          <w:rFonts w:ascii="宋体" w:hAnsi="宋体"/>
          <w:color w:val="auto"/>
          <w:kern w:val="0"/>
          <w:szCs w:val="21"/>
          <w:highlight w:val="none"/>
        </w:rPr>
        <w:t>签订合同和处理有关事宜， 其法律后果由我方承担。</w:t>
      </w:r>
    </w:p>
    <w:p>
      <w:pPr>
        <w:tabs>
          <w:tab w:val="left" w:pos="1680"/>
          <w:tab w:val="left" w:pos="4215"/>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委托</w:t>
      </w:r>
      <w:r>
        <w:rPr>
          <w:rFonts w:ascii="宋体" w:hAnsi="宋体"/>
          <w:color w:val="auto"/>
          <w:spacing w:val="-1"/>
          <w:kern w:val="0"/>
          <w:szCs w:val="21"/>
          <w:highlight w:val="none"/>
        </w:rPr>
        <w:t>期</w:t>
      </w:r>
      <w:r>
        <w:rPr>
          <w:rFonts w:ascii="宋体" w:hAnsi="宋体"/>
          <w:color w:val="auto"/>
          <w:kern w:val="0"/>
          <w:szCs w:val="21"/>
          <w:highlight w:val="none"/>
        </w:rPr>
        <w:t>限：</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ab/>
      </w:r>
      <w:r>
        <w:rPr>
          <w:rFonts w:ascii="宋体" w:hAnsi="宋体"/>
          <w:color w:val="auto"/>
          <w:kern w:val="0"/>
          <w:szCs w:val="21"/>
          <w:highlight w:val="none"/>
        </w:rPr>
        <w:t xml:space="preserve">。 </w:t>
      </w:r>
    </w:p>
    <w:p>
      <w:pPr>
        <w:tabs>
          <w:tab w:val="left" w:pos="1680"/>
          <w:tab w:val="left" w:pos="4215"/>
          <w:tab w:val="left" w:pos="4305"/>
          <w:tab w:val="left" w:pos="8000"/>
        </w:tabs>
        <w:autoSpaceDE w:val="0"/>
        <w:autoSpaceDN w:val="0"/>
        <w:adjustRightInd w:val="0"/>
        <w:snapToGrid w:val="0"/>
        <w:spacing w:line="480" w:lineRule="auto"/>
        <w:ind w:firstLine="420"/>
        <w:rPr>
          <w:rFonts w:ascii="宋体" w:hAnsi="宋体"/>
          <w:color w:val="auto"/>
          <w:kern w:val="0"/>
          <w:sz w:val="20"/>
          <w:szCs w:val="20"/>
          <w:highlight w:val="none"/>
        </w:rPr>
      </w:pPr>
      <w:r>
        <w:rPr>
          <w:rFonts w:ascii="宋体" w:hAnsi="宋体"/>
          <w:color w:val="auto"/>
          <w:kern w:val="0"/>
          <w:szCs w:val="21"/>
          <w:highlight w:val="none"/>
        </w:rPr>
        <w:t>代理人无转委托权。</w:t>
      </w:r>
    </w:p>
    <w:p>
      <w:pPr>
        <w:tabs>
          <w:tab w:val="left" w:pos="4200"/>
          <w:tab w:val="left" w:pos="462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投  标  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pPr>
        <w:tabs>
          <w:tab w:val="left" w:pos="630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lang w:eastAsia="zh-CN"/>
        </w:rPr>
        <w:t>签名</w:t>
      </w:r>
      <w:r>
        <w:rPr>
          <w:rFonts w:ascii="宋体" w:hAnsi="宋体"/>
          <w:color w:val="auto"/>
          <w:kern w:val="0"/>
          <w:szCs w:val="21"/>
          <w:highlight w:val="none"/>
        </w:rPr>
        <w:t>或盖章）</w:t>
      </w:r>
    </w:p>
    <w:p>
      <w:pPr>
        <w:tabs>
          <w:tab w:val="left" w:pos="5260"/>
        </w:tabs>
        <w:autoSpaceDE w:val="0"/>
        <w:autoSpaceDN w:val="0"/>
        <w:adjustRightInd w:val="0"/>
        <w:snapToGrid w:val="0"/>
        <w:spacing w:line="480" w:lineRule="auto"/>
        <w:ind w:firstLine="420" w:firstLineChars="200"/>
        <w:jc w:val="left"/>
        <w:rPr>
          <w:rFonts w:hint="eastAsia" w:ascii="宋体" w:hAnsi="宋体"/>
          <w:color w:val="auto"/>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委托代理人：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lang w:eastAsia="zh-CN"/>
        </w:rPr>
        <w:t>签名</w:t>
      </w:r>
      <w:r>
        <w:rPr>
          <w:rFonts w:ascii="宋体" w:hAnsi="宋体"/>
          <w:color w:val="auto"/>
          <w:kern w:val="0"/>
          <w:szCs w:val="21"/>
          <w:highlight w:val="none"/>
        </w:rPr>
        <w:t>）</w:t>
      </w:r>
    </w:p>
    <w:p>
      <w:pPr>
        <w:tabs>
          <w:tab w:val="left" w:pos="6825"/>
        </w:tabs>
        <w:autoSpaceDE w:val="0"/>
        <w:autoSpaceDN w:val="0"/>
        <w:adjustRightInd w:val="0"/>
        <w:snapToGrid w:val="0"/>
        <w:spacing w:line="480" w:lineRule="auto"/>
        <w:ind w:firstLine="420" w:firstLineChars="200"/>
        <w:jc w:val="left"/>
        <w:rPr>
          <w:rFonts w:hint="eastAsia" w:ascii="宋体" w:hAnsi="宋体"/>
          <w:color w:val="auto"/>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hint="eastAsia" w:ascii="宋体" w:hAnsi="宋体"/>
          <w:color w:val="auto"/>
          <w:kern w:val="0"/>
          <w:szCs w:val="21"/>
          <w:highlight w:val="none"/>
          <w:u w:val="single"/>
        </w:rPr>
      </w:pPr>
      <w:r>
        <w:rPr>
          <w:rFonts w:hint="eastAsia" w:ascii="宋体" w:hAnsi="宋体"/>
          <w:color w:val="auto"/>
          <w:kern w:val="0"/>
          <w:szCs w:val="21"/>
          <w:highlight w:val="none"/>
        </w:rPr>
        <w:t>单位电话（座机）：</w:t>
      </w:r>
      <w:r>
        <w:rPr>
          <w:rFonts w:hint="eastAsia" w:ascii="宋体" w:hAnsi="宋体"/>
          <w:color w:val="auto"/>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hint="eastAsia" w:ascii="宋体" w:hAnsi="宋体"/>
          <w:color w:val="auto"/>
          <w:kern w:val="0"/>
          <w:sz w:val="20"/>
          <w:szCs w:val="20"/>
          <w:highlight w:val="none"/>
          <w:u w:val="single"/>
        </w:rPr>
      </w:pPr>
      <w:r>
        <w:rPr>
          <w:rFonts w:hint="eastAsia" w:ascii="宋体" w:hAnsi="宋体"/>
          <w:color w:val="auto"/>
          <w:kern w:val="0"/>
          <w:szCs w:val="21"/>
          <w:highlight w:val="none"/>
        </w:rPr>
        <w:t xml:space="preserve">委托代理人电话（手机）：                                                </w:t>
      </w:r>
    </w:p>
    <w:p>
      <w:pPr>
        <w:tabs>
          <w:tab w:val="left" w:pos="6825"/>
        </w:tabs>
        <w:autoSpaceDE w:val="0"/>
        <w:autoSpaceDN w:val="0"/>
        <w:adjustRightInd w:val="0"/>
        <w:snapToGrid w:val="0"/>
        <w:spacing w:line="480" w:lineRule="auto"/>
        <w:jc w:val="left"/>
        <w:rPr>
          <w:rFonts w:hint="eastAsia" w:ascii="宋体" w:hAnsi="宋体"/>
          <w:color w:val="auto"/>
          <w:kern w:val="0"/>
          <w:sz w:val="20"/>
          <w:szCs w:val="20"/>
          <w:highlight w:val="none"/>
        </w:rPr>
      </w:pPr>
    </w:p>
    <w:p>
      <w:pPr>
        <w:autoSpaceDE w:val="0"/>
        <w:autoSpaceDN w:val="0"/>
        <w:adjustRightInd w:val="0"/>
        <w:snapToGrid w:val="0"/>
        <w:spacing w:line="480" w:lineRule="auto"/>
        <w:ind w:firstLine="810" w:firstLineChars="386"/>
        <w:jc w:val="left"/>
        <w:rPr>
          <w:rFonts w:hint="eastAsia" w:ascii="宋体" w:hAnsi="宋体"/>
          <w:color w:val="auto"/>
          <w:kern w:val="0"/>
          <w:szCs w:val="21"/>
          <w:highlight w:val="none"/>
        </w:rPr>
      </w:pPr>
      <w:r>
        <w:rPr>
          <w:rFonts w:hint="eastAsia" w:ascii="宋体" w:hAnsi="宋体"/>
          <w:color w:val="auto"/>
          <w:kern w:val="0"/>
          <w:szCs w:val="21"/>
          <w:highlight w:val="none"/>
        </w:rPr>
        <w:t>附：法定代表人和委托代理人身份证</w:t>
      </w:r>
      <w:r>
        <w:rPr>
          <w:rFonts w:hint="eastAsia" w:ascii="宋体" w:hAnsi="宋体"/>
          <w:color w:val="auto"/>
          <w:kern w:val="0"/>
          <w:szCs w:val="21"/>
          <w:highlight w:val="none"/>
          <w:lang w:val="en-US" w:eastAsia="zh-CN"/>
        </w:rPr>
        <w:t>明</w:t>
      </w:r>
      <w:r>
        <w:rPr>
          <w:rFonts w:hint="eastAsia" w:ascii="宋体" w:hAnsi="宋体"/>
          <w:color w:val="auto"/>
          <w:kern w:val="0"/>
          <w:szCs w:val="21"/>
          <w:highlight w:val="none"/>
        </w:rPr>
        <w:t>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color w:val="auto"/>
          <w:w w:val="200"/>
          <w:kern w:val="0"/>
          <w:szCs w:val="21"/>
          <w:highlight w:val="none"/>
          <w:u w:val="single"/>
        </w:rPr>
      </w:pPr>
    </w:p>
    <w:p>
      <w:pPr>
        <w:autoSpaceDE w:val="0"/>
        <w:autoSpaceDN w:val="0"/>
        <w:adjustRightInd w:val="0"/>
        <w:snapToGrid w:val="0"/>
        <w:spacing w:line="480" w:lineRule="auto"/>
        <w:jc w:val="left"/>
        <w:rPr>
          <w:rFonts w:hint="eastAsia" w:ascii="宋体" w:hAnsi="宋体"/>
          <w:color w:val="auto"/>
          <w:kern w:val="0"/>
          <w:sz w:val="20"/>
          <w:szCs w:val="20"/>
          <w:highlight w:val="none"/>
        </w:rPr>
      </w:pP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olor w:val="auto"/>
          <w:kern w:val="0"/>
          <w:szCs w:val="21"/>
          <w:highlight w:val="none"/>
        </w:rPr>
      </w:pP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color w:val="auto"/>
          <w:kern w:val="0"/>
          <w:highlight w:val="none"/>
        </w:rPr>
      </w:pPr>
      <w:r>
        <w:rPr>
          <w:rFonts w:hint="eastAsia" w:ascii="宋体" w:hAnsi="宋体"/>
          <w:color w:val="auto"/>
          <w:kern w:val="0"/>
          <w:szCs w:val="21"/>
          <w:highlight w:val="none"/>
        </w:rPr>
        <w:t xml:space="preserve"> </w:t>
      </w:r>
    </w:p>
    <w:p>
      <w:pPr>
        <w:autoSpaceDE w:val="0"/>
        <w:autoSpaceDN w:val="0"/>
        <w:adjustRightInd w:val="0"/>
        <w:snapToGrid w:val="0"/>
        <w:spacing w:line="360" w:lineRule="auto"/>
        <w:ind w:firstLine="420" w:firstLineChars="200"/>
        <w:rPr>
          <w:rFonts w:hint="eastAsia" w:ascii="宋体" w:hAnsi="宋体"/>
          <w:color w:val="auto"/>
          <w:kern w:val="0"/>
          <w:szCs w:val="21"/>
          <w:highlight w:val="none"/>
        </w:rPr>
      </w:pPr>
      <w:r>
        <w:rPr>
          <w:rFonts w:ascii="宋体" w:hAnsi="宋体"/>
          <w:color w:val="auto"/>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pPr>
        <w:autoSpaceDE w:val="0"/>
        <w:autoSpaceDN w:val="0"/>
        <w:adjustRightInd w:val="0"/>
        <w:snapToGrid w:val="0"/>
        <w:spacing w:line="360" w:lineRule="auto"/>
        <w:ind w:firstLine="420" w:firstLineChars="200"/>
        <w:rPr>
          <w:rFonts w:hint="eastAsia" w:ascii="宋体" w:hAnsi="宋体"/>
          <w:color w:val="auto"/>
          <w:highlight w:val="none"/>
        </w:rPr>
      </w:pPr>
      <w:r>
        <w:rPr>
          <w:rFonts w:hint="eastAsia" w:ascii="宋体" w:hAnsi="宋体"/>
          <w:color w:val="auto"/>
          <w:kern w:val="0"/>
          <w:szCs w:val="21"/>
          <w:highlight w:val="none"/>
        </w:rPr>
        <w:t>2、</w:t>
      </w:r>
      <w:r>
        <w:rPr>
          <w:rFonts w:hint="eastAsia" w:ascii="宋体" w:hAnsi="宋体"/>
          <w:color w:val="auto"/>
          <w:highlight w:val="none"/>
        </w:rPr>
        <w:t>授权委托书</w:t>
      </w:r>
      <w:r>
        <w:rPr>
          <w:rFonts w:ascii="宋体" w:hAnsi="宋体"/>
          <w:color w:val="auto"/>
          <w:highlight w:val="none"/>
        </w:rPr>
        <w:t>需按上述格式填写完整，不可缺少内容。在此基础上增加内容的不影响其有效性。</w:t>
      </w:r>
    </w:p>
    <w:p>
      <w:pPr>
        <w:pStyle w:val="2"/>
        <w:rPr>
          <w:color w:val="auto"/>
          <w:highlight w:val="none"/>
        </w:rPr>
      </w:pPr>
    </w:p>
    <w:p>
      <w:pPr>
        <w:autoSpaceDE w:val="0"/>
        <w:autoSpaceDN w:val="0"/>
        <w:adjustRightInd w:val="0"/>
        <w:snapToGrid w:val="0"/>
        <w:jc w:val="center"/>
        <w:rPr>
          <w:rFonts w:ascii="宋体" w:hAnsi="宋体"/>
          <w:color w:val="auto"/>
          <w:highlight w:val="none"/>
        </w:rPr>
      </w:pPr>
      <w:r>
        <w:rPr>
          <w:rFonts w:ascii="宋体" w:hAnsi="宋体"/>
          <w:color w:val="auto"/>
          <w:highlight w:val="none"/>
        </w:rPr>
        <w:br w:type="page"/>
      </w:r>
    </w:p>
    <w:p>
      <w:pPr>
        <w:pStyle w:val="5"/>
        <w:spacing w:before="0" w:after="0" w:line="240" w:lineRule="auto"/>
        <w:jc w:val="center"/>
        <w:rPr>
          <w:rFonts w:ascii="宋体" w:hAnsi="宋体"/>
          <w:b w:val="0"/>
          <w:bCs w:val="0"/>
          <w:color w:val="auto"/>
          <w:highlight w:val="none"/>
        </w:rPr>
      </w:pPr>
      <w:bookmarkStart w:id="1046" w:name="_Toc430530547"/>
      <w:bookmarkStart w:id="1047" w:name="_Toc33106477"/>
      <w:bookmarkStart w:id="1048" w:name="_Toc32421"/>
      <w:bookmarkStart w:id="1049" w:name="_Toc16162"/>
      <w:bookmarkStart w:id="1050" w:name="_Toc277082658"/>
      <w:bookmarkStart w:id="1051" w:name="_Toc224103512"/>
      <w:bookmarkStart w:id="1052" w:name="_Toc287607884"/>
      <w:bookmarkStart w:id="1053" w:name="_Toc287620831"/>
      <w:r>
        <w:rPr>
          <w:rFonts w:hint="eastAsia" w:ascii="宋体" w:hAnsi="宋体"/>
          <w:b w:val="0"/>
          <w:bCs w:val="0"/>
          <w:color w:val="auto"/>
          <w:highlight w:val="none"/>
        </w:rPr>
        <w:t>（二）</w:t>
      </w:r>
      <w:bookmarkEnd w:id="1046"/>
      <w:bookmarkEnd w:id="1047"/>
      <w:r>
        <w:rPr>
          <w:rFonts w:hint="eastAsia" w:ascii="宋体" w:hAnsi="宋体"/>
          <w:b w:val="0"/>
          <w:bCs w:val="0"/>
          <w:color w:val="auto"/>
          <w:highlight w:val="none"/>
          <w:lang w:eastAsia="zh-CN"/>
        </w:rPr>
        <w:t>共同投标协议</w:t>
      </w:r>
      <w:r>
        <w:rPr>
          <w:rFonts w:hint="eastAsia" w:ascii="宋体" w:hAnsi="宋体"/>
          <w:b w:val="0"/>
          <w:bCs w:val="0"/>
          <w:color w:val="auto"/>
          <w:highlight w:val="none"/>
        </w:rPr>
        <w:t>（如有）</w:t>
      </w:r>
      <w:bookmarkEnd w:id="1048"/>
      <w:bookmarkEnd w:id="1049"/>
    </w:p>
    <w:p>
      <w:pPr>
        <w:autoSpaceDE w:val="0"/>
        <w:autoSpaceDN w:val="0"/>
        <w:adjustRightInd w:val="0"/>
        <w:snapToGrid w:val="0"/>
        <w:spacing w:line="500" w:lineRule="exact"/>
        <w:ind w:firstLine="216" w:firstLineChars="103"/>
        <w:rPr>
          <w:rFonts w:ascii="宋体" w:hAnsi="宋体"/>
          <w:snapToGrid w:val="0"/>
          <w:color w:val="auto"/>
          <w:kern w:val="0"/>
          <w:szCs w:val="21"/>
          <w:highlight w:val="none"/>
        </w:rPr>
      </w:pPr>
      <w:r>
        <w:rPr>
          <w:rFonts w:ascii="宋体" w:hAnsi="宋体"/>
          <w:snapToGrid w:val="0"/>
          <w:color w:val="auto"/>
          <w:kern w:val="0"/>
          <w:szCs w:val="21"/>
          <w:highlight w:val="none"/>
          <w:u w:val="single"/>
        </w:rPr>
        <w:tab/>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（所有成员单位名称）</w:t>
      </w:r>
      <w:r>
        <w:rPr>
          <w:rFonts w:ascii="宋体" w:hAnsi="宋体"/>
          <w:snapToGrid w:val="0"/>
          <w:color w:val="auto"/>
          <w:kern w:val="0"/>
          <w:szCs w:val="21"/>
          <w:highlight w:val="none"/>
        </w:rPr>
        <w:t>自愿组成联合体，共同参加</w:t>
      </w:r>
      <w:r>
        <w:rPr>
          <w:rFonts w:ascii="宋体" w:hAnsi="宋体"/>
          <w:snapToGrid w:val="0"/>
          <w:color w:val="auto"/>
          <w:kern w:val="0"/>
          <w:szCs w:val="21"/>
          <w:highlight w:val="none"/>
          <w:u w:val="single"/>
        </w:rPr>
        <w:tab/>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（项目名称）</w:t>
      </w:r>
      <w:r>
        <w:rPr>
          <w:rFonts w:ascii="宋体" w:hAnsi="宋体"/>
          <w:snapToGrid w:val="0"/>
          <w:color w:val="auto"/>
          <w:kern w:val="0"/>
          <w:szCs w:val="21"/>
          <w:highlight w:val="none"/>
        </w:rPr>
        <w:t>投标。现就联合体投标事宜订立如下协议。</w:t>
      </w:r>
    </w:p>
    <w:p>
      <w:pPr>
        <w:tabs>
          <w:tab w:val="left" w:pos="3465"/>
          <w:tab w:val="left" w:pos="4200"/>
        </w:tabs>
        <w:autoSpaceDE w:val="0"/>
        <w:autoSpaceDN w:val="0"/>
        <w:adjustRightInd w:val="0"/>
        <w:snapToGrid w:val="0"/>
        <w:spacing w:line="500" w:lineRule="exact"/>
        <w:ind w:firstLine="405" w:firstLineChars="193"/>
        <w:jc w:val="left"/>
        <w:rPr>
          <w:rFonts w:ascii="宋体" w:hAnsi="宋体"/>
          <w:snapToGrid w:val="0"/>
          <w:color w:val="auto"/>
          <w:kern w:val="0"/>
          <w:szCs w:val="21"/>
          <w:highlight w:val="none"/>
        </w:rPr>
      </w:pPr>
      <w:r>
        <w:rPr>
          <w:rFonts w:ascii="宋体" w:hAnsi="宋体"/>
          <w:snapToGrid w:val="0"/>
          <w:color w:val="auto"/>
          <w:kern w:val="0"/>
          <w:szCs w:val="21"/>
          <w:highlight w:val="none"/>
        </w:rPr>
        <w:t>1.</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（某成员单位名称）</w:t>
      </w:r>
      <w:r>
        <w:rPr>
          <w:rFonts w:ascii="宋体" w:hAnsi="宋体"/>
          <w:snapToGrid w:val="0"/>
          <w:color w:val="auto"/>
          <w:kern w:val="0"/>
          <w:szCs w:val="21"/>
          <w:highlight w:val="none"/>
        </w:rPr>
        <w:t>为</w:t>
      </w:r>
      <w:r>
        <w:rPr>
          <w:rFonts w:hint="eastAsia" w:ascii="宋体" w:hAnsi="宋体"/>
          <w:snapToGrid w:val="0"/>
          <w:color w:val="auto"/>
          <w:kern w:val="0"/>
          <w:szCs w:val="21"/>
          <w:highlight w:val="none"/>
          <w:u w:val="single"/>
        </w:rPr>
        <w:tab/>
      </w:r>
      <w:r>
        <w:rPr>
          <w:rFonts w:hint="eastAsia" w:ascii="宋体" w:hAnsi="宋体"/>
          <w:snapToGrid w:val="0"/>
          <w:color w:val="auto"/>
          <w:kern w:val="0"/>
          <w:szCs w:val="21"/>
          <w:highlight w:val="none"/>
          <w:u w:val="single"/>
        </w:rPr>
        <w:t xml:space="preserve">      （项目名称）</w:t>
      </w:r>
      <w:r>
        <w:rPr>
          <w:rFonts w:ascii="宋体" w:hAnsi="宋体"/>
          <w:snapToGrid w:val="0"/>
          <w:color w:val="auto"/>
          <w:kern w:val="0"/>
          <w:szCs w:val="21"/>
          <w:highlight w:val="none"/>
        </w:rPr>
        <w:t>联合体牵头人。由联合体牵头人单位递交投标保证金。</w:t>
      </w:r>
    </w:p>
    <w:p>
      <w:pPr>
        <w:autoSpaceDE w:val="0"/>
        <w:autoSpaceDN w:val="0"/>
        <w:adjustRightInd w:val="0"/>
        <w:snapToGrid w:val="0"/>
        <w:spacing w:line="500" w:lineRule="exact"/>
        <w:ind w:firstLine="420"/>
        <w:rPr>
          <w:rFonts w:ascii="宋体" w:hAnsi="宋体"/>
          <w:snapToGrid w:val="0"/>
          <w:color w:val="auto"/>
          <w:kern w:val="0"/>
          <w:szCs w:val="21"/>
          <w:highlight w:val="none"/>
        </w:rPr>
      </w:pPr>
      <w:r>
        <w:rPr>
          <w:rFonts w:ascii="宋体" w:hAnsi="宋体"/>
          <w:snapToGrid w:val="0"/>
          <w:color w:val="auto"/>
          <w:kern w:val="0"/>
          <w:szCs w:val="21"/>
          <w:highlight w:val="none"/>
        </w:rPr>
        <w:t>2.联合体牵头人合法代表联合体各成员负责本招标项目投标文件编制和合同谈判活动， 并代表联合体提交和接收相关的资料、信息及指示，并处理与之有关的一切事务，负责合同 实施阶段的主办、组织和协调工作。</w:t>
      </w:r>
    </w:p>
    <w:p>
      <w:pPr>
        <w:autoSpaceDE w:val="0"/>
        <w:autoSpaceDN w:val="0"/>
        <w:adjustRightInd w:val="0"/>
        <w:snapToGrid w:val="0"/>
        <w:spacing w:line="500" w:lineRule="exact"/>
        <w:ind w:firstLine="420"/>
        <w:jc w:val="left"/>
        <w:rPr>
          <w:rFonts w:ascii="宋体" w:hAnsi="宋体"/>
          <w:snapToGrid w:val="0"/>
          <w:color w:val="auto"/>
          <w:kern w:val="0"/>
          <w:szCs w:val="21"/>
          <w:highlight w:val="none"/>
        </w:rPr>
      </w:pPr>
      <w:r>
        <w:rPr>
          <w:rFonts w:ascii="宋体" w:hAnsi="宋体"/>
          <w:snapToGrid w:val="0"/>
          <w:color w:val="auto"/>
          <w:kern w:val="0"/>
          <w:szCs w:val="21"/>
          <w:highlight w:val="none"/>
        </w:rPr>
        <w:t>3.联合体将严格按照招标文件的各项要求，递交投标文件，履行合同，并对外承担连带责任。</w:t>
      </w:r>
    </w:p>
    <w:p>
      <w:pPr>
        <w:autoSpaceDE w:val="0"/>
        <w:autoSpaceDN w:val="0"/>
        <w:adjustRightInd w:val="0"/>
        <w:spacing w:line="500" w:lineRule="exact"/>
        <w:ind w:firstLine="420" w:firstLineChars="200"/>
        <w:jc w:val="left"/>
        <w:rPr>
          <w:rFonts w:ascii="宋体" w:hAnsi="宋体"/>
          <w:color w:val="auto"/>
          <w:kern w:val="0"/>
          <w:szCs w:val="21"/>
          <w:highlight w:val="none"/>
        </w:rPr>
      </w:pPr>
      <w:r>
        <w:rPr>
          <w:rFonts w:ascii="宋体" w:hAnsi="宋体"/>
          <w:color w:val="auto"/>
          <w:kern w:val="0"/>
          <w:szCs w:val="21"/>
          <w:highlight w:val="none"/>
        </w:rPr>
        <w:t>4.联合体牵头人代表联合体签署投标文件</w:t>
      </w:r>
      <w:r>
        <w:rPr>
          <w:rFonts w:ascii="宋体" w:hAnsi="宋体"/>
          <w:color w:val="auto"/>
          <w:spacing w:val="-19"/>
          <w:kern w:val="0"/>
          <w:szCs w:val="21"/>
          <w:highlight w:val="none"/>
        </w:rPr>
        <w:t>，</w:t>
      </w:r>
      <w:r>
        <w:rPr>
          <w:rFonts w:ascii="宋体" w:hAnsi="宋体"/>
          <w:color w:val="auto"/>
          <w:kern w:val="0"/>
          <w:szCs w:val="21"/>
          <w:highlight w:val="none"/>
        </w:rPr>
        <w:t>联合体牵头人的所有承诺均认为代表了联合体各成员。</w:t>
      </w:r>
    </w:p>
    <w:p>
      <w:pPr>
        <w:autoSpaceDE w:val="0"/>
        <w:autoSpaceDN w:val="0"/>
        <w:adjustRightInd w:val="0"/>
        <w:spacing w:line="500" w:lineRule="exact"/>
        <w:ind w:firstLine="420" w:firstLineChars="200"/>
        <w:jc w:val="left"/>
        <w:rPr>
          <w:rFonts w:ascii="宋体" w:hAnsi="宋体" w:eastAsia="宋体" w:cs="Times New Roman"/>
          <w:snapToGrid/>
          <w:color w:val="auto"/>
          <w:kern w:val="0"/>
          <w:sz w:val="21"/>
          <w:szCs w:val="21"/>
          <w:highlight w:val="none"/>
        </w:rPr>
      </w:pPr>
      <w:r>
        <w:rPr>
          <w:rFonts w:ascii="宋体" w:hAnsi="宋体"/>
          <w:snapToGrid w:val="0"/>
          <w:color w:val="auto"/>
          <w:kern w:val="0"/>
          <w:szCs w:val="21"/>
          <w:highlight w:val="none"/>
        </w:rPr>
        <w:t>5.</w:t>
      </w:r>
      <w:r>
        <w:rPr>
          <w:rFonts w:hint="default" w:ascii="宋体" w:hAnsi="宋体" w:eastAsia="宋体" w:cs="Times New Roman"/>
          <w:snapToGrid/>
          <w:color w:val="auto"/>
          <w:kern w:val="0"/>
          <w:sz w:val="21"/>
          <w:szCs w:val="21"/>
          <w:highlight w:val="none"/>
        </w:rPr>
        <w:t>联合体各成员单位内部的职责分工如下：</w:t>
      </w:r>
    </w:p>
    <w:tbl>
      <w:tblPr>
        <w:tblStyle w:val="31"/>
        <w:tblW w:w="95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2410"/>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0"/>
              <w:jc w:val="center"/>
              <w:rPr>
                <w:rFonts w:hint="default" w:ascii="宋体" w:hAnsi="宋体" w:eastAsia="宋体" w:cs="Times New Roman"/>
                <w:b w:val="0"/>
                <w:snapToGrid w:val="0"/>
                <w:color w:val="auto"/>
                <w:kern w:val="0"/>
                <w:sz w:val="21"/>
                <w:szCs w:val="21"/>
                <w:highlight w:val="none"/>
              </w:rPr>
            </w:pPr>
            <w:r>
              <w:rPr>
                <w:rFonts w:hint="eastAsia" w:ascii="宋体" w:hAnsi="宋体" w:cs="Times New Roman"/>
                <w:b w:val="0"/>
                <w:snapToGrid w:val="0"/>
                <w:color w:val="auto"/>
                <w:kern w:val="0"/>
                <w:sz w:val="21"/>
                <w:szCs w:val="21"/>
                <w:highlight w:val="none"/>
                <w:lang w:val="en-US" w:eastAsia="zh-CN"/>
              </w:rPr>
              <w:t>联合体成员</w:t>
            </w:r>
            <w:r>
              <w:rPr>
                <w:rFonts w:ascii="宋体" w:hAnsi="宋体" w:eastAsia="宋体" w:cs="Times New Roman"/>
                <w:b w:val="0"/>
                <w:snapToGrid w:val="0"/>
                <w:color w:val="auto"/>
                <w:kern w:val="0"/>
                <w:sz w:val="21"/>
                <w:szCs w:val="21"/>
                <w:highlight w:val="none"/>
              </w:rPr>
              <w:t>名称</w:t>
            </w:r>
          </w:p>
        </w:tc>
        <w:tc>
          <w:tcPr>
            <w:tcW w:w="2410" w:type="dxa"/>
          </w:tcPr>
          <w:p>
            <w:pPr>
              <w:autoSpaceDE w:val="0"/>
              <w:autoSpaceDN w:val="0"/>
              <w:adjustRightInd w:val="0"/>
              <w:snapToGrid w:val="0"/>
              <w:spacing w:line="500" w:lineRule="exact"/>
              <w:ind w:firstLine="420"/>
              <w:jc w:val="left"/>
              <w:rPr>
                <w:rFonts w:hint="default" w:ascii="宋体" w:hAnsi="宋体" w:eastAsia="宋体" w:cs="Times New Roman"/>
                <w:b w:val="0"/>
                <w:snapToGrid w:val="0"/>
                <w:color w:val="auto"/>
                <w:kern w:val="0"/>
                <w:sz w:val="21"/>
                <w:szCs w:val="21"/>
                <w:highlight w:val="none"/>
              </w:rPr>
            </w:pPr>
            <w:r>
              <w:rPr>
                <w:rFonts w:hint="default" w:ascii="宋体" w:hAnsi="宋体" w:eastAsia="宋体" w:cs="Times New Roman"/>
                <w:b w:val="0"/>
                <w:snapToGrid w:val="0"/>
                <w:color w:val="auto"/>
                <w:kern w:val="0"/>
                <w:sz w:val="21"/>
                <w:szCs w:val="21"/>
                <w:highlight w:val="none"/>
              </w:rPr>
              <w:t>社会</w:t>
            </w:r>
            <w:r>
              <w:rPr>
                <w:rFonts w:ascii="宋体" w:hAnsi="宋体" w:eastAsia="宋体" w:cs="Times New Roman"/>
                <w:b w:val="0"/>
                <w:snapToGrid w:val="0"/>
                <w:color w:val="auto"/>
                <w:kern w:val="0"/>
                <w:sz w:val="21"/>
                <w:szCs w:val="21"/>
                <w:highlight w:val="none"/>
              </w:rPr>
              <w:t>信用代码</w:t>
            </w:r>
          </w:p>
        </w:tc>
        <w:tc>
          <w:tcPr>
            <w:tcW w:w="2885" w:type="dxa"/>
          </w:tcPr>
          <w:p>
            <w:pPr>
              <w:autoSpaceDE w:val="0"/>
              <w:autoSpaceDN w:val="0"/>
              <w:adjustRightInd w:val="0"/>
              <w:snapToGrid w:val="0"/>
              <w:spacing w:line="500" w:lineRule="exact"/>
              <w:ind w:firstLine="0"/>
              <w:jc w:val="center"/>
              <w:rPr>
                <w:rFonts w:hint="default" w:ascii="宋体" w:hAnsi="宋体" w:eastAsia="宋体" w:cs="Times New Roman"/>
                <w:b w:val="0"/>
                <w:snapToGrid w:val="0"/>
                <w:color w:val="auto"/>
                <w:kern w:val="0"/>
                <w:sz w:val="21"/>
                <w:szCs w:val="21"/>
                <w:highlight w:val="none"/>
              </w:rPr>
            </w:pPr>
            <w:r>
              <w:rPr>
                <w:rFonts w:hint="default" w:ascii="宋体" w:hAnsi="宋体" w:eastAsia="宋体" w:cs="Times New Roman"/>
                <w:b w:val="0"/>
                <w:snapToGrid w:val="0"/>
                <w:color w:val="auto"/>
                <w:kern w:val="0"/>
                <w:sz w:val="21"/>
                <w:szCs w:val="21"/>
                <w:highlight w:val="none"/>
              </w:rPr>
              <w:t>职责</w:t>
            </w:r>
            <w:r>
              <w:rPr>
                <w:rFonts w:ascii="宋体" w:hAnsi="宋体" w:eastAsia="宋体" w:cs="Times New Roman"/>
                <w:b w:val="0"/>
                <w:snapToGrid w:val="0"/>
                <w:color w:val="auto"/>
                <w:kern w:val="0"/>
                <w:sz w:val="21"/>
                <w:szCs w:val="21"/>
                <w:highlight w:val="none"/>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420"/>
              <w:jc w:val="left"/>
              <w:rPr>
                <w:rFonts w:hint="default" w:ascii="宋体" w:hAnsi="宋体"/>
                <w:snapToGrid w:val="0"/>
                <w:color w:val="auto"/>
                <w:kern w:val="0"/>
                <w:szCs w:val="21"/>
                <w:highlight w:val="none"/>
              </w:rPr>
            </w:pPr>
            <w:r>
              <w:rPr>
                <w:rFonts w:hint="default" w:ascii="宋体" w:hAnsi="宋体" w:eastAsia="宋体" w:cs="Times New Roman"/>
                <w:snapToGrid w:val="0"/>
                <w:color w:val="auto"/>
                <w:spacing w:val="0"/>
                <w:kern w:val="0"/>
                <w:sz w:val="21"/>
                <w:szCs w:val="21"/>
                <w:highlight w:val="none"/>
              </w:rPr>
              <w:t>联合体牵头人名称</w:t>
            </w:r>
          </w:p>
        </w:tc>
        <w:tc>
          <w:tcPr>
            <w:tcW w:w="2410" w:type="dxa"/>
          </w:tcPr>
          <w:p>
            <w:pPr>
              <w:autoSpaceDE w:val="0"/>
              <w:autoSpaceDN w:val="0"/>
              <w:adjustRightInd w:val="0"/>
              <w:snapToGrid w:val="0"/>
              <w:spacing w:line="500" w:lineRule="exact"/>
              <w:ind w:firstLine="420"/>
              <w:jc w:val="left"/>
              <w:rPr>
                <w:rFonts w:hint="default" w:ascii="宋体" w:hAnsi="宋体" w:eastAsia="宋体" w:cs="Times New Roman"/>
                <w:snapToGrid w:val="0"/>
                <w:color w:val="auto"/>
                <w:kern w:val="0"/>
                <w:sz w:val="21"/>
                <w:szCs w:val="21"/>
                <w:highlight w:val="none"/>
              </w:rPr>
            </w:pPr>
            <w:r>
              <w:rPr>
                <w:rFonts w:hint="default" w:ascii="宋体" w:hAnsi="宋体" w:eastAsia="宋体" w:cs="Times New Roman"/>
                <w:snapToGrid w:val="0"/>
                <w:color w:val="auto"/>
                <w:kern w:val="0"/>
                <w:sz w:val="21"/>
                <w:szCs w:val="21"/>
                <w:highlight w:val="none"/>
              </w:rPr>
              <w:t>社会</w:t>
            </w:r>
            <w:r>
              <w:rPr>
                <w:rFonts w:ascii="宋体" w:hAnsi="宋体" w:eastAsia="宋体" w:cs="Times New Roman"/>
                <w:snapToGrid w:val="0"/>
                <w:color w:val="auto"/>
                <w:kern w:val="0"/>
                <w:sz w:val="21"/>
                <w:szCs w:val="21"/>
                <w:highlight w:val="none"/>
              </w:rPr>
              <w:t>信用代码</w:t>
            </w:r>
          </w:p>
        </w:tc>
        <w:tc>
          <w:tcPr>
            <w:tcW w:w="2885" w:type="dxa"/>
          </w:tcPr>
          <w:p>
            <w:pPr>
              <w:autoSpaceDE w:val="0"/>
              <w:autoSpaceDN w:val="0"/>
              <w:adjustRightInd w:val="0"/>
              <w:snapToGrid w:val="0"/>
              <w:spacing w:line="500" w:lineRule="exact"/>
              <w:ind w:firstLine="420"/>
              <w:jc w:val="left"/>
              <w:rPr>
                <w:rFonts w:hint="default" w:ascii="宋体" w:hAnsi="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420"/>
              <w:jc w:val="left"/>
              <w:rPr>
                <w:rFonts w:hint="default" w:ascii="宋体" w:hAnsi="宋体"/>
                <w:snapToGrid w:val="0"/>
                <w:color w:val="auto"/>
                <w:kern w:val="0"/>
                <w:szCs w:val="21"/>
                <w:highlight w:val="none"/>
              </w:rPr>
            </w:pPr>
            <w:r>
              <w:rPr>
                <w:rFonts w:hint="default" w:ascii="宋体" w:hAnsi="宋体" w:eastAsia="宋体" w:cs="Times New Roman"/>
                <w:snapToGrid w:val="0"/>
                <w:color w:val="auto"/>
                <w:spacing w:val="0"/>
                <w:kern w:val="0"/>
                <w:sz w:val="21"/>
                <w:szCs w:val="21"/>
                <w:highlight w:val="none"/>
              </w:rPr>
              <w:t>联合体其他</w:t>
            </w:r>
            <w:r>
              <w:rPr>
                <w:rFonts w:hint="default" w:ascii="宋体" w:hAnsi="宋体" w:eastAsia="宋体" w:cs="Times New Roman"/>
                <w:snapToGrid w:val="0"/>
                <w:color w:val="auto"/>
                <w:kern w:val="0"/>
                <w:sz w:val="21"/>
                <w:szCs w:val="21"/>
                <w:highlight w:val="none"/>
              </w:rPr>
              <w:t>成员单位一名称</w:t>
            </w:r>
          </w:p>
        </w:tc>
        <w:tc>
          <w:tcPr>
            <w:tcW w:w="2410" w:type="dxa"/>
          </w:tcPr>
          <w:p>
            <w:pPr>
              <w:autoSpaceDE w:val="0"/>
              <w:autoSpaceDN w:val="0"/>
              <w:adjustRightInd w:val="0"/>
              <w:snapToGrid w:val="0"/>
              <w:spacing w:line="500" w:lineRule="exact"/>
              <w:ind w:firstLine="420"/>
              <w:jc w:val="left"/>
              <w:rPr>
                <w:rFonts w:hint="default" w:ascii="宋体" w:hAnsi="宋体" w:eastAsia="宋体" w:cs="Times New Roman"/>
                <w:snapToGrid w:val="0"/>
                <w:color w:val="auto"/>
                <w:kern w:val="0"/>
                <w:sz w:val="21"/>
                <w:szCs w:val="21"/>
                <w:highlight w:val="none"/>
              </w:rPr>
            </w:pPr>
            <w:r>
              <w:rPr>
                <w:rFonts w:hint="default" w:ascii="宋体" w:hAnsi="宋体" w:eastAsia="宋体" w:cs="Times New Roman"/>
                <w:snapToGrid w:val="0"/>
                <w:color w:val="auto"/>
                <w:kern w:val="0"/>
                <w:sz w:val="21"/>
                <w:szCs w:val="21"/>
                <w:highlight w:val="none"/>
              </w:rPr>
              <w:t>社会</w:t>
            </w:r>
            <w:r>
              <w:rPr>
                <w:rFonts w:ascii="宋体" w:hAnsi="宋体" w:eastAsia="宋体" w:cs="Times New Roman"/>
                <w:snapToGrid w:val="0"/>
                <w:color w:val="auto"/>
                <w:kern w:val="0"/>
                <w:sz w:val="21"/>
                <w:szCs w:val="21"/>
                <w:highlight w:val="none"/>
              </w:rPr>
              <w:t>信用代码</w:t>
            </w:r>
          </w:p>
        </w:tc>
        <w:tc>
          <w:tcPr>
            <w:tcW w:w="2885" w:type="dxa"/>
          </w:tcPr>
          <w:p>
            <w:pPr>
              <w:autoSpaceDE w:val="0"/>
              <w:autoSpaceDN w:val="0"/>
              <w:adjustRightInd w:val="0"/>
              <w:snapToGrid w:val="0"/>
              <w:spacing w:line="500" w:lineRule="exact"/>
              <w:ind w:firstLine="420"/>
              <w:jc w:val="left"/>
              <w:rPr>
                <w:rFonts w:hint="default" w:ascii="宋体" w:hAnsi="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19" w:type="dxa"/>
          </w:tcPr>
          <w:p>
            <w:pPr>
              <w:autoSpaceDE w:val="0"/>
              <w:autoSpaceDN w:val="0"/>
              <w:adjustRightInd w:val="0"/>
              <w:snapToGrid w:val="0"/>
              <w:spacing w:line="500" w:lineRule="exact"/>
              <w:ind w:firstLine="420"/>
              <w:jc w:val="left"/>
              <w:rPr>
                <w:rFonts w:hint="default" w:ascii="宋体" w:hAnsi="宋体"/>
                <w:snapToGrid w:val="0"/>
                <w:color w:val="auto"/>
                <w:kern w:val="0"/>
                <w:szCs w:val="21"/>
                <w:highlight w:val="none"/>
              </w:rPr>
            </w:pPr>
            <w:r>
              <w:rPr>
                <w:rFonts w:hint="default" w:ascii="宋体" w:hAnsi="宋体" w:eastAsia="宋体" w:cs="Times New Roman"/>
                <w:snapToGrid w:val="0"/>
                <w:color w:val="auto"/>
                <w:spacing w:val="0"/>
                <w:kern w:val="0"/>
                <w:sz w:val="21"/>
                <w:szCs w:val="21"/>
                <w:highlight w:val="none"/>
              </w:rPr>
              <w:t>联合体其他</w:t>
            </w:r>
            <w:r>
              <w:rPr>
                <w:rFonts w:hint="default" w:ascii="宋体" w:hAnsi="宋体" w:eastAsia="宋体" w:cs="Times New Roman"/>
                <w:snapToGrid w:val="0"/>
                <w:color w:val="auto"/>
                <w:kern w:val="0"/>
                <w:sz w:val="21"/>
                <w:szCs w:val="21"/>
                <w:highlight w:val="none"/>
              </w:rPr>
              <w:t>成员单位二名称</w:t>
            </w:r>
          </w:p>
        </w:tc>
        <w:tc>
          <w:tcPr>
            <w:tcW w:w="2410" w:type="dxa"/>
          </w:tcPr>
          <w:p>
            <w:pPr>
              <w:autoSpaceDE w:val="0"/>
              <w:autoSpaceDN w:val="0"/>
              <w:adjustRightInd w:val="0"/>
              <w:snapToGrid w:val="0"/>
              <w:spacing w:line="500" w:lineRule="exact"/>
              <w:ind w:firstLine="420"/>
              <w:jc w:val="left"/>
              <w:rPr>
                <w:rFonts w:hint="default" w:ascii="宋体" w:hAnsi="宋体" w:eastAsia="宋体" w:cs="Times New Roman"/>
                <w:snapToGrid w:val="0"/>
                <w:color w:val="auto"/>
                <w:kern w:val="0"/>
                <w:sz w:val="21"/>
                <w:szCs w:val="21"/>
                <w:highlight w:val="none"/>
              </w:rPr>
            </w:pPr>
            <w:r>
              <w:rPr>
                <w:rFonts w:hint="default" w:ascii="宋体" w:hAnsi="宋体" w:eastAsia="宋体" w:cs="Times New Roman"/>
                <w:snapToGrid w:val="0"/>
                <w:color w:val="auto"/>
                <w:kern w:val="0"/>
                <w:sz w:val="21"/>
                <w:szCs w:val="21"/>
                <w:highlight w:val="none"/>
              </w:rPr>
              <w:t>社会</w:t>
            </w:r>
            <w:r>
              <w:rPr>
                <w:rFonts w:ascii="宋体" w:hAnsi="宋体" w:eastAsia="宋体" w:cs="Times New Roman"/>
                <w:snapToGrid w:val="0"/>
                <w:color w:val="auto"/>
                <w:kern w:val="0"/>
                <w:sz w:val="21"/>
                <w:szCs w:val="21"/>
                <w:highlight w:val="none"/>
              </w:rPr>
              <w:t>信用代码</w:t>
            </w:r>
          </w:p>
        </w:tc>
        <w:tc>
          <w:tcPr>
            <w:tcW w:w="2885" w:type="dxa"/>
          </w:tcPr>
          <w:p>
            <w:pPr>
              <w:autoSpaceDE w:val="0"/>
              <w:autoSpaceDN w:val="0"/>
              <w:adjustRightInd w:val="0"/>
              <w:snapToGrid w:val="0"/>
              <w:spacing w:line="500" w:lineRule="exact"/>
              <w:ind w:firstLine="420"/>
              <w:jc w:val="left"/>
              <w:rPr>
                <w:rFonts w:hint="default" w:ascii="宋体" w:hAnsi="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420"/>
              <w:jc w:val="left"/>
              <w:rPr>
                <w:rFonts w:hint="default" w:ascii="宋体" w:hAnsi="宋体" w:eastAsia="宋体" w:cs="Times New Roman"/>
                <w:snapToGrid w:val="0"/>
                <w:color w:val="auto"/>
                <w:spacing w:val="0"/>
                <w:kern w:val="0"/>
                <w:sz w:val="21"/>
                <w:szCs w:val="21"/>
                <w:highlight w:val="none"/>
              </w:rPr>
            </w:pPr>
            <w:r>
              <w:rPr>
                <w:rFonts w:ascii="宋体" w:hAnsi="宋体" w:eastAsia="宋体" w:cs="Times New Roman"/>
                <w:snapToGrid w:val="0"/>
                <w:color w:val="auto"/>
                <w:spacing w:val="0"/>
                <w:kern w:val="0"/>
                <w:sz w:val="21"/>
                <w:szCs w:val="21"/>
                <w:highlight w:val="none"/>
              </w:rPr>
              <w:t>……</w:t>
            </w:r>
          </w:p>
        </w:tc>
        <w:tc>
          <w:tcPr>
            <w:tcW w:w="2410" w:type="dxa"/>
          </w:tcPr>
          <w:p>
            <w:pPr>
              <w:autoSpaceDE w:val="0"/>
              <w:autoSpaceDN w:val="0"/>
              <w:adjustRightInd w:val="0"/>
              <w:snapToGrid w:val="0"/>
              <w:spacing w:line="500" w:lineRule="exact"/>
              <w:ind w:firstLine="420"/>
              <w:jc w:val="left"/>
              <w:rPr>
                <w:rFonts w:hint="default" w:ascii="宋体" w:hAnsi="宋体"/>
                <w:snapToGrid w:val="0"/>
                <w:color w:val="auto"/>
                <w:kern w:val="0"/>
                <w:szCs w:val="21"/>
                <w:highlight w:val="none"/>
              </w:rPr>
            </w:pPr>
          </w:p>
        </w:tc>
        <w:tc>
          <w:tcPr>
            <w:tcW w:w="2885" w:type="dxa"/>
          </w:tcPr>
          <w:p>
            <w:pPr>
              <w:autoSpaceDE w:val="0"/>
              <w:autoSpaceDN w:val="0"/>
              <w:adjustRightInd w:val="0"/>
              <w:snapToGrid w:val="0"/>
              <w:spacing w:line="500" w:lineRule="exact"/>
              <w:ind w:firstLine="420"/>
              <w:jc w:val="left"/>
              <w:rPr>
                <w:rFonts w:hint="default" w:ascii="宋体" w:hAnsi="宋体"/>
                <w:snapToGrid w:val="0"/>
                <w:color w:val="auto"/>
                <w:kern w:val="0"/>
                <w:szCs w:val="21"/>
                <w:highlight w:val="none"/>
              </w:rPr>
            </w:pPr>
          </w:p>
        </w:tc>
      </w:tr>
    </w:tbl>
    <w:p>
      <w:pPr>
        <w:tabs>
          <w:tab w:val="left" w:pos="2020"/>
          <w:tab w:val="left" w:pos="4680"/>
          <w:tab w:val="left" w:pos="7640"/>
          <w:tab w:val="left" w:pos="7820"/>
        </w:tabs>
        <w:autoSpaceDE w:val="0"/>
        <w:autoSpaceDN w:val="0"/>
        <w:adjustRightInd w:val="0"/>
        <w:spacing w:line="500" w:lineRule="exact"/>
        <w:ind w:firstLine="420" w:firstLineChars="200"/>
        <w:jc w:val="left"/>
        <w:rPr>
          <w:rFonts w:hint="eastAsia" w:ascii="宋体" w:hAnsi="宋体"/>
          <w:color w:val="auto"/>
          <w:spacing w:val="7"/>
          <w:kern w:val="0"/>
          <w:szCs w:val="21"/>
          <w:highlight w:val="none"/>
          <w:lang w:eastAsia="zh-CN"/>
        </w:rPr>
      </w:pPr>
      <w:r>
        <w:rPr>
          <w:rFonts w:ascii="宋体" w:hAnsi="宋体"/>
          <w:color w:val="auto"/>
          <w:kern w:val="0"/>
          <w:szCs w:val="21"/>
          <w:highlight w:val="none"/>
        </w:rPr>
        <w:t>6</w:t>
      </w:r>
      <w:r>
        <w:rPr>
          <w:rFonts w:ascii="宋体" w:hAnsi="宋体"/>
          <w:color w:val="auto"/>
          <w:spacing w:val="7"/>
          <w:kern w:val="0"/>
          <w:szCs w:val="21"/>
          <w:highlight w:val="none"/>
        </w:rPr>
        <w:t>.</w:t>
      </w:r>
      <w:r>
        <w:rPr>
          <w:rFonts w:hint="eastAsia" w:ascii="宋体" w:hAnsi="宋体"/>
          <w:color w:val="auto"/>
          <w:spacing w:val="7"/>
          <w:kern w:val="0"/>
          <w:szCs w:val="21"/>
          <w:highlight w:val="none"/>
        </w:rPr>
        <w:t>由联合体牵头人委派</w:t>
      </w:r>
      <w:r>
        <w:rPr>
          <w:rFonts w:hint="eastAsia" w:ascii="宋体" w:hAnsi="宋体"/>
          <w:spacing w:val="7"/>
          <w:kern w:val="0"/>
          <w:szCs w:val="21"/>
          <w:lang w:val="en-US" w:eastAsia="zh-CN"/>
        </w:rPr>
        <w:t>本单位人员作为</w:t>
      </w:r>
      <w:r>
        <w:rPr>
          <w:rFonts w:hint="eastAsia" w:ascii="宋体" w:hAnsi="宋体"/>
          <w:color w:val="auto"/>
          <w:spacing w:val="7"/>
          <w:kern w:val="0"/>
          <w:szCs w:val="21"/>
          <w:highlight w:val="none"/>
        </w:rPr>
        <w:t>委托代理人</w:t>
      </w:r>
      <w:r>
        <w:rPr>
          <w:rFonts w:hint="eastAsia" w:ascii="宋体" w:hAnsi="宋体"/>
          <w:color w:val="auto"/>
          <w:spacing w:val="7"/>
          <w:kern w:val="0"/>
          <w:szCs w:val="21"/>
          <w:highlight w:val="none"/>
          <w:lang w:eastAsia="zh-CN"/>
        </w:rPr>
        <w:t>。</w:t>
      </w:r>
    </w:p>
    <w:p>
      <w:pPr>
        <w:autoSpaceDE w:val="0"/>
        <w:autoSpaceDN w:val="0"/>
        <w:adjustRightInd w:val="0"/>
        <w:spacing w:line="500" w:lineRule="exact"/>
        <w:ind w:firstLine="448" w:firstLineChars="200"/>
        <w:jc w:val="left"/>
        <w:rPr>
          <w:rFonts w:ascii="宋体" w:hAnsi="宋体"/>
          <w:color w:val="auto"/>
          <w:kern w:val="0"/>
          <w:szCs w:val="21"/>
          <w:highlight w:val="none"/>
        </w:rPr>
      </w:pPr>
      <w:r>
        <w:rPr>
          <w:rFonts w:hint="eastAsia" w:ascii="宋体" w:hAnsi="宋体"/>
          <w:color w:val="auto"/>
          <w:spacing w:val="7"/>
          <w:kern w:val="0"/>
          <w:szCs w:val="21"/>
          <w:highlight w:val="none"/>
          <w:lang w:val="en-US" w:eastAsia="zh-CN"/>
        </w:rPr>
        <w:t>7.</w:t>
      </w:r>
      <w:r>
        <w:rPr>
          <w:rFonts w:ascii="宋体" w:hAnsi="宋体"/>
          <w:color w:val="auto"/>
          <w:spacing w:val="7"/>
          <w:kern w:val="0"/>
          <w:szCs w:val="21"/>
          <w:highlight w:val="none"/>
        </w:rPr>
        <w:t>投标工作和联合体</w:t>
      </w:r>
      <w:r>
        <w:rPr>
          <w:rFonts w:ascii="宋体" w:hAnsi="宋体"/>
          <w:color w:val="auto"/>
          <w:spacing w:val="5"/>
          <w:kern w:val="0"/>
          <w:szCs w:val="21"/>
          <w:highlight w:val="none"/>
        </w:rPr>
        <w:t>在</w:t>
      </w:r>
      <w:r>
        <w:rPr>
          <w:rFonts w:ascii="宋体" w:hAnsi="宋体"/>
          <w:color w:val="auto"/>
          <w:spacing w:val="7"/>
          <w:kern w:val="0"/>
          <w:szCs w:val="21"/>
          <w:highlight w:val="none"/>
        </w:rPr>
        <w:t>中标后工程实施过</w:t>
      </w:r>
      <w:r>
        <w:rPr>
          <w:rFonts w:ascii="宋体" w:hAnsi="宋体"/>
          <w:color w:val="auto"/>
          <w:spacing w:val="5"/>
          <w:kern w:val="0"/>
          <w:szCs w:val="21"/>
          <w:highlight w:val="none"/>
        </w:rPr>
        <w:t>程</w:t>
      </w:r>
      <w:r>
        <w:rPr>
          <w:rFonts w:ascii="宋体" w:hAnsi="宋体"/>
          <w:color w:val="auto"/>
          <w:spacing w:val="7"/>
          <w:kern w:val="0"/>
          <w:szCs w:val="21"/>
          <w:highlight w:val="none"/>
        </w:rPr>
        <w:t>中的有关费用按各</w:t>
      </w:r>
      <w:r>
        <w:rPr>
          <w:rFonts w:ascii="宋体" w:hAnsi="宋体"/>
          <w:color w:val="auto"/>
          <w:spacing w:val="5"/>
          <w:kern w:val="0"/>
          <w:szCs w:val="21"/>
          <w:highlight w:val="none"/>
        </w:rPr>
        <w:t>自</w:t>
      </w:r>
      <w:r>
        <w:rPr>
          <w:rFonts w:ascii="宋体" w:hAnsi="宋体"/>
          <w:color w:val="auto"/>
          <w:spacing w:val="7"/>
          <w:kern w:val="0"/>
          <w:szCs w:val="21"/>
          <w:highlight w:val="none"/>
        </w:rPr>
        <w:t>承担的工作</w:t>
      </w:r>
      <w:r>
        <w:rPr>
          <w:rFonts w:ascii="宋体" w:hAnsi="宋体"/>
          <w:color w:val="auto"/>
          <w:kern w:val="0"/>
          <w:szCs w:val="21"/>
          <w:highlight w:val="none"/>
        </w:rPr>
        <w:t>量分摊。</w:t>
      </w:r>
    </w:p>
    <w:p>
      <w:pPr>
        <w:tabs>
          <w:tab w:val="left" w:pos="6300"/>
          <w:tab w:val="left" w:pos="8295"/>
        </w:tabs>
        <w:autoSpaceDE w:val="0"/>
        <w:autoSpaceDN w:val="0"/>
        <w:adjustRightInd w:val="0"/>
        <w:snapToGrid w:val="0"/>
        <w:spacing w:line="500" w:lineRule="exact"/>
        <w:ind w:firstLine="420" w:firstLineChars="200"/>
        <w:jc w:val="left"/>
        <w:rPr>
          <w:rFonts w:ascii="宋体" w:hAnsi="宋体"/>
          <w:snapToGrid w:val="0"/>
          <w:color w:val="auto"/>
          <w:kern w:val="0"/>
          <w:szCs w:val="21"/>
          <w:highlight w:val="none"/>
        </w:rPr>
      </w:pPr>
      <w:r>
        <w:rPr>
          <w:rFonts w:hint="eastAsia" w:ascii="宋体" w:hAnsi="宋体"/>
          <w:snapToGrid w:val="0"/>
          <w:color w:val="auto"/>
          <w:kern w:val="0"/>
          <w:szCs w:val="21"/>
          <w:highlight w:val="none"/>
          <w:lang w:val="en-US" w:eastAsia="zh-CN"/>
        </w:rPr>
        <w:t>8</w:t>
      </w:r>
      <w:r>
        <w:rPr>
          <w:rFonts w:ascii="宋体" w:hAnsi="宋体"/>
          <w:snapToGrid w:val="0"/>
          <w:color w:val="auto"/>
          <w:kern w:val="0"/>
          <w:szCs w:val="21"/>
          <w:highlight w:val="none"/>
        </w:rPr>
        <w:t>.本协议书自签署之日起生效，合同履行完毕后自动失效。</w:t>
      </w:r>
    </w:p>
    <w:p>
      <w:pPr>
        <w:autoSpaceDE w:val="0"/>
        <w:autoSpaceDN w:val="0"/>
        <w:adjustRightInd w:val="0"/>
        <w:snapToGrid w:val="0"/>
        <w:spacing w:line="500" w:lineRule="exact"/>
        <w:ind w:firstLine="390" w:firstLineChars="186"/>
        <w:jc w:val="left"/>
        <w:rPr>
          <w:rFonts w:ascii="宋体" w:hAnsi="宋体"/>
          <w:snapToGrid w:val="0"/>
          <w:color w:val="auto"/>
          <w:kern w:val="0"/>
          <w:szCs w:val="21"/>
          <w:highlight w:val="none"/>
        </w:rPr>
      </w:pPr>
      <w:r>
        <w:rPr>
          <w:rFonts w:hint="eastAsia" w:ascii="宋体" w:hAnsi="宋体"/>
          <w:snapToGrid w:val="0"/>
          <w:color w:val="auto"/>
          <w:kern w:val="0"/>
          <w:szCs w:val="21"/>
          <w:highlight w:val="none"/>
          <w:lang w:val="en-US" w:eastAsia="zh-CN"/>
        </w:rPr>
        <w:t>9</w:t>
      </w:r>
      <w:r>
        <w:rPr>
          <w:rFonts w:ascii="宋体" w:hAnsi="宋体"/>
          <w:snapToGrid w:val="0"/>
          <w:color w:val="auto"/>
          <w:kern w:val="0"/>
          <w:szCs w:val="21"/>
          <w:highlight w:val="none"/>
        </w:rPr>
        <w:t>.本协议书一式</w:t>
      </w:r>
      <w:r>
        <w:rPr>
          <w:rFonts w:hint="eastAsia" w:ascii="宋体" w:hAnsi="宋体"/>
          <w:snapToGrid w:val="0"/>
          <w:color w:val="auto"/>
          <w:kern w:val="0"/>
          <w:szCs w:val="21"/>
          <w:highlight w:val="none"/>
          <w:u w:val="single"/>
          <w:lang w:val="en-US" w:eastAsia="zh-CN"/>
        </w:rPr>
        <w:t xml:space="preserve">    </w:t>
      </w:r>
      <w:r>
        <w:rPr>
          <w:rFonts w:ascii="宋体" w:hAnsi="宋体"/>
          <w:snapToGrid w:val="0"/>
          <w:color w:val="auto"/>
          <w:kern w:val="0"/>
          <w:szCs w:val="21"/>
          <w:highlight w:val="none"/>
        </w:rPr>
        <w:t>份，联合体成员和招标人各执</w:t>
      </w:r>
      <w:r>
        <w:rPr>
          <w:rFonts w:hint="eastAsia" w:ascii="宋体" w:hAnsi="宋体"/>
          <w:snapToGrid w:val="0"/>
          <w:color w:val="auto"/>
          <w:kern w:val="0"/>
          <w:szCs w:val="21"/>
          <w:highlight w:val="none"/>
          <w:u w:val="single"/>
          <w:lang w:val="en-US" w:eastAsia="zh-CN"/>
        </w:rPr>
        <w:t xml:space="preserve">    </w:t>
      </w:r>
      <w:r>
        <w:rPr>
          <w:rFonts w:ascii="宋体" w:hAnsi="宋体"/>
          <w:snapToGrid w:val="0"/>
          <w:color w:val="auto"/>
          <w:kern w:val="0"/>
          <w:szCs w:val="21"/>
          <w:highlight w:val="none"/>
        </w:rPr>
        <w:t>份。</w:t>
      </w:r>
    </w:p>
    <w:p>
      <w:pPr>
        <w:autoSpaceDE w:val="0"/>
        <w:autoSpaceDN w:val="0"/>
        <w:adjustRightInd w:val="0"/>
        <w:snapToGrid w:val="0"/>
        <w:spacing w:line="500" w:lineRule="exact"/>
        <w:ind w:firstLine="390" w:firstLineChars="186"/>
        <w:jc w:val="left"/>
        <w:rPr>
          <w:rFonts w:ascii="宋体" w:hAnsi="宋体"/>
          <w:snapToGrid w:val="0"/>
          <w:color w:val="auto"/>
          <w:kern w:val="0"/>
          <w:szCs w:val="21"/>
          <w:highlight w:val="none"/>
        </w:rPr>
      </w:pPr>
    </w:p>
    <w:p>
      <w:pPr>
        <w:tabs>
          <w:tab w:val="left" w:pos="4840"/>
        </w:tabs>
        <w:autoSpaceDE w:val="0"/>
        <w:autoSpaceDN w:val="0"/>
        <w:adjustRightInd w:val="0"/>
        <w:snapToGrid w:val="0"/>
        <w:spacing w:line="500" w:lineRule="exact"/>
        <w:ind w:firstLine="420" w:firstLineChars="200"/>
        <w:jc w:val="left"/>
        <w:rPr>
          <w:rFonts w:ascii="宋体" w:hAnsi="宋体"/>
          <w:snapToGrid w:val="0"/>
          <w:color w:val="auto"/>
          <w:kern w:val="0"/>
          <w:szCs w:val="21"/>
          <w:highlight w:val="none"/>
        </w:rPr>
      </w:pPr>
      <w:r>
        <w:rPr>
          <w:rFonts w:ascii="宋体" w:hAnsi="宋体"/>
          <w:snapToGrid w:val="0"/>
          <w:color w:val="auto"/>
          <w:kern w:val="0"/>
          <w:szCs w:val="21"/>
          <w:highlight w:val="none"/>
        </w:rPr>
        <w:t>牵头人名称：</w:t>
      </w: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rPr>
        <w:t xml:space="preserve">               </w:t>
      </w: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lang w:val="en-US" w:eastAsia="zh-CN"/>
        </w:rPr>
        <w:t xml:space="preserve"> </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rPr>
        <w:t>（盖单位法人章）</w:t>
      </w:r>
    </w:p>
    <w:p>
      <w:pPr>
        <w:tabs>
          <w:tab w:val="left" w:pos="5260"/>
        </w:tabs>
        <w:autoSpaceDE w:val="0"/>
        <w:autoSpaceDN w:val="0"/>
        <w:adjustRightInd w:val="0"/>
        <w:snapToGrid w:val="0"/>
        <w:spacing w:line="500" w:lineRule="exact"/>
        <w:ind w:firstLine="420" w:firstLineChars="200"/>
        <w:jc w:val="left"/>
        <w:rPr>
          <w:rFonts w:ascii="宋体" w:hAnsi="宋体"/>
          <w:snapToGrid w:val="0"/>
          <w:color w:val="auto"/>
          <w:kern w:val="0"/>
          <w:szCs w:val="21"/>
          <w:highlight w:val="none"/>
        </w:rPr>
      </w:pPr>
      <w:r>
        <w:rPr>
          <w:rFonts w:ascii="宋体" w:hAnsi="宋体"/>
          <w:snapToGrid w:val="0"/>
          <w:color w:val="auto"/>
          <w:kern w:val="0"/>
          <w:position w:val="-2"/>
          <w:szCs w:val="21"/>
          <w:highlight w:val="none"/>
        </w:rPr>
        <w:t>法定代表人或其委托代理人：</w:t>
      </w:r>
      <w:r>
        <w:rPr>
          <w:rFonts w:hint="eastAsia" w:ascii="宋体" w:hAnsi="宋体"/>
          <w:snapToGrid w:val="0"/>
          <w:color w:val="auto"/>
          <w:kern w:val="0"/>
          <w:position w:val="-2"/>
          <w:szCs w:val="21"/>
          <w:highlight w:val="none"/>
          <w:u w:val="single"/>
        </w:rPr>
        <w:t xml:space="preserve">                                  </w:t>
      </w:r>
      <w:r>
        <w:rPr>
          <w:rFonts w:hint="eastAsia" w:ascii="宋体" w:hAnsi="宋体"/>
          <w:snapToGrid w:val="0"/>
          <w:color w:val="auto"/>
          <w:kern w:val="0"/>
          <w:position w:val="-2"/>
          <w:szCs w:val="21"/>
          <w:highlight w:val="none"/>
          <w:u w:val="single"/>
          <w:lang w:val="en-US" w:eastAsia="zh-CN"/>
        </w:rPr>
        <w:t xml:space="preserve"> </w:t>
      </w:r>
      <w:r>
        <w:rPr>
          <w:rFonts w:hint="eastAsia" w:ascii="宋体" w:hAnsi="宋体"/>
          <w:snapToGrid w:val="0"/>
          <w:color w:val="auto"/>
          <w:kern w:val="0"/>
          <w:position w:val="-2"/>
          <w:szCs w:val="21"/>
          <w:highlight w:val="none"/>
          <w:u w:val="single"/>
        </w:rPr>
        <w:t xml:space="preserve"> </w:t>
      </w:r>
      <w:r>
        <w:rPr>
          <w:rFonts w:ascii="宋体" w:hAnsi="宋体"/>
          <w:snapToGrid w:val="0"/>
          <w:color w:val="auto"/>
          <w:kern w:val="0"/>
          <w:position w:val="-2"/>
          <w:szCs w:val="21"/>
          <w:highlight w:val="none"/>
        </w:rPr>
        <w:t>（</w:t>
      </w:r>
      <w:r>
        <w:rPr>
          <w:rFonts w:hint="eastAsia" w:ascii="宋体" w:hAnsi="宋体"/>
          <w:snapToGrid w:val="0"/>
          <w:color w:val="auto"/>
          <w:kern w:val="0"/>
          <w:szCs w:val="21"/>
          <w:highlight w:val="none"/>
          <w:lang w:eastAsia="zh-CN"/>
        </w:rPr>
        <w:t>签名</w:t>
      </w:r>
      <w:r>
        <w:rPr>
          <w:rFonts w:ascii="宋体" w:hAnsi="宋体"/>
          <w:snapToGrid w:val="0"/>
          <w:color w:val="auto"/>
          <w:kern w:val="0"/>
          <w:szCs w:val="21"/>
          <w:highlight w:val="none"/>
        </w:rPr>
        <w:t>或盖章</w:t>
      </w:r>
      <w:r>
        <w:rPr>
          <w:rFonts w:ascii="宋体" w:hAnsi="宋体"/>
          <w:snapToGrid w:val="0"/>
          <w:color w:val="auto"/>
          <w:kern w:val="0"/>
          <w:position w:val="-2"/>
          <w:szCs w:val="21"/>
          <w:highlight w:val="none"/>
        </w:rPr>
        <w:t>）</w:t>
      </w:r>
    </w:p>
    <w:p>
      <w:pPr>
        <w:tabs>
          <w:tab w:val="left" w:pos="7890"/>
        </w:tabs>
        <w:autoSpaceDE w:val="0"/>
        <w:autoSpaceDN w:val="0"/>
        <w:adjustRightInd w:val="0"/>
        <w:spacing w:line="5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联合体其他成员单位</w:t>
      </w:r>
      <w:r>
        <w:rPr>
          <w:rFonts w:ascii="宋体" w:hAnsi="宋体"/>
          <w:color w:val="auto"/>
          <w:kern w:val="0"/>
          <w:szCs w:val="21"/>
          <w:highlight w:val="none"/>
        </w:rPr>
        <w:t>一名称：</w:t>
      </w: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rPr>
        <w:t>（</w:t>
      </w:r>
      <w:r>
        <w:rPr>
          <w:rFonts w:ascii="宋体" w:hAnsi="宋体"/>
          <w:color w:val="auto"/>
          <w:kern w:val="0"/>
          <w:szCs w:val="21"/>
          <w:highlight w:val="none"/>
        </w:rPr>
        <w:t>盖单位法人章）</w:t>
      </w:r>
    </w:p>
    <w:p>
      <w:pPr>
        <w:tabs>
          <w:tab w:val="left" w:pos="7740"/>
        </w:tabs>
        <w:autoSpaceDE w:val="0"/>
        <w:autoSpaceDN w:val="0"/>
        <w:adjustRightInd w:val="0"/>
        <w:spacing w:line="500" w:lineRule="exact"/>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法定代表人或其委托代理人</w:t>
      </w:r>
      <w:r>
        <w:rPr>
          <w:rFonts w:hint="eastAsia" w:ascii="宋体" w:hAnsi="宋体"/>
          <w:color w:val="auto"/>
          <w:kern w:val="0"/>
          <w:szCs w:val="21"/>
          <w:highlight w:val="none"/>
        </w:rPr>
        <w:t>：</w:t>
      </w:r>
      <w:r>
        <w:rPr>
          <w:rFonts w:hint="eastAsia" w:ascii="宋体" w:hAnsi="宋体"/>
          <w:color w:val="auto"/>
          <w:kern w:val="0"/>
          <w:szCs w:val="21"/>
          <w:highlight w:val="none"/>
          <w:u w:val="single"/>
        </w:rPr>
        <w:t xml:space="preserve">                                    </w:t>
      </w:r>
      <w:r>
        <w:rPr>
          <w:rFonts w:ascii="宋体" w:hAnsi="宋体"/>
          <w:color w:val="auto"/>
          <w:spacing w:val="-1"/>
          <w:kern w:val="0"/>
          <w:szCs w:val="21"/>
          <w:highlight w:val="none"/>
        </w:rPr>
        <w:t>（</w:t>
      </w:r>
      <w:r>
        <w:rPr>
          <w:rFonts w:hint="eastAsia" w:ascii="宋体" w:hAnsi="宋体"/>
          <w:color w:val="auto"/>
          <w:kern w:val="0"/>
          <w:szCs w:val="21"/>
          <w:highlight w:val="none"/>
          <w:lang w:eastAsia="zh-CN"/>
        </w:rPr>
        <w:t>签名</w:t>
      </w:r>
      <w:r>
        <w:rPr>
          <w:rFonts w:ascii="宋体" w:hAnsi="宋体"/>
          <w:snapToGrid w:val="0"/>
          <w:color w:val="auto"/>
          <w:kern w:val="0"/>
          <w:szCs w:val="21"/>
          <w:highlight w:val="none"/>
        </w:rPr>
        <w:t>或盖章</w:t>
      </w:r>
      <w:r>
        <w:rPr>
          <w:rFonts w:ascii="宋体" w:hAnsi="宋体"/>
          <w:color w:val="auto"/>
          <w:kern w:val="0"/>
          <w:szCs w:val="21"/>
          <w:highlight w:val="none"/>
        </w:rPr>
        <w:t>）</w:t>
      </w:r>
    </w:p>
    <w:p>
      <w:pPr>
        <w:tabs>
          <w:tab w:val="left" w:pos="7890"/>
        </w:tabs>
        <w:autoSpaceDE w:val="0"/>
        <w:autoSpaceDN w:val="0"/>
        <w:adjustRightInd w:val="0"/>
        <w:spacing w:line="5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联合体其他成员单位</w:t>
      </w:r>
      <w:r>
        <w:rPr>
          <w:rFonts w:hint="eastAsia" w:ascii="宋体" w:hAnsi="宋体"/>
          <w:color w:val="auto"/>
          <w:kern w:val="0"/>
          <w:szCs w:val="21"/>
          <w:highlight w:val="none"/>
          <w:lang w:val="en-US" w:eastAsia="zh-CN"/>
        </w:rPr>
        <w:t>二</w:t>
      </w:r>
      <w:r>
        <w:rPr>
          <w:rFonts w:ascii="宋体" w:hAnsi="宋体"/>
          <w:color w:val="auto"/>
          <w:kern w:val="0"/>
          <w:szCs w:val="21"/>
          <w:highlight w:val="none"/>
        </w:rPr>
        <w:t>名称：</w:t>
      </w: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u w:val="single"/>
          <w:lang w:val="en-US" w:eastAsia="zh-CN"/>
        </w:rPr>
        <w:t xml:space="preserve">    </w:t>
      </w:r>
      <w:r>
        <w:rPr>
          <w:rFonts w:hint="eastAsia" w:ascii="宋体" w:hAnsi="宋体"/>
          <w:color w:val="auto"/>
          <w:kern w:val="0"/>
          <w:szCs w:val="21"/>
          <w:highlight w:val="none"/>
        </w:rPr>
        <w:t>（</w:t>
      </w:r>
      <w:r>
        <w:rPr>
          <w:rFonts w:ascii="宋体" w:hAnsi="宋体"/>
          <w:color w:val="auto"/>
          <w:kern w:val="0"/>
          <w:szCs w:val="21"/>
          <w:highlight w:val="none"/>
        </w:rPr>
        <w:t>盖单位法人章）</w:t>
      </w:r>
    </w:p>
    <w:p>
      <w:pPr>
        <w:tabs>
          <w:tab w:val="left" w:pos="5140"/>
          <w:tab w:val="left" w:pos="6100"/>
          <w:tab w:val="left" w:pos="6820"/>
        </w:tabs>
        <w:autoSpaceDE w:val="0"/>
        <w:autoSpaceDN w:val="0"/>
        <w:adjustRightInd w:val="0"/>
        <w:spacing w:line="500" w:lineRule="exact"/>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法定代表人或其委托代理人</w:t>
      </w:r>
      <w:r>
        <w:rPr>
          <w:rFonts w:hint="eastAsia" w:ascii="宋体" w:hAnsi="宋体"/>
          <w:color w:val="auto"/>
          <w:kern w:val="0"/>
          <w:szCs w:val="21"/>
          <w:highlight w:val="none"/>
        </w:rPr>
        <w:t>：</w:t>
      </w:r>
      <w:r>
        <w:rPr>
          <w:rFonts w:hint="eastAsia" w:ascii="宋体" w:hAnsi="宋体"/>
          <w:color w:val="auto"/>
          <w:kern w:val="0"/>
          <w:szCs w:val="21"/>
          <w:highlight w:val="none"/>
          <w:u w:val="single"/>
        </w:rPr>
        <w:t xml:space="preserve">                                    </w:t>
      </w:r>
      <w:r>
        <w:rPr>
          <w:rFonts w:ascii="宋体" w:hAnsi="宋体"/>
          <w:color w:val="auto"/>
          <w:spacing w:val="-1"/>
          <w:kern w:val="0"/>
          <w:szCs w:val="21"/>
          <w:highlight w:val="none"/>
        </w:rPr>
        <w:t>（</w:t>
      </w:r>
      <w:r>
        <w:rPr>
          <w:rFonts w:hint="eastAsia" w:ascii="宋体" w:hAnsi="宋体"/>
          <w:color w:val="auto"/>
          <w:kern w:val="0"/>
          <w:szCs w:val="21"/>
          <w:highlight w:val="none"/>
          <w:lang w:eastAsia="zh-CN"/>
        </w:rPr>
        <w:t>签名</w:t>
      </w:r>
      <w:r>
        <w:rPr>
          <w:rFonts w:ascii="宋体" w:hAnsi="宋体"/>
          <w:snapToGrid w:val="0"/>
          <w:color w:val="auto"/>
          <w:kern w:val="0"/>
          <w:szCs w:val="21"/>
          <w:highlight w:val="none"/>
        </w:rPr>
        <w:t>或盖章</w:t>
      </w:r>
      <w:r>
        <w:rPr>
          <w:rFonts w:ascii="宋体" w:hAnsi="宋体"/>
          <w:color w:val="auto"/>
          <w:kern w:val="0"/>
          <w:szCs w:val="21"/>
          <w:highlight w:val="none"/>
        </w:rPr>
        <w:t>）</w:t>
      </w:r>
    </w:p>
    <w:p>
      <w:pPr>
        <w:tabs>
          <w:tab w:val="left" w:pos="5140"/>
          <w:tab w:val="left" w:pos="6100"/>
          <w:tab w:val="left" w:pos="6820"/>
        </w:tabs>
        <w:autoSpaceDE w:val="0"/>
        <w:autoSpaceDN w:val="0"/>
        <w:adjustRightInd w:val="0"/>
        <w:spacing w:line="500" w:lineRule="exact"/>
        <w:ind w:firstLine="420" w:firstLineChars="200"/>
        <w:jc w:val="left"/>
        <w:rPr>
          <w:rFonts w:ascii="宋体" w:hAnsi="宋体"/>
          <w:color w:val="auto"/>
          <w:kern w:val="0"/>
          <w:szCs w:val="21"/>
          <w:highlight w:val="none"/>
        </w:rPr>
      </w:pPr>
      <w:r>
        <w:rPr>
          <w:rFonts w:ascii="宋体" w:hAnsi="宋体"/>
          <w:color w:val="auto"/>
          <w:kern w:val="0"/>
          <w:szCs w:val="21"/>
          <w:highlight w:val="none"/>
        </w:rPr>
        <w:t>……</w:t>
      </w:r>
    </w:p>
    <w:p>
      <w:pPr>
        <w:tabs>
          <w:tab w:val="left" w:pos="3840"/>
          <w:tab w:val="left" w:pos="4780"/>
          <w:tab w:val="left" w:pos="5720"/>
        </w:tabs>
        <w:autoSpaceDE w:val="0"/>
        <w:autoSpaceDN w:val="0"/>
        <w:adjustRightInd w:val="0"/>
        <w:snapToGrid w:val="0"/>
        <w:spacing w:before="156" w:beforeLines="50" w:line="500" w:lineRule="exact"/>
        <w:ind w:right="420" w:firstLine="5565" w:firstLineChars="2650"/>
        <w:jc w:val="right"/>
        <w:rPr>
          <w:rFonts w:ascii="宋体" w:hAnsi="宋体"/>
          <w:snapToGrid w:val="0"/>
          <w:color w:val="auto"/>
          <w:kern w:val="0"/>
          <w:szCs w:val="21"/>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spacing w:line="360" w:lineRule="auto"/>
        <w:jc w:val="left"/>
        <w:rPr>
          <w:rFonts w:ascii="宋体" w:hAnsi="宋体"/>
          <w:snapToGrid w:val="0"/>
          <w:color w:val="auto"/>
          <w:szCs w:val="21"/>
          <w:highlight w:val="none"/>
        </w:rPr>
      </w:pPr>
    </w:p>
    <w:p>
      <w:pPr>
        <w:spacing w:line="360" w:lineRule="auto"/>
        <w:ind w:firstLine="420" w:firstLineChars="200"/>
        <w:jc w:val="left"/>
        <w:rPr>
          <w:rFonts w:ascii="宋体" w:hAnsi="宋体"/>
          <w:color w:val="auto"/>
          <w:szCs w:val="21"/>
          <w:highlight w:val="none"/>
        </w:rPr>
      </w:pPr>
      <w:r>
        <w:rPr>
          <w:rFonts w:ascii="宋体" w:hAnsi="宋体"/>
          <w:snapToGrid w:val="0"/>
          <w:color w:val="auto"/>
          <w:szCs w:val="21"/>
          <w:highlight w:val="none"/>
        </w:rPr>
        <w:t>注：</w:t>
      </w:r>
      <w:r>
        <w:rPr>
          <w:rFonts w:hint="eastAsia" w:ascii="宋体" w:hAnsi="宋体"/>
          <w:snapToGrid w:val="0"/>
          <w:color w:val="auto"/>
          <w:szCs w:val="21"/>
          <w:highlight w:val="none"/>
          <w:lang w:val="en-US" w:eastAsia="zh-CN"/>
        </w:rPr>
        <w:t>1.</w:t>
      </w:r>
      <w:r>
        <w:rPr>
          <w:rFonts w:hint="eastAsia" w:ascii="宋体" w:hAnsi="宋体" w:eastAsia="宋体"/>
          <w:snapToGrid w:val="0"/>
          <w:color w:val="auto"/>
          <w:sz w:val="21"/>
          <w:szCs w:val="21"/>
          <w:highlight w:val="none"/>
          <w:lang w:val="en-US" w:eastAsia="zh-CN"/>
        </w:rPr>
        <w:t>在</w:t>
      </w:r>
      <w:r>
        <w:rPr>
          <w:rFonts w:hint="eastAsia" w:ascii="宋体" w:hAnsi="宋体"/>
          <w:snapToGrid w:val="0"/>
          <w:color w:val="auto"/>
          <w:sz w:val="21"/>
          <w:szCs w:val="21"/>
          <w:highlight w:val="none"/>
          <w:lang w:val="en-US" w:eastAsia="zh-CN"/>
        </w:rPr>
        <w:t>共同投标协议</w:t>
      </w:r>
      <w:r>
        <w:rPr>
          <w:rFonts w:hint="eastAsia" w:ascii="宋体" w:hAnsi="宋体" w:eastAsia="宋体"/>
          <w:snapToGrid w:val="0"/>
          <w:color w:val="auto"/>
          <w:sz w:val="21"/>
          <w:szCs w:val="21"/>
          <w:highlight w:val="none"/>
          <w:lang w:val="en-US" w:eastAsia="zh-CN"/>
        </w:rPr>
        <w:t>第5条联合体各成员单位内部的职责分工中填写的联合体所有成员单位名称应与其营业执照、资质证书、安全生产许可证一致，否则由评标委员会作否决投标处理</w:t>
      </w:r>
      <w:r>
        <w:rPr>
          <w:rFonts w:ascii="宋体" w:hAnsi="宋体"/>
          <w:color w:val="auto"/>
          <w:szCs w:val="21"/>
          <w:highlight w:val="none"/>
        </w:rPr>
        <w:t>。</w:t>
      </w:r>
      <w:bookmarkEnd w:id="1050"/>
      <w:bookmarkEnd w:id="1051"/>
      <w:bookmarkEnd w:id="1052"/>
      <w:bookmarkEnd w:id="1053"/>
    </w:p>
    <w:p>
      <w:pPr>
        <w:spacing w:line="360" w:lineRule="auto"/>
        <w:ind w:firstLine="420" w:firstLineChars="200"/>
        <w:jc w:val="left"/>
        <w:rPr>
          <w:rFonts w:hint="eastAsia" w:ascii="宋体" w:hAnsi="宋体" w:eastAsia="宋体"/>
          <w:color w:val="auto"/>
          <w:szCs w:val="21"/>
          <w:highlight w:val="none"/>
          <w:lang w:eastAsia="zh-CN"/>
        </w:rPr>
      </w:pPr>
      <w:r>
        <w:rPr>
          <w:rFonts w:hint="eastAsia" w:ascii="宋体" w:hAnsi="宋体"/>
          <w:snapToGrid w:val="0"/>
          <w:color w:val="auto"/>
          <w:sz w:val="21"/>
          <w:szCs w:val="21"/>
          <w:highlight w:val="none"/>
          <w:lang w:val="en-US" w:eastAsia="zh-CN"/>
        </w:rPr>
        <w:t>2.</w:t>
      </w:r>
      <w:r>
        <w:rPr>
          <w:rFonts w:ascii="宋体" w:hAnsi="宋体"/>
          <w:snapToGrid w:val="0"/>
          <w:color w:val="auto"/>
          <w:szCs w:val="21"/>
          <w:highlight w:val="none"/>
        </w:rPr>
        <w:t>本协议书由委托代理人</w:t>
      </w:r>
      <w:r>
        <w:rPr>
          <w:rFonts w:hint="eastAsia" w:ascii="宋体" w:hAnsi="宋体"/>
          <w:snapToGrid w:val="0"/>
          <w:color w:val="auto"/>
          <w:szCs w:val="21"/>
          <w:highlight w:val="none"/>
          <w:lang w:eastAsia="zh-CN"/>
        </w:rPr>
        <w:t>签名</w:t>
      </w:r>
      <w:r>
        <w:rPr>
          <w:rFonts w:ascii="宋体" w:hAnsi="宋体"/>
          <w:snapToGrid w:val="0"/>
          <w:color w:val="auto"/>
          <w:szCs w:val="21"/>
          <w:highlight w:val="none"/>
        </w:rPr>
        <w:t>或盖章的，应附法定代表人</w:t>
      </w:r>
      <w:r>
        <w:rPr>
          <w:rFonts w:hint="eastAsia" w:ascii="宋体" w:hAnsi="宋体"/>
          <w:snapToGrid w:val="0"/>
          <w:color w:val="auto"/>
          <w:szCs w:val="21"/>
          <w:highlight w:val="none"/>
          <w:lang w:eastAsia="zh-CN"/>
        </w:rPr>
        <w:t>签名</w:t>
      </w:r>
      <w:r>
        <w:rPr>
          <w:rFonts w:ascii="宋体" w:hAnsi="宋体"/>
          <w:snapToGrid w:val="0"/>
          <w:color w:val="auto"/>
          <w:szCs w:val="21"/>
          <w:highlight w:val="none"/>
        </w:rPr>
        <w:t>或盖章的授权委托书</w:t>
      </w:r>
      <w:r>
        <w:rPr>
          <w:rFonts w:hint="eastAsia" w:ascii="宋体" w:hAnsi="宋体"/>
          <w:snapToGrid w:val="0"/>
          <w:color w:val="auto"/>
          <w:szCs w:val="21"/>
          <w:highlight w:val="none"/>
          <w:lang w:eastAsia="zh-CN"/>
        </w:rPr>
        <w:t>。</w:t>
      </w:r>
    </w:p>
    <w:bookmarkEnd w:id="1037"/>
    <w:p>
      <w:pPr>
        <w:rPr>
          <w:rFonts w:hint="eastAsia" w:ascii="宋体" w:hAnsi="宋体"/>
          <w:b w:val="0"/>
          <w:bCs w:val="0"/>
          <w:color w:val="auto"/>
          <w:highlight w:val="none"/>
        </w:rPr>
      </w:pPr>
      <w:bookmarkStart w:id="1054" w:name="_Toc33106478"/>
      <w:r>
        <w:rPr>
          <w:rFonts w:hint="eastAsia" w:ascii="宋体" w:hAnsi="宋体"/>
          <w:b w:val="0"/>
          <w:bCs w:val="0"/>
          <w:color w:val="auto"/>
          <w:highlight w:val="none"/>
        </w:rPr>
        <w:br w:type="page"/>
      </w:r>
    </w:p>
    <w:bookmarkEnd w:id="1054"/>
    <w:p>
      <w:pPr>
        <w:pStyle w:val="5"/>
        <w:spacing w:before="0" w:line="360" w:lineRule="auto"/>
        <w:jc w:val="center"/>
        <w:rPr>
          <w:rFonts w:hint="eastAsia" w:ascii="宋体" w:hAnsi="宋体"/>
          <w:b w:val="0"/>
          <w:color w:val="auto"/>
          <w:highlight w:val="none"/>
        </w:rPr>
      </w:pPr>
      <w:bookmarkStart w:id="1055" w:name="_Toc28141"/>
      <w:bookmarkStart w:id="1056" w:name="_Toc3750"/>
      <w:r>
        <w:rPr>
          <w:rFonts w:hint="eastAsia" w:ascii="宋体" w:hAnsi="宋体"/>
          <w:b w:val="0"/>
          <w:color w:val="auto"/>
          <w:highlight w:val="none"/>
          <w:lang w:eastAsia="zh-CN"/>
        </w:rPr>
        <w:t>（</w:t>
      </w:r>
      <w:r>
        <w:rPr>
          <w:rFonts w:hint="eastAsia" w:ascii="宋体" w:hAnsi="宋体"/>
          <w:b w:val="0"/>
          <w:color w:val="auto"/>
          <w:highlight w:val="none"/>
          <w:lang w:val="en-US" w:eastAsia="zh-CN"/>
        </w:rPr>
        <w:t>三</w:t>
      </w:r>
      <w:r>
        <w:rPr>
          <w:rFonts w:hint="eastAsia" w:ascii="宋体" w:hAnsi="宋体"/>
          <w:b w:val="0"/>
          <w:color w:val="auto"/>
          <w:highlight w:val="none"/>
          <w:lang w:eastAsia="zh-CN"/>
        </w:rPr>
        <w:t>）</w:t>
      </w:r>
      <w:r>
        <w:rPr>
          <w:rFonts w:hint="eastAsia" w:ascii="宋体" w:hAnsi="宋体"/>
          <w:b w:val="0"/>
          <w:color w:val="auto"/>
          <w:highlight w:val="none"/>
        </w:rPr>
        <w:t>承诺</w:t>
      </w:r>
      <w:bookmarkEnd w:id="1055"/>
      <w:bookmarkEnd w:id="1056"/>
    </w:p>
    <w:p>
      <w:pPr>
        <w:keepNext w:val="0"/>
        <w:keepLines w:val="0"/>
        <w:pageBreakBefore w:val="0"/>
        <w:widowControl w:val="0"/>
        <w:kinsoku/>
        <w:wordWrap/>
        <w:overflowPunct/>
        <w:topLinePunct w:val="0"/>
        <w:bidi w:val="0"/>
        <w:snapToGrid w:val="0"/>
        <w:spacing w:line="380" w:lineRule="exact"/>
        <w:textAlignment w:val="auto"/>
        <w:rPr>
          <w:rFonts w:hint="eastAsia" w:ascii="宋体" w:hAnsi="宋体"/>
          <w:color w:val="auto"/>
          <w:szCs w:val="21"/>
          <w:highlight w:val="none"/>
          <w:u w:val="single"/>
        </w:rPr>
      </w:pPr>
      <w:r>
        <w:rPr>
          <w:rFonts w:hint="eastAsia" w:ascii="宋体" w:hAnsi="宋体"/>
          <w:color w:val="auto"/>
          <w:szCs w:val="21"/>
          <w:highlight w:val="none"/>
          <w:u w:val="single"/>
        </w:rPr>
        <w:t xml:space="preserve">        （招标人名称</w:t>
      </w:r>
      <w:r>
        <w:rPr>
          <w:rFonts w:hint="eastAsia" w:ascii="宋体" w:hAnsi="宋体"/>
          <w:color w:val="auto"/>
          <w:szCs w:val="21"/>
          <w:highlight w:val="none"/>
          <w:u w:val="single"/>
          <w:lang w:eastAsia="zh-CN"/>
        </w:rPr>
        <w:t>。</w:t>
      </w:r>
      <w:r>
        <w:rPr>
          <w:rFonts w:hint="eastAsia" w:ascii="宋体" w:hAnsi="宋体"/>
          <w:color w:val="auto"/>
          <w:szCs w:val="21"/>
          <w:highlight w:val="none"/>
          <w:u w:val="single"/>
        </w:rPr>
        <w:t>有两个及以上招标人的，请填写所有招标人</w:t>
      </w:r>
      <w:r>
        <w:rPr>
          <w:rFonts w:hint="eastAsia" w:ascii="宋体" w:hAnsi="宋体"/>
          <w:color w:val="auto"/>
          <w:szCs w:val="21"/>
          <w:highlight w:val="none"/>
          <w:u w:val="single"/>
          <w:lang w:eastAsia="zh-CN"/>
        </w:rPr>
        <w:t>名称</w:t>
      </w:r>
      <w:r>
        <w:rPr>
          <w:rFonts w:hint="eastAsia" w:ascii="宋体" w:hAnsi="宋体"/>
          <w:color w:val="auto"/>
          <w:szCs w:val="21"/>
          <w:highlight w:val="none"/>
          <w:u w:val="single"/>
        </w:rPr>
        <w:t>）</w:t>
      </w:r>
      <w:r>
        <w:rPr>
          <w:rFonts w:hint="eastAsia" w:ascii="宋体" w:hAnsi="宋体"/>
          <w:color w:val="auto"/>
          <w:szCs w:val="21"/>
          <w:highlight w:val="none"/>
        </w:rPr>
        <w:t>：</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我公司</w:t>
      </w:r>
      <w:r>
        <w:rPr>
          <w:rFonts w:hint="eastAsia" w:ascii="宋体" w:hAnsi="宋体"/>
          <w:color w:val="auto"/>
          <w:szCs w:val="21"/>
          <w:highlight w:val="none"/>
          <w:u w:val="single"/>
        </w:rPr>
        <w:t xml:space="preserve">        （投标人名称）</w:t>
      </w:r>
      <w:r>
        <w:rPr>
          <w:rFonts w:hint="eastAsia" w:ascii="宋体" w:hAnsi="宋体"/>
          <w:color w:val="auto"/>
          <w:szCs w:val="21"/>
          <w:highlight w:val="none"/>
        </w:rPr>
        <w:t>参加了贵单位</w:t>
      </w:r>
      <w:r>
        <w:rPr>
          <w:rFonts w:hint="eastAsia" w:ascii="宋体" w:hAnsi="宋体"/>
          <w:color w:val="auto"/>
          <w:szCs w:val="21"/>
          <w:highlight w:val="none"/>
          <w:u w:val="single"/>
        </w:rPr>
        <w:t xml:space="preserve">        （项目名称）</w:t>
      </w:r>
      <w:r>
        <w:rPr>
          <w:rFonts w:hint="eastAsia" w:ascii="宋体" w:hAnsi="宋体"/>
          <w:color w:val="auto"/>
          <w:szCs w:val="21"/>
          <w:highlight w:val="none"/>
        </w:rPr>
        <w:t>的投标，自愿作出以下承诺：</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1、投标截止日投标资格情况不存在下列情形之一：</w:t>
      </w:r>
    </w:p>
    <w:p>
      <w:pPr>
        <w:keepNext w:val="0"/>
        <w:keepLines w:val="0"/>
        <w:pageBreakBefore w:val="0"/>
        <w:widowControl w:val="0"/>
        <w:kinsoku/>
        <w:wordWrap/>
        <w:overflowPunct/>
        <w:topLinePunct w:val="0"/>
        <w:bidi w:val="0"/>
        <w:snapToGrid w:val="0"/>
        <w:spacing w:line="380" w:lineRule="exact"/>
        <w:ind w:firstLine="420" w:firstLineChars="200"/>
        <w:jc w:val="left"/>
        <w:textAlignment w:val="auto"/>
        <w:rPr>
          <w:rFonts w:hint="eastAsia" w:ascii="宋体" w:hAnsi="宋体"/>
          <w:color w:val="auto"/>
          <w:szCs w:val="21"/>
          <w:highlight w:val="none"/>
        </w:rPr>
      </w:pPr>
      <w:r>
        <w:rPr>
          <w:rFonts w:hint="eastAsia" w:ascii="宋体" w:hAnsi="宋体"/>
          <w:color w:val="auto"/>
          <w:szCs w:val="21"/>
          <w:highlight w:val="none"/>
        </w:rPr>
        <w:t>（1）被人民法院列入失信被执行人名单且在被执行期内；</w:t>
      </w:r>
    </w:p>
    <w:p>
      <w:pPr>
        <w:keepNext w:val="0"/>
        <w:keepLines w:val="0"/>
        <w:pageBreakBefore w:val="0"/>
        <w:widowControl w:val="0"/>
        <w:kinsoku/>
        <w:wordWrap/>
        <w:overflowPunct/>
        <w:topLinePunct w:val="0"/>
        <w:bidi w:val="0"/>
        <w:snapToGrid w:val="0"/>
        <w:spacing w:line="380" w:lineRule="exact"/>
        <w:ind w:firstLine="420" w:firstLineChars="200"/>
        <w:jc w:val="left"/>
        <w:textAlignment w:val="auto"/>
        <w:rPr>
          <w:rFonts w:hint="eastAsia" w:ascii="宋体" w:hAnsi="宋体"/>
          <w:color w:val="auto"/>
          <w:szCs w:val="21"/>
          <w:highlight w:val="none"/>
        </w:rPr>
      </w:pPr>
      <w:r>
        <w:rPr>
          <w:rFonts w:hint="eastAsia" w:ascii="宋体" w:hAnsi="宋体"/>
          <w:color w:val="auto"/>
          <w:szCs w:val="21"/>
          <w:highlight w:val="none"/>
        </w:rPr>
        <w:t>（2）被列入《重庆市工程建设领域招标投标信用管理暂行办法》规定的重点关注名单且记分达到12分且在记分有效期内；</w:t>
      </w:r>
    </w:p>
    <w:p>
      <w:pPr>
        <w:keepNext w:val="0"/>
        <w:keepLines w:val="0"/>
        <w:pageBreakBefore w:val="0"/>
        <w:widowControl w:val="0"/>
        <w:kinsoku/>
        <w:wordWrap/>
        <w:overflowPunct/>
        <w:topLinePunct w:val="0"/>
        <w:bidi w:val="0"/>
        <w:snapToGrid w:val="0"/>
        <w:spacing w:line="380" w:lineRule="exact"/>
        <w:ind w:firstLine="420" w:firstLineChars="200"/>
        <w:jc w:val="left"/>
        <w:textAlignment w:val="auto"/>
        <w:rPr>
          <w:rFonts w:hint="eastAsia" w:ascii="宋体" w:hAnsi="宋体"/>
          <w:color w:val="auto"/>
          <w:szCs w:val="21"/>
          <w:highlight w:val="none"/>
        </w:rPr>
      </w:pPr>
      <w:r>
        <w:rPr>
          <w:rFonts w:hint="eastAsia" w:ascii="宋体" w:hAnsi="宋体"/>
          <w:color w:val="auto"/>
          <w:szCs w:val="21"/>
          <w:highlight w:val="none"/>
        </w:rPr>
        <w:t>（3）被列入《重庆市工程建设领域招标投标信用管理暂行办法》规定的黑名单且在记分有效期内；</w:t>
      </w:r>
    </w:p>
    <w:p>
      <w:pPr>
        <w:keepNext w:val="0"/>
        <w:keepLines w:val="0"/>
        <w:pageBreakBefore w:val="0"/>
        <w:widowControl w:val="0"/>
        <w:kinsoku/>
        <w:wordWrap/>
        <w:overflowPunct/>
        <w:topLinePunct w:val="0"/>
        <w:bidi w:val="0"/>
        <w:snapToGrid w:val="0"/>
        <w:spacing w:line="380" w:lineRule="exact"/>
        <w:ind w:firstLine="420" w:firstLineChars="200"/>
        <w:jc w:val="left"/>
        <w:textAlignment w:val="auto"/>
        <w:rPr>
          <w:rFonts w:hint="eastAsia" w:ascii="宋体" w:hAnsi="宋体"/>
          <w:color w:val="auto"/>
          <w:szCs w:val="21"/>
          <w:highlight w:val="none"/>
        </w:rPr>
      </w:pPr>
      <w:r>
        <w:rPr>
          <w:rFonts w:hint="eastAsia" w:ascii="宋体" w:hAnsi="宋体"/>
          <w:color w:val="auto"/>
          <w:szCs w:val="21"/>
          <w:highlight w:val="none"/>
        </w:rPr>
        <w:t>（4）被国家、重庆市（含市或任意区县）有关行政部门处以</w:t>
      </w:r>
      <w:r>
        <w:rPr>
          <w:rFonts w:hint="eastAsia" w:cs="Times New Roman"/>
          <w:color w:val="auto"/>
          <w:sz w:val="21"/>
          <w:szCs w:val="21"/>
          <w:highlight w:val="none"/>
          <w:lang w:eastAsia="zh-CN"/>
        </w:rPr>
        <w:t>暂停投标资格处罚或禁止从业处罚，且在处罚期限内</w:t>
      </w:r>
      <w:r>
        <w:rPr>
          <w:rFonts w:hint="eastAsia" w:ascii="宋体" w:hAnsi="宋体"/>
          <w:color w:val="auto"/>
          <w:szCs w:val="21"/>
          <w:highlight w:val="none"/>
        </w:rPr>
        <w:t>；</w:t>
      </w:r>
    </w:p>
    <w:p>
      <w:pPr>
        <w:keepNext w:val="0"/>
        <w:keepLines w:val="0"/>
        <w:pageBreakBefore w:val="0"/>
        <w:widowControl w:val="0"/>
        <w:kinsoku/>
        <w:wordWrap/>
        <w:overflowPunct/>
        <w:topLinePunct w:val="0"/>
        <w:bidi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（5）被责令停业，暂扣或吊销执照，或吊销资质证书；</w:t>
      </w:r>
    </w:p>
    <w:p>
      <w:pPr>
        <w:keepNext w:val="0"/>
        <w:keepLines w:val="0"/>
        <w:pageBreakBefore w:val="0"/>
        <w:widowControl w:val="0"/>
        <w:kinsoku/>
        <w:wordWrap/>
        <w:overflowPunct/>
        <w:topLinePunct w:val="0"/>
        <w:bidi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6</w:t>
      </w:r>
      <w:r>
        <w:rPr>
          <w:rFonts w:hint="eastAsia" w:ascii="宋体" w:hAnsi="宋体"/>
          <w:color w:val="auto"/>
          <w:szCs w:val="21"/>
          <w:highlight w:val="none"/>
        </w:rPr>
        <w:t>）进入清算程序，或被宣告破产，或其他丧失履约能力的情形；</w:t>
      </w:r>
    </w:p>
    <w:p>
      <w:pPr>
        <w:keepNext w:val="0"/>
        <w:keepLines w:val="0"/>
        <w:pageBreakBefore w:val="0"/>
        <w:widowControl w:val="0"/>
        <w:kinsoku/>
        <w:wordWrap/>
        <w:overflowPunct/>
        <w:topLinePunct w:val="0"/>
        <w:bidi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7</w:t>
      </w:r>
      <w:r>
        <w:rPr>
          <w:rFonts w:hint="eastAsia" w:ascii="宋体" w:hAnsi="宋体"/>
          <w:color w:val="auto"/>
          <w:szCs w:val="21"/>
          <w:highlight w:val="none"/>
        </w:rPr>
        <w:t>）在国家企业信用信息公示系统中被列入严重违法失信企业名单；</w:t>
      </w:r>
    </w:p>
    <w:p>
      <w:pPr>
        <w:keepNext w:val="0"/>
        <w:keepLines w:val="0"/>
        <w:pageBreakBefore w:val="0"/>
        <w:widowControl w:val="0"/>
        <w:kinsoku/>
        <w:wordWrap/>
        <w:overflowPunct/>
        <w:topLinePunct w:val="0"/>
        <w:bidi w:val="0"/>
        <w:snapToGrid w:val="0"/>
        <w:spacing w:line="380" w:lineRule="exact"/>
        <w:ind w:firstLine="420" w:firstLineChars="200"/>
        <w:jc w:val="left"/>
        <w:textAlignment w:val="auto"/>
        <w:rPr>
          <w:rFonts w:hint="eastAsia"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8</w:t>
      </w:r>
      <w:r>
        <w:rPr>
          <w:rFonts w:hint="eastAsia" w:ascii="宋体" w:hAnsi="宋体"/>
          <w:color w:val="auto"/>
          <w:szCs w:val="21"/>
          <w:highlight w:val="none"/>
        </w:rPr>
        <w:t>）投标人或其法定代表人、拟委任的项目经理在近两年内有行贿犯罪行为的。</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2.1我公司拟派的项目经理按注册建造师的相关规定到岗履职和未被禁止参与投标。</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2.1.1拟派的项目经理中标后在本项目任职，签订合同时拟派的项目经理必须与投标文件中的项目经理一致，并满足办理施工许可手续的相关要求。不能按承诺到岗</w:t>
      </w:r>
      <w:r>
        <w:rPr>
          <w:rFonts w:hint="eastAsia" w:ascii="宋体" w:hAnsi="宋体"/>
          <w:color w:val="auto"/>
          <w:szCs w:val="21"/>
          <w:highlight w:val="none"/>
          <w:lang w:eastAsia="zh-CN"/>
        </w:rPr>
        <w:t>履职</w:t>
      </w:r>
      <w:r>
        <w:rPr>
          <w:rFonts w:hint="eastAsia" w:ascii="宋体" w:hAnsi="宋体"/>
          <w:color w:val="auto"/>
          <w:szCs w:val="21"/>
          <w:highlight w:val="none"/>
        </w:rPr>
        <w:t>的，</w:t>
      </w:r>
      <w:r>
        <w:rPr>
          <w:rFonts w:hint="eastAsia" w:ascii="宋体" w:hAnsi="宋体"/>
          <w:color w:val="auto"/>
          <w:szCs w:val="21"/>
          <w:highlight w:val="none"/>
          <w:lang w:eastAsia="zh-CN"/>
        </w:rPr>
        <w:t>贵单位</w:t>
      </w:r>
      <w:r>
        <w:rPr>
          <w:rFonts w:hint="eastAsia" w:ascii="宋体" w:hAnsi="宋体"/>
          <w:color w:val="auto"/>
          <w:szCs w:val="21"/>
          <w:highlight w:val="none"/>
        </w:rPr>
        <w:t>按合同相关条款</w:t>
      </w:r>
      <w:r>
        <w:rPr>
          <w:rFonts w:hint="eastAsia" w:ascii="宋体" w:hAnsi="宋体"/>
          <w:color w:val="auto"/>
          <w:szCs w:val="21"/>
          <w:highlight w:val="none"/>
          <w:lang w:eastAsia="zh-CN"/>
        </w:rPr>
        <w:t>要求我公司承担责任</w:t>
      </w:r>
      <w:r>
        <w:rPr>
          <w:rFonts w:hint="eastAsia" w:ascii="宋体" w:hAnsi="宋体"/>
          <w:color w:val="auto"/>
          <w:szCs w:val="21"/>
          <w:highlight w:val="none"/>
        </w:rPr>
        <w:t>并上报行政主管部门，给贵单位造成损失的，我公司依法承担赔偿责任</w:t>
      </w:r>
      <w:r>
        <w:rPr>
          <w:rFonts w:hint="eastAsia" w:ascii="宋体" w:hAnsi="宋体"/>
          <w:color w:val="auto"/>
          <w:szCs w:val="21"/>
          <w:highlight w:val="none"/>
          <w:lang w:eastAsia="zh-CN"/>
        </w:rPr>
        <w:t>或违约责任</w:t>
      </w:r>
      <w:r>
        <w:rPr>
          <w:rFonts w:hint="eastAsia" w:ascii="宋体" w:hAnsi="宋体"/>
          <w:color w:val="auto"/>
          <w:szCs w:val="21"/>
          <w:highlight w:val="none"/>
        </w:rPr>
        <w:t>。拟派的项目经理中标后不得随意更换。</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2.1.2拟派的项目经理未被</w:t>
      </w:r>
      <w:r>
        <w:rPr>
          <w:rFonts w:hint="eastAsia" w:ascii="宋体" w:hAnsi="宋体"/>
          <w:szCs w:val="21"/>
          <w:lang w:val="en-US" w:eastAsia="zh-CN"/>
        </w:rPr>
        <w:t>有关</w:t>
      </w:r>
      <w:r>
        <w:rPr>
          <w:rFonts w:hint="eastAsia" w:ascii="宋体" w:hAnsi="宋体"/>
          <w:color w:val="auto"/>
          <w:szCs w:val="21"/>
          <w:highlight w:val="none"/>
        </w:rPr>
        <w:t>部门</w:t>
      </w:r>
      <w:r>
        <w:rPr>
          <w:rFonts w:hint="eastAsia" w:cs="Times New Roman"/>
          <w:color w:val="auto"/>
          <w:sz w:val="21"/>
          <w:szCs w:val="21"/>
          <w:highlight w:val="none"/>
          <w:lang w:eastAsia="zh-CN"/>
        </w:rPr>
        <w:t>暂停投标资格或禁止从业</w:t>
      </w:r>
      <w:r>
        <w:rPr>
          <w:rFonts w:hint="eastAsia" w:ascii="宋体" w:hAnsi="宋体"/>
          <w:color w:val="auto"/>
          <w:szCs w:val="21"/>
          <w:highlight w:val="none"/>
        </w:rPr>
        <w:t>，若</w:t>
      </w:r>
      <w:r>
        <w:rPr>
          <w:rFonts w:hint="eastAsia" w:ascii="宋体" w:hAnsi="宋体"/>
          <w:color w:val="auto"/>
          <w:szCs w:val="21"/>
          <w:highlight w:val="none"/>
          <w:lang w:eastAsia="zh-CN"/>
        </w:rPr>
        <w:t>其</w:t>
      </w:r>
      <w:r>
        <w:rPr>
          <w:rFonts w:hint="eastAsia" w:ascii="宋体" w:hAnsi="宋体"/>
          <w:color w:val="auto"/>
          <w:szCs w:val="21"/>
          <w:highlight w:val="none"/>
        </w:rPr>
        <w:t>被暂停</w:t>
      </w:r>
      <w:r>
        <w:rPr>
          <w:rFonts w:hint="eastAsia" w:cs="Times New Roman"/>
          <w:color w:val="auto"/>
          <w:sz w:val="21"/>
          <w:szCs w:val="21"/>
          <w:highlight w:val="none"/>
          <w:lang w:eastAsia="zh-CN"/>
        </w:rPr>
        <w:t>投标资格或禁止从业</w:t>
      </w:r>
      <w:r>
        <w:rPr>
          <w:rFonts w:hint="eastAsia" w:ascii="宋体" w:hAnsi="宋体"/>
          <w:color w:val="auto"/>
          <w:szCs w:val="21"/>
          <w:highlight w:val="none"/>
        </w:rPr>
        <w:t>但仍参加投标，将被否决投标；已取得中标候选人资格或中标资格的，贵单位有权取消我公司中标候选人资格或中标资格；给贵单位造成损失的，我公司依法承担赔偿责任</w:t>
      </w:r>
      <w:r>
        <w:rPr>
          <w:rFonts w:hint="eastAsia" w:ascii="宋体" w:hAnsi="宋体"/>
          <w:color w:val="auto"/>
          <w:szCs w:val="21"/>
          <w:highlight w:val="none"/>
          <w:lang w:eastAsia="zh-CN"/>
        </w:rPr>
        <w:t>或违约责任</w:t>
      </w:r>
      <w:r>
        <w:rPr>
          <w:rFonts w:hint="eastAsia" w:ascii="宋体" w:hAnsi="宋体"/>
          <w:color w:val="auto"/>
          <w:szCs w:val="21"/>
          <w:highlight w:val="none"/>
        </w:rPr>
        <w:t>。</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lang w:val="en-US" w:eastAsia="zh-CN"/>
        </w:rPr>
      </w:pPr>
      <w:r>
        <w:rPr>
          <w:rFonts w:hint="eastAsia" w:ascii="宋体" w:hAnsi="宋体"/>
          <w:color w:val="auto"/>
          <w:szCs w:val="21"/>
          <w:highlight w:val="none"/>
        </w:rPr>
        <w:t>2.1.3</w:t>
      </w:r>
      <w:r>
        <w:rPr>
          <w:rFonts w:hint="eastAsia" w:ascii="宋体" w:hAnsi="宋体"/>
          <w:color w:val="auto"/>
          <w:szCs w:val="21"/>
          <w:highlight w:val="none"/>
          <w:lang w:val="en-US" w:eastAsia="zh-CN"/>
        </w:rPr>
        <w:t>为保证我公司拟派的项目经理到本项目到岗履职，我公司还承诺：</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若我公司拟派本项目的项目经理有在其他项目任职的情形的（或有在其他项目中标或拟中标的情形的），应在收到中标通知书后</w:t>
      </w:r>
      <w:r>
        <w:rPr>
          <w:rFonts w:hint="eastAsia" w:ascii="宋体" w:hAnsi="宋体"/>
          <w:color w:val="auto"/>
          <w:szCs w:val="21"/>
          <w:highlight w:val="none"/>
          <w:u w:val="single"/>
          <w:lang w:val="en-US" w:eastAsia="zh-CN"/>
        </w:rPr>
        <w:t xml:space="preserve"> 14 </w:t>
      </w:r>
      <w:r>
        <w:rPr>
          <w:rFonts w:hint="eastAsia" w:ascii="宋体" w:hAnsi="宋体"/>
          <w:color w:val="auto"/>
          <w:szCs w:val="21"/>
          <w:highlight w:val="none"/>
          <w:lang w:val="en-US" w:eastAsia="zh-CN"/>
        </w:rPr>
        <w:t>日</w:t>
      </w:r>
      <w:r>
        <w:rPr>
          <w:rFonts w:hint="eastAsia" w:ascii="宋体" w:hAnsi="宋体"/>
          <w:i/>
          <w:iCs/>
          <w:color w:val="auto"/>
          <w:szCs w:val="21"/>
          <w:highlight w:val="none"/>
          <w:lang w:val="en-US" w:eastAsia="zh-CN"/>
        </w:rPr>
        <w:t>[提示：7～30日]</w:t>
      </w:r>
      <w:r>
        <w:rPr>
          <w:rFonts w:hint="eastAsia" w:ascii="宋体" w:hAnsi="宋体"/>
          <w:color w:val="auto"/>
          <w:szCs w:val="21"/>
          <w:highlight w:val="none"/>
          <w:lang w:val="en-US" w:eastAsia="zh-CN"/>
        </w:rPr>
        <w:t>内，办理完成放弃在其他项目任职的手续（或办理完成放弃在其他项目中标或拟中标的手续），贵单位在合同签订前有权对我公司拟派项目经理在其他项目的任职情形（或在其他项目的中标或拟中标情形）进行核查，若与我公司承诺内容不符或我公司未在上述时间内按照招标文件规定递交放弃在其他项目任职、中标或拟中标的相关资料，我公司自愿放弃中标资格，贵单位不退还我公司的投标保证金。在合同签订时，我公司确保拟派项目经理符合《建筑施工企业项目经理资质管理办法》规定的项目经理任职条件，否则我公司自愿放弃中标资格，贵单位不退还我公司的投标保证金。</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若我公司拟派项目经理放弃在其他项目任职的将提供：①经业主或建设单位同意任职变更的文件；②负责项目监管的行业行政主管部门出具同意任职变更的证明材料。</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lang w:val="en-US" w:eastAsia="zh-CN"/>
        </w:rPr>
        <w:t>若我公司拟派项目经理放弃在其他项目中标或拟中标的将提供：①经中标或拟中标的其他项目建设单位同意的放弃中标函</w:t>
      </w:r>
      <w:r>
        <w:rPr>
          <w:rFonts w:hint="eastAsia" w:ascii="宋体" w:hAnsi="宋体"/>
          <w:color w:val="auto"/>
          <w:szCs w:val="21"/>
          <w:highlight w:val="none"/>
        </w:rPr>
        <w:t>。</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我公司拟派的项目总工按相关规定到岗履职和未被禁止参与投标。</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.1拟派的项目总工中标后</w:t>
      </w:r>
      <w:r>
        <w:rPr>
          <w:rFonts w:hint="eastAsia" w:ascii="宋体" w:hAnsi="宋体"/>
          <w:color w:val="auto"/>
          <w:szCs w:val="21"/>
          <w:highlight w:val="none"/>
          <w:lang w:val="en-US" w:eastAsia="zh-CN"/>
        </w:rPr>
        <w:t>只能</w:t>
      </w:r>
      <w:r>
        <w:rPr>
          <w:rFonts w:hint="eastAsia" w:ascii="宋体" w:hAnsi="宋体"/>
          <w:color w:val="auto"/>
          <w:szCs w:val="21"/>
          <w:highlight w:val="none"/>
        </w:rPr>
        <w:t>在本项目任职，签订合同时拟派的项目总工必须与投标文件中的项目总工一致，并满足办理施工许可手续的相关要求。不能按承诺到岗履约的，按合同相关条款处罚并上报行政主管部门，给贵单位造成损失的，我公司依法承担违约赔偿责任。拟派的项目总工中标后不得随意更换。</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.2拟派的项目总工未被</w:t>
      </w:r>
      <w:r>
        <w:rPr>
          <w:rFonts w:hint="eastAsia" w:ascii="宋体" w:hAnsi="宋体"/>
          <w:color w:val="auto"/>
          <w:szCs w:val="21"/>
          <w:highlight w:val="none"/>
          <w:lang w:val="en-US" w:eastAsia="zh-CN"/>
        </w:rPr>
        <w:t>有关</w:t>
      </w:r>
      <w:r>
        <w:rPr>
          <w:rFonts w:hint="eastAsia" w:ascii="宋体" w:hAnsi="宋体"/>
          <w:color w:val="auto"/>
          <w:szCs w:val="21"/>
          <w:highlight w:val="none"/>
        </w:rPr>
        <w:t>部门暂停</w:t>
      </w:r>
      <w:r>
        <w:rPr>
          <w:rFonts w:hint="eastAsia" w:ascii="宋体" w:hAnsi="宋体"/>
          <w:color w:val="auto"/>
          <w:szCs w:val="21"/>
          <w:highlight w:val="none"/>
          <w:lang w:val="en-US" w:eastAsia="zh-CN"/>
        </w:rPr>
        <w:t>投标资格或禁止从业</w:t>
      </w:r>
      <w:r>
        <w:rPr>
          <w:rFonts w:hint="eastAsia" w:ascii="宋体" w:hAnsi="宋体"/>
          <w:color w:val="auto"/>
          <w:szCs w:val="21"/>
          <w:highlight w:val="none"/>
        </w:rPr>
        <w:t>，若</w:t>
      </w:r>
      <w:r>
        <w:rPr>
          <w:rFonts w:hint="eastAsia" w:ascii="宋体" w:hAnsi="宋体"/>
          <w:color w:val="auto"/>
          <w:szCs w:val="21"/>
          <w:highlight w:val="none"/>
          <w:lang w:val="en-US" w:eastAsia="zh-CN"/>
        </w:rPr>
        <w:t>其</w:t>
      </w:r>
      <w:r>
        <w:rPr>
          <w:rFonts w:hint="eastAsia" w:ascii="宋体" w:hAnsi="宋体"/>
          <w:color w:val="auto"/>
          <w:szCs w:val="21"/>
          <w:highlight w:val="none"/>
        </w:rPr>
        <w:t>被暂停</w:t>
      </w:r>
      <w:r>
        <w:rPr>
          <w:rFonts w:hint="eastAsia" w:ascii="宋体" w:hAnsi="宋体"/>
          <w:color w:val="auto"/>
          <w:szCs w:val="21"/>
          <w:highlight w:val="none"/>
          <w:lang w:val="en-US" w:eastAsia="zh-CN"/>
        </w:rPr>
        <w:t>投标资格或禁止从业但仍</w:t>
      </w:r>
      <w:r>
        <w:rPr>
          <w:rFonts w:hint="eastAsia" w:ascii="宋体" w:hAnsi="宋体"/>
          <w:color w:val="auto"/>
          <w:szCs w:val="21"/>
          <w:highlight w:val="none"/>
        </w:rPr>
        <w:t>参加投标</w:t>
      </w:r>
      <w:r>
        <w:rPr>
          <w:rFonts w:hint="eastAsia" w:ascii="宋体" w:hAnsi="宋体"/>
          <w:color w:val="auto"/>
          <w:szCs w:val="21"/>
          <w:highlight w:val="none"/>
          <w:lang w:eastAsia="zh-CN"/>
        </w:rPr>
        <w:t>，</w:t>
      </w:r>
      <w:r>
        <w:rPr>
          <w:rFonts w:hint="eastAsia" w:ascii="宋体" w:hAnsi="宋体"/>
          <w:color w:val="auto"/>
          <w:szCs w:val="21"/>
          <w:highlight w:val="none"/>
        </w:rPr>
        <w:t>将被否决</w:t>
      </w:r>
      <w:r>
        <w:rPr>
          <w:rFonts w:hint="eastAsia" w:ascii="宋体" w:hAnsi="宋体"/>
          <w:color w:val="auto"/>
          <w:szCs w:val="21"/>
          <w:highlight w:val="none"/>
          <w:lang w:val="en-US" w:eastAsia="zh-CN"/>
        </w:rPr>
        <w:t>投标</w:t>
      </w:r>
      <w:r>
        <w:rPr>
          <w:rFonts w:hint="eastAsia" w:ascii="宋体" w:hAnsi="宋体"/>
          <w:color w:val="auto"/>
          <w:szCs w:val="21"/>
          <w:highlight w:val="none"/>
        </w:rPr>
        <w:t>；已取得中标候选人资格或中标资格的，贵单位有权取消我公司中标候选人资格或中标资格；给贵单位造成损失的，我公司依法承担</w:t>
      </w:r>
      <w:r>
        <w:rPr>
          <w:rFonts w:hint="eastAsia" w:ascii="宋体" w:hAnsi="宋体"/>
          <w:color w:val="auto"/>
          <w:szCs w:val="21"/>
          <w:highlight w:val="none"/>
          <w:lang w:val="en-US" w:eastAsia="zh-CN"/>
        </w:rPr>
        <w:t>赔偿责任或</w:t>
      </w:r>
      <w:r>
        <w:rPr>
          <w:rFonts w:hint="eastAsia" w:ascii="宋体" w:hAnsi="宋体"/>
          <w:color w:val="auto"/>
          <w:szCs w:val="21"/>
          <w:highlight w:val="none"/>
        </w:rPr>
        <w:t>违约责任。</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□3、我公司若中标，将在合同谈判</w:t>
      </w:r>
      <w:r>
        <w:rPr>
          <w:rFonts w:hint="eastAsia" w:ascii="宋体" w:hAnsi="宋体"/>
          <w:color w:val="auto"/>
          <w:szCs w:val="21"/>
          <w:highlight w:val="none"/>
          <w:lang w:eastAsia="zh-CN"/>
        </w:rPr>
        <w:t>期间</w:t>
      </w:r>
      <w:r>
        <w:rPr>
          <w:rFonts w:hint="eastAsia" w:ascii="宋体" w:hAnsi="宋体"/>
          <w:color w:val="auto"/>
          <w:szCs w:val="21"/>
          <w:highlight w:val="none"/>
        </w:rPr>
        <w:t>按照本项目招标文件“投标人须知”前附表1.4.1的要求，向</w:t>
      </w:r>
      <w:r>
        <w:rPr>
          <w:rFonts w:hint="eastAsia" w:ascii="宋体" w:hAnsi="宋体"/>
          <w:color w:val="auto"/>
          <w:szCs w:val="21"/>
          <w:highlight w:val="none"/>
          <w:lang w:val="en-US" w:eastAsia="zh-CN"/>
        </w:rPr>
        <w:t>贵单位</w:t>
      </w:r>
      <w:r>
        <w:rPr>
          <w:rFonts w:hint="eastAsia" w:ascii="宋体" w:hAnsi="宋体"/>
          <w:color w:val="auto"/>
          <w:szCs w:val="21"/>
          <w:highlight w:val="none"/>
        </w:rPr>
        <w:t>提供参与本项目施工工作的人员名单，并附相应人员的身份证、执业资格证、职称证书、社保缴费证明等证明材料作为投标书附件并作为合同文件的组成部分。如果我</w:t>
      </w:r>
      <w:r>
        <w:rPr>
          <w:rFonts w:hint="eastAsia" w:ascii="宋体" w:hAnsi="宋体"/>
          <w:color w:val="auto"/>
          <w:szCs w:val="21"/>
          <w:highlight w:val="none"/>
          <w:lang w:val="en-US" w:eastAsia="zh-CN"/>
        </w:rPr>
        <w:t>公司</w:t>
      </w:r>
      <w:r>
        <w:rPr>
          <w:rFonts w:hint="eastAsia" w:ascii="宋体" w:hAnsi="宋体"/>
          <w:color w:val="auto"/>
          <w:szCs w:val="21"/>
          <w:highlight w:val="none"/>
        </w:rPr>
        <w:t>在合同谈判</w:t>
      </w:r>
      <w:r>
        <w:rPr>
          <w:rFonts w:hint="eastAsia" w:ascii="宋体" w:hAnsi="宋体"/>
          <w:color w:val="auto"/>
          <w:szCs w:val="21"/>
          <w:highlight w:val="none"/>
          <w:lang w:eastAsia="zh-CN"/>
        </w:rPr>
        <w:t>期间</w:t>
      </w:r>
      <w:r>
        <w:rPr>
          <w:rFonts w:hint="eastAsia" w:ascii="宋体" w:hAnsi="宋体"/>
          <w:color w:val="auto"/>
          <w:szCs w:val="21"/>
          <w:highlight w:val="none"/>
        </w:rPr>
        <w:t>，不能向</w:t>
      </w:r>
      <w:r>
        <w:rPr>
          <w:rFonts w:hint="eastAsia" w:ascii="宋体" w:hAnsi="宋体"/>
          <w:color w:val="auto"/>
          <w:szCs w:val="21"/>
          <w:highlight w:val="none"/>
          <w:lang w:val="en-US" w:eastAsia="zh-CN"/>
        </w:rPr>
        <w:t>贵单位</w:t>
      </w:r>
      <w:r>
        <w:rPr>
          <w:rFonts w:hint="eastAsia" w:ascii="宋体" w:hAnsi="宋体"/>
          <w:color w:val="auto"/>
          <w:szCs w:val="21"/>
          <w:highlight w:val="none"/>
        </w:rPr>
        <w:t>提供上述材料（除不可抗力因素），视为我</w:t>
      </w:r>
      <w:r>
        <w:rPr>
          <w:rFonts w:hint="eastAsia" w:ascii="宋体" w:hAnsi="宋体"/>
          <w:color w:val="auto"/>
          <w:szCs w:val="21"/>
          <w:highlight w:val="none"/>
          <w:lang w:val="en-US" w:eastAsia="zh-CN"/>
        </w:rPr>
        <w:t>公司</w:t>
      </w:r>
      <w:r>
        <w:rPr>
          <w:rFonts w:hint="eastAsia" w:ascii="宋体" w:hAnsi="宋体"/>
          <w:color w:val="auto"/>
          <w:szCs w:val="21"/>
          <w:highlight w:val="none"/>
        </w:rPr>
        <w:t>放弃中标候选人资格。</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□4、我公司若中标，将在合同谈判</w:t>
      </w:r>
      <w:r>
        <w:rPr>
          <w:rFonts w:hint="eastAsia" w:ascii="宋体" w:hAnsi="宋体"/>
          <w:color w:val="auto"/>
          <w:szCs w:val="21"/>
          <w:highlight w:val="none"/>
          <w:lang w:eastAsia="zh-CN"/>
        </w:rPr>
        <w:t>期间</w:t>
      </w:r>
      <w:r>
        <w:rPr>
          <w:rFonts w:hint="eastAsia" w:ascii="宋体" w:hAnsi="宋体"/>
          <w:color w:val="auto"/>
          <w:szCs w:val="21"/>
          <w:highlight w:val="none"/>
        </w:rPr>
        <w:t>按照本项目招标文件“投标人须知”前附表1.4.1的要求，向</w:t>
      </w:r>
      <w:r>
        <w:rPr>
          <w:rFonts w:hint="eastAsia" w:ascii="宋体" w:hAnsi="宋体"/>
          <w:color w:val="auto"/>
          <w:szCs w:val="21"/>
          <w:highlight w:val="none"/>
          <w:lang w:val="en-US" w:eastAsia="zh-CN"/>
        </w:rPr>
        <w:t>贵单位</w:t>
      </w:r>
      <w:r>
        <w:rPr>
          <w:rFonts w:hint="eastAsia" w:ascii="宋体" w:hAnsi="宋体"/>
          <w:color w:val="auto"/>
          <w:szCs w:val="21"/>
          <w:highlight w:val="none"/>
        </w:rPr>
        <w:t>提供主要设备进场清单</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并在合同履行阶段按清单投入主要设备</w:t>
      </w:r>
      <w:r>
        <w:rPr>
          <w:rFonts w:hint="eastAsia" w:ascii="宋体" w:hAnsi="宋体"/>
          <w:color w:val="auto"/>
          <w:szCs w:val="21"/>
          <w:highlight w:val="none"/>
        </w:rPr>
        <w:t>。如果我</w:t>
      </w:r>
      <w:r>
        <w:rPr>
          <w:rFonts w:hint="eastAsia" w:ascii="宋体" w:hAnsi="宋体"/>
          <w:color w:val="auto"/>
          <w:szCs w:val="21"/>
          <w:highlight w:val="none"/>
          <w:lang w:val="en-US" w:eastAsia="zh-CN"/>
        </w:rPr>
        <w:t>公司</w:t>
      </w:r>
      <w:r>
        <w:rPr>
          <w:rFonts w:hint="eastAsia" w:ascii="宋体" w:hAnsi="宋体"/>
          <w:color w:val="auto"/>
          <w:szCs w:val="21"/>
          <w:highlight w:val="none"/>
        </w:rPr>
        <w:t>在合同谈判</w:t>
      </w:r>
      <w:r>
        <w:rPr>
          <w:rFonts w:hint="eastAsia" w:ascii="宋体" w:hAnsi="宋体"/>
          <w:color w:val="auto"/>
          <w:szCs w:val="21"/>
          <w:highlight w:val="none"/>
          <w:lang w:eastAsia="zh-CN"/>
        </w:rPr>
        <w:t>期间</w:t>
      </w:r>
      <w:r>
        <w:rPr>
          <w:rFonts w:hint="eastAsia" w:ascii="宋体" w:hAnsi="宋体"/>
          <w:color w:val="auto"/>
          <w:szCs w:val="21"/>
          <w:highlight w:val="none"/>
        </w:rPr>
        <w:t>，不能向</w:t>
      </w:r>
      <w:r>
        <w:rPr>
          <w:rFonts w:hint="eastAsia" w:ascii="宋体" w:hAnsi="宋体"/>
          <w:color w:val="auto"/>
          <w:szCs w:val="21"/>
          <w:highlight w:val="none"/>
          <w:lang w:val="en-US" w:eastAsia="zh-CN"/>
        </w:rPr>
        <w:t>贵单位</w:t>
      </w:r>
      <w:r>
        <w:rPr>
          <w:rFonts w:hint="eastAsia" w:ascii="宋体" w:hAnsi="宋体"/>
          <w:color w:val="auto"/>
          <w:szCs w:val="21"/>
          <w:highlight w:val="none"/>
        </w:rPr>
        <w:t>提供上述材料（除不可抗力因素），视为我</w:t>
      </w:r>
      <w:r>
        <w:rPr>
          <w:rFonts w:hint="eastAsia" w:ascii="宋体" w:hAnsi="宋体"/>
          <w:color w:val="auto"/>
          <w:szCs w:val="21"/>
          <w:highlight w:val="none"/>
          <w:lang w:val="en-US" w:eastAsia="zh-CN"/>
        </w:rPr>
        <w:t>公司</w:t>
      </w:r>
      <w:r>
        <w:rPr>
          <w:rFonts w:hint="eastAsia" w:ascii="宋体" w:hAnsi="宋体"/>
          <w:color w:val="auto"/>
          <w:szCs w:val="21"/>
          <w:highlight w:val="none"/>
        </w:rPr>
        <w:t>放弃中标候选人资格。</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5、我公司严格按照第五章“工程量清单”、第八章“工程量清单计量规则”的规定进行报价。招标文件中规定工程量清单不允许修改的内容不得修改。若出现差错，按招标文件第二章投标人须知前附表第3.2.9项规定的原则进行处理（或结算）。</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w:t>
      </w:r>
      <w:r>
        <w:rPr>
          <w:rFonts w:hint="eastAsia" w:ascii="宋体" w:hAnsi="宋体"/>
          <w:color w:val="auto"/>
          <w:szCs w:val="21"/>
          <w:highlight w:val="none"/>
          <w:lang w:val="en-US" w:eastAsia="zh-CN"/>
        </w:rPr>
        <w:t>本投标文件</w:t>
      </w:r>
      <w:r>
        <w:rPr>
          <w:rFonts w:hint="eastAsia" w:ascii="宋体" w:hAnsi="宋体"/>
          <w:color w:val="auto"/>
          <w:szCs w:val="21"/>
          <w:highlight w:val="none"/>
        </w:rPr>
        <w:t>中</w:t>
      </w:r>
      <w:r>
        <w:rPr>
          <w:rFonts w:hint="eastAsia" w:ascii="宋体" w:hAnsi="宋体"/>
          <w:color w:val="auto"/>
          <w:szCs w:val="21"/>
          <w:highlight w:val="none"/>
          <w:lang w:val="en-US" w:eastAsia="zh-CN"/>
        </w:rPr>
        <w:t>的所有内容</w:t>
      </w:r>
      <w:r>
        <w:rPr>
          <w:rFonts w:hint="eastAsia" w:ascii="宋体" w:hAnsi="宋体"/>
          <w:color w:val="auto"/>
          <w:szCs w:val="21"/>
          <w:highlight w:val="none"/>
        </w:rPr>
        <w:t>真实有效，不存在弄虚作假情形。</w:t>
      </w:r>
      <w:r>
        <w:rPr>
          <w:rFonts w:hint="eastAsia" w:ascii="宋体" w:hAnsi="宋体"/>
          <w:color w:val="auto"/>
          <w:szCs w:val="21"/>
          <w:highlight w:val="none"/>
          <w:u w:val="none"/>
          <w:lang w:val="en-US" w:eastAsia="zh-CN"/>
        </w:rPr>
        <w:t>贵单位</w:t>
      </w:r>
      <w:r>
        <w:rPr>
          <w:rFonts w:hint="eastAsia" w:ascii="宋体" w:hAnsi="宋体"/>
          <w:color w:val="auto"/>
          <w:szCs w:val="21"/>
          <w:highlight w:val="none"/>
          <w:u w:val="none"/>
        </w:rPr>
        <w:t>有权对我</w:t>
      </w:r>
      <w:r>
        <w:rPr>
          <w:rFonts w:hint="eastAsia" w:ascii="宋体" w:hAnsi="宋体"/>
          <w:color w:val="auto"/>
          <w:szCs w:val="21"/>
          <w:highlight w:val="none"/>
          <w:u w:val="none"/>
          <w:lang w:val="en-US" w:eastAsia="zh-CN"/>
        </w:rPr>
        <w:t>公</w:t>
      </w:r>
      <w:r>
        <w:rPr>
          <w:rFonts w:hint="eastAsia" w:ascii="宋体" w:hAnsi="宋体"/>
          <w:color w:val="auto"/>
          <w:szCs w:val="21"/>
          <w:highlight w:val="none"/>
          <w:u w:val="none"/>
        </w:rPr>
        <w:t>司提供的资料进行核实，若发现弄虚作假，</w:t>
      </w:r>
      <w:r>
        <w:rPr>
          <w:rFonts w:hint="eastAsia" w:ascii="宋体" w:hAnsi="宋体"/>
          <w:color w:val="auto"/>
          <w:szCs w:val="21"/>
          <w:highlight w:val="none"/>
          <w:u w:val="none"/>
          <w:lang w:val="en-US" w:eastAsia="zh-CN"/>
        </w:rPr>
        <w:t>按相关规定</w:t>
      </w:r>
      <w:r>
        <w:rPr>
          <w:rFonts w:hint="eastAsia" w:ascii="宋体" w:hAnsi="宋体"/>
          <w:color w:val="auto"/>
          <w:szCs w:val="21"/>
          <w:highlight w:val="none"/>
          <w:u w:val="none"/>
        </w:rPr>
        <w:t>取消</w:t>
      </w:r>
      <w:r>
        <w:rPr>
          <w:rFonts w:hint="eastAsia" w:ascii="宋体" w:hAnsi="宋体"/>
          <w:color w:val="auto"/>
          <w:szCs w:val="21"/>
          <w:highlight w:val="none"/>
          <w:u w:val="none"/>
          <w:lang w:val="en-US" w:eastAsia="zh-CN"/>
        </w:rPr>
        <w:t>我公司</w:t>
      </w:r>
      <w:r>
        <w:rPr>
          <w:rFonts w:hint="eastAsia" w:ascii="宋体" w:hAnsi="宋体"/>
          <w:color w:val="auto"/>
          <w:szCs w:val="21"/>
          <w:highlight w:val="none"/>
          <w:u w:val="none"/>
        </w:rPr>
        <w:t>中标资格，并按相关法律法规报招标投标监督部门，投标保证金</w:t>
      </w:r>
      <w:r>
        <w:rPr>
          <w:rFonts w:hint="eastAsia" w:ascii="宋体" w:hAnsi="宋体"/>
          <w:szCs w:val="21"/>
          <w:u w:val="none"/>
        </w:rPr>
        <w:t>以现金形式交纳的</w:t>
      </w:r>
      <w:r>
        <w:rPr>
          <w:rFonts w:hint="eastAsia" w:ascii="宋体" w:hAnsi="宋体"/>
          <w:color w:val="auto"/>
          <w:szCs w:val="21"/>
          <w:highlight w:val="none"/>
          <w:u w:val="none"/>
        </w:rPr>
        <w:t>不予退还</w:t>
      </w:r>
      <w:r>
        <w:rPr>
          <w:rFonts w:hint="eastAsia" w:ascii="宋体" w:hAnsi="宋体"/>
          <w:szCs w:val="21"/>
          <w:u w:val="none"/>
        </w:rPr>
        <w:t>，以保函形式交纳的由保函开立人支付保函担保的与投标保证金等额的款项，</w:t>
      </w:r>
      <w:r>
        <w:rPr>
          <w:rFonts w:hint="eastAsia" w:ascii="宋体" w:hAnsi="宋体"/>
          <w:color w:val="auto"/>
          <w:szCs w:val="21"/>
          <w:highlight w:val="none"/>
          <w:u w:val="none"/>
        </w:rPr>
        <w:t>，我</w:t>
      </w:r>
      <w:r>
        <w:rPr>
          <w:rFonts w:hint="eastAsia" w:ascii="宋体" w:hAnsi="宋体"/>
          <w:color w:val="auto"/>
          <w:szCs w:val="21"/>
          <w:highlight w:val="none"/>
          <w:u w:val="none"/>
          <w:lang w:val="en-US" w:eastAsia="zh-CN"/>
        </w:rPr>
        <w:t>公</w:t>
      </w:r>
      <w:r>
        <w:rPr>
          <w:rFonts w:hint="eastAsia" w:ascii="宋体" w:hAnsi="宋体"/>
          <w:color w:val="auto"/>
          <w:szCs w:val="21"/>
          <w:highlight w:val="none"/>
          <w:u w:val="none"/>
        </w:rPr>
        <w:t>司自愿承担因此造成的相关责任并赔偿相应损失</w:t>
      </w:r>
      <w:r>
        <w:rPr>
          <w:rFonts w:hint="eastAsia" w:ascii="宋体" w:hAnsi="宋体"/>
          <w:color w:val="auto"/>
          <w:szCs w:val="21"/>
          <w:highlight w:val="none"/>
        </w:rPr>
        <w:t>。</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lang w:eastAsia="zh-CN"/>
        </w:rPr>
      </w:pPr>
      <w:r>
        <w:rPr>
          <w:rFonts w:hint="eastAsia" w:ascii="宋体" w:hAnsi="宋体"/>
          <w:color w:val="auto"/>
          <w:szCs w:val="21"/>
          <w:highlight w:val="none"/>
          <w:lang w:val="en-US" w:eastAsia="zh-CN"/>
        </w:rPr>
        <w:t>7、我公司</w:t>
      </w:r>
      <w:r>
        <w:rPr>
          <w:rFonts w:hint="eastAsia" w:ascii="宋体" w:hAnsi="宋体"/>
          <w:color w:val="auto"/>
          <w:szCs w:val="21"/>
          <w:highlight w:val="none"/>
        </w:rPr>
        <w:t>不存在第二章</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投标人须知第 1.4.3 项规定的任何一种情形</w:t>
      </w:r>
      <w:r>
        <w:rPr>
          <w:rFonts w:hint="eastAsia" w:ascii="宋体" w:hAnsi="宋体"/>
          <w:color w:val="auto"/>
          <w:szCs w:val="21"/>
          <w:highlight w:val="none"/>
          <w:lang w:eastAsia="zh-CN"/>
        </w:rPr>
        <w:t>。</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lang w:val="en-US" w:eastAsia="zh-CN"/>
        </w:rPr>
        <w:t>8、我公司的投标文件符合第二章 投标人须知第 1.3.1 项的规定。</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lang w:val="en-US" w:eastAsia="zh-CN"/>
        </w:rPr>
        <w:t>9</w:t>
      </w:r>
      <w:r>
        <w:rPr>
          <w:rFonts w:hint="eastAsia" w:ascii="宋体" w:hAnsi="宋体"/>
          <w:color w:val="auto"/>
          <w:szCs w:val="21"/>
          <w:highlight w:val="none"/>
        </w:rPr>
        <w:t>、我公司的投标文件符合第四章 合同条款及格式规定，投标文件中没有</w:t>
      </w:r>
      <w:r>
        <w:rPr>
          <w:rFonts w:hint="eastAsia" w:ascii="宋体" w:hAnsi="宋体"/>
          <w:color w:val="auto"/>
          <w:szCs w:val="21"/>
          <w:highlight w:val="none"/>
          <w:lang w:val="en-US" w:eastAsia="zh-CN"/>
        </w:rPr>
        <w:t>贵单位</w:t>
      </w:r>
      <w:r>
        <w:rPr>
          <w:rFonts w:hint="eastAsia" w:ascii="宋体" w:hAnsi="宋体"/>
          <w:color w:val="auto"/>
          <w:szCs w:val="21"/>
          <w:highlight w:val="none"/>
        </w:rPr>
        <w:t>不能接受的条件。</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lang w:val="en-US" w:eastAsia="zh-CN"/>
        </w:rPr>
        <w:t>10</w:t>
      </w:r>
      <w:r>
        <w:rPr>
          <w:rFonts w:hint="eastAsia" w:ascii="宋体" w:hAnsi="宋体"/>
          <w:color w:val="auto"/>
          <w:szCs w:val="21"/>
          <w:highlight w:val="none"/>
        </w:rPr>
        <w:t>、我公司的投标文件符合第七章 技术标准和要求（如有）。</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szCs w:val="21"/>
          <w:lang w:val="en-US" w:eastAsia="zh-CN"/>
        </w:rPr>
      </w:pPr>
      <w:r>
        <w:rPr>
          <w:rFonts w:hint="eastAsia" w:ascii="宋体" w:hAnsi="宋体"/>
          <w:szCs w:val="21"/>
          <w:lang w:val="en-US" w:eastAsia="zh-CN"/>
        </w:rPr>
        <w:t>11、我公司接受招标文件中关于“不平衡报价”的相关约定（如有）。</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default" w:ascii="宋体" w:hAnsi="宋体"/>
          <w:color w:val="auto"/>
          <w:szCs w:val="21"/>
          <w:highlight w:val="none"/>
          <w:lang w:val="en-US"/>
        </w:rPr>
      </w:pPr>
      <w:r>
        <w:rPr>
          <w:rFonts w:hint="eastAsia" w:ascii="宋体" w:hAnsi="宋体"/>
          <w:szCs w:val="21"/>
          <w:lang w:val="en-US" w:eastAsia="zh-CN"/>
        </w:rPr>
        <w:t>12、我公司接受招标文件中关于“不允许负数报价”的相关要求（如有）。</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p>
    <w:p>
      <w:pPr>
        <w:keepNext w:val="0"/>
        <w:keepLines w:val="0"/>
        <w:pageBreakBefore w:val="0"/>
        <w:widowControl w:val="0"/>
        <w:tabs>
          <w:tab w:val="left" w:pos="4200"/>
          <w:tab w:val="left" w:pos="4620"/>
        </w:tabs>
        <w:kinsoku/>
        <w:wordWrap/>
        <w:overflowPunct/>
        <w:topLinePunct w:val="0"/>
        <w:autoSpaceDE w:val="0"/>
        <w:autoSpaceDN w:val="0"/>
        <w:bidi w:val="0"/>
        <w:adjustRightInd w:val="0"/>
        <w:snapToGrid w:val="0"/>
        <w:spacing w:line="380" w:lineRule="exact"/>
        <w:ind w:firstLine="420" w:firstLineChars="200"/>
        <w:jc w:val="left"/>
        <w:textAlignment w:val="auto"/>
        <w:rPr>
          <w:rFonts w:ascii="宋体" w:hAnsi="宋体"/>
          <w:color w:val="auto"/>
          <w:kern w:val="0"/>
          <w:szCs w:val="21"/>
          <w:highlight w:val="none"/>
        </w:rPr>
      </w:pPr>
      <w:r>
        <w:rPr>
          <w:rFonts w:ascii="宋体" w:hAnsi="宋体"/>
          <w:color w:val="auto"/>
          <w:kern w:val="0"/>
          <w:szCs w:val="21"/>
          <w:highlight w:val="none"/>
        </w:rPr>
        <w:t>投  标  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pPr>
        <w:keepNext w:val="0"/>
        <w:keepLines w:val="0"/>
        <w:pageBreakBefore w:val="0"/>
        <w:widowControl w:val="0"/>
        <w:tabs>
          <w:tab w:val="left" w:pos="6300"/>
        </w:tabs>
        <w:kinsoku/>
        <w:wordWrap/>
        <w:overflowPunct/>
        <w:topLinePunct w:val="0"/>
        <w:autoSpaceDE w:val="0"/>
        <w:autoSpaceDN w:val="0"/>
        <w:bidi w:val="0"/>
        <w:adjustRightInd w:val="0"/>
        <w:snapToGrid w:val="0"/>
        <w:spacing w:line="380" w:lineRule="exact"/>
        <w:ind w:firstLine="420" w:firstLineChars="200"/>
        <w:jc w:val="left"/>
        <w:textAlignment w:val="auto"/>
        <w:rPr>
          <w:rFonts w:hint="eastAsia"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lang w:eastAsia="zh-CN"/>
        </w:rPr>
        <w:t>签名</w:t>
      </w:r>
      <w:r>
        <w:rPr>
          <w:rFonts w:ascii="宋体" w:hAnsi="宋体"/>
          <w:color w:val="auto"/>
          <w:kern w:val="0"/>
          <w:szCs w:val="21"/>
          <w:highlight w:val="none"/>
        </w:rPr>
        <w:t>或盖章）</w:t>
      </w:r>
    </w:p>
    <w:p>
      <w:pPr>
        <w:keepNext w:val="0"/>
        <w:keepLines w:val="0"/>
        <w:pageBreakBefore w:val="0"/>
        <w:widowControl w:val="0"/>
        <w:kinsoku/>
        <w:wordWrap/>
        <w:overflowPunct/>
        <w:topLinePunct w:val="0"/>
        <w:bidi w:val="0"/>
        <w:snapToGrid w:val="0"/>
        <w:spacing w:line="380" w:lineRule="exact"/>
        <w:ind w:firstLine="420" w:firstLineChars="200"/>
        <w:jc w:val="right"/>
        <w:textAlignment w:val="auto"/>
        <w:rPr>
          <w:rFonts w:hint="eastAsia" w:ascii="宋体" w:hAnsi="宋体"/>
          <w:color w:val="auto"/>
          <w:szCs w:val="21"/>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rPr>
          <w:rFonts w:hint="eastAsia"/>
          <w:color w:val="auto"/>
          <w:highlight w:val="none"/>
        </w:rPr>
      </w:pPr>
    </w:p>
    <w:p>
      <w:pPr>
        <w:rPr>
          <w:rFonts w:hint="eastAsia"/>
          <w:color w:val="auto"/>
          <w:highlight w:val="none"/>
        </w:rPr>
      </w:pPr>
    </w:p>
    <w:p>
      <w:pPr>
        <w:pStyle w:val="5"/>
        <w:spacing w:before="0" w:line="360" w:lineRule="auto"/>
        <w:jc w:val="center"/>
        <w:rPr>
          <w:rFonts w:hint="eastAsia" w:ascii="宋体" w:hAnsi="宋体"/>
          <w:b w:val="0"/>
          <w:color w:val="auto"/>
          <w:highlight w:val="none"/>
        </w:rPr>
      </w:pPr>
      <w:bookmarkStart w:id="1057" w:name="_Toc27983333"/>
      <w:r>
        <w:rPr>
          <w:rFonts w:ascii="宋体" w:hAnsi="宋体"/>
          <w:b w:val="0"/>
          <w:bCs w:val="0"/>
          <w:color w:val="auto"/>
          <w:sz w:val="21"/>
          <w:szCs w:val="24"/>
          <w:highlight w:val="none"/>
        </w:rPr>
        <w:br w:type="page"/>
      </w:r>
      <w:bookmarkStart w:id="1058" w:name="_Toc10405"/>
      <w:bookmarkStart w:id="1059" w:name="_Toc23933"/>
      <w:r>
        <w:rPr>
          <w:rFonts w:hint="eastAsia" w:ascii="宋体" w:hAnsi="宋体"/>
          <w:b w:val="0"/>
          <w:color w:val="auto"/>
          <w:highlight w:val="none"/>
        </w:rPr>
        <w:t>（</w:t>
      </w:r>
      <w:r>
        <w:rPr>
          <w:rFonts w:hint="eastAsia" w:ascii="宋体" w:hAnsi="宋体"/>
          <w:b w:val="0"/>
          <w:color w:val="auto"/>
          <w:highlight w:val="none"/>
          <w:lang w:val="en-US" w:eastAsia="zh-CN"/>
        </w:rPr>
        <w:t>四</w:t>
      </w:r>
      <w:r>
        <w:rPr>
          <w:rFonts w:hint="eastAsia" w:ascii="宋体" w:hAnsi="宋体"/>
          <w:b w:val="0"/>
          <w:color w:val="auto"/>
          <w:highlight w:val="none"/>
        </w:rPr>
        <w:t>）其他资料</w:t>
      </w:r>
      <w:bookmarkEnd w:id="1057"/>
      <w:bookmarkEnd w:id="1058"/>
      <w:bookmarkEnd w:id="1059"/>
    </w:p>
    <w:p>
      <w:pPr>
        <w:pStyle w:val="2"/>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 投标保证金</w:t>
      </w:r>
    </w:p>
    <w:p>
      <w:pPr>
        <w:pStyle w:val="2"/>
        <w:ind w:firstLine="420" w:firstLineChars="200"/>
        <w:rPr>
          <w:rFonts w:hint="eastAsia" w:ascii="宋体" w:hAnsi="宋体"/>
          <w:i w:val="0"/>
          <w:iCs/>
          <w:color w:val="auto"/>
          <w:szCs w:val="21"/>
          <w:highlight w:val="none"/>
        </w:rPr>
      </w:pPr>
      <w:r>
        <w:rPr>
          <w:rFonts w:hint="eastAsia" w:ascii="宋体" w:hAnsi="宋体"/>
          <w:i w:val="0"/>
          <w:iCs/>
          <w:szCs w:val="21"/>
          <w:lang w:eastAsia="zh-CN"/>
        </w:rPr>
        <w:t>（</w:t>
      </w:r>
      <w:r>
        <w:rPr>
          <w:rFonts w:hint="eastAsia" w:ascii="宋体" w:hAnsi="宋体"/>
          <w:i w:val="0"/>
          <w:iCs/>
          <w:szCs w:val="21"/>
          <w:lang w:val="en-US" w:eastAsia="zh-CN"/>
        </w:rPr>
        <w:t>注</w:t>
      </w:r>
      <w:r>
        <w:rPr>
          <w:rFonts w:hint="eastAsia" w:ascii="宋体" w:hAnsi="宋体"/>
          <w:i w:val="0"/>
          <w:iCs/>
          <w:color w:val="auto"/>
          <w:szCs w:val="21"/>
          <w:highlight w:val="none"/>
        </w:rPr>
        <w:t>：以转账支票或电汇形式交纳投标保证金的提供以下资料</w:t>
      </w:r>
      <w:r>
        <w:rPr>
          <w:rFonts w:hint="eastAsia" w:ascii="宋体" w:hAnsi="宋体"/>
          <w:i w:val="0"/>
          <w:iCs/>
          <w:szCs w:val="21"/>
          <w:lang w:eastAsia="zh-CN"/>
        </w:rPr>
        <w:t>）</w:t>
      </w:r>
    </w:p>
    <w:p>
      <w:pPr>
        <w:pStyle w:val="2"/>
        <w:ind w:firstLine="420" w:firstLineChars="200"/>
        <w:rPr>
          <w:rFonts w:hint="eastAsia" w:ascii="宋体" w:hAnsi="宋体"/>
          <w:color w:val="auto"/>
          <w:szCs w:val="21"/>
          <w:highlight w:val="none"/>
        </w:rPr>
      </w:pPr>
      <w:r>
        <w:rPr>
          <w:rFonts w:hint="eastAsia" w:ascii="宋体" w:hAnsi="宋体"/>
          <w:color w:val="auto"/>
          <w:szCs w:val="21"/>
          <w:highlight w:val="none"/>
        </w:rPr>
        <w:t>（1）企业基本账户开户证明文件。</w:t>
      </w:r>
    </w:p>
    <w:p>
      <w:pPr>
        <w:spacing w:line="240" w:lineRule="auto"/>
        <w:ind w:firstLine="0" w:firstLineChars="0"/>
        <w:rPr>
          <w:rFonts w:hint="eastAsia" w:ascii="宋体" w:hAnsi="宋体"/>
          <w:i/>
          <w:color w:val="auto"/>
          <w:szCs w:val="21"/>
          <w:highlight w:val="none"/>
        </w:rPr>
      </w:pPr>
      <w:r>
        <w:rPr>
          <w:rFonts w:hint="eastAsia" w:ascii="宋体" w:hAnsi="宋体"/>
          <w:i/>
          <w:color w:val="auto"/>
          <w:szCs w:val="21"/>
          <w:highlight w:val="none"/>
        </w:rPr>
        <w:br w:type="page"/>
      </w:r>
    </w:p>
    <w:p>
      <w:pPr>
        <w:spacing w:line="360" w:lineRule="auto"/>
        <w:ind w:firstLine="420" w:firstLineChars="200"/>
        <w:rPr>
          <w:rFonts w:hint="eastAsia" w:ascii="宋体" w:hAnsi="宋体"/>
          <w:i w:val="0"/>
          <w:iCs/>
          <w:color w:val="auto"/>
          <w:szCs w:val="21"/>
          <w:highlight w:val="none"/>
        </w:rPr>
      </w:pPr>
      <w:r>
        <w:rPr>
          <w:rFonts w:hint="eastAsia" w:ascii="宋体" w:hAnsi="宋体"/>
          <w:i w:val="0"/>
          <w:iCs/>
          <w:szCs w:val="21"/>
          <w:lang w:eastAsia="zh-CN"/>
        </w:rPr>
        <w:t>（</w:t>
      </w:r>
      <w:r>
        <w:rPr>
          <w:rFonts w:hint="eastAsia" w:ascii="宋体" w:hAnsi="宋体"/>
          <w:i w:val="0"/>
          <w:iCs/>
          <w:szCs w:val="21"/>
          <w:lang w:val="en-US" w:eastAsia="zh-CN"/>
        </w:rPr>
        <w:t>注</w:t>
      </w:r>
      <w:r>
        <w:rPr>
          <w:rFonts w:hint="eastAsia" w:ascii="宋体" w:hAnsi="宋体"/>
          <w:i w:val="0"/>
          <w:iCs/>
          <w:color w:val="auto"/>
          <w:szCs w:val="21"/>
          <w:highlight w:val="none"/>
        </w:rPr>
        <w:t>：以纸质投标保函形式交纳投标保证金的提供以下资料</w:t>
      </w:r>
      <w:r>
        <w:rPr>
          <w:rFonts w:hint="eastAsia" w:ascii="宋体" w:hAnsi="宋体"/>
          <w:i w:val="0"/>
          <w:iCs/>
          <w:szCs w:val="21"/>
          <w:lang w:eastAsia="zh-CN"/>
        </w:rPr>
        <w:t>）</w:t>
      </w:r>
    </w:p>
    <w:p>
      <w:pPr>
        <w:spacing w:line="360" w:lineRule="auto"/>
        <w:ind w:firstLine="420" w:firstLineChars="200"/>
        <w:rPr>
          <w:rFonts w:hint="eastAsia" w:ascii="宋体" w:hAnsi="宋体"/>
          <w:color w:val="auto"/>
          <w:szCs w:val="21"/>
          <w:highlight w:val="none"/>
          <w:lang w:eastAsia="zh-CN"/>
        </w:rPr>
      </w:pPr>
      <w:r>
        <w:rPr>
          <w:rFonts w:hint="eastAsia" w:ascii="宋体" w:hAnsi="宋体"/>
          <w:color w:val="auto"/>
          <w:szCs w:val="21"/>
          <w:highlight w:val="none"/>
        </w:rPr>
        <w:t>（1）纸质</w:t>
      </w:r>
      <w:r>
        <w:rPr>
          <w:rFonts w:hint="eastAsia" w:ascii="宋体" w:hAnsi="宋体"/>
          <w:color w:val="auto"/>
          <w:szCs w:val="21"/>
          <w:highlight w:val="none"/>
          <w:lang w:val="en-US" w:eastAsia="zh-CN"/>
        </w:rPr>
        <w:t>投标</w:t>
      </w:r>
      <w:r>
        <w:rPr>
          <w:rFonts w:hint="eastAsia" w:ascii="宋体" w:hAnsi="宋体"/>
          <w:color w:val="auto"/>
          <w:szCs w:val="21"/>
          <w:highlight w:val="none"/>
        </w:rPr>
        <w:t>保函</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如有</w:t>
      </w:r>
      <w:r>
        <w:rPr>
          <w:rFonts w:hint="eastAsia" w:ascii="宋体" w:hAnsi="宋体"/>
          <w:color w:val="auto"/>
          <w:szCs w:val="21"/>
          <w:highlight w:val="none"/>
          <w:lang w:eastAsia="zh-CN"/>
        </w:rPr>
        <w:t>）</w:t>
      </w:r>
    </w:p>
    <w:p>
      <w:pPr>
        <w:keepNext w:val="0"/>
        <w:keepLines w:val="0"/>
        <w:pageBreakBefore w:val="0"/>
        <w:widowControl w:val="0"/>
        <w:kinsoku/>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投标保函示范文本</w:t>
      </w:r>
    </w:p>
    <w:p>
      <w:pPr>
        <w:keepNext w:val="0"/>
        <w:keepLines w:val="0"/>
        <w:pageBreakBefore w:val="0"/>
        <w:widowControl w:val="0"/>
        <w:kinsoku/>
        <w:wordWrap w:val="0"/>
        <w:overflowPunct/>
        <w:topLinePunct w:val="0"/>
        <w:autoSpaceDE/>
        <w:autoSpaceDN/>
        <w:bidi w:val="0"/>
        <w:adjustRightInd/>
        <w:snapToGrid/>
        <w:spacing w:line="360" w:lineRule="auto"/>
        <w:ind w:right="0" w:rightChars="0"/>
        <w:jc w:val="right"/>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jc w:val="both"/>
        <w:textAlignment w:val="auto"/>
        <w:outlineLvl w:val="9"/>
        <w:rPr>
          <w:rFonts w:hint="eastAsia" w:asciiTheme="minorEastAsia" w:hAnsiTheme="minorEastAsia" w:eastAsiaTheme="minorEastAsia" w:cstheme="minorEastAsia"/>
          <w:color w:val="auto"/>
          <w:szCs w:val="21"/>
          <w:u w:val="none"/>
        </w:rPr>
      </w:pPr>
      <w:r>
        <w:rPr>
          <w:rFonts w:hint="eastAsia" w:asciiTheme="minorEastAsia" w:hAnsiTheme="minorEastAsia" w:eastAsiaTheme="minorEastAsia" w:cstheme="minorEastAsia"/>
          <w:color w:val="auto"/>
          <w:szCs w:val="21"/>
          <w:u w:val="none"/>
        </w:rPr>
        <w:t>申请人：</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jc w:val="both"/>
        <w:textAlignment w:val="auto"/>
        <w:outlineLvl w:val="9"/>
        <w:rPr>
          <w:rFonts w:hint="eastAsia" w:asciiTheme="minorEastAsia" w:hAnsiTheme="minorEastAsia" w:eastAsiaTheme="minorEastAsia" w:cstheme="minorEastAsia"/>
          <w:color w:val="auto"/>
          <w:szCs w:val="21"/>
          <w:u w:val="none"/>
        </w:rPr>
      </w:pPr>
      <w:r>
        <w:rPr>
          <w:rFonts w:hint="eastAsia" w:asciiTheme="minorEastAsia" w:hAnsiTheme="minorEastAsia" w:eastAsiaTheme="minorEastAsia" w:cstheme="minorEastAsia"/>
          <w:color w:val="auto"/>
          <w:szCs w:val="21"/>
          <w:u w:val="none"/>
        </w:rPr>
        <w:t>地  址：</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jc w:val="both"/>
        <w:textAlignment w:val="auto"/>
        <w:outlineLvl w:val="9"/>
        <w:rPr>
          <w:rFonts w:hint="eastAsia" w:asciiTheme="minorEastAsia" w:hAnsiTheme="minorEastAsia" w:eastAsiaTheme="minorEastAsia" w:cstheme="minorEastAsia"/>
          <w:color w:val="auto"/>
          <w:szCs w:val="21"/>
          <w:u w:val="none"/>
        </w:rPr>
      </w:pPr>
      <w:r>
        <w:rPr>
          <w:rFonts w:hint="eastAsia" w:asciiTheme="minorEastAsia" w:hAnsiTheme="minorEastAsia" w:eastAsiaTheme="minorEastAsia" w:cstheme="minorEastAsia"/>
          <w:color w:val="auto"/>
          <w:szCs w:val="21"/>
          <w:u w:val="none"/>
        </w:rPr>
        <w:t>受益人：</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jc w:val="both"/>
        <w:textAlignment w:val="auto"/>
        <w:outlineLvl w:val="9"/>
        <w:rPr>
          <w:rFonts w:hint="eastAsia" w:asciiTheme="minorEastAsia" w:hAnsiTheme="minorEastAsia" w:eastAsiaTheme="minorEastAsia" w:cstheme="minorEastAsia"/>
          <w:color w:val="auto"/>
          <w:szCs w:val="21"/>
          <w:u w:val="none"/>
        </w:rPr>
      </w:pPr>
      <w:r>
        <w:rPr>
          <w:rFonts w:hint="eastAsia" w:asciiTheme="minorEastAsia" w:hAnsiTheme="minorEastAsia" w:eastAsiaTheme="minorEastAsia" w:cstheme="minorEastAsia"/>
          <w:color w:val="auto"/>
          <w:szCs w:val="21"/>
          <w:u w:val="none"/>
        </w:rPr>
        <w:t>地  址：</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jc w:val="both"/>
        <w:textAlignment w:val="auto"/>
        <w:outlineLvl w:val="9"/>
        <w:rPr>
          <w:rFonts w:hint="eastAsia" w:asciiTheme="minorEastAsia" w:hAnsiTheme="minorEastAsia" w:eastAsiaTheme="minorEastAsia" w:cstheme="minorEastAsia"/>
          <w:color w:val="auto"/>
          <w:szCs w:val="21"/>
          <w:u w:val="none"/>
        </w:rPr>
      </w:pPr>
      <w:r>
        <w:rPr>
          <w:rFonts w:hint="eastAsia" w:asciiTheme="minorEastAsia" w:hAnsiTheme="minorEastAsia" w:eastAsiaTheme="minorEastAsia" w:cstheme="minorEastAsia"/>
          <w:color w:val="auto"/>
          <w:szCs w:val="21"/>
          <w:u w:val="none"/>
        </w:rPr>
        <w:t>开立人：</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jc w:val="both"/>
        <w:textAlignment w:val="auto"/>
        <w:outlineLvl w:val="9"/>
        <w:rPr>
          <w:rFonts w:hint="eastAsia" w:asciiTheme="minorEastAsia" w:hAnsiTheme="minorEastAsia" w:eastAsiaTheme="minorEastAsia" w:cstheme="minorEastAsia"/>
          <w:color w:val="auto"/>
          <w:szCs w:val="21"/>
          <w:u w:val="none"/>
        </w:rPr>
      </w:pPr>
      <w:r>
        <w:rPr>
          <w:rFonts w:hint="eastAsia" w:asciiTheme="minorEastAsia" w:hAnsiTheme="minorEastAsia" w:eastAsiaTheme="minorEastAsia" w:cstheme="minorEastAsia"/>
          <w:color w:val="auto"/>
          <w:szCs w:val="21"/>
          <w:u w:val="none"/>
        </w:rPr>
        <w:t>地  址：</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jc w:val="both"/>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（受益人名称）</w:t>
      </w:r>
      <w:r>
        <w:rPr>
          <w:rFonts w:hint="eastAsia" w:asciiTheme="minorEastAsia" w:hAnsiTheme="minorEastAsia" w:eastAsiaTheme="minorEastAsia" w:cstheme="minorEastAsia"/>
          <w:color w:val="auto"/>
          <w:kern w:val="2"/>
          <w:sz w:val="21"/>
          <w:szCs w:val="21"/>
          <w:lang w:eastAsia="zh-CN"/>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396" w:firstLineChars="200"/>
        <w:jc w:val="both"/>
        <w:textAlignment w:val="auto"/>
        <w:outlineLvl w:val="9"/>
        <w:rPr>
          <w:rFonts w:hint="eastAsia" w:asciiTheme="minorEastAsia" w:hAnsiTheme="minorEastAsia" w:eastAsiaTheme="minorEastAsia" w:cstheme="minorEastAsia"/>
          <w:color w:val="auto"/>
          <w:spacing w:val="-6"/>
          <w:kern w:val="0"/>
          <w:sz w:val="21"/>
          <w:szCs w:val="21"/>
          <w:lang w:val="en-US" w:eastAsia="zh-CN" w:bidi="ar-SA"/>
        </w:rPr>
      </w:pPr>
      <w:r>
        <w:rPr>
          <w:rFonts w:hint="eastAsia" w:asciiTheme="minorEastAsia" w:hAnsiTheme="minorEastAsia" w:eastAsiaTheme="minorEastAsia" w:cstheme="minorEastAsia"/>
          <w:color w:val="auto"/>
          <w:spacing w:val="-6"/>
          <w:kern w:val="0"/>
          <w:sz w:val="21"/>
          <w:szCs w:val="21"/>
          <w:lang w:val="en-US" w:eastAsia="zh-CN" w:bidi="ar-SA"/>
        </w:rPr>
        <w:t>我方（即“开立人”）已获得通知，本保函申请人（即“投标人”）已响应贵方于</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年</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月</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日</w:t>
      </w:r>
      <w:r>
        <w:rPr>
          <w:rFonts w:hint="eastAsia" w:asciiTheme="minorEastAsia" w:hAnsiTheme="minorEastAsia" w:eastAsiaTheme="minorEastAsia" w:cstheme="minorEastAsia"/>
          <w:color w:val="auto"/>
          <w:spacing w:val="-6"/>
          <w:kern w:val="0"/>
          <w:sz w:val="21"/>
          <w:szCs w:val="21"/>
          <w:lang w:val="en-US" w:eastAsia="zh-CN" w:bidi="ar-SA"/>
        </w:rPr>
        <w:t>就</w:t>
      </w:r>
      <w:r>
        <w:rPr>
          <w:rFonts w:hint="eastAsia" w:asciiTheme="minorEastAsia" w:hAnsiTheme="minorEastAsia" w:eastAsiaTheme="minorEastAsia" w:cstheme="minorEastAsia"/>
          <w:color w:val="auto"/>
          <w:spacing w:val="-6"/>
          <w:kern w:val="0"/>
          <w:sz w:val="21"/>
          <w:szCs w:val="21"/>
          <w:u w:val="single"/>
          <w:lang w:val="en-US" w:eastAsia="zh-CN" w:bidi="ar-SA"/>
        </w:rPr>
        <w:t xml:space="preserve">                   </w:t>
      </w:r>
      <w:r>
        <w:rPr>
          <w:rFonts w:hint="eastAsia" w:asciiTheme="minorEastAsia" w:hAnsiTheme="minorEastAsia" w:eastAsiaTheme="minorEastAsia" w:cstheme="minorEastAsia"/>
          <w:color w:val="auto"/>
          <w:spacing w:val="-6"/>
          <w:kern w:val="0"/>
          <w:sz w:val="21"/>
          <w:szCs w:val="21"/>
          <w:lang w:val="en-US" w:eastAsia="zh-CN" w:bidi="ar-SA"/>
        </w:rPr>
        <w:t>（以下简称“本工程”）发出的招标文件以及后续发布的答疑补遗文件，并拟向招标人（即“受益人”）提交投标文件（即“基础交易”）。</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0"/>
          <w:sz w:val="21"/>
          <w:szCs w:val="21"/>
          <w:lang w:val="en-US" w:eastAsia="zh-CN" w:bidi="ar-SA"/>
        </w:rPr>
      </w:pPr>
      <w:r>
        <w:rPr>
          <w:rFonts w:hint="eastAsia" w:asciiTheme="minorEastAsia" w:hAnsiTheme="minorEastAsia" w:eastAsiaTheme="minorEastAsia" w:cstheme="minorEastAsia"/>
          <w:color w:val="auto"/>
          <w:kern w:val="0"/>
          <w:sz w:val="21"/>
          <w:szCs w:val="21"/>
          <w:lang w:val="en-US" w:eastAsia="zh-CN" w:bidi="ar-SA"/>
        </w:rPr>
        <w:t>一、我方理解根据招标条件，投标人必须提交一份投标保函（以下简称“本保函”），以担保投标人诚信履行其在上述基础交易中承担的投标人义务。鉴此，应申请人要求，我方在此同意向贵方出具此投标保函，本保函担保金额为人民币（大写）</w:t>
      </w:r>
      <w:r>
        <w:rPr>
          <w:rFonts w:hint="eastAsia" w:asciiTheme="minorEastAsia" w:hAnsiTheme="minorEastAsia" w:eastAsiaTheme="minorEastAsia" w:cstheme="minorEastAsia"/>
          <w:color w:val="auto"/>
          <w:kern w:val="0"/>
          <w:sz w:val="21"/>
          <w:szCs w:val="21"/>
          <w:u w:val="single"/>
          <w:lang w:val="en-US" w:eastAsia="zh-CN" w:bidi="ar-SA"/>
        </w:rPr>
        <w:t xml:space="preserve">    </w:t>
      </w:r>
      <w:r>
        <w:rPr>
          <w:rFonts w:hint="eastAsia" w:asciiTheme="minorEastAsia" w:hAnsiTheme="minorEastAsia" w:eastAsiaTheme="minorEastAsia" w:cstheme="minorEastAsia"/>
          <w:color w:val="auto"/>
          <w:kern w:val="0"/>
          <w:sz w:val="21"/>
          <w:szCs w:val="21"/>
          <w:lang w:val="en-US" w:eastAsia="zh-CN" w:bidi="ar-SA"/>
        </w:rPr>
        <w:t>元（¥</w:t>
      </w:r>
      <w:r>
        <w:rPr>
          <w:rFonts w:hint="eastAsia" w:asciiTheme="minorEastAsia" w:hAnsiTheme="minorEastAsia" w:eastAsiaTheme="minorEastAsia" w:cstheme="minorEastAsia"/>
          <w:color w:val="auto"/>
          <w:kern w:val="0"/>
          <w:sz w:val="21"/>
          <w:szCs w:val="21"/>
          <w:u w:val="single"/>
          <w:lang w:val="en-US" w:eastAsia="zh-CN" w:bidi="ar-SA"/>
        </w:rPr>
        <w:t xml:space="preserve">        </w:t>
      </w:r>
      <w:r>
        <w:rPr>
          <w:rFonts w:hint="eastAsia" w:asciiTheme="minorEastAsia" w:hAnsiTheme="minorEastAsia" w:eastAsiaTheme="minorEastAsia" w:cstheme="minorEastAsia"/>
          <w:color w:val="auto"/>
          <w:kern w:val="0"/>
          <w:sz w:val="21"/>
          <w:szCs w:val="21"/>
          <w:lang w:val="en-US" w:eastAsia="zh-CN" w:bidi="ar-SA"/>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二、我方在投标人发生以下情形时承担保证担保责任：</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left="0" w:leftChars="0"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 xml:space="preserve">（1）投标人在开标后至投标有效期满之前撤销投标的； </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 xml:space="preserve">（2）投标人在收到中标通知后，不能或拒绝在中标通知书规定的时间内与贵方签订合同； </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（3）投标人在与贵方签订合同前，未在规定的时间内提交符合招标文件要求的履约担保；</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（4）投标人违反招标文件规定的其他情形。</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三、本保函为不可撤销、不可转让的见索即付保函。本保函有效期自开立之日起至投标有效期届满之日后的</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rPr>
        <w:t>日</w:t>
      </w:r>
      <w:r>
        <w:rPr>
          <w:rFonts w:hint="eastAsia" w:asciiTheme="minorEastAsia" w:hAnsiTheme="minorEastAsia" w:eastAsiaTheme="minorEastAsia" w:cstheme="minorEastAsia"/>
          <w:color w:val="auto"/>
          <w:kern w:val="2"/>
          <w:sz w:val="21"/>
          <w:szCs w:val="21"/>
          <w:lang w:eastAsia="zh-CN"/>
        </w:rPr>
        <w:t>止（提示：建议</w:t>
      </w:r>
      <w:r>
        <w:rPr>
          <w:rFonts w:hint="eastAsia" w:asciiTheme="minorEastAsia" w:hAnsiTheme="minorEastAsia" w:eastAsiaTheme="minorEastAsia" w:cstheme="minorEastAsia"/>
          <w:color w:val="auto"/>
          <w:kern w:val="2"/>
          <w:sz w:val="21"/>
          <w:szCs w:val="21"/>
          <w:lang w:val="en-US" w:eastAsia="zh-CN"/>
        </w:rPr>
        <w:t>30日</w:t>
      </w:r>
      <w:r>
        <w:rPr>
          <w:rFonts w:hint="eastAsia" w:asciiTheme="minorEastAsia" w:hAnsiTheme="minorEastAsia" w:eastAsiaTheme="minorEastAsia" w:cstheme="minorEastAsia"/>
          <w:color w:val="auto"/>
          <w:kern w:val="2"/>
          <w:sz w:val="21"/>
          <w:szCs w:val="21"/>
          <w:lang w:eastAsia="zh-CN"/>
        </w:rPr>
        <w:t>）</w:t>
      </w:r>
      <w:r>
        <w:rPr>
          <w:rFonts w:hint="eastAsia" w:asciiTheme="minorEastAsia" w:hAnsiTheme="minorEastAsia" w:eastAsiaTheme="minorEastAsia" w:cstheme="minorEastAsia"/>
          <w:color w:val="auto"/>
          <w:kern w:val="2"/>
          <w:sz w:val="21"/>
          <w:szCs w:val="21"/>
        </w:rPr>
        <w:t>。投标有效期延长的，本保函有效期相应顺延，最迟不超过</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年</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月</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日</w:t>
      </w:r>
      <w:r>
        <w:rPr>
          <w:rFonts w:hint="eastAsia" w:asciiTheme="minorEastAsia" w:hAnsiTheme="minorEastAsia" w:eastAsiaTheme="minorEastAsia" w:cstheme="minorEastAsia"/>
          <w:color w:val="auto"/>
          <w:kern w:val="2"/>
          <w:sz w:val="21"/>
          <w:szCs w:val="21"/>
          <w:lang w:eastAsia="zh-CN"/>
        </w:rPr>
        <w:t>（提示：建议按保函有效期不超过</w:t>
      </w:r>
      <w:r>
        <w:rPr>
          <w:rFonts w:hint="eastAsia" w:asciiTheme="minorEastAsia" w:hAnsiTheme="minorEastAsia" w:eastAsiaTheme="minorEastAsia" w:cstheme="minorEastAsia"/>
          <w:color w:val="auto"/>
          <w:kern w:val="2"/>
          <w:sz w:val="21"/>
          <w:szCs w:val="21"/>
          <w:lang w:val="en-US" w:eastAsia="zh-CN"/>
        </w:rPr>
        <w:t>270日考虑</w:t>
      </w:r>
      <w:r>
        <w:rPr>
          <w:rFonts w:hint="eastAsia" w:asciiTheme="minorEastAsia" w:hAnsiTheme="minorEastAsia" w:eastAsiaTheme="minorEastAsia" w:cstheme="minorEastAsia"/>
          <w:color w:val="auto"/>
          <w:kern w:val="2"/>
          <w:sz w:val="21"/>
          <w:szCs w:val="21"/>
          <w:lang w:eastAsia="zh-CN"/>
        </w:rPr>
        <w:t>）</w:t>
      </w:r>
      <w:r>
        <w:rPr>
          <w:rFonts w:hint="eastAsia" w:asciiTheme="minorEastAsia" w:hAnsiTheme="minorEastAsia" w:eastAsiaTheme="minorEastAsia" w:cstheme="minorEastAsia"/>
          <w:color w:val="auto"/>
          <w:kern w:val="2"/>
          <w:sz w:val="21"/>
          <w:szCs w:val="21"/>
        </w:rPr>
        <w:t>。</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lang w:eastAsia="zh-CN"/>
        </w:rPr>
        <w:t>四、</w:t>
      </w:r>
      <w:r>
        <w:rPr>
          <w:rFonts w:hint="eastAsia" w:asciiTheme="minorEastAsia" w:hAnsiTheme="minorEastAsia" w:eastAsiaTheme="minorEastAsia" w:cstheme="minorEastAsia"/>
          <w:color w:val="auto"/>
          <w:kern w:val="2"/>
          <w:sz w:val="21"/>
          <w:szCs w:val="21"/>
        </w:rPr>
        <w:t>我方承诺，在收到受益人发来的书面</w:t>
      </w:r>
      <w:r>
        <w:rPr>
          <w:rFonts w:hint="eastAsia" w:asciiTheme="minorEastAsia" w:hAnsiTheme="minorEastAsia" w:eastAsiaTheme="minorEastAsia" w:cstheme="minorEastAsia"/>
          <w:color w:val="auto"/>
          <w:kern w:val="2"/>
          <w:sz w:val="21"/>
          <w:szCs w:val="21"/>
          <w:lang w:eastAsia="zh-CN"/>
        </w:rPr>
        <w:t>索赔</w:t>
      </w:r>
      <w:r>
        <w:rPr>
          <w:rFonts w:hint="eastAsia" w:asciiTheme="minorEastAsia" w:hAnsiTheme="minorEastAsia" w:eastAsiaTheme="minorEastAsia" w:cstheme="minorEastAsia"/>
          <w:color w:val="auto"/>
          <w:kern w:val="2"/>
          <w:sz w:val="21"/>
          <w:szCs w:val="21"/>
        </w:rPr>
        <w:t>通知后的</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none"/>
          <w:lang w:eastAsia="zh-CN"/>
        </w:rPr>
        <w:t>个工作</w:t>
      </w:r>
      <w:r>
        <w:rPr>
          <w:rFonts w:hint="eastAsia" w:asciiTheme="minorEastAsia" w:hAnsiTheme="minorEastAsia" w:eastAsiaTheme="minorEastAsia" w:cstheme="minorEastAsia"/>
          <w:color w:val="auto"/>
          <w:kern w:val="2"/>
          <w:sz w:val="21"/>
          <w:szCs w:val="21"/>
        </w:rPr>
        <w:t>日</w:t>
      </w:r>
      <w:r>
        <w:rPr>
          <w:rFonts w:hint="eastAsia" w:asciiTheme="minorEastAsia" w:hAnsiTheme="minorEastAsia" w:eastAsiaTheme="minorEastAsia" w:cstheme="minorEastAsia"/>
          <w:color w:val="auto"/>
          <w:kern w:val="2"/>
          <w:sz w:val="21"/>
          <w:szCs w:val="21"/>
          <w:lang w:eastAsia="zh-CN"/>
        </w:rPr>
        <w:t>（提示：建议</w:t>
      </w:r>
      <w:r>
        <w:rPr>
          <w:rFonts w:hint="eastAsia" w:asciiTheme="minorEastAsia" w:hAnsiTheme="minorEastAsia" w:eastAsiaTheme="minorEastAsia" w:cstheme="minorEastAsia"/>
          <w:color w:val="auto"/>
          <w:kern w:val="2"/>
          <w:sz w:val="21"/>
          <w:szCs w:val="21"/>
          <w:lang w:val="en-US" w:eastAsia="zh-CN"/>
        </w:rPr>
        <w:t>10—15个工作日</w:t>
      </w:r>
      <w:r>
        <w:rPr>
          <w:rFonts w:hint="eastAsia" w:asciiTheme="minorEastAsia" w:hAnsiTheme="minorEastAsia" w:eastAsiaTheme="minorEastAsia" w:cstheme="minorEastAsia"/>
          <w:color w:val="auto"/>
          <w:kern w:val="2"/>
          <w:sz w:val="21"/>
          <w:szCs w:val="21"/>
          <w:lang w:eastAsia="zh-CN"/>
        </w:rPr>
        <w:t>）</w:t>
      </w:r>
      <w:r>
        <w:rPr>
          <w:rFonts w:hint="eastAsia" w:asciiTheme="minorEastAsia" w:hAnsiTheme="minorEastAsia" w:eastAsiaTheme="minorEastAsia" w:cstheme="minorEastAsia"/>
          <w:color w:val="auto"/>
          <w:kern w:val="2"/>
          <w:sz w:val="21"/>
          <w:szCs w:val="21"/>
        </w:rPr>
        <w:t>内无条件支付，前述书面</w:t>
      </w:r>
      <w:r>
        <w:rPr>
          <w:rFonts w:hint="eastAsia" w:asciiTheme="minorEastAsia" w:hAnsiTheme="minorEastAsia" w:eastAsiaTheme="minorEastAsia" w:cstheme="minorEastAsia"/>
          <w:color w:val="auto"/>
          <w:kern w:val="2"/>
          <w:sz w:val="21"/>
          <w:szCs w:val="21"/>
          <w:lang w:eastAsia="zh-CN"/>
        </w:rPr>
        <w:t>索赔</w:t>
      </w:r>
      <w:r>
        <w:rPr>
          <w:rFonts w:hint="eastAsia" w:asciiTheme="minorEastAsia" w:hAnsiTheme="minorEastAsia" w:eastAsiaTheme="minorEastAsia" w:cstheme="minorEastAsia"/>
          <w:color w:val="auto"/>
          <w:kern w:val="2"/>
          <w:sz w:val="21"/>
          <w:szCs w:val="21"/>
        </w:rPr>
        <w:t>通知即为付款要求之单据，且应满足以下要求：</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（1）</w:t>
      </w:r>
      <w:r>
        <w:rPr>
          <w:rFonts w:hint="eastAsia" w:asciiTheme="minorEastAsia" w:hAnsiTheme="minorEastAsia" w:eastAsiaTheme="minorEastAsia" w:cstheme="minorEastAsia"/>
          <w:color w:val="auto"/>
          <w:kern w:val="2"/>
          <w:sz w:val="21"/>
          <w:szCs w:val="21"/>
          <w:lang w:eastAsia="zh-CN"/>
        </w:rPr>
        <w:t>索赔</w:t>
      </w:r>
      <w:r>
        <w:rPr>
          <w:rFonts w:hint="eastAsia" w:asciiTheme="minorEastAsia" w:hAnsiTheme="minorEastAsia" w:eastAsiaTheme="minorEastAsia" w:cstheme="minorEastAsia"/>
          <w:color w:val="auto"/>
          <w:kern w:val="2"/>
          <w:sz w:val="21"/>
          <w:szCs w:val="21"/>
        </w:rPr>
        <w:t>通知到达的日期在本保函的有效期内；</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（2）载明要求支付的金额；</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（3）载明申请人违反招投标文件规定的义务内容和具体条款；</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（4）声明不存在招标文件规定免除申请人或我方支付责任的情形；</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spacing w:val="0"/>
          <w:kern w:val="2"/>
          <w:sz w:val="21"/>
          <w:szCs w:val="21"/>
          <w:lang w:eastAsia="zh-CN"/>
        </w:rPr>
        <w:t>（</w:t>
      </w:r>
      <w:r>
        <w:rPr>
          <w:rFonts w:hint="eastAsia" w:asciiTheme="minorEastAsia" w:hAnsiTheme="minorEastAsia" w:eastAsiaTheme="minorEastAsia" w:cstheme="minorEastAsia"/>
          <w:color w:val="auto"/>
          <w:spacing w:val="0"/>
          <w:kern w:val="2"/>
          <w:sz w:val="21"/>
          <w:szCs w:val="21"/>
          <w:lang w:val="en-US" w:eastAsia="zh-CN"/>
        </w:rPr>
        <w:t>5</w:t>
      </w:r>
      <w:r>
        <w:rPr>
          <w:rFonts w:hint="eastAsia" w:asciiTheme="minorEastAsia" w:hAnsiTheme="minorEastAsia" w:eastAsiaTheme="minorEastAsia" w:cstheme="minorEastAsia"/>
          <w:color w:val="auto"/>
          <w:spacing w:val="0"/>
          <w:kern w:val="2"/>
          <w:sz w:val="21"/>
          <w:szCs w:val="21"/>
          <w:lang w:eastAsia="zh-CN"/>
        </w:rPr>
        <w:t>）索赔</w:t>
      </w:r>
      <w:r>
        <w:rPr>
          <w:rFonts w:hint="eastAsia" w:asciiTheme="minorEastAsia" w:hAnsiTheme="minorEastAsia" w:eastAsiaTheme="minorEastAsia" w:cstheme="minorEastAsia"/>
          <w:color w:val="auto"/>
          <w:spacing w:val="0"/>
          <w:kern w:val="2"/>
          <w:sz w:val="21"/>
          <w:szCs w:val="21"/>
        </w:rPr>
        <w:t>通知应在本保函有效期内到达的地址是：</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受益人发出的书面</w:t>
      </w:r>
      <w:r>
        <w:rPr>
          <w:rFonts w:hint="eastAsia" w:asciiTheme="minorEastAsia" w:hAnsiTheme="minorEastAsia" w:eastAsiaTheme="minorEastAsia" w:cstheme="minorEastAsia"/>
          <w:color w:val="auto"/>
          <w:kern w:val="2"/>
          <w:sz w:val="21"/>
          <w:szCs w:val="21"/>
          <w:lang w:eastAsia="zh-CN"/>
        </w:rPr>
        <w:t>索赔</w:t>
      </w:r>
      <w:r>
        <w:rPr>
          <w:rFonts w:hint="eastAsia" w:asciiTheme="minorEastAsia" w:hAnsiTheme="minorEastAsia" w:eastAsiaTheme="minorEastAsia" w:cstheme="minorEastAsia"/>
          <w:color w:val="auto"/>
          <w:kern w:val="2"/>
          <w:sz w:val="21"/>
          <w:szCs w:val="21"/>
        </w:rPr>
        <w:t>通知应由其为鉴明受益人法定代表人或授权代理人签</w:t>
      </w:r>
      <w:r>
        <w:rPr>
          <w:rFonts w:hint="eastAsia" w:asciiTheme="minorEastAsia" w:hAnsiTheme="minorEastAsia" w:eastAsiaTheme="minorEastAsia" w:cstheme="minorEastAsia"/>
          <w:color w:val="auto"/>
          <w:kern w:val="2"/>
          <w:sz w:val="21"/>
          <w:szCs w:val="21"/>
          <w:lang w:eastAsia="zh-CN"/>
        </w:rPr>
        <w:t>名</w:t>
      </w:r>
      <w:r>
        <w:rPr>
          <w:rFonts w:hint="eastAsia" w:asciiTheme="minorEastAsia" w:hAnsiTheme="minorEastAsia" w:eastAsiaTheme="minorEastAsia" w:cstheme="minorEastAsia"/>
          <w:color w:val="auto"/>
          <w:kern w:val="2"/>
          <w:sz w:val="21"/>
          <w:szCs w:val="21"/>
        </w:rPr>
        <w:t>并加盖公章。</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五、本保函项下的权利不得转让，不得设定担保。</w:t>
      </w:r>
      <w:r>
        <w:rPr>
          <w:rFonts w:hint="eastAsia" w:asciiTheme="minorEastAsia" w:hAnsiTheme="minorEastAsia" w:eastAsiaTheme="minorEastAsia" w:cstheme="minorEastAsia"/>
          <w:color w:val="auto"/>
          <w:kern w:val="2"/>
          <w:sz w:val="21"/>
          <w:szCs w:val="21"/>
          <w:lang w:eastAsia="zh-CN"/>
        </w:rPr>
        <w:t>贵方</w:t>
      </w:r>
      <w:r>
        <w:rPr>
          <w:rFonts w:hint="eastAsia" w:asciiTheme="minorEastAsia" w:hAnsiTheme="minorEastAsia" w:eastAsiaTheme="minorEastAsia" w:cstheme="minorEastAsia"/>
          <w:color w:val="auto"/>
          <w:kern w:val="2"/>
          <w:sz w:val="21"/>
          <w:szCs w:val="21"/>
        </w:rPr>
        <w:t>未经我方书面同意转让本保函或其项下任何权利，对我方不发生法律效力。</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 xml:space="preserve">六、本保函项下的基础交易不成立、不生效、无效、被撤销、被解除，不影响本保函的独立有效。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七、受益人应在本保函到期后的</w:t>
      </w:r>
      <w:r>
        <w:rPr>
          <w:rFonts w:hint="eastAsia" w:asciiTheme="minorEastAsia" w:hAnsiTheme="minorEastAsia" w:eastAsiaTheme="minorEastAsia" w:cstheme="minorEastAsia"/>
          <w:color w:val="auto"/>
          <w:kern w:val="2"/>
          <w:sz w:val="21"/>
          <w:szCs w:val="21"/>
          <w:lang w:val="en-US" w:eastAsia="zh-CN"/>
        </w:rPr>
        <w:t>七</w:t>
      </w:r>
      <w:r>
        <w:rPr>
          <w:rFonts w:hint="eastAsia" w:asciiTheme="minorEastAsia" w:hAnsiTheme="minorEastAsia" w:eastAsiaTheme="minorEastAsia" w:cstheme="minorEastAsia"/>
          <w:color w:val="auto"/>
          <w:kern w:val="2"/>
          <w:sz w:val="21"/>
          <w:szCs w:val="21"/>
          <w:lang w:eastAsia="zh-CN"/>
        </w:rPr>
        <w:t>个工作</w:t>
      </w:r>
      <w:r>
        <w:rPr>
          <w:rFonts w:hint="eastAsia" w:asciiTheme="minorEastAsia" w:hAnsiTheme="minorEastAsia" w:eastAsiaTheme="minorEastAsia" w:cstheme="minorEastAsia"/>
          <w:color w:val="auto"/>
          <w:kern w:val="2"/>
          <w:sz w:val="21"/>
          <w:szCs w:val="21"/>
        </w:rPr>
        <w:t>日内将本保函正本退回我方注销，但是不论受益人是否按此要求将本保函正本退回我方，我方在本保函项下的义务和责任均在保函有效期到期后自动消灭。</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lang w:eastAsia="zh-CN"/>
        </w:rPr>
      </w:pPr>
      <w:r>
        <w:rPr>
          <w:rFonts w:hint="eastAsia" w:asciiTheme="minorEastAsia" w:hAnsiTheme="minorEastAsia" w:eastAsiaTheme="minorEastAsia" w:cstheme="minorEastAsia"/>
          <w:color w:val="auto"/>
          <w:kern w:val="2"/>
          <w:sz w:val="21"/>
          <w:szCs w:val="21"/>
        </w:rPr>
        <w:t>八、</w:t>
      </w:r>
      <w:r>
        <w:rPr>
          <w:rFonts w:hint="eastAsia" w:asciiTheme="minorEastAsia" w:hAnsiTheme="minorEastAsia" w:eastAsiaTheme="minorEastAsia" w:cstheme="minorEastAsia"/>
          <w:color w:val="auto"/>
          <w:kern w:val="2"/>
          <w:sz w:val="21"/>
          <w:szCs w:val="21"/>
          <w:lang w:eastAsia="zh-CN"/>
        </w:rPr>
        <w:t>本保函的开具是我方真实意思表示，符合法律法规规定，我方同意遵守本保函约定并无条件承担担保责任。本保函与其他规定或条款不一致时，以本保函约定为准。</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lang w:eastAsia="zh-CN"/>
        </w:rPr>
        <w:t>九、</w:t>
      </w:r>
      <w:r>
        <w:rPr>
          <w:rFonts w:hint="eastAsia" w:asciiTheme="minorEastAsia" w:hAnsiTheme="minorEastAsia" w:eastAsiaTheme="minorEastAsia" w:cstheme="minorEastAsia"/>
          <w:color w:val="auto"/>
          <w:kern w:val="2"/>
          <w:sz w:val="21"/>
          <w:szCs w:val="21"/>
        </w:rPr>
        <w:t>本保函适用的法律为中华人民共和国法律，争议裁判管辖地为中华人民共和国</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lang w:eastAsia="zh-CN"/>
        </w:rPr>
        <w:t>十</w:t>
      </w:r>
      <w:r>
        <w:rPr>
          <w:rFonts w:hint="eastAsia" w:asciiTheme="minorEastAsia" w:hAnsiTheme="minorEastAsia" w:eastAsiaTheme="minorEastAsia" w:cstheme="minorEastAsia"/>
          <w:color w:val="auto"/>
          <w:kern w:val="2"/>
          <w:sz w:val="21"/>
          <w:szCs w:val="21"/>
        </w:rPr>
        <w:t>、本保函自我方法定代表人或授权代表</w:t>
      </w:r>
      <w:r>
        <w:rPr>
          <w:rFonts w:hint="eastAsia" w:asciiTheme="minorEastAsia" w:hAnsiTheme="minorEastAsia" w:eastAsiaTheme="minorEastAsia" w:cstheme="minorEastAsia"/>
          <w:color w:val="auto"/>
          <w:kern w:val="2"/>
          <w:sz w:val="21"/>
          <w:szCs w:val="21"/>
          <w:lang w:eastAsia="zh-CN"/>
        </w:rPr>
        <w:t>签名</w:t>
      </w:r>
      <w:r>
        <w:rPr>
          <w:rFonts w:hint="eastAsia" w:asciiTheme="minorEastAsia" w:hAnsiTheme="minorEastAsia" w:eastAsiaTheme="minorEastAsia" w:cstheme="minorEastAsia"/>
          <w:color w:val="auto"/>
          <w:kern w:val="2"/>
          <w:sz w:val="21"/>
          <w:szCs w:val="21"/>
        </w:rPr>
        <w:t>并加盖公章之日起生效。</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u w:val="none"/>
        </w:rPr>
      </w:pPr>
      <w:r>
        <w:rPr>
          <w:rFonts w:hint="eastAsia" w:asciiTheme="minorEastAsia" w:hAnsiTheme="minorEastAsia" w:eastAsiaTheme="minorEastAsia" w:cstheme="minorEastAsia"/>
          <w:color w:val="auto"/>
          <w:kern w:val="2"/>
          <w:sz w:val="21"/>
          <w:szCs w:val="21"/>
          <w:lang w:eastAsia="zh-CN"/>
        </w:rPr>
        <w:t>十一、本保函在重庆市辖区范围内的核验地点：</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none"/>
          <w:lang w:eastAsia="zh-CN"/>
        </w:rPr>
        <w:t>；核验方式：</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i/>
          <w:iCs/>
          <w:color w:val="auto"/>
          <w:kern w:val="2"/>
          <w:sz w:val="21"/>
          <w:szCs w:val="21"/>
          <w:u w:val="single"/>
        </w:rPr>
        <w:t>[提示：招标人可以根据项目实际情况，填写本保函在重庆本地的核验方式，如现场核验等]</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none"/>
          <w:lang w:val="en-US" w:eastAsia="zh-CN"/>
        </w:rPr>
        <w:t>。</w:t>
      </w:r>
    </w:p>
    <w:p>
      <w:pPr>
        <w:keepNext w:val="0"/>
        <w:keepLines w:val="0"/>
        <w:pageBreakBefore w:val="0"/>
        <w:widowControl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 xml:space="preserve">开 立 人：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rPr>
        <w:t>（公章）</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法定代表人（或授权</w:t>
      </w:r>
      <w:r>
        <w:rPr>
          <w:rFonts w:hint="eastAsia" w:asciiTheme="minorEastAsia" w:hAnsiTheme="minorEastAsia" w:eastAsiaTheme="minorEastAsia" w:cstheme="minorEastAsia"/>
          <w:color w:val="auto"/>
          <w:kern w:val="2"/>
          <w:sz w:val="21"/>
          <w:szCs w:val="21"/>
          <w:lang w:eastAsia="zh-CN"/>
        </w:rPr>
        <w:t>代表</w:t>
      </w:r>
      <w:r>
        <w:rPr>
          <w:rFonts w:hint="eastAsia" w:asciiTheme="minorEastAsia" w:hAnsiTheme="minorEastAsia" w:eastAsiaTheme="minorEastAsia" w:cstheme="minorEastAsia"/>
          <w:color w:val="auto"/>
          <w:kern w:val="2"/>
          <w:sz w:val="21"/>
          <w:szCs w:val="21"/>
        </w:rPr>
        <w:t>）：</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w:t>
      </w:r>
      <w:r>
        <w:rPr>
          <w:rFonts w:hint="eastAsia" w:asciiTheme="minorEastAsia" w:hAnsiTheme="minorEastAsia" w:eastAsiaTheme="minorEastAsia" w:cstheme="minorEastAsia"/>
          <w:color w:val="auto"/>
          <w:kern w:val="2"/>
          <w:sz w:val="21"/>
          <w:szCs w:val="21"/>
          <w:lang w:eastAsia="zh-CN"/>
        </w:rPr>
        <w:t>签名</w:t>
      </w:r>
      <w:r>
        <w:rPr>
          <w:rFonts w:hint="eastAsia" w:asciiTheme="minorEastAsia" w:hAnsiTheme="minorEastAsia" w:eastAsiaTheme="minorEastAsia" w:cstheme="minorEastAsia"/>
          <w:color w:val="auto"/>
          <w:kern w:val="2"/>
          <w:sz w:val="21"/>
          <w:szCs w:val="21"/>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地    址：</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邮政编码：</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电    话：</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传    真：</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rPr>
        <w:t xml:space="preserve"> </w:t>
      </w:r>
    </w:p>
    <w:p>
      <w:pPr>
        <w:pStyle w:val="2"/>
        <w:ind w:firstLine="420" w:firstLineChars="200"/>
        <w:rPr>
          <w:rFonts w:hint="eastAsia"/>
          <w:lang w:eastAsia="zh-CN"/>
        </w:rPr>
      </w:pPr>
      <w:r>
        <w:rPr>
          <w:rFonts w:hint="eastAsia" w:asciiTheme="minorEastAsia" w:hAnsiTheme="minorEastAsia" w:eastAsiaTheme="minorEastAsia" w:cstheme="minorEastAsia"/>
          <w:color w:val="auto"/>
          <w:kern w:val="2"/>
          <w:sz w:val="21"/>
          <w:szCs w:val="21"/>
        </w:rPr>
        <w:t xml:space="preserve">开立时间：    年 </w:t>
      </w:r>
      <w:r>
        <w:rPr>
          <w:rFonts w:hint="eastAsia" w:asciiTheme="minorEastAsia" w:hAnsiTheme="minorEastAsia" w:eastAsiaTheme="minorEastAsia" w:cstheme="minorEastAsia"/>
          <w:color w:val="auto"/>
          <w:kern w:val="2"/>
          <w:sz w:val="21"/>
          <w:szCs w:val="21"/>
          <w:lang w:val="en-US" w:eastAsia="zh-CN"/>
        </w:rPr>
        <w:t xml:space="preserve"> </w:t>
      </w:r>
      <w:r>
        <w:rPr>
          <w:rFonts w:hint="eastAsia" w:asciiTheme="minorEastAsia" w:hAnsiTheme="minorEastAsia" w:eastAsiaTheme="minorEastAsia" w:cstheme="minorEastAsia"/>
          <w:color w:val="auto"/>
          <w:kern w:val="2"/>
          <w:sz w:val="21"/>
          <w:szCs w:val="21"/>
        </w:rPr>
        <w:t xml:space="preserve">  月 </w:t>
      </w:r>
      <w:r>
        <w:rPr>
          <w:rFonts w:hint="eastAsia" w:asciiTheme="minorEastAsia" w:hAnsiTheme="minorEastAsia" w:eastAsiaTheme="minorEastAsia" w:cstheme="minorEastAsia"/>
          <w:color w:val="auto"/>
          <w:kern w:val="2"/>
          <w:sz w:val="21"/>
          <w:szCs w:val="21"/>
          <w:lang w:val="en-US" w:eastAsia="zh-CN"/>
        </w:rPr>
        <w:t xml:space="preserve">  </w:t>
      </w:r>
      <w:r>
        <w:rPr>
          <w:rFonts w:hint="eastAsia" w:asciiTheme="minorEastAsia" w:hAnsiTheme="minorEastAsia" w:eastAsiaTheme="minorEastAsia" w:cstheme="minorEastAsia"/>
          <w:color w:val="auto"/>
          <w:kern w:val="2"/>
          <w:sz w:val="21"/>
          <w:szCs w:val="21"/>
        </w:rPr>
        <w:t xml:space="preserve"> </w:t>
      </w:r>
      <w:r>
        <w:rPr>
          <w:rFonts w:hint="eastAsia" w:asciiTheme="minorEastAsia" w:hAnsiTheme="minorEastAsia" w:eastAsiaTheme="minorEastAsia" w:cstheme="minorEastAsia"/>
          <w:color w:val="auto"/>
          <w:kern w:val="2"/>
          <w:sz w:val="21"/>
          <w:szCs w:val="21"/>
          <w:lang w:eastAsia="zh-CN"/>
        </w:rPr>
        <w:t>日</w:t>
      </w:r>
    </w:p>
    <w:p>
      <w:pPr>
        <w:spacing w:line="240" w:lineRule="auto"/>
        <w:ind w:firstLine="0" w:firstLineChars="0"/>
        <w:rPr>
          <w:rFonts w:hint="eastAsia" w:ascii="宋体" w:hAnsi="宋体"/>
          <w:color w:val="auto"/>
          <w:szCs w:val="21"/>
          <w:highlight w:val="none"/>
        </w:rPr>
      </w:pPr>
      <w:r>
        <w:rPr>
          <w:rFonts w:hint="eastAsia" w:ascii="宋体" w:hAnsi="宋体"/>
          <w:color w:val="auto"/>
          <w:szCs w:val="21"/>
          <w:highlight w:val="none"/>
        </w:rPr>
        <w:br w:type="page"/>
      </w:r>
    </w:p>
    <w:p>
      <w:pPr>
        <w:spacing w:line="360" w:lineRule="auto"/>
        <w:ind w:firstLine="420" w:firstLineChars="200"/>
        <w:rPr>
          <w:rFonts w:ascii="宋体" w:hAnsi="宋体"/>
          <w:szCs w:val="21"/>
        </w:rPr>
      </w:pPr>
      <w:r>
        <w:rPr>
          <w:rFonts w:hint="eastAsia" w:ascii="宋体" w:hAnsi="宋体"/>
          <w:color w:val="auto"/>
          <w:szCs w:val="21"/>
          <w:highlight w:val="none"/>
        </w:rPr>
        <w:t>2.</w:t>
      </w:r>
      <w:r>
        <w:rPr>
          <w:rFonts w:hint="eastAsia" w:ascii="宋体" w:hAnsi="宋体"/>
          <w:szCs w:val="21"/>
          <w:lang w:eastAsia="zh-CN"/>
        </w:rPr>
        <w:t>中小企业声明函</w:t>
      </w:r>
    </w:p>
    <w:p>
      <w:pPr>
        <w:pStyle w:val="2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leftChars="0" w:right="0" w:rightChars="0"/>
        <w:jc w:val="center"/>
        <w:textAlignment w:val="auto"/>
        <w:outlineLvl w:val="9"/>
        <w:rPr>
          <w:rFonts w:hint="eastAsia" w:eastAsia="宋体"/>
          <w:color w:val="auto"/>
          <w:sz w:val="28"/>
          <w:szCs w:val="28"/>
          <w:lang w:eastAsia="zh-CN"/>
        </w:rPr>
      </w:pPr>
      <w:r>
        <w:rPr>
          <w:rFonts w:hint="eastAsia" w:ascii="宋体" w:hAnsi="宋体" w:cs="宋体"/>
          <w:color w:val="auto"/>
          <w:sz w:val="24"/>
          <w:szCs w:val="24"/>
          <w:lang w:eastAsia="zh-CN"/>
        </w:rPr>
        <w:t>中小企业</w:t>
      </w:r>
      <w:r>
        <w:rPr>
          <w:rFonts w:hint="eastAsia" w:ascii="宋体" w:hAnsi="宋体"/>
          <w:szCs w:val="21"/>
        </w:rPr>
        <w:t>声明函</w:t>
      </w:r>
      <w:r>
        <w:rPr>
          <w:rFonts w:hint="eastAsia" w:ascii="宋体" w:hAnsi="宋体" w:cs="宋体"/>
          <w:color w:val="auto"/>
          <w:sz w:val="24"/>
          <w:szCs w:val="24"/>
          <w:lang w:eastAsia="zh-CN"/>
        </w:rPr>
        <w:t>（</w:t>
      </w:r>
      <w:r>
        <w:rPr>
          <w:rFonts w:hint="eastAsia" w:ascii="宋体" w:hAnsi="宋体" w:cs="宋体"/>
          <w:color w:val="auto"/>
          <w:sz w:val="24"/>
          <w:szCs w:val="24"/>
          <w:lang w:val="en-US" w:eastAsia="zh-CN"/>
        </w:rPr>
        <w:t>工程类</w:t>
      </w:r>
      <w:r>
        <w:rPr>
          <w:rFonts w:hint="eastAsia" w:ascii="宋体" w:hAnsi="宋体" w:cs="宋体"/>
          <w:color w:val="auto"/>
          <w:sz w:val="24"/>
          <w:szCs w:val="24"/>
          <w:lang w:eastAsia="zh-CN"/>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sz w:val="21"/>
          <w:szCs w:val="21"/>
        </w:rPr>
      </w:pP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本公司（联合体）郑重声明，根据《政府采购促进中小企业发展管理办法》（财库〔2020〕46号）的规定，本公司</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联合体</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参加</w:t>
      </w:r>
      <w:r>
        <w:rPr>
          <w:rFonts w:hint="eastAsia" w:asciiTheme="minorEastAsia" w:hAnsiTheme="minorEastAsia" w:eastAsiaTheme="minorEastAsia" w:cstheme="minorEastAsia"/>
          <w:i/>
          <w:sz w:val="21"/>
          <w:szCs w:val="21"/>
          <w:u w:val="single"/>
        </w:rPr>
        <w:t>（单位名称）</w:t>
      </w:r>
      <w:r>
        <w:rPr>
          <w:rFonts w:hint="eastAsia" w:asciiTheme="minorEastAsia" w:hAnsiTheme="minorEastAsia" w:eastAsiaTheme="minorEastAsia" w:cstheme="minorEastAsia"/>
          <w:sz w:val="21"/>
          <w:szCs w:val="21"/>
        </w:rPr>
        <w:t>的</w:t>
      </w:r>
      <w:r>
        <w:rPr>
          <w:rFonts w:hint="eastAsia" w:asciiTheme="minorEastAsia" w:hAnsiTheme="minorEastAsia" w:eastAsiaTheme="minorEastAsia" w:cstheme="minorEastAsia"/>
          <w:i/>
          <w:sz w:val="21"/>
          <w:szCs w:val="21"/>
          <w:u w:val="single"/>
        </w:rPr>
        <w:t>（项目名称）</w:t>
      </w:r>
      <w:r>
        <w:rPr>
          <w:rFonts w:hint="eastAsia" w:asciiTheme="minorEastAsia" w:hAnsiTheme="minorEastAsia" w:eastAsiaTheme="minorEastAsia" w:cstheme="minorEastAsia"/>
          <w:sz w:val="21"/>
          <w:szCs w:val="21"/>
        </w:rPr>
        <w:t>采购活动，符合政策要求的相关中小企业（含联合体中的中小企业、签订分包意向协议的中小企业）的具体情况如下：</w:t>
      </w:r>
    </w:p>
    <w:p>
      <w:pPr>
        <w:spacing w:line="360" w:lineRule="auto"/>
        <w:ind w:firstLine="420" w:firstLineChars="200"/>
        <w:rPr>
          <w:rFonts w:ascii="宋体" w:hAnsi="宋体"/>
          <w:szCs w:val="21"/>
        </w:rPr>
      </w:pP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i/>
          <w:sz w:val="21"/>
          <w:szCs w:val="21"/>
          <w:u w:val="single"/>
        </w:rPr>
        <w:t>（标的名称）</w:t>
      </w:r>
      <w:r>
        <w:rPr>
          <w:rFonts w:hint="eastAsia" w:asciiTheme="minorEastAsia" w:hAnsiTheme="minorEastAsia" w:eastAsiaTheme="minorEastAsia" w:cstheme="minorEastAsia"/>
          <w:sz w:val="21"/>
          <w:szCs w:val="21"/>
        </w:rPr>
        <w:t>，属于</w:t>
      </w:r>
      <w:r>
        <w:rPr>
          <w:rFonts w:hint="eastAsia" w:asciiTheme="minorEastAsia" w:hAnsiTheme="minorEastAsia" w:eastAsiaTheme="minorEastAsia" w:cstheme="minorEastAsia"/>
          <w:i/>
          <w:sz w:val="21"/>
          <w:szCs w:val="21"/>
          <w:u w:val="single"/>
        </w:rPr>
        <w:t>（招标文件中明确的所属行业）</w:t>
      </w:r>
      <w:r>
        <w:rPr>
          <w:rFonts w:hint="eastAsia" w:asciiTheme="minorEastAsia" w:hAnsiTheme="minorEastAsia" w:eastAsiaTheme="minorEastAsia" w:cstheme="minorEastAsia"/>
          <w:sz w:val="21"/>
          <w:szCs w:val="21"/>
        </w:rPr>
        <w:t>；承建</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承接</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企业为</w:t>
      </w:r>
      <w:r>
        <w:rPr>
          <w:rFonts w:hint="eastAsia" w:asciiTheme="minorEastAsia" w:hAnsiTheme="minorEastAsia" w:eastAsiaTheme="minorEastAsia" w:cstheme="minorEastAsia"/>
          <w:i/>
          <w:sz w:val="21"/>
          <w:szCs w:val="21"/>
          <w:u w:val="single"/>
        </w:rPr>
        <w:t>（企业名称）</w:t>
      </w:r>
      <w:r>
        <w:rPr>
          <w:rFonts w:hint="eastAsia" w:asciiTheme="minorEastAsia" w:hAnsiTheme="minorEastAsia" w:eastAsiaTheme="minorEastAsia" w:cstheme="minorEastAsia"/>
          <w:sz w:val="21"/>
          <w:szCs w:val="21"/>
        </w:rPr>
        <w:t>，从业人员</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人，营业收入为</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万元，资产总额为</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万元，属于</w:t>
      </w:r>
      <w:r>
        <w:rPr>
          <w:rFonts w:hint="eastAsia" w:asciiTheme="minorEastAsia" w:hAnsiTheme="minorEastAsia" w:eastAsiaTheme="minorEastAsia" w:cstheme="minorEastAsia"/>
          <w:i/>
          <w:sz w:val="21"/>
          <w:szCs w:val="21"/>
          <w:u w:val="single"/>
        </w:rPr>
        <w:t>（中型企业、小型企业、微型企业）</w:t>
      </w:r>
      <w:r>
        <w:rPr>
          <w:rFonts w:hint="eastAsia" w:asciiTheme="minorEastAsia" w:hAnsiTheme="minorEastAsia" w:eastAsiaTheme="minorEastAsia" w:cstheme="minorEastAsia"/>
          <w:sz w:val="21"/>
          <w:szCs w:val="21"/>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i/>
          <w:sz w:val="21"/>
          <w:szCs w:val="21"/>
          <w:u w:val="single"/>
        </w:rPr>
        <w:t>（标的名称）</w:t>
      </w:r>
      <w:r>
        <w:rPr>
          <w:rFonts w:hint="eastAsia" w:asciiTheme="minorEastAsia" w:hAnsiTheme="minorEastAsia" w:eastAsiaTheme="minorEastAsia" w:cstheme="minorEastAsia"/>
          <w:sz w:val="21"/>
          <w:szCs w:val="21"/>
        </w:rPr>
        <w:t>，属于</w:t>
      </w:r>
      <w:r>
        <w:rPr>
          <w:rFonts w:hint="eastAsia" w:asciiTheme="minorEastAsia" w:hAnsiTheme="minorEastAsia" w:eastAsiaTheme="minorEastAsia" w:cstheme="minorEastAsia"/>
          <w:i/>
          <w:sz w:val="21"/>
          <w:szCs w:val="21"/>
          <w:u w:val="single"/>
        </w:rPr>
        <w:t>（招标文件中明确的所属行业）</w:t>
      </w:r>
      <w:r>
        <w:rPr>
          <w:rFonts w:hint="eastAsia" w:asciiTheme="minorEastAsia" w:hAnsiTheme="minorEastAsia" w:eastAsiaTheme="minorEastAsia" w:cstheme="minorEastAsia"/>
          <w:sz w:val="21"/>
          <w:szCs w:val="21"/>
        </w:rPr>
        <w:t>；承建</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承接</w:t>
      </w:r>
      <w:r>
        <w:rPr>
          <w:rFonts w:hint="eastAsia" w:asciiTheme="minorEastAsia" w:hAnsiTheme="minorEastAsia" w:eastAsiaTheme="minorEastAsia" w:cstheme="minorEastAsia"/>
          <w:sz w:val="21"/>
          <w:szCs w:val="21"/>
          <w:lang w:eastAsia="zh-CN"/>
        </w:rPr>
        <w:t>）</w:t>
      </w:r>
      <w:r>
        <w:rPr>
          <w:rFonts w:hint="eastAsia" w:ascii="宋体" w:hAnsi="宋体" w:eastAsia="宋体" w:cs="宋体"/>
          <w:color w:val="auto"/>
          <w:sz w:val="24"/>
          <w:szCs w:val="24"/>
        </w:rPr>
        <w:t>企业</w:t>
      </w:r>
      <w:r>
        <w:rPr>
          <w:rFonts w:hint="eastAsia" w:asciiTheme="minorEastAsia" w:hAnsiTheme="minorEastAsia" w:eastAsiaTheme="minorEastAsia" w:cstheme="minorEastAsia"/>
          <w:sz w:val="21"/>
          <w:szCs w:val="21"/>
        </w:rPr>
        <w:t>为</w:t>
      </w:r>
      <w:r>
        <w:rPr>
          <w:rFonts w:hint="eastAsia" w:asciiTheme="minorEastAsia" w:hAnsiTheme="minorEastAsia" w:eastAsiaTheme="minorEastAsia" w:cstheme="minorEastAsia"/>
          <w:i/>
          <w:sz w:val="21"/>
          <w:szCs w:val="21"/>
          <w:u w:val="single"/>
        </w:rPr>
        <w:t>（企业名称）</w:t>
      </w:r>
      <w:r>
        <w:rPr>
          <w:rFonts w:hint="eastAsia" w:asciiTheme="minorEastAsia" w:hAnsiTheme="minorEastAsia" w:eastAsiaTheme="minorEastAsia" w:cstheme="minorEastAsia"/>
          <w:sz w:val="21"/>
          <w:szCs w:val="21"/>
        </w:rPr>
        <w:t>，从业人员</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人，营业收入为</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万元，资产总额为</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万元，属于</w:t>
      </w:r>
      <w:r>
        <w:rPr>
          <w:rFonts w:hint="eastAsia" w:asciiTheme="minorEastAsia" w:hAnsiTheme="minorEastAsia" w:eastAsiaTheme="minorEastAsia" w:cstheme="minorEastAsia"/>
          <w:i/>
          <w:sz w:val="21"/>
          <w:szCs w:val="21"/>
          <w:u w:val="single"/>
        </w:rPr>
        <w:t>（中型企业、小型企业、微型企业）</w:t>
      </w:r>
      <w:r>
        <w:rPr>
          <w:rFonts w:hint="eastAsia" w:asciiTheme="minorEastAsia" w:hAnsiTheme="minorEastAsia" w:eastAsiaTheme="minorEastAsia" w:cstheme="minorEastAsia"/>
          <w:sz w:val="21"/>
          <w:szCs w:val="21"/>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以上企业，不属于大企业的分支机构，不存在控股股东为大企业的情形，也不存在与大企业的负责人为同一人的情形。</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本企业对上述声明内容的真实性负责。如有虚假，将依法承担相应责任。</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5355" w:firstLineChars="255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企业名称（盖章）：</w:t>
      </w:r>
      <w:r>
        <w:rPr>
          <w:rFonts w:hint="eastAsia" w:asciiTheme="minorEastAsia" w:hAnsiTheme="minorEastAsia" w:eastAsiaTheme="minorEastAsia" w:cstheme="minorEastAsia"/>
          <w:sz w:val="21"/>
          <w:szCs w:val="21"/>
          <w:u w:val="single"/>
          <w:lang w:eastAsia="zh-CN"/>
        </w:rPr>
        <w:t xml:space="preserve"> </w:t>
      </w:r>
      <w:r>
        <w:rPr>
          <w:rFonts w:hint="eastAsia" w:asciiTheme="minorEastAsia" w:hAnsiTheme="minorEastAsia" w:eastAsiaTheme="minorEastAsia" w:cstheme="minorEastAsia"/>
          <w:sz w:val="21"/>
          <w:szCs w:val="21"/>
          <w:u w:val="single"/>
          <w:lang w:val="en-US" w:eastAsia="zh-CN"/>
        </w:rPr>
        <w:t xml:space="preserve">       </w:t>
      </w:r>
      <w:r>
        <w:rPr>
          <w:rFonts w:hint="eastAsia" w:asciiTheme="minorEastAsia" w:hAnsiTheme="minorEastAsia" w:eastAsiaTheme="minorEastAsia" w:cstheme="minorEastAsia"/>
          <w:sz w:val="21"/>
          <w:szCs w:val="21"/>
        </w:rPr>
        <w:t xml:space="preserve">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right="784" w:firstLine="5355" w:firstLineChars="255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日期：</w:t>
      </w:r>
      <w:r>
        <w:rPr>
          <w:rFonts w:hint="eastAsia" w:asciiTheme="minorEastAsia" w:hAnsiTheme="minorEastAsia" w:eastAsiaTheme="minorEastAsia" w:cstheme="minorEastAsia"/>
          <w:sz w:val="21"/>
          <w:szCs w:val="21"/>
          <w:u w:val="single"/>
          <w:lang w:val="en-US" w:eastAsia="zh-CN"/>
        </w:rPr>
        <w:t xml:space="preserve">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填写时应注意以下事项：</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1.从业人员、营业收入、资产总额填报上一年度数据，无上一年度数据的新成立企业可不填报。</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2.中小企业应当按照《中小企业划型标准规定》（工信部联企业〔2011〕300号），如实填写并提交《</w:t>
      </w:r>
      <w:r>
        <w:rPr>
          <w:rFonts w:hint="eastAsia" w:asciiTheme="minorEastAsia" w:hAnsiTheme="minorEastAsia" w:eastAsiaTheme="minorEastAsia" w:cstheme="minorEastAsia"/>
          <w:b w:val="0"/>
          <w:bCs w:val="0"/>
          <w:kern w:val="0"/>
          <w:sz w:val="21"/>
          <w:szCs w:val="21"/>
          <w:lang w:eastAsia="zh-CN"/>
        </w:rPr>
        <w:t>中小企业</w:t>
      </w:r>
      <w:r>
        <w:rPr>
          <w:rFonts w:hint="eastAsia" w:ascii="宋体" w:hAnsi="宋体" w:eastAsia="宋体" w:cs="宋体"/>
          <w:color w:val="auto"/>
          <w:sz w:val="24"/>
          <w:szCs w:val="24"/>
        </w:rPr>
        <w:t>声明函</w:t>
      </w:r>
      <w:r>
        <w:rPr>
          <w:rFonts w:hint="eastAsia" w:asciiTheme="minorEastAsia" w:hAnsiTheme="minorEastAsia" w:eastAsiaTheme="minorEastAsia" w:cstheme="minorEastAsia"/>
          <w:b w:val="0"/>
          <w:bCs w:val="0"/>
          <w:kern w:val="0"/>
          <w:sz w:val="21"/>
          <w:szCs w:val="21"/>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3.行业类别由招标人在招标文件中明确，投标人填写《中小企业声明函》中所属行业时，应与招标文件明确的行业类别一致。</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4.本声明函“企业名称（盖章）”处为</w:t>
      </w:r>
      <w:r>
        <w:rPr>
          <w:rFonts w:hint="eastAsia" w:asciiTheme="minorEastAsia" w:hAnsiTheme="minorEastAsia" w:eastAsiaTheme="minorEastAsia" w:cstheme="minorEastAsia"/>
          <w:b w:val="0"/>
          <w:bCs w:val="0"/>
          <w:kern w:val="0"/>
          <w:sz w:val="21"/>
          <w:szCs w:val="21"/>
          <w:lang w:val="en-US" w:eastAsia="zh-CN"/>
        </w:rPr>
        <w:t>中小企业</w:t>
      </w:r>
      <w:r>
        <w:rPr>
          <w:rFonts w:hint="eastAsia" w:asciiTheme="minorEastAsia" w:hAnsiTheme="minorEastAsia" w:eastAsiaTheme="minorEastAsia" w:cstheme="minorEastAsia"/>
          <w:b w:val="0"/>
          <w:bCs w:val="0"/>
          <w:kern w:val="0"/>
          <w:sz w:val="21"/>
          <w:szCs w:val="21"/>
        </w:rPr>
        <w:t>盖章。</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br w:type="page"/>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注：各行业划型标准：</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（一）农、林、牧、渔业。营业收入20000万元以下的为中小微型企业。其中，营业收入500万元及以上的为中型企业，营业收入50万元及以上的为小型企业，营业收入50万元以下的为微型企业。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tabs>
          <w:tab w:val="left" w:pos="6300"/>
        </w:tabs>
        <w:kinsoku/>
        <w:wordWrap/>
        <w:overflowPunct/>
        <w:topLinePunct w:val="0"/>
        <w:autoSpaceDE/>
        <w:autoSpaceDN/>
        <w:bidi w:val="0"/>
        <w:adjustRightInd/>
        <w:snapToGrid w:val="0"/>
        <w:spacing w:before="0" w:beforeAutospacing="0" w:after="0" w:afterAutospacing="0" w:line="360" w:lineRule="auto"/>
        <w:ind w:left="0" w:leftChars="0" w:right="0" w:rightChars="0" w:firstLine="420" w:firstLineChars="200"/>
        <w:textAlignment w:val="auto"/>
        <w:outlineLvl w:val="9"/>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pPr>
        <w:pBdr>
          <w:top w:val="none" w:color="auto" w:sz="0" w:space="0"/>
          <w:left w:val="none" w:color="auto" w:sz="0" w:space="0"/>
          <w:bottom w:val="none" w:color="auto" w:sz="0" w:space="0"/>
          <w:right w:val="none" w:color="auto" w:sz="0" w:space="0"/>
        </w:pBdr>
        <w:tabs>
          <w:tab w:val="left" w:pos="6300"/>
        </w:tabs>
        <w:snapToGrid w:val="0"/>
        <w:spacing w:line="360" w:lineRule="auto"/>
        <w:ind w:firstLine="420" w:firstLineChars="200"/>
        <w:jc w:val="left"/>
        <w:outlineLvl w:val="9"/>
        <w:rPr>
          <w:rFonts w:hint="eastAsia" w:ascii="宋体" w:hAnsi="宋体"/>
          <w:szCs w:val="21"/>
          <w:lang w:val="en-US" w:eastAsia="zh-CN"/>
        </w:rPr>
      </w:pPr>
      <w:r>
        <w:rPr>
          <w:rFonts w:hint="eastAsia" w:asciiTheme="minorEastAsia" w:hAnsiTheme="minorEastAsia" w:eastAsiaTheme="minorEastAsia" w:cstheme="minorEastAsia"/>
          <w:kern w:val="0"/>
          <w:sz w:val="21"/>
          <w:szCs w:val="21"/>
        </w:rPr>
        <w:t>（十六）其他未列明行业。从业人员300人以下的为中小微型企业。其中，从业人员100人及以上的为中型企业；从业人员10人及以上的为小型企业；从业人员10人以下的为微型企业。</w:t>
      </w:r>
      <w:r>
        <w:rPr>
          <w:rFonts w:hint="eastAsia" w:ascii="宋体" w:hAnsi="宋体"/>
          <w:szCs w:val="21"/>
          <w:lang w:val="en-US" w:eastAsia="zh-CN"/>
        </w:rPr>
        <w:br w:type="page"/>
      </w:r>
    </w:p>
    <w:p>
      <w:pPr>
        <w:spacing w:line="360" w:lineRule="auto"/>
        <w:ind w:firstLine="420" w:firstLineChars="200"/>
        <w:rPr>
          <w:rFonts w:hint="eastAsia" w:ascii="宋体" w:hAnsi="宋体"/>
          <w:szCs w:val="21"/>
          <w:highlight w:val="none"/>
          <w:lang w:val="en-US" w:eastAsia="zh-CN"/>
        </w:rPr>
      </w:pPr>
      <w:r>
        <w:rPr>
          <w:rFonts w:hint="eastAsia" w:ascii="宋体" w:hAnsi="宋体"/>
          <w:szCs w:val="21"/>
          <w:highlight w:val="none"/>
          <w:lang w:val="en-US" w:eastAsia="zh-CN"/>
        </w:rPr>
        <w:t>3.</w:t>
      </w:r>
      <w:r>
        <w:rPr>
          <w:rFonts w:hint="eastAsia"/>
          <w:highlight w:val="none"/>
        </w:rPr>
        <w:t>中小企业承担合同份额</w:t>
      </w:r>
      <w:r>
        <w:rPr>
          <w:rFonts w:hint="eastAsia"/>
          <w:highlight w:val="none"/>
          <w:lang w:val="en-US" w:eastAsia="zh-CN"/>
        </w:rPr>
        <w:t>承诺函</w:t>
      </w:r>
    </w:p>
    <w:p>
      <w:pPr>
        <w:pStyle w:val="2"/>
        <w:spacing w:line="360" w:lineRule="auto"/>
        <w:jc w:val="center"/>
        <w:rPr>
          <w:rFonts w:hint="eastAsia" w:eastAsia="宋体"/>
          <w:highlight w:val="none"/>
          <w:lang w:val="en-US" w:eastAsia="zh-CN"/>
        </w:rPr>
      </w:pPr>
      <w:r>
        <w:rPr>
          <w:rFonts w:hint="eastAsia"/>
          <w:highlight w:val="none"/>
        </w:rPr>
        <w:t>中小企业承担合同份额</w:t>
      </w:r>
      <w:r>
        <w:rPr>
          <w:rFonts w:hint="eastAsia"/>
          <w:highlight w:val="none"/>
          <w:lang w:val="en-US" w:eastAsia="zh-CN"/>
        </w:rPr>
        <w:t>承诺函</w:t>
      </w:r>
    </w:p>
    <w:p>
      <w:pPr>
        <w:pStyle w:val="2"/>
        <w:spacing w:line="360" w:lineRule="auto"/>
        <w:jc w:val="center"/>
        <w:rPr>
          <w:rFonts w:hint="eastAsia" w:eastAsia="宋体"/>
          <w:highlight w:val="none"/>
          <w:lang w:val="en-US" w:eastAsia="zh-CN"/>
        </w:rPr>
      </w:pPr>
      <w:r>
        <w:rPr>
          <w:rFonts w:hint="eastAsia"/>
          <w:highlight w:val="none"/>
          <w:lang w:val="en-US" w:eastAsia="zh-CN"/>
        </w:rPr>
        <w:t>（</w:t>
      </w:r>
      <w:r>
        <w:rPr>
          <w:rFonts w:hint="eastAsia" w:ascii="宋体" w:hAnsi="宋体"/>
          <w:snapToGrid w:val="0"/>
          <w:kern w:val="0"/>
          <w:szCs w:val="21"/>
          <w:highlight w:val="none"/>
        </w:rPr>
        <w:t>以联合体形式面向中小企业</w:t>
      </w:r>
      <w:r>
        <w:rPr>
          <w:rFonts w:hint="eastAsia"/>
          <w:highlight w:val="none"/>
          <w:lang w:val="en-US" w:eastAsia="zh-CN"/>
        </w:rPr>
        <w:t>时采用</w:t>
      </w:r>
      <w:r>
        <w:rPr>
          <w:rFonts w:hint="eastAsia"/>
          <w:highlight w:val="none"/>
          <w:lang w:eastAsia="zh-CN"/>
        </w:rPr>
        <w:t>）</w:t>
      </w:r>
    </w:p>
    <w:p>
      <w:pPr>
        <w:autoSpaceDE w:val="0"/>
        <w:autoSpaceDN w:val="0"/>
        <w:adjustRightInd w:val="0"/>
        <w:snapToGrid w:val="0"/>
        <w:spacing w:line="360" w:lineRule="auto"/>
        <w:rPr>
          <w:rFonts w:ascii="宋体" w:hAnsi="宋体" w:cs="宋体"/>
          <w:snapToGrid w:val="0"/>
          <w:kern w:val="0"/>
          <w:szCs w:val="21"/>
          <w:highlight w:val="none"/>
        </w:rPr>
      </w:pPr>
      <w:r>
        <w:rPr>
          <w:rFonts w:hint="eastAsia" w:ascii="宋体" w:hAnsi="宋体" w:cs="宋体"/>
          <w:snapToGrid w:val="0"/>
          <w:kern w:val="0"/>
          <w:szCs w:val="21"/>
          <w:highlight w:val="none"/>
          <w:u w:val="single"/>
        </w:rPr>
        <w:t xml:space="preserve">        （招标人名称）</w:t>
      </w:r>
      <w:r>
        <w:rPr>
          <w:rFonts w:hint="eastAsia" w:ascii="宋体" w:hAnsi="宋体" w:cs="宋体"/>
          <w:snapToGrid w:val="0"/>
          <w:kern w:val="0"/>
          <w:szCs w:val="21"/>
          <w:highlight w:val="none"/>
        </w:rPr>
        <w:t>：</w:t>
      </w:r>
    </w:p>
    <w:p>
      <w:pPr>
        <w:autoSpaceDE w:val="0"/>
        <w:autoSpaceDN w:val="0"/>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我公司</w:t>
      </w:r>
      <w:r>
        <w:rPr>
          <w:rFonts w:hint="eastAsia" w:ascii="宋体" w:hAnsi="宋体" w:cs="宋体"/>
          <w:snapToGrid w:val="0"/>
          <w:kern w:val="0"/>
          <w:szCs w:val="21"/>
          <w:highlight w:val="none"/>
          <w:u w:val="single"/>
        </w:rPr>
        <w:t xml:space="preserve">        （所有成员单位名称）</w:t>
      </w:r>
      <w:r>
        <w:rPr>
          <w:rFonts w:hint="eastAsia" w:ascii="宋体" w:hAnsi="宋体" w:cs="宋体"/>
          <w:snapToGrid w:val="0"/>
          <w:kern w:val="0"/>
          <w:szCs w:val="21"/>
          <w:highlight w:val="none"/>
          <w:u w:val="none"/>
        </w:rPr>
        <w:t>自愿组成联合体</w:t>
      </w:r>
      <w:r>
        <w:rPr>
          <w:rFonts w:hint="eastAsia" w:ascii="宋体" w:hAnsi="宋体" w:cs="宋体"/>
          <w:snapToGrid w:val="0"/>
          <w:kern w:val="0"/>
          <w:szCs w:val="21"/>
          <w:highlight w:val="none"/>
        </w:rPr>
        <w:t>，</w:t>
      </w:r>
      <w:r>
        <w:rPr>
          <w:rFonts w:hint="eastAsia" w:ascii="宋体" w:hAnsi="宋体" w:cs="宋体"/>
          <w:snapToGrid w:val="0"/>
          <w:kern w:val="0"/>
          <w:szCs w:val="21"/>
          <w:highlight w:val="none"/>
          <w:lang w:val="en-US" w:eastAsia="zh-CN"/>
        </w:rPr>
        <w:t>承诺</w:t>
      </w:r>
      <w:r>
        <w:rPr>
          <w:rFonts w:hint="eastAsia" w:ascii="宋体" w:hAnsi="宋体" w:cs="宋体"/>
          <w:snapToGrid w:val="0"/>
          <w:kern w:val="0"/>
          <w:szCs w:val="21"/>
          <w:highlight w:val="none"/>
        </w:rPr>
        <w:t>将合同份额的</w:t>
      </w:r>
      <w:r>
        <w:rPr>
          <w:rFonts w:hint="eastAsia" w:ascii="宋体" w:hAnsi="宋体" w:cs="宋体"/>
          <w:snapToGrid w:val="0"/>
          <w:kern w:val="0"/>
          <w:szCs w:val="21"/>
          <w:highlight w:val="none"/>
          <w:u w:val="single"/>
          <w:lang w:val="en-US" w:eastAsia="zh-CN"/>
        </w:rPr>
        <w:t xml:space="preserve">    </w:t>
      </w:r>
      <w:r>
        <w:rPr>
          <w:rFonts w:hint="eastAsia" w:ascii="宋体" w:hAnsi="宋体" w:cs="宋体"/>
          <w:snapToGrid w:val="0"/>
          <w:kern w:val="0"/>
          <w:szCs w:val="21"/>
          <w:highlight w:val="none"/>
          <w:lang w:val="en-US" w:eastAsia="zh-CN"/>
        </w:rPr>
        <w:t>%</w:t>
      </w:r>
      <w:r>
        <w:rPr>
          <w:rFonts w:hint="eastAsia" w:ascii="宋体" w:hAnsi="宋体" w:cs="宋体"/>
          <w:snapToGrid w:val="0"/>
          <w:kern w:val="0"/>
          <w:szCs w:val="21"/>
          <w:highlight w:val="none"/>
        </w:rPr>
        <w:t>以</w:t>
      </w:r>
      <w:r>
        <w:rPr>
          <w:rFonts w:hint="eastAsia" w:ascii="宋体" w:hAnsi="宋体" w:cs="宋体"/>
          <w:snapToGrid w:val="0"/>
          <w:kern w:val="0"/>
          <w:szCs w:val="21"/>
          <w:highlight w:val="none"/>
          <w:lang w:val="en-US" w:eastAsia="zh-CN"/>
        </w:rPr>
        <w:t>上由联合体中的中小企业实施</w:t>
      </w:r>
      <w:r>
        <w:rPr>
          <w:rFonts w:hint="eastAsia" w:ascii="宋体" w:hAnsi="宋体" w:cs="宋体"/>
          <w:snapToGrid w:val="0"/>
          <w:kern w:val="0"/>
          <w:szCs w:val="21"/>
          <w:highlight w:val="none"/>
        </w:rPr>
        <w:t>。</w:t>
      </w:r>
      <w:r>
        <w:rPr>
          <w:rFonts w:hint="eastAsia" w:ascii="宋体" w:hAnsi="宋体" w:cs="宋体"/>
          <w:i/>
          <w:iCs/>
          <w:snapToGrid w:val="0"/>
          <w:kern w:val="0"/>
          <w:szCs w:val="21"/>
          <w:highlight w:val="none"/>
        </w:rPr>
        <w:t>[提示：2025年、2026年执行不低于40%的比例，之后年度执行不低于30%的比例</w:t>
      </w:r>
      <w:r>
        <w:rPr>
          <w:rFonts w:hint="eastAsia" w:ascii="宋体" w:hAnsi="宋体" w:cs="宋体"/>
          <w:i/>
          <w:iCs/>
          <w:snapToGrid w:val="0"/>
          <w:kern w:val="0"/>
          <w:szCs w:val="21"/>
          <w:highlight w:val="none"/>
          <w:lang w:eastAsia="zh-CN"/>
        </w:rPr>
        <w:t>。</w:t>
      </w:r>
      <w:r>
        <w:rPr>
          <w:rFonts w:hint="eastAsia" w:ascii="宋体" w:hAnsi="宋体" w:cs="宋体"/>
          <w:i/>
          <w:iCs/>
          <w:snapToGrid w:val="0"/>
          <w:kern w:val="0"/>
          <w:szCs w:val="21"/>
          <w:highlight w:val="none"/>
        </w:rPr>
        <w:t>]</w:t>
      </w:r>
    </w:p>
    <w:p>
      <w:pPr>
        <w:autoSpaceDE w:val="0"/>
        <w:autoSpaceDN w:val="0"/>
        <w:adjustRightInd w:val="0"/>
        <w:snapToGrid w:val="0"/>
        <w:spacing w:line="360" w:lineRule="auto"/>
        <w:ind w:firstLine="420" w:firstLineChars="200"/>
        <w:rPr>
          <w:rFonts w:hint="eastAsia" w:ascii="宋体" w:hAnsi="宋体" w:cs="宋体"/>
          <w:snapToGrid w:val="0"/>
          <w:kern w:val="0"/>
          <w:szCs w:val="21"/>
          <w:highlight w:val="none"/>
        </w:rPr>
      </w:pPr>
    </w:p>
    <w:p>
      <w:pPr>
        <w:autoSpaceDE w:val="0"/>
        <w:autoSpaceDN w:val="0"/>
        <w:adjustRightInd w:val="0"/>
        <w:snapToGrid w:val="0"/>
        <w:spacing w:line="360" w:lineRule="auto"/>
        <w:ind w:firstLine="420" w:firstLineChars="200"/>
        <w:rPr>
          <w:rFonts w:ascii="宋体" w:hAnsi="宋体" w:cs="宋体"/>
          <w:snapToGrid w:val="0"/>
          <w:kern w:val="0"/>
          <w:szCs w:val="21"/>
          <w:highlight w:val="none"/>
        </w:rPr>
      </w:pPr>
      <w:r>
        <w:rPr>
          <w:rFonts w:hint="eastAsia" w:ascii="宋体" w:hAnsi="宋体" w:cs="宋体"/>
          <w:snapToGrid w:val="0"/>
          <w:kern w:val="0"/>
          <w:szCs w:val="21"/>
          <w:highlight w:val="none"/>
        </w:rPr>
        <w:t>特此承诺。</w:t>
      </w:r>
    </w:p>
    <w:p>
      <w:pPr>
        <w:autoSpaceDE w:val="0"/>
        <w:autoSpaceDN w:val="0"/>
        <w:adjustRightInd w:val="0"/>
        <w:snapToGrid w:val="0"/>
        <w:spacing w:line="360" w:lineRule="auto"/>
        <w:ind w:firstLine="640"/>
        <w:rPr>
          <w:rFonts w:ascii="宋体" w:hAnsi="宋体" w:cs="宋体"/>
          <w:snapToGrid w:val="0"/>
          <w:kern w:val="0"/>
          <w:sz w:val="32"/>
          <w:szCs w:val="32"/>
          <w:highlight w:val="none"/>
        </w:rPr>
      </w:pPr>
    </w:p>
    <w:p>
      <w:pPr>
        <w:autoSpaceDE w:val="0"/>
        <w:autoSpaceDN w:val="0"/>
        <w:adjustRightInd w:val="0"/>
        <w:snapToGrid w:val="0"/>
        <w:spacing w:line="360" w:lineRule="auto"/>
        <w:ind w:firstLine="640"/>
        <w:rPr>
          <w:rFonts w:ascii="宋体" w:hAnsi="宋体" w:cs="宋体"/>
          <w:snapToGrid w:val="0"/>
          <w:kern w:val="0"/>
          <w:sz w:val="32"/>
          <w:szCs w:val="32"/>
          <w:highlight w:val="none"/>
        </w:rPr>
      </w:pPr>
    </w:p>
    <w:p>
      <w:pPr>
        <w:autoSpaceDE w:val="0"/>
        <w:autoSpaceDN w:val="0"/>
        <w:adjustRightInd w:val="0"/>
        <w:snapToGrid w:val="0"/>
        <w:spacing w:line="360" w:lineRule="auto"/>
        <w:ind w:firstLine="640"/>
        <w:rPr>
          <w:rFonts w:ascii="宋体" w:hAnsi="宋体" w:cs="宋体"/>
          <w:snapToGrid w:val="0"/>
          <w:kern w:val="0"/>
          <w:sz w:val="32"/>
          <w:szCs w:val="32"/>
          <w:highlight w:val="none"/>
        </w:rPr>
      </w:pPr>
    </w:p>
    <w:p>
      <w:pPr>
        <w:autoSpaceDE w:val="0"/>
        <w:autoSpaceDN w:val="0"/>
        <w:adjustRightInd w:val="0"/>
        <w:snapToGrid w:val="0"/>
        <w:spacing w:line="360" w:lineRule="auto"/>
        <w:ind w:firstLine="640"/>
        <w:rPr>
          <w:rFonts w:ascii="宋体" w:hAnsi="宋体" w:cs="宋体"/>
          <w:snapToGrid w:val="0"/>
          <w:kern w:val="0"/>
          <w:sz w:val="32"/>
          <w:szCs w:val="32"/>
          <w:highlight w:val="none"/>
        </w:rPr>
      </w:pPr>
    </w:p>
    <w:p>
      <w:pPr>
        <w:autoSpaceDE w:val="0"/>
        <w:autoSpaceDN w:val="0"/>
        <w:adjustRightInd w:val="0"/>
        <w:snapToGrid w:val="0"/>
        <w:spacing w:line="360" w:lineRule="auto"/>
        <w:ind w:firstLine="640"/>
        <w:rPr>
          <w:rFonts w:ascii="宋体" w:hAnsi="宋体" w:cs="宋体"/>
          <w:snapToGrid w:val="0"/>
          <w:kern w:val="0"/>
          <w:sz w:val="32"/>
          <w:szCs w:val="32"/>
          <w:highlight w:val="none"/>
        </w:rPr>
      </w:pPr>
    </w:p>
    <w:p>
      <w:pPr>
        <w:tabs>
          <w:tab w:val="left" w:pos="4200"/>
          <w:tab w:val="left" w:pos="4620"/>
        </w:tabs>
        <w:autoSpaceDE w:val="0"/>
        <w:autoSpaceDN w:val="0"/>
        <w:adjustRightInd w:val="0"/>
        <w:snapToGrid w:val="0"/>
        <w:spacing w:line="360" w:lineRule="auto"/>
        <w:ind w:firstLine="420" w:firstLineChars="200"/>
        <w:jc w:val="right"/>
        <w:rPr>
          <w:rFonts w:ascii="宋体" w:hAnsi="宋体"/>
          <w:kern w:val="0"/>
          <w:szCs w:val="21"/>
          <w:highlight w:val="none"/>
        </w:rPr>
      </w:pPr>
      <w:r>
        <w:rPr>
          <w:rFonts w:ascii="宋体" w:hAnsi="宋体"/>
          <w:kern w:val="0"/>
          <w:szCs w:val="21"/>
          <w:highlight w:val="none"/>
        </w:rPr>
        <w:t>投  标  人：</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ascii="宋体" w:hAnsi="宋体"/>
          <w:kern w:val="0"/>
          <w:szCs w:val="21"/>
          <w:highlight w:val="none"/>
        </w:rPr>
        <w:t>（</w:t>
      </w:r>
      <w:r>
        <w:rPr>
          <w:rFonts w:ascii="宋体" w:hAnsi="宋体"/>
          <w:spacing w:val="-1"/>
          <w:kern w:val="0"/>
          <w:szCs w:val="21"/>
          <w:highlight w:val="none"/>
        </w:rPr>
        <w:t>盖单位法人章</w:t>
      </w:r>
      <w:r>
        <w:rPr>
          <w:rFonts w:ascii="宋体" w:hAnsi="宋体"/>
          <w:kern w:val="0"/>
          <w:szCs w:val="21"/>
          <w:highlight w:val="none"/>
        </w:rPr>
        <w:t>）</w:t>
      </w:r>
    </w:p>
    <w:p>
      <w:pPr>
        <w:tabs>
          <w:tab w:val="left" w:pos="6300"/>
        </w:tabs>
        <w:autoSpaceDE w:val="0"/>
        <w:autoSpaceDN w:val="0"/>
        <w:adjustRightInd w:val="0"/>
        <w:snapToGrid w:val="0"/>
        <w:spacing w:line="360" w:lineRule="auto"/>
        <w:ind w:firstLine="420" w:firstLineChars="200"/>
        <w:jc w:val="right"/>
        <w:rPr>
          <w:rFonts w:ascii="宋体" w:hAnsi="宋体"/>
          <w:kern w:val="0"/>
          <w:szCs w:val="21"/>
          <w:highlight w:val="none"/>
        </w:rPr>
      </w:pPr>
      <w:r>
        <w:rPr>
          <w:rFonts w:ascii="宋体" w:hAnsi="宋体"/>
          <w:kern w:val="0"/>
          <w:szCs w:val="21"/>
          <w:highlight w:val="none"/>
        </w:rPr>
        <w:t>法定代表人：</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kern w:val="0"/>
          <w:szCs w:val="21"/>
          <w:highlight w:val="none"/>
        </w:rPr>
        <w:t>（</w:t>
      </w:r>
      <w:r>
        <w:rPr>
          <w:rFonts w:hint="eastAsia" w:ascii="宋体" w:hAnsi="宋体"/>
          <w:kern w:val="0"/>
          <w:szCs w:val="21"/>
          <w:highlight w:val="none"/>
        </w:rPr>
        <w:t>签名</w:t>
      </w:r>
      <w:r>
        <w:rPr>
          <w:rFonts w:ascii="宋体" w:hAnsi="宋体"/>
          <w:kern w:val="0"/>
          <w:szCs w:val="21"/>
          <w:highlight w:val="none"/>
        </w:rPr>
        <w:t>或盖章）</w:t>
      </w:r>
    </w:p>
    <w:p>
      <w:pPr>
        <w:tabs>
          <w:tab w:val="left" w:pos="7140"/>
          <w:tab w:val="left" w:pos="7560"/>
          <w:tab w:val="left" w:pos="8300"/>
        </w:tabs>
        <w:autoSpaceDE w:val="0"/>
        <w:autoSpaceDN w:val="0"/>
        <w:adjustRightInd w:val="0"/>
        <w:spacing w:line="360" w:lineRule="auto"/>
        <w:ind w:firstLine="420" w:firstLineChars="200"/>
        <w:jc w:val="right"/>
        <w:rPr>
          <w:rFonts w:ascii="宋体" w:hAnsi="宋体"/>
          <w:snapToGrid w:val="0"/>
          <w:kern w:val="0"/>
          <w:szCs w:val="21"/>
          <w:highlight w:val="none"/>
        </w:rPr>
      </w:pPr>
    </w:p>
    <w:p>
      <w:pPr>
        <w:spacing w:line="240" w:lineRule="auto"/>
        <w:ind w:firstLine="420" w:firstLineChars="0"/>
        <w:jc w:val="right"/>
        <w:rPr>
          <w:rFonts w:ascii="宋体" w:hAnsi="宋体"/>
          <w:kern w:val="0"/>
          <w:szCs w:val="21"/>
          <w:highlight w:val="none"/>
        </w:rPr>
      </w:pPr>
      <w:r>
        <w:rPr>
          <w:rFonts w:ascii="宋体" w:hAnsi="宋体"/>
          <w:kern w:val="0"/>
          <w:szCs w:val="21"/>
          <w:highlight w:val="none"/>
        </w:rPr>
        <w:t>年</w:t>
      </w:r>
      <w:r>
        <w:rPr>
          <w:rFonts w:hint="eastAsia" w:ascii="宋体" w:hAnsi="宋体"/>
          <w:kern w:val="0"/>
          <w:szCs w:val="21"/>
          <w:highlight w:val="none"/>
          <w:u w:val="single"/>
        </w:rPr>
        <w:t xml:space="preserve">    </w:t>
      </w:r>
      <w:r>
        <w:rPr>
          <w:rFonts w:ascii="宋体" w:hAnsi="宋体"/>
          <w:kern w:val="0"/>
          <w:szCs w:val="21"/>
          <w:highlight w:val="none"/>
        </w:rPr>
        <w:t>月</w:t>
      </w:r>
      <w:r>
        <w:rPr>
          <w:rFonts w:hint="eastAsia" w:ascii="宋体" w:hAnsi="宋体"/>
          <w:kern w:val="0"/>
          <w:szCs w:val="21"/>
          <w:highlight w:val="none"/>
          <w:u w:val="single"/>
        </w:rPr>
        <w:t xml:space="preserve">    </w:t>
      </w:r>
      <w:r>
        <w:rPr>
          <w:rFonts w:ascii="宋体" w:hAnsi="宋体"/>
          <w:kern w:val="0"/>
          <w:szCs w:val="21"/>
          <w:highlight w:val="none"/>
        </w:rPr>
        <w:t>日</w:t>
      </w:r>
    </w:p>
    <w:p>
      <w:pPr>
        <w:rPr>
          <w:rFonts w:ascii="宋体" w:hAnsi="宋体"/>
          <w:color w:val="auto"/>
          <w:szCs w:val="21"/>
          <w:highlight w:val="none"/>
        </w:rPr>
      </w:pPr>
      <w:r>
        <w:rPr>
          <w:rFonts w:ascii="宋体" w:hAnsi="宋体"/>
          <w:color w:val="auto"/>
          <w:szCs w:val="21"/>
          <w:highlight w:val="none"/>
        </w:rPr>
        <w:br w:type="page"/>
      </w:r>
    </w:p>
    <w:p>
      <w:pPr>
        <w:spacing w:line="360" w:lineRule="auto"/>
        <w:ind w:firstLine="420" w:firstLineChars="200"/>
        <w:rPr>
          <w:rFonts w:hint="eastAsia" w:ascii="宋体" w:hAnsi="宋体"/>
          <w:szCs w:val="21"/>
          <w:highlight w:val="none"/>
          <w:lang w:val="en-US" w:eastAsia="zh-CN"/>
        </w:rPr>
      </w:pPr>
      <w:r>
        <w:rPr>
          <w:rFonts w:hint="eastAsia" w:ascii="宋体" w:hAnsi="宋体"/>
          <w:szCs w:val="21"/>
          <w:highlight w:val="none"/>
          <w:lang w:val="en-US" w:eastAsia="zh-CN"/>
        </w:rPr>
        <w:t>4.分包承诺函</w:t>
      </w:r>
    </w:p>
    <w:p>
      <w:pPr>
        <w:pStyle w:val="2"/>
        <w:spacing w:line="360" w:lineRule="auto"/>
        <w:jc w:val="center"/>
        <w:rPr>
          <w:rFonts w:hint="eastAsia"/>
          <w:highlight w:val="none"/>
          <w:lang w:val="en-US" w:eastAsia="zh-CN"/>
        </w:rPr>
      </w:pPr>
      <w:r>
        <w:rPr>
          <w:rFonts w:hint="eastAsia"/>
          <w:highlight w:val="none"/>
          <w:lang w:val="en-US" w:eastAsia="zh-CN"/>
        </w:rPr>
        <w:t>分包承诺函</w:t>
      </w:r>
    </w:p>
    <w:p>
      <w:pPr>
        <w:pStyle w:val="2"/>
        <w:spacing w:line="360" w:lineRule="auto"/>
        <w:jc w:val="center"/>
        <w:rPr>
          <w:rFonts w:hint="eastAsia" w:eastAsia="宋体"/>
          <w:highlight w:val="none"/>
          <w:lang w:val="en-US" w:eastAsia="zh-CN"/>
        </w:rPr>
      </w:pPr>
      <w:r>
        <w:rPr>
          <w:rFonts w:hint="eastAsia"/>
          <w:highlight w:val="none"/>
          <w:lang w:val="en-US" w:eastAsia="zh-CN"/>
        </w:rPr>
        <w:t>（</w:t>
      </w:r>
      <w:r>
        <w:rPr>
          <w:rFonts w:hint="eastAsia" w:ascii="宋体" w:hAnsi="宋体"/>
          <w:snapToGrid w:val="0"/>
          <w:kern w:val="0"/>
          <w:szCs w:val="21"/>
          <w:highlight w:val="none"/>
        </w:rPr>
        <w:t>以合同分包形式面向中小企业</w:t>
      </w:r>
      <w:r>
        <w:rPr>
          <w:rFonts w:hint="eastAsia"/>
          <w:highlight w:val="none"/>
          <w:lang w:val="en-US" w:eastAsia="zh-CN"/>
        </w:rPr>
        <w:t>时采用</w:t>
      </w:r>
      <w:r>
        <w:rPr>
          <w:rFonts w:hint="eastAsia"/>
          <w:highlight w:val="none"/>
          <w:lang w:eastAsia="zh-CN"/>
        </w:rPr>
        <w:t>）</w:t>
      </w:r>
    </w:p>
    <w:p>
      <w:pPr>
        <w:autoSpaceDE w:val="0"/>
        <w:autoSpaceDN w:val="0"/>
        <w:adjustRightInd w:val="0"/>
        <w:snapToGrid w:val="0"/>
        <w:spacing w:line="360" w:lineRule="auto"/>
        <w:rPr>
          <w:rFonts w:ascii="宋体" w:hAnsi="宋体" w:cs="宋体"/>
          <w:snapToGrid w:val="0"/>
          <w:kern w:val="0"/>
          <w:szCs w:val="21"/>
          <w:highlight w:val="none"/>
        </w:rPr>
      </w:pPr>
      <w:r>
        <w:rPr>
          <w:rFonts w:hint="eastAsia" w:ascii="宋体" w:hAnsi="宋体" w:cs="宋体"/>
          <w:snapToGrid w:val="0"/>
          <w:kern w:val="0"/>
          <w:szCs w:val="21"/>
          <w:highlight w:val="none"/>
          <w:u w:val="single"/>
        </w:rPr>
        <w:t xml:space="preserve">        （招标人名称）</w:t>
      </w:r>
      <w:r>
        <w:rPr>
          <w:rFonts w:hint="eastAsia" w:ascii="宋体" w:hAnsi="宋体" w:cs="宋体"/>
          <w:snapToGrid w:val="0"/>
          <w:kern w:val="0"/>
          <w:szCs w:val="21"/>
          <w:highlight w:val="none"/>
        </w:rPr>
        <w:t>：</w:t>
      </w:r>
    </w:p>
    <w:p>
      <w:pPr>
        <w:autoSpaceDE w:val="0"/>
        <w:autoSpaceDN w:val="0"/>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我公司</w:t>
      </w:r>
      <w:r>
        <w:rPr>
          <w:rFonts w:hint="eastAsia" w:ascii="宋体" w:hAnsi="宋体" w:cs="宋体"/>
          <w:snapToGrid w:val="0"/>
          <w:kern w:val="0"/>
          <w:szCs w:val="21"/>
          <w:highlight w:val="none"/>
          <w:u w:val="single"/>
        </w:rPr>
        <w:t xml:space="preserve">        （投标人名称）</w:t>
      </w:r>
      <w:r>
        <w:rPr>
          <w:rFonts w:hint="eastAsia" w:ascii="宋体" w:hAnsi="宋体" w:cs="宋体"/>
          <w:snapToGrid w:val="0"/>
          <w:kern w:val="0"/>
          <w:szCs w:val="21"/>
          <w:highlight w:val="none"/>
        </w:rPr>
        <w:t>若中标，</w:t>
      </w:r>
      <w:r>
        <w:rPr>
          <w:rFonts w:hint="eastAsia" w:ascii="宋体" w:hAnsi="宋体" w:cs="宋体"/>
          <w:snapToGrid w:val="0"/>
          <w:kern w:val="0"/>
          <w:szCs w:val="21"/>
          <w:highlight w:val="none"/>
          <w:lang w:val="en-US" w:eastAsia="zh-CN"/>
        </w:rPr>
        <w:t>承诺</w:t>
      </w:r>
      <w:r>
        <w:rPr>
          <w:rFonts w:hint="eastAsia" w:ascii="宋体" w:hAnsi="宋体" w:cs="宋体"/>
          <w:snapToGrid w:val="0"/>
          <w:kern w:val="0"/>
          <w:szCs w:val="21"/>
          <w:highlight w:val="none"/>
        </w:rPr>
        <w:t>将合同份额的</w:t>
      </w:r>
      <w:r>
        <w:rPr>
          <w:rFonts w:hint="eastAsia" w:ascii="宋体" w:hAnsi="宋体" w:cs="宋体"/>
          <w:snapToGrid w:val="0"/>
          <w:kern w:val="0"/>
          <w:szCs w:val="21"/>
          <w:highlight w:val="none"/>
          <w:u w:val="single"/>
          <w:lang w:val="en-US" w:eastAsia="zh-CN"/>
        </w:rPr>
        <w:t xml:space="preserve">    </w:t>
      </w:r>
      <w:r>
        <w:rPr>
          <w:rFonts w:hint="eastAsia" w:ascii="宋体" w:hAnsi="宋体" w:cs="宋体"/>
          <w:snapToGrid w:val="0"/>
          <w:kern w:val="0"/>
          <w:szCs w:val="21"/>
          <w:highlight w:val="none"/>
          <w:lang w:val="en-US" w:eastAsia="zh-CN"/>
        </w:rPr>
        <w:t>%</w:t>
      </w:r>
      <w:r>
        <w:rPr>
          <w:rFonts w:hint="eastAsia" w:ascii="宋体" w:hAnsi="宋体" w:cs="宋体"/>
          <w:snapToGrid w:val="0"/>
          <w:kern w:val="0"/>
          <w:szCs w:val="21"/>
          <w:highlight w:val="none"/>
        </w:rPr>
        <w:t>以上分包给中小企业。</w:t>
      </w:r>
      <w:r>
        <w:rPr>
          <w:rFonts w:hint="eastAsia" w:ascii="宋体" w:hAnsi="宋体" w:cs="宋体"/>
          <w:i/>
          <w:iCs/>
          <w:snapToGrid w:val="0"/>
          <w:kern w:val="0"/>
          <w:szCs w:val="21"/>
          <w:highlight w:val="none"/>
        </w:rPr>
        <w:t>[提示：2025年、2026年执行不低于40%的比例，之后年度执行不低于30%的比例</w:t>
      </w:r>
      <w:r>
        <w:rPr>
          <w:rFonts w:hint="eastAsia" w:ascii="宋体" w:hAnsi="宋体" w:cs="宋体"/>
          <w:i/>
          <w:iCs/>
          <w:snapToGrid w:val="0"/>
          <w:kern w:val="0"/>
          <w:szCs w:val="21"/>
          <w:highlight w:val="none"/>
          <w:lang w:eastAsia="zh-CN"/>
        </w:rPr>
        <w:t>。</w:t>
      </w:r>
      <w:r>
        <w:rPr>
          <w:rFonts w:hint="eastAsia" w:ascii="宋体" w:hAnsi="宋体" w:cs="宋体"/>
          <w:i/>
          <w:iCs/>
          <w:snapToGrid w:val="0"/>
          <w:kern w:val="0"/>
          <w:szCs w:val="21"/>
          <w:highlight w:val="none"/>
        </w:rPr>
        <w:t>]</w:t>
      </w:r>
    </w:p>
    <w:p>
      <w:pPr>
        <w:autoSpaceDE w:val="0"/>
        <w:autoSpaceDN w:val="0"/>
        <w:adjustRightInd w:val="0"/>
        <w:snapToGrid w:val="0"/>
        <w:spacing w:line="360" w:lineRule="auto"/>
        <w:ind w:firstLine="420" w:firstLineChars="200"/>
        <w:rPr>
          <w:rFonts w:hint="eastAsia" w:ascii="宋体" w:hAnsi="宋体" w:cs="宋体"/>
          <w:snapToGrid w:val="0"/>
          <w:kern w:val="0"/>
          <w:szCs w:val="21"/>
          <w:highlight w:val="none"/>
        </w:rPr>
      </w:pPr>
    </w:p>
    <w:p>
      <w:pPr>
        <w:autoSpaceDE w:val="0"/>
        <w:autoSpaceDN w:val="0"/>
        <w:adjustRightInd w:val="0"/>
        <w:snapToGrid w:val="0"/>
        <w:spacing w:line="360" w:lineRule="auto"/>
        <w:ind w:firstLine="420" w:firstLineChars="200"/>
        <w:rPr>
          <w:rFonts w:ascii="宋体" w:hAnsi="宋体" w:cs="宋体"/>
          <w:snapToGrid w:val="0"/>
          <w:kern w:val="0"/>
          <w:szCs w:val="21"/>
          <w:highlight w:val="none"/>
        </w:rPr>
      </w:pPr>
      <w:r>
        <w:rPr>
          <w:rFonts w:hint="eastAsia" w:ascii="宋体" w:hAnsi="宋体" w:cs="宋体"/>
          <w:snapToGrid w:val="0"/>
          <w:kern w:val="0"/>
          <w:szCs w:val="21"/>
          <w:highlight w:val="none"/>
        </w:rPr>
        <w:t>特此承诺。</w:t>
      </w:r>
    </w:p>
    <w:p>
      <w:pPr>
        <w:autoSpaceDE w:val="0"/>
        <w:autoSpaceDN w:val="0"/>
        <w:adjustRightInd w:val="0"/>
        <w:snapToGrid w:val="0"/>
        <w:spacing w:line="360" w:lineRule="auto"/>
        <w:ind w:firstLine="640"/>
        <w:rPr>
          <w:rFonts w:ascii="宋体" w:hAnsi="宋体" w:cs="宋体"/>
          <w:snapToGrid w:val="0"/>
          <w:kern w:val="0"/>
          <w:sz w:val="32"/>
          <w:szCs w:val="32"/>
          <w:highlight w:val="none"/>
        </w:rPr>
      </w:pPr>
    </w:p>
    <w:p>
      <w:pPr>
        <w:autoSpaceDE w:val="0"/>
        <w:autoSpaceDN w:val="0"/>
        <w:adjustRightInd w:val="0"/>
        <w:snapToGrid w:val="0"/>
        <w:spacing w:line="360" w:lineRule="auto"/>
        <w:ind w:firstLine="640"/>
        <w:rPr>
          <w:rFonts w:ascii="宋体" w:hAnsi="宋体" w:cs="宋体"/>
          <w:snapToGrid w:val="0"/>
          <w:kern w:val="0"/>
          <w:sz w:val="32"/>
          <w:szCs w:val="32"/>
          <w:highlight w:val="none"/>
        </w:rPr>
      </w:pPr>
    </w:p>
    <w:p>
      <w:pPr>
        <w:autoSpaceDE w:val="0"/>
        <w:autoSpaceDN w:val="0"/>
        <w:adjustRightInd w:val="0"/>
        <w:snapToGrid w:val="0"/>
        <w:spacing w:line="360" w:lineRule="auto"/>
        <w:ind w:firstLine="640"/>
        <w:rPr>
          <w:rFonts w:ascii="宋体" w:hAnsi="宋体" w:cs="宋体"/>
          <w:snapToGrid w:val="0"/>
          <w:kern w:val="0"/>
          <w:sz w:val="32"/>
          <w:szCs w:val="32"/>
          <w:highlight w:val="none"/>
        </w:rPr>
      </w:pPr>
    </w:p>
    <w:p>
      <w:pPr>
        <w:autoSpaceDE w:val="0"/>
        <w:autoSpaceDN w:val="0"/>
        <w:adjustRightInd w:val="0"/>
        <w:snapToGrid w:val="0"/>
        <w:spacing w:line="360" w:lineRule="auto"/>
        <w:ind w:firstLine="640"/>
        <w:rPr>
          <w:rFonts w:ascii="宋体" w:hAnsi="宋体" w:cs="宋体"/>
          <w:snapToGrid w:val="0"/>
          <w:kern w:val="0"/>
          <w:sz w:val="32"/>
          <w:szCs w:val="32"/>
          <w:highlight w:val="none"/>
        </w:rPr>
      </w:pPr>
    </w:p>
    <w:p>
      <w:pPr>
        <w:autoSpaceDE w:val="0"/>
        <w:autoSpaceDN w:val="0"/>
        <w:adjustRightInd w:val="0"/>
        <w:snapToGrid w:val="0"/>
        <w:spacing w:line="360" w:lineRule="auto"/>
        <w:ind w:firstLine="640"/>
        <w:rPr>
          <w:rFonts w:ascii="宋体" w:hAnsi="宋体" w:cs="宋体"/>
          <w:snapToGrid w:val="0"/>
          <w:kern w:val="0"/>
          <w:sz w:val="32"/>
          <w:szCs w:val="32"/>
          <w:highlight w:val="none"/>
        </w:rPr>
      </w:pPr>
    </w:p>
    <w:p>
      <w:pPr>
        <w:tabs>
          <w:tab w:val="left" w:pos="4200"/>
          <w:tab w:val="left" w:pos="4620"/>
        </w:tabs>
        <w:autoSpaceDE w:val="0"/>
        <w:autoSpaceDN w:val="0"/>
        <w:adjustRightInd w:val="0"/>
        <w:snapToGrid w:val="0"/>
        <w:spacing w:line="360" w:lineRule="auto"/>
        <w:ind w:firstLine="420" w:firstLineChars="200"/>
        <w:jc w:val="right"/>
        <w:rPr>
          <w:rFonts w:ascii="宋体" w:hAnsi="宋体"/>
          <w:kern w:val="0"/>
          <w:szCs w:val="21"/>
          <w:highlight w:val="none"/>
        </w:rPr>
      </w:pPr>
      <w:r>
        <w:rPr>
          <w:rFonts w:ascii="宋体" w:hAnsi="宋体"/>
          <w:kern w:val="0"/>
          <w:szCs w:val="21"/>
          <w:highlight w:val="none"/>
        </w:rPr>
        <w:t>投  标  人：</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ascii="宋体" w:hAnsi="宋体"/>
          <w:kern w:val="0"/>
          <w:szCs w:val="21"/>
          <w:highlight w:val="none"/>
        </w:rPr>
        <w:t>（</w:t>
      </w:r>
      <w:r>
        <w:rPr>
          <w:rFonts w:ascii="宋体" w:hAnsi="宋体"/>
          <w:spacing w:val="-1"/>
          <w:kern w:val="0"/>
          <w:szCs w:val="21"/>
          <w:highlight w:val="none"/>
        </w:rPr>
        <w:t>盖单位法人章</w:t>
      </w:r>
      <w:r>
        <w:rPr>
          <w:rFonts w:ascii="宋体" w:hAnsi="宋体"/>
          <w:kern w:val="0"/>
          <w:szCs w:val="21"/>
          <w:highlight w:val="none"/>
        </w:rPr>
        <w:t>）</w:t>
      </w:r>
    </w:p>
    <w:p>
      <w:pPr>
        <w:tabs>
          <w:tab w:val="left" w:pos="6300"/>
        </w:tabs>
        <w:autoSpaceDE w:val="0"/>
        <w:autoSpaceDN w:val="0"/>
        <w:adjustRightInd w:val="0"/>
        <w:snapToGrid w:val="0"/>
        <w:spacing w:line="360" w:lineRule="auto"/>
        <w:ind w:firstLine="420" w:firstLineChars="200"/>
        <w:jc w:val="right"/>
        <w:rPr>
          <w:rFonts w:ascii="宋体" w:hAnsi="宋体"/>
          <w:kern w:val="0"/>
          <w:szCs w:val="21"/>
          <w:highlight w:val="none"/>
        </w:rPr>
      </w:pPr>
      <w:r>
        <w:rPr>
          <w:rFonts w:ascii="宋体" w:hAnsi="宋体"/>
          <w:kern w:val="0"/>
          <w:szCs w:val="21"/>
          <w:highlight w:val="none"/>
        </w:rPr>
        <w:t>法定代表人：</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kern w:val="0"/>
          <w:szCs w:val="21"/>
          <w:highlight w:val="none"/>
        </w:rPr>
        <w:t>（</w:t>
      </w:r>
      <w:r>
        <w:rPr>
          <w:rFonts w:hint="eastAsia" w:ascii="宋体" w:hAnsi="宋体"/>
          <w:kern w:val="0"/>
          <w:szCs w:val="21"/>
          <w:highlight w:val="none"/>
        </w:rPr>
        <w:t>签名</w:t>
      </w:r>
      <w:r>
        <w:rPr>
          <w:rFonts w:ascii="宋体" w:hAnsi="宋体"/>
          <w:kern w:val="0"/>
          <w:szCs w:val="21"/>
          <w:highlight w:val="none"/>
        </w:rPr>
        <w:t>或盖章）</w:t>
      </w:r>
    </w:p>
    <w:p>
      <w:pPr>
        <w:tabs>
          <w:tab w:val="left" w:pos="7140"/>
          <w:tab w:val="left" w:pos="7560"/>
          <w:tab w:val="left" w:pos="8300"/>
        </w:tabs>
        <w:autoSpaceDE w:val="0"/>
        <w:autoSpaceDN w:val="0"/>
        <w:adjustRightInd w:val="0"/>
        <w:spacing w:line="360" w:lineRule="auto"/>
        <w:ind w:firstLine="420" w:firstLineChars="200"/>
        <w:jc w:val="right"/>
        <w:rPr>
          <w:rFonts w:ascii="宋体" w:hAnsi="宋体"/>
          <w:snapToGrid w:val="0"/>
          <w:kern w:val="0"/>
          <w:szCs w:val="21"/>
          <w:highlight w:val="none"/>
        </w:rPr>
      </w:pPr>
    </w:p>
    <w:p>
      <w:pPr>
        <w:spacing w:line="240" w:lineRule="auto"/>
        <w:ind w:firstLine="420" w:firstLineChars="0"/>
        <w:jc w:val="right"/>
        <w:rPr>
          <w:rFonts w:ascii="宋体" w:hAnsi="宋体"/>
          <w:kern w:val="0"/>
          <w:szCs w:val="21"/>
          <w:highlight w:val="none"/>
        </w:rPr>
      </w:pPr>
      <w:r>
        <w:rPr>
          <w:rFonts w:hint="eastAsia" w:ascii="宋体" w:hAnsi="宋体"/>
          <w:kern w:val="0"/>
          <w:szCs w:val="21"/>
          <w:highlight w:val="none"/>
          <w:u w:val="single"/>
        </w:rPr>
        <w:t xml:space="preserve">    </w:t>
      </w:r>
      <w:r>
        <w:rPr>
          <w:rFonts w:ascii="宋体" w:hAnsi="宋体"/>
          <w:kern w:val="0"/>
          <w:szCs w:val="21"/>
          <w:highlight w:val="none"/>
        </w:rPr>
        <w:t>年</w:t>
      </w:r>
      <w:r>
        <w:rPr>
          <w:rFonts w:hint="eastAsia" w:ascii="宋体" w:hAnsi="宋体"/>
          <w:kern w:val="0"/>
          <w:szCs w:val="21"/>
          <w:highlight w:val="none"/>
          <w:u w:val="single"/>
        </w:rPr>
        <w:t xml:space="preserve">    </w:t>
      </w:r>
      <w:r>
        <w:rPr>
          <w:rFonts w:ascii="宋体" w:hAnsi="宋体"/>
          <w:kern w:val="0"/>
          <w:szCs w:val="21"/>
          <w:highlight w:val="none"/>
        </w:rPr>
        <w:t>月</w:t>
      </w:r>
      <w:r>
        <w:rPr>
          <w:rFonts w:hint="eastAsia" w:ascii="宋体" w:hAnsi="宋体"/>
          <w:kern w:val="0"/>
          <w:szCs w:val="21"/>
          <w:highlight w:val="none"/>
          <w:u w:val="single"/>
        </w:rPr>
        <w:t xml:space="preserve">    </w:t>
      </w:r>
      <w:r>
        <w:rPr>
          <w:rFonts w:ascii="宋体" w:hAnsi="宋体"/>
          <w:kern w:val="0"/>
          <w:szCs w:val="21"/>
          <w:highlight w:val="none"/>
        </w:rPr>
        <w:t>日</w:t>
      </w:r>
    </w:p>
    <w:p>
      <w:pPr>
        <w:rPr>
          <w:rFonts w:ascii="宋体" w:hAnsi="宋体"/>
          <w:color w:val="auto"/>
          <w:szCs w:val="21"/>
          <w:highlight w:val="none"/>
        </w:rPr>
      </w:pPr>
      <w:r>
        <w:rPr>
          <w:rFonts w:ascii="宋体" w:hAnsi="宋体"/>
          <w:color w:val="auto"/>
          <w:szCs w:val="21"/>
          <w:highlight w:val="none"/>
        </w:rPr>
        <w:br w:type="page"/>
      </w:r>
    </w:p>
    <w:p>
      <w:pPr>
        <w:spacing w:line="360" w:lineRule="auto"/>
        <w:ind w:firstLine="420" w:firstLineChars="200"/>
        <w:rPr>
          <w:rFonts w:ascii="宋体" w:hAnsi="宋体"/>
          <w:color w:val="auto"/>
          <w:szCs w:val="21"/>
          <w:highlight w:val="none"/>
        </w:rPr>
      </w:pPr>
      <w:r>
        <w:rPr>
          <w:rFonts w:hint="eastAsia" w:ascii="宋体" w:hAnsi="宋体"/>
          <w:szCs w:val="21"/>
          <w:lang w:val="en-US" w:eastAsia="zh-CN"/>
        </w:rPr>
        <w:t>5</w:t>
      </w:r>
      <w:r>
        <w:rPr>
          <w:rFonts w:hint="eastAsia" w:ascii="宋体" w:hAnsi="宋体"/>
          <w:szCs w:val="21"/>
        </w:rPr>
        <w:t>.</w:t>
      </w:r>
      <w:r>
        <w:rPr>
          <w:rFonts w:hint="eastAsia" w:ascii="宋体" w:hAnsi="宋体"/>
          <w:b w:val="0"/>
          <w:lang w:val="en-US" w:eastAsia="zh-CN"/>
        </w:rPr>
        <w:t>按照招标文件第二章投标人须知前附表第1.4.1项、第3.4款要求提供的资料。</w:t>
      </w:r>
      <w:r>
        <w:rPr>
          <w:rFonts w:hint="eastAsia" w:ascii="宋体" w:hAnsi="宋体"/>
          <w:color w:val="auto"/>
          <w:szCs w:val="21"/>
          <w:highlight w:val="none"/>
        </w:rPr>
        <w:t xml:space="preserve"> </w:t>
      </w:r>
    </w:p>
    <w:p>
      <w:pPr>
        <w:pStyle w:val="2"/>
        <w:ind w:firstLine="420" w:firstLineChars="200"/>
        <w:rPr>
          <w:rFonts w:hint="eastAsia"/>
        </w:rPr>
      </w:pPr>
      <w:r>
        <w:rPr>
          <w:rFonts w:ascii="宋体" w:hAnsi="宋体"/>
          <w:color w:val="auto"/>
          <w:szCs w:val="21"/>
          <w:highlight w:val="none"/>
        </w:rPr>
        <w:t>……</w:t>
      </w:r>
    </w:p>
    <w:sectPr>
      <w:pgSz w:w="11906" w:h="16838"/>
      <w:pgMar w:top="1304" w:right="1134" w:bottom="1304" w:left="130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2000019F" w:csb1="00000000"/>
  </w:font>
  <w:font w:name="等线 Light">
    <w:altName w:val="宋体"/>
    <w:panose1 w:val="02010600030101010101"/>
    <w:charset w:val="86"/>
    <w:family w:val="roman"/>
    <w:pitch w:val="default"/>
    <w:sig w:usb0="00000000" w:usb1="00000000" w:usb2="00000016" w:usb3="00000000" w:csb0="0004000F" w:csb1="00000000"/>
  </w:font>
  <w:font w:name="等线">
    <w:altName w:val="宋体"/>
    <w:panose1 w:val="02010600030101010101"/>
    <w:charset w:val="86"/>
    <w:family w:val="auto"/>
    <w:pitch w:val="default"/>
    <w:sig w:usb0="00000000" w:usb1="00000000" w:usb2="00000016" w:usb3="00000000" w:csb0="0004000F" w:csb1="00000000"/>
  </w:font>
  <w:font w:name="仿宋_GB2312">
    <w:altName w:val="宋体"/>
    <w:panose1 w:val="02010609030101010101"/>
    <w:charset w:val="86"/>
    <w:family w:val="auto"/>
    <w:pitch w:val="default"/>
    <w:sig w:usb0="00000000" w:usb1="00000000" w:usb2="00000000" w:usb3="00000000" w:csb0="00040000" w:csb1="00000000"/>
  </w:font>
  <w:font w:name="微软雅黑">
    <w:altName w:val="方正黑体_GBK"/>
    <w:panose1 w:val="020B0503020204020204"/>
    <w:charset w:val="86"/>
    <w:family w:val="swiss"/>
    <w:pitch w:val="default"/>
    <w:sig w:usb0="00000000" w:usb1="00000000" w:usb2="00000016" w:usb3="00000000" w:csb0="0004001F" w:csb1="00000000"/>
  </w:font>
  <w:font w:name="仿宋">
    <w:altName w:val="宋体"/>
    <w:panose1 w:val="02010609060101010101"/>
    <w:charset w:val="86"/>
    <w:family w:val="auto"/>
    <w:pitch w:val="default"/>
    <w:sig w:usb0="00000000" w:usb1="00000000" w:usb2="00000016" w:usb3="00000000" w:csb0="00040001" w:csb1="00000000"/>
  </w:font>
  <w:font w:name="MingLiU">
    <w:altName w:val="宋体"/>
    <w:panose1 w:val="02020509000000000000"/>
    <w:charset w:val="88"/>
    <w:family w:val="modern"/>
    <w:pitch w:val="default"/>
    <w:sig w:usb0="00000000" w:usb1="00000000" w:usb2="00000016" w:usb3="00000000" w:csb0="00100001" w:csb1="00000000"/>
  </w:font>
  <w:font w:name="ATKPMP+ºÚÌå">
    <w:altName w:val="方正宋体S-超大字符集(SIP)"/>
    <w:panose1 w:val="00000000000000000000"/>
    <w:charset w:val="01"/>
    <w:family w:val="modern"/>
    <w:pitch w:val="default"/>
    <w:sig w:usb0="00000000" w:usb1="00000000" w:usb2="01010101" w:usb3="01010101" w:csb0="01010101" w:csb1="01010101"/>
  </w:font>
  <w:font w:name="Microsoft Sans Serif">
    <w:altName w:val="DejaVu Sans"/>
    <w:panose1 w:val="020B0604020202020204"/>
    <w:charset w:val="00"/>
    <w:family w:val="swiss"/>
    <w:pitch w:val="default"/>
    <w:sig w:usb0="00000000" w:usb1="00000000" w:usb2="00000008" w:usb3="00000000" w:csb0="200101FF" w:csb1="20280000"/>
  </w:font>
  <w:font w:name="ILDESA+ËÎÌå">
    <w:altName w:val="DejaVu Math TeX Gyre"/>
    <w:panose1 w:val="02010600030101010101"/>
    <w:charset w:val="01"/>
    <w:family w:val="auto"/>
    <w:pitch w:val="default"/>
    <w:sig w:usb0="00000000" w:usb1="00000000" w:usb2="01010101" w:usb3="01010101" w:csb0="01010101" w:csb1="01010101"/>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33"/>
      </w:rPr>
    </w:pPr>
    <w:r>
      <w:fldChar w:fldCharType="begin"/>
    </w:r>
    <w:r>
      <w:rPr>
        <w:rStyle w:val="33"/>
      </w:rPr>
      <w:instrText xml:space="preserve">PAGE  </w:instrText>
    </w:r>
    <w:r>
      <w:fldChar w:fldCharType="end"/>
    </w:r>
  </w:p>
  <w:p>
    <w:pPr>
      <w:pStyle w:val="1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center"/>
      <w:rPr>
        <w:rStyle w:val="33"/>
      </w:rPr>
    </w:pPr>
    <w:r>
      <w:rPr>
        <w:rStyle w:val="33"/>
      </w:rPr>
      <w:t xml:space="preserve"> </w:t>
    </w:r>
    <w:r>
      <w:fldChar w:fldCharType="begin"/>
    </w:r>
    <w:r>
      <w:rPr>
        <w:rStyle w:val="33"/>
      </w:rPr>
      <w:instrText xml:space="preserve">PAGE    \* MERGEFORMAT</w:instrText>
    </w:r>
    <w:r>
      <w:fldChar w:fldCharType="separate"/>
    </w:r>
    <w:r>
      <w:rPr>
        <w:rStyle w:val="33"/>
      </w:rPr>
      <w:t>124</w:t>
    </w:r>
    <w:r>
      <w:fldChar w:fldCharType="end"/>
    </w:r>
    <w:r>
      <w:rPr>
        <w:rStyle w:val="33"/>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wrap="none" lIns="0" tIns="0" rIns="0" bIns="0" upright="false">
                      <a:spAutoFit/>
                    </wps:bodyPr>
                  </wps:wsp>
                </a:graphicData>
              </a:graphic>
            </wp:anchor>
          </w:drawing>
        </mc:Choice>
        <mc:Fallback>
          <w:pict>
            <v:shape id="文本框 17"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FgAAAGRycy9Q&#10;SwECFAAUAAAACACHTuJAzql5uc8AAAAFAQAADwAAAAAAAAABACAAAAA4AAAAZHJzL2Rvd25yZXYu&#10;eG1sUEsBAhQAFAAAAAgAh07iQFvicKi1AQAAUwMAAA4AAAAAAAAAAQAgAAAANAEAAGRycy9lMm9E&#10;b2MueG1sUEsFBgAAAAAGAAYAWQEAAFsFA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wps:txbx>
                    <wps:bodyPr wrap="none" lIns="0" tIns="0" rIns="0" bIns="0" upright="false">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FgAAAGRycy9Q&#10;SwECFAAUAAAACACHTuJAzql5uc8AAAAFAQAADwAAAAAAAAABACAAAAA4AAAAZHJzL2Rvd25yZXYu&#10;eG1sUEsBAhQAFAAAAAgAh07iQGtttiW1AQAAUwMAAA4AAAAAAAAAAQAgAAAANAEAAGRycy9lMm9E&#10;b2MueG1sUEsFBgAAAAAGAAYAWQEAAFsFA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236</w:t>
                          </w:r>
                          <w:r>
                            <w:rPr>
                              <w:rFonts w:hint="eastAsia"/>
                              <w:sz w:val="18"/>
                            </w:rPr>
                            <w:fldChar w:fldCharType="end"/>
                          </w:r>
                        </w:p>
                      </w:txbxContent>
                    </wps:txbx>
                    <wps:bodyPr wrap="none" lIns="0" tIns="0" rIns="0" bIns="0" upright="false">
                      <a:spAutoFit/>
                    </wps:bodyPr>
                  </wps:wsp>
                </a:graphicData>
              </a:graphic>
            </wp:anchor>
          </w:drawing>
        </mc:Choice>
        <mc:Fallback>
          <w:pict>
            <v:shape id="文本框 14"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FgAAAGRycy9Q&#10;SwECFAAUAAAACACHTuJAzql5uc8AAAAFAQAADwAAAAAAAAABACAAAAA4AAAAZHJzL2Rvd25yZXYu&#10;eG1sUEsBAhQAFAAAAAgAh07iQC1Q2u+1AQAAUwMAAA4AAAAAAAAAAQAgAAAANAEAAGRycy9lMm9E&#10;b2MueG1sUEsFBgAAAAAGAAYAWQEAAFsFA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236</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1E5279"/>
    <w:multiLevelType w:val="multilevel"/>
    <w:tmpl w:val="361E5279"/>
    <w:lvl w:ilvl="0" w:tentative="0">
      <w:start w:val="16"/>
      <w:numFmt w:val="bullet"/>
      <w:lvlText w:val="△"/>
      <w:lvlJc w:val="left"/>
      <w:pPr>
        <w:tabs>
          <w:tab w:val="left" w:pos="780"/>
        </w:tabs>
        <w:ind w:left="780" w:hanging="360"/>
      </w:pPr>
      <w:rPr>
        <w:rFonts w:hint="eastAsia" w:ascii="宋体" w:hAnsi="宋体" w:eastAsia="宋体" w:cs="Times New Roman"/>
      </w:rPr>
    </w:lvl>
    <w:lvl w:ilvl="1" w:tentative="0">
      <w:start w:val="1"/>
      <w:numFmt w:val="bullet"/>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fgw">
    <w15:presenceInfo w15:providerId="None" w15:userId="fg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revisionView w:markup="0"/>
  <w:trackRevisions w:val="true"/>
  <w:documentProtection w:enforcement="0"/>
  <w:defaultTabStop w:val="420"/>
  <w:hyphenationZone w:val="360"/>
  <w:drawingGridHorizontalSpacing w:val="105"/>
  <w:drawingGridVerticalSpacing w:val="156"/>
  <w:displayHorizontalDrawingGridEvery w:val="2"/>
  <w:displayVerticalDrawingGridEvery w:val="2"/>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87D"/>
    <w:rsid w:val="00004E30"/>
    <w:rsid w:val="00011781"/>
    <w:rsid w:val="00016728"/>
    <w:rsid w:val="00020313"/>
    <w:rsid w:val="00026DD6"/>
    <w:rsid w:val="00032EA9"/>
    <w:rsid w:val="00033AFE"/>
    <w:rsid w:val="0004017D"/>
    <w:rsid w:val="000469AC"/>
    <w:rsid w:val="00050829"/>
    <w:rsid w:val="00050ABE"/>
    <w:rsid w:val="0005107E"/>
    <w:rsid w:val="00051AE9"/>
    <w:rsid w:val="00052D54"/>
    <w:rsid w:val="00055276"/>
    <w:rsid w:val="00056A3E"/>
    <w:rsid w:val="000627BA"/>
    <w:rsid w:val="000630BA"/>
    <w:rsid w:val="00084AE9"/>
    <w:rsid w:val="00090CB1"/>
    <w:rsid w:val="0009119A"/>
    <w:rsid w:val="0009147B"/>
    <w:rsid w:val="00093A3C"/>
    <w:rsid w:val="00093E5E"/>
    <w:rsid w:val="00093FC0"/>
    <w:rsid w:val="000A25F6"/>
    <w:rsid w:val="000A6654"/>
    <w:rsid w:val="000A6B23"/>
    <w:rsid w:val="000B351A"/>
    <w:rsid w:val="000B7F54"/>
    <w:rsid w:val="000C04B5"/>
    <w:rsid w:val="000C3532"/>
    <w:rsid w:val="000C3584"/>
    <w:rsid w:val="000C419B"/>
    <w:rsid w:val="000C5D3B"/>
    <w:rsid w:val="000C6B74"/>
    <w:rsid w:val="000C72E6"/>
    <w:rsid w:val="000D04CE"/>
    <w:rsid w:val="000D0569"/>
    <w:rsid w:val="000D0B07"/>
    <w:rsid w:val="000D156D"/>
    <w:rsid w:val="000D1CE2"/>
    <w:rsid w:val="000D572A"/>
    <w:rsid w:val="000D5770"/>
    <w:rsid w:val="000D598C"/>
    <w:rsid w:val="000D706D"/>
    <w:rsid w:val="000E2501"/>
    <w:rsid w:val="000E39FF"/>
    <w:rsid w:val="000E4805"/>
    <w:rsid w:val="000F16ED"/>
    <w:rsid w:val="000F29C7"/>
    <w:rsid w:val="000F6B02"/>
    <w:rsid w:val="000F6C40"/>
    <w:rsid w:val="0010468B"/>
    <w:rsid w:val="00110D79"/>
    <w:rsid w:val="001117DC"/>
    <w:rsid w:val="0011427F"/>
    <w:rsid w:val="001157DE"/>
    <w:rsid w:val="0011642D"/>
    <w:rsid w:val="00122604"/>
    <w:rsid w:val="00123244"/>
    <w:rsid w:val="00130B3B"/>
    <w:rsid w:val="00131232"/>
    <w:rsid w:val="001331FD"/>
    <w:rsid w:val="001337FB"/>
    <w:rsid w:val="00136206"/>
    <w:rsid w:val="001400A7"/>
    <w:rsid w:val="001416F0"/>
    <w:rsid w:val="00141E5B"/>
    <w:rsid w:val="00142D41"/>
    <w:rsid w:val="00143B5A"/>
    <w:rsid w:val="00154B46"/>
    <w:rsid w:val="00154B92"/>
    <w:rsid w:val="00155818"/>
    <w:rsid w:val="00157515"/>
    <w:rsid w:val="00160B3A"/>
    <w:rsid w:val="001620CF"/>
    <w:rsid w:val="00170350"/>
    <w:rsid w:val="00170EC1"/>
    <w:rsid w:val="00171011"/>
    <w:rsid w:val="00172FC8"/>
    <w:rsid w:val="0017458B"/>
    <w:rsid w:val="00175AC9"/>
    <w:rsid w:val="00175FFB"/>
    <w:rsid w:val="001763E8"/>
    <w:rsid w:val="001765B2"/>
    <w:rsid w:val="00181E55"/>
    <w:rsid w:val="001917A6"/>
    <w:rsid w:val="0019297B"/>
    <w:rsid w:val="00194AF8"/>
    <w:rsid w:val="0019575F"/>
    <w:rsid w:val="001A0EFE"/>
    <w:rsid w:val="001A2A9D"/>
    <w:rsid w:val="001A35DE"/>
    <w:rsid w:val="001A51BE"/>
    <w:rsid w:val="001B0B34"/>
    <w:rsid w:val="001C047F"/>
    <w:rsid w:val="001C0CCE"/>
    <w:rsid w:val="001C1521"/>
    <w:rsid w:val="001C1EA3"/>
    <w:rsid w:val="001C40F9"/>
    <w:rsid w:val="001C6AAC"/>
    <w:rsid w:val="001D16FB"/>
    <w:rsid w:val="001D2643"/>
    <w:rsid w:val="001D266A"/>
    <w:rsid w:val="001D2E77"/>
    <w:rsid w:val="001D31B2"/>
    <w:rsid w:val="001D356C"/>
    <w:rsid w:val="001D3800"/>
    <w:rsid w:val="001D3B25"/>
    <w:rsid w:val="001D6C85"/>
    <w:rsid w:val="001E2BFB"/>
    <w:rsid w:val="001E3A04"/>
    <w:rsid w:val="001E44BF"/>
    <w:rsid w:val="001F07B1"/>
    <w:rsid w:val="001F1EB1"/>
    <w:rsid w:val="001F2DE0"/>
    <w:rsid w:val="001F57BD"/>
    <w:rsid w:val="001F5BBB"/>
    <w:rsid w:val="00206472"/>
    <w:rsid w:val="00206AED"/>
    <w:rsid w:val="0021264E"/>
    <w:rsid w:val="00214719"/>
    <w:rsid w:val="0021787D"/>
    <w:rsid w:val="00220911"/>
    <w:rsid w:val="0022336A"/>
    <w:rsid w:val="0022570F"/>
    <w:rsid w:val="002277A7"/>
    <w:rsid w:val="00227F52"/>
    <w:rsid w:val="00231AD5"/>
    <w:rsid w:val="00231DD9"/>
    <w:rsid w:val="00235B2B"/>
    <w:rsid w:val="00242561"/>
    <w:rsid w:val="00243645"/>
    <w:rsid w:val="002437E4"/>
    <w:rsid w:val="00247E2F"/>
    <w:rsid w:val="00255021"/>
    <w:rsid w:val="002554B3"/>
    <w:rsid w:val="00257B7B"/>
    <w:rsid w:val="0026052D"/>
    <w:rsid w:val="002645FD"/>
    <w:rsid w:val="00270FB7"/>
    <w:rsid w:val="0027107C"/>
    <w:rsid w:val="00271883"/>
    <w:rsid w:val="00272CA8"/>
    <w:rsid w:val="002752A3"/>
    <w:rsid w:val="00280578"/>
    <w:rsid w:val="00281AE5"/>
    <w:rsid w:val="0028756C"/>
    <w:rsid w:val="00287844"/>
    <w:rsid w:val="002A497B"/>
    <w:rsid w:val="002A4A5F"/>
    <w:rsid w:val="002A5B7A"/>
    <w:rsid w:val="002B4786"/>
    <w:rsid w:val="002B6D5B"/>
    <w:rsid w:val="002B741E"/>
    <w:rsid w:val="002B74C3"/>
    <w:rsid w:val="002B7D73"/>
    <w:rsid w:val="002C0775"/>
    <w:rsid w:val="002D23CC"/>
    <w:rsid w:val="002D7EEA"/>
    <w:rsid w:val="002E0532"/>
    <w:rsid w:val="002E0A27"/>
    <w:rsid w:val="002E153F"/>
    <w:rsid w:val="002E2625"/>
    <w:rsid w:val="002E32C6"/>
    <w:rsid w:val="002F59A8"/>
    <w:rsid w:val="00302D15"/>
    <w:rsid w:val="00303BFC"/>
    <w:rsid w:val="00307376"/>
    <w:rsid w:val="0031271A"/>
    <w:rsid w:val="00313D18"/>
    <w:rsid w:val="00314B37"/>
    <w:rsid w:val="00315502"/>
    <w:rsid w:val="00323F0D"/>
    <w:rsid w:val="00324FE8"/>
    <w:rsid w:val="00326B68"/>
    <w:rsid w:val="00331C30"/>
    <w:rsid w:val="003321B7"/>
    <w:rsid w:val="003325EA"/>
    <w:rsid w:val="0033373E"/>
    <w:rsid w:val="0033429C"/>
    <w:rsid w:val="00343092"/>
    <w:rsid w:val="00350343"/>
    <w:rsid w:val="003557EB"/>
    <w:rsid w:val="00356952"/>
    <w:rsid w:val="00356B8F"/>
    <w:rsid w:val="00360052"/>
    <w:rsid w:val="00360ABA"/>
    <w:rsid w:val="003738A5"/>
    <w:rsid w:val="00381EB0"/>
    <w:rsid w:val="00387A16"/>
    <w:rsid w:val="00387D09"/>
    <w:rsid w:val="0039252B"/>
    <w:rsid w:val="00392FE1"/>
    <w:rsid w:val="0039557B"/>
    <w:rsid w:val="003A0052"/>
    <w:rsid w:val="003A3E7E"/>
    <w:rsid w:val="003A6CC2"/>
    <w:rsid w:val="003B7AC9"/>
    <w:rsid w:val="003C4E87"/>
    <w:rsid w:val="003D1C4A"/>
    <w:rsid w:val="003D2052"/>
    <w:rsid w:val="003D3400"/>
    <w:rsid w:val="003D471C"/>
    <w:rsid w:val="003D78D6"/>
    <w:rsid w:val="003E24AF"/>
    <w:rsid w:val="003E3418"/>
    <w:rsid w:val="003E35A0"/>
    <w:rsid w:val="003F2258"/>
    <w:rsid w:val="003F7811"/>
    <w:rsid w:val="00400C51"/>
    <w:rsid w:val="00402995"/>
    <w:rsid w:val="00403267"/>
    <w:rsid w:val="004038A9"/>
    <w:rsid w:val="00403C7B"/>
    <w:rsid w:val="00404997"/>
    <w:rsid w:val="004054E2"/>
    <w:rsid w:val="004060F3"/>
    <w:rsid w:val="00411627"/>
    <w:rsid w:val="00412CFF"/>
    <w:rsid w:val="00423B51"/>
    <w:rsid w:val="004265F1"/>
    <w:rsid w:val="00427C6E"/>
    <w:rsid w:val="00430592"/>
    <w:rsid w:val="00430B33"/>
    <w:rsid w:val="00430D12"/>
    <w:rsid w:val="00437D1B"/>
    <w:rsid w:val="004639BE"/>
    <w:rsid w:val="004649E8"/>
    <w:rsid w:val="00464F66"/>
    <w:rsid w:val="0046512B"/>
    <w:rsid w:val="00466253"/>
    <w:rsid w:val="004678A0"/>
    <w:rsid w:val="00470214"/>
    <w:rsid w:val="004709CA"/>
    <w:rsid w:val="00486C9D"/>
    <w:rsid w:val="004912D7"/>
    <w:rsid w:val="00492D77"/>
    <w:rsid w:val="00492F62"/>
    <w:rsid w:val="00496797"/>
    <w:rsid w:val="004975FD"/>
    <w:rsid w:val="004A165A"/>
    <w:rsid w:val="004A6D98"/>
    <w:rsid w:val="004A750E"/>
    <w:rsid w:val="004B170B"/>
    <w:rsid w:val="004B1EE1"/>
    <w:rsid w:val="004B5075"/>
    <w:rsid w:val="004B5576"/>
    <w:rsid w:val="004B6FE3"/>
    <w:rsid w:val="004B7A07"/>
    <w:rsid w:val="004C23C6"/>
    <w:rsid w:val="004C2D2E"/>
    <w:rsid w:val="004C3C0B"/>
    <w:rsid w:val="004C6BE8"/>
    <w:rsid w:val="004D0415"/>
    <w:rsid w:val="004D0F3C"/>
    <w:rsid w:val="004D147A"/>
    <w:rsid w:val="004D3FA9"/>
    <w:rsid w:val="004D56D8"/>
    <w:rsid w:val="004D6495"/>
    <w:rsid w:val="004D7653"/>
    <w:rsid w:val="004D7E8A"/>
    <w:rsid w:val="004E2E89"/>
    <w:rsid w:val="004E44AA"/>
    <w:rsid w:val="004E4B72"/>
    <w:rsid w:val="004E574A"/>
    <w:rsid w:val="004E59CD"/>
    <w:rsid w:val="004F06A3"/>
    <w:rsid w:val="004F1377"/>
    <w:rsid w:val="004F171E"/>
    <w:rsid w:val="004F1F95"/>
    <w:rsid w:val="004F3309"/>
    <w:rsid w:val="004F74EF"/>
    <w:rsid w:val="004F766D"/>
    <w:rsid w:val="004F7A92"/>
    <w:rsid w:val="00507003"/>
    <w:rsid w:val="00507E2A"/>
    <w:rsid w:val="00507EF5"/>
    <w:rsid w:val="00517E37"/>
    <w:rsid w:val="00520AEE"/>
    <w:rsid w:val="00520C85"/>
    <w:rsid w:val="00522EA7"/>
    <w:rsid w:val="0052605F"/>
    <w:rsid w:val="005321D3"/>
    <w:rsid w:val="00532D34"/>
    <w:rsid w:val="00532FB4"/>
    <w:rsid w:val="00535AF0"/>
    <w:rsid w:val="00543C4F"/>
    <w:rsid w:val="00545354"/>
    <w:rsid w:val="00546D10"/>
    <w:rsid w:val="00546F80"/>
    <w:rsid w:val="0054717A"/>
    <w:rsid w:val="00551498"/>
    <w:rsid w:val="00551D50"/>
    <w:rsid w:val="00560E84"/>
    <w:rsid w:val="00562A62"/>
    <w:rsid w:val="005632B8"/>
    <w:rsid w:val="0056403F"/>
    <w:rsid w:val="00566911"/>
    <w:rsid w:val="0057003B"/>
    <w:rsid w:val="00590024"/>
    <w:rsid w:val="005900DD"/>
    <w:rsid w:val="005905D7"/>
    <w:rsid w:val="0059091A"/>
    <w:rsid w:val="005919A1"/>
    <w:rsid w:val="00594578"/>
    <w:rsid w:val="0059486D"/>
    <w:rsid w:val="00595454"/>
    <w:rsid w:val="0059704B"/>
    <w:rsid w:val="00597636"/>
    <w:rsid w:val="005A0996"/>
    <w:rsid w:val="005A2294"/>
    <w:rsid w:val="005A4452"/>
    <w:rsid w:val="005A5125"/>
    <w:rsid w:val="005A5D8E"/>
    <w:rsid w:val="005B0DF1"/>
    <w:rsid w:val="005B59A3"/>
    <w:rsid w:val="005B795B"/>
    <w:rsid w:val="005C4367"/>
    <w:rsid w:val="005C5B12"/>
    <w:rsid w:val="005D556F"/>
    <w:rsid w:val="005D68BA"/>
    <w:rsid w:val="005D6A7E"/>
    <w:rsid w:val="005E2F48"/>
    <w:rsid w:val="005E42A1"/>
    <w:rsid w:val="005E492E"/>
    <w:rsid w:val="005F0EC9"/>
    <w:rsid w:val="005F2415"/>
    <w:rsid w:val="005F5B7D"/>
    <w:rsid w:val="00605EF0"/>
    <w:rsid w:val="006116C8"/>
    <w:rsid w:val="006119B6"/>
    <w:rsid w:val="0061491F"/>
    <w:rsid w:val="00615A69"/>
    <w:rsid w:val="00615F67"/>
    <w:rsid w:val="00616345"/>
    <w:rsid w:val="006173A0"/>
    <w:rsid w:val="00617BA0"/>
    <w:rsid w:val="0062496B"/>
    <w:rsid w:val="006259A3"/>
    <w:rsid w:val="0062786C"/>
    <w:rsid w:val="00627C48"/>
    <w:rsid w:val="0063086C"/>
    <w:rsid w:val="00630BAC"/>
    <w:rsid w:val="00636680"/>
    <w:rsid w:val="0064026C"/>
    <w:rsid w:val="00644AF1"/>
    <w:rsid w:val="0064710E"/>
    <w:rsid w:val="00653D25"/>
    <w:rsid w:val="006549B8"/>
    <w:rsid w:val="006602F9"/>
    <w:rsid w:val="0066103C"/>
    <w:rsid w:val="00662913"/>
    <w:rsid w:val="006630E4"/>
    <w:rsid w:val="00663221"/>
    <w:rsid w:val="0067797E"/>
    <w:rsid w:val="00681700"/>
    <w:rsid w:val="00683B0E"/>
    <w:rsid w:val="00684FF2"/>
    <w:rsid w:val="00687033"/>
    <w:rsid w:val="006905D1"/>
    <w:rsid w:val="00693C78"/>
    <w:rsid w:val="00695252"/>
    <w:rsid w:val="00696076"/>
    <w:rsid w:val="0069722C"/>
    <w:rsid w:val="006A3B73"/>
    <w:rsid w:val="006A49D4"/>
    <w:rsid w:val="006B0775"/>
    <w:rsid w:val="006B0D35"/>
    <w:rsid w:val="006B12BC"/>
    <w:rsid w:val="006B47F1"/>
    <w:rsid w:val="006B6496"/>
    <w:rsid w:val="006C22D1"/>
    <w:rsid w:val="006D0373"/>
    <w:rsid w:val="006D3B14"/>
    <w:rsid w:val="006D6F0E"/>
    <w:rsid w:val="006E169A"/>
    <w:rsid w:val="006E2665"/>
    <w:rsid w:val="006E46CB"/>
    <w:rsid w:val="006F23D8"/>
    <w:rsid w:val="006F7DCC"/>
    <w:rsid w:val="00700CC0"/>
    <w:rsid w:val="007013CD"/>
    <w:rsid w:val="00702DD0"/>
    <w:rsid w:val="00704B9A"/>
    <w:rsid w:val="00706886"/>
    <w:rsid w:val="0070735D"/>
    <w:rsid w:val="007115D3"/>
    <w:rsid w:val="007147E3"/>
    <w:rsid w:val="00714D40"/>
    <w:rsid w:val="00716AAF"/>
    <w:rsid w:val="0072283E"/>
    <w:rsid w:val="00722B28"/>
    <w:rsid w:val="007305F4"/>
    <w:rsid w:val="0073457A"/>
    <w:rsid w:val="00735199"/>
    <w:rsid w:val="00735AD0"/>
    <w:rsid w:val="00736F40"/>
    <w:rsid w:val="00740C18"/>
    <w:rsid w:val="00741770"/>
    <w:rsid w:val="00746658"/>
    <w:rsid w:val="0075087C"/>
    <w:rsid w:val="007522C2"/>
    <w:rsid w:val="00753F34"/>
    <w:rsid w:val="007564A6"/>
    <w:rsid w:val="00756A64"/>
    <w:rsid w:val="00762290"/>
    <w:rsid w:val="00763573"/>
    <w:rsid w:val="00765640"/>
    <w:rsid w:val="00766B67"/>
    <w:rsid w:val="00770B58"/>
    <w:rsid w:val="0077617D"/>
    <w:rsid w:val="0077694F"/>
    <w:rsid w:val="00780227"/>
    <w:rsid w:val="0078221B"/>
    <w:rsid w:val="00782469"/>
    <w:rsid w:val="00784742"/>
    <w:rsid w:val="0078608F"/>
    <w:rsid w:val="00786581"/>
    <w:rsid w:val="00786FD1"/>
    <w:rsid w:val="00787394"/>
    <w:rsid w:val="0079067D"/>
    <w:rsid w:val="0079300F"/>
    <w:rsid w:val="0079352C"/>
    <w:rsid w:val="00794731"/>
    <w:rsid w:val="0079555B"/>
    <w:rsid w:val="00796DC8"/>
    <w:rsid w:val="007A2170"/>
    <w:rsid w:val="007A3176"/>
    <w:rsid w:val="007B3FDB"/>
    <w:rsid w:val="007B7651"/>
    <w:rsid w:val="007B7C7C"/>
    <w:rsid w:val="007C3F88"/>
    <w:rsid w:val="007C4228"/>
    <w:rsid w:val="007D0307"/>
    <w:rsid w:val="007D5067"/>
    <w:rsid w:val="007D69F9"/>
    <w:rsid w:val="007E1E6F"/>
    <w:rsid w:val="007E5981"/>
    <w:rsid w:val="007E6D61"/>
    <w:rsid w:val="007F1D54"/>
    <w:rsid w:val="007F3000"/>
    <w:rsid w:val="007F5652"/>
    <w:rsid w:val="008004F7"/>
    <w:rsid w:val="008028EC"/>
    <w:rsid w:val="00803E21"/>
    <w:rsid w:val="008060F2"/>
    <w:rsid w:val="008063C5"/>
    <w:rsid w:val="00806F22"/>
    <w:rsid w:val="0080703F"/>
    <w:rsid w:val="0081150E"/>
    <w:rsid w:val="00813CD2"/>
    <w:rsid w:val="00814925"/>
    <w:rsid w:val="00815D9F"/>
    <w:rsid w:val="008213F5"/>
    <w:rsid w:val="0082716F"/>
    <w:rsid w:val="008305F0"/>
    <w:rsid w:val="00831807"/>
    <w:rsid w:val="00831B52"/>
    <w:rsid w:val="0083494A"/>
    <w:rsid w:val="00840A44"/>
    <w:rsid w:val="008429F5"/>
    <w:rsid w:val="00843E28"/>
    <w:rsid w:val="0084438E"/>
    <w:rsid w:val="00847F28"/>
    <w:rsid w:val="008515FE"/>
    <w:rsid w:val="0085470A"/>
    <w:rsid w:val="00856607"/>
    <w:rsid w:val="0086175C"/>
    <w:rsid w:val="00862668"/>
    <w:rsid w:val="00863074"/>
    <w:rsid w:val="008718DD"/>
    <w:rsid w:val="008779A2"/>
    <w:rsid w:val="008831D7"/>
    <w:rsid w:val="00884350"/>
    <w:rsid w:val="00884A6A"/>
    <w:rsid w:val="00885592"/>
    <w:rsid w:val="00885F9C"/>
    <w:rsid w:val="00887982"/>
    <w:rsid w:val="00892E15"/>
    <w:rsid w:val="008948FE"/>
    <w:rsid w:val="008A39FF"/>
    <w:rsid w:val="008A78F5"/>
    <w:rsid w:val="008A7909"/>
    <w:rsid w:val="008B1327"/>
    <w:rsid w:val="008B3BCC"/>
    <w:rsid w:val="008B4192"/>
    <w:rsid w:val="008B6988"/>
    <w:rsid w:val="008C0765"/>
    <w:rsid w:val="008C3435"/>
    <w:rsid w:val="008C3DAC"/>
    <w:rsid w:val="008D0206"/>
    <w:rsid w:val="008D3E97"/>
    <w:rsid w:val="008D3F97"/>
    <w:rsid w:val="008D4341"/>
    <w:rsid w:val="008D5C11"/>
    <w:rsid w:val="008D7712"/>
    <w:rsid w:val="008E1810"/>
    <w:rsid w:val="008E30EB"/>
    <w:rsid w:val="008E3E29"/>
    <w:rsid w:val="008E5DC9"/>
    <w:rsid w:val="008E6007"/>
    <w:rsid w:val="008E615F"/>
    <w:rsid w:val="008E7C11"/>
    <w:rsid w:val="008F2924"/>
    <w:rsid w:val="008F3AE8"/>
    <w:rsid w:val="008F4C81"/>
    <w:rsid w:val="008F7D76"/>
    <w:rsid w:val="009006D4"/>
    <w:rsid w:val="00900897"/>
    <w:rsid w:val="009025D6"/>
    <w:rsid w:val="009061A8"/>
    <w:rsid w:val="00907B30"/>
    <w:rsid w:val="00911690"/>
    <w:rsid w:val="00912C5B"/>
    <w:rsid w:val="009174C7"/>
    <w:rsid w:val="009207F4"/>
    <w:rsid w:val="0092106D"/>
    <w:rsid w:val="00924A13"/>
    <w:rsid w:val="00935191"/>
    <w:rsid w:val="00943F40"/>
    <w:rsid w:val="00963BE8"/>
    <w:rsid w:val="009642A0"/>
    <w:rsid w:val="009642C7"/>
    <w:rsid w:val="009660B9"/>
    <w:rsid w:val="009673A8"/>
    <w:rsid w:val="0096795A"/>
    <w:rsid w:val="00967F51"/>
    <w:rsid w:val="00970A96"/>
    <w:rsid w:val="00973E47"/>
    <w:rsid w:val="009742D9"/>
    <w:rsid w:val="00974C92"/>
    <w:rsid w:val="00976F66"/>
    <w:rsid w:val="0098378E"/>
    <w:rsid w:val="00984059"/>
    <w:rsid w:val="00984248"/>
    <w:rsid w:val="00985033"/>
    <w:rsid w:val="00986E18"/>
    <w:rsid w:val="00992959"/>
    <w:rsid w:val="00993D83"/>
    <w:rsid w:val="0099584B"/>
    <w:rsid w:val="00997A63"/>
    <w:rsid w:val="009A1001"/>
    <w:rsid w:val="009A3E57"/>
    <w:rsid w:val="009A7BD9"/>
    <w:rsid w:val="009B017F"/>
    <w:rsid w:val="009B372E"/>
    <w:rsid w:val="009B56FA"/>
    <w:rsid w:val="009C0156"/>
    <w:rsid w:val="009C1BA8"/>
    <w:rsid w:val="009C22CC"/>
    <w:rsid w:val="009C32F7"/>
    <w:rsid w:val="009C3706"/>
    <w:rsid w:val="009C4F3B"/>
    <w:rsid w:val="009E1DF0"/>
    <w:rsid w:val="009F13D6"/>
    <w:rsid w:val="009F4A43"/>
    <w:rsid w:val="00A04584"/>
    <w:rsid w:val="00A0723B"/>
    <w:rsid w:val="00A12B8A"/>
    <w:rsid w:val="00A12C79"/>
    <w:rsid w:val="00A13975"/>
    <w:rsid w:val="00A15B86"/>
    <w:rsid w:val="00A166FA"/>
    <w:rsid w:val="00A22C1D"/>
    <w:rsid w:val="00A234B4"/>
    <w:rsid w:val="00A310DB"/>
    <w:rsid w:val="00A32CF3"/>
    <w:rsid w:val="00A33474"/>
    <w:rsid w:val="00A345D8"/>
    <w:rsid w:val="00A4123D"/>
    <w:rsid w:val="00A42A1D"/>
    <w:rsid w:val="00A43594"/>
    <w:rsid w:val="00A47BA3"/>
    <w:rsid w:val="00A50377"/>
    <w:rsid w:val="00A564D6"/>
    <w:rsid w:val="00A6048D"/>
    <w:rsid w:val="00A63203"/>
    <w:rsid w:val="00A65778"/>
    <w:rsid w:val="00A66FBD"/>
    <w:rsid w:val="00A773E2"/>
    <w:rsid w:val="00A82769"/>
    <w:rsid w:val="00A85010"/>
    <w:rsid w:val="00A85F0A"/>
    <w:rsid w:val="00A875F0"/>
    <w:rsid w:val="00A87945"/>
    <w:rsid w:val="00A90E67"/>
    <w:rsid w:val="00A92A85"/>
    <w:rsid w:val="00A94C2B"/>
    <w:rsid w:val="00A95A34"/>
    <w:rsid w:val="00AA0996"/>
    <w:rsid w:val="00AA1932"/>
    <w:rsid w:val="00AA1C23"/>
    <w:rsid w:val="00AA241C"/>
    <w:rsid w:val="00AA79CC"/>
    <w:rsid w:val="00AB626D"/>
    <w:rsid w:val="00AC2403"/>
    <w:rsid w:val="00AC37CA"/>
    <w:rsid w:val="00AC600F"/>
    <w:rsid w:val="00AC6713"/>
    <w:rsid w:val="00AD00C2"/>
    <w:rsid w:val="00AD1477"/>
    <w:rsid w:val="00AD1AE5"/>
    <w:rsid w:val="00AD1FFC"/>
    <w:rsid w:val="00AD4BBF"/>
    <w:rsid w:val="00AE0CFC"/>
    <w:rsid w:val="00AE0F94"/>
    <w:rsid w:val="00AE0FFC"/>
    <w:rsid w:val="00AE1978"/>
    <w:rsid w:val="00AE3E6C"/>
    <w:rsid w:val="00AE49F9"/>
    <w:rsid w:val="00AF2A17"/>
    <w:rsid w:val="00AF389A"/>
    <w:rsid w:val="00B01174"/>
    <w:rsid w:val="00B01708"/>
    <w:rsid w:val="00B02066"/>
    <w:rsid w:val="00B03679"/>
    <w:rsid w:val="00B108C7"/>
    <w:rsid w:val="00B1242E"/>
    <w:rsid w:val="00B15B72"/>
    <w:rsid w:val="00B1609E"/>
    <w:rsid w:val="00B21F97"/>
    <w:rsid w:val="00B23E49"/>
    <w:rsid w:val="00B27E5E"/>
    <w:rsid w:val="00B32F7B"/>
    <w:rsid w:val="00B3409E"/>
    <w:rsid w:val="00B34A73"/>
    <w:rsid w:val="00B355F2"/>
    <w:rsid w:val="00B361FA"/>
    <w:rsid w:val="00B41ECB"/>
    <w:rsid w:val="00B4289E"/>
    <w:rsid w:val="00B44B16"/>
    <w:rsid w:val="00B509CC"/>
    <w:rsid w:val="00B57172"/>
    <w:rsid w:val="00B6428A"/>
    <w:rsid w:val="00B708CE"/>
    <w:rsid w:val="00B71B0E"/>
    <w:rsid w:val="00B720B2"/>
    <w:rsid w:val="00B741A3"/>
    <w:rsid w:val="00B7724F"/>
    <w:rsid w:val="00B80173"/>
    <w:rsid w:val="00B80912"/>
    <w:rsid w:val="00B82042"/>
    <w:rsid w:val="00B85466"/>
    <w:rsid w:val="00B86A9D"/>
    <w:rsid w:val="00B86AFF"/>
    <w:rsid w:val="00B90314"/>
    <w:rsid w:val="00B943BB"/>
    <w:rsid w:val="00B9763B"/>
    <w:rsid w:val="00BA1E41"/>
    <w:rsid w:val="00BA61B5"/>
    <w:rsid w:val="00BB0539"/>
    <w:rsid w:val="00BB2F15"/>
    <w:rsid w:val="00BB3CF5"/>
    <w:rsid w:val="00BC04EE"/>
    <w:rsid w:val="00BC0A52"/>
    <w:rsid w:val="00BC36D8"/>
    <w:rsid w:val="00BC5C6B"/>
    <w:rsid w:val="00BC5F7A"/>
    <w:rsid w:val="00BD486F"/>
    <w:rsid w:val="00BE1030"/>
    <w:rsid w:val="00BE1D59"/>
    <w:rsid w:val="00BE477B"/>
    <w:rsid w:val="00BE689F"/>
    <w:rsid w:val="00BE6C32"/>
    <w:rsid w:val="00BF0D61"/>
    <w:rsid w:val="00BF0E29"/>
    <w:rsid w:val="00BF22CF"/>
    <w:rsid w:val="00BF39DE"/>
    <w:rsid w:val="00BF47E5"/>
    <w:rsid w:val="00C01F70"/>
    <w:rsid w:val="00C020DD"/>
    <w:rsid w:val="00C029DA"/>
    <w:rsid w:val="00C02B4B"/>
    <w:rsid w:val="00C04BBD"/>
    <w:rsid w:val="00C05920"/>
    <w:rsid w:val="00C0608E"/>
    <w:rsid w:val="00C060DB"/>
    <w:rsid w:val="00C11C75"/>
    <w:rsid w:val="00C12168"/>
    <w:rsid w:val="00C15A76"/>
    <w:rsid w:val="00C16A43"/>
    <w:rsid w:val="00C22375"/>
    <w:rsid w:val="00C36E17"/>
    <w:rsid w:val="00C51D01"/>
    <w:rsid w:val="00C53252"/>
    <w:rsid w:val="00C56F3D"/>
    <w:rsid w:val="00C60B52"/>
    <w:rsid w:val="00C652DF"/>
    <w:rsid w:val="00C65616"/>
    <w:rsid w:val="00C74E86"/>
    <w:rsid w:val="00C756CC"/>
    <w:rsid w:val="00C75ED1"/>
    <w:rsid w:val="00C76544"/>
    <w:rsid w:val="00C76D7B"/>
    <w:rsid w:val="00C83AB7"/>
    <w:rsid w:val="00C84009"/>
    <w:rsid w:val="00C84318"/>
    <w:rsid w:val="00C84D21"/>
    <w:rsid w:val="00C932E6"/>
    <w:rsid w:val="00C9683C"/>
    <w:rsid w:val="00CA3BE9"/>
    <w:rsid w:val="00CA69DF"/>
    <w:rsid w:val="00CB0D49"/>
    <w:rsid w:val="00CB1818"/>
    <w:rsid w:val="00CB3EAA"/>
    <w:rsid w:val="00CB680F"/>
    <w:rsid w:val="00CC3C54"/>
    <w:rsid w:val="00CC50FB"/>
    <w:rsid w:val="00CC748B"/>
    <w:rsid w:val="00CD0859"/>
    <w:rsid w:val="00CD2C9A"/>
    <w:rsid w:val="00CD34A5"/>
    <w:rsid w:val="00CD7D26"/>
    <w:rsid w:val="00CE0006"/>
    <w:rsid w:val="00CE0726"/>
    <w:rsid w:val="00CE3865"/>
    <w:rsid w:val="00CE3C3E"/>
    <w:rsid w:val="00CE69DB"/>
    <w:rsid w:val="00CF5728"/>
    <w:rsid w:val="00CF6388"/>
    <w:rsid w:val="00D01F4D"/>
    <w:rsid w:val="00D03344"/>
    <w:rsid w:val="00D05F15"/>
    <w:rsid w:val="00D1025C"/>
    <w:rsid w:val="00D10F49"/>
    <w:rsid w:val="00D15FED"/>
    <w:rsid w:val="00D245DE"/>
    <w:rsid w:val="00D24EBF"/>
    <w:rsid w:val="00D33C33"/>
    <w:rsid w:val="00D40F94"/>
    <w:rsid w:val="00D42CC1"/>
    <w:rsid w:val="00D50CCE"/>
    <w:rsid w:val="00D51A49"/>
    <w:rsid w:val="00D55576"/>
    <w:rsid w:val="00D60AE1"/>
    <w:rsid w:val="00D6103E"/>
    <w:rsid w:val="00D61529"/>
    <w:rsid w:val="00D70FB6"/>
    <w:rsid w:val="00D73030"/>
    <w:rsid w:val="00D744CE"/>
    <w:rsid w:val="00D748EB"/>
    <w:rsid w:val="00D75F5D"/>
    <w:rsid w:val="00D76503"/>
    <w:rsid w:val="00D77F2E"/>
    <w:rsid w:val="00D81ABC"/>
    <w:rsid w:val="00D8266A"/>
    <w:rsid w:val="00D831F5"/>
    <w:rsid w:val="00D85CFC"/>
    <w:rsid w:val="00D87FC9"/>
    <w:rsid w:val="00D96B0A"/>
    <w:rsid w:val="00D978CF"/>
    <w:rsid w:val="00D97CC2"/>
    <w:rsid w:val="00DA0744"/>
    <w:rsid w:val="00DA2537"/>
    <w:rsid w:val="00DA2721"/>
    <w:rsid w:val="00DA79DF"/>
    <w:rsid w:val="00DB0AD1"/>
    <w:rsid w:val="00DB2FC1"/>
    <w:rsid w:val="00DB6728"/>
    <w:rsid w:val="00DC01D7"/>
    <w:rsid w:val="00DC0956"/>
    <w:rsid w:val="00DC5C89"/>
    <w:rsid w:val="00DC5CB6"/>
    <w:rsid w:val="00DC6C9E"/>
    <w:rsid w:val="00DC6CBA"/>
    <w:rsid w:val="00DD257D"/>
    <w:rsid w:val="00DD3638"/>
    <w:rsid w:val="00DD5258"/>
    <w:rsid w:val="00DE32A2"/>
    <w:rsid w:val="00DE7418"/>
    <w:rsid w:val="00DE796C"/>
    <w:rsid w:val="00DF0A97"/>
    <w:rsid w:val="00DF2AE7"/>
    <w:rsid w:val="00DF4446"/>
    <w:rsid w:val="00DF5B41"/>
    <w:rsid w:val="00DF7885"/>
    <w:rsid w:val="00E0055E"/>
    <w:rsid w:val="00E03A73"/>
    <w:rsid w:val="00E04E62"/>
    <w:rsid w:val="00E05DAE"/>
    <w:rsid w:val="00E111BE"/>
    <w:rsid w:val="00E16CAC"/>
    <w:rsid w:val="00E17210"/>
    <w:rsid w:val="00E17299"/>
    <w:rsid w:val="00E1783C"/>
    <w:rsid w:val="00E20383"/>
    <w:rsid w:val="00E3303A"/>
    <w:rsid w:val="00E361F5"/>
    <w:rsid w:val="00E37699"/>
    <w:rsid w:val="00E40928"/>
    <w:rsid w:val="00E40E60"/>
    <w:rsid w:val="00E51350"/>
    <w:rsid w:val="00E51D86"/>
    <w:rsid w:val="00E51ED2"/>
    <w:rsid w:val="00E53479"/>
    <w:rsid w:val="00E55907"/>
    <w:rsid w:val="00E560FC"/>
    <w:rsid w:val="00E64F2F"/>
    <w:rsid w:val="00E669E4"/>
    <w:rsid w:val="00E75CDE"/>
    <w:rsid w:val="00E769C9"/>
    <w:rsid w:val="00E810F5"/>
    <w:rsid w:val="00E82A94"/>
    <w:rsid w:val="00E914D5"/>
    <w:rsid w:val="00E92F99"/>
    <w:rsid w:val="00E96CF4"/>
    <w:rsid w:val="00E9768A"/>
    <w:rsid w:val="00EA2132"/>
    <w:rsid w:val="00EA47A2"/>
    <w:rsid w:val="00EA5325"/>
    <w:rsid w:val="00EA53D3"/>
    <w:rsid w:val="00EA78F5"/>
    <w:rsid w:val="00EA7A1D"/>
    <w:rsid w:val="00EA7D8F"/>
    <w:rsid w:val="00EB2A4C"/>
    <w:rsid w:val="00EB3172"/>
    <w:rsid w:val="00EB56F7"/>
    <w:rsid w:val="00EB58DE"/>
    <w:rsid w:val="00EC0307"/>
    <w:rsid w:val="00EC42A9"/>
    <w:rsid w:val="00EC7D86"/>
    <w:rsid w:val="00ED055D"/>
    <w:rsid w:val="00ED16CF"/>
    <w:rsid w:val="00ED3C95"/>
    <w:rsid w:val="00ED6CC5"/>
    <w:rsid w:val="00ED7F97"/>
    <w:rsid w:val="00EE50BB"/>
    <w:rsid w:val="00EF142E"/>
    <w:rsid w:val="00EF1678"/>
    <w:rsid w:val="00F009F0"/>
    <w:rsid w:val="00F01A2C"/>
    <w:rsid w:val="00F027EF"/>
    <w:rsid w:val="00F04A7F"/>
    <w:rsid w:val="00F05431"/>
    <w:rsid w:val="00F10D38"/>
    <w:rsid w:val="00F22061"/>
    <w:rsid w:val="00F22A1C"/>
    <w:rsid w:val="00F25E7F"/>
    <w:rsid w:val="00F25F54"/>
    <w:rsid w:val="00F266BD"/>
    <w:rsid w:val="00F3026F"/>
    <w:rsid w:val="00F32057"/>
    <w:rsid w:val="00F34F46"/>
    <w:rsid w:val="00F43788"/>
    <w:rsid w:val="00F51178"/>
    <w:rsid w:val="00F517C8"/>
    <w:rsid w:val="00F52500"/>
    <w:rsid w:val="00F5606A"/>
    <w:rsid w:val="00F57924"/>
    <w:rsid w:val="00F61E07"/>
    <w:rsid w:val="00F61E65"/>
    <w:rsid w:val="00F62398"/>
    <w:rsid w:val="00F63D9A"/>
    <w:rsid w:val="00F64420"/>
    <w:rsid w:val="00F65076"/>
    <w:rsid w:val="00F725DF"/>
    <w:rsid w:val="00F73A4F"/>
    <w:rsid w:val="00F745ED"/>
    <w:rsid w:val="00F75DBF"/>
    <w:rsid w:val="00F80B54"/>
    <w:rsid w:val="00F82763"/>
    <w:rsid w:val="00F8351F"/>
    <w:rsid w:val="00F842A5"/>
    <w:rsid w:val="00F86A15"/>
    <w:rsid w:val="00F87954"/>
    <w:rsid w:val="00F9159B"/>
    <w:rsid w:val="00F91FE2"/>
    <w:rsid w:val="00F930D1"/>
    <w:rsid w:val="00F93D8C"/>
    <w:rsid w:val="00F94736"/>
    <w:rsid w:val="00FA2978"/>
    <w:rsid w:val="00FA68C6"/>
    <w:rsid w:val="00FA7C8E"/>
    <w:rsid w:val="00FA7D07"/>
    <w:rsid w:val="00FB0174"/>
    <w:rsid w:val="00FB1292"/>
    <w:rsid w:val="00FB1EF8"/>
    <w:rsid w:val="00FB6004"/>
    <w:rsid w:val="00FC061E"/>
    <w:rsid w:val="00FC4FD9"/>
    <w:rsid w:val="00FC7909"/>
    <w:rsid w:val="00FD4667"/>
    <w:rsid w:val="00FE0054"/>
    <w:rsid w:val="00FE0586"/>
    <w:rsid w:val="00FE0B63"/>
    <w:rsid w:val="00FE4676"/>
    <w:rsid w:val="00FF0ADE"/>
    <w:rsid w:val="00FF0C78"/>
    <w:rsid w:val="00FF1D8B"/>
    <w:rsid w:val="00FF3860"/>
    <w:rsid w:val="00FF4240"/>
    <w:rsid w:val="00FF54F5"/>
    <w:rsid w:val="00FF582D"/>
    <w:rsid w:val="014F77FD"/>
    <w:rsid w:val="01517353"/>
    <w:rsid w:val="016D5403"/>
    <w:rsid w:val="01BD7155"/>
    <w:rsid w:val="01C8709F"/>
    <w:rsid w:val="01CB6AEA"/>
    <w:rsid w:val="023011F5"/>
    <w:rsid w:val="02B67D2C"/>
    <w:rsid w:val="03232C97"/>
    <w:rsid w:val="0449181A"/>
    <w:rsid w:val="044A1D23"/>
    <w:rsid w:val="04507C6F"/>
    <w:rsid w:val="048A5101"/>
    <w:rsid w:val="0491196B"/>
    <w:rsid w:val="04DA472B"/>
    <w:rsid w:val="05076DEE"/>
    <w:rsid w:val="05551C93"/>
    <w:rsid w:val="05592D53"/>
    <w:rsid w:val="0585676B"/>
    <w:rsid w:val="05934BA9"/>
    <w:rsid w:val="0620273A"/>
    <w:rsid w:val="064B0E32"/>
    <w:rsid w:val="067E64B8"/>
    <w:rsid w:val="06A3051A"/>
    <w:rsid w:val="06BF14C2"/>
    <w:rsid w:val="06C07E9C"/>
    <w:rsid w:val="07083443"/>
    <w:rsid w:val="073A24D5"/>
    <w:rsid w:val="073D68E0"/>
    <w:rsid w:val="07BE618B"/>
    <w:rsid w:val="081639F1"/>
    <w:rsid w:val="081F724D"/>
    <w:rsid w:val="083B1C9D"/>
    <w:rsid w:val="083C0673"/>
    <w:rsid w:val="0861400F"/>
    <w:rsid w:val="08910757"/>
    <w:rsid w:val="08C7555F"/>
    <w:rsid w:val="09691011"/>
    <w:rsid w:val="097825B5"/>
    <w:rsid w:val="09784721"/>
    <w:rsid w:val="097C3834"/>
    <w:rsid w:val="097D43D3"/>
    <w:rsid w:val="09A12942"/>
    <w:rsid w:val="09C755E0"/>
    <w:rsid w:val="09EA17B6"/>
    <w:rsid w:val="0A1022FA"/>
    <w:rsid w:val="0A1259C1"/>
    <w:rsid w:val="0A59403A"/>
    <w:rsid w:val="0AA6526E"/>
    <w:rsid w:val="0AC30814"/>
    <w:rsid w:val="0AE957B4"/>
    <w:rsid w:val="0B00739E"/>
    <w:rsid w:val="0B0F72C5"/>
    <w:rsid w:val="0B233575"/>
    <w:rsid w:val="0B407A53"/>
    <w:rsid w:val="0B453633"/>
    <w:rsid w:val="0B6D05B8"/>
    <w:rsid w:val="0C4A2238"/>
    <w:rsid w:val="0C8F3B55"/>
    <w:rsid w:val="0D150B42"/>
    <w:rsid w:val="0D4C4892"/>
    <w:rsid w:val="0D7C09FE"/>
    <w:rsid w:val="0D957B8B"/>
    <w:rsid w:val="0D973D58"/>
    <w:rsid w:val="0D9F2BF4"/>
    <w:rsid w:val="0DB24751"/>
    <w:rsid w:val="0DB93D8E"/>
    <w:rsid w:val="0DE047BF"/>
    <w:rsid w:val="0E1B0C80"/>
    <w:rsid w:val="0E313CB2"/>
    <w:rsid w:val="0EA4297B"/>
    <w:rsid w:val="0EAE3AB0"/>
    <w:rsid w:val="0EAE5F16"/>
    <w:rsid w:val="0F20638A"/>
    <w:rsid w:val="0F3E2235"/>
    <w:rsid w:val="0F4372C8"/>
    <w:rsid w:val="0F546939"/>
    <w:rsid w:val="0FAD4F92"/>
    <w:rsid w:val="0FD93D3D"/>
    <w:rsid w:val="0FDB683D"/>
    <w:rsid w:val="0FEB191A"/>
    <w:rsid w:val="0FEC0DA5"/>
    <w:rsid w:val="0FF95DE7"/>
    <w:rsid w:val="0FFC1CE0"/>
    <w:rsid w:val="1001679E"/>
    <w:rsid w:val="107E093B"/>
    <w:rsid w:val="10CB2EEB"/>
    <w:rsid w:val="10ED4FC2"/>
    <w:rsid w:val="1130644C"/>
    <w:rsid w:val="113A5835"/>
    <w:rsid w:val="11672002"/>
    <w:rsid w:val="117E3773"/>
    <w:rsid w:val="11A36112"/>
    <w:rsid w:val="11EE7BE1"/>
    <w:rsid w:val="11EF7AF6"/>
    <w:rsid w:val="123E66D8"/>
    <w:rsid w:val="128E0404"/>
    <w:rsid w:val="12A053BA"/>
    <w:rsid w:val="12B271C9"/>
    <w:rsid w:val="12D75E24"/>
    <w:rsid w:val="12E8751A"/>
    <w:rsid w:val="135F621C"/>
    <w:rsid w:val="13856AFD"/>
    <w:rsid w:val="139C25E8"/>
    <w:rsid w:val="13D3033B"/>
    <w:rsid w:val="141D7709"/>
    <w:rsid w:val="14764402"/>
    <w:rsid w:val="1476678A"/>
    <w:rsid w:val="14850D94"/>
    <w:rsid w:val="14A5693F"/>
    <w:rsid w:val="14A9258C"/>
    <w:rsid w:val="14AC5F02"/>
    <w:rsid w:val="14D86A5D"/>
    <w:rsid w:val="14D86B4F"/>
    <w:rsid w:val="153D55BD"/>
    <w:rsid w:val="15487606"/>
    <w:rsid w:val="15776D7E"/>
    <w:rsid w:val="157A0D68"/>
    <w:rsid w:val="15CD5F99"/>
    <w:rsid w:val="15EE3AB6"/>
    <w:rsid w:val="161C619F"/>
    <w:rsid w:val="16630470"/>
    <w:rsid w:val="16647707"/>
    <w:rsid w:val="16A672C9"/>
    <w:rsid w:val="16AE3F18"/>
    <w:rsid w:val="16B81603"/>
    <w:rsid w:val="16CF1CC6"/>
    <w:rsid w:val="17072BAB"/>
    <w:rsid w:val="1711696E"/>
    <w:rsid w:val="172E7810"/>
    <w:rsid w:val="17640A41"/>
    <w:rsid w:val="17794346"/>
    <w:rsid w:val="182E0082"/>
    <w:rsid w:val="185507A1"/>
    <w:rsid w:val="186D1005"/>
    <w:rsid w:val="187359FA"/>
    <w:rsid w:val="18844923"/>
    <w:rsid w:val="18877877"/>
    <w:rsid w:val="188E727B"/>
    <w:rsid w:val="196462BA"/>
    <w:rsid w:val="1977632C"/>
    <w:rsid w:val="197C1FCE"/>
    <w:rsid w:val="19830DF3"/>
    <w:rsid w:val="19A20EDD"/>
    <w:rsid w:val="19A526C7"/>
    <w:rsid w:val="1A3C0C0D"/>
    <w:rsid w:val="1A585BC2"/>
    <w:rsid w:val="1A5E6A00"/>
    <w:rsid w:val="1A8671EE"/>
    <w:rsid w:val="1A9262B2"/>
    <w:rsid w:val="1A9D0C33"/>
    <w:rsid w:val="1AEE6276"/>
    <w:rsid w:val="1AF323D8"/>
    <w:rsid w:val="1AF62C69"/>
    <w:rsid w:val="1BC20C24"/>
    <w:rsid w:val="1BFD27A2"/>
    <w:rsid w:val="1C011678"/>
    <w:rsid w:val="1C2A7E30"/>
    <w:rsid w:val="1C334B9B"/>
    <w:rsid w:val="1C51371B"/>
    <w:rsid w:val="1C53323F"/>
    <w:rsid w:val="1C661ED0"/>
    <w:rsid w:val="1C756A7F"/>
    <w:rsid w:val="1CAC534C"/>
    <w:rsid w:val="1CE87118"/>
    <w:rsid w:val="1D2C1ABC"/>
    <w:rsid w:val="1D3A4B6C"/>
    <w:rsid w:val="1DBC6CE3"/>
    <w:rsid w:val="1E281A3B"/>
    <w:rsid w:val="1E286755"/>
    <w:rsid w:val="1E587E3F"/>
    <w:rsid w:val="1E925EEC"/>
    <w:rsid w:val="1E9B5208"/>
    <w:rsid w:val="1EE25BAC"/>
    <w:rsid w:val="1F404FCB"/>
    <w:rsid w:val="203043BA"/>
    <w:rsid w:val="203D6437"/>
    <w:rsid w:val="207A507A"/>
    <w:rsid w:val="208C5C9B"/>
    <w:rsid w:val="209605CD"/>
    <w:rsid w:val="209A12C0"/>
    <w:rsid w:val="20AE53B4"/>
    <w:rsid w:val="20C032A2"/>
    <w:rsid w:val="20D71CBF"/>
    <w:rsid w:val="20E65D68"/>
    <w:rsid w:val="21224CAB"/>
    <w:rsid w:val="21590E3E"/>
    <w:rsid w:val="219A17D7"/>
    <w:rsid w:val="21A33D9D"/>
    <w:rsid w:val="21DD798D"/>
    <w:rsid w:val="21EE758A"/>
    <w:rsid w:val="21F727BE"/>
    <w:rsid w:val="224D32E0"/>
    <w:rsid w:val="22630AD3"/>
    <w:rsid w:val="22A868C7"/>
    <w:rsid w:val="22F05CD0"/>
    <w:rsid w:val="23034202"/>
    <w:rsid w:val="231A468C"/>
    <w:rsid w:val="235C1616"/>
    <w:rsid w:val="23BE63FD"/>
    <w:rsid w:val="23DF56EE"/>
    <w:rsid w:val="23E87558"/>
    <w:rsid w:val="24270A46"/>
    <w:rsid w:val="243D0021"/>
    <w:rsid w:val="24571916"/>
    <w:rsid w:val="24987830"/>
    <w:rsid w:val="24B22CAE"/>
    <w:rsid w:val="24D96407"/>
    <w:rsid w:val="25036463"/>
    <w:rsid w:val="25EE7AA0"/>
    <w:rsid w:val="262016F6"/>
    <w:rsid w:val="265D3A09"/>
    <w:rsid w:val="26730A93"/>
    <w:rsid w:val="267C3CBA"/>
    <w:rsid w:val="268D766F"/>
    <w:rsid w:val="26BC3ED1"/>
    <w:rsid w:val="26CC4F40"/>
    <w:rsid w:val="26E03B86"/>
    <w:rsid w:val="26E5714E"/>
    <w:rsid w:val="27817123"/>
    <w:rsid w:val="2796417F"/>
    <w:rsid w:val="27EB5BCE"/>
    <w:rsid w:val="27EE79E5"/>
    <w:rsid w:val="28966B51"/>
    <w:rsid w:val="28AA26C7"/>
    <w:rsid w:val="28B919B0"/>
    <w:rsid w:val="29036481"/>
    <w:rsid w:val="29116A0B"/>
    <w:rsid w:val="29D80221"/>
    <w:rsid w:val="29FC6BA5"/>
    <w:rsid w:val="2A3335CD"/>
    <w:rsid w:val="2A42741A"/>
    <w:rsid w:val="2B2D30AD"/>
    <w:rsid w:val="2B4E1731"/>
    <w:rsid w:val="2B840CEF"/>
    <w:rsid w:val="2BC34B28"/>
    <w:rsid w:val="2BC7066A"/>
    <w:rsid w:val="2BF4566F"/>
    <w:rsid w:val="2C0223D5"/>
    <w:rsid w:val="2C242CE2"/>
    <w:rsid w:val="2D0A68F0"/>
    <w:rsid w:val="2D3C672F"/>
    <w:rsid w:val="2D8C0CA9"/>
    <w:rsid w:val="2E211F3C"/>
    <w:rsid w:val="2E3C2B38"/>
    <w:rsid w:val="2E5E719D"/>
    <w:rsid w:val="2E864028"/>
    <w:rsid w:val="2E9A469C"/>
    <w:rsid w:val="2EA90039"/>
    <w:rsid w:val="2EE74166"/>
    <w:rsid w:val="2F1B3FB6"/>
    <w:rsid w:val="2F351546"/>
    <w:rsid w:val="2F551454"/>
    <w:rsid w:val="302202AA"/>
    <w:rsid w:val="302F2916"/>
    <w:rsid w:val="309E62BC"/>
    <w:rsid w:val="30C243FA"/>
    <w:rsid w:val="319B301C"/>
    <w:rsid w:val="31DA3FA2"/>
    <w:rsid w:val="32064B97"/>
    <w:rsid w:val="32262AF8"/>
    <w:rsid w:val="322724E2"/>
    <w:rsid w:val="323B56EB"/>
    <w:rsid w:val="325516D3"/>
    <w:rsid w:val="32566491"/>
    <w:rsid w:val="32C93B11"/>
    <w:rsid w:val="32DD5CE2"/>
    <w:rsid w:val="32FA66E7"/>
    <w:rsid w:val="33016E69"/>
    <w:rsid w:val="330453E1"/>
    <w:rsid w:val="33CA1B48"/>
    <w:rsid w:val="33D23AE7"/>
    <w:rsid w:val="33E82C54"/>
    <w:rsid w:val="33E84C6F"/>
    <w:rsid w:val="34094D01"/>
    <w:rsid w:val="344D638C"/>
    <w:rsid w:val="34623430"/>
    <w:rsid w:val="34A43D50"/>
    <w:rsid w:val="3522336A"/>
    <w:rsid w:val="354E1DA0"/>
    <w:rsid w:val="356614A1"/>
    <w:rsid w:val="35991723"/>
    <w:rsid w:val="35A4308C"/>
    <w:rsid w:val="35BA3378"/>
    <w:rsid w:val="35C840A5"/>
    <w:rsid w:val="35E43AC5"/>
    <w:rsid w:val="365C138D"/>
    <w:rsid w:val="365D3297"/>
    <w:rsid w:val="365F2FA1"/>
    <w:rsid w:val="36A12F8B"/>
    <w:rsid w:val="36B75F37"/>
    <w:rsid w:val="370C6480"/>
    <w:rsid w:val="37254CEA"/>
    <w:rsid w:val="373B1965"/>
    <w:rsid w:val="37464D41"/>
    <w:rsid w:val="37660765"/>
    <w:rsid w:val="376B5470"/>
    <w:rsid w:val="377F0339"/>
    <w:rsid w:val="378576A4"/>
    <w:rsid w:val="378661DC"/>
    <w:rsid w:val="378D144C"/>
    <w:rsid w:val="37D912AF"/>
    <w:rsid w:val="37F938E1"/>
    <w:rsid w:val="38C75673"/>
    <w:rsid w:val="38D70825"/>
    <w:rsid w:val="38F013CF"/>
    <w:rsid w:val="392873D2"/>
    <w:rsid w:val="393E267E"/>
    <w:rsid w:val="394936CA"/>
    <w:rsid w:val="394C7A4E"/>
    <w:rsid w:val="395F1582"/>
    <w:rsid w:val="396E03F4"/>
    <w:rsid w:val="39DF5E7B"/>
    <w:rsid w:val="3A0F5305"/>
    <w:rsid w:val="3A4A20F0"/>
    <w:rsid w:val="3A9D5677"/>
    <w:rsid w:val="3AA34991"/>
    <w:rsid w:val="3ADE2055"/>
    <w:rsid w:val="3B0D436B"/>
    <w:rsid w:val="3B170A09"/>
    <w:rsid w:val="3B394757"/>
    <w:rsid w:val="3B3D3804"/>
    <w:rsid w:val="3B6D0393"/>
    <w:rsid w:val="3BA42917"/>
    <w:rsid w:val="3C6B3FB1"/>
    <w:rsid w:val="3CB54F9E"/>
    <w:rsid w:val="3CBF7906"/>
    <w:rsid w:val="3CDE7AB5"/>
    <w:rsid w:val="3D5F187A"/>
    <w:rsid w:val="3D9D3166"/>
    <w:rsid w:val="3DD83EEF"/>
    <w:rsid w:val="3DF4772F"/>
    <w:rsid w:val="3E120575"/>
    <w:rsid w:val="3EB05AE8"/>
    <w:rsid w:val="3F1359D9"/>
    <w:rsid w:val="3F181114"/>
    <w:rsid w:val="3F736F49"/>
    <w:rsid w:val="3F7F7181"/>
    <w:rsid w:val="3F936427"/>
    <w:rsid w:val="3FDB7F0E"/>
    <w:rsid w:val="3FE25EF9"/>
    <w:rsid w:val="40330355"/>
    <w:rsid w:val="4074430D"/>
    <w:rsid w:val="408332B4"/>
    <w:rsid w:val="408332FD"/>
    <w:rsid w:val="40A52A91"/>
    <w:rsid w:val="41173673"/>
    <w:rsid w:val="412D0429"/>
    <w:rsid w:val="413C3CCE"/>
    <w:rsid w:val="41890F84"/>
    <w:rsid w:val="41935AA8"/>
    <w:rsid w:val="41A52861"/>
    <w:rsid w:val="41AF06E5"/>
    <w:rsid w:val="420F5CD5"/>
    <w:rsid w:val="422D088A"/>
    <w:rsid w:val="429275B6"/>
    <w:rsid w:val="43002A02"/>
    <w:rsid w:val="4310260B"/>
    <w:rsid w:val="43C83E4C"/>
    <w:rsid w:val="43D31087"/>
    <w:rsid w:val="43F537DB"/>
    <w:rsid w:val="43F6136F"/>
    <w:rsid w:val="442C1A1A"/>
    <w:rsid w:val="443D4D6D"/>
    <w:rsid w:val="445F05C2"/>
    <w:rsid w:val="44A67551"/>
    <w:rsid w:val="4522752F"/>
    <w:rsid w:val="454215A6"/>
    <w:rsid w:val="45EB7527"/>
    <w:rsid w:val="4620416D"/>
    <w:rsid w:val="46806F6C"/>
    <w:rsid w:val="46895B7E"/>
    <w:rsid w:val="46971B71"/>
    <w:rsid w:val="46A472E6"/>
    <w:rsid w:val="46B85657"/>
    <w:rsid w:val="471D4430"/>
    <w:rsid w:val="47230359"/>
    <w:rsid w:val="47405337"/>
    <w:rsid w:val="47976D64"/>
    <w:rsid w:val="4815401C"/>
    <w:rsid w:val="483B43E5"/>
    <w:rsid w:val="48A81E74"/>
    <w:rsid w:val="49061368"/>
    <w:rsid w:val="49316616"/>
    <w:rsid w:val="49A12830"/>
    <w:rsid w:val="49E6074E"/>
    <w:rsid w:val="4A187B73"/>
    <w:rsid w:val="4A8357D3"/>
    <w:rsid w:val="4A850510"/>
    <w:rsid w:val="4ACC757D"/>
    <w:rsid w:val="4AD75231"/>
    <w:rsid w:val="4B1B0BFC"/>
    <w:rsid w:val="4BE5166F"/>
    <w:rsid w:val="4BED0F92"/>
    <w:rsid w:val="4BF3248E"/>
    <w:rsid w:val="4C0F41D3"/>
    <w:rsid w:val="4C2C54CD"/>
    <w:rsid w:val="4C5335A6"/>
    <w:rsid w:val="4CBC01CE"/>
    <w:rsid w:val="4CBE0DE5"/>
    <w:rsid w:val="4CCC055B"/>
    <w:rsid w:val="4D840EA6"/>
    <w:rsid w:val="4DF06F9D"/>
    <w:rsid w:val="4E217075"/>
    <w:rsid w:val="4E2E13A4"/>
    <w:rsid w:val="4E4978FA"/>
    <w:rsid w:val="4E707357"/>
    <w:rsid w:val="4E811D9C"/>
    <w:rsid w:val="4ECB62BD"/>
    <w:rsid w:val="4EE832FC"/>
    <w:rsid w:val="4F1E65B6"/>
    <w:rsid w:val="4F385F62"/>
    <w:rsid w:val="4F447E52"/>
    <w:rsid w:val="4F7C2662"/>
    <w:rsid w:val="4F8A7BC1"/>
    <w:rsid w:val="4F8B7540"/>
    <w:rsid w:val="4FC03BB7"/>
    <w:rsid w:val="50010D18"/>
    <w:rsid w:val="5054412B"/>
    <w:rsid w:val="5070182A"/>
    <w:rsid w:val="509E60CE"/>
    <w:rsid w:val="50C83B43"/>
    <w:rsid w:val="51350182"/>
    <w:rsid w:val="513B49B5"/>
    <w:rsid w:val="514A7DDE"/>
    <w:rsid w:val="517F106A"/>
    <w:rsid w:val="517F3008"/>
    <w:rsid w:val="51D90B7F"/>
    <w:rsid w:val="5242311F"/>
    <w:rsid w:val="525C38B6"/>
    <w:rsid w:val="527A50A7"/>
    <w:rsid w:val="5284158D"/>
    <w:rsid w:val="52CD6292"/>
    <w:rsid w:val="536E32BF"/>
    <w:rsid w:val="53A72CFD"/>
    <w:rsid w:val="53B848D6"/>
    <w:rsid w:val="541761BB"/>
    <w:rsid w:val="541A5C3D"/>
    <w:rsid w:val="54664225"/>
    <w:rsid w:val="54A456FF"/>
    <w:rsid w:val="54B424A6"/>
    <w:rsid w:val="54C10CE6"/>
    <w:rsid w:val="54D50B1E"/>
    <w:rsid w:val="553852FD"/>
    <w:rsid w:val="554F3275"/>
    <w:rsid w:val="55A32CEC"/>
    <w:rsid w:val="55B84A33"/>
    <w:rsid w:val="55DE7A87"/>
    <w:rsid w:val="55E157DD"/>
    <w:rsid w:val="56885CE2"/>
    <w:rsid w:val="56DF32C5"/>
    <w:rsid w:val="57B86E53"/>
    <w:rsid w:val="57C97459"/>
    <w:rsid w:val="58851615"/>
    <w:rsid w:val="588D010E"/>
    <w:rsid w:val="58BF552E"/>
    <w:rsid w:val="58F3018E"/>
    <w:rsid w:val="59C559E9"/>
    <w:rsid w:val="5A107862"/>
    <w:rsid w:val="5A303418"/>
    <w:rsid w:val="5AD31898"/>
    <w:rsid w:val="5AF92E38"/>
    <w:rsid w:val="5B061EEA"/>
    <w:rsid w:val="5B0B5357"/>
    <w:rsid w:val="5B2A391C"/>
    <w:rsid w:val="5BCB373A"/>
    <w:rsid w:val="5BFC5556"/>
    <w:rsid w:val="5C09332D"/>
    <w:rsid w:val="5C2241EA"/>
    <w:rsid w:val="5C427612"/>
    <w:rsid w:val="5C87716F"/>
    <w:rsid w:val="5CE62E79"/>
    <w:rsid w:val="5D0B72B7"/>
    <w:rsid w:val="5D2F3E81"/>
    <w:rsid w:val="5D3A3002"/>
    <w:rsid w:val="5D9D650F"/>
    <w:rsid w:val="5DC60B7B"/>
    <w:rsid w:val="5DDC1F08"/>
    <w:rsid w:val="5DE75350"/>
    <w:rsid w:val="5DF632D6"/>
    <w:rsid w:val="5E226469"/>
    <w:rsid w:val="5E40232F"/>
    <w:rsid w:val="5E700757"/>
    <w:rsid w:val="5EB2290D"/>
    <w:rsid w:val="5EEA4405"/>
    <w:rsid w:val="5F776F97"/>
    <w:rsid w:val="5F7807E8"/>
    <w:rsid w:val="5F8F1CCA"/>
    <w:rsid w:val="5FD567BC"/>
    <w:rsid w:val="5FD93481"/>
    <w:rsid w:val="5FF45A39"/>
    <w:rsid w:val="600A145C"/>
    <w:rsid w:val="60260F5D"/>
    <w:rsid w:val="60951E5E"/>
    <w:rsid w:val="612122DD"/>
    <w:rsid w:val="614B356E"/>
    <w:rsid w:val="61637845"/>
    <w:rsid w:val="61743132"/>
    <w:rsid w:val="619A3CD5"/>
    <w:rsid w:val="62035BEB"/>
    <w:rsid w:val="624539D8"/>
    <w:rsid w:val="62590A51"/>
    <w:rsid w:val="628840AC"/>
    <w:rsid w:val="62B4404D"/>
    <w:rsid w:val="62D54489"/>
    <w:rsid w:val="62E4555A"/>
    <w:rsid w:val="635316CE"/>
    <w:rsid w:val="636662E6"/>
    <w:rsid w:val="63B46F70"/>
    <w:rsid w:val="63DD2BD2"/>
    <w:rsid w:val="641047A2"/>
    <w:rsid w:val="64744580"/>
    <w:rsid w:val="64B2485B"/>
    <w:rsid w:val="656873C2"/>
    <w:rsid w:val="65CE0697"/>
    <w:rsid w:val="65DC4FC3"/>
    <w:rsid w:val="661D1CBA"/>
    <w:rsid w:val="671172A1"/>
    <w:rsid w:val="67170CFF"/>
    <w:rsid w:val="6723328F"/>
    <w:rsid w:val="672D0CDE"/>
    <w:rsid w:val="673E2FAD"/>
    <w:rsid w:val="677B2F49"/>
    <w:rsid w:val="6782583F"/>
    <w:rsid w:val="67A8253D"/>
    <w:rsid w:val="67EE6C5E"/>
    <w:rsid w:val="688B4348"/>
    <w:rsid w:val="689061BE"/>
    <w:rsid w:val="6896659C"/>
    <w:rsid w:val="68F22FB3"/>
    <w:rsid w:val="69040F22"/>
    <w:rsid w:val="690D529F"/>
    <w:rsid w:val="69404255"/>
    <w:rsid w:val="69737DC9"/>
    <w:rsid w:val="6983580F"/>
    <w:rsid w:val="69D422A2"/>
    <w:rsid w:val="69D55525"/>
    <w:rsid w:val="69F12C12"/>
    <w:rsid w:val="69F53AC8"/>
    <w:rsid w:val="6A0B6749"/>
    <w:rsid w:val="6A941EE2"/>
    <w:rsid w:val="6B391FC4"/>
    <w:rsid w:val="6B6415CC"/>
    <w:rsid w:val="6B725C27"/>
    <w:rsid w:val="6B90479F"/>
    <w:rsid w:val="6BAF252C"/>
    <w:rsid w:val="6BB843D2"/>
    <w:rsid w:val="6BC76EEF"/>
    <w:rsid w:val="6BF71620"/>
    <w:rsid w:val="6CD07E03"/>
    <w:rsid w:val="6CF20C90"/>
    <w:rsid w:val="6D2C6BFD"/>
    <w:rsid w:val="6E3B0A35"/>
    <w:rsid w:val="6E617936"/>
    <w:rsid w:val="6E64080E"/>
    <w:rsid w:val="6E8B3884"/>
    <w:rsid w:val="6EA64BDC"/>
    <w:rsid w:val="6EF374CD"/>
    <w:rsid w:val="6F363068"/>
    <w:rsid w:val="6F4F1D82"/>
    <w:rsid w:val="6F7C126C"/>
    <w:rsid w:val="6FEA5E6C"/>
    <w:rsid w:val="70195AE2"/>
    <w:rsid w:val="70233379"/>
    <w:rsid w:val="706D7EFF"/>
    <w:rsid w:val="70900C9D"/>
    <w:rsid w:val="70B8275B"/>
    <w:rsid w:val="70D00331"/>
    <w:rsid w:val="71D97BD7"/>
    <w:rsid w:val="71DC5AD4"/>
    <w:rsid w:val="71E53608"/>
    <w:rsid w:val="72040D34"/>
    <w:rsid w:val="72817588"/>
    <w:rsid w:val="7286507A"/>
    <w:rsid w:val="728F064B"/>
    <w:rsid w:val="72BB1C50"/>
    <w:rsid w:val="72BD1547"/>
    <w:rsid w:val="72CE59A2"/>
    <w:rsid w:val="72F11753"/>
    <w:rsid w:val="72F71CE0"/>
    <w:rsid w:val="72FF78C8"/>
    <w:rsid w:val="7316042B"/>
    <w:rsid w:val="738249F1"/>
    <w:rsid w:val="73C61AAF"/>
    <w:rsid w:val="7405578E"/>
    <w:rsid w:val="74245921"/>
    <w:rsid w:val="74994F19"/>
    <w:rsid w:val="75332BD9"/>
    <w:rsid w:val="75511F93"/>
    <w:rsid w:val="755702EC"/>
    <w:rsid w:val="755A18A0"/>
    <w:rsid w:val="756D3404"/>
    <w:rsid w:val="75A7007A"/>
    <w:rsid w:val="75A823AB"/>
    <w:rsid w:val="75F30DB1"/>
    <w:rsid w:val="76504309"/>
    <w:rsid w:val="76576F7D"/>
    <w:rsid w:val="765D4BDE"/>
    <w:rsid w:val="76987597"/>
    <w:rsid w:val="76A36ECC"/>
    <w:rsid w:val="76E432CD"/>
    <w:rsid w:val="76FB50AD"/>
    <w:rsid w:val="77053749"/>
    <w:rsid w:val="77247BB4"/>
    <w:rsid w:val="776360D9"/>
    <w:rsid w:val="77B169C2"/>
    <w:rsid w:val="77E236CF"/>
    <w:rsid w:val="7819723F"/>
    <w:rsid w:val="7849267D"/>
    <w:rsid w:val="785D731C"/>
    <w:rsid w:val="78F51F09"/>
    <w:rsid w:val="7902696A"/>
    <w:rsid w:val="791E38B3"/>
    <w:rsid w:val="795E3DD1"/>
    <w:rsid w:val="79B03E9D"/>
    <w:rsid w:val="79F06ECD"/>
    <w:rsid w:val="7A4714C9"/>
    <w:rsid w:val="7A9859BB"/>
    <w:rsid w:val="7AA046A8"/>
    <w:rsid w:val="7AD64B6C"/>
    <w:rsid w:val="7B15385D"/>
    <w:rsid w:val="7B4A229F"/>
    <w:rsid w:val="7B784258"/>
    <w:rsid w:val="7BBA6ECC"/>
    <w:rsid w:val="7BCE0042"/>
    <w:rsid w:val="7BD067C2"/>
    <w:rsid w:val="7BFF4C55"/>
    <w:rsid w:val="7C72542F"/>
    <w:rsid w:val="7C801CA6"/>
    <w:rsid w:val="7C8C4E16"/>
    <w:rsid w:val="7CBF1C41"/>
    <w:rsid w:val="7CC9772B"/>
    <w:rsid w:val="7D7168E4"/>
    <w:rsid w:val="7D7F4EE0"/>
    <w:rsid w:val="7D943F20"/>
    <w:rsid w:val="7E62637C"/>
    <w:rsid w:val="7E932B20"/>
    <w:rsid w:val="7EA80065"/>
    <w:rsid w:val="7F307FA6"/>
    <w:rsid w:val="7F3E6528"/>
    <w:rsid w:val="7F587F69"/>
    <w:rsid w:val="7FBA2792"/>
    <w:rsid w:val="F4ED517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64"/>
    <w:qFormat/>
    <w:uiPriority w:val="0"/>
    <w:pPr>
      <w:keepNext/>
      <w:keepLines/>
      <w:spacing w:before="340" w:beforeLines="0" w:after="330" w:afterLines="0" w:line="578" w:lineRule="auto"/>
      <w:outlineLvl w:val="0"/>
    </w:pPr>
    <w:rPr>
      <w:b/>
      <w:bCs/>
      <w:kern w:val="44"/>
      <w:sz w:val="44"/>
      <w:szCs w:val="44"/>
    </w:rPr>
  </w:style>
  <w:style w:type="paragraph" w:styleId="4">
    <w:name w:val="heading 2"/>
    <w:basedOn w:val="1"/>
    <w:next w:val="1"/>
    <w:link w:val="69"/>
    <w:qFormat/>
    <w:uiPriority w:val="0"/>
    <w:pPr>
      <w:keepNext/>
      <w:keepLines/>
      <w:spacing w:before="260" w:beforeLines="0" w:after="260" w:afterLines="0" w:line="416" w:lineRule="auto"/>
      <w:outlineLvl w:val="1"/>
    </w:pPr>
    <w:rPr>
      <w:rFonts w:ascii="Cambria" w:hAnsi="Cambria"/>
      <w:b/>
      <w:bCs/>
      <w:kern w:val="0"/>
      <w:sz w:val="32"/>
      <w:szCs w:val="32"/>
    </w:rPr>
  </w:style>
  <w:style w:type="paragraph" w:styleId="5">
    <w:name w:val="heading 3"/>
    <w:basedOn w:val="1"/>
    <w:next w:val="1"/>
    <w:link w:val="76"/>
    <w:qFormat/>
    <w:uiPriority w:val="0"/>
    <w:pPr>
      <w:keepNext/>
      <w:keepLines/>
      <w:spacing w:before="260" w:beforeLines="0" w:after="260" w:afterLines="0" w:line="416" w:lineRule="auto"/>
      <w:outlineLvl w:val="2"/>
    </w:pPr>
    <w:rPr>
      <w:b/>
      <w:bCs/>
      <w:sz w:val="32"/>
      <w:szCs w:val="32"/>
    </w:rPr>
  </w:style>
  <w:style w:type="paragraph" w:styleId="6">
    <w:name w:val="heading 4"/>
    <w:basedOn w:val="1"/>
    <w:next w:val="1"/>
    <w:qFormat/>
    <w:uiPriority w:val="0"/>
    <w:pPr>
      <w:widowControl/>
      <w:spacing w:before="100" w:beforeLines="0" w:beforeAutospacing="1" w:after="100" w:afterLines="0" w:afterAutospacing="1"/>
      <w:jc w:val="left"/>
      <w:outlineLvl w:val="3"/>
    </w:pPr>
    <w:rPr>
      <w:rFonts w:ascii="宋体" w:hAnsi="宋体" w:cs="宋体"/>
      <w:b/>
      <w:bCs/>
      <w:kern w:val="0"/>
      <w:sz w:val="24"/>
    </w:rPr>
  </w:style>
  <w:style w:type="paragraph" w:styleId="7">
    <w:name w:val="heading 5"/>
    <w:basedOn w:val="1"/>
    <w:next w:val="1"/>
    <w:qFormat/>
    <w:uiPriority w:val="0"/>
    <w:pPr>
      <w:widowControl/>
      <w:spacing w:before="100" w:beforeLines="0" w:beforeAutospacing="1" w:after="100" w:afterLines="0" w:afterAutospacing="1"/>
      <w:jc w:val="left"/>
      <w:outlineLvl w:val="4"/>
    </w:pPr>
    <w:rPr>
      <w:rFonts w:ascii="宋体" w:hAnsi="宋体" w:cs="宋体"/>
      <w:b/>
      <w:bCs/>
      <w:kern w:val="0"/>
      <w:sz w:val="20"/>
      <w:szCs w:val="20"/>
    </w:rPr>
  </w:style>
  <w:style w:type="paragraph" w:styleId="8">
    <w:name w:val="heading 9"/>
    <w:basedOn w:val="1"/>
    <w:next w:val="1"/>
    <w:link w:val="71"/>
    <w:qFormat/>
    <w:uiPriority w:val="0"/>
    <w:pPr>
      <w:keepNext/>
      <w:keepLines/>
      <w:spacing w:before="240" w:after="64" w:line="320" w:lineRule="auto"/>
      <w:outlineLvl w:val="8"/>
    </w:pPr>
    <w:rPr>
      <w:rFonts w:ascii="等线 Light" w:hAnsi="等线 Light" w:eastAsia="等线 Light"/>
      <w:szCs w:val="21"/>
    </w:rPr>
  </w:style>
  <w:style w:type="character" w:default="1" w:styleId="32">
    <w:name w:val="Default Paragraph Font"/>
    <w:semiHidden/>
    <w:qFormat/>
    <w:uiPriority w:val="0"/>
  </w:style>
  <w:style w:type="table" w:default="1" w:styleId="3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style>
  <w:style w:type="paragraph" w:styleId="9">
    <w:name w:val="toc 7"/>
    <w:basedOn w:val="1"/>
    <w:next w:val="1"/>
    <w:unhideWhenUsed/>
    <w:qFormat/>
    <w:uiPriority w:val="39"/>
    <w:pPr>
      <w:ind w:left="2520" w:leftChars="1200"/>
    </w:pPr>
    <w:rPr>
      <w:rFonts w:ascii="等线" w:hAnsi="等线" w:eastAsia="等线" w:cs="Times New Roman"/>
      <w:szCs w:val="22"/>
    </w:rPr>
  </w:style>
  <w:style w:type="paragraph" w:styleId="10">
    <w:name w:val="Normal Indent"/>
    <w:basedOn w:val="1"/>
    <w:qFormat/>
    <w:uiPriority w:val="0"/>
    <w:pPr>
      <w:adjustRightInd w:val="0"/>
      <w:spacing w:line="480" w:lineRule="atLeast"/>
      <w:ind w:firstLine="600"/>
      <w:textAlignment w:val="baseline"/>
    </w:pPr>
    <w:rPr>
      <w:rFonts w:eastAsia="仿宋_GB2312"/>
      <w:kern w:val="0"/>
      <w:sz w:val="30"/>
      <w:szCs w:val="20"/>
    </w:rPr>
  </w:style>
  <w:style w:type="paragraph" w:styleId="11">
    <w:name w:val="annotation text"/>
    <w:basedOn w:val="1"/>
    <w:link w:val="70"/>
    <w:qFormat/>
    <w:uiPriority w:val="99"/>
    <w:pPr>
      <w:jc w:val="left"/>
    </w:pPr>
  </w:style>
  <w:style w:type="paragraph" w:styleId="12">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13">
    <w:name w:val="toc 5"/>
    <w:basedOn w:val="1"/>
    <w:next w:val="1"/>
    <w:unhideWhenUsed/>
    <w:qFormat/>
    <w:uiPriority w:val="39"/>
    <w:pPr>
      <w:ind w:left="1680" w:leftChars="800"/>
    </w:pPr>
    <w:rPr>
      <w:rFonts w:ascii="等线" w:hAnsi="等线" w:eastAsia="等线" w:cs="Times New Roman"/>
      <w:szCs w:val="22"/>
    </w:rPr>
  </w:style>
  <w:style w:type="paragraph" w:styleId="14">
    <w:name w:val="toc 3"/>
    <w:basedOn w:val="5"/>
    <w:next w:val="1"/>
    <w:qFormat/>
    <w:uiPriority w:val="39"/>
    <w:pPr>
      <w:keepNext w:val="0"/>
      <w:keepLines w:val="0"/>
      <w:spacing w:before="0" w:after="0" w:line="240" w:lineRule="auto"/>
      <w:ind w:left="420"/>
      <w:jc w:val="left"/>
      <w:outlineLvl w:val="9"/>
    </w:pPr>
    <w:rPr>
      <w:b w:val="0"/>
      <w:bCs w:val="0"/>
      <w:i/>
      <w:iCs/>
      <w:sz w:val="20"/>
      <w:szCs w:val="20"/>
    </w:rPr>
  </w:style>
  <w:style w:type="paragraph" w:styleId="15">
    <w:name w:val="toc 8"/>
    <w:basedOn w:val="1"/>
    <w:next w:val="1"/>
    <w:unhideWhenUsed/>
    <w:qFormat/>
    <w:uiPriority w:val="39"/>
    <w:pPr>
      <w:ind w:left="2940" w:leftChars="1400"/>
    </w:pPr>
    <w:rPr>
      <w:rFonts w:ascii="等线" w:hAnsi="等线" w:eastAsia="等线" w:cs="Times New Roman"/>
      <w:szCs w:val="22"/>
    </w:rPr>
  </w:style>
  <w:style w:type="paragraph" w:styleId="16">
    <w:name w:val="Date"/>
    <w:basedOn w:val="1"/>
    <w:next w:val="1"/>
    <w:link w:val="65"/>
    <w:qFormat/>
    <w:uiPriority w:val="0"/>
    <w:pPr>
      <w:ind w:left="100" w:leftChars="2500"/>
    </w:pPr>
  </w:style>
  <w:style w:type="paragraph" w:styleId="17">
    <w:name w:val="Body Text Indent 2"/>
    <w:basedOn w:val="1"/>
    <w:qFormat/>
    <w:uiPriority w:val="0"/>
    <w:pPr>
      <w:widowControl/>
      <w:spacing w:line="480" w:lineRule="auto"/>
      <w:ind w:firstLine="560"/>
      <w:jc w:val="left"/>
    </w:pPr>
    <w:rPr>
      <w:kern w:val="0"/>
      <w:sz w:val="28"/>
    </w:rPr>
  </w:style>
  <w:style w:type="paragraph" w:styleId="18">
    <w:name w:val="Balloon Text"/>
    <w:basedOn w:val="1"/>
    <w:link w:val="75"/>
    <w:qFormat/>
    <w:uiPriority w:val="0"/>
    <w:rPr>
      <w:sz w:val="18"/>
      <w:szCs w:val="18"/>
    </w:rPr>
  </w:style>
  <w:style w:type="paragraph" w:styleId="19">
    <w:name w:val="footer"/>
    <w:basedOn w:val="1"/>
    <w:qFormat/>
    <w:uiPriority w:val="99"/>
    <w:pPr>
      <w:tabs>
        <w:tab w:val="center" w:pos="4153"/>
        <w:tab w:val="right" w:pos="8306"/>
      </w:tabs>
      <w:snapToGrid w:val="0"/>
      <w:jc w:val="left"/>
    </w:pPr>
    <w:rPr>
      <w:sz w:val="18"/>
      <w:szCs w:val="18"/>
    </w:rPr>
  </w:style>
  <w:style w:type="paragraph" w:styleId="2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1">
    <w:name w:val="toc 1"/>
    <w:basedOn w:val="1"/>
    <w:next w:val="1"/>
    <w:qFormat/>
    <w:uiPriority w:val="39"/>
    <w:pPr>
      <w:keepNext w:val="0"/>
      <w:keepLines w:val="0"/>
      <w:spacing w:before="120" w:after="120" w:line="240" w:lineRule="auto"/>
      <w:jc w:val="left"/>
      <w:outlineLvl w:val="9"/>
    </w:pPr>
    <w:rPr>
      <w:caps/>
      <w:kern w:val="2"/>
      <w:sz w:val="20"/>
      <w:szCs w:val="20"/>
    </w:rPr>
  </w:style>
  <w:style w:type="paragraph" w:styleId="22">
    <w:name w:val="toc 4"/>
    <w:basedOn w:val="1"/>
    <w:next w:val="1"/>
    <w:unhideWhenUsed/>
    <w:qFormat/>
    <w:uiPriority w:val="39"/>
    <w:pPr>
      <w:ind w:left="1260" w:leftChars="600"/>
    </w:pPr>
    <w:rPr>
      <w:rFonts w:ascii="等线" w:hAnsi="等线" w:eastAsia="等线" w:cs="Times New Roman"/>
      <w:szCs w:val="22"/>
    </w:rPr>
  </w:style>
  <w:style w:type="paragraph" w:styleId="23">
    <w:name w:val="Subtitle"/>
    <w:basedOn w:val="1"/>
    <w:link w:val="68"/>
    <w:qFormat/>
    <w:uiPriority w:val="0"/>
    <w:pPr>
      <w:widowControl/>
      <w:jc w:val="center"/>
    </w:pPr>
    <w:rPr>
      <w:kern w:val="0"/>
      <w:sz w:val="20"/>
      <w:u w:val="single"/>
      <w:lang w:eastAsia="en-US"/>
    </w:rPr>
  </w:style>
  <w:style w:type="paragraph" w:styleId="24">
    <w:name w:val="toc 6"/>
    <w:basedOn w:val="1"/>
    <w:next w:val="1"/>
    <w:unhideWhenUsed/>
    <w:qFormat/>
    <w:uiPriority w:val="39"/>
    <w:pPr>
      <w:ind w:left="2100" w:leftChars="1000"/>
    </w:pPr>
    <w:rPr>
      <w:rFonts w:ascii="等线" w:hAnsi="等线" w:eastAsia="等线" w:cs="Times New Roman"/>
      <w:szCs w:val="22"/>
    </w:rPr>
  </w:style>
  <w:style w:type="paragraph" w:styleId="25">
    <w:name w:val="toc 2"/>
    <w:basedOn w:val="4"/>
    <w:next w:val="1"/>
    <w:qFormat/>
    <w:uiPriority w:val="39"/>
    <w:pPr>
      <w:keepNext w:val="0"/>
      <w:keepLines w:val="0"/>
      <w:spacing w:before="0" w:after="0" w:line="240" w:lineRule="auto"/>
      <w:ind w:left="210"/>
      <w:jc w:val="left"/>
      <w:outlineLvl w:val="9"/>
    </w:pPr>
    <w:rPr>
      <w:rFonts w:ascii="Times New Roman" w:hAnsi="Times New Roman"/>
      <w:b w:val="0"/>
      <w:bCs w:val="0"/>
      <w:smallCaps/>
      <w:sz w:val="20"/>
      <w:szCs w:val="20"/>
    </w:rPr>
  </w:style>
  <w:style w:type="paragraph" w:styleId="26">
    <w:name w:val="toc 9"/>
    <w:basedOn w:val="1"/>
    <w:next w:val="1"/>
    <w:unhideWhenUsed/>
    <w:qFormat/>
    <w:uiPriority w:val="39"/>
    <w:pPr>
      <w:ind w:left="3360" w:leftChars="1600"/>
    </w:pPr>
    <w:rPr>
      <w:rFonts w:ascii="等线" w:hAnsi="等线" w:eastAsia="等线" w:cs="Times New Roman"/>
      <w:szCs w:val="22"/>
    </w:rPr>
  </w:style>
  <w:style w:type="paragraph" w:styleId="27">
    <w:name w:val="Body Text 2"/>
    <w:basedOn w:val="1"/>
    <w:qFormat/>
    <w:uiPriority w:val="0"/>
    <w:rPr>
      <w:i/>
      <w:iCs/>
      <w:sz w:val="26"/>
    </w:rPr>
  </w:style>
  <w:style w:type="paragraph" w:styleId="28">
    <w:name w:val="Normal (Web)"/>
    <w:basedOn w:val="1"/>
    <w:qFormat/>
    <w:uiPriority w:val="0"/>
    <w:rPr>
      <w:sz w:val="24"/>
    </w:rPr>
  </w:style>
  <w:style w:type="paragraph" w:styleId="29">
    <w:name w:val="annotation subject"/>
    <w:basedOn w:val="11"/>
    <w:next w:val="11"/>
    <w:link w:val="67"/>
    <w:qFormat/>
    <w:uiPriority w:val="0"/>
    <w:rPr>
      <w:b/>
      <w:bCs/>
    </w:rPr>
  </w:style>
  <w:style w:type="table" w:styleId="31">
    <w:name w:val="Table Grid"/>
    <w:basedOn w:val="3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3">
    <w:name w:val="page number"/>
    <w:basedOn w:val="32"/>
    <w:qFormat/>
    <w:uiPriority w:val="0"/>
  </w:style>
  <w:style w:type="character" w:styleId="34">
    <w:name w:val="Hyperlink"/>
    <w:qFormat/>
    <w:uiPriority w:val="99"/>
    <w:rPr>
      <w:color w:val="0000FF"/>
      <w:u w:val="single"/>
    </w:rPr>
  </w:style>
  <w:style w:type="character" w:styleId="35">
    <w:name w:val="annotation reference"/>
    <w:qFormat/>
    <w:uiPriority w:val="0"/>
    <w:rPr>
      <w:sz w:val="21"/>
      <w:szCs w:val="21"/>
    </w:rPr>
  </w:style>
  <w:style w:type="paragraph" w:customStyle="1" w:styleId="36">
    <w:name w:val="样式 标题 3 + (中文) 黑体 小四 非加粗 段前: 7.8 磅 段后: 0 磅 行距: 固定值 20 磅"/>
    <w:basedOn w:val="5"/>
    <w:qFormat/>
    <w:uiPriority w:val="0"/>
    <w:pPr>
      <w:numPr>
        <w:ilvl w:val="0"/>
        <w:numId w:val="0"/>
      </w:numPr>
      <w:spacing w:before="0" w:after="0" w:line="400" w:lineRule="exact"/>
    </w:pPr>
    <w:rPr>
      <w:rFonts w:eastAsia="黑体" w:cs="宋体"/>
      <w:b w:val="0"/>
      <w:sz w:val="24"/>
    </w:rPr>
  </w:style>
  <w:style w:type="paragraph" w:customStyle="1" w:styleId="37">
    <w:name w:val="Normal_4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38">
    <w:name w:val="_Style 37"/>
    <w:unhideWhenUsed/>
    <w:qFormat/>
    <w:uiPriority w:val="99"/>
    <w:rPr>
      <w:rFonts w:ascii="Times New Roman" w:hAnsi="Times New Roman" w:eastAsia="宋体" w:cs="Times New Roman"/>
      <w:kern w:val="2"/>
      <w:sz w:val="21"/>
      <w:szCs w:val="24"/>
      <w:lang w:val="en-US" w:eastAsia="zh-CN" w:bidi="ar-SA"/>
    </w:rPr>
  </w:style>
  <w:style w:type="paragraph" w:customStyle="1" w:styleId="39">
    <w:name w:val="Table Paragraph"/>
    <w:basedOn w:val="1"/>
    <w:qFormat/>
    <w:uiPriority w:val="99"/>
    <w:pPr>
      <w:autoSpaceDE w:val="0"/>
      <w:autoSpaceDN w:val="0"/>
      <w:jc w:val="left"/>
    </w:pPr>
    <w:rPr>
      <w:rFonts w:ascii="微软雅黑" w:hAnsi="微软雅黑" w:eastAsia="微软雅黑" w:cs="微软雅黑"/>
      <w:kern w:val="0"/>
      <w:sz w:val="22"/>
      <w:szCs w:val="22"/>
      <w:lang w:val="zh-CN" w:bidi="zh-CN"/>
    </w:rPr>
  </w:style>
  <w:style w:type="paragraph" w:customStyle="1" w:styleId="40">
    <w:name w:val="_Style 10"/>
    <w:basedOn w:val="3"/>
    <w:next w:val="1"/>
    <w:qFormat/>
    <w:uiPriority w:val="39"/>
    <w:pPr>
      <w:widowControl/>
      <w:spacing w:before="480" w:beforeLines="0" w:after="0" w:afterLines="0" w:line="276" w:lineRule="auto"/>
      <w:jc w:val="left"/>
      <w:outlineLvl w:val="9"/>
    </w:pPr>
    <w:rPr>
      <w:rFonts w:ascii="Cambria" w:hAnsi="Cambria"/>
      <w:color w:val="365F91"/>
      <w:kern w:val="0"/>
      <w:sz w:val="28"/>
      <w:szCs w:val="28"/>
    </w:rPr>
  </w:style>
  <w:style w:type="paragraph" w:customStyle="1" w:styleId="41">
    <w:name w:val="Normal_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2">
    <w:name w:val="Normal_12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3">
    <w:name w:val="Normal_3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4">
    <w:name w:val="列出段落1"/>
    <w:basedOn w:val="1"/>
    <w:qFormat/>
    <w:uiPriority w:val="0"/>
    <w:pPr>
      <w:ind w:firstLine="420" w:firstLineChars="200"/>
    </w:pPr>
    <w:rPr>
      <w:sz w:val="28"/>
      <w:szCs w:val="28"/>
    </w:rPr>
  </w:style>
  <w:style w:type="paragraph" w:customStyle="1" w:styleId="45">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46">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7">
    <w:name w:val="Normal_1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8">
    <w:name w:val="Normal_13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9">
    <w:name w:val="Normal_13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0">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1">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52">
    <w:name w:val="Normal_13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3">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54">
    <w:name w:val="Normal_12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5">
    <w:name w:val="TOC 标题1"/>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56">
    <w:name w:val="正  文"/>
    <w:basedOn w:val="1"/>
    <w:qFormat/>
    <w:uiPriority w:val="0"/>
    <w:pPr>
      <w:spacing w:line="360" w:lineRule="auto"/>
      <w:ind w:firstLine="200" w:firstLineChars="200"/>
    </w:pPr>
    <w:rPr>
      <w:rFonts w:ascii="宋体" w:hAnsi="Calibri"/>
      <w:sz w:val="24"/>
    </w:rPr>
  </w:style>
  <w:style w:type="paragraph" w:customStyle="1" w:styleId="57">
    <w:name w:val="Normal_12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8">
    <w:name w:val="List Paragraph"/>
    <w:basedOn w:val="1"/>
    <w:qFormat/>
    <w:uiPriority w:val="1"/>
    <w:pPr>
      <w:autoSpaceDE w:val="0"/>
      <w:autoSpaceDN w:val="0"/>
      <w:ind w:left="702" w:firstLine="420"/>
      <w:jc w:val="left"/>
    </w:pPr>
    <w:rPr>
      <w:rFonts w:ascii="宋体" w:hAnsi="宋体" w:cs="宋体"/>
      <w:kern w:val="0"/>
      <w:sz w:val="22"/>
      <w:szCs w:val="22"/>
      <w:lang w:val="zh-CN" w:bidi="zh-CN"/>
    </w:rPr>
  </w:style>
  <w:style w:type="paragraph" w:customStyle="1" w:styleId="59">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60">
    <w:name w:val="header"/>
    <w:basedOn w:val="1"/>
    <w:qFormat/>
    <w:uiPriority w:val="0"/>
    <w:pPr>
      <w:pBdr>
        <w:bottom w:val="single" w:color="auto" w:sz="6" w:space="1"/>
      </w:pBdr>
      <w:tabs>
        <w:tab w:val="center" w:pos="4153"/>
        <w:tab w:val="right" w:pos="8306"/>
      </w:tabs>
      <w:snapToGrid w:val="0"/>
      <w:jc w:val="center"/>
    </w:pPr>
    <w:rPr>
      <w:rFonts w:eastAsia="等线"/>
      <w:sz w:val="18"/>
      <w:szCs w:val="20"/>
    </w:rPr>
  </w:style>
  <w:style w:type="paragraph" w:customStyle="1" w:styleId="61">
    <w:name w:val="Normal_1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62">
    <w:name w:val="Normal_12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63">
    <w:name w:val="Normal_131"/>
    <w:qFormat/>
    <w:uiPriority w:val="0"/>
    <w:pPr>
      <w:spacing w:before="120" w:after="240"/>
      <w:jc w:val="both"/>
    </w:pPr>
    <w:rPr>
      <w:rFonts w:ascii="Times New Roman" w:hAnsi="Times New Roman" w:eastAsia="Calibri" w:cs="Times New Roman"/>
      <w:sz w:val="22"/>
      <w:szCs w:val="22"/>
      <w:lang w:val="ru-RU" w:eastAsia="en-US" w:bidi="ar-SA"/>
    </w:rPr>
  </w:style>
  <w:style w:type="character" w:customStyle="1" w:styleId="64">
    <w:name w:val="标题 1 Char"/>
    <w:link w:val="3"/>
    <w:qFormat/>
    <w:uiPriority w:val="0"/>
    <w:rPr>
      <w:b/>
      <w:bCs/>
      <w:kern w:val="44"/>
      <w:sz w:val="44"/>
      <w:szCs w:val="44"/>
    </w:rPr>
  </w:style>
  <w:style w:type="character" w:customStyle="1" w:styleId="65">
    <w:name w:val="日期 Char"/>
    <w:link w:val="16"/>
    <w:qFormat/>
    <w:uiPriority w:val="0"/>
    <w:rPr>
      <w:kern w:val="2"/>
      <w:sz w:val="21"/>
      <w:szCs w:val="24"/>
    </w:rPr>
  </w:style>
  <w:style w:type="character" w:customStyle="1" w:styleId="66">
    <w:name w:val="尾注文本 Char"/>
    <w:qFormat/>
    <w:uiPriority w:val="0"/>
    <w:rPr>
      <w:kern w:val="2"/>
      <w:sz w:val="21"/>
      <w:szCs w:val="24"/>
    </w:rPr>
  </w:style>
  <w:style w:type="character" w:customStyle="1" w:styleId="67">
    <w:name w:val="批注主题 Char"/>
    <w:link w:val="29"/>
    <w:qFormat/>
    <w:uiPriority w:val="0"/>
    <w:rPr>
      <w:b/>
      <w:bCs/>
      <w:kern w:val="2"/>
      <w:sz w:val="21"/>
      <w:szCs w:val="24"/>
    </w:rPr>
  </w:style>
  <w:style w:type="character" w:customStyle="1" w:styleId="68">
    <w:name w:val="副标题 Char"/>
    <w:link w:val="23"/>
    <w:qFormat/>
    <w:uiPriority w:val="0"/>
    <w:rPr>
      <w:szCs w:val="24"/>
      <w:u w:val="single"/>
      <w:lang w:eastAsia="en-US"/>
    </w:rPr>
  </w:style>
  <w:style w:type="character" w:customStyle="1" w:styleId="69">
    <w:name w:val="标题 2 Char"/>
    <w:link w:val="4"/>
    <w:qFormat/>
    <w:uiPriority w:val="0"/>
    <w:rPr>
      <w:rFonts w:ascii="Cambria" w:hAnsi="Cambria"/>
      <w:b/>
      <w:bCs/>
      <w:sz w:val="32"/>
      <w:szCs w:val="32"/>
    </w:rPr>
  </w:style>
  <w:style w:type="character" w:customStyle="1" w:styleId="70">
    <w:name w:val="批注文字 Char"/>
    <w:link w:val="11"/>
    <w:qFormat/>
    <w:uiPriority w:val="99"/>
    <w:rPr>
      <w:kern w:val="2"/>
      <w:sz w:val="21"/>
      <w:szCs w:val="24"/>
    </w:rPr>
  </w:style>
  <w:style w:type="character" w:customStyle="1" w:styleId="71">
    <w:name w:val="标题 9 Char"/>
    <w:link w:val="8"/>
    <w:semiHidden/>
    <w:qFormat/>
    <w:uiPriority w:val="0"/>
    <w:rPr>
      <w:rFonts w:ascii="等线 Light" w:hAnsi="等线 Light" w:eastAsia="等线 Light" w:cs="Times New Roman"/>
      <w:kern w:val="2"/>
      <w:sz w:val="21"/>
      <w:szCs w:val="21"/>
    </w:rPr>
  </w:style>
  <w:style w:type="character" w:customStyle="1" w:styleId="72">
    <w:name w:val="标题 2 Char2"/>
    <w:qFormat/>
    <w:uiPriority w:val="0"/>
    <w:rPr>
      <w:rFonts w:ascii="Cambria" w:hAnsi="Cambria" w:eastAsia="宋体"/>
      <w:b/>
      <w:bCs/>
      <w:kern w:val="2"/>
      <w:sz w:val="32"/>
      <w:szCs w:val="32"/>
      <w:lang w:val="en-US" w:eastAsia="zh-CN" w:bidi="ar-SA"/>
    </w:rPr>
  </w:style>
  <w:style w:type="character" w:customStyle="1" w:styleId="73">
    <w:name w:val="副标题 Char3"/>
    <w:qFormat/>
    <w:uiPriority w:val="0"/>
    <w:rPr>
      <w:rFonts w:eastAsia="宋体"/>
      <w:szCs w:val="24"/>
      <w:u w:val="single"/>
      <w:lang w:val="en-US" w:eastAsia="en-US" w:bidi="ar-SA"/>
    </w:rPr>
  </w:style>
  <w:style w:type="character" w:customStyle="1" w:styleId="74">
    <w:name w:val="批注文字 Char3"/>
    <w:qFormat/>
    <w:uiPriority w:val="99"/>
    <w:rPr>
      <w:rFonts w:eastAsia="宋体"/>
      <w:kern w:val="2"/>
      <w:sz w:val="21"/>
      <w:szCs w:val="24"/>
      <w:lang w:val="en-US" w:eastAsia="zh-CN" w:bidi="ar-SA"/>
    </w:rPr>
  </w:style>
  <w:style w:type="character" w:customStyle="1" w:styleId="75">
    <w:name w:val="批注框文本 Char"/>
    <w:link w:val="18"/>
    <w:qFormat/>
    <w:uiPriority w:val="0"/>
    <w:rPr>
      <w:kern w:val="2"/>
      <w:sz w:val="18"/>
      <w:szCs w:val="18"/>
    </w:rPr>
  </w:style>
  <w:style w:type="character" w:customStyle="1" w:styleId="76">
    <w:name w:val="标题 3 Char"/>
    <w:link w:val="5"/>
    <w:qFormat/>
    <w:uiPriority w:val="0"/>
    <w:rPr>
      <w:b/>
      <w:bCs/>
      <w:kern w:val="2"/>
      <w:sz w:val="32"/>
      <w:szCs w:val="32"/>
    </w:rPr>
  </w:style>
  <w:style w:type="character" w:customStyle="1" w:styleId="77">
    <w:name w:val="未处理的提及"/>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4" Type="http://schemas.microsoft.com/office/2011/relationships/people" Target="people.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5.wmf"/><Relationship Id="rId2" Type="http://schemas.openxmlformats.org/officeDocument/2006/relationships/settings" Target="settings.xml"/><Relationship Id="rId19" Type="http://schemas.openxmlformats.org/officeDocument/2006/relationships/oleObject" Target="embeddings/oleObject5.bin"/><Relationship Id="rId18" Type="http://schemas.openxmlformats.org/officeDocument/2006/relationships/image" Target="media/image4.wmf"/><Relationship Id="rId17" Type="http://schemas.openxmlformats.org/officeDocument/2006/relationships/oleObject" Target="embeddings/oleObject4.bin"/><Relationship Id="rId16" Type="http://schemas.openxmlformats.org/officeDocument/2006/relationships/image" Target="media/image3.wmf"/><Relationship Id="rId15" Type="http://schemas.openxmlformats.org/officeDocument/2006/relationships/oleObject" Target="embeddings/oleObject3.bin"/><Relationship Id="rId14" Type="http://schemas.openxmlformats.org/officeDocument/2006/relationships/image" Target="media/image2.wmf"/><Relationship Id="rId13" Type="http://schemas.openxmlformats.org/officeDocument/2006/relationships/oleObject" Target="embeddings/oleObject2.bin"/><Relationship Id="rId12" Type="http://schemas.openxmlformats.org/officeDocument/2006/relationships/image" Target="media/image1.wmf"/><Relationship Id="rId11" Type="http://schemas.openxmlformats.org/officeDocument/2006/relationships/oleObject" Target="embeddings/oleObject1.bin"/><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248</Pages>
  <Words>152176</Words>
  <Characters>159605</Characters>
  <Lines>1289</Lines>
  <Paragraphs>363</Paragraphs>
  <TotalTime>0</TotalTime>
  <ScaleCrop>false</ScaleCrop>
  <LinksUpToDate>false</LinksUpToDate>
  <CharactersWithSpaces>173538</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2020-12-28T09:28:00Z</dcterms:created>
  <dc:creator>Lenovo E480</dc:creator>
  <cp:lastModifiedBy>fgw</cp:lastModifiedBy>
  <cp:lastPrinted>2020-12-23T09:27:00Z</cp:lastPrinted>
  <dcterms:modified xsi:type="dcterms:W3CDTF">2025-09-05T09:43:56Z</dcterms:modified>
  <dc:title>重庆市公路工程施工</dc:title>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993A33C138E94E91806B1A08ABA583F4</vt:lpwstr>
  </property>
</Properties>
</file>