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480" w:lineRule="auto"/>
        <w:ind w:left="31" w:leftChars="15" w:right="0" w:firstLine="0" w:firstLineChars="0"/>
        <w:jc w:val="center"/>
        <w:rPr>
          <w:rFonts w:ascii="宋体" w:hAnsi="宋体" w:eastAsia="宋体"/>
          <w:b/>
          <w:color w:val="auto"/>
          <w:sz w:val="48"/>
          <w:szCs w:val="48"/>
          <w:highlight w:val="none"/>
        </w:rPr>
      </w:pPr>
    </w:p>
    <w:p>
      <w:pPr>
        <w:pStyle w:val="19"/>
        <w:snapToGrid w:val="0"/>
        <w:spacing w:line="360" w:lineRule="auto"/>
        <w:ind w:left="0" w:right="0" w:firstLine="0" w:firstLineChars="0"/>
        <w:jc w:val="center"/>
        <w:rPr>
          <w:rFonts w:ascii="宋体" w:hAnsi="宋体" w:eastAsia="宋体"/>
          <w:color w:val="auto"/>
          <w:sz w:val="48"/>
          <w:szCs w:val="48"/>
          <w:highlight w:val="none"/>
        </w:rPr>
      </w:pPr>
      <w:r>
        <w:rPr>
          <w:rFonts w:hint="eastAsia" w:ascii="宋体" w:hAnsi="宋体" w:eastAsia="宋体"/>
          <w:color w:val="auto"/>
          <w:sz w:val="48"/>
          <w:szCs w:val="48"/>
          <w:highlight w:val="none"/>
        </w:rPr>
        <w:t>重庆市水利水电工程</w:t>
      </w:r>
      <w:r>
        <w:rPr>
          <w:rFonts w:ascii="宋体" w:hAnsi="宋体" w:eastAsia="宋体"/>
          <w:color w:val="auto"/>
          <w:sz w:val="48"/>
          <w:szCs w:val="48"/>
          <w:highlight w:val="none"/>
        </w:rPr>
        <w:t>施工</w:t>
      </w:r>
    </w:p>
    <w:p>
      <w:pPr>
        <w:pStyle w:val="19"/>
        <w:snapToGrid w:val="0"/>
        <w:spacing w:line="360" w:lineRule="auto"/>
        <w:ind w:left="0" w:right="0" w:firstLine="0" w:firstLineChars="0"/>
        <w:jc w:val="center"/>
        <w:rPr>
          <w:rFonts w:ascii="宋体" w:hAnsi="宋体" w:eastAsia="宋体"/>
          <w:color w:val="auto"/>
          <w:sz w:val="48"/>
          <w:szCs w:val="48"/>
          <w:highlight w:val="none"/>
        </w:rPr>
      </w:pPr>
    </w:p>
    <w:p>
      <w:pPr>
        <w:pStyle w:val="19"/>
        <w:snapToGrid w:val="0"/>
        <w:spacing w:line="360" w:lineRule="auto"/>
        <w:ind w:left="0" w:right="0" w:firstLine="0" w:firstLineChars="0"/>
        <w:jc w:val="center"/>
        <w:rPr>
          <w:rFonts w:hint="eastAsia" w:ascii="宋体" w:hAnsi="宋体" w:eastAsia="宋体"/>
          <w:b/>
          <w:color w:val="auto"/>
          <w:sz w:val="84"/>
          <w:szCs w:val="84"/>
          <w:highlight w:val="none"/>
          <w:lang w:val="en-US" w:eastAsia="zh-CN"/>
        </w:rPr>
      </w:pPr>
      <w:r>
        <w:rPr>
          <w:rFonts w:ascii="宋体" w:hAnsi="宋体" w:eastAsia="宋体"/>
          <w:b/>
          <w:color w:val="auto"/>
          <w:sz w:val="84"/>
          <w:szCs w:val="84"/>
          <w:highlight w:val="none"/>
        </w:rPr>
        <w:t>招标文件</w:t>
      </w:r>
      <w:r>
        <w:rPr>
          <w:rFonts w:hint="eastAsia" w:ascii="宋体" w:hAnsi="宋体" w:eastAsia="宋体"/>
          <w:b/>
          <w:color w:val="auto"/>
          <w:sz w:val="84"/>
          <w:szCs w:val="84"/>
          <w:highlight w:val="none"/>
          <w:lang w:val="en-US" w:eastAsia="zh-CN"/>
        </w:rPr>
        <w:t>示范文本</w:t>
      </w:r>
    </w:p>
    <w:p>
      <w:pPr>
        <w:pStyle w:val="19"/>
        <w:snapToGrid w:val="0"/>
        <w:spacing w:line="360" w:lineRule="auto"/>
        <w:ind w:left="0" w:right="0" w:firstLine="0" w:firstLineChars="0"/>
        <w:jc w:val="center"/>
        <w:rPr>
          <w:rFonts w:hint="eastAsia" w:ascii="宋体" w:hAnsi="宋体" w:eastAsia="宋体"/>
          <w:color w:val="auto"/>
          <w:sz w:val="48"/>
          <w:szCs w:val="48"/>
          <w:highlight w:val="none"/>
        </w:rPr>
      </w:pPr>
      <w:r>
        <w:rPr>
          <w:rFonts w:hint="eastAsia" w:ascii="宋体" w:hAnsi="宋体" w:eastAsia="宋体"/>
          <w:color w:val="auto"/>
          <w:sz w:val="48"/>
          <w:szCs w:val="48"/>
          <w:highlight w:val="none"/>
        </w:rPr>
        <w:t>（202</w:t>
      </w:r>
      <w:r>
        <w:rPr>
          <w:rFonts w:hint="eastAsia" w:ascii="宋体" w:hAnsi="宋体" w:eastAsia="宋体"/>
          <w:color w:val="auto"/>
          <w:sz w:val="48"/>
          <w:szCs w:val="48"/>
          <w:highlight w:val="none"/>
          <w:lang w:val="en-US" w:eastAsia="zh-CN"/>
        </w:rPr>
        <w:t>5</w:t>
      </w:r>
      <w:r>
        <w:rPr>
          <w:rFonts w:hint="eastAsia" w:ascii="宋体" w:hAnsi="宋体" w:eastAsia="宋体"/>
          <w:sz w:val="48"/>
          <w:szCs w:val="48"/>
          <w:lang w:val="en-US" w:eastAsia="zh-CN"/>
        </w:rPr>
        <w:t>年版</w:t>
      </w:r>
      <w:r>
        <w:rPr>
          <w:rFonts w:hint="eastAsia" w:ascii="宋体" w:hAnsi="宋体" w:eastAsia="宋体"/>
          <w:color w:val="auto"/>
          <w:sz w:val="48"/>
          <w:szCs w:val="48"/>
          <w:highlight w:val="none"/>
        </w:rPr>
        <w:t>）</w:t>
      </w: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b/>
          <w:color w:val="auto"/>
          <w:kern w:val="0"/>
          <w:position w:val="-5"/>
          <w:sz w:val="44"/>
          <w:szCs w:val="44"/>
          <w:highlight w:val="none"/>
        </w:rPr>
      </w:pPr>
    </w:p>
    <w:p>
      <w:pPr>
        <w:pStyle w:val="2"/>
        <w:jc w:val="center"/>
        <w:rPr>
          <w:color w:val="auto"/>
          <w:highlight w:val="none"/>
        </w:rPr>
      </w:pPr>
      <w:bookmarkStart w:id="2873" w:name="_GoBack"/>
      <w:bookmarkEnd w:id="2873"/>
    </w:p>
    <w:p>
      <w:pPr>
        <w:pStyle w:val="2"/>
        <w:jc w:val="center"/>
        <w:rPr>
          <w:color w:val="auto"/>
          <w:highlight w:val="none"/>
        </w:rPr>
      </w:pPr>
    </w:p>
    <w:p>
      <w:pPr>
        <w:autoSpaceDE w:val="0"/>
        <w:autoSpaceDN w:val="0"/>
        <w:adjustRightInd w:val="0"/>
        <w:snapToGrid w:val="0"/>
        <w:spacing w:line="360" w:lineRule="auto"/>
        <w:jc w:val="center"/>
        <w:rPr>
          <w:rFonts w:ascii="宋体" w:hAnsi="宋体"/>
          <w:b/>
          <w:color w:val="auto"/>
          <w:kern w:val="0"/>
          <w:position w:val="-5"/>
          <w:sz w:val="32"/>
          <w:szCs w:val="48"/>
          <w:highlight w:val="none"/>
        </w:rPr>
      </w:pPr>
    </w:p>
    <w:p>
      <w:pPr>
        <w:autoSpaceDE w:val="0"/>
        <w:autoSpaceDN w:val="0"/>
        <w:adjustRightInd w:val="0"/>
        <w:snapToGrid w:val="0"/>
        <w:spacing w:line="360" w:lineRule="auto"/>
        <w:jc w:val="center"/>
        <w:rPr>
          <w:rFonts w:ascii="宋体" w:hAnsi="宋体"/>
          <w:color w:val="auto"/>
          <w:kern w:val="0"/>
          <w:position w:val="-5"/>
          <w:sz w:val="32"/>
          <w:szCs w:val="48"/>
          <w:highlight w:val="none"/>
        </w:rPr>
      </w:pPr>
    </w:p>
    <w:p>
      <w:pPr>
        <w:pStyle w:val="2"/>
        <w:rPr>
          <w:rFonts w:ascii="宋体" w:hAnsi="宋体"/>
          <w:color w:val="auto"/>
          <w:kern w:val="0"/>
          <w:position w:val="-5"/>
          <w:sz w:val="32"/>
          <w:szCs w:val="48"/>
          <w:highlight w:val="none"/>
        </w:rPr>
      </w:pPr>
    </w:p>
    <w:p>
      <w:pPr>
        <w:rPr>
          <w:rFonts w:ascii="宋体" w:hAnsi="宋体"/>
          <w:color w:val="auto"/>
          <w:kern w:val="0"/>
          <w:position w:val="-5"/>
          <w:sz w:val="32"/>
          <w:szCs w:val="48"/>
          <w:highlight w:val="none"/>
        </w:rPr>
      </w:pPr>
    </w:p>
    <w:p>
      <w:pPr>
        <w:pStyle w:val="2"/>
        <w:rPr>
          <w:rFonts w:ascii="宋体" w:hAnsi="宋体"/>
          <w:color w:val="auto"/>
          <w:kern w:val="0"/>
          <w:position w:val="-5"/>
          <w:sz w:val="32"/>
          <w:szCs w:val="48"/>
          <w:highlight w:val="none"/>
        </w:rPr>
      </w:pPr>
    </w:p>
    <w:p/>
    <w:p>
      <w:pPr>
        <w:adjustRightInd w:val="0"/>
        <w:snapToGrid w:val="0"/>
        <w:spacing w:line="360" w:lineRule="auto"/>
        <w:jc w:val="center"/>
        <w:rPr>
          <w:rFonts w:ascii="宋体" w:hAnsi="宋体"/>
          <w:color w:val="auto"/>
          <w:sz w:val="36"/>
          <w:szCs w:val="36"/>
          <w:highlight w:val="none"/>
        </w:rPr>
      </w:pPr>
    </w:p>
    <w:p>
      <w:pPr>
        <w:adjustRightInd w:val="0"/>
        <w:snapToGrid w:val="0"/>
        <w:spacing w:line="360" w:lineRule="auto"/>
        <w:jc w:val="center"/>
        <w:rPr>
          <w:rFonts w:ascii="宋体" w:hAnsi="宋体"/>
          <w:color w:val="auto"/>
          <w:sz w:val="36"/>
          <w:szCs w:val="36"/>
          <w:highlight w:val="none"/>
        </w:rPr>
      </w:pPr>
      <w:r>
        <w:rPr>
          <w:rFonts w:hint="eastAsia" w:ascii="宋体" w:hAnsi="宋体"/>
          <w:color w:val="auto"/>
          <w:sz w:val="36"/>
          <w:szCs w:val="36"/>
          <w:highlight w:val="none"/>
        </w:rPr>
        <w:t>重庆市发展和改革委员会 制</w:t>
      </w:r>
    </w:p>
    <w:p>
      <w:pPr>
        <w:spacing w:line="360" w:lineRule="auto"/>
        <w:jc w:val="center"/>
        <w:rPr>
          <w:rFonts w:ascii="宋体" w:hAnsi="宋体"/>
          <w:color w:val="auto"/>
          <w:kern w:val="0"/>
          <w:position w:val="-5"/>
          <w:sz w:val="36"/>
          <w:szCs w:val="36"/>
          <w:highlight w:val="none"/>
        </w:rPr>
        <w:sectPr>
          <w:footerReference r:id="rId6" w:type="first"/>
          <w:headerReference r:id="rId3" w:type="default"/>
          <w:footerReference r:id="rId4" w:type="default"/>
          <w:footerReference r:id="rId5" w:type="even"/>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ascii="宋体" w:hAnsi="宋体"/>
          <w:color w:val="auto"/>
          <w:kern w:val="0"/>
          <w:position w:val="-5"/>
          <w:sz w:val="36"/>
          <w:szCs w:val="36"/>
          <w:highlight w:val="none"/>
        </w:rPr>
        <w:t>20</w:t>
      </w:r>
      <w:r>
        <w:rPr>
          <w:rFonts w:hint="eastAsia" w:ascii="宋体" w:hAnsi="宋体"/>
          <w:color w:val="auto"/>
          <w:kern w:val="0"/>
          <w:position w:val="-5"/>
          <w:sz w:val="36"/>
          <w:szCs w:val="36"/>
          <w:highlight w:val="none"/>
        </w:rPr>
        <w:t>2</w:t>
      </w:r>
      <w:r>
        <w:rPr>
          <w:rFonts w:hint="eastAsia" w:ascii="宋体" w:hAnsi="宋体"/>
          <w:color w:val="auto"/>
          <w:kern w:val="0"/>
          <w:position w:val="-5"/>
          <w:sz w:val="36"/>
          <w:szCs w:val="36"/>
          <w:highlight w:val="none"/>
          <w:lang w:val="en-US" w:eastAsia="zh-CN"/>
        </w:rPr>
        <w:t>5</w:t>
      </w:r>
      <w:r>
        <w:rPr>
          <w:rFonts w:ascii="宋体" w:hAnsi="宋体"/>
          <w:color w:val="auto"/>
          <w:kern w:val="0"/>
          <w:position w:val="-5"/>
          <w:sz w:val="36"/>
          <w:szCs w:val="36"/>
          <w:highlight w:val="none"/>
        </w:rPr>
        <w:t>年</w:t>
      </w:r>
      <w:del w:id="0" w:author="fgw" w:date="2025-09-05T09:43:45Z">
        <w:r>
          <w:rPr>
            <w:rFonts w:hint="default" w:ascii="宋体" w:hAnsi="宋体"/>
            <w:color w:val="auto"/>
            <w:kern w:val="0"/>
            <w:position w:val="-5"/>
            <w:sz w:val="36"/>
            <w:szCs w:val="36"/>
            <w:highlight w:val="none"/>
            <w:lang w:val="en-US" w:eastAsia="zh-CN"/>
          </w:rPr>
          <w:delText>8</w:delText>
        </w:r>
      </w:del>
      <w:ins w:id="1" w:author="fgw" w:date="2025-09-05T09:43:45Z">
        <w:r>
          <w:rPr>
            <w:rFonts w:hint="eastAsia" w:ascii="宋体" w:hAnsi="宋体"/>
            <w:color w:val="auto"/>
            <w:kern w:val="0"/>
            <w:position w:val="-5"/>
            <w:sz w:val="36"/>
            <w:szCs w:val="36"/>
            <w:highlight w:val="none"/>
            <w:lang w:val="en-US" w:eastAsia="zh-CN"/>
          </w:rPr>
          <w:t>9</w:t>
        </w:r>
      </w:ins>
      <w:r>
        <w:rPr>
          <w:rFonts w:hint="eastAsia" w:ascii="宋体" w:hAnsi="宋体"/>
          <w:color w:val="auto"/>
          <w:kern w:val="0"/>
          <w:position w:val="-5"/>
          <w:sz w:val="36"/>
          <w:szCs w:val="36"/>
          <w:highlight w:val="none"/>
        </w:rPr>
        <w:t>月</w:t>
      </w:r>
    </w:p>
    <w:p>
      <w:pPr>
        <w:autoSpaceDE w:val="0"/>
        <w:autoSpaceDN w:val="0"/>
        <w:adjustRightInd w:val="0"/>
        <w:snapToGrid w:val="0"/>
        <w:spacing w:line="590" w:lineRule="exact"/>
        <w:jc w:val="center"/>
        <w:rPr>
          <w:rFonts w:ascii="宋体" w:hAnsi="宋体"/>
          <w:color w:val="auto"/>
          <w:kern w:val="0"/>
          <w:sz w:val="44"/>
          <w:szCs w:val="44"/>
          <w:highlight w:val="none"/>
        </w:rPr>
      </w:pPr>
      <w:bookmarkStart w:id="0" w:name="_Toc287620665"/>
      <w:r>
        <w:rPr>
          <w:rFonts w:ascii="宋体" w:hAnsi="宋体"/>
          <w:color w:val="auto"/>
          <w:kern w:val="0"/>
          <w:sz w:val="44"/>
          <w:szCs w:val="44"/>
          <w:highlight w:val="none"/>
        </w:rPr>
        <w:t>使 用 说 明</w:t>
      </w:r>
    </w:p>
    <w:p>
      <w:pPr>
        <w:spacing w:line="590" w:lineRule="exact"/>
        <w:jc w:val="center"/>
        <w:rPr>
          <w:rFonts w:ascii="宋体" w:hAnsi="宋体"/>
          <w:color w:val="auto"/>
          <w:kern w:val="0"/>
          <w:sz w:val="44"/>
          <w:szCs w:val="44"/>
          <w:highlight w:val="none"/>
        </w:rPr>
      </w:pP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zh-CN"/>
        </w:rPr>
        <w:t>一、《重庆市水利水电工程施工招标文件示范文本》是以《中华人民共和国标准施工招标文件》（2007年版）、《水利水电工程标准施工招标文件》（2009 年版）、《</w:t>
      </w:r>
      <w:bookmarkStart w:id="1" w:name="OLE_LINK1"/>
      <w:r>
        <w:rPr>
          <w:rFonts w:hint="eastAsia" w:ascii="宋体" w:hAnsi="宋体"/>
          <w:color w:val="auto"/>
          <w:kern w:val="0"/>
          <w:szCs w:val="21"/>
          <w:highlight w:val="none"/>
          <w:lang w:val="zh-CN"/>
        </w:rPr>
        <w:t>中华人民共和国水利水电工程标准施工招标文件补充文本</w:t>
      </w:r>
      <w:bookmarkEnd w:id="1"/>
      <w:r>
        <w:rPr>
          <w:rFonts w:hint="eastAsia" w:ascii="宋体" w:hAnsi="宋体"/>
          <w:color w:val="auto"/>
          <w:kern w:val="0"/>
          <w:szCs w:val="21"/>
          <w:highlight w:val="none"/>
          <w:lang w:val="zh-CN"/>
        </w:rPr>
        <w:t>》为框架，贯彻《中华人民共和国招标投标法》</w:t>
      </w:r>
      <w:r>
        <w:rPr>
          <w:rFonts w:hint="eastAsia" w:ascii="宋体" w:hAnsi="宋体"/>
          <w:kern w:val="0"/>
          <w:szCs w:val="21"/>
          <w:lang w:val="zh-CN"/>
        </w:rPr>
        <w:t>《</w:t>
      </w:r>
      <w:r>
        <w:rPr>
          <w:rFonts w:hint="eastAsia" w:ascii="宋体" w:hAnsi="宋体"/>
          <w:kern w:val="0"/>
          <w:szCs w:val="21"/>
        </w:rPr>
        <w:t>重庆市招标投标条例</w:t>
      </w:r>
      <w:r>
        <w:rPr>
          <w:rFonts w:hint="eastAsia" w:ascii="宋体" w:hAnsi="宋体"/>
          <w:kern w:val="0"/>
          <w:szCs w:val="21"/>
          <w:lang w:val="zh-CN"/>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电子招标投标办法</w:t>
      </w:r>
      <w:r>
        <w:rPr>
          <w:rFonts w:hint="eastAsia" w:asciiTheme="minorEastAsia" w:hAnsiTheme="minorEastAsia" w:eastAsiaTheme="minorEastAsia"/>
          <w:color w:val="auto"/>
          <w:szCs w:val="21"/>
          <w:highlight w:val="none"/>
          <w:lang w:eastAsia="zh-CN"/>
        </w:rPr>
        <w:t>》</w:t>
      </w:r>
      <w:r>
        <w:rPr>
          <w:rFonts w:hint="eastAsia" w:ascii="宋体" w:hAnsi="宋体"/>
          <w:color w:val="auto"/>
          <w:kern w:val="0"/>
          <w:szCs w:val="21"/>
          <w:highlight w:val="none"/>
          <w:lang w:val="zh-CN"/>
        </w:rPr>
        <w:t>等文件精神编制。</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zh-CN"/>
        </w:rPr>
        <w:t>二</w:t>
      </w:r>
      <w:r>
        <w:rPr>
          <w:rFonts w:ascii="宋体" w:hAnsi="宋体"/>
          <w:color w:val="auto"/>
          <w:kern w:val="0"/>
          <w:szCs w:val="21"/>
          <w:highlight w:val="none"/>
          <w:lang w:val="zh-CN"/>
        </w:rPr>
        <w:t>、</w:t>
      </w:r>
      <w:r>
        <w:rPr>
          <w:rFonts w:hint="eastAsia" w:ascii="宋体" w:hAnsi="宋体"/>
          <w:color w:val="auto"/>
          <w:kern w:val="0"/>
          <w:szCs w:val="21"/>
          <w:highlight w:val="none"/>
          <w:lang w:val="zh-CN"/>
        </w:rPr>
        <w:t>《重庆市水利水电工程施工招标文件示范文本》</w:t>
      </w:r>
      <w:r>
        <w:rPr>
          <w:rFonts w:hint="eastAsia" w:ascii="宋体" w:hAnsi="宋体"/>
          <w:kern w:val="0"/>
          <w:szCs w:val="21"/>
          <w:lang w:val="en-US" w:eastAsia="zh-CN"/>
        </w:rPr>
        <w:t>用于指导招标人编制</w:t>
      </w:r>
      <w:r>
        <w:rPr>
          <w:rFonts w:hint="eastAsia" w:ascii="宋体" w:hAnsi="宋体"/>
          <w:color w:val="auto"/>
          <w:kern w:val="0"/>
          <w:szCs w:val="21"/>
          <w:highlight w:val="none"/>
          <w:lang w:val="zh-CN"/>
        </w:rPr>
        <w:t>水利水电工程</w:t>
      </w:r>
      <w:r>
        <w:rPr>
          <w:rFonts w:hint="eastAsia" w:ascii="宋体" w:hAnsi="宋体"/>
          <w:color w:val="auto"/>
          <w:kern w:val="0"/>
          <w:szCs w:val="21"/>
          <w:highlight w:val="none"/>
          <w:lang w:val="en-US" w:eastAsia="zh-CN"/>
        </w:rPr>
        <w:t>施工招标文件</w:t>
      </w:r>
      <w:r>
        <w:rPr>
          <w:rFonts w:ascii="宋体" w:hAnsi="宋体"/>
          <w:color w:val="auto"/>
          <w:kern w:val="0"/>
          <w:szCs w:val="21"/>
          <w:highlight w:val="none"/>
          <w:lang w:val="zh-CN"/>
        </w:rPr>
        <w:t>。</w:t>
      </w:r>
    </w:p>
    <w:p>
      <w:pPr>
        <w:spacing w:line="360" w:lineRule="auto"/>
        <w:ind w:firstLine="420" w:firstLineChars="200"/>
        <w:rPr>
          <w:rFonts w:hint="eastAsia" w:ascii="宋体" w:hAnsi="宋体"/>
          <w:color w:val="auto"/>
          <w:kern w:val="0"/>
          <w:szCs w:val="21"/>
          <w:highlight w:val="none"/>
          <w:lang w:val="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不得强制要求投标人在投标环节提供原件；不得强制要求投标人的法定代表人、技术负责人、项目负责人或者其他特定人员在开标环节到场</w:t>
      </w:r>
      <w:r>
        <w:rPr>
          <w:rFonts w:hint="eastAsia" w:ascii="宋体" w:hAnsi="宋体"/>
          <w:kern w:val="0"/>
          <w:szCs w:val="21"/>
          <w:lang w:eastAsia="zh-CN"/>
        </w:rPr>
        <w:t>。</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四</w:t>
      </w:r>
      <w:r>
        <w:rPr>
          <w:rFonts w:ascii="宋体" w:hAnsi="宋体"/>
          <w:color w:val="auto"/>
          <w:kern w:val="0"/>
          <w:szCs w:val="21"/>
          <w:highlight w:val="none"/>
          <w:lang w:val="zh-CN"/>
        </w:rPr>
        <w:t>、招标人按照《重庆市水利水电工程施工</w:t>
      </w:r>
      <w:r>
        <w:rPr>
          <w:rFonts w:hint="eastAsia" w:ascii="宋体" w:hAnsi="宋体"/>
          <w:color w:val="auto"/>
          <w:kern w:val="0"/>
          <w:szCs w:val="21"/>
          <w:highlight w:val="none"/>
          <w:lang w:val="zh-CN"/>
        </w:rPr>
        <w:t>招标文件示范文本</w:t>
      </w:r>
      <w:r>
        <w:rPr>
          <w:rFonts w:ascii="宋体" w:hAnsi="宋体"/>
          <w:color w:val="auto"/>
          <w:kern w:val="0"/>
          <w:szCs w:val="21"/>
          <w:highlight w:val="none"/>
          <w:lang w:val="zh-CN"/>
        </w:rPr>
        <w:t>》第一章的格式发布招标公告或发出投标邀请书后，将实际发布的招标公告或实际发出的投标邀请书编入招标文件中，作为投标邀请。其中，招标公告</w:t>
      </w:r>
      <w:r>
        <w:rPr>
          <w:rFonts w:hint="eastAsia" w:ascii="宋体" w:hAnsi="宋体"/>
          <w:color w:val="auto"/>
          <w:kern w:val="0"/>
          <w:szCs w:val="21"/>
          <w:highlight w:val="none"/>
          <w:lang w:val="zh-CN"/>
        </w:rPr>
        <w:t>应同时注明发布所在地所有指定媒介名称。</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五</w:t>
      </w:r>
      <w:r>
        <w:rPr>
          <w:rFonts w:ascii="宋体" w:hAnsi="宋体"/>
          <w:color w:val="auto"/>
          <w:kern w:val="0"/>
          <w:szCs w:val="21"/>
          <w:highlight w:val="none"/>
          <w:lang w:val="zh-CN"/>
        </w:rPr>
        <w:t>、《重庆市水利水电工程施工</w:t>
      </w:r>
      <w:r>
        <w:rPr>
          <w:rFonts w:hint="eastAsia" w:ascii="宋体" w:hAnsi="宋体"/>
          <w:color w:val="auto"/>
          <w:kern w:val="0"/>
          <w:szCs w:val="21"/>
          <w:highlight w:val="none"/>
          <w:lang w:val="zh-CN"/>
        </w:rPr>
        <w:t>招标文件示范文本</w:t>
      </w:r>
      <w:r>
        <w:rPr>
          <w:rFonts w:ascii="宋体" w:hAnsi="宋体"/>
          <w:color w:val="auto"/>
          <w:kern w:val="0"/>
          <w:szCs w:val="21"/>
          <w:highlight w:val="none"/>
          <w:lang w:val="zh-CN"/>
        </w:rPr>
        <w:t>》第三章“评标办法”分别规定</w:t>
      </w:r>
      <w:r>
        <w:rPr>
          <w:rFonts w:hint="eastAsia" w:ascii="宋体" w:hAnsi="宋体"/>
          <w:color w:val="auto"/>
          <w:kern w:val="0"/>
          <w:szCs w:val="21"/>
          <w:highlight w:val="none"/>
          <w:lang w:val="zh-CN"/>
        </w:rPr>
        <w:t>了经评审的最低投标价法和</w:t>
      </w:r>
      <w:r>
        <w:rPr>
          <w:rFonts w:ascii="宋体" w:hAnsi="宋体"/>
          <w:color w:val="auto"/>
          <w:kern w:val="0"/>
          <w:szCs w:val="21"/>
          <w:highlight w:val="none"/>
          <w:lang w:val="zh-CN"/>
        </w:rPr>
        <w:t>综合评估法两种评标方法供招标人根据招标项目具体特点和实际需要选择。</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六</w:t>
      </w:r>
      <w:r>
        <w:rPr>
          <w:rFonts w:ascii="宋体" w:hAnsi="宋体"/>
          <w:color w:val="auto"/>
          <w:kern w:val="0"/>
          <w:szCs w:val="21"/>
          <w:highlight w:val="none"/>
          <w:lang w:val="zh-CN"/>
        </w:rPr>
        <w:t>、</w:t>
      </w:r>
      <w:r>
        <w:rPr>
          <w:rFonts w:hint="eastAsia" w:ascii="宋体" w:hAnsi="宋体"/>
          <w:color w:val="auto"/>
          <w:kern w:val="0"/>
          <w:szCs w:val="21"/>
          <w:highlight w:val="none"/>
          <w:lang w:val="zh-CN"/>
        </w:rPr>
        <w:t>《重庆市水利水电工程施工招标文件示范文本》第四章“合同条款及格式” 参照《建设工程施工合同（示范文本）》（GF-2017-0201）、《水利水电工程标准施工招标文件（2009 年版）》、《中华人民共和国水利水电工程标准施工招标文件补充文本》制定，内容由合同协议书、通用合同条款和专用合同条款三部分组成。合同协议书共计13条，主要包括：工程概况、合同工期、质量标准、签约合同价和合同价格形式、项目经理及技术负责人、合同文件构成、承诺以及合同生效条件等重要内容，集中约定合同当事人的基本合同权利义务。通用合同条款共计24条，主要包括：一般约定、发包人义务、监理人、承包人、材料和工程设备、施工设备和临时设施、交通运输、测量放线、施工安全、治安保卫和环境保护、进度计划、开工和竣工（完工）、暂停施工、工程质量、试验和检验、变更、价格调整、计量与支付、竣工验收（验收）、缺陷责任与保修责任、保险、不可抗力、违约、索赔、争议的解决。专用合同条款是结合重庆市水利水电行业的具体情况，参考《FIDIC施工合同条件》、水利部《水利水电工程标准施工招标文件（2009 年版）》和《中华人民共和国水利水电工程标准施工招标文件补充文本》专用合同条款的相关原则，贯彻重庆市招标投标体制机制改革精神，实现以合同为中心的履约管理机制，重点对变更原则、价格调整机制、合同实施中合同当事人的权利、义务等作了原则性规定。</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七</w:t>
      </w:r>
      <w:r>
        <w:rPr>
          <w:rFonts w:hint="eastAsia" w:ascii="宋体" w:hAnsi="宋体"/>
          <w:color w:val="auto"/>
          <w:kern w:val="0"/>
          <w:szCs w:val="21"/>
          <w:highlight w:val="none"/>
        </w:rPr>
        <w:t>、</w:t>
      </w:r>
      <w:r>
        <w:rPr>
          <w:rFonts w:hint="eastAsia" w:ascii="宋体" w:hAnsi="宋体"/>
          <w:color w:val="auto"/>
          <w:kern w:val="0"/>
          <w:szCs w:val="21"/>
          <w:highlight w:val="none"/>
          <w:lang w:val="zh-CN"/>
        </w:rPr>
        <w:t>《重庆市水利水电工程施工招标文件示范文本》第五章“工程量清单”由招标人根据国家</w:t>
      </w:r>
      <w:r>
        <w:rPr>
          <w:rFonts w:hint="eastAsia" w:ascii="宋体" w:hAnsi="宋体"/>
          <w:color w:val="auto"/>
          <w:kern w:val="0"/>
          <w:szCs w:val="21"/>
          <w:highlight w:val="none"/>
        </w:rPr>
        <w:t>现行的</w:t>
      </w:r>
      <w:r>
        <w:rPr>
          <w:rFonts w:hint="eastAsia" w:ascii="宋体" w:hAnsi="宋体"/>
          <w:color w:val="auto"/>
          <w:kern w:val="0"/>
          <w:szCs w:val="21"/>
          <w:highlight w:val="none"/>
          <w:lang w:val="zh-CN"/>
        </w:rPr>
        <w:t>标准《水利水电工程设计工程量计算规定》（SL 328-2005）的工程量计算规则、《重庆市水利工程设计概（估）算 编制规定》（2021年版）、《重庆市水利建筑工程预算定额》（2021年版）、《重庆市水利工程机械台时费定额》（2021年版）及《重庆市中小型水利水电设备安装工程预算定额》（2008年版）等配套文件规定的格式、本招标文件相关的具体规定，以及招标项目具体特点和实际需要编制，</w:t>
      </w:r>
      <w:r>
        <w:rPr>
          <w:rFonts w:hint="eastAsia" w:ascii="宋体" w:hAnsi="宋体"/>
          <w:color w:val="auto"/>
          <w:kern w:val="0"/>
          <w:szCs w:val="21"/>
          <w:highlight w:val="none"/>
        </w:rPr>
        <w:t>国家及行业有最新文件的从其规定，</w:t>
      </w:r>
      <w:r>
        <w:rPr>
          <w:rFonts w:hint="eastAsia" w:ascii="宋体" w:hAnsi="宋体"/>
          <w:color w:val="auto"/>
          <w:kern w:val="0"/>
          <w:szCs w:val="21"/>
          <w:highlight w:val="none"/>
          <w:lang w:val="zh-CN"/>
        </w:rPr>
        <w:t>并与“投标人须知”、“通用合同条款”、“专用合同条款”、“技术标准和要求”、“图纸”相</w:t>
      </w:r>
      <w:r>
        <w:rPr>
          <w:rFonts w:hint="eastAsia" w:ascii="宋体" w:hAnsi="宋体"/>
          <w:color w:val="auto"/>
          <w:kern w:val="0"/>
          <w:szCs w:val="21"/>
          <w:highlight w:val="none"/>
        </w:rPr>
        <w:t>对应</w:t>
      </w:r>
      <w:r>
        <w:rPr>
          <w:rFonts w:hint="eastAsia" w:ascii="宋体" w:hAnsi="宋体"/>
          <w:color w:val="auto"/>
          <w:kern w:val="0"/>
          <w:szCs w:val="21"/>
          <w:highlight w:val="none"/>
          <w:lang w:val="zh-CN"/>
        </w:rPr>
        <w:t>。</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八</w:t>
      </w:r>
      <w:r>
        <w:rPr>
          <w:rFonts w:ascii="宋体" w:hAnsi="宋体"/>
          <w:color w:val="auto"/>
          <w:kern w:val="0"/>
          <w:szCs w:val="21"/>
          <w:highlight w:val="none"/>
          <w:lang w:val="zh-CN"/>
        </w:rPr>
        <w:t>、</w:t>
      </w:r>
      <w:r>
        <w:rPr>
          <w:rFonts w:hint="eastAsia" w:ascii="宋体" w:hAnsi="宋体"/>
          <w:color w:val="auto"/>
          <w:kern w:val="0"/>
          <w:szCs w:val="21"/>
          <w:highlight w:val="none"/>
          <w:lang w:val="zh-CN"/>
        </w:rPr>
        <w:t>《重庆市水利水电工程施工招标文件示范文本》第六章“图纸”由招标人根据招标项目具体特点和实际需要编制，并与“投标人须知”、“通用合同条款”、“专用合同条款”、“技术标准和要求”相衔接</w:t>
      </w:r>
      <w:r>
        <w:rPr>
          <w:rFonts w:ascii="宋体" w:hAnsi="宋体"/>
          <w:color w:val="auto"/>
          <w:kern w:val="0"/>
          <w:szCs w:val="21"/>
          <w:highlight w:val="none"/>
          <w:lang w:val="zh-CN"/>
        </w:rPr>
        <w:t>。</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九</w:t>
      </w:r>
      <w:r>
        <w:rPr>
          <w:rFonts w:ascii="宋体" w:hAnsi="宋体"/>
          <w:color w:val="auto"/>
          <w:kern w:val="0"/>
          <w:szCs w:val="21"/>
          <w:highlight w:val="none"/>
          <w:lang w:val="zh-CN"/>
        </w:rPr>
        <w:t>、</w:t>
      </w:r>
      <w:r>
        <w:rPr>
          <w:rFonts w:hint="eastAsia" w:ascii="宋体" w:hAnsi="宋体"/>
          <w:color w:val="auto"/>
          <w:kern w:val="0"/>
          <w:szCs w:val="21"/>
          <w:highlight w:val="none"/>
          <w:lang w:val="zh-CN"/>
        </w:rPr>
        <w:t>《重庆市水利水电工程施工招标文件示范文本》第七章“技术标准和要求”由招标人根据招标项目具体特点和实际需要编制。</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十</w:t>
      </w:r>
      <w:r>
        <w:rPr>
          <w:rFonts w:ascii="宋体" w:hAnsi="宋体"/>
          <w:color w:val="auto"/>
          <w:kern w:val="0"/>
          <w:szCs w:val="21"/>
          <w:highlight w:val="none"/>
          <w:lang w:val="zh-CN"/>
        </w:rPr>
        <w:t>、</w:t>
      </w:r>
      <w:r>
        <w:rPr>
          <w:rFonts w:hint="eastAsia" w:ascii="宋体" w:hAnsi="宋体"/>
          <w:color w:val="auto"/>
          <w:kern w:val="0"/>
          <w:szCs w:val="21"/>
          <w:highlight w:val="none"/>
          <w:lang w:val="zh-CN"/>
        </w:rPr>
        <w:t>《重庆市水利水电工程施工招标文件示范文本》</w:t>
      </w:r>
      <w:r>
        <w:rPr>
          <w:rFonts w:hint="eastAsia" w:ascii="宋体" w:hAnsi="宋体"/>
          <w:color w:val="auto"/>
          <w:kern w:val="0"/>
          <w:szCs w:val="21"/>
          <w:highlight w:val="none"/>
        </w:rPr>
        <w:t>第二章“</w:t>
      </w:r>
      <w:r>
        <w:rPr>
          <w:rFonts w:ascii="宋体" w:hAnsi="宋体"/>
          <w:color w:val="auto"/>
          <w:kern w:val="0"/>
          <w:szCs w:val="21"/>
          <w:highlight w:val="none"/>
          <w:lang w:val="zh-CN"/>
        </w:rPr>
        <w:t>投标人须知前附表</w:t>
      </w:r>
      <w:r>
        <w:rPr>
          <w:rFonts w:hint="eastAsia" w:ascii="宋体" w:hAnsi="宋体"/>
          <w:color w:val="auto"/>
          <w:kern w:val="0"/>
          <w:szCs w:val="21"/>
          <w:highlight w:val="none"/>
        </w:rPr>
        <w:t>”</w:t>
      </w:r>
      <w:r>
        <w:rPr>
          <w:rFonts w:ascii="宋体" w:hAnsi="宋体"/>
          <w:color w:val="auto"/>
          <w:kern w:val="0"/>
          <w:szCs w:val="21"/>
          <w:highlight w:val="none"/>
          <w:lang w:val="zh-CN"/>
        </w:rPr>
        <w:t>与正文不一致的以</w:t>
      </w:r>
      <w:r>
        <w:rPr>
          <w:rFonts w:hint="eastAsia" w:ascii="宋体" w:hAnsi="宋体"/>
          <w:color w:val="auto"/>
          <w:kern w:val="0"/>
          <w:szCs w:val="21"/>
          <w:highlight w:val="none"/>
          <w:lang w:val="zh-CN"/>
        </w:rPr>
        <w:t>“投标人须知</w:t>
      </w:r>
      <w:r>
        <w:rPr>
          <w:rFonts w:ascii="宋体" w:hAnsi="宋体"/>
          <w:color w:val="auto"/>
          <w:kern w:val="0"/>
          <w:szCs w:val="21"/>
          <w:highlight w:val="none"/>
          <w:lang w:val="zh-CN"/>
        </w:rPr>
        <w:t>前附表</w:t>
      </w:r>
      <w:r>
        <w:rPr>
          <w:rFonts w:hint="eastAsia" w:ascii="宋体" w:hAnsi="宋体"/>
          <w:color w:val="auto"/>
          <w:kern w:val="0"/>
          <w:szCs w:val="21"/>
          <w:highlight w:val="none"/>
          <w:lang w:val="zh-CN"/>
        </w:rPr>
        <w:t>”</w:t>
      </w:r>
      <w:r>
        <w:rPr>
          <w:rFonts w:ascii="宋体" w:hAnsi="宋体"/>
          <w:color w:val="auto"/>
          <w:kern w:val="0"/>
          <w:szCs w:val="21"/>
          <w:highlight w:val="none"/>
          <w:lang w:val="zh-CN"/>
        </w:rPr>
        <w:t>为准，</w:t>
      </w:r>
      <w:r>
        <w:rPr>
          <w:rFonts w:hint="eastAsia" w:ascii="宋体" w:hAnsi="宋体"/>
          <w:color w:val="auto"/>
          <w:kern w:val="0"/>
          <w:szCs w:val="21"/>
          <w:highlight w:val="none"/>
        </w:rPr>
        <w:t>第三章“</w:t>
      </w:r>
      <w:r>
        <w:rPr>
          <w:rFonts w:ascii="宋体" w:hAnsi="宋体"/>
          <w:color w:val="auto"/>
          <w:kern w:val="0"/>
          <w:szCs w:val="21"/>
          <w:highlight w:val="none"/>
          <w:lang w:val="zh-CN"/>
        </w:rPr>
        <w:t>评标办法前附表</w:t>
      </w:r>
      <w:r>
        <w:rPr>
          <w:rFonts w:hint="eastAsia" w:ascii="宋体" w:hAnsi="宋体"/>
          <w:color w:val="auto"/>
          <w:kern w:val="0"/>
          <w:szCs w:val="21"/>
          <w:highlight w:val="none"/>
        </w:rPr>
        <w:t>”</w:t>
      </w:r>
      <w:r>
        <w:rPr>
          <w:rFonts w:ascii="宋体" w:hAnsi="宋体"/>
          <w:color w:val="auto"/>
          <w:kern w:val="0"/>
          <w:szCs w:val="21"/>
          <w:highlight w:val="none"/>
          <w:lang w:val="zh-CN"/>
        </w:rPr>
        <w:t>与正文不一致的以</w:t>
      </w:r>
      <w:r>
        <w:rPr>
          <w:rFonts w:hint="eastAsia" w:ascii="宋体" w:hAnsi="宋体"/>
          <w:color w:val="auto"/>
          <w:kern w:val="0"/>
          <w:szCs w:val="21"/>
          <w:highlight w:val="none"/>
          <w:lang w:val="zh-CN"/>
        </w:rPr>
        <w:t>“评标办法</w:t>
      </w:r>
      <w:r>
        <w:rPr>
          <w:rFonts w:ascii="宋体" w:hAnsi="宋体"/>
          <w:color w:val="auto"/>
          <w:kern w:val="0"/>
          <w:szCs w:val="21"/>
          <w:highlight w:val="none"/>
          <w:lang w:val="zh-CN"/>
        </w:rPr>
        <w:t>前附表</w:t>
      </w:r>
      <w:r>
        <w:rPr>
          <w:rFonts w:hint="eastAsia" w:ascii="宋体" w:hAnsi="宋体"/>
          <w:color w:val="auto"/>
          <w:kern w:val="0"/>
          <w:szCs w:val="21"/>
          <w:highlight w:val="none"/>
          <w:lang w:val="zh-CN"/>
        </w:rPr>
        <w:t>”</w:t>
      </w:r>
      <w:r>
        <w:rPr>
          <w:rFonts w:ascii="宋体" w:hAnsi="宋体"/>
          <w:color w:val="auto"/>
          <w:kern w:val="0"/>
          <w:szCs w:val="21"/>
          <w:highlight w:val="none"/>
          <w:lang w:val="zh-CN"/>
        </w:rPr>
        <w:t>为准</w:t>
      </w:r>
      <w:r>
        <w:rPr>
          <w:rFonts w:hint="eastAsia" w:ascii="宋体" w:hAnsi="宋体"/>
          <w:color w:val="auto"/>
          <w:kern w:val="0"/>
          <w:szCs w:val="21"/>
          <w:highlight w:val="none"/>
          <w:lang w:val="zh-CN"/>
        </w:rPr>
        <w:t>，</w:t>
      </w:r>
      <w:r>
        <w:rPr>
          <w:rFonts w:hint="eastAsia" w:ascii="宋体" w:hAnsi="宋体"/>
          <w:color w:val="auto"/>
          <w:kern w:val="0"/>
          <w:szCs w:val="21"/>
          <w:highlight w:val="none"/>
        </w:rPr>
        <w:t>第二章</w:t>
      </w:r>
      <w:r>
        <w:rPr>
          <w:rFonts w:hint="eastAsia" w:ascii="宋体" w:hAnsi="宋体"/>
          <w:color w:val="auto"/>
          <w:kern w:val="0"/>
          <w:szCs w:val="21"/>
          <w:highlight w:val="none"/>
          <w:lang w:val="zh-CN"/>
        </w:rPr>
        <w:t>投标人须知正文与</w:t>
      </w:r>
      <w:r>
        <w:rPr>
          <w:rFonts w:hint="eastAsia" w:ascii="宋体" w:hAnsi="宋体"/>
          <w:color w:val="auto"/>
          <w:kern w:val="0"/>
          <w:szCs w:val="21"/>
          <w:highlight w:val="none"/>
        </w:rPr>
        <w:t>第三章</w:t>
      </w:r>
      <w:r>
        <w:rPr>
          <w:rFonts w:hint="eastAsia" w:ascii="宋体" w:hAnsi="宋体"/>
          <w:color w:val="auto"/>
          <w:kern w:val="0"/>
          <w:szCs w:val="21"/>
          <w:highlight w:val="none"/>
          <w:lang w:val="zh-CN"/>
        </w:rPr>
        <w:t>评标办法正文应不加修改的引用。招标人必须将所有涉及否决投标的情形逐条清晰的列入“否决投标情况一览表”中，否则不得作为否决投标的依据。第四章合同条款及格式中第二部分通用合同条款不允许修改。</w:t>
      </w:r>
    </w:p>
    <w:p>
      <w:pPr>
        <w:spacing w:line="360" w:lineRule="auto"/>
        <w:ind w:firstLine="420" w:firstLineChars="200"/>
        <w:rPr>
          <w:rFonts w:ascii="宋体" w:hAnsi="宋体"/>
          <w:color w:val="auto"/>
          <w:kern w:val="0"/>
          <w:szCs w:val="21"/>
          <w:highlight w:val="none"/>
          <w:lang w:val="zh-CN"/>
        </w:rPr>
        <w:sectPr>
          <w:footerReference r:id="rId7"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宋体" w:hAnsi="宋体"/>
          <w:color w:val="auto"/>
          <w:kern w:val="0"/>
          <w:szCs w:val="21"/>
          <w:highlight w:val="none"/>
        </w:rPr>
        <w:t>十一</w:t>
      </w:r>
      <w:r>
        <w:rPr>
          <w:rFonts w:ascii="宋体" w:hAnsi="宋体"/>
          <w:color w:val="auto"/>
          <w:kern w:val="0"/>
          <w:szCs w:val="21"/>
          <w:highlight w:val="none"/>
          <w:lang w:val="zh-CN"/>
        </w:rPr>
        <w:t>、</w:t>
      </w:r>
      <w:r>
        <w:rPr>
          <w:rFonts w:hint="eastAsia" w:ascii="宋体" w:hAnsi="宋体"/>
          <w:color w:val="auto"/>
          <w:kern w:val="0"/>
          <w:szCs w:val="21"/>
          <w:highlight w:val="none"/>
          <w:lang w:val="zh-CN"/>
        </w:rPr>
        <w:t>《重庆市水利水电工程施工招标文件示范文本》将根据实际执行过程中出现的问题及时进行修改。各使用单位或个人对《重庆市水利水电工程施工招标文件示范文本》的修改意见和建议，可向重庆市发展和改革委员会反映</w:t>
      </w:r>
      <w:r>
        <w:rPr>
          <w:rFonts w:ascii="宋体" w:hAnsi="宋体"/>
          <w:color w:val="auto"/>
          <w:kern w:val="0"/>
          <w:szCs w:val="21"/>
          <w:highlight w:val="none"/>
          <w:lang w:val="zh-CN"/>
        </w:rPr>
        <w:t>。联系电话</w:t>
      </w:r>
      <w:r>
        <w:rPr>
          <w:rFonts w:hint="eastAsia" w:ascii="宋体" w:hAnsi="宋体"/>
          <w:color w:val="auto"/>
          <w:kern w:val="0"/>
          <w:szCs w:val="21"/>
          <w:highlight w:val="none"/>
          <w:lang w:val="zh-CN"/>
        </w:rPr>
        <w:t>：023-67575759或023-67575877。</w:t>
      </w:r>
    </w:p>
    <w:p>
      <w:pPr>
        <w:jc w:val="center"/>
        <w:rPr>
          <w:rFonts w:ascii="宋体" w:hAnsi="宋体"/>
          <w:b/>
          <w:color w:val="auto"/>
          <w:sz w:val="44"/>
          <w:szCs w:val="44"/>
          <w:highlight w:val="none"/>
        </w:rPr>
      </w:pPr>
    </w:p>
    <w:p>
      <w:pPr>
        <w:spacing w:line="360" w:lineRule="auto"/>
        <w:ind w:firstLine="1440" w:firstLineChars="450"/>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 xml:space="preserve">施 工 </w:t>
      </w:r>
      <w:r>
        <w:rPr>
          <w:rFonts w:ascii="宋体" w:hAnsi="宋体"/>
          <w:color w:val="auto"/>
          <w:kern w:val="0"/>
          <w:sz w:val="72"/>
          <w:szCs w:val="72"/>
          <w:highlight w:val="none"/>
        </w:rPr>
        <w:t>招</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ascii="宋体" w:hAnsi="宋体"/>
          <w:b/>
          <w:color w:val="auto"/>
          <w:w w:val="99"/>
          <w:kern w:val="0"/>
          <w:sz w:val="28"/>
          <w:szCs w:val="28"/>
          <w:highlight w:val="none"/>
        </w:rPr>
        <w:t>招　　标　 人：</w:t>
      </w:r>
      <w:r>
        <w:rPr>
          <w:rFonts w:ascii="宋体" w:hAnsi="宋体"/>
          <w:color w:val="auto"/>
          <w:kern w:val="0"/>
          <w:sz w:val="28"/>
          <w:szCs w:val="28"/>
          <w:highlight w:val="none"/>
          <w:u w:val="single"/>
        </w:rPr>
        <w:tab/>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ascii="宋体" w:hAnsi="宋体"/>
          <w:b/>
          <w:color w:val="auto"/>
          <w:spacing w:val="8"/>
          <w:kern w:val="0"/>
          <w:sz w:val="28"/>
          <w:szCs w:val="28"/>
          <w:highlight w:val="none"/>
        </w:rPr>
        <w:t>招标代理机构：</w:t>
      </w:r>
      <w:r>
        <w:rPr>
          <w:rFonts w:ascii="宋体" w:hAnsi="宋体"/>
          <w:color w:val="auto"/>
          <w:kern w:val="0"/>
          <w:sz w:val="28"/>
          <w:szCs w:val="28"/>
          <w:highlight w:val="none"/>
          <w:u w:val="single"/>
        </w:rPr>
        <w:tab/>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
          <w:color w:val="auto"/>
          <w:kern w:val="0"/>
          <w:sz w:val="20"/>
          <w:szCs w:val="20"/>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autoSpaceDE w:val="0"/>
        <w:autoSpaceDN w:val="0"/>
        <w:adjustRightInd w:val="0"/>
        <w:snapToGrid w:val="0"/>
        <w:spacing w:line="360" w:lineRule="auto"/>
        <w:rPr>
          <w:rFonts w:ascii="宋体" w:hAnsi="宋体"/>
          <w:b/>
          <w:color w:val="auto"/>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r>
        <w:rPr>
          <w:rFonts w:ascii="宋体" w:hAnsi="宋体"/>
          <w:b/>
          <w:color w:val="auto"/>
          <w:spacing w:val="8"/>
          <w:kern w:val="0"/>
          <w:sz w:val="28"/>
          <w:szCs w:val="28"/>
          <w:highlight w:val="none"/>
          <w:u w:val="single"/>
        </w:rPr>
        <w:t>　　　</w:t>
      </w:r>
      <w:bookmarkStart w:id="2" w:name="_Toc536621766"/>
      <w:bookmarkStart w:id="3" w:name="_Toc13210649"/>
      <w:bookmarkStart w:id="4" w:name="_Toc536797277"/>
      <w:bookmarkStart w:id="5" w:name="_Toc536796736"/>
      <w:bookmarkStart w:id="6" w:name="_Toc509218549"/>
      <w:r>
        <w:rPr>
          <w:rFonts w:ascii="宋体" w:hAnsi="宋体"/>
          <w:b/>
          <w:color w:val="auto"/>
          <w:spacing w:val="8"/>
          <w:kern w:val="0"/>
          <w:sz w:val="28"/>
          <w:szCs w:val="28"/>
          <w:highlight w:val="none"/>
        </w:rPr>
        <w:t>年</w:t>
      </w:r>
      <w:r>
        <w:rPr>
          <w:rFonts w:ascii="宋体" w:hAnsi="宋体"/>
          <w:b/>
          <w:color w:val="auto"/>
          <w:spacing w:val="8"/>
          <w:kern w:val="0"/>
          <w:sz w:val="28"/>
          <w:szCs w:val="28"/>
          <w:highlight w:val="none"/>
          <w:u w:val="single"/>
        </w:rPr>
        <w:t>　　　</w:t>
      </w:r>
      <w:r>
        <w:rPr>
          <w:rFonts w:ascii="宋体" w:hAnsi="宋体"/>
          <w:b/>
          <w:color w:val="auto"/>
          <w:spacing w:val="8"/>
          <w:kern w:val="0"/>
          <w:sz w:val="28"/>
          <w:szCs w:val="28"/>
          <w:highlight w:val="none"/>
        </w:rPr>
        <w:t>月</w:t>
      </w:r>
      <w:r>
        <w:rPr>
          <w:rFonts w:ascii="宋体" w:hAnsi="宋体"/>
          <w:b/>
          <w:color w:val="auto"/>
          <w:spacing w:val="8"/>
          <w:kern w:val="0"/>
          <w:sz w:val="28"/>
          <w:szCs w:val="28"/>
          <w:highlight w:val="none"/>
          <w:u w:val="single"/>
        </w:rPr>
        <w:t>　　　</w:t>
      </w:r>
      <w:r>
        <w:rPr>
          <w:rFonts w:ascii="宋体" w:hAnsi="宋体"/>
          <w:b/>
          <w:color w:val="auto"/>
          <w:spacing w:val="8"/>
          <w:kern w:val="0"/>
          <w:sz w:val="28"/>
          <w:szCs w:val="28"/>
          <w:highlight w:val="none"/>
        </w:rPr>
        <w:t>日</w:t>
      </w:r>
      <w:bookmarkEnd w:id="2"/>
      <w:bookmarkEnd w:id="3"/>
      <w:bookmarkEnd w:id="4"/>
      <w:bookmarkEnd w:id="5"/>
      <w:bookmarkEnd w:id="6"/>
    </w:p>
    <w:p>
      <w:pPr>
        <w:pStyle w:val="3"/>
        <w:spacing w:line="360" w:lineRule="auto"/>
        <w:jc w:val="center"/>
        <w:rPr>
          <w:rFonts w:ascii="宋体" w:hAnsi="宋体"/>
          <w:color w:val="auto"/>
          <w:w w:val="99"/>
          <w:kern w:val="0"/>
          <w:sz w:val="24"/>
          <w:highlight w:val="none"/>
        </w:rPr>
        <w:sectPr>
          <w:footerReference r:id="rId8"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p>
    <w:p>
      <w:pPr>
        <w:pStyle w:val="103"/>
        <w:jc w:val="center"/>
        <w:rPr>
          <w:rFonts w:ascii="宋体" w:hAnsi="宋体"/>
          <w:color w:val="auto"/>
          <w:sz w:val="44"/>
          <w:szCs w:val="44"/>
        </w:rPr>
      </w:pPr>
      <w:r>
        <w:rPr>
          <w:rFonts w:ascii="宋体" w:hAnsi="宋体"/>
          <w:color w:val="auto"/>
          <w:sz w:val="44"/>
          <w:szCs w:val="44"/>
          <w:lang w:val="zh-CN"/>
        </w:rPr>
        <w:t>目</w:t>
      </w:r>
      <w:r>
        <w:rPr>
          <w:rFonts w:hint="eastAsia" w:ascii="宋体" w:hAnsi="宋体"/>
          <w:color w:val="auto"/>
          <w:sz w:val="44"/>
          <w:szCs w:val="44"/>
          <w:lang w:val="zh-CN"/>
        </w:rPr>
        <w:t xml:space="preserve"> </w:t>
      </w:r>
      <w:r>
        <w:rPr>
          <w:rFonts w:ascii="宋体" w:hAnsi="宋体"/>
          <w:color w:val="auto"/>
          <w:sz w:val="44"/>
          <w:szCs w:val="44"/>
          <w:lang w:val="zh-CN"/>
        </w:rPr>
        <w:t>录</w:t>
      </w:r>
    </w:p>
    <w:p>
      <w:pPr>
        <w:pStyle w:val="31"/>
        <w:tabs>
          <w:tab w:val="right" w:leader="dot" w:pos="9469"/>
        </w:tabs>
        <w:rPr>
          <w:rFonts w:hint="eastAsia" w:ascii="宋体" w:hAnsi="宋体" w:eastAsia="宋体" w:cs="宋体"/>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TOC \o "1-3" \h \z \u </w:instrText>
      </w:r>
      <w:r>
        <w:rPr>
          <w:rFonts w:hint="eastAsia" w:ascii="宋体" w:hAnsi="宋体" w:eastAsia="宋体" w:cs="宋体"/>
          <w:i w:val="0"/>
          <w:iCs w:val="0"/>
        </w:rPr>
        <w:fldChar w:fldCharType="separate"/>
      </w:r>
      <w:r>
        <w:rPr>
          <w:rFonts w:hint="eastAsia" w:ascii="宋体" w:hAnsi="宋体" w:eastAsia="宋体" w:cs="宋体"/>
          <w:i w:val="0"/>
          <w:iCs w:val="0"/>
        </w:rPr>
        <w:fldChar w:fldCharType="begin"/>
      </w:r>
      <w:r>
        <w:rPr>
          <w:rFonts w:hint="eastAsia" w:ascii="宋体" w:hAnsi="宋体" w:eastAsia="宋体" w:cs="宋体"/>
          <w:i w:val="0"/>
          <w:iCs w:val="0"/>
        </w:rPr>
        <w:instrText xml:space="preserve"> HYPERLINK \l _Toc28199 </w:instrText>
      </w:r>
      <w:r>
        <w:rPr>
          <w:rFonts w:hint="eastAsia" w:ascii="宋体" w:hAnsi="宋体" w:eastAsia="宋体" w:cs="宋体"/>
          <w:i w:val="0"/>
          <w:iCs w:val="0"/>
        </w:rPr>
        <w:fldChar w:fldCharType="separate"/>
      </w:r>
      <w:r>
        <w:rPr>
          <w:rFonts w:hint="eastAsia" w:ascii="宋体" w:hAnsi="宋体" w:eastAsia="宋体" w:cs="宋体"/>
          <w:i w:val="0"/>
          <w:iCs w:val="0"/>
          <w:szCs w:val="52"/>
        </w:rPr>
        <w:t>第 一 卷</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_Toc28199 \h </w:instrText>
      </w:r>
      <w:r>
        <w:rPr>
          <w:rFonts w:hint="eastAsia" w:ascii="宋体" w:hAnsi="宋体" w:eastAsia="宋体" w:cs="宋体"/>
          <w:i w:val="0"/>
          <w:iCs w:val="0"/>
        </w:rPr>
        <w:fldChar w:fldCharType="separate"/>
      </w:r>
      <w:r>
        <w:rPr>
          <w:rFonts w:hint="eastAsia" w:ascii="宋体" w:hAnsi="宋体" w:eastAsia="宋体" w:cs="宋体"/>
          <w:i w:val="0"/>
          <w:iCs w:val="0"/>
        </w:rPr>
        <w:t>- 4 -</w:t>
      </w:r>
      <w:r>
        <w:rPr>
          <w:rFonts w:hint="eastAsia" w:ascii="宋体" w:hAnsi="宋体" w:eastAsia="宋体" w:cs="宋体"/>
          <w:i w:val="0"/>
          <w:iCs w:val="0"/>
        </w:rPr>
        <w:fldChar w:fldCharType="end"/>
      </w:r>
      <w:r>
        <w:rPr>
          <w:rFonts w:hint="eastAsia" w:ascii="宋体" w:hAnsi="宋体" w:eastAsia="宋体" w:cs="宋体"/>
          <w:i w:val="0"/>
          <w:iCs w:val="0"/>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_Toc14113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kern w:val="0"/>
        </w:rPr>
        <w:t>第一章  招标公告（</w:t>
      </w:r>
      <w:r>
        <w:rPr>
          <w:rFonts w:hint="eastAsia" w:ascii="宋体" w:hAnsi="宋体" w:eastAsia="宋体" w:cs="宋体"/>
          <w:i w:val="0"/>
          <w:iCs w:val="0"/>
          <w:snapToGrid w:val="0"/>
        </w:rPr>
        <w:t>未进行资格预审</w:t>
      </w:r>
      <w:r>
        <w:rPr>
          <w:rFonts w:hint="eastAsia" w:ascii="宋体" w:hAnsi="宋体" w:eastAsia="宋体" w:cs="宋体"/>
          <w:i w:val="0"/>
          <w:iCs w:val="0"/>
          <w:snapToGrid w:val="0"/>
          <w:kern w:val="0"/>
        </w:rPr>
        <w:t>）</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_Toc14113 \h </w:instrText>
      </w:r>
      <w:r>
        <w:rPr>
          <w:rFonts w:hint="eastAsia" w:ascii="宋体" w:hAnsi="宋体" w:eastAsia="宋体" w:cs="宋体"/>
          <w:i w:val="0"/>
          <w:iCs w:val="0"/>
        </w:rPr>
        <w:fldChar w:fldCharType="separate"/>
      </w:r>
      <w:r>
        <w:rPr>
          <w:rFonts w:hint="eastAsia" w:ascii="宋体" w:hAnsi="宋体" w:eastAsia="宋体" w:cs="宋体"/>
          <w:i w:val="0"/>
          <w:iCs w:val="0"/>
        </w:rPr>
        <w:t>- 5 -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_Toc28974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1.  招标条件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_Toc28974 \h </w:instrText>
      </w:r>
      <w:r>
        <w:rPr>
          <w:rFonts w:hint="eastAsia" w:ascii="宋体" w:hAnsi="宋体" w:eastAsia="宋体" w:cs="宋体"/>
          <w:i w:val="0"/>
          <w:iCs w:val="0"/>
        </w:rPr>
        <w:fldChar w:fldCharType="separate"/>
      </w:r>
      <w:r>
        <w:rPr>
          <w:rFonts w:hint="eastAsia" w:ascii="宋体" w:hAnsi="宋体" w:eastAsia="宋体" w:cs="宋体"/>
          <w:i w:val="0"/>
          <w:iCs w:val="0"/>
        </w:rPr>
        <w:t>- 5 -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_Toc15627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2.  项目概况与招标范围</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_Toc15627 \h </w:instrText>
      </w:r>
      <w:r>
        <w:rPr>
          <w:rFonts w:hint="eastAsia" w:ascii="宋体" w:hAnsi="宋体" w:eastAsia="宋体" w:cs="宋体"/>
          <w:i w:val="0"/>
          <w:iCs w:val="0"/>
        </w:rPr>
        <w:fldChar w:fldCharType="separate"/>
      </w:r>
      <w:r>
        <w:rPr>
          <w:rFonts w:hint="eastAsia" w:ascii="宋体" w:hAnsi="宋体" w:eastAsia="宋体" w:cs="宋体"/>
          <w:i w:val="0"/>
          <w:iCs w:val="0"/>
        </w:rPr>
        <w:t>- 5 -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3</w:t>
      </w:r>
      <w:r>
        <w:rPr>
          <w:rFonts w:hint="eastAsia" w:ascii="宋体" w:hAnsi="宋体" w:eastAsia="宋体" w:cs="宋体"/>
          <w:i w:val="0"/>
          <w:iCs w:val="0"/>
          <w:snapToGrid w:val="0"/>
          <w:szCs w:val="28"/>
        </w:rPr>
        <w:t xml:space="preserve">.  </w:t>
      </w:r>
      <w:r>
        <w:rPr>
          <w:rFonts w:hint="eastAsia" w:ascii="宋体" w:hAnsi="宋体" w:eastAsia="宋体" w:cs="宋体"/>
          <w:i w:val="0"/>
          <w:iCs w:val="0"/>
          <w:snapToGrid w:val="0"/>
          <w:szCs w:val="28"/>
          <w:lang w:val="en-US" w:eastAsia="zh-CN"/>
        </w:rPr>
        <w:t>政府采购工程</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_Toc152 \h </w:instrText>
      </w:r>
      <w:r>
        <w:rPr>
          <w:rFonts w:hint="eastAsia" w:ascii="宋体" w:hAnsi="宋体" w:eastAsia="宋体" w:cs="宋体"/>
          <w:i w:val="0"/>
          <w:iCs w:val="0"/>
        </w:rPr>
        <w:fldChar w:fldCharType="separate"/>
      </w:r>
      <w:r>
        <w:rPr>
          <w:rFonts w:hint="eastAsia" w:ascii="宋体" w:hAnsi="宋体" w:eastAsia="宋体" w:cs="宋体"/>
          <w:i w:val="0"/>
          <w:iCs w:val="0"/>
        </w:rPr>
        <w:t>- 5 -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_Toc16625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4</w:t>
      </w:r>
      <w:r>
        <w:rPr>
          <w:rFonts w:hint="eastAsia" w:ascii="宋体" w:hAnsi="宋体" w:eastAsia="宋体" w:cs="宋体"/>
          <w:i w:val="0"/>
          <w:iCs w:val="0"/>
          <w:snapToGrid w:val="0"/>
          <w:szCs w:val="28"/>
        </w:rPr>
        <w:t>.  投标人资格要求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_Toc16625 \h </w:instrText>
      </w:r>
      <w:r>
        <w:rPr>
          <w:rFonts w:hint="eastAsia" w:ascii="宋体" w:hAnsi="宋体" w:eastAsia="宋体" w:cs="宋体"/>
          <w:i w:val="0"/>
          <w:iCs w:val="0"/>
        </w:rPr>
        <w:fldChar w:fldCharType="separate"/>
      </w:r>
      <w:r>
        <w:rPr>
          <w:rFonts w:hint="eastAsia" w:ascii="宋体" w:hAnsi="宋体" w:eastAsia="宋体" w:cs="宋体"/>
          <w:i w:val="0"/>
          <w:iCs w:val="0"/>
        </w:rPr>
        <w:t>- 6 -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_Toc7575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5</w:t>
      </w:r>
      <w:r>
        <w:rPr>
          <w:rFonts w:hint="eastAsia" w:ascii="宋体" w:hAnsi="宋体" w:eastAsia="宋体" w:cs="宋体"/>
          <w:i w:val="0"/>
          <w:iCs w:val="0"/>
          <w:snapToGrid w:val="0"/>
          <w:szCs w:val="28"/>
        </w:rPr>
        <w:t>.  招标文件的获取</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_Toc7575 \h </w:instrText>
      </w:r>
      <w:r>
        <w:rPr>
          <w:rFonts w:hint="eastAsia" w:ascii="宋体" w:hAnsi="宋体" w:eastAsia="宋体" w:cs="宋体"/>
          <w:i w:val="0"/>
          <w:iCs w:val="0"/>
        </w:rPr>
        <w:fldChar w:fldCharType="separate"/>
      </w:r>
      <w:r>
        <w:rPr>
          <w:rFonts w:hint="eastAsia" w:ascii="宋体" w:hAnsi="宋体" w:eastAsia="宋体" w:cs="宋体"/>
          <w:i w:val="0"/>
          <w:iCs w:val="0"/>
        </w:rPr>
        <w:t>- 6 -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_Toc12933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6</w:t>
      </w:r>
      <w:r>
        <w:rPr>
          <w:rFonts w:hint="eastAsia" w:ascii="宋体" w:hAnsi="宋体" w:eastAsia="宋体" w:cs="宋体"/>
          <w:i w:val="0"/>
          <w:iCs w:val="0"/>
          <w:snapToGrid w:val="0"/>
          <w:szCs w:val="28"/>
        </w:rPr>
        <w:t>.  投标文件的递交</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_Toc12933 \h </w:instrText>
      </w:r>
      <w:r>
        <w:rPr>
          <w:rFonts w:hint="eastAsia" w:ascii="宋体" w:hAnsi="宋体" w:eastAsia="宋体" w:cs="宋体"/>
          <w:i w:val="0"/>
          <w:iCs w:val="0"/>
        </w:rPr>
        <w:fldChar w:fldCharType="separate"/>
      </w:r>
      <w:r>
        <w:rPr>
          <w:rFonts w:hint="eastAsia" w:ascii="宋体" w:hAnsi="宋体" w:eastAsia="宋体" w:cs="宋体"/>
          <w:i w:val="0"/>
          <w:iCs w:val="0"/>
        </w:rPr>
        <w:t>- 6 -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_Toc10061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7</w:t>
      </w:r>
      <w:r>
        <w:rPr>
          <w:rFonts w:hint="eastAsia" w:ascii="宋体" w:hAnsi="宋体" w:eastAsia="宋体" w:cs="宋体"/>
          <w:i w:val="0"/>
          <w:iCs w:val="0"/>
          <w:snapToGrid w:val="0"/>
          <w:szCs w:val="28"/>
        </w:rPr>
        <w:t>.  发布公告的媒介</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_Toc10061 \h </w:instrText>
      </w:r>
      <w:r>
        <w:rPr>
          <w:rFonts w:hint="eastAsia" w:ascii="宋体" w:hAnsi="宋体" w:eastAsia="宋体" w:cs="宋体"/>
          <w:i w:val="0"/>
          <w:iCs w:val="0"/>
        </w:rPr>
        <w:fldChar w:fldCharType="separate"/>
      </w:r>
      <w:r>
        <w:rPr>
          <w:rFonts w:hint="eastAsia" w:ascii="宋体" w:hAnsi="宋体" w:eastAsia="宋体" w:cs="宋体"/>
          <w:i w:val="0"/>
          <w:iCs w:val="0"/>
        </w:rPr>
        <w:t>- 7 -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_Toc20911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8</w:t>
      </w:r>
      <w:r>
        <w:rPr>
          <w:rFonts w:hint="eastAsia" w:ascii="宋体" w:hAnsi="宋体" w:eastAsia="宋体" w:cs="宋体"/>
          <w:i w:val="0"/>
          <w:iCs w:val="0"/>
          <w:snapToGrid w:val="0"/>
          <w:szCs w:val="28"/>
        </w:rPr>
        <w:t>.  联系方式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_Toc20911 \h </w:instrText>
      </w:r>
      <w:r>
        <w:rPr>
          <w:rFonts w:hint="eastAsia" w:ascii="宋体" w:hAnsi="宋体" w:eastAsia="宋体" w:cs="宋体"/>
          <w:i w:val="0"/>
          <w:iCs w:val="0"/>
        </w:rPr>
        <w:fldChar w:fldCharType="separate"/>
      </w:r>
      <w:r>
        <w:rPr>
          <w:rFonts w:hint="eastAsia" w:ascii="宋体" w:hAnsi="宋体" w:eastAsia="宋体" w:cs="宋体"/>
          <w:i w:val="0"/>
          <w:iCs w:val="0"/>
        </w:rPr>
        <w:t>- 7 -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_Toc3594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第一章  投标邀请书（适用于邀请招标）</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_Toc3594 \h </w:instrText>
      </w:r>
      <w:r>
        <w:rPr>
          <w:rFonts w:hint="eastAsia" w:ascii="宋体" w:hAnsi="宋体" w:eastAsia="宋体" w:cs="宋体"/>
          <w:i w:val="0"/>
          <w:iCs w:val="0"/>
        </w:rPr>
        <w:fldChar w:fldCharType="separate"/>
      </w:r>
      <w:r>
        <w:rPr>
          <w:rFonts w:hint="eastAsia" w:ascii="宋体" w:hAnsi="宋体" w:eastAsia="宋体" w:cs="宋体"/>
          <w:i w:val="0"/>
          <w:iCs w:val="0"/>
        </w:rPr>
        <w:t>- 8 -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_Toc25952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1.  招标条件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_Toc25952 \h </w:instrText>
      </w:r>
      <w:r>
        <w:rPr>
          <w:rFonts w:hint="eastAsia" w:ascii="宋体" w:hAnsi="宋体" w:eastAsia="宋体" w:cs="宋体"/>
          <w:i w:val="0"/>
          <w:iCs w:val="0"/>
        </w:rPr>
        <w:fldChar w:fldCharType="separate"/>
      </w:r>
      <w:r>
        <w:rPr>
          <w:rFonts w:hint="eastAsia" w:ascii="宋体" w:hAnsi="宋体" w:eastAsia="宋体" w:cs="宋体"/>
          <w:i w:val="0"/>
          <w:iCs w:val="0"/>
        </w:rPr>
        <w:t>- 8 -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_Toc20975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2.  项目概况与招标范围</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_Toc20975 \h </w:instrText>
      </w:r>
      <w:r>
        <w:rPr>
          <w:rFonts w:hint="eastAsia" w:ascii="宋体" w:hAnsi="宋体" w:eastAsia="宋体" w:cs="宋体"/>
          <w:i w:val="0"/>
          <w:iCs w:val="0"/>
        </w:rPr>
        <w:fldChar w:fldCharType="separate"/>
      </w:r>
      <w:r>
        <w:rPr>
          <w:rFonts w:hint="eastAsia" w:ascii="宋体" w:hAnsi="宋体" w:eastAsia="宋体" w:cs="宋体"/>
          <w:i w:val="0"/>
          <w:iCs w:val="0"/>
        </w:rPr>
        <w:t>- 8 -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_Toc23390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3</w:t>
      </w:r>
      <w:r>
        <w:rPr>
          <w:rFonts w:hint="eastAsia" w:ascii="宋体" w:hAnsi="宋体" w:eastAsia="宋体" w:cs="宋体"/>
          <w:i w:val="0"/>
          <w:iCs w:val="0"/>
          <w:snapToGrid w:val="0"/>
          <w:szCs w:val="28"/>
        </w:rPr>
        <w:t xml:space="preserve">.  </w:t>
      </w:r>
      <w:r>
        <w:rPr>
          <w:rFonts w:hint="eastAsia" w:ascii="宋体" w:hAnsi="宋体" w:eastAsia="宋体" w:cs="宋体"/>
          <w:i w:val="0"/>
          <w:iCs w:val="0"/>
          <w:snapToGrid w:val="0"/>
          <w:szCs w:val="28"/>
          <w:lang w:val="en-US" w:eastAsia="zh-CN"/>
        </w:rPr>
        <w:t>政府采购工程</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_Toc23390 \h </w:instrText>
      </w:r>
      <w:r>
        <w:rPr>
          <w:rFonts w:hint="eastAsia" w:ascii="宋体" w:hAnsi="宋体" w:eastAsia="宋体" w:cs="宋体"/>
          <w:i w:val="0"/>
          <w:iCs w:val="0"/>
        </w:rPr>
        <w:fldChar w:fldCharType="separate"/>
      </w:r>
      <w:r>
        <w:rPr>
          <w:rFonts w:hint="eastAsia" w:ascii="宋体" w:hAnsi="宋体" w:eastAsia="宋体" w:cs="宋体"/>
          <w:i w:val="0"/>
          <w:iCs w:val="0"/>
        </w:rPr>
        <w:t>- 8 -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_Toc21356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4</w:t>
      </w:r>
      <w:r>
        <w:rPr>
          <w:rFonts w:hint="eastAsia" w:ascii="宋体" w:hAnsi="宋体" w:eastAsia="宋体" w:cs="宋体"/>
          <w:i w:val="0"/>
          <w:iCs w:val="0"/>
          <w:snapToGrid w:val="0"/>
          <w:szCs w:val="28"/>
        </w:rPr>
        <w:t>.  投标人资格要求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_Toc21356 \h </w:instrText>
      </w:r>
      <w:r>
        <w:rPr>
          <w:rFonts w:hint="eastAsia" w:ascii="宋体" w:hAnsi="宋体" w:eastAsia="宋体" w:cs="宋体"/>
          <w:i w:val="0"/>
          <w:iCs w:val="0"/>
        </w:rPr>
        <w:fldChar w:fldCharType="separate"/>
      </w:r>
      <w:r>
        <w:rPr>
          <w:rFonts w:hint="eastAsia" w:ascii="宋体" w:hAnsi="宋体" w:eastAsia="宋体" w:cs="宋体"/>
          <w:i w:val="0"/>
          <w:iCs w:val="0"/>
        </w:rPr>
        <w:t>- 9 -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_Toc12385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5</w:t>
      </w:r>
      <w:r>
        <w:rPr>
          <w:rFonts w:hint="eastAsia" w:ascii="宋体" w:hAnsi="宋体" w:eastAsia="宋体" w:cs="宋体"/>
          <w:i w:val="0"/>
          <w:iCs w:val="0"/>
          <w:snapToGrid w:val="0"/>
          <w:szCs w:val="28"/>
        </w:rPr>
        <w:t>.  招标文件的获取</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_Toc12385 \h </w:instrText>
      </w:r>
      <w:r>
        <w:rPr>
          <w:rFonts w:hint="eastAsia" w:ascii="宋体" w:hAnsi="宋体" w:eastAsia="宋体" w:cs="宋体"/>
          <w:i w:val="0"/>
          <w:iCs w:val="0"/>
        </w:rPr>
        <w:fldChar w:fldCharType="separate"/>
      </w:r>
      <w:r>
        <w:rPr>
          <w:rFonts w:hint="eastAsia" w:ascii="宋体" w:hAnsi="宋体" w:eastAsia="宋体" w:cs="宋体"/>
          <w:i w:val="0"/>
          <w:iCs w:val="0"/>
        </w:rPr>
        <w:t>- 9 -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_Toc915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6</w:t>
      </w:r>
      <w:r>
        <w:rPr>
          <w:rFonts w:hint="eastAsia" w:ascii="宋体" w:hAnsi="宋体" w:eastAsia="宋体" w:cs="宋体"/>
          <w:i w:val="0"/>
          <w:iCs w:val="0"/>
          <w:snapToGrid w:val="0"/>
          <w:szCs w:val="28"/>
        </w:rPr>
        <w:t>.  投标文件的递交</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_Toc915 \h </w:instrText>
      </w:r>
      <w:r>
        <w:rPr>
          <w:rFonts w:hint="eastAsia" w:ascii="宋体" w:hAnsi="宋体" w:eastAsia="宋体" w:cs="宋体"/>
          <w:i w:val="0"/>
          <w:iCs w:val="0"/>
        </w:rPr>
        <w:fldChar w:fldCharType="separate"/>
      </w:r>
      <w:r>
        <w:rPr>
          <w:rFonts w:hint="eastAsia" w:ascii="宋体" w:hAnsi="宋体" w:eastAsia="宋体" w:cs="宋体"/>
          <w:i w:val="0"/>
          <w:iCs w:val="0"/>
        </w:rPr>
        <w:t>- 9 -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_Toc24442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7</w:t>
      </w:r>
      <w:r>
        <w:rPr>
          <w:rFonts w:hint="eastAsia" w:ascii="宋体" w:hAnsi="宋体" w:eastAsia="宋体" w:cs="宋体"/>
          <w:i w:val="0"/>
          <w:iCs w:val="0"/>
          <w:snapToGrid w:val="0"/>
          <w:szCs w:val="28"/>
        </w:rPr>
        <w:t>.  确认</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_Toc24442 \h </w:instrText>
      </w:r>
      <w:r>
        <w:rPr>
          <w:rFonts w:hint="eastAsia" w:ascii="宋体" w:hAnsi="宋体" w:eastAsia="宋体" w:cs="宋体"/>
          <w:i w:val="0"/>
          <w:iCs w:val="0"/>
        </w:rPr>
        <w:fldChar w:fldCharType="separate"/>
      </w:r>
      <w:r>
        <w:rPr>
          <w:rFonts w:hint="eastAsia" w:ascii="宋体" w:hAnsi="宋体" w:eastAsia="宋体" w:cs="宋体"/>
          <w:i w:val="0"/>
          <w:iCs w:val="0"/>
        </w:rPr>
        <w:t>- 9 -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_Toc20544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lang w:val="en-US" w:eastAsia="zh-CN"/>
        </w:rPr>
        <w:t>8</w:t>
      </w:r>
      <w:r>
        <w:rPr>
          <w:rFonts w:hint="eastAsia" w:ascii="宋体" w:hAnsi="宋体" w:eastAsia="宋体" w:cs="宋体"/>
          <w:i w:val="0"/>
          <w:iCs w:val="0"/>
          <w:snapToGrid w:val="0"/>
          <w:szCs w:val="28"/>
        </w:rPr>
        <w:t>.  联系方式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_Toc20544 \h </w:instrText>
      </w:r>
      <w:r>
        <w:rPr>
          <w:rFonts w:hint="eastAsia" w:ascii="宋体" w:hAnsi="宋体" w:eastAsia="宋体" w:cs="宋体"/>
          <w:i w:val="0"/>
          <w:iCs w:val="0"/>
        </w:rPr>
        <w:fldChar w:fldCharType="separate"/>
      </w:r>
      <w:r>
        <w:rPr>
          <w:rFonts w:hint="eastAsia" w:ascii="宋体" w:hAnsi="宋体" w:eastAsia="宋体" w:cs="宋体"/>
          <w:i w:val="0"/>
          <w:iCs w:val="0"/>
        </w:rPr>
        <w:t>- 10 -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_Toc8623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kern w:val="0"/>
        </w:rPr>
        <w:t>第一章  投标邀请书（代资格预审通过通知书）</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_Toc8623 \h </w:instrText>
      </w:r>
      <w:r>
        <w:rPr>
          <w:rFonts w:hint="eastAsia" w:ascii="宋体" w:hAnsi="宋体" w:eastAsia="宋体" w:cs="宋体"/>
          <w:i w:val="0"/>
          <w:iCs w:val="0"/>
        </w:rPr>
        <w:fldChar w:fldCharType="separate"/>
      </w:r>
      <w:r>
        <w:rPr>
          <w:rFonts w:hint="eastAsia" w:ascii="宋体" w:hAnsi="宋体" w:eastAsia="宋体" w:cs="宋体"/>
          <w:i w:val="0"/>
          <w:iCs w:val="0"/>
        </w:rPr>
        <w:t>- 11 -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_Toc28305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kern w:val="0"/>
        </w:rPr>
        <w:t>第二章 投标人须知</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_Toc28305 \h </w:instrText>
      </w:r>
      <w:r>
        <w:rPr>
          <w:rFonts w:hint="eastAsia" w:ascii="宋体" w:hAnsi="宋体" w:eastAsia="宋体" w:cs="宋体"/>
          <w:i w:val="0"/>
          <w:iCs w:val="0"/>
        </w:rPr>
        <w:fldChar w:fldCharType="separate"/>
      </w:r>
      <w:r>
        <w:rPr>
          <w:rFonts w:hint="eastAsia" w:ascii="宋体" w:hAnsi="宋体" w:eastAsia="宋体" w:cs="宋体"/>
          <w:i w:val="0"/>
          <w:iCs w:val="0"/>
        </w:rPr>
        <w:t>- 12 -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_Toc32525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8"/>
        </w:rPr>
        <w:t>投标人须知前附表</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_Toc32525 \h </w:instrText>
      </w:r>
      <w:r>
        <w:rPr>
          <w:rFonts w:hint="eastAsia" w:ascii="宋体" w:hAnsi="宋体" w:eastAsia="宋体" w:cs="宋体"/>
          <w:i w:val="0"/>
          <w:iCs w:val="0"/>
        </w:rPr>
        <w:fldChar w:fldCharType="separate"/>
      </w:r>
      <w:r>
        <w:rPr>
          <w:rFonts w:hint="eastAsia" w:ascii="宋体" w:hAnsi="宋体" w:eastAsia="宋体" w:cs="宋体"/>
          <w:i w:val="0"/>
          <w:iCs w:val="0"/>
        </w:rPr>
        <w:t>- 12 -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_Toc30753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1. 总则</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_Toc30753 \h </w:instrText>
      </w:r>
      <w:r>
        <w:rPr>
          <w:rFonts w:hint="eastAsia" w:ascii="宋体" w:hAnsi="宋体" w:eastAsia="宋体" w:cs="宋体"/>
          <w:i w:val="0"/>
          <w:iCs w:val="0"/>
        </w:rPr>
        <w:fldChar w:fldCharType="separate"/>
      </w:r>
      <w:r>
        <w:rPr>
          <w:rFonts w:hint="eastAsia" w:ascii="宋体" w:hAnsi="宋体" w:eastAsia="宋体" w:cs="宋体"/>
          <w:i w:val="0"/>
          <w:iCs w:val="0"/>
        </w:rPr>
        <w:t>- 42 -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_Toc7554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1.1项目概况</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_Toc7554 \h </w:instrText>
      </w:r>
      <w:r>
        <w:rPr>
          <w:rFonts w:hint="eastAsia" w:ascii="宋体" w:hAnsi="宋体" w:eastAsia="宋体" w:cs="宋体"/>
          <w:i w:val="0"/>
          <w:iCs w:val="0"/>
        </w:rPr>
        <w:fldChar w:fldCharType="separate"/>
      </w:r>
      <w:r>
        <w:rPr>
          <w:rFonts w:hint="eastAsia" w:ascii="宋体" w:hAnsi="宋体" w:eastAsia="宋体" w:cs="宋体"/>
          <w:i w:val="0"/>
          <w:iCs w:val="0"/>
        </w:rPr>
        <w:t>- 42 -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_Toc2807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1.2 资金来源和落实情况</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_Toc2807 \h </w:instrText>
      </w:r>
      <w:r>
        <w:rPr>
          <w:rFonts w:hint="eastAsia" w:ascii="宋体" w:hAnsi="宋体" w:eastAsia="宋体" w:cs="宋体"/>
          <w:i w:val="0"/>
          <w:iCs w:val="0"/>
        </w:rPr>
        <w:fldChar w:fldCharType="separate"/>
      </w:r>
      <w:r>
        <w:rPr>
          <w:rFonts w:hint="eastAsia" w:ascii="宋体" w:hAnsi="宋体" w:eastAsia="宋体" w:cs="宋体"/>
          <w:i w:val="0"/>
          <w:iCs w:val="0"/>
        </w:rPr>
        <w:t>- 42 -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_Toc15231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1.3 招标范围、计划工期和质量要求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_Toc15231 \h </w:instrText>
      </w:r>
      <w:r>
        <w:rPr>
          <w:rFonts w:hint="eastAsia" w:ascii="宋体" w:hAnsi="宋体" w:eastAsia="宋体" w:cs="宋体"/>
          <w:i w:val="0"/>
          <w:iCs w:val="0"/>
        </w:rPr>
        <w:fldChar w:fldCharType="separate"/>
      </w:r>
      <w:r>
        <w:rPr>
          <w:rFonts w:hint="eastAsia" w:ascii="宋体" w:hAnsi="宋体" w:eastAsia="宋体" w:cs="宋体"/>
          <w:i w:val="0"/>
          <w:iCs w:val="0"/>
        </w:rPr>
        <w:t>- 42 -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_Toc18981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1.4</w:t>
      </w:r>
      <w:r>
        <w:rPr>
          <w:rFonts w:hint="eastAsia" w:ascii="宋体" w:hAnsi="宋体" w:eastAsia="宋体" w:cs="宋体"/>
          <w:i w:val="0"/>
          <w:iCs w:val="0"/>
          <w:highlight w:val="none"/>
        </w:rPr>
        <w:t xml:space="preserve"> </w:t>
      </w:r>
      <w:r>
        <w:rPr>
          <w:rFonts w:hint="eastAsia" w:ascii="宋体" w:hAnsi="宋体" w:eastAsia="宋体" w:cs="宋体"/>
          <w:i w:val="0"/>
          <w:iCs w:val="0"/>
          <w:szCs w:val="20"/>
          <w:highlight w:val="none"/>
        </w:rPr>
        <w:t>A 投标人资格要求（适用于已进行资格预审的）</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_Toc18981 \h </w:instrText>
      </w:r>
      <w:r>
        <w:rPr>
          <w:rFonts w:hint="eastAsia" w:ascii="宋体" w:hAnsi="宋体" w:eastAsia="宋体" w:cs="宋体"/>
          <w:i w:val="0"/>
          <w:iCs w:val="0"/>
        </w:rPr>
        <w:fldChar w:fldCharType="separate"/>
      </w:r>
      <w:r>
        <w:rPr>
          <w:rFonts w:hint="eastAsia" w:ascii="宋体" w:hAnsi="宋体" w:eastAsia="宋体" w:cs="宋体"/>
          <w:i w:val="0"/>
          <w:iCs w:val="0"/>
        </w:rPr>
        <w:t>- 42 -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_Toc23720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1.4</w:t>
      </w:r>
      <w:r>
        <w:rPr>
          <w:rFonts w:hint="eastAsia" w:ascii="宋体" w:hAnsi="宋体" w:eastAsia="宋体" w:cs="宋体"/>
          <w:i w:val="0"/>
          <w:iCs w:val="0"/>
          <w:highlight w:val="none"/>
        </w:rPr>
        <w:t xml:space="preserve"> </w:t>
      </w:r>
      <w:r>
        <w:rPr>
          <w:rFonts w:hint="eastAsia" w:ascii="宋体" w:hAnsi="宋体" w:eastAsia="宋体" w:cs="宋体"/>
          <w:i w:val="0"/>
          <w:iCs w:val="0"/>
          <w:szCs w:val="20"/>
          <w:highlight w:val="none"/>
        </w:rPr>
        <w:t>B 投标人资格要求（适用于未进行资格预审的）</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_Toc23720 \h </w:instrText>
      </w:r>
      <w:r>
        <w:rPr>
          <w:rFonts w:hint="eastAsia" w:ascii="宋体" w:hAnsi="宋体" w:eastAsia="宋体" w:cs="宋体"/>
          <w:i w:val="0"/>
          <w:iCs w:val="0"/>
        </w:rPr>
        <w:fldChar w:fldCharType="separate"/>
      </w:r>
      <w:r>
        <w:rPr>
          <w:rFonts w:hint="eastAsia" w:ascii="宋体" w:hAnsi="宋体" w:eastAsia="宋体" w:cs="宋体"/>
          <w:i w:val="0"/>
          <w:iCs w:val="0"/>
        </w:rPr>
        <w:t>- 42 -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_Toc19500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1.5 费用承担</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_Toc19500 \h </w:instrText>
      </w:r>
      <w:r>
        <w:rPr>
          <w:rFonts w:hint="eastAsia" w:ascii="宋体" w:hAnsi="宋体" w:eastAsia="宋体" w:cs="宋体"/>
          <w:i w:val="0"/>
          <w:iCs w:val="0"/>
        </w:rPr>
        <w:fldChar w:fldCharType="separate"/>
      </w:r>
      <w:r>
        <w:rPr>
          <w:rFonts w:hint="eastAsia" w:ascii="宋体" w:hAnsi="宋体" w:eastAsia="宋体" w:cs="宋体"/>
          <w:i w:val="0"/>
          <w:iCs w:val="0"/>
        </w:rPr>
        <w:t>- 43 -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_Toc8487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1.6 保密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_Toc8487 \h </w:instrText>
      </w:r>
      <w:r>
        <w:rPr>
          <w:rFonts w:hint="eastAsia" w:ascii="宋体" w:hAnsi="宋体" w:eastAsia="宋体" w:cs="宋体"/>
          <w:i w:val="0"/>
          <w:iCs w:val="0"/>
        </w:rPr>
        <w:fldChar w:fldCharType="separate"/>
      </w:r>
      <w:r>
        <w:rPr>
          <w:rFonts w:hint="eastAsia" w:ascii="宋体" w:hAnsi="宋体" w:eastAsia="宋体" w:cs="宋体"/>
          <w:i w:val="0"/>
          <w:iCs w:val="0"/>
        </w:rPr>
        <w:t>- 43 -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_Toc11671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1.7 语言文字</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_Toc11671 \h </w:instrText>
      </w:r>
      <w:r>
        <w:rPr>
          <w:rFonts w:hint="eastAsia" w:ascii="宋体" w:hAnsi="宋体" w:eastAsia="宋体" w:cs="宋体"/>
          <w:i w:val="0"/>
          <w:iCs w:val="0"/>
        </w:rPr>
        <w:fldChar w:fldCharType="separate"/>
      </w:r>
      <w:r>
        <w:rPr>
          <w:rFonts w:hint="eastAsia" w:ascii="宋体" w:hAnsi="宋体" w:eastAsia="宋体" w:cs="宋体"/>
          <w:i w:val="0"/>
          <w:iCs w:val="0"/>
        </w:rPr>
        <w:t>- 43 -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_Toc17487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1.8 计量单位</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_Toc17487 \h </w:instrText>
      </w:r>
      <w:r>
        <w:rPr>
          <w:rFonts w:hint="eastAsia" w:ascii="宋体" w:hAnsi="宋体" w:eastAsia="宋体" w:cs="宋体"/>
          <w:i w:val="0"/>
          <w:iCs w:val="0"/>
        </w:rPr>
        <w:fldChar w:fldCharType="separate"/>
      </w:r>
      <w:r>
        <w:rPr>
          <w:rFonts w:hint="eastAsia" w:ascii="宋体" w:hAnsi="宋体" w:eastAsia="宋体" w:cs="宋体"/>
          <w:i w:val="0"/>
          <w:iCs w:val="0"/>
        </w:rPr>
        <w:t>- 43 -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_Toc29048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1.9踏勘现场</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_Toc29048 \h </w:instrText>
      </w:r>
      <w:r>
        <w:rPr>
          <w:rFonts w:hint="eastAsia" w:ascii="宋体" w:hAnsi="宋体" w:eastAsia="宋体" w:cs="宋体"/>
          <w:i w:val="0"/>
          <w:iCs w:val="0"/>
        </w:rPr>
        <w:fldChar w:fldCharType="separate"/>
      </w:r>
      <w:r>
        <w:rPr>
          <w:rFonts w:hint="eastAsia" w:ascii="宋体" w:hAnsi="宋体" w:eastAsia="宋体" w:cs="宋体"/>
          <w:i w:val="0"/>
          <w:iCs w:val="0"/>
        </w:rPr>
        <w:t>- 43 -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_Toc26046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1.10投标预备会</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_Toc26046 \h </w:instrText>
      </w:r>
      <w:r>
        <w:rPr>
          <w:rFonts w:hint="eastAsia" w:ascii="宋体" w:hAnsi="宋体" w:eastAsia="宋体" w:cs="宋体"/>
          <w:i w:val="0"/>
          <w:iCs w:val="0"/>
        </w:rPr>
        <w:fldChar w:fldCharType="separate"/>
      </w:r>
      <w:r>
        <w:rPr>
          <w:rFonts w:hint="eastAsia" w:ascii="宋体" w:hAnsi="宋体" w:eastAsia="宋体" w:cs="宋体"/>
          <w:i w:val="0"/>
          <w:iCs w:val="0"/>
        </w:rPr>
        <w:t>- 44 -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_Toc26270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1.11分包</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_Toc26270 \h </w:instrText>
      </w:r>
      <w:r>
        <w:rPr>
          <w:rFonts w:hint="eastAsia" w:ascii="宋体" w:hAnsi="宋体" w:eastAsia="宋体" w:cs="宋体"/>
          <w:i w:val="0"/>
          <w:iCs w:val="0"/>
        </w:rPr>
        <w:fldChar w:fldCharType="separate"/>
      </w:r>
      <w:r>
        <w:rPr>
          <w:rFonts w:hint="eastAsia" w:ascii="宋体" w:hAnsi="宋体" w:eastAsia="宋体" w:cs="宋体"/>
          <w:i w:val="0"/>
          <w:iCs w:val="0"/>
        </w:rPr>
        <w:t>- 44 -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_Toc6169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1.12偏离</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_Toc6169 \h </w:instrText>
      </w:r>
      <w:r>
        <w:rPr>
          <w:rFonts w:hint="eastAsia" w:ascii="宋体" w:hAnsi="宋体" w:eastAsia="宋体" w:cs="宋体"/>
          <w:i w:val="0"/>
          <w:iCs w:val="0"/>
        </w:rPr>
        <w:fldChar w:fldCharType="separate"/>
      </w:r>
      <w:r>
        <w:rPr>
          <w:rFonts w:hint="eastAsia" w:ascii="宋体" w:hAnsi="宋体" w:eastAsia="宋体" w:cs="宋体"/>
          <w:i w:val="0"/>
          <w:iCs w:val="0"/>
        </w:rPr>
        <w:t>- 44 -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_Toc16326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2. 招标文件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_Toc16326 \h </w:instrText>
      </w:r>
      <w:r>
        <w:rPr>
          <w:rFonts w:hint="eastAsia" w:ascii="宋体" w:hAnsi="宋体" w:eastAsia="宋体" w:cs="宋体"/>
          <w:i w:val="0"/>
          <w:iCs w:val="0"/>
        </w:rPr>
        <w:fldChar w:fldCharType="separate"/>
      </w:r>
      <w:r>
        <w:rPr>
          <w:rFonts w:hint="eastAsia" w:ascii="宋体" w:hAnsi="宋体" w:eastAsia="宋体" w:cs="宋体"/>
          <w:i w:val="0"/>
          <w:iCs w:val="0"/>
        </w:rPr>
        <w:t>- 44 -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_Toc19219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2.1 招标文件的组成</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_Toc19219 \h </w:instrText>
      </w:r>
      <w:r>
        <w:rPr>
          <w:rFonts w:hint="eastAsia" w:ascii="宋体" w:hAnsi="宋体" w:eastAsia="宋体" w:cs="宋体"/>
          <w:i w:val="0"/>
          <w:iCs w:val="0"/>
        </w:rPr>
        <w:fldChar w:fldCharType="separate"/>
      </w:r>
      <w:r>
        <w:rPr>
          <w:rFonts w:hint="eastAsia" w:ascii="宋体" w:hAnsi="宋体" w:eastAsia="宋体" w:cs="宋体"/>
          <w:i w:val="0"/>
          <w:iCs w:val="0"/>
        </w:rPr>
        <w:t>- 44 -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_Toc15898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2.2招标文件的澄清</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_Toc15898 \h </w:instrText>
      </w:r>
      <w:r>
        <w:rPr>
          <w:rFonts w:hint="eastAsia" w:ascii="宋体" w:hAnsi="宋体" w:eastAsia="宋体" w:cs="宋体"/>
          <w:i w:val="0"/>
          <w:iCs w:val="0"/>
        </w:rPr>
        <w:fldChar w:fldCharType="separate"/>
      </w:r>
      <w:r>
        <w:rPr>
          <w:rFonts w:hint="eastAsia" w:ascii="宋体" w:hAnsi="宋体" w:eastAsia="宋体" w:cs="宋体"/>
          <w:i w:val="0"/>
          <w:iCs w:val="0"/>
        </w:rPr>
        <w:t>- 45 -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_Toc4718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2.3招标文件的修改</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_Toc4718 \h </w:instrText>
      </w:r>
      <w:r>
        <w:rPr>
          <w:rFonts w:hint="eastAsia" w:ascii="宋体" w:hAnsi="宋体" w:eastAsia="宋体" w:cs="宋体"/>
          <w:i w:val="0"/>
          <w:iCs w:val="0"/>
        </w:rPr>
        <w:fldChar w:fldCharType="separate"/>
      </w:r>
      <w:r>
        <w:rPr>
          <w:rFonts w:hint="eastAsia" w:ascii="宋体" w:hAnsi="宋体" w:eastAsia="宋体" w:cs="宋体"/>
          <w:i w:val="0"/>
          <w:iCs w:val="0"/>
        </w:rPr>
        <w:t>- 45 -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_Toc2217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3. 投标文件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_Toc2217 \h </w:instrText>
      </w:r>
      <w:r>
        <w:rPr>
          <w:rFonts w:hint="eastAsia" w:ascii="宋体" w:hAnsi="宋体" w:eastAsia="宋体" w:cs="宋体"/>
          <w:i w:val="0"/>
          <w:iCs w:val="0"/>
        </w:rPr>
        <w:fldChar w:fldCharType="separate"/>
      </w:r>
      <w:r>
        <w:rPr>
          <w:rFonts w:hint="eastAsia" w:ascii="宋体" w:hAnsi="宋体" w:eastAsia="宋体" w:cs="宋体"/>
          <w:i w:val="0"/>
          <w:iCs w:val="0"/>
        </w:rPr>
        <w:t>- 45 -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_Toc6657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3.1 投标文件的组成</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_Toc6657 \h </w:instrText>
      </w:r>
      <w:r>
        <w:rPr>
          <w:rFonts w:hint="eastAsia" w:ascii="宋体" w:hAnsi="宋体" w:eastAsia="宋体" w:cs="宋体"/>
          <w:i w:val="0"/>
          <w:iCs w:val="0"/>
        </w:rPr>
        <w:fldChar w:fldCharType="separate"/>
      </w:r>
      <w:r>
        <w:rPr>
          <w:rFonts w:hint="eastAsia" w:ascii="宋体" w:hAnsi="宋体" w:eastAsia="宋体" w:cs="宋体"/>
          <w:i w:val="0"/>
          <w:iCs w:val="0"/>
        </w:rPr>
        <w:t>- 45 -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_Toc24783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3.2 投标报价</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_Toc24783 \h </w:instrText>
      </w:r>
      <w:r>
        <w:rPr>
          <w:rFonts w:hint="eastAsia" w:ascii="宋体" w:hAnsi="宋体" w:eastAsia="宋体" w:cs="宋体"/>
          <w:i w:val="0"/>
          <w:iCs w:val="0"/>
        </w:rPr>
        <w:fldChar w:fldCharType="separate"/>
      </w:r>
      <w:r>
        <w:rPr>
          <w:rFonts w:hint="eastAsia" w:ascii="宋体" w:hAnsi="宋体" w:eastAsia="宋体" w:cs="宋体"/>
          <w:i w:val="0"/>
          <w:iCs w:val="0"/>
        </w:rPr>
        <w:t>- 46 -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_Toc22294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3.3 投标有效期</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_Toc22294 \h </w:instrText>
      </w:r>
      <w:r>
        <w:rPr>
          <w:rFonts w:hint="eastAsia" w:ascii="宋体" w:hAnsi="宋体" w:eastAsia="宋体" w:cs="宋体"/>
          <w:i w:val="0"/>
          <w:iCs w:val="0"/>
        </w:rPr>
        <w:fldChar w:fldCharType="separate"/>
      </w:r>
      <w:r>
        <w:rPr>
          <w:rFonts w:hint="eastAsia" w:ascii="宋体" w:hAnsi="宋体" w:eastAsia="宋体" w:cs="宋体"/>
          <w:i w:val="0"/>
          <w:iCs w:val="0"/>
        </w:rPr>
        <w:t>- 46 -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_Toc8862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3.4 投标保证金</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_Toc8862 \h </w:instrText>
      </w:r>
      <w:r>
        <w:rPr>
          <w:rFonts w:hint="eastAsia" w:ascii="宋体" w:hAnsi="宋体" w:eastAsia="宋体" w:cs="宋体"/>
          <w:i w:val="0"/>
          <w:iCs w:val="0"/>
        </w:rPr>
        <w:fldChar w:fldCharType="separate"/>
      </w:r>
      <w:r>
        <w:rPr>
          <w:rFonts w:hint="eastAsia" w:ascii="宋体" w:hAnsi="宋体" w:eastAsia="宋体" w:cs="宋体"/>
          <w:i w:val="0"/>
          <w:iCs w:val="0"/>
        </w:rPr>
        <w:t>- 46 -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_Toc18846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3.5A资格审查资料（适用于已进行资格预审）</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_Toc18846 \h </w:instrText>
      </w:r>
      <w:r>
        <w:rPr>
          <w:rFonts w:hint="eastAsia" w:ascii="宋体" w:hAnsi="宋体" w:eastAsia="宋体" w:cs="宋体"/>
          <w:i w:val="0"/>
          <w:iCs w:val="0"/>
        </w:rPr>
        <w:fldChar w:fldCharType="separate"/>
      </w:r>
      <w:r>
        <w:rPr>
          <w:rFonts w:hint="eastAsia" w:ascii="宋体" w:hAnsi="宋体" w:eastAsia="宋体" w:cs="宋体"/>
          <w:i w:val="0"/>
          <w:iCs w:val="0"/>
        </w:rPr>
        <w:t>- 47 -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_Toc14789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3.5B 资格审查资料（适用于未进行资格预审）</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_Toc14789 \h </w:instrText>
      </w:r>
      <w:r>
        <w:rPr>
          <w:rFonts w:hint="eastAsia" w:ascii="宋体" w:hAnsi="宋体" w:eastAsia="宋体" w:cs="宋体"/>
          <w:i w:val="0"/>
          <w:iCs w:val="0"/>
        </w:rPr>
        <w:fldChar w:fldCharType="separate"/>
      </w:r>
      <w:r>
        <w:rPr>
          <w:rFonts w:hint="eastAsia" w:ascii="宋体" w:hAnsi="宋体" w:eastAsia="宋体" w:cs="宋体"/>
          <w:i w:val="0"/>
          <w:iCs w:val="0"/>
        </w:rPr>
        <w:t>- 47 -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_Toc29703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3.6备选投标方案</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_Toc29703 \h </w:instrText>
      </w:r>
      <w:r>
        <w:rPr>
          <w:rFonts w:hint="eastAsia" w:ascii="宋体" w:hAnsi="宋体" w:eastAsia="宋体" w:cs="宋体"/>
          <w:i w:val="0"/>
          <w:iCs w:val="0"/>
        </w:rPr>
        <w:fldChar w:fldCharType="separate"/>
      </w:r>
      <w:r>
        <w:rPr>
          <w:rFonts w:hint="eastAsia" w:ascii="宋体" w:hAnsi="宋体" w:eastAsia="宋体" w:cs="宋体"/>
          <w:i w:val="0"/>
          <w:iCs w:val="0"/>
        </w:rPr>
        <w:t>- 47 -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_Toc13969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3.7投标文件的编制</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_Toc13969 \h </w:instrText>
      </w:r>
      <w:r>
        <w:rPr>
          <w:rFonts w:hint="eastAsia" w:ascii="宋体" w:hAnsi="宋体" w:eastAsia="宋体" w:cs="宋体"/>
          <w:i w:val="0"/>
          <w:iCs w:val="0"/>
        </w:rPr>
        <w:fldChar w:fldCharType="separate"/>
      </w:r>
      <w:r>
        <w:rPr>
          <w:rFonts w:hint="eastAsia" w:ascii="宋体" w:hAnsi="宋体" w:eastAsia="宋体" w:cs="宋体"/>
          <w:i w:val="0"/>
          <w:iCs w:val="0"/>
        </w:rPr>
        <w:t>- 47 -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_Toc9910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4投标</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_Toc9910 \h </w:instrText>
      </w:r>
      <w:r>
        <w:rPr>
          <w:rFonts w:hint="eastAsia" w:ascii="宋体" w:hAnsi="宋体" w:eastAsia="宋体" w:cs="宋体"/>
          <w:i w:val="0"/>
          <w:iCs w:val="0"/>
        </w:rPr>
        <w:fldChar w:fldCharType="separate"/>
      </w:r>
      <w:r>
        <w:rPr>
          <w:rFonts w:hint="eastAsia" w:ascii="宋体" w:hAnsi="宋体" w:eastAsia="宋体" w:cs="宋体"/>
          <w:i w:val="0"/>
          <w:iCs w:val="0"/>
        </w:rPr>
        <w:t>- 47 -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_Toc19438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4.2 投标文件的递交</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_Toc19438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_Toc25723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4.3 投标文件的修改与撤回</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_Toc25723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_Toc1698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5. 开标</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_Toc1698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_Toc3960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5.1开标时间和地点</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_Toc3960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_Toc20234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5.2开标程序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_Toc20234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_Toc19014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5.3 开标异议</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_Toc19014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_Toc4648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6. 评标</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_Toc4648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_Toc5998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6.1 评标委员会</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_Toc5998 \h </w:instrText>
      </w:r>
      <w:r>
        <w:rPr>
          <w:rFonts w:hint="eastAsia" w:ascii="宋体" w:hAnsi="宋体" w:eastAsia="宋体" w:cs="宋体"/>
          <w:i w:val="0"/>
          <w:iCs w:val="0"/>
        </w:rPr>
        <w:fldChar w:fldCharType="separate"/>
      </w:r>
      <w:r>
        <w:rPr>
          <w:rFonts w:hint="eastAsia" w:ascii="宋体" w:hAnsi="宋体" w:eastAsia="宋体" w:cs="宋体"/>
          <w:i w:val="0"/>
          <w:iCs w:val="0"/>
        </w:rPr>
        <w:t>- 48 -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_Toc5064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6.2 评标原则</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_Toc5064 \h </w:instrText>
      </w:r>
      <w:r>
        <w:rPr>
          <w:rFonts w:hint="eastAsia" w:ascii="宋体" w:hAnsi="宋体" w:eastAsia="宋体" w:cs="宋体"/>
          <w:i w:val="0"/>
          <w:iCs w:val="0"/>
        </w:rPr>
        <w:fldChar w:fldCharType="separate"/>
      </w:r>
      <w:r>
        <w:rPr>
          <w:rFonts w:hint="eastAsia" w:ascii="宋体" w:hAnsi="宋体" w:eastAsia="宋体" w:cs="宋体"/>
          <w:i w:val="0"/>
          <w:iCs w:val="0"/>
        </w:rPr>
        <w:t>- 49 -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_Toc20839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6.3 评标</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_Toc20839 \h </w:instrText>
      </w:r>
      <w:r>
        <w:rPr>
          <w:rFonts w:hint="eastAsia" w:ascii="宋体" w:hAnsi="宋体" w:eastAsia="宋体" w:cs="宋体"/>
          <w:i w:val="0"/>
          <w:iCs w:val="0"/>
        </w:rPr>
        <w:fldChar w:fldCharType="separate"/>
      </w:r>
      <w:r>
        <w:rPr>
          <w:rFonts w:hint="eastAsia" w:ascii="宋体" w:hAnsi="宋体" w:eastAsia="宋体" w:cs="宋体"/>
          <w:i w:val="0"/>
          <w:iCs w:val="0"/>
        </w:rPr>
        <w:t>- 49 -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_Toc15094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7. 合同授予</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_Toc15094 \h </w:instrText>
      </w:r>
      <w:r>
        <w:rPr>
          <w:rFonts w:hint="eastAsia" w:ascii="宋体" w:hAnsi="宋体" w:eastAsia="宋体" w:cs="宋体"/>
          <w:i w:val="0"/>
          <w:iCs w:val="0"/>
        </w:rPr>
        <w:fldChar w:fldCharType="separate"/>
      </w:r>
      <w:r>
        <w:rPr>
          <w:rFonts w:hint="eastAsia" w:ascii="宋体" w:hAnsi="宋体" w:eastAsia="宋体" w:cs="宋体"/>
          <w:i w:val="0"/>
          <w:iCs w:val="0"/>
        </w:rPr>
        <w:t>- 49 -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_Toc10163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7.1 中标候选人公示</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_Toc10163 \h </w:instrText>
      </w:r>
      <w:r>
        <w:rPr>
          <w:rFonts w:hint="eastAsia" w:ascii="宋体" w:hAnsi="宋体" w:eastAsia="宋体" w:cs="宋体"/>
          <w:i w:val="0"/>
          <w:iCs w:val="0"/>
        </w:rPr>
        <w:fldChar w:fldCharType="separate"/>
      </w:r>
      <w:r>
        <w:rPr>
          <w:rFonts w:hint="eastAsia" w:ascii="宋体" w:hAnsi="宋体" w:eastAsia="宋体" w:cs="宋体"/>
          <w:i w:val="0"/>
          <w:iCs w:val="0"/>
        </w:rPr>
        <w:t>- 49 -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_Toc29486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7.2 评标结果异议</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_Toc29486 \h </w:instrText>
      </w:r>
      <w:r>
        <w:rPr>
          <w:rFonts w:hint="eastAsia" w:ascii="宋体" w:hAnsi="宋体" w:eastAsia="宋体" w:cs="宋体"/>
          <w:i w:val="0"/>
          <w:iCs w:val="0"/>
        </w:rPr>
        <w:fldChar w:fldCharType="separate"/>
      </w:r>
      <w:r>
        <w:rPr>
          <w:rFonts w:hint="eastAsia" w:ascii="宋体" w:hAnsi="宋体" w:eastAsia="宋体" w:cs="宋体"/>
          <w:i w:val="0"/>
          <w:iCs w:val="0"/>
        </w:rPr>
        <w:t>- 49 -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_Toc29149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7.3 中标候选人履约能力审查</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_Toc29149 \h </w:instrText>
      </w:r>
      <w:r>
        <w:rPr>
          <w:rFonts w:hint="eastAsia" w:ascii="宋体" w:hAnsi="宋体" w:eastAsia="宋体" w:cs="宋体"/>
          <w:i w:val="0"/>
          <w:iCs w:val="0"/>
        </w:rPr>
        <w:fldChar w:fldCharType="separate"/>
      </w:r>
      <w:r>
        <w:rPr>
          <w:rFonts w:hint="eastAsia" w:ascii="宋体" w:hAnsi="宋体" w:eastAsia="宋体" w:cs="宋体"/>
          <w:i w:val="0"/>
          <w:iCs w:val="0"/>
        </w:rPr>
        <w:t>- 49 -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_Toc20446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7.4定标方式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_Toc20446 \h </w:instrText>
      </w:r>
      <w:r>
        <w:rPr>
          <w:rFonts w:hint="eastAsia" w:ascii="宋体" w:hAnsi="宋体" w:eastAsia="宋体" w:cs="宋体"/>
          <w:i w:val="0"/>
          <w:iCs w:val="0"/>
        </w:rPr>
        <w:fldChar w:fldCharType="separate"/>
      </w:r>
      <w:r>
        <w:rPr>
          <w:rFonts w:hint="eastAsia" w:ascii="宋体" w:hAnsi="宋体" w:eastAsia="宋体" w:cs="宋体"/>
          <w:i w:val="0"/>
          <w:iCs w:val="0"/>
        </w:rPr>
        <w:t>- 50 -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_Toc28512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7.5 中标通知</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_Toc28512 \h </w:instrText>
      </w:r>
      <w:r>
        <w:rPr>
          <w:rFonts w:hint="eastAsia" w:ascii="宋体" w:hAnsi="宋体" w:eastAsia="宋体" w:cs="宋体"/>
          <w:i w:val="0"/>
          <w:iCs w:val="0"/>
        </w:rPr>
        <w:fldChar w:fldCharType="separate"/>
      </w:r>
      <w:r>
        <w:rPr>
          <w:rFonts w:hint="eastAsia" w:ascii="宋体" w:hAnsi="宋体" w:eastAsia="宋体" w:cs="宋体"/>
          <w:i w:val="0"/>
          <w:iCs w:val="0"/>
        </w:rPr>
        <w:t>- 50 -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_Toc19770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7.6 履约担保</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_Toc19770 \h </w:instrText>
      </w:r>
      <w:r>
        <w:rPr>
          <w:rFonts w:hint="eastAsia" w:ascii="宋体" w:hAnsi="宋体" w:eastAsia="宋体" w:cs="宋体"/>
          <w:i w:val="0"/>
          <w:iCs w:val="0"/>
        </w:rPr>
        <w:fldChar w:fldCharType="separate"/>
      </w:r>
      <w:r>
        <w:rPr>
          <w:rFonts w:hint="eastAsia" w:ascii="宋体" w:hAnsi="宋体" w:eastAsia="宋体" w:cs="宋体"/>
          <w:i w:val="0"/>
          <w:iCs w:val="0"/>
        </w:rPr>
        <w:t>- 50 -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_Toc956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7.7签订合同</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_Toc956 \h </w:instrText>
      </w:r>
      <w:r>
        <w:rPr>
          <w:rFonts w:hint="eastAsia" w:ascii="宋体" w:hAnsi="宋体" w:eastAsia="宋体" w:cs="宋体"/>
          <w:i w:val="0"/>
          <w:iCs w:val="0"/>
        </w:rPr>
        <w:fldChar w:fldCharType="separate"/>
      </w:r>
      <w:r>
        <w:rPr>
          <w:rFonts w:hint="eastAsia" w:ascii="宋体" w:hAnsi="宋体" w:eastAsia="宋体" w:cs="宋体"/>
          <w:i w:val="0"/>
          <w:iCs w:val="0"/>
        </w:rPr>
        <w:t>- 50 -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_Toc8308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8. 重新招标或经批准不招标</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_Toc8308 \h </w:instrText>
      </w:r>
      <w:r>
        <w:rPr>
          <w:rFonts w:hint="eastAsia" w:ascii="宋体" w:hAnsi="宋体" w:eastAsia="宋体" w:cs="宋体"/>
          <w:i w:val="0"/>
          <w:iCs w:val="0"/>
        </w:rPr>
        <w:fldChar w:fldCharType="separate"/>
      </w:r>
      <w:r>
        <w:rPr>
          <w:rFonts w:hint="eastAsia" w:ascii="宋体" w:hAnsi="宋体" w:eastAsia="宋体" w:cs="宋体"/>
          <w:i w:val="0"/>
          <w:iCs w:val="0"/>
        </w:rPr>
        <w:t>- 50 -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_Toc14407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8.1 重新招标的情形</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_Toc14407 \h </w:instrText>
      </w:r>
      <w:r>
        <w:rPr>
          <w:rFonts w:hint="eastAsia" w:ascii="宋体" w:hAnsi="宋体" w:eastAsia="宋体" w:cs="宋体"/>
          <w:i w:val="0"/>
          <w:iCs w:val="0"/>
        </w:rPr>
        <w:fldChar w:fldCharType="separate"/>
      </w:r>
      <w:r>
        <w:rPr>
          <w:rFonts w:hint="eastAsia" w:ascii="宋体" w:hAnsi="宋体" w:eastAsia="宋体" w:cs="宋体"/>
          <w:i w:val="0"/>
          <w:iCs w:val="0"/>
        </w:rPr>
        <w:t>- 50 -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_Toc23242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8.2 重新招标和不再招标</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_Toc23242 \h </w:instrText>
      </w:r>
      <w:r>
        <w:rPr>
          <w:rFonts w:hint="eastAsia" w:ascii="宋体" w:hAnsi="宋体" w:eastAsia="宋体" w:cs="宋体"/>
          <w:i w:val="0"/>
          <w:iCs w:val="0"/>
        </w:rPr>
        <w:fldChar w:fldCharType="separate"/>
      </w:r>
      <w:r>
        <w:rPr>
          <w:rFonts w:hint="eastAsia" w:ascii="宋体" w:hAnsi="宋体" w:eastAsia="宋体" w:cs="宋体"/>
          <w:i w:val="0"/>
          <w:iCs w:val="0"/>
        </w:rPr>
        <w:t>- 51 -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_Toc22911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9. 纪律和监督</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_Toc22911 \h </w:instrText>
      </w:r>
      <w:r>
        <w:rPr>
          <w:rFonts w:hint="eastAsia" w:ascii="宋体" w:hAnsi="宋体" w:eastAsia="宋体" w:cs="宋体"/>
          <w:i w:val="0"/>
          <w:iCs w:val="0"/>
        </w:rPr>
        <w:fldChar w:fldCharType="separate"/>
      </w:r>
      <w:r>
        <w:rPr>
          <w:rFonts w:hint="eastAsia" w:ascii="宋体" w:hAnsi="宋体" w:eastAsia="宋体" w:cs="宋体"/>
          <w:i w:val="0"/>
          <w:iCs w:val="0"/>
        </w:rPr>
        <w:t>- 51 -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_Toc32276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9.1 对招标人的纪律要求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_Toc32276 \h </w:instrText>
      </w:r>
      <w:r>
        <w:rPr>
          <w:rFonts w:hint="eastAsia" w:ascii="宋体" w:hAnsi="宋体" w:eastAsia="宋体" w:cs="宋体"/>
          <w:i w:val="0"/>
          <w:iCs w:val="0"/>
        </w:rPr>
        <w:fldChar w:fldCharType="separate"/>
      </w:r>
      <w:r>
        <w:rPr>
          <w:rFonts w:hint="eastAsia" w:ascii="宋体" w:hAnsi="宋体" w:eastAsia="宋体" w:cs="宋体"/>
          <w:i w:val="0"/>
          <w:iCs w:val="0"/>
        </w:rPr>
        <w:t>- 51 -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_Toc29668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9.2 对投标人的纪律要求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_Toc29668 \h </w:instrText>
      </w:r>
      <w:r>
        <w:rPr>
          <w:rFonts w:hint="eastAsia" w:ascii="宋体" w:hAnsi="宋体" w:eastAsia="宋体" w:cs="宋体"/>
          <w:i w:val="0"/>
          <w:iCs w:val="0"/>
        </w:rPr>
        <w:fldChar w:fldCharType="separate"/>
      </w:r>
      <w:r>
        <w:rPr>
          <w:rFonts w:hint="eastAsia" w:ascii="宋体" w:hAnsi="宋体" w:eastAsia="宋体" w:cs="宋体"/>
          <w:i w:val="0"/>
          <w:iCs w:val="0"/>
        </w:rPr>
        <w:t>- 51 -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_Toc22201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9.3 对评标委员会成员的纪律要求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_Toc22201 \h </w:instrText>
      </w:r>
      <w:r>
        <w:rPr>
          <w:rFonts w:hint="eastAsia" w:ascii="宋体" w:hAnsi="宋体" w:eastAsia="宋体" w:cs="宋体"/>
          <w:i w:val="0"/>
          <w:iCs w:val="0"/>
        </w:rPr>
        <w:fldChar w:fldCharType="separate"/>
      </w:r>
      <w:r>
        <w:rPr>
          <w:rFonts w:hint="eastAsia" w:ascii="宋体" w:hAnsi="宋体" w:eastAsia="宋体" w:cs="宋体"/>
          <w:i w:val="0"/>
          <w:iCs w:val="0"/>
        </w:rPr>
        <w:t>- 52 -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_Toc21664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9.4 对与评标活动有关的工作人员的纪律要求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_Toc21664 \h </w:instrText>
      </w:r>
      <w:r>
        <w:rPr>
          <w:rFonts w:hint="eastAsia" w:ascii="宋体" w:hAnsi="宋体" w:eastAsia="宋体" w:cs="宋体"/>
          <w:i w:val="0"/>
          <w:iCs w:val="0"/>
        </w:rPr>
        <w:fldChar w:fldCharType="separate"/>
      </w:r>
      <w:r>
        <w:rPr>
          <w:rFonts w:hint="eastAsia" w:ascii="宋体" w:hAnsi="宋体" w:eastAsia="宋体" w:cs="宋体"/>
          <w:i w:val="0"/>
          <w:iCs w:val="0"/>
        </w:rPr>
        <w:t>- 52 -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_Toc20007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0"/>
          <w:highlight w:val="none"/>
        </w:rPr>
        <w:t>9.5 投诉</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_Toc20007 \h </w:instrText>
      </w:r>
      <w:r>
        <w:rPr>
          <w:rFonts w:hint="eastAsia" w:ascii="宋体" w:hAnsi="宋体" w:eastAsia="宋体" w:cs="宋体"/>
          <w:i w:val="0"/>
          <w:iCs w:val="0"/>
        </w:rPr>
        <w:fldChar w:fldCharType="separate"/>
      </w:r>
      <w:r>
        <w:rPr>
          <w:rFonts w:hint="eastAsia" w:ascii="宋体" w:hAnsi="宋体" w:eastAsia="宋体" w:cs="宋体"/>
          <w:i w:val="0"/>
          <w:iCs w:val="0"/>
        </w:rPr>
        <w:t>- 52 -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_Toc5264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10.需要补充的其他内容</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_Toc5264 \h </w:instrText>
      </w:r>
      <w:r>
        <w:rPr>
          <w:rFonts w:hint="eastAsia" w:ascii="宋体" w:hAnsi="宋体" w:eastAsia="宋体" w:cs="宋体"/>
          <w:i w:val="0"/>
          <w:iCs w:val="0"/>
        </w:rPr>
        <w:fldChar w:fldCharType="separate"/>
      </w:r>
      <w:r>
        <w:rPr>
          <w:rFonts w:hint="eastAsia" w:ascii="宋体" w:hAnsi="宋体" w:eastAsia="宋体" w:cs="宋体"/>
          <w:i w:val="0"/>
          <w:iCs w:val="0"/>
        </w:rPr>
        <w:t>- 52 -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_Toc18635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kern w:val="0"/>
          <w:highlight w:val="none"/>
        </w:rPr>
        <w:t>第三章  评标办法（经评审的最低投标价法）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_Toc18635 \h </w:instrText>
      </w:r>
      <w:r>
        <w:rPr>
          <w:rFonts w:hint="eastAsia" w:ascii="宋体" w:hAnsi="宋体" w:eastAsia="宋体" w:cs="宋体"/>
          <w:i w:val="0"/>
          <w:iCs w:val="0"/>
        </w:rPr>
        <w:fldChar w:fldCharType="separate"/>
      </w:r>
      <w:r>
        <w:rPr>
          <w:rFonts w:hint="eastAsia" w:ascii="宋体" w:hAnsi="宋体" w:eastAsia="宋体" w:cs="宋体"/>
          <w:i w:val="0"/>
          <w:iCs w:val="0"/>
        </w:rPr>
        <w:t>- 58 -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_Toc16127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32"/>
          <w:highlight w:val="none"/>
        </w:rPr>
        <w:t>评标办法前附表</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_Toc16127 \h </w:instrText>
      </w:r>
      <w:r>
        <w:rPr>
          <w:rFonts w:hint="eastAsia" w:ascii="宋体" w:hAnsi="宋体" w:eastAsia="宋体" w:cs="宋体"/>
          <w:i w:val="0"/>
          <w:iCs w:val="0"/>
        </w:rPr>
        <w:fldChar w:fldCharType="separate"/>
      </w:r>
      <w:r>
        <w:rPr>
          <w:rFonts w:hint="eastAsia" w:ascii="宋体" w:hAnsi="宋体" w:eastAsia="宋体" w:cs="宋体"/>
          <w:i w:val="0"/>
          <w:iCs w:val="0"/>
        </w:rPr>
        <w:t>- 58 -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_Toc1486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highlight w:val="none"/>
        </w:rPr>
        <w:t>1.  评标方法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_Toc1486 \h </w:instrText>
      </w:r>
      <w:r>
        <w:rPr>
          <w:rFonts w:hint="eastAsia" w:ascii="宋体" w:hAnsi="宋体" w:eastAsia="宋体" w:cs="宋体"/>
          <w:i w:val="0"/>
          <w:iCs w:val="0"/>
        </w:rPr>
        <w:fldChar w:fldCharType="separate"/>
      </w:r>
      <w:r>
        <w:rPr>
          <w:rFonts w:hint="eastAsia" w:ascii="宋体" w:hAnsi="宋体" w:eastAsia="宋体" w:cs="宋体"/>
          <w:i w:val="0"/>
          <w:iCs w:val="0"/>
        </w:rPr>
        <w:t>- 63 -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_Toc24526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highlight w:val="none"/>
        </w:rPr>
        <w:t>2.  评审标准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_Toc24526 \h </w:instrText>
      </w:r>
      <w:r>
        <w:rPr>
          <w:rFonts w:hint="eastAsia" w:ascii="宋体" w:hAnsi="宋体" w:eastAsia="宋体" w:cs="宋体"/>
          <w:i w:val="0"/>
          <w:iCs w:val="0"/>
        </w:rPr>
        <w:fldChar w:fldCharType="separate"/>
      </w:r>
      <w:r>
        <w:rPr>
          <w:rFonts w:hint="eastAsia" w:ascii="宋体" w:hAnsi="宋体" w:eastAsia="宋体" w:cs="宋体"/>
          <w:i w:val="0"/>
          <w:iCs w:val="0"/>
        </w:rPr>
        <w:t>- 63 -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_Toc1650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highlight w:val="none"/>
        </w:rPr>
        <w:t>2.1报价排序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_Toc1650 \h </w:instrText>
      </w:r>
      <w:r>
        <w:rPr>
          <w:rFonts w:hint="eastAsia" w:ascii="宋体" w:hAnsi="宋体" w:eastAsia="宋体" w:cs="宋体"/>
          <w:i w:val="0"/>
          <w:iCs w:val="0"/>
        </w:rPr>
        <w:fldChar w:fldCharType="separate"/>
      </w:r>
      <w:r>
        <w:rPr>
          <w:rFonts w:hint="eastAsia" w:ascii="宋体" w:hAnsi="宋体" w:eastAsia="宋体" w:cs="宋体"/>
          <w:i w:val="0"/>
          <w:iCs w:val="0"/>
        </w:rPr>
        <w:t>- 63 -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_Toc29902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highlight w:val="none"/>
        </w:rPr>
        <w:t>2.2符合性审查</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_Toc29902 \h </w:instrText>
      </w:r>
      <w:r>
        <w:rPr>
          <w:rFonts w:hint="eastAsia" w:ascii="宋体" w:hAnsi="宋体" w:eastAsia="宋体" w:cs="宋体"/>
          <w:i w:val="0"/>
          <w:iCs w:val="0"/>
        </w:rPr>
        <w:fldChar w:fldCharType="separate"/>
      </w:r>
      <w:r>
        <w:rPr>
          <w:rFonts w:hint="eastAsia" w:ascii="宋体" w:hAnsi="宋体" w:eastAsia="宋体" w:cs="宋体"/>
          <w:i w:val="0"/>
          <w:iCs w:val="0"/>
        </w:rPr>
        <w:t>- 63 -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_Toc16975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highlight w:val="none"/>
        </w:rPr>
        <w:t>3.  评标程序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_Toc16975 \h </w:instrText>
      </w:r>
      <w:r>
        <w:rPr>
          <w:rFonts w:hint="eastAsia" w:ascii="宋体" w:hAnsi="宋体" w:eastAsia="宋体" w:cs="宋体"/>
          <w:i w:val="0"/>
          <w:iCs w:val="0"/>
        </w:rPr>
        <w:fldChar w:fldCharType="separate"/>
      </w:r>
      <w:r>
        <w:rPr>
          <w:rFonts w:hint="eastAsia" w:ascii="宋体" w:hAnsi="宋体" w:eastAsia="宋体" w:cs="宋体"/>
          <w:i w:val="0"/>
          <w:iCs w:val="0"/>
        </w:rPr>
        <w:t>- 63 -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_Toc4542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highlight w:val="none"/>
        </w:rPr>
        <w:t>3.1报价排序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_Toc4542 \h </w:instrText>
      </w:r>
      <w:r>
        <w:rPr>
          <w:rFonts w:hint="eastAsia" w:ascii="宋体" w:hAnsi="宋体" w:eastAsia="宋体" w:cs="宋体"/>
          <w:i w:val="0"/>
          <w:iCs w:val="0"/>
        </w:rPr>
        <w:fldChar w:fldCharType="separate"/>
      </w:r>
      <w:r>
        <w:rPr>
          <w:rFonts w:hint="eastAsia" w:ascii="宋体" w:hAnsi="宋体" w:eastAsia="宋体" w:cs="宋体"/>
          <w:i w:val="0"/>
          <w:iCs w:val="0"/>
        </w:rPr>
        <w:t>- 63 -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_Toc13963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highlight w:val="none"/>
        </w:rPr>
        <w:t>3.2符合性审查</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_Toc13963 \h </w:instrText>
      </w:r>
      <w:r>
        <w:rPr>
          <w:rFonts w:hint="eastAsia" w:ascii="宋体" w:hAnsi="宋体" w:eastAsia="宋体" w:cs="宋体"/>
          <w:i w:val="0"/>
          <w:iCs w:val="0"/>
        </w:rPr>
        <w:fldChar w:fldCharType="separate"/>
      </w:r>
      <w:r>
        <w:rPr>
          <w:rFonts w:hint="eastAsia" w:ascii="宋体" w:hAnsi="宋体" w:eastAsia="宋体" w:cs="宋体"/>
          <w:i w:val="0"/>
          <w:iCs w:val="0"/>
        </w:rPr>
        <w:t>- 63 -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_Toc7686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highlight w:val="none"/>
        </w:rPr>
        <w:t>3.3 投标文件的澄清和补正</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_Toc7686 \h </w:instrText>
      </w:r>
      <w:r>
        <w:rPr>
          <w:rFonts w:hint="eastAsia" w:ascii="宋体" w:hAnsi="宋体" w:eastAsia="宋体" w:cs="宋体"/>
          <w:i w:val="0"/>
          <w:iCs w:val="0"/>
        </w:rPr>
        <w:fldChar w:fldCharType="separate"/>
      </w:r>
      <w:r>
        <w:rPr>
          <w:rFonts w:hint="eastAsia" w:ascii="宋体" w:hAnsi="宋体" w:eastAsia="宋体" w:cs="宋体"/>
          <w:i w:val="0"/>
          <w:iCs w:val="0"/>
        </w:rPr>
        <w:t>- 64 -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_Toc30816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highlight w:val="none"/>
        </w:rPr>
        <w:t>3.4 评标结果</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_Toc30816 \h </w:instrText>
      </w:r>
      <w:r>
        <w:rPr>
          <w:rFonts w:hint="eastAsia" w:ascii="宋体" w:hAnsi="宋体" w:eastAsia="宋体" w:cs="宋体"/>
          <w:i w:val="0"/>
          <w:iCs w:val="0"/>
        </w:rPr>
        <w:fldChar w:fldCharType="separate"/>
      </w:r>
      <w:r>
        <w:rPr>
          <w:rFonts w:hint="eastAsia" w:ascii="宋体" w:hAnsi="宋体" w:eastAsia="宋体" w:cs="宋体"/>
          <w:i w:val="0"/>
          <w:iCs w:val="0"/>
        </w:rPr>
        <w:t>- 64 -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_Toc16292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kern w:val="44"/>
          <w:szCs w:val="44"/>
          <w:highlight w:val="none"/>
        </w:rPr>
        <w:t>第三章  评标办法（综合评估法）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_Toc16292 \h </w:instrText>
      </w:r>
      <w:r>
        <w:rPr>
          <w:rFonts w:hint="eastAsia" w:ascii="宋体" w:hAnsi="宋体" w:eastAsia="宋体" w:cs="宋体"/>
          <w:i w:val="0"/>
          <w:iCs w:val="0"/>
        </w:rPr>
        <w:fldChar w:fldCharType="separate"/>
      </w:r>
      <w:r>
        <w:rPr>
          <w:rFonts w:hint="eastAsia" w:ascii="宋体" w:hAnsi="宋体" w:eastAsia="宋体" w:cs="宋体"/>
          <w:i w:val="0"/>
          <w:iCs w:val="0"/>
        </w:rPr>
        <w:t>- 68 -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_Toc3285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zCs w:val="32"/>
          <w:highlight w:val="none"/>
        </w:rPr>
        <w:t>评标办法前附表</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_Toc3285 \h </w:instrText>
      </w:r>
      <w:r>
        <w:rPr>
          <w:rFonts w:hint="eastAsia" w:ascii="宋体" w:hAnsi="宋体" w:eastAsia="宋体" w:cs="宋体"/>
          <w:i w:val="0"/>
          <w:iCs w:val="0"/>
        </w:rPr>
        <w:fldChar w:fldCharType="separate"/>
      </w:r>
      <w:r>
        <w:rPr>
          <w:rFonts w:hint="eastAsia" w:ascii="宋体" w:hAnsi="宋体" w:eastAsia="宋体" w:cs="宋体"/>
          <w:i w:val="0"/>
          <w:iCs w:val="0"/>
        </w:rPr>
        <w:t>- 68 -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_Toc2680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szCs w:val="32"/>
          <w:highlight w:val="none"/>
        </w:rPr>
        <w:t>1.  评标方法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_Toc2680 \h </w:instrText>
      </w:r>
      <w:r>
        <w:rPr>
          <w:rFonts w:hint="eastAsia" w:ascii="宋体" w:hAnsi="宋体" w:eastAsia="宋体" w:cs="宋体"/>
          <w:i w:val="0"/>
          <w:iCs w:val="0"/>
        </w:rPr>
        <w:fldChar w:fldCharType="separate"/>
      </w:r>
      <w:r>
        <w:rPr>
          <w:rFonts w:hint="eastAsia" w:ascii="宋体" w:hAnsi="宋体" w:eastAsia="宋体" w:cs="宋体"/>
          <w:i w:val="0"/>
          <w:iCs w:val="0"/>
        </w:rPr>
        <w:t>- 77 -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_Toc14172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szCs w:val="32"/>
          <w:highlight w:val="none"/>
        </w:rPr>
        <w:t>2.  评审标准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_Toc14172 \h </w:instrText>
      </w:r>
      <w:r>
        <w:rPr>
          <w:rFonts w:hint="eastAsia" w:ascii="宋体" w:hAnsi="宋体" w:eastAsia="宋体" w:cs="宋体"/>
          <w:i w:val="0"/>
          <w:iCs w:val="0"/>
        </w:rPr>
        <w:fldChar w:fldCharType="separate"/>
      </w:r>
      <w:r>
        <w:rPr>
          <w:rFonts w:hint="eastAsia" w:ascii="宋体" w:hAnsi="宋体" w:eastAsia="宋体" w:cs="宋体"/>
          <w:i w:val="0"/>
          <w:iCs w:val="0"/>
        </w:rPr>
        <w:t>- 77 -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_Toc32508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highlight w:val="none"/>
        </w:rPr>
        <w:t>2.1  初步评审标准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_Toc32508 \h </w:instrText>
      </w:r>
      <w:r>
        <w:rPr>
          <w:rFonts w:hint="eastAsia" w:ascii="宋体" w:hAnsi="宋体" w:eastAsia="宋体" w:cs="宋体"/>
          <w:i w:val="0"/>
          <w:iCs w:val="0"/>
        </w:rPr>
        <w:fldChar w:fldCharType="separate"/>
      </w:r>
      <w:r>
        <w:rPr>
          <w:rFonts w:hint="eastAsia" w:ascii="宋体" w:hAnsi="宋体" w:eastAsia="宋体" w:cs="宋体"/>
          <w:i w:val="0"/>
          <w:iCs w:val="0"/>
        </w:rPr>
        <w:t>- 77 -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_Toc15913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highlight w:val="none"/>
        </w:rPr>
        <w:t>2.2  分值构成与评分标准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_Toc15913 \h </w:instrText>
      </w:r>
      <w:r>
        <w:rPr>
          <w:rFonts w:hint="eastAsia" w:ascii="宋体" w:hAnsi="宋体" w:eastAsia="宋体" w:cs="宋体"/>
          <w:i w:val="0"/>
          <w:iCs w:val="0"/>
        </w:rPr>
        <w:fldChar w:fldCharType="separate"/>
      </w:r>
      <w:r>
        <w:rPr>
          <w:rFonts w:hint="eastAsia" w:ascii="宋体" w:hAnsi="宋体" w:eastAsia="宋体" w:cs="宋体"/>
          <w:i w:val="0"/>
          <w:iCs w:val="0"/>
        </w:rPr>
        <w:t>- 77 -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_Toc31657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szCs w:val="32"/>
          <w:highlight w:val="none"/>
        </w:rPr>
        <w:t>3.  评标程序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_Toc31657 \h </w:instrText>
      </w:r>
      <w:r>
        <w:rPr>
          <w:rFonts w:hint="eastAsia" w:ascii="宋体" w:hAnsi="宋体" w:eastAsia="宋体" w:cs="宋体"/>
          <w:i w:val="0"/>
          <w:iCs w:val="0"/>
        </w:rPr>
        <w:fldChar w:fldCharType="separate"/>
      </w:r>
      <w:r>
        <w:rPr>
          <w:rFonts w:hint="eastAsia" w:ascii="宋体" w:hAnsi="宋体" w:eastAsia="宋体" w:cs="宋体"/>
          <w:i w:val="0"/>
          <w:iCs w:val="0"/>
        </w:rPr>
        <w:t>- 77 -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_Toc23170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highlight w:val="none"/>
        </w:rPr>
        <w:t>3.1  初步评审</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_Toc23170 \h </w:instrText>
      </w:r>
      <w:r>
        <w:rPr>
          <w:rFonts w:hint="eastAsia" w:ascii="宋体" w:hAnsi="宋体" w:eastAsia="宋体" w:cs="宋体"/>
          <w:i w:val="0"/>
          <w:iCs w:val="0"/>
        </w:rPr>
        <w:fldChar w:fldCharType="separate"/>
      </w:r>
      <w:r>
        <w:rPr>
          <w:rFonts w:hint="eastAsia" w:ascii="宋体" w:hAnsi="宋体" w:eastAsia="宋体" w:cs="宋体"/>
          <w:i w:val="0"/>
          <w:iCs w:val="0"/>
        </w:rPr>
        <w:t>- 77 -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_Toc7833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highlight w:val="none"/>
        </w:rPr>
        <w:t>3.2  详细评审</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_Toc7833 \h </w:instrText>
      </w:r>
      <w:r>
        <w:rPr>
          <w:rFonts w:hint="eastAsia" w:ascii="宋体" w:hAnsi="宋体" w:eastAsia="宋体" w:cs="宋体"/>
          <w:i w:val="0"/>
          <w:iCs w:val="0"/>
        </w:rPr>
        <w:fldChar w:fldCharType="separate"/>
      </w:r>
      <w:r>
        <w:rPr>
          <w:rFonts w:hint="eastAsia" w:ascii="宋体" w:hAnsi="宋体" w:eastAsia="宋体" w:cs="宋体"/>
          <w:i w:val="0"/>
          <w:iCs w:val="0"/>
        </w:rPr>
        <w:t>- 78 -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_Toc31836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highlight w:val="none"/>
        </w:rPr>
        <w:t>3.3  投标文件的澄清和补正</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_Toc31836 \h </w:instrText>
      </w:r>
      <w:r>
        <w:rPr>
          <w:rFonts w:hint="eastAsia" w:ascii="宋体" w:hAnsi="宋体" w:eastAsia="宋体" w:cs="宋体"/>
          <w:i w:val="0"/>
          <w:iCs w:val="0"/>
        </w:rPr>
        <w:fldChar w:fldCharType="separate"/>
      </w:r>
      <w:r>
        <w:rPr>
          <w:rFonts w:hint="eastAsia" w:ascii="宋体" w:hAnsi="宋体" w:eastAsia="宋体" w:cs="宋体"/>
          <w:i w:val="0"/>
          <w:iCs w:val="0"/>
        </w:rPr>
        <w:t>- 78 -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_Toc16680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napToGrid w:val="0"/>
          <w:highlight w:val="none"/>
        </w:rPr>
        <w:t>3.4  评标结果</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_Toc16680 \h </w:instrText>
      </w:r>
      <w:r>
        <w:rPr>
          <w:rFonts w:hint="eastAsia" w:ascii="宋体" w:hAnsi="宋体" w:eastAsia="宋体" w:cs="宋体"/>
          <w:i w:val="0"/>
          <w:iCs w:val="0"/>
        </w:rPr>
        <w:fldChar w:fldCharType="separate"/>
      </w:r>
      <w:r>
        <w:rPr>
          <w:rFonts w:hint="eastAsia" w:ascii="宋体" w:hAnsi="宋体" w:eastAsia="宋体" w:cs="宋体"/>
          <w:i w:val="0"/>
          <w:iCs w:val="0"/>
        </w:rPr>
        <w:t>- 78 -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_Toc1017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kern w:val="0"/>
          <w:highlight w:val="none"/>
        </w:rPr>
        <w:t>第四章  合同条款及格式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_Toc1017 \h </w:instrText>
      </w:r>
      <w:r>
        <w:rPr>
          <w:rFonts w:hint="eastAsia" w:ascii="宋体" w:hAnsi="宋体" w:eastAsia="宋体" w:cs="宋体"/>
          <w:i w:val="0"/>
          <w:iCs w:val="0"/>
        </w:rPr>
        <w:fldChar w:fldCharType="separate"/>
      </w:r>
      <w:r>
        <w:rPr>
          <w:rFonts w:hint="eastAsia" w:ascii="宋体" w:hAnsi="宋体" w:eastAsia="宋体" w:cs="宋体"/>
          <w:i w:val="0"/>
          <w:iCs w:val="0"/>
        </w:rPr>
        <w:t>- 82 -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_Toc17819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zCs w:val="44"/>
          <w:highlight w:val="none"/>
          <w:lang w:val="zh-CN"/>
        </w:rPr>
        <w:t>第一部分 合同协议书</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_Toc17819 \h </w:instrText>
      </w:r>
      <w:r>
        <w:rPr>
          <w:rFonts w:hint="eastAsia" w:ascii="宋体" w:hAnsi="宋体" w:eastAsia="宋体" w:cs="宋体"/>
          <w:i w:val="0"/>
          <w:iCs w:val="0"/>
        </w:rPr>
        <w:fldChar w:fldCharType="separate"/>
      </w:r>
      <w:r>
        <w:rPr>
          <w:rFonts w:hint="eastAsia" w:ascii="宋体" w:hAnsi="宋体" w:eastAsia="宋体" w:cs="宋体"/>
          <w:i w:val="0"/>
          <w:iCs w:val="0"/>
        </w:rPr>
        <w:t>- 83 -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_Toc26983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szCs w:val="44"/>
          <w:highlight w:val="none"/>
          <w:lang w:val="zh-CN"/>
        </w:rPr>
        <w:t>第二部分 通用合同条款</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_Toc26983 \h </w:instrText>
      </w:r>
      <w:r>
        <w:rPr>
          <w:rFonts w:hint="eastAsia" w:ascii="宋体" w:hAnsi="宋体" w:eastAsia="宋体" w:cs="宋体"/>
          <w:i w:val="0"/>
          <w:iCs w:val="0"/>
        </w:rPr>
        <w:fldChar w:fldCharType="separate"/>
      </w:r>
      <w:r>
        <w:rPr>
          <w:rFonts w:hint="eastAsia" w:ascii="宋体" w:hAnsi="宋体" w:eastAsia="宋体" w:cs="宋体"/>
          <w:i w:val="0"/>
          <w:iCs w:val="0"/>
        </w:rPr>
        <w:t>- 88 -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_Toc6520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kern w:val="0"/>
          <w:szCs w:val="44"/>
          <w:highlight w:val="none"/>
        </w:rPr>
        <w:t xml:space="preserve">第三部分 </w:t>
      </w:r>
      <w:r>
        <w:rPr>
          <w:rFonts w:hint="eastAsia" w:ascii="宋体" w:hAnsi="宋体" w:eastAsia="宋体" w:cs="宋体"/>
          <w:bCs/>
          <w:i w:val="0"/>
          <w:iCs w:val="0"/>
          <w:szCs w:val="44"/>
          <w:highlight w:val="none"/>
          <w:lang w:val="zh-CN"/>
        </w:rPr>
        <w:t>专用</w:t>
      </w:r>
      <w:r>
        <w:rPr>
          <w:rFonts w:hint="eastAsia" w:ascii="宋体" w:hAnsi="宋体" w:eastAsia="宋体" w:cs="宋体"/>
          <w:bCs/>
          <w:i w:val="0"/>
          <w:iCs w:val="0"/>
          <w:kern w:val="0"/>
          <w:szCs w:val="44"/>
          <w:highlight w:val="none"/>
        </w:rPr>
        <w:t>合同条款</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_Toc6520 \h </w:instrText>
      </w:r>
      <w:r>
        <w:rPr>
          <w:rFonts w:hint="eastAsia" w:ascii="宋体" w:hAnsi="宋体" w:eastAsia="宋体" w:cs="宋体"/>
          <w:i w:val="0"/>
          <w:iCs w:val="0"/>
        </w:rPr>
        <w:fldChar w:fldCharType="separate"/>
      </w:r>
      <w:r>
        <w:rPr>
          <w:rFonts w:hint="eastAsia" w:ascii="宋体" w:hAnsi="宋体" w:eastAsia="宋体" w:cs="宋体"/>
          <w:i w:val="0"/>
          <w:iCs w:val="0"/>
        </w:rPr>
        <w:t>- 131 -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_Toc17668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第五章  工程量清单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_Toc17668 \h </w:instrText>
      </w:r>
      <w:r>
        <w:rPr>
          <w:rFonts w:hint="eastAsia" w:ascii="宋体" w:hAnsi="宋体" w:eastAsia="宋体" w:cs="宋体"/>
          <w:i w:val="0"/>
          <w:iCs w:val="0"/>
        </w:rPr>
        <w:fldChar w:fldCharType="separate"/>
      </w:r>
      <w:r>
        <w:rPr>
          <w:rFonts w:hint="eastAsia" w:ascii="宋体" w:hAnsi="宋体" w:eastAsia="宋体" w:cs="宋体"/>
          <w:i w:val="0"/>
          <w:iCs w:val="0"/>
        </w:rPr>
        <w:t>- 202 -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_Toc15583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52"/>
          <w:highlight w:val="none"/>
        </w:rPr>
        <w:t>第 二 卷</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_Toc15583 \h </w:instrText>
      </w:r>
      <w:r>
        <w:rPr>
          <w:rFonts w:hint="eastAsia" w:ascii="宋体" w:hAnsi="宋体" w:eastAsia="宋体" w:cs="宋体"/>
          <w:i w:val="0"/>
          <w:iCs w:val="0"/>
        </w:rPr>
        <w:fldChar w:fldCharType="separate"/>
      </w:r>
      <w:r>
        <w:rPr>
          <w:rFonts w:hint="eastAsia" w:ascii="宋体" w:hAnsi="宋体" w:eastAsia="宋体" w:cs="宋体"/>
          <w:i w:val="0"/>
          <w:iCs w:val="0"/>
        </w:rPr>
        <w:t>- 203 -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_Toc12348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第六章  图纸</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_Toc12348 \h </w:instrText>
      </w:r>
      <w:r>
        <w:rPr>
          <w:rFonts w:hint="eastAsia" w:ascii="宋体" w:hAnsi="宋体" w:eastAsia="宋体" w:cs="宋体"/>
          <w:i w:val="0"/>
          <w:iCs w:val="0"/>
        </w:rPr>
        <w:fldChar w:fldCharType="separate"/>
      </w:r>
      <w:r>
        <w:rPr>
          <w:rFonts w:hint="eastAsia" w:ascii="宋体" w:hAnsi="宋体" w:eastAsia="宋体" w:cs="宋体"/>
          <w:i w:val="0"/>
          <w:iCs w:val="0"/>
        </w:rPr>
        <w:t>- 204 -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_Toc16714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52"/>
          <w:highlight w:val="none"/>
        </w:rPr>
        <w:t>第 三 卷</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_Toc16714 \h </w:instrText>
      </w:r>
      <w:r>
        <w:rPr>
          <w:rFonts w:hint="eastAsia" w:ascii="宋体" w:hAnsi="宋体" w:eastAsia="宋体" w:cs="宋体"/>
          <w:i w:val="0"/>
          <w:iCs w:val="0"/>
        </w:rPr>
        <w:fldChar w:fldCharType="separate"/>
      </w:r>
      <w:r>
        <w:rPr>
          <w:rFonts w:hint="eastAsia" w:ascii="宋体" w:hAnsi="宋体" w:eastAsia="宋体" w:cs="宋体"/>
          <w:i w:val="0"/>
          <w:iCs w:val="0"/>
        </w:rPr>
        <w:t>- 205 -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_Toc6368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第七章  技术标准和要求</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_Toc6368 \h </w:instrText>
      </w:r>
      <w:r>
        <w:rPr>
          <w:rFonts w:hint="eastAsia" w:ascii="宋体" w:hAnsi="宋体" w:eastAsia="宋体" w:cs="宋体"/>
          <w:i w:val="0"/>
          <w:iCs w:val="0"/>
        </w:rPr>
        <w:fldChar w:fldCharType="separate"/>
      </w:r>
      <w:r>
        <w:rPr>
          <w:rFonts w:hint="eastAsia" w:ascii="宋体" w:hAnsi="宋体" w:eastAsia="宋体" w:cs="宋体"/>
          <w:i w:val="0"/>
          <w:iCs w:val="0"/>
        </w:rPr>
        <w:t>- 206 -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_Toc19790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52"/>
          <w:highlight w:val="none"/>
        </w:rPr>
        <w:t>第 四 卷</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_Toc19790 \h </w:instrText>
      </w:r>
      <w:r>
        <w:rPr>
          <w:rFonts w:hint="eastAsia" w:ascii="宋体" w:hAnsi="宋体" w:eastAsia="宋体" w:cs="宋体"/>
          <w:i w:val="0"/>
          <w:iCs w:val="0"/>
        </w:rPr>
        <w:fldChar w:fldCharType="separate"/>
      </w:r>
      <w:r>
        <w:rPr>
          <w:rFonts w:hint="eastAsia" w:ascii="宋体" w:hAnsi="宋体" w:eastAsia="宋体" w:cs="宋体"/>
          <w:i w:val="0"/>
          <w:iCs w:val="0"/>
        </w:rPr>
        <w:t>- 207 -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_Toc11300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第八章  投标文件格式</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_Toc11300 \h </w:instrText>
      </w:r>
      <w:r>
        <w:rPr>
          <w:rFonts w:hint="eastAsia" w:ascii="宋体" w:hAnsi="宋体" w:eastAsia="宋体" w:cs="宋体"/>
          <w:i w:val="0"/>
          <w:iCs w:val="0"/>
        </w:rPr>
        <w:fldChar w:fldCharType="separate"/>
      </w:r>
      <w:r>
        <w:rPr>
          <w:rFonts w:hint="eastAsia" w:ascii="宋体" w:hAnsi="宋体" w:eastAsia="宋体" w:cs="宋体"/>
          <w:i w:val="0"/>
          <w:iCs w:val="0"/>
        </w:rPr>
        <w:t>- 208 -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_Toc21039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highlight w:val="none"/>
        </w:rPr>
        <w:t>一、投标函部分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_Toc21039 \h </w:instrText>
      </w:r>
      <w:r>
        <w:rPr>
          <w:rFonts w:hint="eastAsia" w:ascii="宋体" w:hAnsi="宋体" w:eastAsia="宋体" w:cs="宋体"/>
          <w:i w:val="0"/>
          <w:iCs w:val="0"/>
        </w:rPr>
        <w:fldChar w:fldCharType="separate"/>
      </w:r>
      <w:r>
        <w:rPr>
          <w:rFonts w:hint="eastAsia" w:ascii="宋体" w:hAnsi="宋体" w:eastAsia="宋体" w:cs="宋体"/>
          <w:i w:val="0"/>
          <w:iCs w:val="0"/>
        </w:rPr>
        <w:t>- 210 -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_Toc13209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highlight w:val="none"/>
        </w:rPr>
        <w:t>（一）投标函</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_Toc13209 \h </w:instrText>
      </w:r>
      <w:r>
        <w:rPr>
          <w:rFonts w:hint="eastAsia" w:ascii="宋体" w:hAnsi="宋体" w:eastAsia="宋体" w:cs="宋体"/>
          <w:i w:val="0"/>
          <w:iCs w:val="0"/>
        </w:rPr>
        <w:fldChar w:fldCharType="separate"/>
      </w:r>
      <w:r>
        <w:rPr>
          <w:rFonts w:hint="eastAsia" w:ascii="宋体" w:hAnsi="宋体" w:eastAsia="宋体" w:cs="宋体"/>
          <w:i w:val="0"/>
          <w:iCs w:val="0"/>
        </w:rPr>
        <w:t>- 213 -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_Toc815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highlight w:val="none"/>
        </w:rPr>
        <w:t>（二）投标函附录</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_Toc815 \h </w:instrText>
      </w:r>
      <w:r>
        <w:rPr>
          <w:rFonts w:hint="eastAsia" w:ascii="宋体" w:hAnsi="宋体" w:eastAsia="宋体" w:cs="宋体"/>
          <w:i w:val="0"/>
          <w:iCs w:val="0"/>
        </w:rPr>
        <w:fldChar w:fldCharType="separate"/>
      </w:r>
      <w:r>
        <w:rPr>
          <w:rFonts w:hint="eastAsia" w:ascii="宋体" w:hAnsi="宋体" w:eastAsia="宋体" w:cs="宋体"/>
          <w:i w:val="0"/>
          <w:iCs w:val="0"/>
        </w:rPr>
        <w:t>- 214 -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_Toc11675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highlight w:val="none"/>
        </w:rPr>
        <w:t>（三）法定代表人身份证明或授权委托书</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_Toc11675 \h </w:instrText>
      </w:r>
      <w:r>
        <w:rPr>
          <w:rFonts w:hint="eastAsia" w:ascii="宋体" w:hAnsi="宋体" w:eastAsia="宋体" w:cs="宋体"/>
          <w:i w:val="0"/>
          <w:iCs w:val="0"/>
        </w:rPr>
        <w:fldChar w:fldCharType="separate"/>
      </w:r>
      <w:r>
        <w:rPr>
          <w:rFonts w:hint="eastAsia" w:ascii="宋体" w:hAnsi="宋体" w:eastAsia="宋体" w:cs="宋体"/>
          <w:i w:val="0"/>
          <w:iCs w:val="0"/>
        </w:rPr>
        <w:t>- 215 -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_Toc17593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highlight w:val="none"/>
        </w:rPr>
        <w:t>（四）投标报价合理性说明（如有）</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_Toc17593 \h </w:instrText>
      </w:r>
      <w:r>
        <w:rPr>
          <w:rFonts w:hint="eastAsia" w:ascii="宋体" w:hAnsi="宋体" w:eastAsia="宋体" w:cs="宋体"/>
          <w:i w:val="0"/>
          <w:iCs w:val="0"/>
        </w:rPr>
        <w:fldChar w:fldCharType="separate"/>
      </w:r>
      <w:r>
        <w:rPr>
          <w:rFonts w:hint="eastAsia" w:ascii="宋体" w:hAnsi="宋体" w:eastAsia="宋体" w:cs="宋体"/>
          <w:i w:val="0"/>
          <w:iCs w:val="0"/>
        </w:rPr>
        <w:t>- 217 -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_Toc22125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highlight w:val="none"/>
        </w:rPr>
        <w:t>二、</w:t>
      </w:r>
      <w:r>
        <w:rPr>
          <w:rFonts w:hint="eastAsia" w:ascii="宋体" w:hAnsi="宋体" w:eastAsia="宋体" w:cs="宋体"/>
          <w:bCs w:val="0"/>
          <w:i w:val="0"/>
          <w:iCs w:val="0"/>
          <w:szCs w:val="44"/>
          <w:highlight w:val="none"/>
          <w:lang w:val="en-US" w:eastAsia="zh-CN"/>
        </w:rPr>
        <w:t>报价</w:t>
      </w:r>
      <w:r>
        <w:rPr>
          <w:rFonts w:hint="eastAsia" w:ascii="宋体" w:hAnsi="宋体" w:eastAsia="宋体" w:cs="宋体"/>
          <w:bCs w:val="0"/>
          <w:i w:val="0"/>
          <w:iCs w:val="0"/>
          <w:szCs w:val="44"/>
          <w:highlight w:val="none"/>
        </w:rPr>
        <w:t>部分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_Toc22125 \h </w:instrText>
      </w:r>
      <w:r>
        <w:rPr>
          <w:rFonts w:hint="eastAsia" w:ascii="宋体" w:hAnsi="宋体" w:eastAsia="宋体" w:cs="宋体"/>
          <w:i w:val="0"/>
          <w:iCs w:val="0"/>
        </w:rPr>
        <w:fldChar w:fldCharType="separate"/>
      </w:r>
      <w:r>
        <w:rPr>
          <w:rFonts w:hint="eastAsia" w:ascii="宋体" w:hAnsi="宋体" w:eastAsia="宋体" w:cs="宋体"/>
          <w:i w:val="0"/>
          <w:iCs w:val="0"/>
        </w:rPr>
        <w:t>- 218 -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_Toc3480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highlight w:val="none"/>
        </w:rPr>
        <w:t>三、商务部分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_Toc3480 \h </w:instrText>
      </w:r>
      <w:r>
        <w:rPr>
          <w:rFonts w:hint="eastAsia" w:ascii="宋体" w:hAnsi="宋体" w:eastAsia="宋体" w:cs="宋体"/>
          <w:i w:val="0"/>
          <w:iCs w:val="0"/>
        </w:rPr>
        <w:fldChar w:fldCharType="separate"/>
      </w:r>
      <w:r>
        <w:rPr>
          <w:rFonts w:hint="eastAsia" w:ascii="宋体" w:hAnsi="宋体" w:eastAsia="宋体" w:cs="宋体"/>
          <w:i w:val="0"/>
          <w:iCs w:val="0"/>
        </w:rPr>
        <w:t>- 222 -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_Toc3826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highlight w:val="none"/>
        </w:rPr>
        <w:t>四、技术部分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_Toc3826 \h </w:instrText>
      </w:r>
      <w:r>
        <w:rPr>
          <w:rFonts w:hint="eastAsia" w:ascii="宋体" w:hAnsi="宋体" w:eastAsia="宋体" w:cs="宋体"/>
          <w:i w:val="0"/>
          <w:iCs w:val="0"/>
        </w:rPr>
        <w:fldChar w:fldCharType="separate"/>
      </w:r>
      <w:r>
        <w:rPr>
          <w:rFonts w:hint="eastAsia" w:ascii="宋体" w:hAnsi="宋体" w:eastAsia="宋体" w:cs="宋体"/>
          <w:i w:val="0"/>
          <w:iCs w:val="0"/>
        </w:rPr>
        <w:t>- 226 -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_Toc4931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highlight w:val="none"/>
        </w:rPr>
        <w:t>五、资格审查部分</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_Toc4931 \h </w:instrText>
      </w:r>
      <w:r>
        <w:rPr>
          <w:rFonts w:hint="eastAsia" w:ascii="宋体" w:hAnsi="宋体" w:eastAsia="宋体" w:cs="宋体"/>
          <w:i w:val="0"/>
          <w:iCs w:val="0"/>
        </w:rPr>
        <w:fldChar w:fldCharType="separate"/>
      </w:r>
      <w:r>
        <w:rPr>
          <w:rFonts w:hint="eastAsia" w:ascii="宋体" w:hAnsi="宋体" w:eastAsia="宋体" w:cs="宋体"/>
          <w:i w:val="0"/>
          <w:iCs w:val="0"/>
        </w:rPr>
        <w:t>- 228 -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_Toc13920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highlight w:val="none"/>
        </w:rPr>
        <w:t>（一）法定代表人身份证明或授权委托书</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_Toc13920 \h </w:instrText>
      </w:r>
      <w:r>
        <w:rPr>
          <w:rFonts w:hint="eastAsia" w:ascii="宋体" w:hAnsi="宋体" w:eastAsia="宋体" w:cs="宋体"/>
          <w:i w:val="0"/>
          <w:iCs w:val="0"/>
        </w:rPr>
        <w:fldChar w:fldCharType="separate"/>
      </w:r>
      <w:r>
        <w:rPr>
          <w:rFonts w:hint="eastAsia" w:ascii="宋体" w:hAnsi="宋体" w:eastAsia="宋体" w:cs="宋体"/>
          <w:i w:val="0"/>
          <w:iCs w:val="0"/>
        </w:rPr>
        <w:t>- 231 -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_Toc8527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highlight w:val="none"/>
        </w:rPr>
        <w:t>（二）</w:t>
      </w:r>
      <w:r>
        <w:rPr>
          <w:rFonts w:hint="eastAsia" w:ascii="宋体" w:hAnsi="宋体" w:eastAsia="宋体" w:cs="宋体"/>
          <w:bCs w:val="0"/>
          <w:i w:val="0"/>
          <w:iCs w:val="0"/>
          <w:highlight w:val="none"/>
          <w:lang w:eastAsia="zh-CN"/>
        </w:rPr>
        <w:t>共同投标协议</w:t>
      </w:r>
      <w:r>
        <w:rPr>
          <w:rFonts w:hint="eastAsia" w:ascii="宋体" w:hAnsi="宋体" w:eastAsia="宋体" w:cs="宋体"/>
          <w:bCs w:val="0"/>
          <w:i w:val="0"/>
          <w:iCs w:val="0"/>
          <w:highlight w:val="none"/>
        </w:rPr>
        <w:t>（如有）</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_Toc8527 \h </w:instrText>
      </w:r>
      <w:r>
        <w:rPr>
          <w:rFonts w:hint="eastAsia" w:ascii="宋体" w:hAnsi="宋体" w:eastAsia="宋体" w:cs="宋体"/>
          <w:i w:val="0"/>
          <w:iCs w:val="0"/>
        </w:rPr>
        <w:fldChar w:fldCharType="separate"/>
      </w:r>
      <w:r>
        <w:rPr>
          <w:rFonts w:hint="eastAsia" w:ascii="宋体" w:hAnsi="宋体" w:eastAsia="宋体" w:cs="宋体"/>
          <w:i w:val="0"/>
          <w:iCs w:val="0"/>
        </w:rPr>
        <w:t>- 233 -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_Toc30306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w:t>
      </w:r>
      <w:r>
        <w:rPr>
          <w:rFonts w:hint="eastAsia" w:ascii="宋体" w:hAnsi="宋体" w:eastAsia="宋体" w:cs="宋体"/>
          <w:i w:val="0"/>
          <w:iCs w:val="0"/>
          <w:highlight w:val="none"/>
          <w:lang w:val="en-US" w:eastAsia="zh-CN"/>
        </w:rPr>
        <w:t>三</w:t>
      </w:r>
      <w:r>
        <w:rPr>
          <w:rFonts w:hint="eastAsia" w:ascii="宋体" w:hAnsi="宋体" w:eastAsia="宋体" w:cs="宋体"/>
          <w:i w:val="0"/>
          <w:iCs w:val="0"/>
          <w:highlight w:val="none"/>
        </w:rPr>
        <w:t>）承诺</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_Toc30306 \h </w:instrText>
      </w:r>
      <w:r>
        <w:rPr>
          <w:rFonts w:hint="eastAsia" w:ascii="宋体" w:hAnsi="宋体" w:eastAsia="宋体" w:cs="宋体"/>
          <w:i w:val="0"/>
          <w:iCs w:val="0"/>
        </w:rPr>
        <w:fldChar w:fldCharType="separate"/>
      </w:r>
      <w:r>
        <w:rPr>
          <w:rFonts w:hint="eastAsia" w:ascii="宋体" w:hAnsi="宋体" w:eastAsia="宋体" w:cs="宋体"/>
          <w:i w:val="0"/>
          <w:iCs w:val="0"/>
        </w:rPr>
        <w:t>- 235 -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rFonts w:hint="eastAsia" w:ascii="宋体" w:hAnsi="宋体" w:eastAsia="宋体" w:cs="宋体"/>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_Toc15732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highlight w:val="none"/>
        </w:rPr>
        <w:t>（</w:t>
      </w:r>
      <w:r>
        <w:rPr>
          <w:rFonts w:hint="eastAsia" w:ascii="宋体" w:hAnsi="宋体" w:eastAsia="宋体" w:cs="宋体"/>
          <w:i w:val="0"/>
          <w:iCs w:val="0"/>
          <w:highlight w:val="none"/>
          <w:lang w:val="en-US" w:eastAsia="zh-CN"/>
        </w:rPr>
        <w:t>四</w:t>
      </w:r>
      <w:r>
        <w:rPr>
          <w:rFonts w:hint="eastAsia" w:ascii="宋体" w:hAnsi="宋体" w:eastAsia="宋体" w:cs="宋体"/>
          <w:i w:val="0"/>
          <w:iCs w:val="0"/>
          <w:highlight w:val="none"/>
        </w:rPr>
        <w:t>）其他资料</w:t>
      </w:r>
      <w:r>
        <w:rPr>
          <w:rFonts w:hint="eastAsia" w:ascii="宋体" w:hAnsi="宋体" w:eastAsia="宋体" w:cs="宋体"/>
          <w:i w:val="0"/>
          <w:iCs w:val="0"/>
        </w:rPr>
        <w:tab/>
      </w:r>
      <w:r>
        <w:rPr>
          <w:rFonts w:hint="eastAsia" w:ascii="宋体" w:hAnsi="宋体" w:eastAsia="宋体" w:cs="宋体"/>
          <w:i w:val="0"/>
          <w:iCs w:val="0"/>
        </w:rPr>
        <w:fldChar w:fldCharType="begin"/>
      </w:r>
      <w:r>
        <w:rPr>
          <w:rFonts w:hint="eastAsia" w:ascii="宋体" w:hAnsi="宋体" w:eastAsia="宋体" w:cs="宋体"/>
          <w:i w:val="0"/>
          <w:iCs w:val="0"/>
        </w:rPr>
        <w:instrText xml:space="preserve"> PAGEREF _Toc15732 \h </w:instrText>
      </w:r>
      <w:r>
        <w:rPr>
          <w:rFonts w:hint="eastAsia" w:ascii="宋体" w:hAnsi="宋体" w:eastAsia="宋体" w:cs="宋体"/>
          <w:i w:val="0"/>
          <w:iCs w:val="0"/>
        </w:rPr>
        <w:fldChar w:fldCharType="separate"/>
      </w:r>
      <w:r>
        <w:rPr>
          <w:rFonts w:hint="eastAsia" w:ascii="宋体" w:hAnsi="宋体" w:eastAsia="宋体" w:cs="宋体"/>
          <w:i w:val="0"/>
          <w:iCs w:val="0"/>
        </w:rPr>
        <w:t>- 237 -</w:t>
      </w:r>
      <w:r>
        <w:rPr>
          <w:rFonts w:hint="eastAsia" w:ascii="宋体" w:hAnsi="宋体" w:eastAsia="宋体" w:cs="宋体"/>
          <w:i w:val="0"/>
          <w:iCs w:val="0"/>
        </w:rPr>
        <w:fldChar w:fldCharType="end"/>
      </w:r>
      <w:r>
        <w:rPr>
          <w:rFonts w:hint="eastAsia" w:ascii="宋体" w:hAnsi="宋体" w:eastAsia="宋体" w:cs="宋体"/>
          <w:bCs/>
          <w:i w:val="0"/>
          <w:iCs w:val="0"/>
          <w:szCs w:val="20"/>
          <w:lang w:val="zh-CN"/>
        </w:rPr>
        <w:fldChar w:fldCharType="end"/>
      </w:r>
    </w:p>
    <w:p>
      <w:pPr>
        <w:rPr>
          <w:rFonts w:ascii="宋体" w:hAnsi="宋体"/>
        </w:rPr>
      </w:pPr>
      <w:r>
        <w:rPr>
          <w:rFonts w:hint="eastAsia" w:ascii="宋体" w:hAnsi="宋体" w:eastAsia="宋体" w:cs="宋体"/>
          <w:bCs/>
          <w:i w:val="0"/>
          <w:iCs w:val="0"/>
          <w:szCs w:val="20"/>
          <w:lang w:val="zh-CN"/>
        </w:rPr>
        <w:fldChar w:fldCharType="end"/>
      </w:r>
    </w:p>
    <w:bookmarkEnd w:id="0"/>
    <w:p>
      <w:pPr>
        <w:spacing w:line="20" w:lineRule="exact"/>
        <w:rPr>
          <w:rFonts w:ascii="宋体" w:hAnsi="宋体"/>
        </w:rPr>
      </w:pPr>
      <w:bookmarkStart w:id="7" w:name="_Toc430530414"/>
    </w:p>
    <w:p>
      <w:pPr>
        <w:spacing w:line="20" w:lineRule="exact"/>
        <w:jc w:val="left"/>
        <w:rPr>
          <w:rFonts w:ascii="宋体" w:hAnsi="宋体"/>
        </w:rPr>
        <w:sectPr>
          <w:footerReference r:id="rId9"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p>
    <w:bookmarkEnd w:id="7"/>
    <w:p>
      <w:pPr>
        <w:spacing w:line="360" w:lineRule="auto"/>
        <w:rPr>
          <w:rFonts w:ascii="宋体" w:hAnsi="宋体"/>
        </w:rPr>
      </w:pPr>
    </w:p>
    <w:p>
      <w:pPr>
        <w:pStyle w:val="3"/>
        <w:spacing w:before="0" w:after="0" w:line="480" w:lineRule="auto"/>
        <w:jc w:val="center"/>
        <w:rPr>
          <w:rFonts w:ascii="宋体" w:hAnsi="宋体"/>
          <w:sz w:val="52"/>
          <w:szCs w:val="52"/>
        </w:rPr>
      </w:pPr>
      <w:bookmarkStart w:id="8" w:name="_Toc12023"/>
      <w:bookmarkStart w:id="9" w:name="_Toc59810275"/>
      <w:bookmarkStart w:id="10" w:name="_Toc22866"/>
      <w:bookmarkStart w:id="11" w:name="_Toc22702"/>
      <w:bookmarkStart w:id="12" w:name="_Toc28199"/>
      <w:bookmarkStart w:id="13" w:name="_Toc18488"/>
      <w:bookmarkStart w:id="14" w:name="_Toc509218690"/>
      <w:r>
        <w:rPr>
          <w:rFonts w:hint="eastAsia" w:ascii="宋体" w:hAnsi="宋体"/>
          <w:sz w:val="52"/>
          <w:szCs w:val="52"/>
        </w:rPr>
        <w:t>第 一 卷</w:t>
      </w:r>
      <w:bookmarkEnd w:id="8"/>
      <w:bookmarkEnd w:id="9"/>
      <w:bookmarkEnd w:id="10"/>
      <w:bookmarkEnd w:id="11"/>
      <w:bookmarkEnd w:id="12"/>
      <w:bookmarkEnd w:id="13"/>
      <w:bookmarkEnd w:id="14"/>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15" w:name="_Toc23823"/>
      <w:bookmarkStart w:id="16" w:name="_Toc14113"/>
      <w:bookmarkStart w:id="17" w:name="_Toc509218691"/>
      <w:bookmarkStart w:id="18" w:name="_Toc32025"/>
      <w:bookmarkStart w:id="19" w:name="_Toc277082535"/>
      <w:bookmarkStart w:id="20" w:name="_Toc21435"/>
      <w:bookmarkStart w:id="21" w:name="_Toc59810276"/>
      <w:bookmarkStart w:id="22" w:name="_Toc3761"/>
      <w:bookmarkStart w:id="23" w:name="_Toc287607727"/>
      <w:bookmarkStart w:id="24" w:name="_Toc287620666"/>
      <w:bookmarkStart w:id="25" w:name="_Toc430530415"/>
      <w:bookmarkStart w:id="26" w:name="_Toc224103298"/>
      <w:r>
        <w:rPr>
          <w:rFonts w:ascii="宋体" w:hAnsi="宋体"/>
          <w:snapToGrid w:val="0"/>
          <w:kern w:val="0"/>
        </w:rPr>
        <w:t>第一章  招标公告（</w:t>
      </w:r>
      <w:r>
        <w:rPr>
          <w:rFonts w:hint="eastAsia" w:ascii="宋体" w:hAnsi="宋体"/>
          <w:snapToGrid w:val="0"/>
        </w:rPr>
        <w:t>未进行资格预审</w:t>
      </w:r>
      <w:r>
        <w:rPr>
          <w:rFonts w:ascii="宋体" w:hAnsi="宋体"/>
          <w:snapToGrid w:val="0"/>
          <w:kern w:val="0"/>
        </w:rPr>
        <w:t>）</w:t>
      </w:r>
      <w:bookmarkEnd w:id="15"/>
      <w:bookmarkEnd w:id="16"/>
      <w:bookmarkEnd w:id="17"/>
      <w:bookmarkEnd w:id="18"/>
      <w:bookmarkEnd w:id="19"/>
      <w:bookmarkEnd w:id="20"/>
      <w:bookmarkEnd w:id="21"/>
      <w:bookmarkEnd w:id="22"/>
      <w:bookmarkEnd w:id="23"/>
      <w:bookmarkEnd w:id="24"/>
      <w:bookmarkEnd w:id="25"/>
      <w:bookmarkEnd w:id="26"/>
    </w:p>
    <w:p>
      <w:pPr>
        <w:autoSpaceDE w:val="0"/>
        <w:autoSpaceDN w:val="0"/>
        <w:adjustRightInd w:val="0"/>
        <w:snapToGrid w:val="0"/>
        <w:spacing w:line="360" w:lineRule="auto"/>
        <w:jc w:val="center"/>
        <w:rPr>
          <w:rFonts w:ascii="宋体" w:hAnsi="宋体"/>
          <w:snapToGrid w:val="0"/>
          <w:kern w:val="0"/>
          <w:sz w:val="28"/>
          <w:szCs w:val="28"/>
        </w:rPr>
      </w:pPr>
      <w:r>
        <w:rPr>
          <w:rFonts w:ascii="宋体" w:hAnsi="宋体"/>
          <w:snapToGrid w:val="0"/>
          <w:kern w:val="0"/>
          <w:sz w:val="28"/>
          <w:szCs w:val="28"/>
          <w:u w:val="single"/>
        </w:rPr>
        <w:t xml:space="preserve">                 （项目名称）</w:t>
      </w:r>
      <w:r>
        <w:rPr>
          <w:rFonts w:ascii="宋体" w:hAnsi="宋体"/>
          <w:snapToGrid w:val="0"/>
          <w:w w:val="99"/>
          <w:kern w:val="0"/>
          <w:sz w:val="28"/>
          <w:szCs w:val="28"/>
        </w:rPr>
        <w:t>招标公告</w:t>
      </w:r>
    </w:p>
    <w:p>
      <w:pPr>
        <w:pStyle w:val="4"/>
        <w:spacing w:before="100" w:after="100" w:line="460" w:lineRule="exact"/>
        <w:rPr>
          <w:rFonts w:ascii="宋体" w:hAnsi="宋体"/>
          <w:snapToGrid w:val="0"/>
          <w:sz w:val="28"/>
          <w:szCs w:val="28"/>
        </w:rPr>
      </w:pPr>
      <w:bookmarkStart w:id="27" w:name="_Toc224103299"/>
      <w:bookmarkStart w:id="28" w:name="_Toc287620667"/>
      <w:bookmarkStart w:id="29" w:name="_Toc200359238"/>
      <w:bookmarkStart w:id="30" w:name="_Toc28974"/>
      <w:bookmarkStart w:id="31" w:name="_Toc509218692"/>
      <w:bookmarkStart w:id="32" w:name="_Toc59810277"/>
      <w:bookmarkStart w:id="33" w:name="_Toc22346"/>
      <w:bookmarkStart w:id="34" w:name="_Toc277082536"/>
      <w:bookmarkStart w:id="35" w:name="_Toc430530416"/>
      <w:bookmarkStart w:id="36" w:name="_Toc11413"/>
      <w:bookmarkStart w:id="37" w:name="_Toc200359427"/>
      <w:bookmarkStart w:id="38" w:name="_Toc355"/>
      <w:bookmarkStart w:id="39" w:name="_Toc287607728"/>
      <w:bookmarkStart w:id="40" w:name="_Toc32746"/>
      <w:r>
        <w:rPr>
          <w:rFonts w:ascii="宋体" w:hAnsi="宋体"/>
          <w:snapToGrid w:val="0"/>
          <w:sz w:val="28"/>
          <w:szCs w:val="28"/>
        </w:rPr>
        <w:t xml:space="preserve">1. </w:t>
      </w:r>
      <w:r>
        <w:rPr>
          <w:rFonts w:hint="eastAsia" w:ascii="宋体" w:hAnsi="宋体"/>
          <w:snapToGrid w:val="0"/>
          <w:sz w:val="28"/>
          <w:szCs w:val="28"/>
        </w:rPr>
        <w:t xml:space="preserve"> </w:t>
      </w:r>
      <w:r>
        <w:rPr>
          <w:rFonts w:ascii="宋体" w:hAnsi="宋体"/>
          <w:snapToGrid w:val="0"/>
          <w:sz w:val="28"/>
          <w:szCs w:val="28"/>
        </w:rPr>
        <w:t>招标条件</w:t>
      </w:r>
      <w:bookmarkEnd w:id="27"/>
      <w:bookmarkEnd w:id="28"/>
      <w:bookmarkEnd w:id="29"/>
      <w:bookmarkEnd w:id="30"/>
      <w:bookmarkEnd w:id="31"/>
      <w:bookmarkEnd w:id="32"/>
      <w:bookmarkEnd w:id="33"/>
      <w:bookmarkEnd w:id="34"/>
      <w:bookmarkEnd w:id="35"/>
      <w:bookmarkEnd w:id="36"/>
      <w:bookmarkEnd w:id="37"/>
      <w:bookmarkEnd w:id="38"/>
      <w:bookmarkEnd w:id="39"/>
      <w:bookmarkEnd w:id="40"/>
    </w:p>
    <w:p>
      <w:pPr>
        <w:pStyle w:val="2"/>
        <w:spacing w:line="360" w:lineRule="auto"/>
        <w:ind w:firstLine="420" w:firstLineChars="200"/>
      </w:pPr>
      <w:bookmarkStart w:id="41" w:name="_Toc221949923"/>
      <w:r>
        <w:rPr>
          <w:szCs w:val="21"/>
        </w:rPr>
        <w:t>本招标项目</w:t>
      </w:r>
      <w:r>
        <w:rPr>
          <w:szCs w:val="21"/>
          <w:u w:val="single"/>
        </w:rPr>
        <w:t xml:space="preserve">              （</w:t>
      </w:r>
      <w:r>
        <w:rPr>
          <w:rFonts w:hint="eastAsia" w:ascii="宋体" w:hAnsi="宋体"/>
          <w:szCs w:val="21"/>
          <w:u w:val="single"/>
        </w:rPr>
        <w:t>项目名称</w:t>
      </w:r>
      <w:r>
        <w:rPr>
          <w:szCs w:val="21"/>
          <w:u w:val="single"/>
        </w:rPr>
        <w:t>）</w:t>
      </w:r>
      <w:r>
        <w:rPr>
          <w:szCs w:val="21"/>
        </w:rPr>
        <w:t>已由</w:t>
      </w:r>
      <w:r>
        <w:rPr>
          <w:szCs w:val="21"/>
          <w:u w:val="single"/>
        </w:rPr>
        <w:t xml:space="preserve">             （</w:t>
      </w:r>
      <w:r>
        <w:rPr>
          <w:rFonts w:hint="eastAsia" w:ascii="宋体" w:hAnsi="宋体"/>
          <w:szCs w:val="21"/>
          <w:u w:val="single"/>
        </w:rPr>
        <w:t>项目审批</w:t>
      </w:r>
      <w:r>
        <w:rPr>
          <w:rFonts w:hint="eastAsia" w:ascii="宋体" w:hAnsi="宋体"/>
          <w:szCs w:val="21"/>
          <w:u w:val="single"/>
          <w:lang w:val="en-US" w:eastAsia="zh-CN"/>
        </w:rPr>
        <w:t>或</w:t>
      </w:r>
      <w:r>
        <w:rPr>
          <w:rFonts w:hint="eastAsia" w:ascii="宋体" w:hAnsi="宋体"/>
          <w:szCs w:val="21"/>
          <w:u w:val="single"/>
        </w:rPr>
        <w:t>核准机关名称</w:t>
      </w:r>
      <w:r>
        <w:rPr>
          <w:szCs w:val="21"/>
          <w:u w:val="single"/>
        </w:rPr>
        <w:t>）</w:t>
      </w:r>
      <w:r>
        <w:rPr>
          <w:szCs w:val="21"/>
        </w:rPr>
        <w:t>以</w:t>
      </w:r>
      <w:r>
        <w:rPr>
          <w:szCs w:val="21"/>
          <w:u w:val="single"/>
        </w:rPr>
        <w:t xml:space="preserve">      </w:t>
      </w:r>
      <w:r>
        <w:rPr>
          <w:rFonts w:hint="eastAsia"/>
          <w:szCs w:val="21"/>
          <w:u w:val="single"/>
        </w:rPr>
        <w:t xml:space="preserve">                   </w:t>
      </w:r>
      <w:r>
        <w:rPr>
          <w:szCs w:val="21"/>
          <w:u w:val="single"/>
        </w:rPr>
        <w:t>（</w:t>
      </w:r>
      <w:r>
        <w:rPr>
          <w:rFonts w:hint="eastAsia" w:ascii="宋体" w:hAnsi="宋体"/>
          <w:szCs w:val="21"/>
          <w:u w:val="single"/>
        </w:rPr>
        <w:t>批文名称及编号</w:t>
      </w:r>
      <w:r>
        <w:rPr>
          <w:szCs w:val="21"/>
          <w:u w:val="single"/>
        </w:rPr>
        <w:t>）</w:t>
      </w:r>
      <w:r>
        <w:rPr>
          <w:szCs w:val="21"/>
        </w:rPr>
        <w:t>批准建设</w:t>
      </w:r>
      <w:r>
        <w:rPr>
          <w:rFonts w:hint="eastAsia"/>
          <w:szCs w:val="21"/>
        </w:rPr>
        <w:t>，</w:t>
      </w:r>
      <w:r>
        <w:rPr>
          <w:rFonts w:ascii="宋体" w:hAnsi="宋体"/>
          <w:snapToGrid w:val="0"/>
          <w:kern w:val="0"/>
          <w:szCs w:val="21"/>
        </w:rPr>
        <w:t>项目业主为</w:t>
      </w:r>
      <w:r>
        <w:rPr>
          <w:rFonts w:hint="eastAsia" w:ascii="宋体" w:hAnsi="宋体"/>
          <w:snapToGrid w:val="0"/>
          <w:kern w:val="0"/>
          <w:szCs w:val="21"/>
          <w:u w:val="single"/>
        </w:rPr>
        <w:t xml:space="preserve">                 </w:t>
      </w:r>
      <w:r>
        <w:rPr>
          <w:rFonts w:ascii="宋体" w:hAnsi="宋体"/>
          <w:snapToGrid w:val="0"/>
          <w:kern w:val="0"/>
          <w:szCs w:val="21"/>
        </w:rPr>
        <w:t>，</w:t>
      </w:r>
      <w:r>
        <w:rPr>
          <w:szCs w:val="21"/>
        </w:rPr>
        <w:t xml:space="preserve">建设资金来自 </w:t>
      </w:r>
      <w:r>
        <w:rPr>
          <w:szCs w:val="21"/>
          <w:u w:val="single"/>
        </w:rPr>
        <w:t xml:space="preserve">               </w:t>
      </w:r>
      <w:r>
        <w:rPr>
          <w:rFonts w:hint="eastAsia"/>
          <w:szCs w:val="21"/>
          <w:u w:val="single"/>
        </w:rPr>
        <w:t xml:space="preserve">  </w:t>
      </w:r>
      <w:r>
        <w:rPr>
          <w:szCs w:val="21"/>
          <w:u w:val="single"/>
        </w:rPr>
        <w:t>（</w:t>
      </w:r>
      <w:r>
        <w:rPr>
          <w:rFonts w:hint="eastAsia" w:ascii="宋体" w:hAnsi="宋体"/>
          <w:szCs w:val="21"/>
          <w:u w:val="single"/>
        </w:rPr>
        <w:t>资金来源</w:t>
      </w:r>
      <w:r>
        <w:rPr>
          <w:szCs w:val="21"/>
          <w:u w:val="single"/>
        </w:rPr>
        <w:t>）</w:t>
      </w:r>
      <w:r>
        <w:rPr>
          <w:szCs w:val="21"/>
        </w:rPr>
        <w:t>，项目出资比例为</w:t>
      </w:r>
      <w:r>
        <w:rPr>
          <w:szCs w:val="21"/>
          <w:u w:val="single"/>
        </w:rPr>
        <w:t xml:space="preserve">           </w:t>
      </w:r>
      <w:r>
        <w:rPr>
          <w:szCs w:val="21"/>
        </w:rPr>
        <w:t>，</w:t>
      </w:r>
      <w:r>
        <w:rPr>
          <w:rFonts w:hint="eastAsia"/>
          <w:szCs w:val="21"/>
        </w:rPr>
        <w:t>招标人为</w:t>
      </w:r>
      <w:r>
        <w:rPr>
          <w:rFonts w:hint="eastAsia"/>
          <w:szCs w:val="21"/>
          <w:u w:val="single"/>
        </w:rPr>
        <w:t xml:space="preserve">              </w:t>
      </w:r>
      <w:r>
        <w:rPr>
          <w:szCs w:val="21"/>
        </w:rPr>
        <w:t>。项目已具备招标条件，现对</w:t>
      </w:r>
      <w:r>
        <w:rPr>
          <w:rFonts w:hint="eastAsia"/>
          <w:szCs w:val="21"/>
          <w:u w:val="single"/>
        </w:rPr>
        <w:t>本</w:t>
      </w:r>
      <w:r>
        <w:rPr>
          <w:szCs w:val="21"/>
          <w:u w:val="single"/>
        </w:rPr>
        <w:t>项目施工</w:t>
      </w:r>
      <w:r>
        <w:rPr>
          <w:szCs w:val="21"/>
        </w:rPr>
        <w:t>进行公开招标。</w:t>
      </w:r>
      <w:bookmarkEnd w:id="41"/>
    </w:p>
    <w:p>
      <w:pPr>
        <w:pStyle w:val="4"/>
        <w:spacing w:before="100" w:after="100" w:line="460" w:lineRule="exact"/>
        <w:rPr>
          <w:rFonts w:ascii="宋体" w:hAnsi="宋体"/>
          <w:snapToGrid w:val="0"/>
          <w:sz w:val="28"/>
          <w:szCs w:val="28"/>
        </w:rPr>
      </w:pPr>
      <w:bookmarkStart w:id="42" w:name="_Toc15497"/>
      <w:bookmarkStart w:id="43" w:name="_Toc200359428"/>
      <w:bookmarkStart w:id="44" w:name="_Toc15627"/>
      <w:bookmarkStart w:id="45" w:name="_Toc430530417"/>
      <w:bookmarkStart w:id="46" w:name="_Toc59810278"/>
      <w:bookmarkStart w:id="47" w:name="_Toc13351"/>
      <w:bookmarkStart w:id="48" w:name="_Toc509218693"/>
      <w:bookmarkStart w:id="49" w:name="_Toc6259"/>
      <w:bookmarkStart w:id="50" w:name="_Toc200359239"/>
      <w:bookmarkStart w:id="51" w:name="_Toc287607729"/>
      <w:bookmarkStart w:id="52" w:name="_Toc287620668"/>
      <w:bookmarkStart w:id="53" w:name="_Toc224103300"/>
      <w:bookmarkStart w:id="54" w:name="_Toc26104"/>
      <w:bookmarkStart w:id="55" w:name="_Toc277082537"/>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项目概况与招标范围</w:t>
      </w:r>
      <w:bookmarkEnd w:id="42"/>
      <w:bookmarkEnd w:id="43"/>
      <w:bookmarkEnd w:id="44"/>
      <w:bookmarkEnd w:id="45"/>
      <w:bookmarkEnd w:id="46"/>
      <w:bookmarkEnd w:id="47"/>
      <w:bookmarkEnd w:id="48"/>
      <w:bookmarkEnd w:id="49"/>
      <w:bookmarkEnd w:id="50"/>
      <w:bookmarkEnd w:id="51"/>
      <w:bookmarkEnd w:id="52"/>
      <w:bookmarkEnd w:id="53"/>
      <w:bookmarkEnd w:id="54"/>
      <w:bookmarkEnd w:id="55"/>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cs="宋体"/>
          <w:i/>
          <w:iCs/>
          <w:szCs w:val="21"/>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w:t>
      </w:r>
      <w:r>
        <w:rPr>
          <w:rFonts w:ascii="宋体" w:hAnsi="宋体" w:cs="宋体"/>
          <w:i/>
          <w:iCs/>
          <w:szCs w:val="21"/>
        </w:rPr>
        <w:t>，包括但不限于：水工建筑物等级、坝型</w:t>
      </w:r>
      <w:r>
        <w:rPr>
          <w:rFonts w:hint="eastAsia" w:ascii="宋体" w:hAnsi="宋体" w:cs="宋体"/>
          <w:i/>
          <w:iCs/>
          <w:szCs w:val="21"/>
        </w:rPr>
        <w:t>、</w:t>
      </w:r>
      <w:r>
        <w:rPr>
          <w:rFonts w:ascii="宋体" w:hAnsi="宋体" w:cs="宋体"/>
          <w:i/>
          <w:iCs/>
          <w:szCs w:val="21"/>
        </w:rPr>
        <w:t>坝高、库容、水电站总装机容量、泵站总装机容量、隧洞（洞）断面面积及长度、箱涵和明渠的断面尺寸（箱涵还可补充埋深）、堤防防护等级（如建筑等级高于或低于堤防等级，应另说明）等。]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cs="宋体"/>
          <w:i/>
          <w:iCs/>
          <w:szCs w:val="21"/>
        </w:rPr>
      </w:pPr>
      <w:r>
        <w:rPr>
          <w:rFonts w:ascii="宋体" w:hAnsi="宋体" w:cs="宋体"/>
          <w:i/>
          <w:iCs/>
          <w:szCs w:val="21"/>
        </w:rPr>
        <w:t>[提示：</w:t>
      </w:r>
      <w:r>
        <w:rPr>
          <w:rFonts w:hint="eastAsia" w:ascii="宋体" w:hAnsi="宋体" w:cs="宋体"/>
          <w:i/>
          <w:iCs/>
          <w:szCs w:val="21"/>
        </w:rPr>
        <w:t>招标范围应准确明了，按照项目审批、核准文件采用工程专业术语进行填写。</w:t>
      </w:r>
      <w:r>
        <w:rPr>
          <w:rFonts w:ascii="宋体" w:hAnsi="宋体" w:cs="宋体"/>
          <w:i/>
          <w:iCs/>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2.5 工期要求：工期为</w:t>
      </w:r>
      <w:r>
        <w:rPr>
          <w:rFonts w:hint="eastAsia" w:ascii="宋体" w:hAnsi="宋体"/>
          <w:snapToGrid w:val="0"/>
          <w:kern w:val="0"/>
          <w:szCs w:val="21"/>
          <w:u w:val="single"/>
        </w:rPr>
        <w:t xml:space="preserve">     日历天</w:t>
      </w:r>
      <w:r>
        <w:rPr>
          <w:rFonts w:hint="eastAsia" w:ascii="宋体" w:hAnsi="宋体"/>
          <w:snapToGrid w:val="0"/>
          <w:kern w:val="0"/>
          <w:szCs w:val="21"/>
        </w:rPr>
        <w:t xml:space="preserve"> ，缺陷责任期为</w:t>
      </w:r>
      <w:r>
        <w:rPr>
          <w:rFonts w:hint="eastAsia" w:ascii="宋体" w:hAnsi="宋体"/>
          <w:snapToGrid w:val="0"/>
          <w:kern w:val="0"/>
          <w:szCs w:val="21"/>
          <w:u w:val="single"/>
        </w:rPr>
        <w:t xml:space="preserve">     个月</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735" w:firstLineChars="350"/>
        <w:jc w:val="left"/>
        <w:rPr>
          <w:rFonts w:ascii="宋体" w:hAnsi="宋体"/>
          <w:snapToGrid w:val="0"/>
          <w:kern w:val="0"/>
          <w:szCs w:val="21"/>
        </w:rPr>
      </w:pPr>
      <w:r>
        <w:rPr>
          <w:rFonts w:hint="eastAsia" w:ascii="宋体" w:hAnsi="宋体"/>
          <w:snapToGrid w:val="0"/>
          <w:kern w:val="0"/>
          <w:szCs w:val="21"/>
        </w:rPr>
        <w:t>□节点工期要求：</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60" w:lineRule="exact"/>
        <w:rPr>
          <w:rFonts w:hint="default" w:ascii="宋体" w:hAnsi="宋体" w:eastAsia="宋体"/>
          <w:snapToGrid w:val="0"/>
          <w:sz w:val="28"/>
          <w:szCs w:val="28"/>
          <w:lang w:val="en-US" w:eastAsia="zh-CN"/>
        </w:rPr>
      </w:pPr>
      <w:bookmarkStart w:id="56" w:name="_Toc31546"/>
      <w:bookmarkStart w:id="57" w:name="_Toc17628"/>
      <w:bookmarkStart w:id="58" w:name="_Toc14202"/>
      <w:bookmarkStart w:id="59" w:name="_Toc152"/>
      <w:bookmarkStart w:id="60" w:name="_Toc287620669"/>
      <w:bookmarkStart w:id="61" w:name="_Toc200359429"/>
      <w:bookmarkStart w:id="62" w:name="_Toc509218694"/>
      <w:bookmarkStart w:id="63" w:name="_Toc31204"/>
      <w:bookmarkStart w:id="64" w:name="_Toc59810279"/>
      <w:bookmarkStart w:id="65" w:name="_Toc224103301"/>
      <w:bookmarkStart w:id="66" w:name="_Toc200359240"/>
      <w:bookmarkStart w:id="67" w:name="_Toc430530418"/>
      <w:bookmarkStart w:id="68" w:name="_Toc287607730"/>
      <w:bookmarkStart w:id="69" w:name="_Toc18476"/>
      <w:bookmarkStart w:id="70" w:name="_Toc277082538"/>
      <w:r>
        <w:rPr>
          <w:rFonts w:hint="eastAsia"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rPr>
        <w:t xml:space="preserve"> </w:t>
      </w:r>
      <w:r>
        <w:rPr>
          <w:rFonts w:hint="eastAsia" w:ascii="宋体" w:hAnsi="宋体"/>
          <w:snapToGrid w:val="0"/>
          <w:sz w:val="28"/>
          <w:szCs w:val="28"/>
          <w:lang w:val="en-US" w:eastAsia="zh-CN"/>
        </w:rPr>
        <w:t>政府采购工程</w:t>
      </w:r>
      <w:bookmarkEnd w:id="56"/>
      <w:bookmarkEnd w:id="57"/>
      <w:bookmarkEnd w:id="58"/>
      <w:bookmarkEnd w:id="59"/>
    </w:p>
    <w:p>
      <w:pPr>
        <w:tabs>
          <w:tab w:val="left" w:pos="3840"/>
          <w:tab w:val="left" w:pos="5300"/>
        </w:tabs>
        <w:autoSpaceDE w:val="0"/>
        <w:autoSpaceDN w:val="0"/>
        <w:adjustRightInd w:val="0"/>
        <w:snapToGrid w:val="0"/>
        <w:spacing w:line="460" w:lineRule="exact"/>
        <w:ind w:firstLine="420" w:firstLineChars="200"/>
        <w:jc w:val="left"/>
        <w:outlineLvl w:val="9"/>
        <w:rPr>
          <w:rFonts w:hint="default" w:ascii="宋体" w:hAnsi="宋体"/>
          <w:snapToGrid w:val="0"/>
          <w:kern w:val="0"/>
          <w:szCs w:val="21"/>
          <w:lang w:val="en-US" w:eastAsia="zh-CN"/>
        </w:rPr>
      </w:pPr>
      <w:bookmarkStart w:id="71" w:name="_Toc12709"/>
      <w:bookmarkStart w:id="72" w:name="_Toc12582"/>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bookmarkEnd w:id="71"/>
      <w:bookmarkEnd w:id="72"/>
    </w:p>
    <w:p>
      <w:pPr>
        <w:tabs>
          <w:tab w:val="left" w:pos="3840"/>
          <w:tab w:val="left" w:pos="5300"/>
        </w:tabs>
        <w:autoSpaceDE w:val="0"/>
        <w:autoSpaceDN w:val="0"/>
        <w:adjustRightInd w:val="0"/>
        <w:snapToGrid w:val="0"/>
        <w:spacing w:line="460" w:lineRule="exact"/>
        <w:ind w:firstLine="420" w:firstLineChars="200"/>
        <w:jc w:val="left"/>
        <w:outlineLvl w:val="9"/>
        <w:rPr>
          <w:rFonts w:hint="eastAsia" w:ascii="宋体" w:hAnsi="宋体"/>
          <w:snapToGrid w:val="0"/>
          <w:kern w:val="0"/>
          <w:szCs w:val="21"/>
        </w:rPr>
      </w:pPr>
      <w:bookmarkStart w:id="73" w:name="_Toc2644"/>
      <w:bookmarkStart w:id="74" w:name="_Toc4147"/>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bookmarkEnd w:id="73"/>
      <w:bookmarkEnd w:id="74"/>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spacing w:line="460" w:lineRule="exact"/>
        <w:ind w:firstLine="420" w:firstLineChars="200"/>
        <w:rPr>
          <w:rFonts w:ascii="宋体" w:hAnsi="宋体"/>
          <w:snapToGrid w:val="0"/>
          <w:sz w:val="28"/>
          <w:szCs w:val="28"/>
          <w:highlight w:val="none"/>
          <w:u w:val="singl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r>
        <w:rPr>
          <w:rFonts w:hint="eastAsia" w:ascii="宋体" w:hAnsi="宋体"/>
          <w:snapToGrid w:val="0"/>
          <w:kern w:val="0"/>
          <w:szCs w:val="21"/>
          <w:highlight w:val="none"/>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highlight w:val="none"/>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100" w:after="100" w:line="460" w:lineRule="exact"/>
        <w:rPr>
          <w:rFonts w:ascii="宋体" w:hAnsi="宋体"/>
          <w:snapToGrid w:val="0"/>
          <w:sz w:val="28"/>
          <w:szCs w:val="28"/>
        </w:rPr>
      </w:pPr>
      <w:bookmarkStart w:id="75" w:name="_Toc21754"/>
      <w:bookmarkStart w:id="76" w:name="_Toc23335"/>
      <w:bookmarkStart w:id="77" w:name="_Toc16625"/>
      <w:r>
        <w:rPr>
          <w:rFonts w:hint="eastAsia" w:ascii="宋体" w:hAnsi="宋体"/>
          <w:snapToGrid w:val="0"/>
          <w:sz w:val="28"/>
          <w:szCs w:val="28"/>
          <w:lang w:val="en-US" w:eastAsia="zh-CN"/>
        </w:rPr>
        <w:t>4</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投标人资格要求</w:t>
      </w:r>
      <w:bookmarkEnd w:id="60"/>
      <w:bookmarkEnd w:id="61"/>
      <w:bookmarkEnd w:id="62"/>
      <w:bookmarkEnd w:id="63"/>
      <w:bookmarkEnd w:id="64"/>
      <w:bookmarkEnd w:id="65"/>
      <w:bookmarkEnd w:id="66"/>
      <w:bookmarkEnd w:id="67"/>
      <w:bookmarkEnd w:id="68"/>
      <w:bookmarkEnd w:id="69"/>
      <w:bookmarkEnd w:id="70"/>
      <w:bookmarkEnd w:id="75"/>
      <w:bookmarkEnd w:id="76"/>
      <w:bookmarkEnd w:id="77"/>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.1.1 本次招标要求投标人具备的资质条件：</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zCs w:val="21"/>
        </w:rPr>
      </w:pPr>
      <w:r>
        <w:rPr>
          <w:rFonts w:hint="eastAsia" w:ascii="宋体" w:hAnsi="宋体"/>
          <w:i/>
          <w:szCs w:val="21"/>
        </w:rPr>
        <w:t>[提示：资质的</w:t>
      </w:r>
      <w:r>
        <w:rPr>
          <w:rFonts w:hint="eastAsia" w:ascii="宋体" w:hAnsi="宋体"/>
          <w:i/>
          <w:szCs w:val="21"/>
          <w:lang w:val="en-US" w:eastAsia="zh-CN"/>
        </w:rPr>
        <w:t>设置按照住房城乡建设行业主管部门相关规定执行</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snapToGrid w:val="0"/>
          <w:kern w:val="0"/>
          <w:szCs w:val="21"/>
          <w:lang w:val="en-US" w:eastAsia="zh-CN"/>
        </w:rPr>
        <w:t>4</w:t>
      </w:r>
      <w:r>
        <w:rPr>
          <w:rFonts w:hint="eastAsia" w:ascii="宋体" w:hAnsi="宋体"/>
          <w:snapToGrid w:val="0"/>
          <w:kern w:val="0"/>
          <w:szCs w:val="21"/>
        </w:rPr>
        <w:t>.1.</w:t>
      </w:r>
      <w:r>
        <w:rPr>
          <w:rFonts w:hint="eastAsia" w:ascii="宋体" w:hAnsi="宋体"/>
          <w:snapToGrid w:val="0"/>
          <w:kern w:val="0"/>
          <w:szCs w:val="21"/>
          <w:lang w:val="en-US" w:eastAsia="zh-CN"/>
        </w:rPr>
        <w:t>2</w:t>
      </w:r>
      <w:r>
        <w:rPr>
          <w:rFonts w:hint="eastAsia" w:ascii="宋体" w:hAnsi="宋体"/>
          <w:snapToGrid w:val="0"/>
          <w:kern w:val="0"/>
          <w:szCs w:val="21"/>
        </w:rPr>
        <w:t xml:space="preserve"> 投标人还应在人员、</w:t>
      </w:r>
      <w:r>
        <w:rPr>
          <w:rFonts w:hint="eastAsia" w:ascii="宋体" w:hAnsi="宋体"/>
          <w:snapToGrid w:val="0"/>
          <w:kern w:val="0"/>
          <w:szCs w:val="21"/>
          <w:lang w:val="en-US" w:eastAsia="zh-CN"/>
        </w:rPr>
        <w:t>业绩、</w:t>
      </w:r>
      <w:r>
        <w:rPr>
          <w:rFonts w:hint="eastAsia" w:ascii="宋体" w:hAnsi="宋体"/>
          <w:snapToGrid w:val="0"/>
          <w:kern w:val="0"/>
          <w:szCs w:val="21"/>
        </w:rPr>
        <w:t>设备、资金等方面具有相应的施工能力，详见招标文件第二章投标人须知前附表第1.4.1条内容。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  本次招标</w:t>
      </w:r>
      <w:r>
        <w:rPr>
          <w:rFonts w:hint="eastAsia" w:ascii="宋体" w:hAnsi="宋体"/>
          <w:snapToGrid w:val="0"/>
          <w:kern w:val="0"/>
          <w:szCs w:val="21"/>
        </w:rPr>
        <w:t>□接受 □不接受</w:t>
      </w:r>
      <w:r>
        <w:rPr>
          <w:rFonts w:ascii="宋体" w:hAnsi="宋体"/>
          <w:snapToGrid w:val="0"/>
          <w:kern w:val="0"/>
          <w:szCs w:val="21"/>
        </w:rPr>
        <w:t>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60" w:lineRule="exact"/>
        <w:rPr>
          <w:rFonts w:ascii="宋体" w:hAnsi="宋体"/>
          <w:snapToGrid w:val="0"/>
          <w:sz w:val="28"/>
          <w:szCs w:val="28"/>
        </w:rPr>
      </w:pPr>
      <w:bookmarkStart w:id="78" w:name="_Toc287607731"/>
      <w:bookmarkStart w:id="79" w:name="_Toc224103302"/>
      <w:bookmarkStart w:id="80" w:name="_Toc287620670"/>
      <w:bookmarkStart w:id="81" w:name="_Toc14272"/>
      <w:bookmarkStart w:id="82" w:name="_Toc30660"/>
      <w:bookmarkStart w:id="83" w:name="_Toc200359241"/>
      <w:bookmarkStart w:id="84" w:name="_Toc509218695"/>
      <w:bookmarkStart w:id="85" w:name="_Toc200359430"/>
      <w:bookmarkStart w:id="86" w:name="_Toc59810280"/>
      <w:bookmarkStart w:id="87" w:name="_Toc11275"/>
      <w:bookmarkStart w:id="88" w:name="_Toc430530419"/>
      <w:bookmarkStart w:id="89" w:name="_Toc10216"/>
      <w:bookmarkStart w:id="90" w:name="_Toc277082539"/>
      <w:bookmarkStart w:id="91" w:name="_Toc7575"/>
      <w:r>
        <w:rPr>
          <w:rFonts w:hint="eastAsia" w:ascii="宋体" w:hAnsi="宋体"/>
          <w:snapToGrid w:val="0"/>
          <w:sz w:val="28"/>
          <w:szCs w:val="28"/>
          <w:lang w:val="en-US" w:eastAsia="zh-CN"/>
        </w:rPr>
        <w:t>5</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招标文件的获取</w:t>
      </w:r>
      <w:bookmarkEnd w:id="78"/>
      <w:bookmarkEnd w:id="79"/>
      <w:bookmarkEnd w:id="80"/>
      <w:bookmarkEnd w:id="81"/>
      <w:bookmarkEnd w:id="82"/>
      <w:bookmarkEnd w:id="83"/>
      <w:bookmarkEnd w:id="84"/>
      <w:bookmarkEnd w:id="85"/>
      <w:bookmarkEnd w:id="86"/>
      <w:bookmarkEnd w:id="87"/>
      <w:bookmarkEnd w:id="88"/>
      <w:bookmarkEnd w:id="89"/>
      <w:bookmarkEnd w:id="90"/>
      <w:bookmarkEnd w:id="91"/>
    </w:p>
    <w:p>
      <w:pPr>
        <w:keepNext w:val="0"/>
        <w:keepLines w:val="0"/>
        <w:pageBreakBefore w:val="0"/>
        <w:widowControl w:val="0"/>
        <w:tabs>
          <w:tab w:val="left" w:pos="2420"/>
          <w:tab w:val="left" w:pos="5445"/>
        </w:tabs>
        <w:kinsoku/>
        <w:wordWrap/>
        <w:overflowPunct/>
        <w:topLinePunct w:val="0"/>
        <w:autoSpaceDE w:val="0"/>
        <w:autoSpaceDN w:val="0"/>
        <w:bidi w:val="0"/>
        <w:adjustRightInd w:val="0"/>
        <w:snapToGrid w:val="0"/>
        <w:spacing w:line="450" w:lineRule="exact"/>
        <w:ind w:firstLine="420"/>
        <w:textAlignment w:val="auto"/>
        <w:rPr>
          <w:rFonts w:ascii="宋体" w:hAnsi="宋体"/>
          <w:snapToGrid w:val="0"/>
          <w:kern w:val="0"/>
          <w:szCs w:val="21"/>
        </w:rPr>
      </w:pPr>
      <w:r>
        <w:rPr>
          <w:rFonts w:hint="eastAsia" w:ascii="宋体" w:hAnsi="宋体"/>
          <w:snapToGrid w:val="0"/>
          <w:kern w:val="0"/>
          <w:szCs w:val="21"/>
          <w:lang w:val="en-US" w:eastAsia="zh-CN"/>
        </w:rPr>
        <w:t>5</w:t>
      </w:r>
      <w:r>
        <w:rPr>
          <w:rFonts w:hint="eastAsia" w:ascii="宋体" w:hAnsi="宋体"/>
          <w:snapToGrid w:val="0"/>
          <w:kern w:val="0"/>
          <w:szCs w:val="21"/>
        </w:rPr>
        <w:t xml:space="preserve">.1 </w:t>
      </w:r>
      <w:r>
        <w:rPr>
          <w:rFonts w:ascii="宋体" w:hAnsi="宋体"/>
          <w:snapToGrid w:val="0"/>
          <w:kern w:val="0"/>
          <w:szCs w:val="21"/>
        </w:rPr>
        <w:t>本招标项目采用</w:t>
      </w:r>
      <w:r>
        <w:rPr>
          <w:rFonts w:hint="eastAsia" w:ascii="宋体" w:hAnsi="宋体"/>
          <w:snapToGrid w:val="0"/>
          <w:kern w:val="0"/>
          <w:szCs w:val="21"/>
        </w:rPr>
        <w:t>全流程电子</w:t>
      </w:r>
      <w:r>
        <w:rPr>
          <w:rFonts w:ascii="宋体" w:hAnsi="宋体"/>
          <w:snapToGrid w:val="0"/>
          <w:kern w:val="0"/>
          <w:szCs w:val="21"/>
        </w:rPr>
        <w:t>招投标，投标人在投标前可在</w:t>
      </w:r>
      <w:r>
        <w:rPr>
          <w:rFonts w:hint="eastAsia" w:ascii="宋体" w:hAnsi="宋体"/>
          <w:snapToGrid w:val="0"/>
          <w:kern w:val="0"/>
          <w:szCs w:val="21"/>
          <w:u w:val="single"/>
        </w:rPr>
        <w:t>重庆市公共资源交易网</w:t>
      </w:r>
      <w:r>
        <w:rPr>
          <w:rFonts w:hint="eastAsia" w:ascii="宋体" w:hAnsi="宋体"/>
          <w:i/>
          <w:snapToGrid w:val="0"/>
          <w:kern w:val="0"/>
          <w:szCs w:val="21"/>
          <w:u w:val="none"/>
        </w:rPr>
        <w:t>[提示：下载</w:t>
      </w:r>
      <w:r>
        <w:rPr>
          <w:rFonts w:hint="eastAsia" w:ascii="宋体" w:hAnsi="宋体"/>
          <w:i/>
          <w:snapToGrid w:val="0"/>
          <w:kern w:val="0"/>
          <w:szCs w:val="21"/>
          <w:u w:val="none"/>
          <w:lang w:val="en-US" w:eastAsia="zh-CN"/>
        </w:rPr>
        <w:t>网站</w:t>
      </w:r>
      <w:r>
        <w:rPr>
          <w:rFonts w:hint="eastAsia" w:ascii="宋体" w:hAnsi="宋体"/>
          <w:i/>
          <w:snapToGrid w:val="0"/>
          <w:kern w:val="0"/>
          <w:szCs w:val="21"/>
          <w:u w:val="none"/>
        </w:rPr>
        <w:t>采用其他</w:t>
      </w:r>
      <w:r>
        <w:rPr>
          <w:rFonts w:hint="eastAsia" w:ascii="宋体" w:hAnsi="宋体"/>
          <w:i/>
          <w:snapToGrid w:val="0"/>
          <w:kern w:val="0"/>
          <w:szCs w:val="21"/>
          <w:u w:val="none"/>
          <w:lang w:val="en-US" w:eastAsia="zh-CN"/>
        </w:rPr>
        <w:t>网站</w:t>
      </w:r>
      <w:r>
        <w:rPr>
          <w:rFonts w:hint="eastAsia" w:ascii="宋体" w:hAnsi="宋体"/>
          <w:i/>
          <w:snapToGrid w:val="0"/>
          <w:kern w:val="0"/>
          <w:szCs w:val="21"/>
          <w:u w:val="none"/>
        </w:rPr>
        <w:t>的应注明</w:t>
      </w:r>
      <w:r>
        <w:rPr>
          <w:rFonts w:hint="eastAsia" w:ascii="宋体" w:hAnsi="宋体"/>
          <w:i/>
          <w:snapToGrid w:val="0"/>
          <w:kern w:val="0"/>
          <w:szCs w:val="21"/>
          <w:u w:val="none"/>
          <w:lang w:eastAsia="zh-CN"/>
        </w:rPr>
        <w:t>。</w:t>
      </w:r>
      <w:r>
        <w:rPr>
          <w:rFonts w:hint="eastAsia" w:ascii="宋体" w:hAnsi="宋体"/>
          <w:i/>
          <w:snapToGrid w:val="0"/>
          <w:kern w:val="0"/>
          <w:szCs w:val="21"/>
          <w:u w:val="none"/>
        </w:rPr>
        <w:t>]</w:t>
      </w:r>
      <w:r>
        <w:rPr>
          <w:rFonts w:ascii="宋体" w:hAnsi="宋体"/>
          <w:snapToGrid w:val="0"/>
          <w:kern w:val="0"/>
          <w:szCs w:val="21"/>
        </w:rPr>
        <w:t>下载招标文件、工程量清单、电子图纸等资料。参与投标的投标人</w:t>
      </w:r>
      <w:r>
        <w:rPr>
          <w:rFonts w:hint="eastAsia" w:ascii="宋体" w:hAnsi="宋体"/>
          <w:snapToGrid w:val="0"/>
          <w:kern w:val="0"/>
          <w:szCs w:val="21"/>
        </w:rPr>
        <w:t>需在</w:t>
      </w:r>
      <w:r>
        <w:rPr>
          <w:rFonts w:hint="eastAsia" w:ascii="宋体" w:hAnsi="宋体"/>
          <w:snapToGrid w:val="0"/>
          <w:kern w:val="0"/>
          <w:szCs w:val="21"/>
          <w:u w:val="single"/>
        </w:rPr>
        <w:t>重庆市公共资源交易网</w:t>
      </w:r>
      <w:r>
        <w:rPr>
          <w:rFonts w:hint="eastAsia" w:ascii="宋体" w:hAnsi="宋体"/>
          <w:snapToGrid w:val="0"/>
          <w:kern w:val="0"/>
          <w:szCs w:val="21"/>
        </w:rPr>
        <w:t>完成市场主体信息登记以及 CA 数字证书办理，办理方式请参见</w:t>
      </w:r>
      <w:r>
        <w:rPr>
          <w:rFonts w:hint="eastAsia" w:ascii="宋体" w:hAnsi="宋体"/>
          <w:snapToGrid w:val="0"/>
          <w:kern w:val="0"/>
          <w:szCs w:val="21"/>
          <w:u w:val="single"/>
        </w:rPr>
        <w:t>重庆市公共资源交易网</w:t>
      </w:r>
      <w:r>
        <w:rPr>
          <w:rFonts w:hint="eastAsia" w:ascii="宋体" w:hAnsi="宋体"/>
          <w:snapToGrid w:val="0"/>
          <w:kern w:val="0"/>
          <w:szCs w:val="21"/>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rPr>
        <w:t>。</w:t>
      </w:r>
    </w:p>
    <w:p>
      <w:pPr>
        <w:keepNext w:val="0"/>
        <w:keepLines w:val="0"/>
        <w:pageBreakBefore w:val="0"/>
        <w:widowControl w:val="0"/>
        <w:tabs>
          <w:tab w:val="left" w:pos="2420"/>
          <w:tab w:val="left" w:pos="5445"/>
        </w:tabs>
        <w:kinsoku/>
        <w:wordWrap/>
        <w:overflowPunct/>
        <w:topLinePunct w:val="0"/>
        <w:autoSpaceDE w:val="0"/>
        <w:autoSpaceDN w:val="0"/>
        <w:bidi w:val="0"/>
        <w:adjustRightInd w:val="0"/>
        <w:snapToGrid w:val="0"/>
        <w:spacing w:line="450" w:lineRule="exact"/>
        <w:ind w:firstLine="420"/>
        <w:textAlignment w:val="auto"/>
        <w:rPr>
          <w:rFonts w:ascii="宋体" w:hAnsi="宋体"/>
          <w:snapToGrid w:val="0"/>
          <w:kern w:val="0"/>
          <w:szCs w:val="21"/>
        </w:rPr>
      </w:pPr>
      <w:r>
        <w:rPr>
          <w:rFonts w:hint="eastAsia" w:ascii="宋体" w:hAnsi="宋体"/>
          <w:snapToGrid w:val="0"/>
          <w:kern w:val="0"/>
          <w:szCs w:val="21"/>
          <w:lang w:val="en-US" w:eastAsia="zh-CN"/>
        </w:rPr>
        <w:t>5</w:t>
      </w:r>
      <w:r>
        <w:rPr>
          <w:rFonts w:hint="eastAsia" w:ascii="宋体" w:hAnsi="宋体"/>
          <w:snapToGrid w:val="0"/>
          <w:kern w:val="0"/>
          <w:szCs w:val="21"/>
        </w:rPr>
        <w:t>.2 投标人可在附件招标公告规定的时限内在</w:t>
      </w:r>
      <w:r>
        <w:rPr>
          <w:rFonts w:hint="eastAsia" w:ascii="宋体" w:hAnsi="宋体"/>
          <w:snapToGrid w:val="0"/>
          <w:kern w:val="0"/>
          <w:szCs w:val="21"/>
          <w:u w:val="single"/>
        </w:rPr>
        <w:t>重庆市公共资源交易网</w:t>
      </w:r>
      <w:r>
        <w:rPr>
          <w:rFonts w:hint="eastAsia" w:ascii="宋体" w:hAnsi="宋体"/>
          <w:snapToGrid w:val="0"/>
          <w:kern w:val="0"/>
          <w:szCs w:val="21"/>
        </w:rPr>
        <w:t>本项目招标公告网页下方“我要提问”栏提出疑问。</w:t>
      </w:r>
    </w:p>
    <w:p>
      <w:pPr>
        <w:keepNext w:val="0"/>
        <w:keepLines w:val="0"/>
        <w:pageBreakBefore w:val="0"/>
        <w:widowControl w:val="0"/>
        <w:kinsoku/>
        <w:wordWrap/>
        <w:overflowPunct/>
        <w:topLinePunct w:val="0"/>
        <w:bidi w:val="0"/>
        <w:spacing w:line="450" w:lineRule="exact"/>
        <w:ind w:firstLine="420" w:firstLineChars="200"/>
        <w:textAlignment w:val="auto"/>
      </w:pPr>
      <w:r>
        <w:rPr>
          <w:rFonts w:hint="eastAsia" w:ascii="宋体" w:hAnsi="宋体"/>
          <w:snapToGrid w:val="0"/>
          <w:kern w:val="0"/>
          <w:szCs w:val="21"/>
          <w:lang w:val="en-US" w:eastAsia="zh-CN"/>
        </w:rPr>
        <w:t>5</w:t>
      </w:r>
      <w:r>
        <w:rPr>
          <w:rFonts w:hint="eastAsia" w:ascii="宋体" w:hAnsi="宋体"/>
          <w:snapToGrid w:val="0"/>
          <w:kern w:val="0"/>
          <w:szCs w:val="21"/>
        </w:rPr>
        <w:t>.3 招标人应在附件招标公告规定的时限内在</w:t>
      </w:r>
      <w:r>
        <w:rPr>
          <w:rFonts w:hint="eastAsia" w:ascii="宋体" w:hAnsi="宋体"/>
          <w:snapToGrid w:val="0"/>
          <w:kern w:val="0"/>
          <w:szCs w:val="21"/>
          <w:u w:val="single"/>
        </w:rPr>
        <w:t>重庆市公共资源交易网</w:t>
      </w:r>
      <w:r>
        <w:rPr>
          <w:rFonts w:hint="eastAsia" w:ascii="宋体" w:hAnsi="宋体"/>
          <w:snapToGrid w:val="0"/>
          <w:kern w:val="0"/>
          <w:szCs w:val="21"/>
        </w:rPr>
        <w:t>发布澄清</w:t>
      </w:r>
      <w:r>
        <w:rPr>
          <w:rFonts w:hint="eastAsia" w:ascii="宋体" w:hAnsi="宋体"/>
          <w:snapToGrid w:val="0"/>
          <w:kern w:val="0"/>
          <w:szCs w:val="21"/>
          <w:lang w:eastAsia="zh-CN"/>
        </w:rPr>
        <w:t>或修改</w:t>
      </w:r>
      <w:r>
        <w:rPr>
          <w:rFonts w:hint="eastAsia" w:ascii="宋体" w:hAnsi="宋体"/>
          <w:snapToGrid w:val="0"/>
          <w:kern w:val="0"/>
          <w:szCs w:val="21"/>
        </w:rPr>
        <w:t>。</w:t>
      </w:r>
    </w:p>
    <w:p>
      <w:pPr>
        <w:pStyle w:val="4"/>
        <w:spacing w:before="100" w:after="100" w:line="460" w:lineRule="exact"/>
        <w:rPr>
          <w:rFonts w:ascii="宋体" w:hAnsi="宋体"/>
          <w:snapToGrid w:val="0"/>
          <w:sz w:val="28"/>
          <w:szCs w:val="28"/>
        </w:rPr>
      </w:pPr>
      <w:bookmarkStart w:id="92" w:name="_Toc509218696"/>
      <w:bookmarkStart w:id="93" w:name="_Toc224103303"/>
      <w:bookmarkStart w:id="94" w:name="_Toc17615"/>
      <w:bookmarkStart w:id="95" w:name="_Toc8540"/>
      <w:bookmarkStart w:id="96" w:name="_Toc200359431"/>
      <w:bookmarkStart w:id="97" w:name="_Toc5456"/>
      <w:bookmarkStart w:id="98" w:name="_Toc9719"/>
      <w:bookmarkStart w:id="99" w:name="_Toc12933"/>
      <w:bookmarkStart w:id="100" w:name="_Toc200359242"/>
      <w:bookmarkStart w:id="101" w:name="_Toc59810281"/>
      <w:bookmarkStart w:id="102" w:name="_Toc430530420"/>
      <w:bookmarkStart w:id="103" w:name="_Toc287620671"/>
      <w:bookmarkStart w:id="104" w:name="_Toc277082540"/>
      <w:bookmarkStart w:id="105" w:name="_Toc287607732"/>
      <w:r>
        <w:rPr>
          <w:rFonts w:hint="eastAsia" w:ascii="宋体" w:hAnsi="宋体"/>
          <w:snapToGrid w:val="0"/>
          <w:sz w:val="28"/>
          <w:szCs w:val="28"/>
          <w:lang w:val="en-US" w:eastAsia="zh-CN"/>
        </w:rPr>
        <w:t>6</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投标文件的递交</w:t>
      </w:r>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.1  投标文件递交的截止时间（投标截止时间，下同）</w:t>
      </w:r>
      <w:r>
        <w:rPr>
          <w:rFonts w:hint="eastAsia" w:ascii="宋体" w:hAnsi="宋体"/>
          <w:snapToGrid w:val="0"/>
          <w:kern w:val="0"/>
          <w:szCs w:val="21"/>
        </w:rPr>
        <w:t>详见附件招标公告规定的投标截止时间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sz w:val="28"/>
          <w:szCs w:val="28"/>
        </w:rPr>
      </w:pPr>
      <w:r>
        <w:rPr>
          <w:rFonts w:hint="eastAsia" w:ascii="宋体" w:hAnsi="宋体"/>
          <w:snapToGrid w:val="0"/>
          <w:kern w:val="0"/>
          <w:szCs w:val="21"/>
          <w:lang w:val="en-US" w:eastAsia="zh-CN"/>
        </w:rPr>
        <w:t>6</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未按要求加密的电子投标文件，将无法上传至重庆市电子招投标系统，逾期未完成投标文件上传的，</w:t>
      </w:r>
      <w:bookmarkStart w:id="106" w:name="_Toc200359432"/>
      <w:bookmarkStart w:id="107" w:name="_Toc224103304"/>
      <w:bookmarkStart w:id="108" w:name="_Toc509218697"/>
      <w:bookmarkStart w:id="109" w:name="_Toc430530421"/>
      <w:bookmarkStart w:id="110" w:name="_Toc200359243"/>
      <w:bookmarkStart w:id="111" w:name="_Toc277082541"/>
      <w:bookmarkStart w:id="112" w:name="_Toc287607733"/>
      <w:bookmarkStart w:id="113" w:name="_Toc287620672"/>
      <w:r>
        <w:rPr>
          <w:rFonts w:hint="eastAsia" w:ascii="宋体" w:hAnsi="宋体"/>
          <w:snapToGrid w:val="0"/>
          <w:kern w:val="0"/>
          <w:szCs w:val="21"/>
        </w:rPr>
        <w:t>视为撤回投标文件。</w:t>
      </w:r>
    </w:p>
    <w:p>
      <w:pPr>
        <w:pStyle w:val="4"/>
        <w:spacing w:before="100" w:after="100" w:line="460" w:lineRule="exact"/>
        <w:rPr>
          <w:rFonts w:ascii="宋体" w:hAnsi="宋体"/>
          <w:snapToGrid w:val="0"/>
          <w:sz w:val="28"/>
          <w:szCs w:val="28"/>
        </w:rPr>
      </w:pPr>
      <w:bookmarkStart w:id="114" w:name="_Toc10225"/>
      <w:bookmarkStart w:id="115" w:name="_Toc25456"/>
      <w:bookmarkStart w:id="116" w:name="_Toc10061"/>
      <w:bookmarkStart w:id="117" w:name="_Toc10708"/>
      <w:bookmarkStart w:id="118" w:name="_Toc3679"/>
      <w:bookmarkStart w:id="119" w:name="_Toc59810282"/>
      <w:r>
        <w:rPr>
          <w:rFonts w:hint="eastAsia" w:ascii="宋体" w:hAnsi="宋体"/>
          <w:snapToGrid w:val="0"/>
          <w:sz w:val="28"/>
          <w:szCs w:val="28"/>
          <w:lang w:val="en-US" w:eastAsia="zh-CN"/>
        </w:rPr>
        <w:t>7</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发布公告的媒介</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本次招标公告同时在</w:t>
      </w:r>
      <w:r>
        <w:rPr>
          <w:rFonts w:hint="eastAsia" w:ascii="宋体" w:hAnsi="宋体"/>
          <w:snapToGrid w:val="0"/>
          <w:kern w:val="0"/>
          <w:szCs w:val="21"/>
          <w:u w:val="single"/>
        </w:rPr>
        <w:t xml:space="preserve">                 </w:t>
      </w:r>
      <w:r>
        <w:rPr>
          <w:rFonts w:ascii="宋体" w:hAnsi="宋体"/>
          <w:snapToGrid w:val="0"/>
          <w:kern w:val="0"/>
          <w:szCs w:val="21"/>
          <w:u w:val="single"/>
        </w:rPr>
        <w:t>（发布公告的媒介名称）</w:t>
      </w:r>
      <w:r>
        <w:rPr>
          <w:rFonts w:ascii="宋体" w:hAnsi="宋体"/>
          <w:snapToGrid w:val="0"/>
          <w:kern w:val="0"/>
          <w:szCs w:val="21"/>
        </w:rPr>
        <w:t>上发布。</w:t>
      </w:r>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i/>
          <w:snapToGrid w:val="0"/>
          <w:kern w:val="0"/>
          <w:szCs w:val="21"/>
        </w:rPr>
        <w:t>[提示：依法必须招标项目的招标公告，必须在重庆市公共资源交易监督网上发布。]</w:t>
      </w:r>
    </w:p>
    <w:p>
      <w:pPr>
        <w:pStyle w:val="4"/>
        <w:spacing w:before="100" w:after="100" w:line="460" w:lineRule="exact"/>
        <w:rPr>
          <w:rFonts w:ascii="宋体" w:hAnsi="宋体"/>
          <w:snapToGrid w:val="0"/>
          <w:sz w:val="28"/>
          <w:szCs w:val="28"/>
        </w:rPr>
      </w:pPr>
      <w:bookmarkStart w:id="120" w:name="_Toc287607734"/>
      <w:bookmarkStart w:id="121" w:name="_Toc20911"/>
      <w:bookmarkStart w:id="122" w:name="_Toc17489"/>
      <w:bookmarkStart w:id="123" w:name="_Toc16077"/>
      <w:bookmarkStart w:id="124" w:name="_Toc277082542"/>
      <w:bookmarkStart w:id="125" w:name="_Toc430530422"/>
      <w:bookmarkStart w:id="126" w:name="_Toc287620673"/>
      <w:bookmarkStart w:id="127" w:name="_Toc19644"/>
      <w:bookmarkStart w:id="128" w:name="_Toc224103305"/>
      <w:bookmarkStart w:id="129" w:name="_Toc59810283"/>
      <w:bookmarkStart w:id="130" w:name="_Toc17554"/>
      <w:bookmarkStart w:id="131" w:name="_Toc509218698"/>
      <w:r>
        <w:rPr>
          <w:rFonts w:hint="eastAsia" w:ascii="宋体" w:hAnsi="宋体"/>
          <w:snapToGrid w:val="0"/>
          <w:sz w:val="28"/>
          <w:szCs w:val="28"/>
          <w:lang w:val="en-US" w:eastAsia="zh-CN"/>
        </w:rPr>
        <w:t>8</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联系方式</w:t>
      </w:r>
      <w:bookmarkEnd w:id="120"/>
      <w:bookmarkEnd w:id="121"/>
      <w:bookmarkEnd w:id="122"/>
      <w:bookmarkEnd w:id="123"/>
      <w:bookmarkEnd w:id="124"/>
      <w:bookmarkEnd w:id="125"/>
      <w:bookmarkEnd w:id="126"/>
      <w:bookmarkEnd w:id="127"/>
      <w:bookmarkEnd w:id="128"/>
      <w:bookmarkEnd w:id="129"/>
      <w:bookmarkEnd w:id="130"/>
      <w:bookmarkEnd w:id="131"/>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autoSpaceDE w:val="0"/>
        <w:autoSpaceDN w:val="0"/>
        <w:adjustRightInd w:val="0"/>
        <w:snapToGrid w:val="0"/>
        <w:spacing w:line="440" w:lineRule="exact"/>
        <w:ind w:right="840" w:firstLine="420" w:firstLineChars="200"/>
        <w:rPr>
          <w:rFonts w:ascii="宋体" w:hAnsi="宋体"/>
          <w:snapToGrid w:val="0"/>
          <w:kern w:val="0"/>
          <w:szCs w:val="21"/>
          <w:u w:val="single"/>
        </w:rPr>
      </w:pPr>
      <w:r>
        <w:rPr>
          <w:rFonts w:ascii="宋体" w:hAnsi="宋体"/>
          <w:snapToGrid w:val="0"/>
          <w:kern w:val="0"/>
          <w:szCs w:val="21"/>
        </w:rPr>
        <w:t>账</w:t>
      </w:r>
      <w:r>
        <w:rPr>
          <w:rFonts w:hint="eastAsia" w:ascii="宋体" w:hAnsi="宋体"/>
          <w:snapToGrid w:val="0"/>
          <w:kern w:val="0"/>
          <w:szCs w:val="21"/>
        </w:rPr>
        <w:t xml:space="preserve">    </w:t>
      </w:r>
      <w:r>
        <w:rPr>
          <w:rFonts w:ascii="宋体" w:hAnsi="宋体"/>
          <w:snapToGrid w:val="0"/>
          <w:kern w:val="0"/>
          <w:szCs w:val="21"/>
        </w:rPr>
        <w:t>号：</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hint="eastAsia" w:ascii="宋体" w:hAnsi="宋体"/>
          <w:snapToGrid w:val="0"/>
          <w:kern w:val="0"/>
          <w:szCs w:val="21"/>
        </w:rPr>
        <w:t xml:space="preserve">     </w:t>
      </w:r>
      <w:r>
        <w:rPr>
          <w:rFonts w:ascii="宋体" w:hAnsi="宋体"/>
          <w:snapToGrid w:val="0"/>
          <w:kern w:val="0"/>
          <w:szCs w:val="21"/>
        </w:rPr>
        <w:t>账    号：</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40" w:lineRule="exact"/>
        <w:ind w:right="840" w:firstLine="420" w:firstLineChars="200"/>
        <w:rPr>
          <w:rFonts w:ascii="宋体" w:hAnsi="宋体"/>
          <w:snapToGrid w:val="0"/>
          <w:kern w:val="0"/>
          <w:szCs w:val="21"/>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40" w:lineRule="exact"/>
        <w:ind w:right="840" w:firstLine="420" w:firstLineChars="200"/>
        <w:rPr>
          <w:rFonts w:ascii="宋体" w:hAnsi="宋体"/>
          <w:snapToGrid w:val="0"/>
          <w:kern w:val="0"/>
          <w:szCs w:val="21"/>
          <w:u w:val="single"/>
        </w:rPr>
      </w:pPr>
    </w:p>
    <w:p>
      <w:pPr>
        <w:autoSpaceDE w:val="0"/>
        <w:autoSpaceDN w:val="0"/>
        <w:adjustRightInd w:val="0"/>
        <w:snapToGrid w:val="0"/>
        <w:spacing w:line="440" w:lineRule="exact"/>
        <w:ind w:right="840" w:firstLine="420" w:firstLineChars="200"/>
        <w:rPr>
          <w:rFonts w:ascii="宋体" w:hAnsi="宋体"/>
          <w:snapToGrid w:val="0"/>
          <w:kern w:val="0"/>
          <w:szCs w:val="21"/>
          <w:u w:val="single"/>
        </w:rPr>
      </w:pPr>
    </w:p>
    <w:p>
      <w:pPr>
        <w:autoSpaceDE w:val="0"/>
        <w:autoSpaceDN w:val="0"/>
        <w:adjustRightInd w:val="0"/>
        <w:snapToGrid w:val="0"/>
        <w:spacing w:line="440" w:lineRule="exact"/>
        <w:ind w:right="840" w:firstLine="420" w:firstLineChars="200"/>
        <w:jc w:val="right"/>
        <w:rPr>
          <w:rFonts w:ascii="宋体" w:hAnsi="宋体"/>
          <w:snapToGrid w:val="0"/>
          <w:kern w:val="0"/>
          <w:sz w:val="20"/>
          <w:szCs w:val="20"/>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3"/>
        <w:spacing w:before="0" w:after="0" w:line="360" w:lineRule="auto"/>
        <w:jc w:val="center"/>
        <w:rPr>
          <w:rFonts w:ascii="宋体" w:hAnsi="宋体"/>
          <w:snapToGrid w:val="0"/>
        </w:rPr>
      </w:pPr>
      <w:r>
        <w:rPr>
          <w:rFonts w:ascii="宋体" w:hAnsi="宋体"/>
          <w:snapToGrid w:val="0"/>
          <w:kern w:val="0"/>
          <w:szCs w:val="21"/>
        </w:rPr>
        <w:br w:type="page"/>
      </w:r>
      <w:bookmarkStart w:id="132" w:name="_Toc287620674"/>
      <w:bookmarkStart w:id="133" w:name="_Toc59810284"/>
      <w:bookmarkStart w:id="134" w:name="_Toc3594"/>
      <w:bookmarkStart w:id="135" w:name="_Toc2775"/>
      <w:bookmarkStart w:id="136" w:name="_Toc11706"/>
      <w:bookmarkStart w:id="137" w:name="_Toc430530423"/>
      <w:bookmarkStart w:id="138" w:name="_Toc27643"/>
      <w:bookmarkStart w:id="139" w:name="_Toc224103306"/>
      <w:bookmarkStart w:id="140" w:name="_Toc287607735"/>
      <w:bookmarkStart w:id="141" w:name="_Toc509218699"/>
      <w:bookmarkStart w:id="142" w:name="_Toc516"/>
      <w:r>
        <w:rPr>
          <w:rFonts w:ascii="宋体" w:hAnsi="宋体"/>
          <w:snapToGrid w:val="0"/>
        </w:rPr>
        <w:t>第一章  投标邀请书（</w:t>
      </w:r>
      <w:r>
        <w:rPr>
          <w:rFonts w:hint="eastAsia" w:ascii="宋体" w:hAnsi="宋体"/>
          <w:snapToGrid w:val="0"/>
        </w:rPr>
        <w:t>适用于邀请招标</w:t>
      </w:r>
      <w:r>
        <w:rPr>
          <w:rFonts w:ascii="宋体" w:hAnsi="宋体"/>
          <w:snapToGrid w:val="0"/>
        </w:rPr>
        <w:t>）</w:t>
      </w:r>
      <w:bookmarkEnd w:id="132"/>
      <w:bookmarkEnd w:id="133"/>
      <w:bookmarkEnd w:id="134"/>
      <w:bookmarkEnd w:id="135"/>
      <w:bookmarkEnd w:id="136"/>
      <w:bookmarkEnd w:id="137"/>
      <w:bookmarkEnd w:id="138"/>
      <w:bookmarkEnd w:id="139"/>
      <w:bookmarkEnd w:id="140"/>
      <w:bookmarkEnd w:id="141"/>
      <w:bookmarkEnd w:id="142"/>
    </w:p>
    <w:p>
      <w:pPr>
        <w:tabs>
          <w:tab w:val="left" w:pos="3425"/>
          <w:tab w:val="left" w:pos="5520"/>
        </w:tabs>
        <w:autoSpaceDE w:val="0"/>
        <w:autoSpaceDN w:val="0"/>
        <w:adjustRightInd w:val="0"/>
        <w:snapToGrid w:val="0"/>
        <w:spacing w:line="450" w:lineRule="exact"/>
        <w:jc w:val="center"/>
        <w:rPr>
          <w:rFonts w:ascii="宋体" w:hAnsi="宋体"/>
          <w:kern w:val="0"/>
          <w:sz w:val="28"/>
          <w:szCs w:val="28"/>
        </w:rPr>
      </w:pPr>
      <w:r>
        <w:rPr>
          <w:rFonts w:hint="eastAsia" w:ascii="宋体" w:hAnsi="宋体"/>
          <w:snapToGrid w:val="0"/>
          <w:kern w:val="0"/>
          <w:szCs w:val="21"/>
          <w:u w:val="single"/>
        </w:rPr>
        <w:t xml:space="preserve">                 </w:t>
      </w:r>
      <w:r>
        <w:rPr>
          <w:rFonts w:ascii="宋体" w:hAnsi="宋体"/>
          <w:sz w:val="28"/>
          <w:szCs w:val="28"/>
          <w:u w:val="single"/>
        </w:rPr>
        <w:t>（项目名称）</w:t>
      </w:r>
      <w:r>
        <w:rPr>
          <w:rFonts w:ascii="宋体" w:hAnsi="宋体"/>
          <w:w w:val="99"/>
          <w:kern w:val="0"/>
          <w:sz w:val="28"/>
          <w:szCs w:val="28"/>
        </w:rPr>
        <w:t>投标邀请书</w:t>
      </w:r>
    </w:p>
    <w:p>
      <w:pPr>
        <w:tabs>
          <w:tab w:val="left" w:pos="2940"/>
        </w:tabs>
        <w:autoSpaceDE w:val="0"/>
        <w:autoSpaceDN w:val="0"/>
        <w:adjustRightInd w:val="0"/>
        <w:snapToGrid w:val="0"/>
        <w:spacing w:line="450" w:lineRule="exact"/>
        <w:jc w:val="left"/>
        <w:rPr>
          <w:rFonts w:ascii="宋体" w:hAnsi="宋体"/>
          <w:b/>
          <w:snapToGrid w:val="0"/>
          <w:sz w:val="28"/>
          <w:szCs w:val="28"/>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b/>
          <w:snapToGrid w:val="0"/>
          <w:kern w:val="0"/>
          <w:szCs w:val="21"/>
        </w:rPr>
        <w:t>：</w:t>
      </w:r>
    </w:p>
    <w:p>
      <w:pPr>
        <w:pStyle w:val="4"/>
        <w:spacing w:before="100" w:after="100" w:line="450" w:lineRule="exact"/>
        <w:rPr>
          <w:rFonts w:ascii="宋体" w:hAnsi="宋体"/>
          <w:snapToGrid w:val="0"/>
          <w:sz w:val="28"/>
          <w:szCs w:val="28"/>
        </w:rPr>
      </w:pPr>
      <w:bookmarkStart w:id="143" w:name="_Toc25184"/>
      <w:bookmarkStart w:id="144" w:name="_Toc25952"/>
      <w:bookmarkStart w:id="145" w:name="_Toc430530424"/>
      <w:bookmarkStart w:id="146" w:name="_Toc16587"/>
      <w:bookmarkStart w:id="147" w:name="_Toc17277"/>
      <w:bookmarkStart w:id="148" w:name="_Toc59810285"/>
      <w:bookmarkStart w:id="149" w:name="_Toc287620675"/>
      <w:bookmarkStart w:id="150" w:name="_Toc509218700"/>
      <w:bookmarkStart w:id="151" w:name="_Toc30395"/>
      <w:bookmarkStart w:id="152" w:name="_Toc224103307"/>
      <w:bookmarkStart w:id="153" w:name="_Toc287607736"/>
      <w:bookmarkStart w:id="154" w:name="_Toc277082543"/>
      <w:r>
        <w:rPr>
          <w:rFonts w:ascii="宋体" w:hAnsi="宋体"/>
          <w:snapToGrid w:val="0"/>
          <w:sz w:val="28"/>
          <w:szCs w:val="28"/>
        </w:rPr>
        <w:t>1.  招标条件</w:t>
      </w:r>
      <w:bookmarkEnd w:id="143"/>
      <w:bookmarkEnd w:id="144"/>
      <w:bookmarkEnd w:id="145"/>
      <w:bookmarkEnd w:id="146"/>
      <w:bookmarkEnd w:id="147"/>
      <w:bookmarkEnd w:id="148"/>
      <w:bookmarkEnd w:id="149"/>
      <w:bookmarkEnd w:id="150"/>
      <w:bookmarkEnd w:id="151"/>
      <w:bookmarkEnd w:id="152"/>
      <w:bookmarkEnd w:id="153"/>
      <w:bookmarkEnd w:id="154"/>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w:t>
      </w:r>
      <w:r>
        <w:rPr>
          <w:rFonts w:hint="eastAsia" w:ascii="宋体" w:hAnsi="宋体"/>
          <w:snapToGrid w:val="0"/>
          <w:kern w:val="0"/>
          <w:szCs w:val="21"/>
          <w:u w:val="single"/>
          <w:lang w:val="en-US" w:eastAsia="zh-CN"/>
        </w:rPr>
        <w:t>或</w:t>
      </w:r>
      <w:r>
        <w:rPr>
          <w:rFonts w:ascii="宋体" w:hAnsi="宋体"/>
          <w:snapToGrid w:val="0"/>
          <w:kern w:val="0"/>
          <w:szCs w:val="21"/>
          <w:u w:val="single"/>
        </w:rPr>
        <w:t>核准机关名称）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 xml:space="preserve"> </w:t>
      </w: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w:t>
      </w:r>
      <w:r>
        <w:rPr>
          <w:rFonts w:hint="eastAsia" w:ascii="宋体" w:hAnsi="宋体"/>
          <w:snapToGrid w:val="0"/>
          <w:kern w:val="0"/>
          <w:szCs w:val="21"/>
          <w:lang w:val="en-US" w:eastAsia="zh-CN"/>
        </w:rPr>
        <w:t>项目</w:t>
      </w:r>
      <w:r>
        <w:rPr>
          <w:rFonts w:ascii="宋体" w:hAnsi="宋体"/>
          <w:snapToGrid w:val="0"/>
          <w:kern w:val="0"/>
          <w:szCs w:val="21"/>
        </w:rPr>
        <w:t>出资比例为</w:t>
      </w:r>
      <w:r>
        <w:rPr>
          <w:rFonts w:hint="eastAsia" w:ascii="宋体" w:hAnsi="宋体"/>
          <w:snapToGrid w:val="0"/>
          <w:kern w:val="0"/>
          <w:szCs w:val="21"/>
          <w:u w:val="single"/>
        </w:rPr>
        <w:t xml:space="preserve">          </w:t>
      </w:r>
      <w:r>
        <w:rPr>
          <w:rFonts w:ascii="宋体" w:hAnsi="宋体"/>
          <w:snapToGrid w:val="0"/>
          <w:kern w:val="0"/>
          <w:szCs w:val="21"/>
        </w:rPr>
        <w:t>，招标人为</w:t>
      </w:r>
      <w:r>
        <w:rPr>
          <w:rFonts w:hint="eastAsia" w:ascii="宋体" w:hAnsi="宋体"/>
          <w:snapToGrid w:val="0"/>
          <w:kern w:val="0"/>
          <w:szCs w:val="21"/>
          <w:u w:val="single"/>
        </w:rPr>
        <w:t xml:space="preserve">               </w:t>
      </w:r>
      <w:r>
        <w:rPr>
          <w:rFonts w:ascii="宋体" w:hAnsi="宋体"/>
          <w:snapToGrid w:val="0"/>
          <w:kern w:val="0"/>
          <w:szCs w:val="21"/>
        </w:rPr>
        <w:t>。项目已具备招标条件，现邀请你单位参加</w:t>
      </w:r>
      <w:r>
        <w:rPr>
          <w:rFonts w:hint="eastAsia" w:ascii="宋体" w:hAnsi="宋体"/>
          <w:snapToGrid w:val="0"/>
          <w:kern w:val="0"/>
          <w:szCs w:val="21"/>
          <w:u w:val="single"/>
        </w:rPr>
        <w:t>本项目</w:t>
      </w:r>
      <w:r>
        <w:rPr>
          <w:rFonts w:ascii="宋体" w:hAnsi="宋体"/>
          <w:snapToGrid w:val="0"/>
          <w:kern w:val="0"/>
          <w:szCs w:val="21"/>
          <w:u w:val="single"/>
        </w:rPr>
        <w:t>施工</w:t>
      </w:r>
      <w:r>
        <w:rPr>
          <w:rFonts w:ascii="宋体" w:hAnsi="宋体"/>
          <w:snapToGrid w:val="0"/>
          <w:kern w:val="0"/>
          <w:szCs w:val="21"/>
        </w:rPr>
        <w:t>投标。</w:t>
      </w:r>
    </w:p>
    <w:p>
      <w:pPr>
        <w:pStyle w:val="4"/>
        <w:spacing w:before="100" w:after="100" w:line="450" w:lineRule="exact"/>
        <w:rPr>
          <w:rFonts w:ascii="宋体" w:hAnsi="宋体"/>
          <w:snapToGrid w:val="0"/>
          <w:sz w:val="28"/>
          <w:szCs w:val="28"/>
        </w:rPr>
      </w:pPr>
      <w:bookmarkStart w:id="155" w:name="_Toc19033"/>
      <w:bookmarkStart w:id="156" w:name="_Toc509218701"/>
      <w:bookmarkStart w:id="157" w:name="_Toc287607737"/>
      <w:bookmarkStart w:id="158" w:name="_Toc20975"/>
      <w:bookmarkStart w:id="159" w:name="_Toc30352"/>
      <w:bookmarkStart w:id="160" w:name="_Toc16167"/>
      <w:bookmarkStart w:id="161" w:name="_Toc59810286"/>
      <w:bookmarkStart w:id="162" w:name="_Toc430530425"/>
      <w:bookmarkStart w:id="163" w:name="_Toc277082544"/>
      <w:bookmarkStart w:id="164" w:name="_Toc287620676"/>
      <w:bookmarkStart w:id="165" w:name="_Toc14127"/>
      <w:bookmarkStart w:id="166" w:name="_Toc224103308"/>
      <w:r>
        <w:rPr>
          <w:rFonts w:ascii="宋体" w:hAnsi="宋体"/>
          <w:snapToGrid w:val="0"/>
          <w:sz w:val="28"/>
          <w:szCs w:val="28"/>
        </w:rPr>
        <w:t>2.  项目概况与招标范围</w:t>
      </w:r>
      <w:bookmarkEnd w:id="155"/>
      <w:bookmarkEnd w:id="156"/>
      <w:bookmarkEnd w:id="157"/>
      <w:bookmarkEnd w:id="158"/>
      <w:bookmarkEnd w:id="159"/>
      <w:bookmarkEnd w:id="160"/>
      <w:bookmarkEnd w:id="161"/>
      <w:bookmarkEnd w:id="162"/>
      <w:bookmarkEnd w:id="163"/>
      <w:bookmarkEnd w:id="164"/>
      <w:bookmarkEnd w:id="165"/>
      <w:bookmarkEnd w:id="166"/>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cs="宋体"/>
          <w:i/>
          <w:iCs/>
          <w:szCs w:val="21"/>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w:t>
      </w:r>
      <w:r>
        <w:rPr>
          <w:rFonts w:ascii="宋体" w:hAnsi="宋体" w:cs="宋体"/>
          <w:i/>
          <w:iCs/>
          <w:szCs w:val="21"/>
        </w:rPr>
        <w:t>，包括但不限于：水工建筑物等级、坝型</w:t>
      </w:r>
      <w:r>
        <w:rPr>
          <w:rFonts w:hint="eastAsia" w:ascii="宋体" w:hAnsi="宋体" w:cs="宋体"/>
          <w:i/>
          <w:iCs/>
          <w:szCs w:val="21"/>
        </w:rPr>
        <w:t>、</w:t>
      </w:r>
      <w:r>
        <w:rPr>
          <w:rFonts w:ascii="宋体" w:hAnsi="宋体" w:cs="宋体"/>
          <w:i/>
          <w:iCs/>
          <w:szCs w:val="21"/>
        </w:rPr>
        <w:t>坝高、库容、水电站总装机容量、泵站总装机容量、隧洞（洞）断面面积及长度、箱涵和明渠的断面尺寸（箱涵还可补充埋深）、堤防防护等级（如建筑等级高于或低于堤防等级，应另说明）等。]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cs="宋体"/>
          <w:i/>
          <w:iCs/>
          <w:szCs w:val="21"/>
        </w:rPr>
        <w:t>[提示：</w:t>
      </w:r>
      <w:r>
        <w:rPr>
          <w:rFonts w:hint="eastAsia" w:ascii="宋体" w:hAnsi="宋体" w:cs="宋体"/>
          <w:i/>
          <w:iCs/>
          <w:szCs w:val="21"/>
        </w:rPr>
        <w:t>招标范围应准确明了，按照项目审批、核准文件采用工程专业术语进行填写。</w:t>
      </w:r>
      <w:r>
        <w:rPr>
          <w:rFonts w:ascii="宋体" w:hAnsi="宋体" w:cs="宋体"/>
          <w:i/>
          <w:iCs/>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2.5 工期要求：工期为</w:t>
      </w:r>
      <w:r>
        <w:rPr>
          <w:rFonts w:hint="eastAsia" w:ascii="宋体" w:hAnsi="宋体"/>
          <w:snapToGrid w:val="0"/>
          <w:kern w:val="0"/>
          <w:szCs w:val="21"/>
          <w:u w:val="single"/>
        </w:rPr>
        <w:t xml:space="preserve">     日历天</w:t>
      </w:r>
      <w:r>
        <w:rPr>
          <w:rFonts w:hint="eastAsia" w:ascii="宋体" w:hAnsi="宋体"/>
          <w:snapToGrid w:val="0"/>
          <w:kern w:val="0"/>
          <w:szCs w:val="21"/>
        </w:rPr>
        <w:t>，缺陷责任期为</w:t>
      </w:r>
      <w:r>
        <w:rPr>
          <w:rFonts w:hint="eastAsia" w:ascii="宋体" w:hAnsi="宋体"/>
          <w:snapToGrid w:val="0"/>
          <w:kern w:val="0"/>
          <w:szCs w:val="21"/>
          <w:u w:val="single"/>
        </w:rPr>
        <w:t xml:space="preserve">       个月</w:t>
      </w:r>
      <w:r>
        <w:rPr>
          <w:rFonts w:hint="eastAsia" w:ascii="宋体" w:hAnsi="宋体"/>
          <w:snapToGrid w:val="0"/>
          <w:kern w:val="0"/>
          <w:szCs w:val="21"/>
        </w:rPr>
        <w:t xml:space="preserve">。 </w:t>
      </w:r>
    </w:p>
    <w:p>
      <w:pPr>
        <w:tabs>
          <w:tab w:val="left" w:pos="3840"/>
          <w:tab w:val="left" w:pos="5300"/>
        </w:tabs>
        <w:autoSpaceDE w:val="0"/>
        <w:autoSpaceDN w:val="0"/>
        <w:adjustRightInd w:val="0"/>
        <w:snapToGrid w:val="0"/>
        <w:spacing w:line="460" w:lineRule="exact"/>
        <w:ind w:firstLine="840" w:firstLineChars="400"/>
        <w:jc w:val="left"/>
        <w:rPr>
          <w:rFonts w:hint="eastAsia" w:ascii="宋体" w:hAnsi="宋体"/>
          <w:snapToGrid w:val="0"/>
          <w:kern w:val="0"/>
          <w:szCs w:val="21"/>
          <w:u w:val="single"/>
        </w:rPr>
      </w:pPr>
      <w:r>
        <w:rPr>
          <w:rFonts w:hint="eastAsia" w:ascii="宋体" w:hAnsi="宋体"/>
          <w:snapToGrid w:val="0"/>
          <w:kern w:val="0"/>
          <w:szCs w:val="21"/>
        </w:rPr>
        <w:t>□节点工期要求：</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60" w:lineRule="exact"/>
        <w:rPr>
          <w:rFonts w:hint="default" w:ascii="宋体" w:hAnsi="宋体" w:eastAsia="宋体"/>
          <w:snapToGrid w:val="0"/>
          <w:sz w:val="28"/>
          <w:szCs w:val="28"/>
          <w:lang w:val="en-US" w:eastAsia="zh-CN"/>
        </w:rPr>
      </w:pPr>
      <w:bookmarkStart w:id="167" w:name="_Toc17078"/>
      <w:bookmarkStart w:id="168" w:name="_Toc20994"/>
      <w:bookmarkStart w:id="169" w:name="_Toc23390"/>
      <w:bookmarkStart w:id="170" w:name="_Toc3499"/>
      <w:bookmarkStart w:id="171" w:name="_Toc59810287"/>
      <w:bookmarkStart w:id="172" w:name="_Toc5996"/>
      <w:bookmarkStart w:id="173" w:name="_Toc287620677"/>
      <w:bookmarkStart w:id="174" w:name="_Toc509218702"/>
      <w:bookmarkStart w:id="175" w:name="_Toc430530426"/>
      <w:bookmarkStart w:id="176" w:name="_Toc277082545"/>
      <w:bookmarkStart w:id="177" w:name="_Toc224103309"/>
      <w:bookmarkStart w:id="178" w:name="_Toc287607738"/>
      <w:bookmarkStart w:id="179" w:name="_Toc18001"/>
      <w:r>
        <w:rPr>
          <w:rFonts w:hint="eastAsia"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rPr>
        <w:t xml:space="preserve"> </w:t>
      </w:r>
      <w:r>
        <w:rPr>
          <w:rFonts w:hint="eastAsia" w:ascii="宋体" w:hAnsi="宋体"/>
          <w:snapToGrid w:val="0"/>
          <w:sz w:val="28"/>
          <w:szCs w:val="28"/>
          <w:lang w:val="en-US" w:eastAsia="zh-CN"/>
        </w:rPr>
        <w:t>政府采购工程</w:t>
      </w:r>
      <w:bookmarkEnd w:id="167"/>
      <w:bookmarkEnd w:id="168"/>
      <w:bookmarkEnd w:id="169"/>
      <w:bookmarkEnd w:id="170"/>
    </w:p>
    <w:p>
      <w:pPr>
        <w:tabs>
          <w:tab w:val="left" w:pos="3840"/>
          <w:tab w:val="left" w:pos="5300"/>
        </w:tabs>
        <w:autoSpaceDE w:val="0"/>
        <w:autoSpaceDN w:val="0"/>
        <w:adjustRightInd w:val="0"/>
        <w:snapToGrid w:val="0"/>
        <w:spacing w:line="460" w:lineRule="exact"/>
        <w:ind w:firstLine="420" w:firstLineChars="200"/>
        <w:jc w:val="left"/>
        <w:outlineLvl w:val="9"/>
        <w:rPr>
          <w:rFonts w:hint="default" w:ascii="宋体" w:hAnsi="宋体"/>
          <w:snapToGrid w:val="0"/>
          <w:kern w:val="0"/>
          <w:szCs w:val="21"/>
          <w:lang w:val="en-US" w:eastAsia="zh-CN"/>
        </w:rPr>
      </w:pPr>
      <w:bookmarkStart w:id="180" w:name="_Toc17386"/>
      <w:bookmarkStart w:id="181" w:name="_Toc15689"/>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bookmarkEnd w:id="180"/>
      <w:bookmarkEnd w:id="181"/>
    </w:p>
    <w:p>
      <w:pPr>
        <w:tabs>
          <w:tab w:val="left" w:pos="3840"/>
          <w:tab w:val="left" w:pos="5300"/>
        </w:tabs>
        <w:autoSpaceDE w:val="0"/>
        <w:autoSpaceDN w:val="0"/>
        <w:adjustRightInd w:val="0"/>
        <w:snapToGrid w:val="0"/>
        <w:spacing w:line="460" w:lineRule="exact"/>
        <w:ind w:firstLine="420" w:firstLineChars="200"/>
        <w:jc w:val="left"/>
        <w:outlineLvl w:val="9"/>
        <w:rPr>
          <w:rFonts w:hint="eastAsia" w:ascii="宋体" w:hAnsi="宋体"/>
          <w:snapToGrid w:val="0"/>
          <w:kern w:val="0"/>
          <w:szCs w:val="21"/>
        </w:rPr>
      </w:pPr>
      <w:bookmarkStart w:id="182" w:name="_Toc5963"/>
      <w:bookmarkStart w:id="183" w:name="_Toc8"/>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bookmarkEnd w:id="182"/>
      <w:bookmarkEnd w:id="183"/>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spacing w:line="460" w:lineRule="exact"/>
        <w:ind w:firstLine="420" w:firstLineChars="200"/>
        <w:rPr>
          <w:rFonts w:ascii="宋体" w:hAnsi="宋体"/>
          <w:snapToGrid w:val="0"/>
          <w:sz w:val="28"/>
          <w:szCs w:val="28"/>
          <w:highlight w:val="none"/>
          <w:u w:val="singl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r>
        <w:rPr>
          <w:rFonts w:hint="eastAsia" w:ascii="宋体" w:hAnsi="宋体"/>
          <w:snapToGrid w:val="0"/>
          <w:kern w:val="0"/>
          <w:szCs w:val="21"/>
          <w:highlight w:val="none"/>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highlight w:val="none"/>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100" w:after="100" w:line="450" w:lineRule="exact"/>
        <w:rPr>
          <w:rFonts w:ascii="宋体" w:hAnsi="宋体"/>
          <w:snapToGrid w:val="0"/>
          <w:sz w:val="28"/>
          <w:szCs w:val="28"/>
        </w:rPr>
      </w:pPr>
      <w:bookmarkStart w:id="184" w:name="_Toc21356"/>
      <w:bookmarkStart w:id="185" w:name="_Toc19282"/>
      <w:bookmarkStart w:id="186" w:name="_Toc14254"/>
      <w:r>
        <w:rPr>
          <w:rFonts w:hint="eastAsia" w:ascii="宋体" w:hAnsi="宋体"/>
          <w:snapToGrid w:val="0"/>
          <w:sz w:val="28"/>
          <w:szCs w:val="28"/>
          <w:lang w:val="en-US" w:eastAsia="zh-CN"/>
        </w:rPr>
        <w:t>4</w:t>
      </w:r>
      <w:r>
        <w:rPr>
          <w:rFonts w:ascii="宋体" w:hAnsi="宋体"/>
          <w:snapToGrid w:val="0"/>
          <w:sz w:val="28"/>
          <w:szCs w:val="28"/>
        </w:rPr>
        <w:t>.  投标人资格要求</w:t>
      </w:r>
      <w:bookmarkEnd w:id="171"/>
      <w:bookmarkEnd w:id="172"/>
      <w:bookmarkEnd w:id="173"/>
      <w:bookmarkEnd w:id="174"/>
      <w:bookmarkEnd w:id="175"/>
      <w:bookmarkEnd w:id="176"/>
      <w:bookmarkEnd w:id="177"/>
      <w:bookmarkEnd w:id="178"/>
      <w:bookmarkEnd w:id="179"/>
      <w:bookmarkEnd w:id="184"/>
      <w:bookmarkEnd w:id="185"/>
      <w:bookmarkEnd w:id="186"/>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.1.1 本次招标要求投标人具备的资质条件：</w:t>
      </w:r>
      <w:r>
        <w:rPr>
          <w:rFonts w:hint="eastAsia" w:ascii="宋体" w:hAnsi="宋体"/>
          <w:snapToGrid w:val="0"/>
          <w:kern w:val="0"/>
          <w:szCs w:val="21"/>
          <w:u w:val="single"/>
        </w:rPr>
        <w:t xml:space="preserve">                   </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zCs w:val="21"/>
        </w:rPr>
      </w:pPr>
      <w:r>
        <w:rPr>
          <w:rFonts w:hint="eastAsia" w:ascii="宋体" w:hAnsi="宋体"/>
          <w:i/>
          <w:szCs w:val="21"/>
        </w:rPr>
        <w:t>[提示：资质的</w:t>
      </w:r>
      <w:r>
        <w:rPr>
          <w:rFonts w:hint="eastAsia" w:ascii="宋体" w:hAnsi="宋体"/>
          <w:i/>
          <w:szCs w:val="21"/>
          <w:lang w:val="en-US" w:eastAsia="zh-CN"/>
        </w:rPr>
        <w:t>设置按照住房城乡建设行业主管部门相关规定执行</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w:t>
      </w:r>
      <w:r>
        <w:rPr>
          <w:rFonts w:hint="eastAsia" w:ascii="宋体" w:hAnsi="宋体"/>
          <w:snapToGrid w:val="0"/>
          <w:kern w:val="0"/>
          <w:szCs w:val="21"/>
          <w:lang w:val="en-US" w:eastAsia="zh-CN"/>
        </w:rPr>
        <w:t>2</w:t>
      </w:r>
      <w:r>
        <w:rPr>
          <w:rFonts w:hint="eastAsia" w:ascii="宋体" w:hAnsi="宋体"/>
          <w:snapToGrid w:val="0"/>
          <w:kern w:val="0"/>
          <w:szCs w:val="21"/>
        </w:rPr>
        <w:t xml:space="preserve"> 投标人还应在人员、</w:t>
      </w:r>
      <w:r>
        <w:rPr>
          <w:rFonts w:hint="eastAsia" w:ascii="宋体" w:hAnsi="宋体"/>
          <w:snapToGrid w:val="0"/>
          <w:kern w:val="0"/>
          <w:szCs w:val="21"/>
          <w:lang w:val="en-US" w:eastAsia="zh-CN"/>
        </w:rPr>
        <w:t>业绩、</w:t>
      </w:r>
      <w:r>
        <w:rPr>
          <w:rFonts w:hint="eastAsia" w:ascii="宋体" w:hAnsi="宋体"/>
          <w:snapToGrid w:val="0"/>
          <w:kern w:val="0"/>
          <w:szCs w:val="21"/>
        </w:rPr>
        <w:t>设备、资金等方面具有相应的施工能力，详见招标文件第二章投标人须知前附表第1.4.1条内容。</w:t>
      </w:r>
    </w:p>
    <w:p>
      <w:pPr>
        <w:tabs>
          <w:tab w:val="left" w:pos="2060"/>
          <w:tab w:val="left" w:pos="8205"/>
        </w:tabs>
        <w:autoSpaceDE w:val="0"/>
        <w:autoSpaceDN w:val="0"/>
        <w:adjustRightInd w:val="0"/>
        <w:snapToGrid w:val="0"/>
        <w:spacing w:line="450" w:lineRule="exact"/>
        <w:ind w:firstLine="405" w:firstLineChars="193"/>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  你单位</w:t>
      </w:r>
      <w:r>
        <w:rPr>
          <w:rFonts w:hint="eastAsia" w:ascii="宋体" w:hAnsi="宋体"/>
          <w:snapToGrid w:val="0"/>
          <w:kern w:val="0"/>
          <w:szCs w:val="21"/>
        </w:rPr>
        <w:t>□可以 □不可以</w:t>
      </w:r>
      <w:r>
        <w:rPr>
          <w:rFonts w:ascii="宋体" w:hAnsi="宋体"/>
          <w:snapToGrid w:val="0"/>
          <w:kern w:val="0"/>
          <w:szCs w:val="21"/>
        </w:rPr>
        <w:t>组成联合体投标。联合体投标的，应满足下列要求：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50" w:lineRule="exact"/>
        <w:rPr>
          <w:rFonts w:ascii="宋体" w:hAnsi="宋体"/>
          <w:snapToGrid w:val="0"/>
          <w:sz w:val="28"/>
          <w:szCs w:val="28"/>
        </w:rPr>
      </w:pPr>
      <w:bookmarkStart w:id="187" w:name="_Toc12385"/>
      <w:bookmarkStart w:id="188" w:name="_Toc1404"/>
      <w:bookmarkStart w:id="189" w:name="_Toc19004"/>
      <w:bookmarkStart w:id="190" w:name="_Toc30707"/>
      <w:bookmarkStart w:id="191" w:name="_Toc22007"/>
      <w:bookmarkStart w:id="192" w:name="_Toc59810288"/>
      <w:bookmarkStart w:id="193" w:name="_Toc287620678"/>
      <w:bookmarkStart w:id="194" w:name="_Toc224103310"/>
      <w:bookmarkStart w:id="195" w:name="_Toc277082546"/>
      <w:bookmarkStart w:id="196" w:name="_Toc287607739"/>
      <w:bookmarkStart w:id="197" w:name="_Toc509218703"/>
      <w:bookmarkStart w:id="198" w:name="_Toc430530427"/>
      <w:r>
        <w:rPr>
          <w:rFonts w:hint="eastAsia" w:ascii="宋体" w:hAnsi="宋体"/>
          <w:snapToGrid w:val="0"/>
          <w:sz w:val="28"/>
          <w:szCs w:val="28"/>
          <w:lang w:val="en-US" w:eastAsia="zh-CN"/>
        </w:rPr>
        <w:t>5</w:t>
      </w:r>
      <w:r>
        <w:rPr>
          <w:rFonts w:ascii="宋体" w:hAnsi="宋体"/>
          <w:snapToGrid w:val="0"/>
          <w:sz w:val="28"/>
          <w:szCs w:val="28"/>
        </w:rPr>
        <w:t>.  招标文件的获取</w:t>
      </w:r>
      <w:bookmarkEnd w:id="187"/>
      <w:bookmarkEnd w:id="188"/>
      <w:bookmarkEnd w:id="189"/>
      <w:bookmarkEnd w:id="190"/>
      <w:bookmarkEnd w:id="191"/>
      <w:bookmarkEnd w:id="192"/>
      <w:bookmarkEnd w:id="193"/>
      <w:bookmarkEnd w:id="194"/>
      <w:bookmarkEnd w:id="195"/>
      <w:bookmarkEnd w:id="196"/>
      <w:bookmarkEnd w:id="197"/>
      <w:bookmarkEnd w:id="198"/>
    </w:p>
    <w:p>
      <w:pPr>
        <w:tabs>
          <w:tab w:val="left" w:pos="525"/>
          <w:tab w:val="left" w:pos="5080"/>
        </w:tabs>
        <w:autoSpaceDE w:val="0"/>
        <w:autoSpaceDN w:val="0"/>
        <w:adjustRightInd w:val="0"/>
        <w:snapToGrid w:val="0"/>
        <w:spacing w:line="450" w:lineRule="exact"/>
        <w:ind w:firstLine="424" w:firstLineChars="202"/>
        <w:rPr>
          <w:rFonts w:ascii="宋体" w:hAnsi="宋体"/>
          <w:snapToGrid w:val="0"/>
          <w:kern w:val="0"/>
          <w:szCs w:val="21"/>
        </w:rPr>
      </w:pPr>
      <w:bookmarkStart w:id="199" w:name="_Toc287620679"/>
      <w:bookmarkStart w:id="200" w:name="_Toc277082547"/>
      <w:bookmarkStart w:id="201" w:name="_Toc287607740"/>
      <w:bookmarkStart w:id="202" w:name="_Toc224103311"/>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1 本招标项目采用全流程电子招投标，招标人</w:t>
      </w:r>
      <w:r>
        <w:rPr>
          <w:rFonts w:ascii="宋体" w:hAnsi="宋体"/>
          <w:snapToGrid w:val="0"/>
          <w:kern w:val="0"/>
          <w:szCs w:val="21"/>
        </w:rPr>
        <w:t>必须将招标文件（含工程量清单）、图纸、澄清、修改、补充通知、最高限价通知等全部招标资料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送达所有被邀请投标人</w:t>
      </w:r>
      <w:r>
        <w:rPr>
          <w:rFonts w:hint="eastAsia" w:ascii="宋体" w:hAnsi="宋体"/>
          <w:snapToGrid w:val="0"/>
          <w:kern w:val="0"/>
          <w:szCs w:val="21"/>
        </w:rPr>
        <w:t>。</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 xml:space="preserve">2  </w:t>
      </w:r>
      <w:r>
        <w:rPr>
          <w:rFonts w:hint="eastAsia"/>
        </w:rPr>
        <w:t>投标人可在附件投标邀请书规定的时限内</w:t>
      </w:r>
      <w:r>
        <w:rPr>
          <w:rFonts w:hint="eastAsia" w:ascii="宋体" w:hAnsi="宋体"/>
          <w:snapToGrid w:val="0"/>
          <w:kern w:val="0"/>
          <w:szCs w:val="21"/>
        </w:rPr>
        <w:t>通过重庆市</w:t>
      </w:r>
      <w:r>
        <w:rPr>
          <w:rFonts w:ascii="宋体" w:hAnsi="宋体"/>
          <w:snapToGrid w:val="0"/>
          <w:kern w:val="0"/>
          <w:szCs w:val="21"/>
        </w:rPr>
        <w:t>电子招投标</w:t>
      </w:r>
      <w:r>
        <w:rPr>
          <w:rFonts w:hint="eastAsia" w:ascii="宋体" w:hAnsi="宋体"/>
          <w:snapToGrid w:val="0"/>
          <w:kern w:val="0"/>
          <w:szCs w:val="21"/>
        </w:rPr>
        <w:t>系统</w:t>
      </w:r>
      <w:r>
        <w:rPr>
          <w:rFonts w:hint="eastAsia"/>
        </w:rPr>
        <w:t>对本</w:t>
      </w:r>
      <w:r>
        <w:t>项目招标文件</w:t>
      </w:r>
      <w:r>
        <w:rPr>
          <w:rFonts w:hint="eastAsia"/>
        </w:rPr>
        <w:t>提出疑问。</w:t>
      </w:r>
    </w:p>
    <w:p>
      <w:pPr>
        <w:tabs>
          <w:tab w:val="left" w:pos="2420"/>
          <w:tab w:val="left" w:pos="5445"/>
        </w:tabs>
        <w:autoSpaceDE w:val="0"/>
        <w:autoSpaceDN w:val="0"/>
        <w:adjustRightInd w:val="0"/>
        <w:snapToGrid w:val="0"/>
        <w:spacing w:line="450" w:lineRule="exact"/>
        <w:ind w:firstLine="420"/>
      </w:pPr>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 xml:space="preserve">3  </w:t>
      </w:r>
      <w:r>
        <w:rPr>
          <w:rFonts w:hint="eastAsia"/>
        </w:rPr>
        <w:t>招标人应在附件投标邀请书规定的时限内通过</w:t>
      </w:r>
      <w:r>
        <w:rPr>
          <w:rFonts w:hint="eastAsia" w:ascii="宋体" w:hAnsi="宋体"/>
          <w:snapToGrid w:val="0"/>
          <w:kern w:val="0"/>
          <w:szCs w:val="21"/>
        </w:rPr>
        <w:t>重庆市</w:t>
      </w:r>
      <w:r>
        <w:rPr>
          <w:rFonts w:ascii="宋体" w:hAnsi="宋体"/>
          <w:snapToGrid w:val="0"/>
          <w:kern w:val="0"/>
          <w:szCs w:val="21"/>
        </w:rPr>
        <w:t>电子招投标</w:t>
      </w:r>
      <w:r>
        <w:rPr>
          <w:rFonts w:hint="eastAsia" w:ascii="宋体" w:hAnsi="宋体"/>
          <w:snapToGrid w:val="0"/>
          <w:kern w:val="0"/>
          <w:szCs w:val="21"/>
        </w:rPr>
        <w:t>系统</w:t>
      </w:r>
      <w:r>
        <w:rPr>
          <w:rFonts w:hint="eastAsia"/>
        </w:rPr>
        <w:t>发布澄清</w:t>
      </w:r>
      <w:r>
        <w:rPr>
          <w:rFonts w:hint="eastAsia"/>
          <w:lang w:eastAsia="zh-CN"/>
        </w:rPr>
        <w:t>或修改</w:t>
      </w:r>
      <w:r>
        <w:rPr>
          <w:rFonts w:hint="eastAsia"/>
        </w:rPr>
        <w:t>。</w:t>
      </w:r>
    </w:p>
    <w:p>
      <w:pPr>
        <w:pStyle w:val="4"/>
        <w:spacing w:before="100" w:after="100" w:line="450" w:lineRule="exact"/>
        <w:rPr>
          <w:rFonts w:ascii="宋体" w:hAnsi="宋体"/>
          <w:snapToGrid w:val="0"/>
          <w:sz w:val="28"/>
          <w:szCs w:val="28"/>
        </w:rPr>
      </w:pPr>
      <w:bookmarkStart w:id="203" w:name="_Toc59810289"/>
      <w:bookmarkStart w:id="204" w:name="_Toc8354"/>
      <w:bookmarkStart w:id="205" w:name="_Toc430530428"/>
      <w:bookmarkStart w:id="206" w:name="_Toc915"/>
      <w:bookmarkStart w:id="207" w:name="_Toc28204"/>
      <w:bookmarkStart w:id="208" w:name="_Toc10402"/>
      <w:bookmarkStart w:id="209" w:name="_Toc509218704"/>
      <w:bookmarkStart w:id="210" w:name="_Toc11483"/>
      <w:r>
        <w:rPr>
          <w:rFonts w:hint="eastAsia" w:ascii="宋体" w:hAnsi="宋体"/>
          <w:snapToGrid w:val="0"/>
          <w:sz w:val="28"/>
          <w:szCs w:val="28"/>
          <w:lang w:val="en-US" w:eastAsia="zh-CN"/>
        </w:rPr>
        <w:t>6</w:t>
      </w:r>
      <w:r>
        <w:rPr>
          <w:rFonts w:ascii="宋体" w:hAnsi="宋体"/>
          <w:snapToGrid w:val="0"/>
          <w:sz w:val="28"/>
          <w:szCs w:val="28"/>
        </w:rPr>
        <w:t>.  投标文件的递交</w:t>
      </w:r>
      <w:bookmarkEnd w:id="199"/>
      <w:bookmarkEnd w:id="200"/>
      <w:bookmarkEnd w:id="201"/>
      <w:bookmarkEnd w:id="202"/>
      <w:bookmarkEnd w:id="203"/>
      <w:bookmarkEnd w:id="204"/>
      <w:bookmarkEnd w:id="205"/>
      <w:bookmarkEnd w:id="206"/>
      <w:bookmarkEnd w:id="207"/>
      <w:bookmarkEnd w:id="208"/>
      <w:bookmarkEnd w:id="209"/>
      <w:bookmarkEnd w:id="210"/>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hint="eastAsia" w:ascii="宋体" w:hAnsi="宋体"/>
          <w:snapToGrid w:val="0"/>
          <w:kern w:val="0"/>
          <w:szCs w:val="21"/>
          <w:lang w:val="en-US" w:eastAsia="zh-CN"/>
        </w:rPr>
        <w:t>6</w:t>
      </w:r>
      <w:r>
        <w:rPr>
          <w:rFonts w:hint="eastAsia" w:ascii="宋体" w:hAnsi="宋体"/>
          <w:snapToGrid w:val="0"/>
          <w:kern w:val="0"/>
          <w:szCs w:val="21"/>
        </w:rPr>
        <w:t>.1  投标文件递交的截止时间（投标截止时间，下同）详见附件投标邀请书规定的投标截止时间，投标人应当在投标截止时间前，通过互联网使用CA数字证书登录重庆市电子招投标系统，将加密的电子投标文件上传。</w:t>
      </w:r>
    </w:p>
    <w:p>
      <w:pPr>
        <w:tabs>
          <w:tab w:val="left" w:pos="2420"/>
          <w:tab w:val="left" w:pos="5445"/>
        </w:tabs>
        <w:autoSpaceDE w:val="0"/>
        <w:autoSpaceDN w:val="0"/>
        <w:adjustRightInd w:val="0"/>
        <w:snapToGrid w:val="0"/>
        <w:spacing w:line="450" w:lineRule="exact"/>
        <w:ind w:firstLine="420" w:firstLineChars="200"/>
        <w:jc w:val="left"/>
        <w:rPr>
          <w:rFonts w:ascii="宋体" w:hAnsi="宋体"/>
          <w:snapToGrid w:val="0"/>
          <w:sz w:val="28"/>
          <w:szCs w:val="28"/>
        </w:rPr>
      </w:pPr>
      <w:r>
        <w:rPr>
          <w:rFonts w:hint="eastAsia" w:ascii="宋体" w:hAnsi="宋体"/>
          <w:snapToGrid w:val="0"/>
          <w:kern w:val="0"/>
          <w:szCs w:val="21"/>
          <w:lang w:val="en-US" w:eastAsia="zh-CN"/>
        </w:rPr>
        <w:t>6</w:t>
      </w:r>
      <w:r>
        <w:rPr>
          <w:rFonts w:hint="eastAsia" w:ascii="宋体" w:hAnsi="宋体"/>
          <w:snapToGrid w:val="0"/>
          <w:kern w:val="0"/>
          <w:szCs w:val="21"/>
        </w:rPr>
        <w:t>.2  未按要求加密的电子投标文件，将无法上传至重庆市电子招投标系统，逾期未完成投标文件上传的，视为撤回投标文件。</w:t>
      </w:r>
      <w:bookmarkStart w:id="211" w:name="_Toc287607741"/>
      <w:bookmarkStart w:id="212" w:name="_Toc277082548"/>
      <w:bookmarkStart w:id="213" w:name="_Toc224103312"/>
      <w:bookmarkStart w:id="214" w:name="_Toc509218705"/>
      <w:bookmarkStart w:id="215" w:name="_Toc430530429"/>
      <w:bookmarkStart w:id="216" w:name="_Toc287620680"/>
    </w:p>
    <w:p>
      <w:pPr>
        <w:pStyle w:val="4"/>
        <w:spacing w:before="100" w:after="100" w:line="450" w:lineRule="exact"/>
        <w:rPr>
          <w:rFonts w:ascii="宋体" w:hAnsi="宋体"/>
          <w:snapToGrid w:val="0"/>
          <w:sz w:val="28"/>
          <w:szCs w:val="28"/>
        </w:rPr>
      </w:pPr>
      <w:bookmarkStart w:id="217" w:name="_Toc59810290"/>
      <w:bookmarkStart w:id="218" w:name="_Toc16748"/>
      <w:bookmarkStart w:id="219" w:name="_Toc19762"/>
      <w:bookmarkStart w:id="220" w:name="_Toc17423"/>
      <w:bookmarkStart w:id="221" w:name="_Toc27620"/>
      <w:bookmarkStart w:id="222" w:name="_Toc24442"/>
      <w:r>
        <w:rPr>
          <w:rFonts w:hint="eastAsia" w:ascii="宋体" w:hAnsi="宋体"/>
          <w:snapToGrid w:val="0"/>
          <w:sz w:val="28"/>
          <w:szCs w:val="28"/>
          <w:lang w:val="en-US" w:eastAsia="zh-CN"/>
        </w:rPr>
        <w:t>7</w:t>
      </w:r>
      <w:r>
        <w:rPr>
          <w:rFonts w:ascii="宋体" w:hAnsi="宋体"/>
          <w:snapToGrid w:val="0"/>
          <w:sz w:val="28"/>
          <w:szCs w:val="28"/>
        </w:rPr>
        <w:t>.  确认</w:t>
      </w:r>
      <w:bookmarkEnd w:id="211"/>
      <w:bookmarkEnd w:id="212"/>
      <w:bookmarkEnd w:id="213"/>
      <w:bookmarkEnd w:id="214"/>
      <w:bookmarkEnd w:id="215"/>
      <w:bookmarkEnd w:id="216"/>
      <w:bookmarkEnd w:id="217"/>
      <w:bookmarkEnd w:id="218"/>
      <w:bookmarkEnd w:id="219"/>
      <w:bookmarkEnd w:id="220"/>
      <w:bookmarkEnd w:id="221"/>
      <w:bookmarkEnd w:id="222"/>
    </w:p>
    <w:p>
      <w:pPr>
        <w:tabs>
          <w:tab w:val="left" w:pos="633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pStyle w:val="4"/>
        <w:spacing w:before="100" w:after="100" w:line="450" w:lineRule="exact"/>
        <w:rPr>
          <w:rFonts w:ascii="宋体" w:hAnsi="宋体"/>
          <w:snapToGrid w:val="0"/>
          <w:sz w:val="28"/>
          <w:szCs w:val="28"/>
        </w:rPr>
      </w:pPr>
      <w:bookmarkStart w:id="223" w:name="_Toc32242"/>
      <w:bookmarkStart w:id="224" w:name="_Toc20544"/>
      <w:bookmarkStart w:id="225" w:name="_Toc287607742"/>
      <w:bookmarkStart w:id="226" w:name="_Toc287620681"/>
      <w:bookmarkStart w:id="227" w:name="_Toc509218706"/>
      <w:bookmarkStart w:id="228" w:name="_Toc277082549"/>
      <w:bookmarkStart w:id="229" w:name="_Toc21011"/>
      <w:bookmarkStart w:id="230" w:name="_Toc59810291"/>
      <w:bookmarkStart w:id="231" w:name="_Toc430530430"/>
      <w:bookmarkStart w:id="232" w:name="_Toc224103313"/>
      <w:bookmarkStart w:id="233" w:name="_Toc30664"/>
      <w:bookmarkStart w:id="234" w:name="_Toc27243"/>
      <w:r>
        <w:rPr>
          <w:rFonts w:hint="eastAsia" w:ascii="宋体" w:hAnsi="宋体"/>
          <w:snapToGrid w:val="0"/>
          <w:sz w:val="28"/>
          <w:szCs w:val="28"/>
          <w:lang w:val="en-US" w:eastAsia="zh-CN"/>
        </w:rPr>
        <w:t>8</w:t>
      </w:r>
      <w:r>
        <w:rPr>
          <w:rFonts w:ascii="宋体" w:hAnsi="宋体"/>
          <w:snapToGrid w:val="0"/>
          <w:sz w:val="28"/>
          <w:szCs w:val="28"/>
        </w:rPr>
        <w:t>.  联系方式</w:t>
      </w:r>
      <w:bookmarkEnd w:id="223"/>
      <w:bookmarkEnd w:id="224"/>
      <w:bookmarkEnd w:id="225"/>
      <w:bookmarkEnd w:id="226"/>
      <w:bookmarkEnd w:id="227"/>
      <w:bookmarkEnd w:id="228"/>
      <w:bookmarkEnd w:id="229"/>
      <w:bookmarkEnd w:id="230"/>
      <w:bookmarkEnd w:id="231"/>
      <w:bookmarkEnd w:id="232"/>
      <w:bookmarkEnd w:id="233"/>
      <w:bookmarkEnd w:id="234"/>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50" w:lineRule="exact"/>
        <w:jc w:val="right"/>
        <w:rPr>
          <w:rFonts w:ascii="宋体" w:hAnsi="宋体"/>
          <w:snapToGrid w:val="0"/>
          <w:kern w:val="0"/>
          <w:szCs w:val="21"/>
          <w:u w:val="single"/>
        </w:rPr>
      </w:pPr>
    </w:p>
    <w:p>
      <w:pPr>
        <w:pStyle w:val="2"/>
      </w:pPr>
    </w:p>
    <w:p>
      <w:pPr>
        <w:autoSpaceDE w:val="0"/>
        <w:autoSpaceDN w:val="0"/>
        <w:adjustRightInd w:val="0"/>
        <w:snapToGrid w:val="0"/>
        <w:spacing w:line="450" w:lineRule="exact"/>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 xml:space="preserve">日  </w:t>
      </w:r>
    </w:p>
    <w:p>
      <w:pPr>
        <w:autoSpaceDE w:val="0"/>
        <w:autoSpaceDN w:val="0"/>
        <w:adjustRightInd w:val="0"/>
        <w:snapToGrid w:val="0"/>
        <w:spacing w:line="200" w:lineRule="exact"/>
        <w:jc w:val="left"/>
        <w:rPr>
          <w:rFonts w:ascii="宋体" w:hAnsi="宋体"/>
          <w:snapToGrid w:val="0"/>
          <w:kern w:val="0"/>
          <w:sz w:val="20"/>
          <w:szCs w:val="20"/>
        </w:rPr>
      </w:pPr>
      <w:r>
        <w:rPr>
          <w:rFonts w:ascii="宋体" w:hAnsi="宋体"/>
          <w:snapToGrid w:val="0"/>
          <w:kern w:val="0"/>
          <w:szCs w:val="21"/>
        </w:rPr>
        <w:br w:type="page"/>
      </w:r>
    </w:p>
    <w:p>
      <w:pPr>
        <w:pStyle w:val="3"/>
        <w:spacing w:line="360" w:lineRule="auto"/>
        <w:jc w:val="center"/>
        <w:rPr>
          <w:rFonts w:ascii="宋体" w:hAnsi="宋体"/>
          <w:snapToGrid w:val="0"/>
          <w:kern w:val="0"/>
        </w:rPr>
      </w:pPr>
      <w:bookmarkStart w:id="235" w:name="_Toc287607743"/>
      <w:bookmarkStart w:id="236" w:name="_Toc3765"/>
      <w:bookmarkStart w:id="237" w:name="_Toc30576"/>
      <w:bookmarkStart w:id="238" w:name="_Toc509218707"/>
      <w:bookmarkStart w:id="239" w:name="_Toc59810292"/>
      <w:bookmarkStart w:id="240" w:name="_Toc4917"/>
      <w:bookmarkStart w:id="241" w:name="_Toc3771"/>
      <w:bookmarkStart w:id="242" w:name="_Toc8623"/>
      <w:bookmarkStart w:id="243" w:name="_Toc287620682"/>
      <w:bookmarkStart w:id="244" w:name="_Toc277082550"/>
      <w:bookmarkStart w:id="245" w:name="_Toc430530431"/>
      <w:bookmarkStart w:id="246" w:name="_Toc224103314"/>
      <w:r>
        <w:rPr>
          <w:rFonts w:ascii="宋体" w:hAnsi="宋体"/>
          <w:snapToGrid w:val="0"/>
          <w:kern w:val="0"/>
        </w:rPr>
        <w:t>第一章  投标邀请书（</w:t>
      </w:r>
      <w:r>
        <w:rPr>
          <w:rFonts w:hint="eastAsia" w:ascii="宋体" w:hAnsi="宋体"/>
          <w:snapToGrid w:val="0"/>
          <w:kern w:val="0"/>
        </w:rPr>
        <w:t>代资格预审通过通知书</w:t>
      </w:r>
      <w:r>
        <w:rPr>
          <w:rFonts w:ascii="宋体" w:hAnsi="宋体"/>
          <w:snapToGrid w:val="0"/>
          <w:kern w:val="0"/>
        </w:rPr>
        <w:t>）</w:t>
      </w:r>
      <w:bookmarkEnd w:id="235"/>
      <w:bookmarkEnd w:id="236"/>
      <w:bookmarkEnd w:id="237"/>
      <w:bookmarkEnd w:id="238"/>
      <w:bookmarkEnd w:id="239"/>
      <w:bookmarkEnd w:id="240"/>
      <w:bookmarkEnd w:id="241"/>
      <w:bookmarkEnd w:id="242"/>
      <w:bookmarkEnd w:id="243"/>
      <w:bookmarkEnd w:id="244"/>
      <w:bookmarkEnd w:id="245"/>
      <w:bookmarkEnd w:id="246"/>
    </w:p>
    <w:p>
      <w:pPr>
        <w:tabs>
          <w:tab w:val="left" w:pos="3370"/>
          <w:tab w:val="left" w:pos="5460"/>
        </w:tabs>
        <w:autoSpaceDE w:val="0"/>
        <w:autoSpaceDN w:val="0"/>
        <w:adjustRightInd w:val="0"/>
        <w:snapToGrid w:val="0"/>
        <w:spacing w:line="360" w:lineRule="auto"/>
        <w:jc w:val="center"/>
        <w:rPr>
          <w:rFonts w:ascii="宋体" w:hAnsi="宋体"/>
          <w:w w:val="99"/>
          <w:kern w:val="0"/>
          <w:sz w:val="28"/>
          <w:szCs w:val="28"/>
        </w:rPr>
      </w:pPr>
      <w:r>
        <w:rPr>
          <w:rFonts w:hint="eastAsia" w:ascii="宋体" w:hAnsi="宋体"/>
          <w:snapToGrid w:val="0"/>
          <w:kern w:val="0"/>
          <w:szCs w:val="21"/>
          <w:u w:val="single"/>
        </w:rPr>
        <w:t xml:space="preserve">                 </w:t>
      </w:r>
      <w:r>
        <w:rPr>
          <w:rFonts w:hint="eastAsia" w:ascii="宋体" w:hAnsi="宋体"/>
          <w:sz w:val="28"/>
          <w:szCs w:val="28"/>
          <w:u w:val="single"/>
        </w:rPr>
        <w:t>（项目名称）</w:t>
      </w:r>
      <w:r>
        <w:rPr>
          <w:rFonts w:hint="eastAsia" w:ascii="宋体" w:hAnsi="宋体"/>
          <w:w w:val="99"/>
          <w:kern w:val="0"/>
          <w:sz w:val="28"/>
          <w:szCs w:val="28"/>
        </w:rPr>
        <w:t>投标邀请书</w:t>
      </w:r>
    </w:p>
    <w:p>
      <w:pPr>
        <w:tabs>
          <w:tab w:val="left" w:pos="3370"/>
          <w:tab w:val="left" w:pos="5460"/>
        </w:tabs>
        <w:autoSpaceDE w:val="0"/>
        <w:autoSpaceDN w:val="0"/>
        <w:adjustRightInd w:val="0"/>
        <w:snapToGrid w:val="0"/>
        <w:spacing w:line="460" w:lineRule="exact"/>
        <w:jc w:val="left"/>
        <w:rPr>
          <w:rFonts w:ascii="宋体" w:hAnsi="宋体"/>
          <w:snapToGrid w:val="0"/>
          <w:kern w:val="0"/>
          <w:szCs w:val="21"/>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hint="eastAsia" w:ascii="宋体" w:hAnsi="宋体"/>
          <w:snapToGrid w:val="0"/>
          <w:kern w:val="0"/>
          <w:szCs w:val="21"/>
          <w:u w:val="single"/>
        </w:rPr>
        <w:t xml:space="preserve"> </w:t>
      </w:r>
      <w:r>
        <w:rPr>
          <w:rFonts w:ascii="宋体" w:hAnsi="宋体"/>
          <w:snapToGrid w:val="0"/>
          <w:kern w:val="0"/>
          <w:szCs w:val="21"/>
        </w:rPr>
        <w:t xml:space="preserve">： </w:t>
      </w:r>
    </w:p>
    <w:p>
      <w:pPr>
        <w:tabs>
          <w:tab w:val="left" w:pos="3370"/>
          <w:tab w:val="left" w:pos="546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你单位已通过资格预审，现邀请你单位按招标文件规定的内容，参加</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w:t>
      </w:r>
    </w:p>
    <w:p>
      <w:pPr>
        <w:tabs>
          <w:tab w:val="left" w:pos="3370"/>
          <w:tab w:val="left" w:pos="5445"/>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本招标项目采用全流程电子招投标，招标人</w:t>
      </w:r>
      <w:r>
        <w:rPr>
          <w:rFonts w:ascii="宋体" w:hAnsi="宋体"/>
          <w:snapToGrid w:val="0"/>
          <w:kern w:val="0"/>
          <w:szCs w:val="21"/>
        </w:rPr>
        <w:t>必须将招标文件（含工程量清单）、图纸、澄清、修改、补充通知、最高限价通知等全部招标资料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送达所有资格预审通过的投标人</w:t>
      </w:r>
      <w:r>
        <w:rPr>
          <w:rFonts w:hint="eastAsia" w:ascii="宋体" w:hAnsi="宋体"/>
          <w:snapToGrid w:val="0"/>
          <w:kern w:val="0"/>
          <w:szCs w:val="21"/>
        </w:rPr>
        <w:t>。</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u w:val="single"/>
        </w:rPr>
      </w:pPr>
      <w:r>
        <w:rPr>
          <w:rFonts w:ascii="宋体" w:hAnsi="宋体"/>
          <w:snapToGrid w:val="0"/>
          <w:kern w:val="0"/>
          <w:szCs w:val="21"/>
        </w:rPr>
        <w:t>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未按要求加密的电子投标文件，将无法上传至重庆市电子招投标系统，逾期未完成投标文件上传的，视为撤回投标文件。</w:t>
      </w:r>
    </w:p>
    <w:p>
      <w:pPr>
        <w:tabs>
          <w:tab w:val="left" w:pos="2320"/>
          <w:tab w:val="left" w:pos="5780"/>
          <w:tab w:val="left" w:pos="6420"/>
        </w:tabs>
        <w:autoSpaceDE w:val="0"/>
        <w:autoSpaceDN w:val="0"/>
        <w:adjustRightInd w:val="0"/>
        <w:snapToGrid w:val="0"/>
        <w:spacing w:line="360" w:lineRule="auto"/>
        <w:ind w:firstLine="42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招</w:t>
      </w:r>
      <w:r>
        <w:rPr>
          <w:rFonts w:hint="eastAsia" w:ascii="宋体" w:hAnsi="宋体"/>
          <w:kern w:val="0"/>
          <w:szCs w:val="21"/>
        </w:rPr>
        <w:t xml:space="preserve"> </w:t>
      </w:r>
      <w:r>
        <w:rPr>
          <w:rFonts w:ascii="宋体" w:hAnsi="宋体"/>
          <w:kern w:val="0"/>
          <w:szCs w:val="21"/>
        </w:rPr>
        <w:t>标</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招标代理机构：</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position w:val="-3"/>
          <w:szCs w:val="21"/>
          <w:u w:val="single"/>
        </w:rPr>
      </w:pP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u w:val="single"/>
        </w:rPr>
      </w:pP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电子邮件：</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开户银行：</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账    号：</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before="340" w:after="330" w:line="390" w:lineRule="exact"/>
        <w:jc w:val="right"/>
        <w:rPr>
          <w:rFonts w:ascii="宋体" w:hAnsi="宋体"/>
          <w:snapToGrid w:val="0"/>
          <w:kern w:val="0"/>
        </w:rPr>
      </w:pPr>
      <w:r>
        <w:rPr>
          <w:rFonts w:ascii="宋体" w:hAnsi="宋体"/>
          <w:snapToGrid w:val="0"/>
          <w:kern w:val="0"/>
        </w:rPr>
        <w:t xml:space="preserve">                                            </w:t>
      </w:r>
      <w:r>
        <w:rPr>
          <w:rFonts w:ascii="宋体" w:hAnsi="宋体"/>
          <w:snapToGrid w:val="0"/>
          <w:kern w:val="0"/>
          <w:u w:val="single"/>
        </w:rPr>
        <w:t xml:space="preserve"> </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年</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月</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日</w:t>
      </w:r>
      <w:bookmarkStart w:id="247" w:name="_Toc430530432"/>
      <w:bookmarkStart w:id="248" w:name="_Toc287607744"/>
      <w:bookmarkStart w:id="249" w:name="_Toc287620683"/>
      <w:bookmarkStart w:id="250" w:name="_Toc224103315"/>
    </w:p>
    <w:p>
      <w:pPr>
        <w:pStyle w:val="2"/>
      </w:pPr>
    </w:p>
    <w:p>
      <w:pPr>
        <w:pStyle w:val="2"/>
      </w:pPr>
    </w:p>
    <w:p>
      <w:pPr>
        <w:pStyle w:val="3"/>
        <w:spacing w:before="200" w:after="200" w:line="360" w:lineRule="auto"/>
        <w:jc w:val="center"/>
        <w:rPr>
          <w:rFonts w:ascii="黑体" w:hAnsi="黑体" w:eastAsia="黑体"/>
          <w:b w:val="0"/>
          <w:bCs w:val="0"/>
          <w:sz w:val="32"/>
        </w:rPr>
      </w:pPr>
      <w:r>
        <w:rPr>
          <w:rFonts w:ascii="宋体" w:hAnsi="宋体"/>
          <w:bCs w:val="0"/>
          <w:snapToGrid w:val="0"/>
          <w:kern w:val="0"/>
        </w:rPr>
        <w:br w:type="page"/>
      </w:r>
      <w:bookmarkStart w:id="251" w:name="_Toc221950007"/>
      <w:bookmarkStart w:id="252" w:name="_Toc6493"/>
      <w:bookmarkStart w:id="253" w:name="_Toc229408462"/>
      <w:bookmarkStart w:id="254" w:name="_Toc168476045"/>
      <w:bookmarkStart w:id="255" w:name="_Toc28305"/>
      <w:bookmarkStart w:id="256" w:name="_Toc144974495"/>
      <w:bookmarkStart w:id="257" w:name="_Toc222033832"/>
      <w:bookmarkStart w:id="258" w:name="_Toc229305341"/>
      <w:bookmarkStart w:id="259" w:name="_Toc168475642"/>
      <w:bookmarkStart w:id="260" w:name="_Toc7141"/>
      <w:bookmarkStart w:id="261" w:name="_Toc14387"/>
      <w:bookmarkStart w:id="262" w:name="_Toc24012"/>
      <w:bookmarkStart w:id="263" w:name="_Toc222032650"/>
      <w:bookmarkStart w:id="264" w:name="_Toc222029481"/>
      <w:bookmarkStart w:id="265" w:name="_Toc222030983"/>
      <w:bookmarkStart w:id="266" w:name="_Toc59810293"/>
      <w:r>
        <w:rPr>
          <w:rFonts w:hint="eastAsia" w:ascii="宋体" w:hAnsi="宋体"/>
          <w:snapToGrid w:val="0"/>
          <w:kern w:val="0"/>
        </w:rPr>
        <w:t>第二章 投标人须知</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pPr>
        <w:spacing w:line="360" w:lineRule="auto"/>
        <w:jc w:val="center"/>
        <w:outlineLvl w:val="1"/>
        <w:rPr>
          <w:rFonts w:ascii="黑体" w:hAnsi="黑体" w:eastAsia="黑体"/>
          <w:sz w:val="28"/>
          <w:szCs w:val="28"/>
        </w:rPr>
      </w:pPr>
      <w:bookmarkStart w:id="267" w:name="_Toc32525"/>
      <w:bookmarkStart w:id="268" w:name="_Toc11102"/>
      <w:bookmarkStart w:id="269" w:name="_Toc221950008"/>
      <w:r>
        <w:rPr>
          <w:rFonts w:hint="eastAsia" w:ascii="黑体" w:hAnsi="黑体" w:eastAsia="黑体"/>
          <w:sz w:val="28"/>
          <w:szCs w:val="28"/>
        </w:rPr>
        <w:t>投标人须知前附表</w:t>
      </w:r>
      <w:bookmarkEnd w:id="267"/>
      <w:bookmarkEnd w:id="268"/>
      <w:bookmarkEnd w:id="269"/>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5"/>
        <w:tblW w:w="9288" w:type="dxa"/>
        <w:tblInd w:w="0" w:type="dxa"/>
        <w:tblLayout w:type="fixed"/>
        <w:tblCellMar>
          <w:top w:w="0" w:type="dxa"/>
          <w:left w:w="108" w:type="dxa"/>
          <w:bottom w:w="0" w:type="dxa"/>
          <w:right w:w="108" w:type="dxa"/>
        </w:tblCellMar>
      </w:tblPr>
      <w:tblGrid>
        <w:gridCol w:w="1098"/>
        <w:gridCol w:w="2555"/>
        <w:gridCol w:w="19"/>
        <w:gridCol w:w="5616"/>
      </w:tblGrid>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b/>
                <w:szCs w:val="21"/>
              </w:rPr>
            </w:pPr>
            <w:bookmarkStart w:id="270" w:name="_Toc221950009"/>
            <w:r>
              <w:rPr>
                <w:rFonts w:hint="eastAsia" w:ascii="宋体" w:hAnsi="宋体" w:eastAsia="宋体" w:cs="宋体"/>
                <w:b/>
                <w:szCs w:val="21"/>
              </w:rPr>
              <w:t>条款号</w:t>
            </w:r>
            <w:bookmarkEnd w:id="270"/>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b/>
                <w:szCs w:val="21"/>
              </w:rPr>
            </w:pPr>
            <w:bookmarkStart w:id="271" w:name="_Toc221950010"/>
            <w:r>
              <w:rPr>
                <w:rFonts w:hint="eastAsia" w:ascii="宋体" w:hAnsi="宋体" w:eastAsia="宋体" w:cs="宋体"/>
                <w:b/>
                <w:szCs w:val="21"/>
              </w:rPr>
              <w:t>条  款  名  称</w:t>
            </w:r>
            <w:bookmarkEnd w:id="271"/>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b/>
                <w:szCs w:val="21"/>
              </w:rPr>
            </w:pPr>
            <w:bookmarkStart w:id="272" w:name="_Toc221950011"/>
            <w:r>
              <w:rPr>
                <w:rFonts w:hint="eastAsia" w:ascii="宋体" w:hAnsi="宋体" w:eastAsia="宋体" w:cs="宋体"/>
                <w:b/>
                <w:szCs w:val="21"/>
              </w:rPr>
              <w:t>编  列  内  容</w:t>
            </w:r>
            <w:bookmarkEnd w:id="272"/>
          </w:p>
        </w:tc>
      </w:tr>
      <w:tr>
        <w:tblPrEx>
          <w:tblCellMar>
            <w:top w:w="0" w:type="dxa"/>
            <w:left w:w="108" w:type="dxa"/>
            <w:bottom w:w="0" w:type="dxa"/>
            <w:right w:w="108" w:type="dxa"/>
          </w:tblCellMar>
        </w:tblPrEx>
        <w:trPr>
          <w:trHeight w:val="31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73" w:name="_Toc221950012"/>
            <w:r>
              <w:rPr>
                <w:rFonts w:hint="eastAsia" w:ascii="宋体" w:hAnsi="宋体" w:eastAsia="宋体" w:cs="宋体"/>
                <w:szCs w:val="21"/>
              </w:rPr>
              <w:t>1.1.2</w:t>
            </w:r>
            <w:bookmarkEnd w:id="273"/>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74" w:name="_Toc221950013"/>
            <w:r>
              <w:rPr>
                <w:rFonts w:hint="eastAsia" w:ascii="宋体" w:hAnsi="宋体" w:eastAsia="宋体" w:cs="宋体"/>
                <w:szCs w:val="21"/>
              </w:rPr>
              <w:t>招标人</w:t>
            </w:r>
            <w:bookmarkEnd w:id="274"/>
            <w:r>
              <w:rPr>
                <w:rFonts w:hint="eastAsia" w:ascii="宋体" w:hAnsi="宋体" w:eastAsia="宋体" w:cs="宋体"/>
                <w:szCs w:val="21"/>
              </w:rPr>
              <w:t xml:space="preserve"> </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名称：</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地址：</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联系人：</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kern w:val="0"/>
                <w:szCs w:val="21"/>
              </w:rPr>
              <w:t>电话：</w:t>
            </w: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rPr>
          <w:trHeight w:val="49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75" w:name="_Toc221950014"/>
            <w:r>
              <w:rPr>
                <w:rFonts w:hint="eastAsia" w:ascii="宋体" w:hAnsi="宋体" w:eastAsia="宋体" w:cs="宋体"/>
                <w:szCs w:val="21"/>
              </w:rPr>
              <w:t>1.1.3</w:t>
            </w:r>
            <w:bookmarkEnd w:id="275"/>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76" w:name="_Toc221950015"/>
            <w:r>
              <w:rPr>
                <w:rFonts w:hint="eastAsia" w:ascii="宋体" w:hAnsi="宋体" w:eastAsia="宋体" w:cs="宋体"/>
                <w:szCs w:val="21"/>
              </w:rPr>
              <w:t>招标代理机构</w:t>
            </w:r>
            <w:bookmarkEnd w:id="276"/>
            <w:r>
              <w:rPr>
                <w:rFonts w:hint="eastAsia" w:ascii="宋体" w:hAnsi="宋体" w:eastAsia="宋体" w:cs="宋体"/>
                <w:szCs w:val="21"/>
              </w:rPr>
              <w:t xml:space="preserve"> </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名称：</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地址：</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联系人：</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kern w:val="0"/>
                <w:szCs w:val="21"/>
              </w:rPr>
              <w:t>电话：</w:t>
            </w: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rPr>
          <w:trHeight w:val="45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77" w:name="_Toc221950016"/>
            <w:r>
              <w:rPr>
                <w:rFonts w:hint="eastAsia" w:ascii="宋体" w:hAnsi="宋体" w:eastAsia="宋体" w:cs="宋体"/>
                <w:szCs w:val="21"/>
              </w:rPr>
              <w:t>1.1.4</w:t>
            </w:r>
            <w:bookmarkEnd w:id="277"/>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78" w:name="_Toc221950017"/>
            <w:r>
              <w:rPr>
                <w:rFonts w:hint="eastAsia" w:ascii="宋体" w:hAnsi="宋体" w:eastAsia="宋体" w:cs="宋体"/>
                <w:szCs w:val="21"/>
              </w:rPr>
              <w:t>项目名称</w:t>
            </w:r>
            <w:bookmarkEnd w:id="278"/>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ind w:firstLine="0" w:firstLineChars="0"/>
              <w:textAlignment w:val="auto"/>
              <w:rPr>
                <w:rFonts w:hint="eastAsia" w:ascii="宋体" w:hAnsi="宋体" w:eastAsia="宋体" w:cs="宋体"/>
                <w:szCs w:val="21"/>
              </w:rPr>
            </w:pP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79" w:name="_Toc221950018"/>
            <w:r>
              <w:rPr>
                <w:rFonts w:hint="eastAsia" w:ascii="宋体" w:hAnsi="宋体" w:eastAsia="宋体" w:cs="宋体"/>
                <w:szCs w:val="21"/>
              </w:rPr>
              <w:t>1.1.5</w:t>
            </w:r>
            <w:bookmarkEnd w:id="279"/>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0" w:name="_Toc221950019"/>
            <w:r>
              <w:rPr>
                <w:rFonts w:hint="eastAsia" w:ascii="宋体" w:hAnsi="宋体" w:eastAsia="宋体" w:cs="宋体"/>
                <w:szCs w:val="21"/>
              </w:rPr>
              <w:t>建设地点</w:t>
            </w:r>
            <w:bookmarkEnd w:id="280"/>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ind w:firstLine="0" w:firstLineChars="0"/>
              <w:textAlignment w:val="auto"/>
              <w:rPr>
                <w:rFonts w:hint="eastAsia" w:ascii="宋体" w:hAnsi="宋体" w:eastAsia="宋体" w:cs="宋体"/>
                <w:szCs w:val="21"/>
              </w:rPr>
            </w:pP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rPr>
          <w:trHeight w:val="43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1" w:name="_Toc221950020"/>
            <w:r>
              <w:rPr>
                <w:rFonts w:hint="eastAsia" w:ascii="宋体" w:hAnsi="宋体" w:eastAsia="宋体" w:cs="宋体"/>
                <w:szCs w:val="21"/>
              </w:rPr>
              <w:t>1.1.6</w:t>
            </w:r>
            <w:bookmarkEnd w:id="281"/>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2" w:name="_Toc221950021"/>
            <w:r>
              <w:rPr>
                <w:rFonts w:hint="eastAsia" w:ascii="宋体" w:hAnsi="宋体" w:eastAsia="宋体" w:cs="宋体"/>
                <w:szCs w:val="21"/>
              </w:rPr>
              <w:t>现场管理机构</w:t>
            </w:r>
            <w:bookmarkEnd w:id="282"/>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rPr>
          <w:trHeight w:val="43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3" w:name="_Toc221950022"/>
            <w:r>
              <w:rPr>
                <w:rFonts w:hint="eastAsia" w:ascii="宋体" w:hAnsi="宋体" w:eastAsia="宋体" w:cs="宋体"/>
                <w:szCs w:val="21"/>
              </w:rPr>
              <w:t>1.1.7</w:t>
            </w:r>
            <w:bookmarkEnd w:id="283"/>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4" w:name="_Toc221950023"/>
            <w:r>
              <w:rPr>
                <w:rFonts w:hint="eastAsia" w:ascii="宋体" w:hAnsi="宋体" w:eastAsia="宋体" w:cs="宋体"/>
                <w:szCs w:val="21"/>
              </w:rPr>
              <w:t>设计</w:t>
            </w:r>
            <w:bookmarkEnd w:id="284"/>
            <w:r>
              <w:rPr>
                <w:rFonts w:hint="eastAsia" w:ascii="宋体" w:hAnsi="宋体" w:eastAsia="宋体" w:cs="宋体"/>
                <w:szCs w:val="21"/>
              </w:rPr>
              <w:t>人</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rPr>
          <w:trHeight w:val="45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5" w:name="_Toc221950024"/>
            <w:r>
              <w:rPr>
                <w:rFonts w:hint="eastAsia" w:ascii="宋体" w:hAnsi="宋体" w:eastAsia="宋体" w:cs="宋体"/>
                <w:szCs w:val="21"/>
              </w:rPr>
              <w:t>1.1.8</w:t>
            </w:r>
            <w:bookmarkEnd w:id="285"/>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6" w:name="_Toc221950025"/>
            <w:r>
              <w:rPr>
                <w:rFonts w:hint="eastAsia" w:ascii="宋体" w:hAnsi="宋体" w:eastAsia="宋体" w:cs="宋体"/>
                <w:szCs w:val="21"/>
              </w:rPr>
              <w:t>监理</w:t>
            </w:r>
            <w:bookmarkEnd w:id="286"/>
            <w:r>
              <w:rPr>
                <w:rFonts w:hint="eastAsia" w:ascii="宋体" w:hAnsi="宋体" w:eastAsia="宋体" w:cs="宋体"/>
                <w:szCs w:val="21"/>
              </w:rPr>
              <w:t>人</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rPr>
          <w:trHeight w:val="31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7" w:name="_Toc221950026"/>
            <w:r>
              <w:rPr>
                <w:rFonts w:hint="eastAsia" w:ascii="宋体" w:hAnsi="宋体" w:eastAsia="宋体" w:cs="宋体"/>
                <w:szCs w:val="21"/>
              </w:rPr>
              <w:t>1.1.9</w:t>
            </w:r>
            <w:bookmarkEnd w:id="287"/>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r>
              <w:rPr>
                <w:rFonts w:hint="eastAsia" w:ascii="宋体" w:hAnsi="宋体" w:eastAsia="宋体" w:cs="宋体"/>
                <w:szCs w:val="21"/>
              </w:rPr>
              <w:t>代建机构</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color w:val="auto"/>
                <w:szCs w:val="21"/>
                <w:highlight w:val="none"/>
                <w:u w:val="single"/>
                <w:lang w:val="en-US" w:eastAsia="zh-CN"/>
              </w:rPr>
              <w:t xml:space="preserve">        </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8" w:name="_Toc221950030"/>
            <w:r>
              <w:rPr>
                <w:rFonts w:hint="eastAsia" w:ascii="宋体" w:hAnsi="宋体" w:eastAsia="宋体" w:cs="宋体"/>
                <w:szCs w:val="21"/>
              </w:rPr>
              <w:t>1.2.1</w:t>
            </w:r>
            <w:bookmarkEnd w:id="288"/>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89" w:name="_Toc221950031"/>
            <w:r>
              <w:rPr>
                <w:rFonts w:hint="eastAsia" w:ascii="宋体" w:hAnsi="宋体" w:eastAsia="宋体" w:cs="宋体"/>
                <w:szCs w:val="21"/>
              </w:rPr>
              <w:t>资金来源</w:t>
            </w:r>
            <w:bookmarkEnd w:id="289"/>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szCs w:val="21"/>
              </w:rPr>
              <w:t>资金来源为：</w:t>
            </w:r>
            <w:r>
              <w:rPr>
                <w:rFonts w:hint="eastAsia" w:ascii="宋体" w:hAnsi="宋体" w:eastAsia="宋体" w:cs="宋体"/>
                <w:szCs w:val="21"/>
                <w:u w:val="single"/>
              </w:rPr>
              <w:t xml:space="preserve">    </w:t>
            </w:r>
            <w:r>
              <w:rPr>
                <w:rFonts w:hint="eastAsia" w:ascii="宋体" w:hAnsi="宋体" w:eastAsia="宋体" w:cs="宋体"/>
                <w:szCs w:val="21"/>
              </w:rPr>
              <w:t>投资或筹集（或由</w:t>
            </w:r>
            <w:r>
              <w:rPr>
                <w:rFonts w:hint="eastAsia" w:ascii="宋体" w:hAnsi="宋体" w:eastAsia="宋体" w:cs="宋体"/>
                <w:szCs w:val="21"/>
                <w:u w:val="single"/>
              </w:rPr>
              <w:t xml:space="preserve">    </w:t>
            </w:r>
            <w:r>
              <w:rPr>
                <w:rFonts w:hint="eastAsia" w:ascii="宋体" w:hAnsi="宋体" w:eastAsia="宋体" w:cs="宋体"/>
                <w:szCs w:val="21"/>
              </w:rPr>
              <w:t>贷款）。资金性质为：</w:t>
            </w:r>
            <w:r>
              <w:rPr>
                <w:rFonts w:hint="eastAsia" w:ascii="宋体" w:hAnsi="宋体" w:eastAsia="宋体" w:cs="宋体"/>
                <w:szCs w:val="21"/>
                <w:u w:val="single"/>
              </w:rPr>
              <w:t xml:space="preserve">    </w:t>
            </w:r>
            <w:r>
              <w:rPr>
                <w:rFonts w:hint="eastAsia" w:ascii="宋体" w:hAnsi="宋体" w:eastAsia="宋体" w:cs="宋体"/>
                <w:szCs w:val="21"/>
              </w:rPr>
              <w:t>（全部国有/国有控股/国有占主导地位/非国有）。</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0" w:name="_Toc221950032"/>
            <w:r>
              <w:rPr>
                <w:rFonts w:hint="eastAsia" w:ascii="宋体" w:hAnsi="宋体" w:eastAsia="宋体" w:cs="宋体"/>
                <w:szCs w:val="21"/>
              </w:rPr>
              <w:t>1.2.2</w:t>
            </w:r>
            <w:bookmarkEnd w:id="290"/>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1" w:name="_Toc221950033"/>
            <w:r>
              <w:rPr>
                <w:rFonts w:hint="eastAsia" w:ascii="宋体" w:hAnsi="宋体" w:eastAsia="宋体" w:cs="宋体"/>
                <w:szCs w:val="21"/>
              </w:rPr>
              <w:t>出资比例</w:t>
            </w:r>
            <w:bookmarkEnd w:id="291"/>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szCs w:val="21"/>
                <w:u w:val="single"/>
              </w:rPr>
              <w:t xml:space="preserve">      </w:t>
            </w:r>
          </w:p>
        </w:tc>
      </w:tr>
      <w:t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2" w:name="_Toc221950034"/>
            <w:r>
              <w:rPr>
                <w:rFonts w:hint="eastAsia" w:ascii="宋体" w:hAnsi="宋体" w:eastAsia="宋体" w:cs="宋体"/>
                <w:szCs w:val="21"/>
              </w:rPr>
              <w:t>1.2.3</w:t>
            </w:r>
            <w:bookmarkEnd w:id="292"/>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3" w:name="_Toc221950035"/>
            <w:r>
              <w:rPr>
                <w:rFonts w:hint="eastAsia" w:ascii="宋体" w:hAnsi="宋体" w:eastAsia="宋体" w:cs="宋体"/>
                <w:szCs w:val="21"/>
              </w:rPr>
              <w:t>资金落实情况</w:t>
            </w:r>
            <w:bookmarkEnd w:id="293"/>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szCs w:val="21"/>
                <w:u w:val="single"/>
              </w:rPr>
              <w:t xml:space="preserve">      </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4" w:name="_Toc221950036"/>
            <w:r>
              <w:rPr>
                <w:rFonts w:hint="eastAsia" w:ascii="宋体" w:hAnsi="宋体" w:eastAsia="宋体" w:cs="宋体"/>
                <w:szCs w:val="21"/>
              </w:rPr>
              <w:t>1.3.1</w:t>
            </w:r>
            <w:bookmarkEnd w:id="294"/>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5" w:name="_Toc221950037"/>
            <w:r>
              <w:rPr>
                <w:rFonts w:hint="eastAsia" w:ascii="宋体" w:hAnsi="宋体" w:eastAsia="宋体" w:cs="宋体"/>
                <w:szCs w:val="21"/>
              </w:rPr>
              <w:t>招标范围</w:t>
            </w:r>
            <w:bookmarkEnd w:id="295"/>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snapToGrid w:val="0"/>
                <w:kern w:val="0"/>
                <w:szCs w:val="21"/>
                <w:u w:val="single"/>
              </w:rPr>
            </w:pPr>
            <w:r>
              <w:rPr>
                <w:rFonts w:hint="eastAsia" w:ascii="宋体" w:hAnsi="宋体" w:eastAsia="宋体" w:cs="宋体"/>
                <w:i/>
                <w:iCs/>
                <w:szCs w:val="21"/>
              </w:rPr>
              <w:t>[提示：与招标公告保持一致。]</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6" w:name="_Toc221950038"/>
            <w:r>
              <w:rPr>
                <w:rFonts w:hint="eastAsia" w:ascii="宋体" w:hAnsi="宋体" w:eastAsia="宋体" w:cs="宋体"/>
                <w:szCs w:val="21"/>
              </w:rPr>
              <w:t>1.3.2</w:t>
            </w:r>
            <w:bookmarkEnd w:id="296"/>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7" w:name="_Toc221950039"/>
            <w:r>
              <w:rPr>
                <w:rFonts w:hint="eastAsia" w:ascii="宋体" w:hAnsi="宋体" w:eastAsia="宋体" w:cs="宋体"/>
                <w:szCs w:val="21"/>
              </w:rPr>
              <w:t>计划工期</w:t>
            </w:r>
            <w:bookmarkEnd w:id="297"/>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工期：</w:t>
            </w:r>
            <w:r>
              <w:rPr>
                <w:rFonts w:hint="eastAsia" w:ascii="宋体" w:hAnsi="宋体" w:eastAsia="宋体" w:cs="宋体"/>
                <w:kern w:val="0"/>
                <w:szCs w:val="21"/>
                <w:u w:val="single"/>
              </w:rPr>
              <w:t xml:space="preserve">      日历天</w:t>
            </w:r>
            <w:r>
              <w:rPr>
                <w:rFonts w:hint="eastAsia" w:ascii="宋体" w:hAnsi="宋体" w:eastAsia="宋体" w:cs="宋体"/>
                <w:kern w:val="0"/>
                <w:szCs w:val="21"/>
              </w:rPr>
              <w:t xml:space="preserve">，缺陷责任期: </w:t>
            </w:r>
            <w:r>
              <w:rPr>
                <w:rFonts w:hint="eastAsia" w:ascii="宋体" w:hAnsi="宋体" w:eastAsia="宋体" w:cs="宋体"/>
                <w:kern w:val="0"/>
                <w:szCs w:val="21"/>
                <w:u w:val="single"/>
              </w:rPr>
              <w:t xml:space="preserve">    个月</w:t>
            </w:r>
            <w:r>
              <w:rPr>
                <w:rFonts w:hint="eastAsia" w:ascii="宋体" w:hAnsi="宋体" w:eastAsia="宋体" w:cs="宋体"/>
                <w:kern w:val="0"/>
                <w:szCs w:val="21"/>
              </w:rPr>
              <w:t>。（具体以监理的开工通知中写明的开工日期起算，至</w:t>
            </w:r>
            <w:r>
              <w:rPr>
                <w:rFonts w:hint="eastAsia" w:ascii="宋体" w:hAnsi="宋体" w:eastAsia="宋体" w:cs="宋体"/>
                <w:szCs w:val="21"/>
              </w:rPr>
              <w:t>承包人按约定在投标函中承诺的完成合同工程所需期限为止。实际完工日期以合同工程完工证书中写明的日期为准。</w:t>
            </w:r>
            <w:r>
              <w:rPr>
                <w:rFonts w:hint="eastAsia" w:ascii="宋体" w:hAnsi="宋体" w:eastAsia="宋体" w:cs="宋体"/>
                <w:kern w:val="0"/>
                <w:szCs w:val="21"/>
              </w:rPr>
              <w:t>）</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kern w:val="0"/>
                <w:szCs w:val="21"/>
              </w:rPr>
              <w:t>计划开工日期：</w:t>
            </w:r>
            <w:r>
              <w:rPr>
                <w:rFonts w:hint="eastAsia" w:ascii="宋体" w:hAnsi="宋体" w:eastAsia="宋体" w:cs="宋体"/>
                <w:kern w:val="0"/>
                <w:szCs w:val="21"/>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u w:val="single"/>
              </w:rPr>
            </w:pPr>
            <w:r>
              <w:rPr>
                <w:rFonts w:hint="eastAsia" w:ascii="宋体" w:hAnsi="宋体" w:eastAsia="宋体" w:cs="宋体"/>
                <w:kern w:val="0"/>
                <w:szCs w:val="21"/>
              </w:rPr>
              <w:t>计划完工（竣工）日期：</w:t>
            </w:r>
            <w:r>
              <w:rPr>
                <w:rFonts w:hint="eastAsia" w:ascii="宋体" w:hAnsi="宋体" w:eastAsia="宋体" w:cs="宋体"/>
                <w:kern w:val="0"/>
                <w:szCs w:val="21"/>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Cs w:val="21"/>
              </w:rPr>
            </w:pPr>
            <w:r>
              <w:rPr>
                <w:rFonts w:hint="eastAsia" w:ascii="宋体" w:hAnsi="宋体" w:eastAsia="宋体" w:cs="宋体"/>
                <w:b/>
                <w:szCs w:val="21"/>
              </w:rPr>
              <w:t>□节点工期：</w:t>
            </w:r>
            <w:r>
              <w:rPr>
                <w:rFonts w:hint="eastAsia" w:ascii="宋体" w:hAnsi="宋体" w:eastAsia="宋体" w:cs="宋体"/>
                <w:kern w:val="0"/>
                <w:szCs w:val="21"/>
              </w:rPr>
              <w:t xml:space="preserve"> </w:t>
            </w:r>
            <w:r>
              <w:rPr>
                <w:rFonts w:hint="eastAsia" w:ascii="宋体" w:hAnsi="宋体" w:eastAsia="宋体" w:cs="宋体"/>
                <w:kern w:val="0"/>
                <w:szCs w:val="21"/>
                <w:u w:val="single"/>
              </w:rPr>
              <w:t xml:space="preserve">       </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8" w:name="_Toc221950043"/>
            <w:r>
              <w:rPr>
                <w:rFonts w:hint="eastAsia" w:ascii="宋体" w:hAnsi="宋体" w:eastAsia="宋体" w:cs="宋体"/>
                <w:szCs w:val="21"/>
              </w:rPr>
              <w:t>1.3.3</w:t>
            </w:r>
            <w:bookmarkEnd w:id="298"/>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299" w:name="_Toc221950044"/>
            <w:r>
              <w:rPr>
                <w:rFonts w:hint="eastAsia" w:ascii="宋体" w:hAnsi="宋体" w:eastAsia="宋体" w:cs="宋体"/>
                <w:szCs w:val="21"/>
              </w:rPr>
              <w:t>质量要求</w:t>
            </w:r>
            <w:bookmarkEnd w:id="299"/>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ind w:firstLine="412"/>
              <w:textAlignment w:val="auto"/>
              <w:rPr>
                <w:rFonts w:hint="eastAsia" w:ascii="宋体" w:hAnsi="宋体" w:eastAsia="宋体" w:cs="宋体"/>
                <w:szCs w:val="21"/>
              </w:rPr>
            </w:pPr>
            <w:r>
              <w:rPr>
                <w:rFonts w:hint="eastAsia" w:ascii="宋体" w:hAnsi="宋体" w:eastAsia="宋体" w:cs="宋体"/>
                <w:u w:val="none"/>
              </w:rPr>
              <w:t>符合强制性质量标准，符合</w:t>
            </w:r>
            <w:r>
              <w:rPr>
                <w:rFonts w:hint="eastAsia" w:ascii="宋体" w:hAnsi="宋体" w:eastAsia="宋体" w:cs="宋体"/>
                <w:u w:val="single"/>
              </w:rPr>
              <w:t>国家和重庆市现行有关施工质量验收规范要求，并达到合格标准</w:t>
            </w:r>
            <w:r>
              <w:rPr>
                <w:rFonts w:hint="eastAsia" w:ascii="宋体" w:hAnsi="宋体" w:eastAsia="宋体" w:cs="宋体"/>
                <w:u w:val="none"/>
              </w:rPr>
              <w:t>。</w:t>
            </w:r>
          </w:p>
        </w:tc>
      </w:tr>
      <w:tr>
        <w:tblPrEx>
          <w:tblCellMar>
            <w:top w:w="0" w:type="dxa"/>
            <w:left w:w="108" w:type="dxa"/>
            <w:bottom w:w="0" w:type="dxa"/>
            <w:right w:w="108" w:type="dxa"/>
          </w:tblCellMar>
        </w:tblPrEx>
        <w:trPr>
          <w:trHeight w:val="1124" w:hRule="atLeast"/>
        </w:trPr>
        <w:tc>
          <w:tcPr>
            <w:tcW w:w="1098"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300" w:name="_Toc221950045"/>
            <w:r>
              <w:rPr>
                <w:rFonts w:hint="eastAsia" w:ascii="宋体" w:hAnsi="宋体" w:eastAsia="宋体" w:cs="宋体"/>
                <w:szCs w:val="21"/>
              </w:rPr>
              <w:t>1.4.1</w:t>
            </w:r>
            <w:bookmarkEnd w:id="300"/>
          </w:p>
        </w:tc>
        <w:tc>
          <w:tcPr>
            <w:tcW w:w="255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szCs w:val="21"/>
              </w:rPr>
            </w:pPr>
            <w:bookmarkStart w:id="301" w:name="_Toc221950046"/>
            <w:r>
              <w:rPr>
                <w:rFonts w:hint="eastAsia" w:ascii="宋体" w:hAnsi="宋体" w:eastAsia="宋体" w:cs="宋体"/>
                <w:szCs w:val="21"/>
              </w:rPr>
              <w:t>投标人资质条件、能力、信誉</w:t>
            </w:r>
            <w:bookmarkEnd w:id="301"/>
          </w:p>
        </w:tc>
        <w:tc>
          <w:tcPr>
            <w:tcW w:w="5635"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i/>
                <w:szCs w:val="21"/>
              </w:rPr>
            </w:pPr>
            <w:r>
              <w:rPr>
                <w:rFonts w:hint="eastAsia" w:ascii="宋体" w:hAnsi="宋体" w:eastAsia="宋体" w:cs="宋体"/>
                <w:i/>
                <w:szCs w:val="21"/>
              </w:rPr>
              <w:t>[提示：适用于未进行资格预审的项目，第1、4、5、6项必须具备；第2、3项由招标人根据项目情况选设。]</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本工程施工招标实行资格后审，投标人应具备以下资格条件：</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szCs w:val="21"/>
              </w:rPr>
            </w:pPr>
            <w:r>
              <w:rPr>
                <w:rFonts w:hint="eastAsia" w:ascii="宋体" w:hAnsi="宋体" w:eastAsia="宋体" w:cs="宋体"/>
                <w:b/>
                <w:szCs w:val="21"/>
              </w:rPr>
              <w:t>1.资质条件、</w:t>
            </w:r>
            <w:r>
              <w:rPr>
                <w:rFonts w:hint="eastAsia" w:ascii="宋体" w:hAnsi="宋体" w:cs="宋体"/>
                <w:b/>
                <w:szCs w:val="21"/>
                <w:lang w:eastAsia="zh-CN"/>
              </w:rPr>
              <w:t>独立法人资格</w:t>
            </w:r>
            <w:r>
              <w:rPr>
                <w:rFonts w:hint="eastAsia" w:ascii="宋体" w:hAnsi="宋体" w:eastAsia="宋体" w:cs="宋体"/>
                <w:b/>
                <w:szCs w:val="21"/>
              </w:rPr>
              <w:t>及安全生产条件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szCs w:val="21"/>
              </w:rPr>
            </w:pPr>
            <w:r>
              <w:rPr>
                <w:rFonts w:hint="eastAsia" w:ascii="宋体" w:hAnsi="宋体" w:eastAsia="宋体" w:cs="宋体"/>
                <w:i/>
                <w:szCs w:val="21"/>
              </w:rPr>
              <w:t>[提示：资质</w:t>
            </w:r>
            <w:r>
              <w:rPr>
                <w:rFonts w:hint="eastAsia" w:ascii="宋体" w:hAnsi="宋体" w:eastAsia="宋体" w:cs="宋体"/>
                <w:i/>
                <w:szCs w:val="21"/>
                <w:lang w:val="en-US" w:eastAsia="zh-CN"/>
              </w:rPr>
              <w:t>的</w:t>
            </w:r>
            <w:r>
              <w:rPr>
                <w:rFonts w:hint="eastAsia" w:ascii="宋体" w:hAnsi="宋体" w:eastAsia="宋体" w:cs="宋体"/>
                <w:i/>
                <w:szCs w:val="21"/>
              </w:rPr>
              <w:t>设置按照</w:t>
            </w:r>
            <w:r>
              <w:rPr>
                <w:rFonts w:hint="eastAsia" w:ascii="宋体" w:hAnsi="宋体" w:eastAsia="宋体" w:cs="宋体"/>
                <w:i/>
                <w:szCs w:val="21"/>
                <w:lang w:val="en-US" w:eastAsia="zh-CN"/>
              </w:rPr>
              <w:t>住房城乡建设行业主管部门相关规定执行</w:t>
            </w:r>
            <w:r>
              <w:rPr>
                <w:rFonts w:hint="eastAsia" w:ascii="宋体" w:hAnsi="宋体" w:eastAsia="宋体" w:cs="宋体"/>
                <w:i/>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szCs w:val="21"/>
              </w:rPr>
            </w:pPr>
            <w:r>
              <w:rPr>
                <w:rFonts w:hint="eastAsia" w:ascii="宋体" w:hAnsi="宋体" w:eastAsia="宋体" w:cs="宋体"/>
                <w:i/>
                <w:szCs w:val="21"/>
              </w:rPr>
              <w:t>施工总承包工程应设定施工总承包资质；设有专业承包资质的专业工程单独发包时，应由取得相应专业承包资质的企业承担，设有专业承包资质的两个及以上专业工程同时发包时，应当允许联合体投标；施工总承包工程中有施工总承包资质不能涵盖的工作内容的，应当允许联合体投标或分包。设置施工总承包资质的同时，不得再设置施工总承包资质已涵盖的任何专业承包资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u w:val="single"/>
              </w:rPr>
            </w:pPr>
            <w:r>
              <w:rPr>
                <w:rFonts w:hint="eastAsia" w:ascii="宋体" w:hAnsi="宋体" w:eastAsia="宋体" w:cs="宋体"/>
                <w:szCs w:val="21"/>
              </w:rPr>
              <w:t>（1）具备建设行政主管部门颁发的有效的</w:t>
            </w:r>
            <w:r>
              <w:rPr>
                <w:rFonts w:hint="eastAsia" w:ascii="宋体" w:hAnsi="宋体" w:eastAsia="宋体" w:cs="宋体"/>
                <w:szCs w:val="21"/>
                <w:u w:val="single"/>
              </w:rPr>
              <w:t xml:space="preserve">                   </w:t>
            </w:r>
          </w:p>
          <w:p>
            <w:pPr>
              <w:keepNext w:val="0"/>
              <w:keepLines w:val="0"/>
              <w:pageBreakBefore w:val="0"/>
              <w:kinsoku/>
              <w:wordWrap/>
              <w:overflowPunct/>
              <w:topLinePunct w:val="0"/>
              <w:bidi w:val="0"/>
              <w:spacing w:line="400" w:lineRule="exact"/>
              <w:textAlignment w:val="auto"/>
              <w:rPr>
                <w:rFonts w:hint="eastAsia" w:ascii="宋体" w:hAnsi="宋体" w:eastAsia="宋体" w:cs="宋体"/>
                <w:szCs w:val="21"/>
              </w:rPr>
            </w:pPr>
            <w:r>
              <w:rPr>
                <w:rFonts w:hint="eastAsia" w:ascii="宋体" w:hAnsi="宋体" w:eastAsia="宋体" w:cs="宋体"/>
                <w:szCs w:val="21"/>
                <w:u w:val="single"/>
              </w:rPr>
              <w:t>及以上</w:t>
            </w:r>
            <w:r>
              <w:rPr>
                <w:rFonts w:hint="eastAsia" w:ascii="宋体" w:hAnsi="宋体" w:eastAsia="宋体" w:cs="宋体"/>
                <w:szCs w:val="21"/>
              </w:rPr>
              <w:t>资质。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提供</w:t>
            </w:r>
            <w:r>
              <w:rPr>
                <w:rFonts w:hint="eastAsia" w:ascii="宋体" w:hAnsi="宋体" w:eastAsia="宋体" w:cs="宋体"/>
                <w:szCs w:val="21"/>
                <w:lang w:eastAsia="zh-CN"/>
              </w:rPr>
              <w:t>：</w:t>
            </w:r>
            <w:r>
              <w:rPr>
                <w:rFonts w:hint="eastAsia" w:ascii="宋体" w:hAnsi="宋体" w:eastAsia="宋体" w:cs="宋体"/>
                <w:szCs w:val="21"/>
              </w:rPr>
              <w:t>有效的资质证书。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napToGrid w:val="0"/>
                <w:kern w:val="0"/>
                <w:szCs w:val="21"/>
              </w:rPr>
              <w:t>□</w:t>
            </w:r>
            <w:r>
              <w:rPr>
                <w:rFonts w:hint="eastAsia" w:ascii="宋体" w:hAnsi="宋体" w:eastAsia="宋体" w:cs="宋体"/>
                <w:szCs w:val="21"/>
              </w:rPr>
              <w:t>联合体投标的，</w:t>
            </w:r>
            <w:r>
              <w:rPr>
                <w:rFonts w:hint="eastAsia" w:ascii="宋体" w:hAnsi="宋体" w:eastAsia="宋体" w:cs="宋体"/>
                <w:lang w:val="en-US" w:eastAsia="zh-CN"/>
              </w:rPr>
              <w:t>须提供共同投标协议，并</w:t>
            </w:r>
            <w:r>
              <w:rPr>
                <w:rFonts w:hint="eastAsia" w:ascii="宋体" w:hAnsi="宋体" w:eastAsia="宋体" w:cs="宋体"/>
              </w:rPr>
              <w:t>按</w:t>
            </w:r>
            <w:r>
              <w:rPr>
                <w:rFonts w:hint="eastAsia" w:ascii="宋体" w:hAnsi="宋体" w:eastAsia="宋体" w:cs="宋体"/>
                <w:lang w:val="en-US" w:eastAsia="zh-CN"/>
              </w:rPr>
              <w:t>共同投标协议</w:t>
            </w:r>
            <w:r>
              <w:rPr>
                <w:rFonts w:hint="eastAsia" w:ascii="宋体" w:hAnsi="宋体" w:eastAsia="宋体" w:cs="宋体"/>
              </w:rPr>
              <w:t>约定的分工提供</w:t>
            </w:r>
            <w:r>
              <w:rPr>
                <w:rFonts w:hint="eastAsia" w:ascii="宋体" w:hAnsi="宋体" w:eastAsia="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（2）具备</w:t>
            </w:r>
            <w:r>
              <w:rPr>
                <w:rFonts w:hint="eastAsia" w:ascii="宋体" w:hAnsi="宋体" w:eastAsia="宋体" w:cs="宋体"/>
                <w:szCs w:val="21"/>
                <w:lang w:val="en-US" w:eastAsia="zh-CN"/>
              </w:rPr>
              <w:t>独立法人资格</w:t>
            </w:r>
            <w:r>
              <w:rPr>
                <w:rFonts w:hint="eastAsia" w:ascii="宋体" w:hAnsi="宋体" w:eastAsia="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提供</w:t>
            </w:r>
            <w:r>
              <w:rPr>
                <w:rFonts w:hint="eastAsia" w:ascii="宋体" w:hAnsi="宋体" w:eastAsia="宋体" w:cs="宋体"/>
                <w:szCs w:val="21"/>
                <w:lang w:eastAsia="zh-CN"/>
              </w:rPr>
              <w:t>：</w:t>
            </w:r>
            <w:r>
              <w:rPr>
                <w:rFonts w:hint="eastAsia" w:ascii="宋体" w:hAnsi="宋体" w:eastAsia="宋体" w:cs="宋体"/>
                <w:szCs w:val="21"/>
              </w:rPr>
              <w:t>有效的营业执照。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napToGrid w:val="0"/>
                <w:kern w:val="0"/>
                <w:szCs w:val="21"/>
              </w:rPr>
              <w:t>□</w:t>
            </w:r>
            <w:r>
              <w:rPr>
                <w:rFonts w:hint="eastAsia" w:ascii="宋体" w:hAnsi="宋体" w:eastAsia="宋体" w:cs="宋体"/>
                <w:szCs w:val="21"/>
              </w:rPr>
              <w:t>联合体投标的，</w:t>
            </w:r>
            <w:r>
              <w:rPr>
                <w:rFonts w:hint="eastAsia" w:ascii="宋体" w:hAnsi="宋体" w:eastAsia="宋体" w:cs="宋体"/>
              </w:rPr>
              <w:t>联合体各方均</w:t>
            </w:r>
            <w:r>
              <w:rPr>
                <w:rFonts w:hint="eastAsia" w:ascii="宋体" w:hAnsi="宋体" w:eastAsia="宋体" w:cs="宋体"/>
                <w:lang w:val="en-US" w:eastAsia="zh-CN"/>
              </w:rPr>
              <w:t>须满足并</w:t>
            </w:r>
            <w:r>
              <w:rPr>
                <w:rFonts w:hint="eastAsia" w:ascii="宋体" w:hAnsi="宋体" w:eastAsia="宋体" w:cs="宋体"/>
              </w:rPr>
              <w:t>提供</w:t>
            </w:r>
            <w:r>
              <w:rPr>
                <w:rFonts w:hint="eastAsia" w:ascii="宋体" w:hAnsi="宋体" w:eastAsia="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注：不得将投标人营业执照记载的经营范围作为评审因素。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（3）具备建设行政主管部门颁发的有效的安全生产许可证，企业主要负责人、</w:t>
            </w:r>
            <w:r>
              <w:rPr>
                <w:rFonts w:hint="eastAsia" w:ascii="宋体" w:hAnsi="宋体" w:eastAsia="宋体" w:cs="宋体"/>
                <w:szCs w:val="21"/>
                <w:lang w:val="en-US" w:eastAsia="zh-CN"/>
              </w:rPr>
              <w:t>拟派</w:t>
            </w:r>
            <w:r>
              <w:rPr>
                <w:rFonts w:hint="eastAsia" w:ascii="宋体" w:hAnsi="宋体" w:eastAsia="宋体" w:cs="宋体"/>
                <w:szCs w:val="21"/>
              </w:rPr>
              <w:t>项目经理具备相应的由水行政主管部门颁发的有效的安全生产考核合格证书。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提供</w:t>
            </w:r>
            <w:r>
              <w:rPr>
                <w:rFonts w:hint="eastAsia" w:ascii="宋体" w:hAnsi="宋体" w:eastAsia="宋体" w:cs="宋体"/>
                <w:szCs w:val="21"/>
                <w:lang w:eastAsia="zh-CN"/>
              </w:rPr>
              <w:t>：</w:t>
            </w:r>
            <w:r>
              <w:rPr>
                <w:rFonts w:hint="eastAsia" w:ascii="宋体" w:hAnsi="宋体" w:eastAsia="宋体" w:cs="宋体"/>
                <w:szCs w:val="21"/>
              </w:rPr>
              <w:t>有效的安全生产许可证及安全生产考核合格证书。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napToGrid w:val="0"/>
                <w:kern w:val="0"/>
                <w:szCs w:val="21"/>
              </w:rPr>
              <w:t>□</w:t>
            </w:r>
            <w:r>
              <w:rPr>
                <w:rFonts w:hint="eastAsia" w:ascii="宋体" w:hAnsi="宋体" w:eastAsia="宋体" w:cs="宋体"/>
                <w:szCs w:val="21"/>
              </w:rPr>
              <w:t>联合体投标的，</w:t>
            </w:r>
            <w:r>
              <w:rPr>
                <w:rFonts w:hint="eastAsia" w:ascii="宋体" w:hAnsi="宋体" w:eastAsia="宋体" w:cs="宋体"/>
                <w:lang w:val="en-US" w:eastAsia="zh-CN"/>
              </w:rPr>
              <w:t>根据共同投标协议承担施工任务的</w:t>
            </w:r>
            <w:r>
              <w:rPr>
                <w:rFonts w:hint="eastAsia" w:ascii="宋体" w:hAnsi="宋体" w:eastAsia="宋体" w:cs="宋体"/>
              </w:rPr>
              <w:t>联合体</w:t>
            </w:r>
            <w:r>
              <w:rPr>
                <w:rFonts w:hint="eastAsia" w:ascii="宋体" w:hAnsi="宋体" w:eastAsia="宋体" w:cs="宋体"/>
                <w:lang w:val="en-US" w:eastAsia="zh-CN"/>
              </w:rPr>
              <w:t>成员</w:t>
            </w:r>
            <w:r>
              <w:rPr>
                <w:rFonts w:hint="eastAsia" w:ascii="宋体" w:hAnsi="宋体" w:eastAsia="宋体" w:cs="宋体"/>
              </w:rPr>
              <w:t>均</w:t>
            </w:r>
            <w:r>
              <w:rPr>
                <w:rFonts w:hint="eastAsia" w:ascii="宋体" w:hAnsi="宋体" w:eastAsia="宋体" w:cs="宋体"/>
                <w:lang w:val="en-US" w:eastAsia="zh-CN"/>
              </w:rPr>
              <w:t>须满足并提供</w:t>
            </w:r>
            <w:r>
              <w:rPr>
                <w:rFonts w:hint="eastAsia" w:ascii="宋体" w:hAnsi="宋体" w:eastAsia="宋体" w:cs="宋体"/>
                <w:szCs w:val="21"/>
              </w:rPr>
              <w:t>。</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szCs w:val="21"/>
              </w:rPr>
            </w:pPr>
            <w:r>
              <w:rPr>
                <w:rFonts w:hint="eastAsia" w:ascii="宋体" w:hAnsi="宋体" w:eastAsia="宋体" w:cs="宋体"/>
                <w:b/>
                <w:szCs w:val="21"/>
              </w:rPr>
              <w:t>□2.财务要求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i/>
                <w:kern w:val="0"/>
                <w:szCs w:val="21"/>
              </w:rPr>
              <w:t>[提示：招标人</w:t>
            </w:r>
            <w:r>
              <w:rPr>
                <w:rFonts w:hint="eastAsia" w:ascii="宋体" w:hAnsi="宋体" w:eastAsia="宋体" w:cs="宋体"/>
                <w:i/>
                <w:kern w:val="0"/>
                <w:szCs w:val="21"/>
                <w:lang w:val="en-US" w:eastAsia="zh-CN"/>
              </w:rPr>
              <w:t>可选择以下三种方式之一，</w:t>
            </w:r>
            <w:r>
              <w:rPr>
                <w:rFonts w:hint="eastAsia" w:ascii="宋体" w:hAnsi="宋体" w:eastAsia="宋体" w:cs="宋体"/>
                <w:i/>
                <w:kern w:val="0"/>
                <w:szCs w:val="21"/>
              </w:rPr>
              <w:t>可</w:t>
            </w:r>
            <w:r>
              <w:rPr>
                <w:rFonts w:hint="eastAsia" w:ascii="宋体" w:hAnsi="宋体" w:eastAsia="宋体" w:cs="宋体"/>
                <w:i/>
                <w:kern w:val="0"/>
                <w:szCs w:val="21"/>
                <w:lang w:val="en-US" w:eastAsia="zh-CN"/>
              </w:rPr>
              <w:t>设置近</w:t>
            </w:r>
            <w:r>
              <w:rPr>
                <w:rFonts w:hint="eastAsia" w:ascii="宋体" w:hAnsi="宋体" w:eastAsia="宋体" w:cs="宋体"/>
                <w:i/>
                <w:kern w:val="0"/>
                <w:szCs w:val="21"/>
              </w:rPr>
              <w:t>1至3年的年度财务要求。]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none"/>
                <w:lang w:val="en-US" w:eastAsia="zh-CN"/>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年的</w:t>
            </w:r>
            <w:r>
              <w:rPr>
                <w:rFonts w:hint="eastAsia" w:ascii="宋体" w:hAnsi="宋体" w:eastAsia="宋体" w:cs="宋体"/>
                <w:color w:val="auto"/>
                <w:kern w:val="0"/>
                <w:szCs w:val="21"/>
                <w:highlight w:val="none"/>
                <w:lang w:eastAsia="zh-CN"/>
              </w:rPr>
              <w:t>各</w:t>
            </w:r>
            <w:r>
              <w:rPr>
                <w:rFonts w:hint="eastAsia" w:ascii="宋体" w:hAnsi="宋体" w:eastAsia="宋体" w:cs="宋体"/>
                <w:color w:val="auto"/>
                <w:kern w:val="0"/>
                <w:szCs w:val="21"/>
                <w:highlight w:val="none"/>
              </w:rPr>
              <w:t>年度财务状况不亏损。</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none"/>
                <w:lang w:val="en-US" w:eastAsia="zh-CN"/>
              </w:rPr>
              <w:t>方式二</w:t>
            </w:r>
          </w:p>
          <w:p>
            <w:pPr>
              <w:keepNext w:val="0"/>
              <w:keepLines w:val="0"/>
              <w:pageBreakBefore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val="en-US" w:eastAsia="zh-CN"/>
              </w:rPr>
              <w:t>的年度财务状况累计不亏损。</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eastAsia="zh-CN"/>
              </w:rPr>
              <w:t>方式</w:t>
            </w:r>
            <w:r>
              <w:rPr>
                <w:rFonts w:hint="eastAsia" w:ascii="宋体" w:hAnsi="宋体" w:eastAsia="宋体" w:cs="宋体"/>
                <w:color w:val="auto"/>
                <w:kern w:val="0"/>
                <w:szCs w:val="21"/>
                <w:highlight w:val="none"/>
                <w:lang w:val="en-US" w:eastAsia="zh-CN"/>
              </w:rPr>
              <w:t>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eastAsia="zh-CN"/>
              </w:rPr>
              <w:t>的</w:t>
            </w:r>
            <w:r>
              <w:rPr>
                <w:rFonts w:hint="eastAsia" w:ascii="宋体" w:hAnsi="宋体" w:eastAsia="宋体" w:cs="宋体"/>
                <w:color w:val="auto"/>
                <w:kern w:val="0"/>
                <w:szCs w:val="21"/>
                <w:highlight w:val="none"/>
                <w:lang w:val="en-US" w:eastAsia="zh-CN"/>
              </w:rPr>
              <w:t>年度</w:t>
            </w:r>
            <w:r>
              <w:rPr>
                <w:rFonts w:hint="eastAsia" w:ascii="宋体" w:hAnsi="宋体" w:eastAsia="宋体" w:cs="宋体"/>
                <w:color w:val="auto"/>
                <w:kern w:val="0"/>
                <w:szCs w:val="21"/>
                <w:highlight w:val="none"/>
                <w:lang w:eastAsia="zh-CN"/>
              </w:rPr>
              <w:t>财务状况未出现连续亏损</w:t>
            </w:r>
            <w:r>
              <w:rPr>
                <w:rFonts w:hint="eastAsia" w:ascii="宋体" w:hAnsi="宋体" w:eastAsia="宋体" w:cs="宋体"/>
                <w:kern w:val="0"/>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提供</w:t>
            </w:r>
            <w:r>
              <w:rPr>
                <w:rFonts w:hint="eastAsia" w:ascii="宋体" w:hAnsi="宋体" w:eastAsia="宋体" w:cs="宋体"/>
                <w:kern w:val="0"/>
                <w:szCs w:val="21"/>
                <w:lang w:eastAsia="zh-CN"/>
              </w:rPr>
              <w:t>：</w:t>
            </w:r>
            <w:r>
              <w:rPr>
                <w:rFonts w:hint="eastAsia" w:ascii="宋体" w:hAnsi="宋体" w:eastAsia="宋体" w:cs="宋体"/>
                <w:kern w:val="0"/>
                <w:szCs w:val="21"/>
              </w:rPr>
              <w:t>会计师事务所或审计机构出具的合法有效的财务审计报告及财务报表，财务报表须至少包括现金流量表、资产负债表、利润表。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snapToGrid w:val="0"/>
                <w:kern w:val="0"/>
                <w:szCs w:val="21"/>
              </w:rPr>
              <w:t>□</w:t>
            </w:r>
            <w:r>
              <w:rPr>
                <w:rFonts w:hint="eastAsia" w:ascii="宋体" w:hAnsi="宋体" w:eastAsia="宋体" w:cs="宋体"/>
                <w:kern w:val="0"/>
                <w:szCs w:val="21"/>
              </w:rPr>
              <w:t>联合体投标的，</w:t>
            </w:r>
            <w:r>
              <w:rPr>
                <w:rFonts w:hint="eastAsia" w:ascii="宋体" w:hAnsi="宋体" w:eastAsia="宋体" w:cs="宋体"/>
                <w:szCs w:val="21"/>
              </w:rPr>
              <w:t>联合体各方均</w:t>
            </w:r>
            <w:r>
              <w:rPr>
                <w:rFonts w:hint="eastAsia" w:ascii="宋体" w:hAnsi="宋体" w:eastAsia="宋体" w:cs="宋体"/>
                <w:szCs w:val="21"/>
                <w:lang w:val="en-US" w:eastAsia="zh-CN"/>
              </w:rPr>
              <w:t>须</w:t>
            </w:r>
            <w:r>
              <w:rPr>
                <w:rFonts w:hint="eastAsia" w:ascii="宋体" w:hAnsi="宋体" w:eastAsia="宋体" w:cs="宋体"/>
                <w:szCs w:val="21"/>
              </w:rPr>
              <w:t>满足</w:t>
            </w:r>
            <w:r>
              <w:rPr>
                <w:rFonts w:hint="eastAsia" w:ascii="宋体" w:hAnsi="宋体" w:eastAsia="宋体" w:cs="宋体"/>
                <w:szCs w:val="21"/>
                <w:lang w:val="en-US" w:eastAsia="zh-CN"/>
              </w:rPr>
              <w:t>并提供</w:t>
            </w:r>
            <w:r>
              <w:rPr>
                <w:rFonts w:hint="eastAsia" w:ascii="宋体" w:hAnsi="宋体" w:eastAsia="宋体" w:cs="宋体"/>
                <w:kern w:val="0"/>
                <w:szCs w:val="21"/>
              </w:rPr>
              <w:t>。</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szCs w:val="21"/>
              </w:rPr>
            </w:pPr>
            <w:r>
              <w:rPr>
                <w:rFonts w:hint="eastAsia" w:ascii="宋体" w:hAnsi="宋体" w:eastAsia="宋体" w:cs="宋体"/>
                <w:b/>
                <w:szCs w:val="21"/>
              </w:rPr>
              <w:t>□3.业绩要求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szCs w:val="21"/>
                <w:highlight w:val="none"/>
                <w:lang w:val="en-US" w:eastAsia="zh-CN"/>
              </w:rPr>
            </w:pPr>
            <w:r>
              <w:rPr>
                <w:rFonts w:hint="eastAsia" w:ascii="宋体" w:hAnsi="宋体" w:eastAsia="宋体" w:cs="宋体"/>
                <w:i/>
                <w:szCs w:val="21"/>
                <w:highlight w:val="none"/>
                <w:lang w:val="en-US" w:eastAsia="zh-CN"/>
              </w:rPr>
              <w:t>[提示：设置的业绩指标不得超过本项目对应指标。]</w:t>
            </w:r>
          </w:p>
          <w:p>
            <w:pPr>
              <w:autoSpaceDE w:val="0"/>
              <w:autoSpaceDN w:val="0"/>
              <w:adjustRightInd w:val="0"/>
              <w:snapToGrid w:val="0"/>
              <w:spacing w:line="400" w:lineRule="exact"/>
              <w:ind w:firstLine="420" w:firstLineChars="200"/>
              <w:rPr>
                <w:rFonts w:hint="eastAsia" w:ascii="宋体" w:hAnsi="宋体" w:eastAsia="宋体" w:cs="宋体"/>
                <w:szCs w:val="21"/>
              </w:rPr>
            </w:pPr>
            <w:r>
              <w:rPr>
                <w:rFonts w:hint="eastAsia" w:ascii="宋体" w:hAnsi="宋体" w:eastAsia="宋体" w:cs="宋体"/>
                <w:kern w:val="0"/>
                <w:sz w:val="21"/>
                <w:szCs w:val="21"/>
                <w:highlight w:val="none"/>
                <w:lang w:eastAsia="zh-CN"/>
              </w:rPr>
              <w:t>投标人</w:t>
            </w:r>
            <w:r>
              <w:rPr>
                <w:rFonts w:hint="eastAsia" w:ascii="宋体" w:hAnsi="宋体" w:eastAsia="宋体" w:cs="宋体"/>
                <w:snapToGrid/>
                <w:sz w:val="21"/>
                <w:szCs w:val="21"/>
                <w:highlight w:val="none"/>
                <w:u w:val="none"/>
                <w:lang w:val="en-US" w:eastAsia="zh-CN"/>
              </w:rPr>
              <w:t>自</w:t>
            </w:r>
            <w:r>
              <w:rPr>
                <w:rFonts w:hint="eastAsia" w:ascii="宋体" w:hAnsi="宋体" w:eastAsia="宋体" w:cs="宋体"/>
                <w:snapToGrid/>
                <w:sz w:val="21"/>
                <w:szCs w:val="21"/>
                <w:highlight w:val="none"/>
                <w:u w:val="single"/>
                <w:lang w:eastAsia="zh-CN"/>
              </w:rPr>
              <w:t xml:space="preserve">    </w:t>
            </w:r>
            <w:r>
              <w:rPr>
                <w:rFonts w:hint="eastAsia" w:ascii="宋体" w:hAnsi="宋体" w:eastAsia="宋体" w:cs="宋体"/>
                <w:snapToGrid/>
                <w:sz w:val="21"/>
                <w:szCs w:val="21"/>
                <w:highlight w:val="none"/>
                <w:u w:val="none"/>
                <w:lang w:eastAsia="zh-CN"/>
              </w:rPr>
              <w:t>年1月1日起</w:t>
            </w:r>
            <w:r>
              <w:rPr>
                <w:rFonts w:hint="eastAsia" w:ascii="宋体" w:hAnsi="宋体" w:eastAsia="宋体" w:cs="宋体"/>
                <w:i/>
                <w:iCs/>
                <w:snapToGrid/>
                <w:sz w:val="21"/>
                <w:szCs w:val="21"/>
                <w:highlight w:val="none"/>
                <w:u w:val="none"/>
                <w:lang w:val="en-US" w:eastAsia="zh-CN"/>
              </w:rPr>
              <w:t>[</w:t>
            </w:r>
            <w:r>
              <w:rPr>
                <w:rFonts w:hint="eastAsia" w:ascii="宋体" w:hAnsi="宋体" w:eastAsia="宋体" w:cs="宋体"/>
                <w:i/>
                <w:iCs/>
                <w:snapToGrid/>
                <w:sz w:val="21"/>
                <w:szCs w:val="21"/>
                <w:highlight w:val="none"/>
                <w:u w:val="none"/>
                <w:lang w:eastAsia="zh-CN"/>
              </w:rPr>
              <w:t>提示：指投标截止日前3年</w:t>
            </w:r>
            <w:r>
              <w:rPr>
                <w:rFonts w:hint="eastAsia" w:ascii="宋体" w:hAnsi="宋体" w:eastAsia="宋体" w:cs="宋体"/>
                <w:i/>
                <w:iCs/>
                <w:snapToGrid/>
                <w:sz w:val="21"/>
                <w:szCs w:val="21"/>
                <w:highlight w:val="none"/>
                <w:u w:val="none"/>
                <w:lang w:val="en-US" w:eastAsia="zh-CN"/>
              </w:rPr>
              <w:t>及以上</w:t>
            </w:r>
            <w:r>
              <w:rPr>
                <w:rFonts w:hint="eastAsia" w:ascii="宋体" w:hAnsi="宋体" w:eastAsia="宋体" w:cs="宋体"/>
                <w:i/>
                <w:iCs/>
                <w:snapToGrid/>
                <w:sz w:val="21"/>
                <w:szCs w:val="21"/>
                <w:highlight w:val="none"/>
                <w:u w:val="none"/>
                <w:lang w:eastAsia="zh-CN"/>
              </w:rPr>
              <w:t>，不包含投标截止日当年]</w:t>
            </w:r>
            <w:r>
              <w:rPr>
                <w:rFonts w:hint="eastAsia" w:ascii="宋体" w:hAnsi="宋体" w:eastAsia="宋体" w:cs="宋体"/>
                <w:szCs w:val="21"/>
                <w:highlight w:val="none"/>
              </w:rPr>
              <w:t>至投标截止日止</w:t>
            </w:r>
            <w:r>
              <w:rPr>
                <w:rFonts w:hint="eastAsia" w:ascii="宋体" w:hAnsi="宋体" w:eastAsia="宋体" w:cs="宋体"/>
                <w:szCs w:val="21"/>
              </w:rPr>
              <w:t>（以</w:t>
            </w:r>
            <w:r>
              <w:rPr>
                <w:rFonts w:hint="eastAsia" w:ascii="宋体" w:hAnsi="宋体" w:eastAsia="宋体" w:cs="宋体"/>
                <w:kern w:val="0"/>
                <w:szCs w:val="21"/>
              </w:rPr>
              <w:t>合同工程完工日期或工程</w:t>
            </w:r>
            <w:r>
              <w:rPr>
                <w:rFonts w:hint="eastAsia" w:ascii="宋体" w:hAnsi="宋体" w:eastAsia="宋体" w:cs="宋体"/>
                <w:szCs w:val="21"/>
              </w:rPr>
              <w:t>竣工日期为准）</w:t>
            </w:r>
            <w:r>
              <w:rPr>
                <w:rFonts w:hint="eastAsia" w:ascii="宋体" w:hAnsi="宋体" w:cs="宋体"/>
                <w:szCs w:val="21"/>
                <w:lang w:eastAsia="zh-CN"/>
              </w:rPr>
              <w:t>，</w:t>
            </w:r>
            <w:r>
              <w:rPr>
                <w:rFonts w:hint="eastAsia" w:ascii="宋体" w:hAnsi="宋体" w:eastAsia="宋体" w:cs="宋体"/>
                <w:szCs w:val="21"/>
                <w:highlight w:val="none"/>
                <w:lang w:val="en-US" w:eastAsia="zh-CN"/>
              </w:rPr>
              <w:t>完成过</w:t>
            </w:r>
            <w:r>
              <w:rPr>
                <w:rFonts w:hint="eastAsia" w:ascii="宋体" w:hAnsi="宋体" w:eastAsia="宋体" w:cs="宋体"/>
                <w:szCs w:val="21"/>
                <w:highlight w:val="none"/>
              </w:rPr>
              <w:t>1个</w:t>
            </w:r>
            <w:r>
              <w:rPr>
                <w:rFonts w:hint="eastAsia" w:ascii="宋体" w:hAnsi="宋体" w:eastAsia="宋体" w:cs="宋体"/>
                <w:szCs w:val="21"/>
                <w:highlight w:val="none"/>
                <w:u w:val="single"/>
                <w:lang w:eastAsia="zh-CN"/>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none"/>
                <w:lang w:val="en-US" w:eastAsia="zh-CN"/>
              </w:rPr>
              <w:t>施工</w:t>
            </w:r>
            <w:r>
              <w:rPr>
                <w:rFonts w:hint="eastAsia" w:ascii="宋体" w:hAnsi="宋体" w:eastAsia="宋体" w:cs="宋体"/>
                <w:szCs w:val="21"/>
                <w:highlight w:val="none"/>
              </w:rPr>
              <w:t>业绩</w:t>
            </w:r>
            <w:r>
              <w:rPr>
                <w:rFonts w:hint="eastAsia" w:ascii="宋体" w:hAnsi="宋体" w:cs="宋体"/>
                <w:szCs w:val="21"/>
                <w:highlight w:val="none"/>
                <w:lang w:eastAsia="zh-CN"/>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提供</w:t>
            </w:r>
            <w:r>
              <w:rPr>
                <w:rFonts w:hint="eastAsia" w:ascii="宋体" w:hAnsi="宋体" w:eastAsia="宋体" w:cs="宋体"/>
                <w:szCs w:val="21"/>
                <w:lang w:eastAsia="zh-CN"/>
              </w:rPr>
              <w:t>：</w:t>
            </w:r>
            <w:r>
              <w:rPr>
                <w:rFonts w:hint="eastAsia" w:ascii="宋体" w:hAnsi="宋体" w:eastAsia="宋体" w:cs="宋体"/>
                <w:szCs w:val="21"/>
              </w:rPr>
              <w:t>该业绩的合同协议书和合同工程完工证书（或合同工程验收鉴定书或工程竣工证书副本或竣工验收鉴定书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w:t>
            </w:r>
            <w:r>
              <w:rPr>
                <w:rFonts w:hint="eastAsia" w:ascii="宋体" w:hAnsi="宋体" w:eastAsia="宋体" w:cs="宋体"/>
                <w:szCs w:val="21"/>
                <w:highlight w:val="none"/>
              </w:rPr>
              <w:t>若</w:t>
            </w:r>
            <w:r>
              <w:rPr>
                <w:rFonts w:hint="eastAsia" w:ascii="宋体" w:hAnsi="宋体" w:eastAsia="宋体" w:cs="宋体"/>
                <w:szCs w:val="21"/>
                <w:highlight w:val="none"/>
                <w:lang w:val="en-US" w:eastAsia="zh-CN"/>
              </w:rPr>
              <w:t>提供的业绩证明材料不能</w:t>
            </w:r>
            <w:r>
              <w:rPr>
                <w:rFonts w:hint="eastAsia" w:ascii="宋体" w:hAnsi="宋体" w:eastAsia="宋体" w:cs="宋体"/>
                <w:szCs w:val="21"/>
                <w:highlight w:val="none"/>
              </w:rPr>
              <w:t>体现</w:t>
            </w:r>
            <w:r>
              <w:rPr>
                <w:rFonts w:hint="eastAsia" w:ascii="宋体" w:hAnsi="宋体" w:eastAsia="宋体" w:cs="宋体"/>
                <w:szCs w:val="21"/>
                <w:highlight w:val="none"/>
                <w:lang w:val="en-US" w:eastAsia="zh-CN"/>
              </w:rPr>
              <w:t>上述业绩指标</w:t>
            </w:r>
            <w:r>
              <w:rPr>
                <w:rFonts w:hint="eastAsia" w:ascii="宋体" w:hAnsi="宋体" w:eastAsia="宋体" w:cs="宋体"/>
                <w:szCs w:val="21"/>
                <w:highlight w:val="none"/>
              </w:rPr>
              <w:t>的，应补充提供</w:t>
            </w:r>
            <w:r>
              <w:rPr>
                <w:rFonts w:hint="eastAsia" w:ascii="宋体" w:hAnsi="宋体" w:eastAsia="宋体" w:cs="宋体"/>
                <w:szCs w:val="21"/>
                <w:highlight w:val="none"/>
                <w:u w:val="none"/>
                <w:lang w:eastAsia="zh-CN"/>
              </w:rPr>
              <w:t>业主证明</w:t>
            </w:r>
            <w:r>
              <w:rPr>
                <w:rFonts w:hint="eastAsia" w:ascii="宋体" w:hAnsi="宋体" w:eastAsia="宋体" w:cs="宋体"/>
                <w:szCs w:val="21"/>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□联合体投标的，按</w:t>
            </w:r>
            <w:r>
              <w:rPr>
                <w:rFonts w:hint="eastAsia" w:ascii="宋体" w:hAnsi="宋体" w:eastAsia="宋体" w:cs="宋体"/>
                <w:lang w:val="en-US" w:eastAsia="zh-CN"/>
              </w:rPr>
              <w:t>共同投标协议</w:t>
            </w:r>
            <w:r>
              <w:rPr>
                <w:rFonts w:hint="eastAsia" w:ascii="宋体" w:hAnsi="宋体" w:eastAsia="宋体" w:cs="宋体"/>
                <w:szCs w:val="21"/>
              </w:rPr>
              <w:t>约定的</w:t>
            </w:r>
            <w:r>
              <w:rPr>
                <w:rFonts w:hint="eastAsia" w:ascii="宋体" w:hAnsi="宋体" w:eastAsia="宋体" w:cs="宋体"/>
                <w:szCs w:val="21"/>
                <w:highlight w:val="none"/>
              </w:rPr>
              <w:t>分工提供</w:t>
            </w:r>
            <w:r>
              <w:rPr>
                <w:rFonts w:hint="eastAsia" w:ascii="宋体" w:hAnsi="宋体" w:eastAsia="宋体" w:cs="宋体"/>
                <w:szCs w:val="21"/>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注：</w:t>
            </w: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当上述</w:t>
            </w:r>
            <w:r>
              <w:rPr>
                <w:rFonts w:hint="eastAsia" w:ascii="宋体" w:hAnsi="宋体" w:eastAsia="宋体" w:cs="宋体"/>
                <w:szCs w:val="21"/>
                <w:lang w:val="en-US" w:eastAsia="zh-CN"/>
              </w:rPr>
              <w:t>业绩证明材料</w:t>
            </w:r>
            <w:r>
              <w:rPr>
                <w:rFonts w:hint="eastAsia" w:ascii="宋体" w:hAnsi="宋体" w:eastAsia="宋体" w:cs="宋体"/>
                <w:szCs w:val="21"/>
              </w:rPr>
              <w:t>中针对同一指标存在不一致时，以合同工程完工证书（或合同工程验收鉴定书或工程竣工证书副本或竣工验收鉴定书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的证明材料为准。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szCs w:val="21"/>
              </w:rPr>
              <w:t>（2）投标人提供的业绩为联合体业绩的，其在该业绩中的工作分工应与本项目承担的工作一致</w:t>
            </w:r>
            <w:r>
              <w:rPr>
                <w:rFonts w:hint="eastAsia" w:ascii="宋体" w:hAnsi="宋体" w:eastAsia="宋体" w:cs="宋体"/>
                <w:szCs w:val="21"/>
                <w:lang w:eastAsia="zh-CN"/>
              </w:rPr>
              <w:t>。</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szCs w:val="21"/>
              </w:rPr>
            </w:pPr>
            <w:r>
              <w:rPr>
                <w:rFonts w:hint="eastAsia" w:ascii="宋体" w:hAnsi="宋体" w:eastAsia="宋体" w:cs="宋体"/>
                <w:b/>
                <w:szCs w:val="21"/>
              </w:rPr>
              <w:t>4.投标截止日投标资格情况</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投标人不得存在下列情形之一：</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szCs w:val="21"/>
              </w:rPr>
            </w:pPr>
            <w:r>
              <w:rPr>
                <w:rFonts w:hint="eastAsia" w:ascii="宋体" w:hAnsi="宋体" w:eastAsia="宋体" w:cs="宋体"/>
                <w:szCs w:val="21"/>
              </w:rPr>
              <w:t>（1）被人民法院列入失信被执行人名单且在被执行期内；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（2）被列入《重庆市工程建设领域招标投标信用管理暂行办法》规定的重点关注名单且记分达到12分且在记分有效期内；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（3）被列入《重庆市工程建设领域招标投标信用管理暂行办法》规定的重庆市工程建设领域招标投标失信惩戒对象名单（以下称黑名单）且在有效期内；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（4）被国家、重庆市（含市或任意区县）有关行政部门处以暂停投标资格行政处罚或暂停在渝承揽新业务，且在暂停期限内。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rPr>
              <w:t>提供</w:t>
            </w:r>
            <w:r>
              <w:rPr>
                <w:rFonts w:hint="eastAsia" w:ascii="宋体" w:hAnsi="宋体" w:eastAsia="宋体" w:cs="宋体"/>
                <w:lang w:eastAsia="zh-CN"/>
              </w:rPr>
              <w:t>：</w:t>
            </w:r>
            <w:r>
              <w:rPr>
                <w:rFonts w:hint="eastAsia" w:ascii="宋体" w:hAnsi="宋体" w:eastAsia="宋体" w:cs="宋体"/>
              </w:rPr>
              <w:t>承诺</w:t>
            </w:r>
            <w:r>
              <w:rPr>
                <w:rFonts w:hint="eastAsia" w:ascii="宋体" w:hAnsi="宋体" w:eastAsia="宋体" w:cs="宋体"/>
                <w:lang w:eastAsia="zh-CN"/>
              </w:rPr>
              <w:t>（</w:t>
            </w:r>
            <w:r>
              <w:rPr>
                <w:rFonts w:hint="eastAsia" w:ascii="宋体" w:hAnsi="宋体" w:eastAsia="宋体" w:cs="宋体"/>
                <w:color w:val="auto"/>
                <w:szCs w:val="21"/>
                <w:highlight w:val="none"/>
                <w:lang w:val="en-US" w:eastAsia="zh-CN"/>
              </w:rPr>
              <w:t>格式见第八章投标文件格式</w:t>
            </w:r>
            <w:r>
              <w:rPr>
                <w:rFonts w:hint="eastAsia" w:ascii="宋体" w:hAnsi="宋体" w:eastAsia="宋体" w:cs="宋体"/>
                <w:lang w:eastAsia="zh-CN"/>
              </w:rPr>
              <w:t>）</w:t>
            </w:r>
            <w:r>
              <w:rPr>
                <w:rFonts w:hint="eastAsia" w:ascii="宋体" w:hAnsi="宋体" w:eastAsia="宋体" w:cs="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rPr>
              <w:t>□联合体投标的，联合体</w:t>
            </w:r>
            <w:r>
              <w:rPr>
                <w:rFonts w:hint="eastAsia" w:ascii="宋体" w:hAnsi="宋体" w:eastAsia="宋体" w:cs="宋体"/>
                <w:lang w:val="en-US" w:eastAsia="zh-CN"/>
              </w:rPr>
              <w:t>各方</w:t>
            </w:r>
            <w:r>
              <w:rPr>
                <w:rFonts w:hint="eastAsia" w:ascii="宋体" w:hAnsi="宋体" w:eastAsia="宋体" w:cs="宋体"/>
              </w:rPr>
              <w:t>均不得存在以上情形之一，由联合体牵头人代表联合体各成员进行承诺</w:t>
            </w:r>
            <w:r>
              <w:rPr>
                <w:rFonts w:hint="eastAsia" w:ascii="宋体" w:hAnsi="宋体" w:eastAsia="宋体" w:cs="宋体"/>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ascii="宋体" w:hAnsi="宋体" w:eastAsia="宋体" w:cs="宋体"/>
                <w:szCs w:val="21"/>
              </w:rPr>
              <w:t>。</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szCs w:val="21"/>
              </w:rPr>
            </w:pPr>
            <w:r>
              <w:rPr>
                <w:rFonts w:hint="eastAsia" w:ascii="宋体" w:hAnsi="宋体" w:eastAsia="宋体" w:cs="宋体"/>
                <w:b/>
                <w:szCs w:val="21"/>
              </w:rPr>
              <w:t>5.项目经理资格要求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rPr>
              <w:t>5.1投标人拟派的项目经理须</w:t>
            </w:r>
            <w:r>
              <w:rPr>
                <w:rFonts w:hint="eastAsia" w:ascii="宋体" w:hAnsi="宋体" w:eastAsia="宋体" w:cs="宋体"/>
                <w:szCs w:val="21"/>
                <w:lang w:val="en-US" w:eastAsia="zh-CN"/>
              </w:rPr>
              <w:t>是投标单位人员，</w:t>
            </w:r>
            <w:r>
              <w:rPr>
                <w:rFonts w:hint="eastAsia" w:ascii="宋体" w:hAnsi="宋体" w:eastAsia="宋体" w:cs="宋体"/>
                <w:szCs w:val="21"/>
              </w:rPr>
              <w:t>应</w:t>
            </w:r>
            <w:r>
              <w:rPr>
                <w:rFonts w:hint="eastAsia" w:ascii="宋体" w:hAnsi="宋体" w:eastAsia="宋体" w:cs="宋体"/>
                <w:szCs w:val="21"/>
                <w:lang w:val="en-US" w:eastAsia="zh-CN"/>
              </w:rPr>
              <w:t>具备</w:t>
            </w:r>
          </w:p>
          <w:p>
            <w:pPr>
              <w:keepNext w:val="0"/>
              <w:keepLines w:val="0"/>
              <w:pageBreakBefore w:val="0"/>
              <w:kinsoku/>
              <w:wordWrap/>
              <w:overflowPunct/>
              <w:topLinePunct w:val="0"/>
              <w:bidi w:val="0"/>
              <w:snapToGrid w:val="0"/>
              <w:spacing w:line="400" w:lineRule="exact"/>
              <w:ind w:firstLine="0" w:firstLineChars="0"/>
              <w:textAlignment w:val="auto"/>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专业</w:t>
            </w:r>
            <w:r>
              <w:rPr>
                <w:rFonts w:hint="eastAsia" w:ascii="宋体" w:hAnsi="宋体" w:eastAsia="宋体" w:cs="宋体"/>
                <w:szCs w:val="21"/>
                <w:u w:val="single"/>
              </w:rPr>
              <w:t xml:space="preserve">   级及以上</w:t>
            </w:r>
            <w:r>
              <w:rPr>
                <w:rFonts w:hint="eastAsia" w:ascii="宋体" w:hAnsi="宋体" w:eastAsia="宋体" w:cs="宋体"/>
                <w:szCs w:val="21"/>
              </w:rPr>
              <w:t>注册建造师执业资格</w:t>
            </w:r>
            <w:r>
              <w:rPr>
                <w:rFonts w:hint="eastAsia" w:ascii="宋体" w:hAnsi="宋体" w:eastAsia="宋体" w:cs="宋体"/>
                <w:szCs w:val="21"/>
                <w:lang w:val="en-US" w:eastAsia="zh-CN"/>
              </w:rPr>
              <w:t>并在投标单位注册</w:t>
            </w:r>
            <w:r>
              <w:rPr>
                <w:rFonts w:hint="eastAsia" w:ascii="宋体" w:hAnsi="宋体" w:eastAsia="宋体" w:cs="宋体"/>
                <w:szCs w:val="21"/>
              </w:rPr>
              <w:t>。</w:t>
            </w:r>
            <w:r>
              <w:rPr>
                <w:rFonts w:hint="eastAsia" w:ascii="宋体" w:hAnsi="宋体" w:eastAsia="宋体" w:cs="宋体"/>
                <w:i/>
                <w:szCs w:val="21"/>
                <w:u w:val="none"/>
              </w:rPr>
              <w:t>[提示：按</w:t>
            </w:r>
            <w:r>
              <w:rPr>
                <w:rFonts w:hint="eastAsia"/>
                <w:i/>
                <w:szCs w:val="21"/>
                <w:u w:val="none"/>
                <w:lang w:val="en-US" w:eastAsia="zh-CN"/>
              </w:rPr>
              <w:t>照住房城乡建设行业主管部门相关规定执行</w:t>
            </w:r>
            <w:r>
              <w:rPr>
                <w:rFonts w:hint="eastAsia" w:ascii="宋体" w:hAnsi="宋体" w:eastAsia="宋体" w:cs="宋体"/>
                <w:i/>
                <w:szCs w:val="21"/>
                <w:u w:val="non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5.2项目经理要求：投标人须承诺拟派项目经理按注册建造师的相关规定到岗履职和未被禁止参与投标。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5.2.1到岗履职要求：承诺拟派项目经理中标后在本项目任职，签订合同时拟派的项目经理必须与投标文件中的项目经理一致，并满足办理开工许可手续的相关要求。不能按承诺到岗</w:t>
            </w:r>
            <w:r>
              <w:rPr>
                <w:rFonts w:hint="eastAsia" w:ascii="宋体" w:hAnsi="宋体" w:eastAsia="宋体" w:cs="宋体"/>
                <w:szCs w:val="21"/>
                <w:lang w:val="en-US" w:eastAsia="zh-CN"/>
              </w:rPr>
              <w:t>履职</w:t>
            </w:r>
            <w:r>
              <w:rPr>
                <w:rFonts w:hint="eastAsia" w:ascii="宋体" w:hAnsi="宋体" w:eastAsia="宋体" w:cs="宋体"/>
                <w:szCs w:val="21"/>
              </w:rPr>
              <w:t>的，</w:t>
            </w:r>
            <w:r>
              <w:rPr>
                <w:rFonts w:hint="eastAsia" w:ascii="宋体" w:hAnsi="宋体" w:eastAsia="宋体" w:cs="宋体"/>
                <w:szCs w:val="21"/>
                <w:lang w:val="en-US" w:eastAsia="zh-CN"/>
              </w:rPr>
              <w:t>招标人</w:t>
            </w:r>
            <w:r>
              <w:rPr>
                <w:rFonts w:hint="eastAsia" w:ascii="宋体" w:hAnsi="宋体" w:eastAsia="宋体" w:cs="宋体"/>
                <w:szCs w:val="21"/>
              </w:rPr>
              <w:t>按合同相关条款</w:t>
            </w:r>
            <w:r>
              <w:rPr>
                <w:rFonts w:hint="eastAsia" w:ascii="宋体" w:hAnsi="宋体" w:eastAsia="宋体" w:cs="宋体"/>
                <w:color w:val="000000"/>
                <w:lang w:val="en-US" w:eastAsia="zh-CN"/>
              </w:rPr>
              <w:t>要求投标人承担责任</w:t>
            </w:r>
            <w:r>
              <w:rPr>
                <w:rFonts w:hint="eastAsia" w:ascii="宋体" w:hAnsi="宋体" w:eastAsia="宋体" w:cs="宋体"/>
                <w:szCs w:val="21"/>
              </w:rPr>
              <w:t>并上报行政主管部门，给招标人造成损失的，投标人依法承担</w:t>
            </w:r>
            <w:r>
              <w:rPr>
                <w:rFonts w:hint="eastAsia" w:ascii="宋体" w:hAnsi="宋体" w:eastAsia="宋体" w:cs="宋体"/>
                <w:color w:val="000000"/>
              </w:rPr>
              <w:t>赔偿责任</w:t>
            </w:r>
            <w:r>
              <w:rPr>
                <w:rFonts w:hint="eastAsia" w:ascii="宋体" w:hAnsi="宋体" w:eastAsia="宋体" w:cs="宋体"/>
                <w:color w:val="000000"/>
                <w:lang w:val="en-US" w:eastAsia="zh-CN"/>
              </w:rPr>
              <w:t>或</w:t>
            </w:r>
            <w:r>
              <w:rPr>
                <w:rFonts w:hint="eastAsia" w:ascii="宋体" w:hAnsi="宋体" w:eastAsia="宋体" w:cs="宋体"/>
                <w:szCs w:val="21"/>
              </w:rPr>
              <w:t>违约责任。拟派项目经理中标后不得随意更换。</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5.2.2未被禁止参与投标要求：承诺拟派项目经理未被</w:t>
            </w:r>
            <w:r>
              <w:rPr>
                <w:rFonts w:hint="eastAsia" w:ascii="宋体" w:hAnsi="宋体" w:eastAsia="宋体" w:cs="宋体"/>
                <w:szCs w:val="21"/>
                <w:lang w:eastAsia="zh-CN"/>
              </w:rPr>
              <w:t>有关</w:t>
            </w:r>
            <w:r>
              <w:rPr>
                <w:rFonts w:hint="eastAsia" w:ascii="宋体" w:hAnsi="宋体" w:eastAsia="宋体" w:cs="宋体"/>
                <w:szCs w:val="21"/>
              </w:rPr>
              <w:t>部门暂停</w:t>
            </w:r>
            <w:r>
              <w:rPr>
                <w:rFonts w:hint="eastAsia" w:ascii="宋体" w:hAnsi="宋体" w:eastAsia="宋体" w:cs="宋体"/>
                <w:szCs w:val="21"/>
                <w:lang w:val="en-US" w:eastAsia="zh-CN"/>
              </w:rPr>
              <w:t>其</w:t>
            </w:r>
            <w:r>
              <w:rPr>
                <w:rFonts w:hint="eastAsia" w:ascii="宋体" w:hAnsi="宋体" w:eastAsia="宋体" w:cs="宋体"/>
                <w:szCs w:val="21"/>
              </w:rPr>
              <w:t>在渝承揽</w:t>
            </w:r>
            <w:r>
              <w:rPr>
                <w:rFonts w:hint="eastAsia" w:ascii="宋体" w:hAnsi="宋体" w:eastAsia="宋体" w:cs="宋体"/>
                <w:szCs w:val="21"/>
                <w:lang w:val="en-US" w:eastAsia="zh-CN"/>
              </w:rPr>
              <w:t>的</w:t>
            </w:r>
            <w:r>
              <w:rPr>
                <w:rFonts w:hint="eastAsia" w:ascii="宋体" w:hAnsi="宋体" w:eastAsia="宋体" w:cs="宋体"/>
                <w:szCs w:val="21"/>
              </w:rPr>
              <w:t>新业务</w:t>
            </w:r>
            <w:r>
              <w:rPr>
                <w:rFonts w:hint="eastAsia" w:ascii="宋体" w:hAnsi="宋体" w:eastAsia="宋体" w:cs="宋体"/>
                <w:szCs w:val="21"/>
                <w:lang w:val="en-US" w:eastAsia="zh-CN"/>
              </w:rPr>
              <w:t>中任职</w:t>
            </w:r>
            <w:r>
              <w:rPr>
                <w:rFonts w:hint="eastAsia" w:ascii="宋体" w:hAnsi="宋体" w:eastAsia="宋体" w:cs="宋体"/>
                <w:szCs w:val="21"/>
              </w:rPr>
              <w:t>。若</w:t>
            </w:r>
            <w:r>
              <w:rPr>
                <w:rFonts w:hint="eastAsia" w:ascii="宋体" w:hAnsi="宋体" w:eastAsia="宋体" w:cs="宋体"/>
                <w:szCs w:val="21"/>
                <w:lang w:val="en-US" w:eastAsia="zh-CN"/>
              </w:rPr>
              <w:t>其</w:t>
            </w:r>
            <w:r>
              <w:rPr>
                <w:rFonts w:hint="eastAsia" w:ascii="宋体" w:hAnsi="宋体" w:eastAsia="宋体" w:cs="宋体"/>
                <w:szCs w:val="21"/>
              </w:rPr>
              <w:t>被暂停在渝承揽</w:t>
            </w:r>
            <w:r>
              <w:rPr>
                <w:rFonts w:hint="eastAsia" w:ascii="宋体" w:hAnsi="宋体" w:eastAsia="宋体" w:cs="宋体"/>
                <w:szCs w:val="21"/>
                <w:lang w:val="en-US" w:eastAsia="zh-CN"/>
              </w:rPr>
              <w:t>的</w:t>
            </w:r>
            <w:r>
              <w:rPr>
                <w:rFonts w:hint="eastAsia" w:ascii="宋体" w:hAnsi="宋体" w:eastAsia="宋体" w:cs="宋体"/>
                <w:szCs w:val="21"/>
              </w:rPr>
              <w:t>新业务</w:t>
            </w:r>
            <w:r>
              <w:rPr>
                <w:rFonts w:hint="eastAsia" w:ascii="宋体" w:hAnsi="宋体" w:eastAsia="宋体" w:cs="宋体"/>
                <w:szCs w:val="21"/>
                <w:lang w:val="en-US" w:eastAsia="zh-CN"/>
              </w:rPr>
              <w:t>中任职</w:t>
            </w:r>
            <w:r>
              <w:rPr>
                <w:rFonts w:hint="eastAsia" w:ascii="宋体" w:hAnsi="宋体" w:eastAsia="宋体" w:cs="宋体"/>
                <w:szCs w:val="21"/>
              </w:rPr>
              <w:t>但仍参加投标，将被否决投标；已取得中标候选人资格或中标资格的，招标人有权取消</w:t>
            </w:r>
            <w:r>
              <w:rPr>
                <w:rFonts w:hint="eastAsia" w:ascii="宋体" w:hAnsi="宋体" w:eastAsia="宋体" w:cs="宋体"/>
                <w:szCs w:val="21"/>
                <w:lang w:val="en-US" w:eastAsia="zh-CN"/>
              </w:rPr>
              <w:t>投标人的</w:t>
            </w:r>
            <w:r>
              <w:rPr>
                <w:rFonts w:hint="eastAsia" w:ascii="宋体" w:hAnsi="宋体" w:eastAsia="宋体" w:cs="宋体"/>
                <w:szCs w:val="21"/>
              </w:rPr>
              <w:t>中标候选人资格或中标资格；给招标人造成损失的，投标人依法承担赔偿</w:t>
            </w:r>
            <w:r>
              <w:rPr>
                <w:rFonts w:hint="eastAsia" w:ascii="宋体" w:hAnsi="宋体" w:eastAsia="宋体" w:cs="宋体"/>
                <w:szCs w:val="21"/>
                <w:lang w:val="en-US" w:eastAsia="zh-CN"/>
              </w:rPr>
              <w:t>责任或违约</w:t>
            </w:r>
            <w:r>
              <w:rPr>
                <w:rFonts w:hint="eastAsia" w:ascii="宋体" w:hAnsi="宋体" w:eastAsia="宋体" w:cs="宋体"/>
                <w:szCs w:val="21"/>
              </w:rPr>
              <w:t>责任。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5.2.3 项目经理的其它要求：为保证</w:t>
            </w:r>
            <w:r>
              <w:rPr>
                <w:rFonts w:hint="eastAsia" w:ascii="宋体" w:hAnsi="宋体" w:eastAsia="宋体" w:cs="宋体"/>
                <w:szCs w:val="21"/>
                <w:lang w:val="en-US" w:eastAsia="zh-CN"/>
              </w:rPr>
              <w:t>投标人</w:t>
            </w:r>
            <w:r>
              <w:rPr>
                <w:rFonts w:hint="eastAsia" w:ascii="宋体" w:hAnsi="宋体" w:eastAsia="宋体" w:cs="宋体"/>
                <w:szCs w:val="21"/>
              </w:rPr>
              <w:t>拟派的项目经理到本项目到岗履职，</w:t>
            </w:r>
            <w:r>
              <w:rPr>
                <w:rFonts w:hint="eastAsia" w:ascii="宋体" w:hAnsi="宋体" w:eastAsia="宋体" w:cs="宋体"/>
                <w:szCs w:val="21"/>
                <w:lang w:val="en-US" w:eastAsia="zh-CN"/>
              </w:rPr>
              <w:t>投标人</w:t>
            </w:r>
            <w:r>
              <w:rPr>
                <w:rFonts w:hint="eastAsia" w:ascii="宋体" w:hAnsi="宋体" w:eastAsia="宋体" w:cs="宋体"/>
                <w:szCs w:val="21"/>
              </w:rPr>
              <w:t>还需承诺：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若</w:t>
            </w:r>
            <w:r>
              <w:rPr>
                <w:rFonts w:hint="eastAsia" w:ascii="宋体" w:hAnsi="宋体" w:eastAsia="宋体" w:cs="宋体"/>
                <w:szCs w:val="21"/>
                <w:lang w:val="en-US" w:eastAsia="zh-CN"/>
              </w:rPr>
              <w:t>投标人</w:t>
            </w:r>
            <w:r>
              <w:rPr>
                <w:rFonts w:hint="eastAsia" w:ascii="宋体" w:hAnsi="宋体" w:eastAsia="宋体" w:cs="宋体"/>
                <w:szCs w:val="21"/>
              </w:rPr>
              <w:t>拟派本项目的项目经理有在其他项目任职的情形的（或有在其他项目中标或拟中标的情形的），应在收到中标通知书后</w:t>
            </w:r>
            <w:r>
              <w:rPr>
                <w:rFonts w:hint="eastAsia" w:ascii="宋体" w:hAnsi="宋体" w:eastAsia="宋体" w:cs="宋体"/>
                <w:szCs w:val="21"/>
                <w:u w:val="single"/>
              </w:rPr>
              <w:t xml:space="preserve"> 14 </w:t>
            </w:r>
            <w:r>
              <w:rPr>
                <w:rFonts w:hint="eastAsia" w:ascii="宋体" w:hAnsi="宋体" w:eastAsia="宋体" w:cs="宋体"/>
                <w:szCs w:val="21"/>
              </w:rPr>
              <w:t>日</w:t>
            </w:r>
            <w:r>
              <w:rPr>
                <w:rFonts w:hint="eastAsia" w:ascii="宋体" w:hAnsi="宋体" w:eastAsia="宋体" w:cs="宋体"/>
                <w:i/>
                <w:iCs/>
                <w:szCs w:val="21"/>
                <w:lang w:val="en-US" w:eastAsia="zh-CN"/>
              </w:rPr>
              <w:t>[提示：</w:t>
            </w:r>
            <w:r>
              <w:rPr>
                <w:rFonts w:hint="eastAsia" w:ascii="宋体" w:hAnsi="宋体" w:eastAsia="宋体" w:cs="宋体"/>
                <w:i/>
                <w:iCs/>
                <w:szCs w:val="21"/>
              </w:rPr>
              <w:t>7～30日</w:t>
            </w:r>
            <w:r>
              <w:rPr>
                <w:rFonts w:hint="eastAsia" w:ascii="宋体" w:hAnsi="宋体" w:eastAsia="宋体" w:cs="宋体"/>
                <w:i/>
                <w:iCs/>
                <w:szCs w:val="21"/>
                <w:lang w:val="en-US" w:eastAsia="zh-CN"/>
              </w:rPr>
              <w:t>]</w:t>
            </w:r>
            <w:r>
              <w:rPr>
                <w:rFonts w:hint="eastAsia" w:ascii="宋体" w:hAnsi="宋体" w:eastAsia="宋体" w:cs="宋体"/>
                <w:szCs w:val="21"/>
              </w:rPr>
              <w:t>内，办理完成放弃在其他项目任职的手续（或办理完成放弃在其他项目中标或拟中标的手续），招标人在合同签订前有权对</w:t>
            </w:r>
            <w:r>
              <w:rPr>
                <w:rFonts w:hint="eastAsia" w:ascii="宋体" w:hAnsi="宋体" w:eastAsia="宋体" w:cs="宋体"/>
                <w:szCs w:val="21"/>
                <w:lang w:val="en-US" w:eastAsia="zh-CN"/>
              </w:rPr>
              <w:t>投标人</w:t>
            </w:r>
            <w:r>
              <w:rPr>
                <w:rFonts w:hint="eastAsia" w:ascii="宋体" w:hAnsi="宋体" w:eastAsia="宋体" w:cs="宋体"/>
                <w:szCs w:val="21"/>
              </w:rPr>
              <w:t>拟派项目经理在其他项目的任职情形（或在其他项目的中标或拟中标情形）进行核查，若与</w:t>
            </w:r>
            <w:r>
              <w:rPr>
                <w:rFonts w:hint="eastAsia" w:ascii="宋体" w:hAnsi="宋体" w:eastAsia="宋体" w:cs="宋体"/>
                <w:szCs w:val="21"/>
                <w:lang w:val="en-US" w:eastAsia="zh-CN"/>
              </w:rPr>
              <w:t>投标人</w:t>
            </w:r>
            <w:r>
              <w:rPr>
                <w:rFonts w:hint="eastAsia" w:ascii="宋体" w:hAnsi="宋体" w:eastAsia="宋体" w:cs="宋体"/>
                <w:szCs w:val="21"/>
              </w:rPr>
              <w:t>承诺内容不符或</w:t>
            </w:r>
            <w:r>
              <w:rPr>
                <w:rFonts w:hint="eastAsia" w:ascii="宋体" w:hAnsi="宋体" w:eastAsia="宋体" w:cs="宋体"/>
                <w:szCs w:val="21"/>
                <w:lang w:val="en-US" w:eastAsia="zh-CN"/>
              </w:rPr>
              <w:t>投标人</w:t>
            </w:r>
            <w:r>
              <w:rPr>
                <w:rFonts w:hint="eastAsia" w:ascii="宋体" w:hAnsi="宋体" w:eastAsia="宋体" w:cs="宋体"/>
                <w:szCs w:val="21"/>
              </w:rPr>
              <w:t>未在上述时间内按照招标文件规定递交放弃在其他项目任职、中标或拟中标的相关资料，视为</w:t>
            </w:r>
            <w:r>
              <w:rPr>
                <w:rFonts w:hint="eastAsia" w:ascii="宋体" w:hAnsi="宋体" w:eastAsia="宋体" w:cs="宋体"/>
                <w:szCs w:val="21"/>
                <w:lang w:val="en-US" w:eastAsia="zh-CN"/>
              </w:rPr>
              <w:t>投标人</w:t>
            </w:r>
            <w:r>
              <w:rPr>
                <w:rFonts w:hint="eastAsia" w:ascii="宋体" w:hAnsi="宋体" w:eastAsia="宋体" w:cs="宋体"/>
                <w:szCs w:val="21"/>
              </w:rPr>
              <w:t>放弃中标资格，招标人不退还其投标保证金。在合同签订时，</w:t>
            </w:r>
            <w:r>
              <w:rPr>
                <w:rFonts w:hint="eastAsia" w:ascii="宋体" w:hAnsi="宋体" w:eastAsia="宋体" w:cs="宋体"/>
                <w:szCs w:val="21"/>
                <w:lang w:val="en-US" w:eastAsia="zh-CN"/>
              </w:rPr>
              <w:t>投标人</w:t>
            </w:r>
            <w:r>
              <w:rPr>
                <w:rFonts w:hint="eastAsia" w:ascii="宋体" w:hAnsi="宋体" w:eastAsia="宋体" w:cs="宋体"/>
                <w:szCs w:val="21"/>
              </w:rPr>
              <w:t>需确保拟派项目经理符合《建筑施工企业项目经理资质管理办法》规定的项目经理任职条件，否则视为</w:t>
            </w:r>
            <w:r>
              <w:rPr>
                <w:rFonts w:hint="eastAsia" w:ascii="宋体" w:hAnsi="宋体" w:eastAsia="宋体" w:cs="宋体"/>
                <w:szCs w:val="21"/>
                <w:lang w:val="en-US" w:eastAsia="zh-CN"/>
              </w:rPr>
              <w:t>投标人</w:t>
            </w:r>
            <w:r>
              <w:rPr>
                <w:rFonts w:hint="eastAsia" w:ascii="宋体" w:hAnsi="宋体" w:eastAsia="宋体" w:cs="宋体"/>
                <w:szCs w:val="21"/>
              </w:rPr>
              <w:t>放弃中标资格，招标人不退还其投标保证金。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放弃在其他项目任职的需提供：①经业主或建设单位同意任职变更的文件；②负责项目监管的行业行政主管部门出具同意任职变更的证明材料。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放弃在其他项目中标或拟中标的需提供：①经中标或拟中标的其他项目建设单位同意的放弃中标函。</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kern w:val="0"/>
                <w:szCs w:val="21"/>
              </w:rPr>
              <w:t>提供</w:t>
            </w:r>
            <w:r>
              <w:rPr>
                <w:rFonts w:hint="eastAsia" w:ascii="宋体" w:hAnsi="宋体" w:eastAsia="宋体" w:cs="宋体"/>
                <w:kern w:val="0"/>
                <w:szCs w:val="21"/>
                <w:lang w:eastAsia="zh-CN"/>
              </w:rPr>
              <w:t>：</w:t>
            </w:r>
            <w:r>
              <w:rPr>
                <w:rFonts w:hint="eastAsia" w:ascii="宋体" w:hAnsi="宋体" w:eastAsia="宋体" w:cs="宋体"/>
                <w:kern w:val="0"/>
                <w:szCs w:val="21"/>
              </w:rPr>
              <w:t>拟派项目经理</w:t>
            </w:r>
            <w:r>
              <w:rPr>
                <w:rFonts w:hint="eastAsia" w:ascii="宋体" w:hAnsi="宋体" w:eastAsia="宋体" w:cs="宋体"/>
                <w:kern w:val="0"/>
                <w:szCs w:val="21"/>
                <w:lang w:val="en-US" w:eastAsia="zh-CN"/>
              </w:rPr>
              <w:t>有效的</w:t>
            </w:r>
            <w:r>
              <w:rPr>
                <w:rFonts w:hint="eastAsia" w:ascii="宋体" w:hAnsi="宋体" w:eastAsia="宋体" w:cs="宋体"/>
                <w:kern w:val="0"/>
                <w:szCs w:val="21"/>
              </w:rPr>
              <w:t>身份证、建造师注册证、投标人为其缴纳的养老保险证明材料</w:t>
            </w:r>
            <w:r>
              <w:rPr>
                <w:rFonts w:hint="eastAsia" w:ascii="宋体" w:hAnsi="宋体" w:eastAsia="宋体" w:cs="宋体"/>
                <w:kern w:val="0"/>
                <w:szCs w:val="21"/>
                <w:lang w:eastAsia="zh-CN"/>
              </w:rPr>
              <w:t>、</w:t>
            </w:r>
            <w:r>
              <w:rPr>
                <w:rFonts w:hint="eastAsia" w:ascii="宋体" w:hAnsi="宋体" w:eastAsia="宋体" w:cs="宋体"/>
                <w:kern w:val="0"/>
                <w:szCs w:val="21"/>
              </w:rPr>
              <w:t>承诺（格式见第八章投标文件格式）</w:t>
            </w:r>
            <w:r>
              <w:rPr>
                <w:rFonts w:hint="eastAsia" w:ascii="宋体" w:hAnsi="宋体" w:eastAsia="宋体" w:cs="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□联合体投标的，由联合体牵头人提供。</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注：（1）拟派项目经理为一级建造师或重庆市二级建造师注册人员的，必须提供建造师电子注册证书，且该建造师电子注册证书须由建造师本人在个人签名处手写本人签名。</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（2）重庆市以外的省级住房城乡建设主管部门对二级建造师电子注册证书使用有明确规定的，从其规定。未规定使用电子注册证书的，可提供纸质证书扫描件。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（3）建造师电子注册证书本人手写签名与签名图像笔迹是否一致不作为否决投标的情形。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□5.3 项目经理业绩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iCs/>
                <w:szCs w:val="21"/>
                <w:highlight w:val="none"/>
                <w:lang w:val="en-US" w:eastAsia="zh-CN"/>
              </w:rPr>
            </w:pPr>
            <w:r>
              <w:rPr>
                <w:rFonts w:hint="eastAsia" w:ascii="宋体" w:hAnsi="宋体" w:eastAsia="宋体" w:cs="宋体"/>
                <w:i/>
                <w:iCs/>
                <w:szCs w:val="21"/>
                <w:highlight w:val="none"/>
                <w:lang w:val="en-US" w:eastAsia="zh-CN"/>
              </w:rPr>
              <w:t>[提示：设置的人员业绩指标不得超过本项目对应指标。]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u w:val="single"/>
              </w:rPr>
            </w:pPr>
            <w:r>
              <w:rPr>
                <w:rFonts w:hint="eastAsia" w:ascii="宋体" w:hAnsi="宋体" w:eastAsia="宋体" w:cs="宋体"/>
                <w:kern w:val="0"/>
                <w:sz w:val="21"/>
                <w:szCs w:val="21"/>
                <w:lang w:eastAsia="zh-CN"/>
              </w:rPr>
              <w:t>投标人</w:t>
            </w:r>
            <w:r>
              <w:rPr>
                <w:rFonts w:hint="eastAsia" w:ascii="宋体" w:hAnsi="宋体" w:eastAsia="宋体" w:cs="宋体"/>
                <w:kern w:val="0"/>
                <w:sz w:val="21"/>
                <w:szCs w:val="21"/>
                <w:lang w:val="en-US" w:eastAsia="zh-CN"/>
              </w:rPr>
              <w:t>拟派的项目经理</w:t>
            </w:r>
            <w:r>
              <w:rPr>
                <w:rFonts w:hint="eastAsia" w:ascii="宋体" w:hAnsi="宋体" w:eastAsia="宋体" w:cs="宋体"/>
                <w:snapToGrid/>
                <w:sz w:val="21"/>
                <w:szCs w:val="21"/>
                <w:u w:val="none"/>
                <w:lang w:val="en-US" w:eastAsia="zh-CN"/>
              </w:rPr>
              <w:t>自</w:t>
            </w:r>
            <w:r>
              <w:rPr>
                <w:rFonts w:hint="eastAsia" w:ascii="宋体" w:hAnsi="宋体" w:eastAsia="宋体" w:cs="宋体"/>
                <w:snapToGrid/>
                <w:sz w:val="21"/>
                <w:szCs w:val="21"/>
                <w:u w:val="single"/>
                <w:lang w:eastAsia="zh-CN"/>
              </w:rPr>
              <w:t xml:space="preserve">    </w:t>
            </w:r>
            <w:r>
              <w:rPr>
                <w:rFonts w:hint="eastAsia" w:ascii="宋体" w:hAnsi="宋体" w:eastAsia="宋体" w:cs="宋体"/>
                <w:snapToGrid/>
                <w:sz w:val="21"/>
                <w:szCs w:val="21"/>
                <w:u w:val="none"/>
                <w:lang w:eastAsia="zh-CN"/>
              </w:rPr>
              <w:t>年1月1日起</w:t>
            </w:r>
            <w:r>
              <w:rPr>
                <w:rFonts w:hint="eastAsia" w:ascii="宋体" w:hAnsi="宋体" w:eastAsia="宋体" w:cs="宋体"/>
                <w:i/>
                <w:iCs/>
                <w:snapToGrid/>
                <w:sz w:val="21"/>
                <w:szCs w:val="21"/>
                <w:u w:val="none"/>
                <w:lang w:val="en-US" w:eastAsia="zh-CN"/>
              </w:rPr>
              <w:t>[</w:t>
            </w:r>
            <w:r>
              <w:rPr>
                <w:rFonts w:hint="eastAsia" w:ascii="宋体" w:hAnsi="宋体" w:eastAsia="宋体" w:cs="宋体"/>
                <w:i/>
                <w:iCs/>
                <w:snapToGrid/>
                <w:sz w:val="21"/>
                <w:szCs w:val="21"/>
                <w:u w:val="none"/>
                <w:lang w:eastAsia="zh-CN"/>
              </w:rPr>
              <w:t>提示：指投标截止日前3年</w:t>
            </w:r>
            <w:r>
              <w:rPr>
                <w:rFonts w:hint="eastAsia" w:ascii="宋体" w:hAnsi="宋体" w:eastAsia="宋体" w:cs="宋体"/>
                <w:i/>
                <w:iCs/>
                <w:snapToGrid/>
                <w:sz w:val="21"/>
                <w:szCs w:val="21"/>
                <w:u w:val="none"/>
                <w:lang w:val="en-US" w:eastAsia="zh-CN"/>
              </w:rPr>
              <w:t>及以上</w:t>
            </w:r>
            <w:r>
              <w:rPr>
                <w:rFonts w:hint="eastAsia" w:ascii="宋体" w:hAnsi="宋体" w:eastAsia="宋体" w:cs="宋体"/>
                <w:i/>
                <w:iCs/>
                <w:snapToGrid/>
                <w:sz w:val="21"/>
                <w:szCs w:val="21"/>
                <w:u w:val="none"/>
                <w:lang w:eastAsia="zh-CN"/>
              </w:rPr>
              <w:t>，不包含投标截止日当年</w:t>
            </w:r>
            <w:r>
              <w:rPr>
                <w:rFonts w:hint="eastAsia" w:ascii="宋体" w:hAnsi="宋体" w:eastAsia="宋体" w:cs="宋体"/>
                <w:i/>
                <w:iCs/>
                <w:snapToGrid/>
                <w:sz w:val="21"/>
                <w:szCs w:val="21"/>
                <w:u w:val="none"/>
                <w:lang w:val="en-US" w:eastAsia="zh-CN"/>
              </w:rPr>
              <w:t>]</w:t>
            </w:r>
            <w:r>
              <w:rPr>
                <w:rFonts w:hint="eastAsia" w:ascii="宋体" w:hAnsi="宋体" w:eastAsia="宋体" w:cs="宋体"/>
                <w:kern w:val="0"/>
                <w:szCs w:val="21"/>
              </w:rPr>
              <w:t>至投标截止日止</w:t>
            </w:r>
            <w:r>
              <w:rPr>
                <w:rFonts w:hint="eastAsia" w:ascii="宋体" w:hAnsi="宋体" w:eastAsia="宋体" w:cs="宋体"/>
                <w:szCs w:val="21"/>
              </w:rPr>
              <w:t>（以合同工程完工日期或工程竣工日期为准）</w:t>
            </w:r>
            <w:r>
              <w:rPr>
                <w:rFonts w:hint="eastAsia" w:ascii="宋体" w:hAnsi="宋体" w:cs="宋体"/>
                <w:szCs w:val="21"/>
                <w:lang w:eastAsia="zh-CN"/>
              </w:rPr>
              <w:t>，</w:t>
            </w:r>
            <w:r>
              <w:rPr>
                <w:rFonts w:hint="eastAsia" w:ascii="宋体" w:hAnsi="宋体" w:eastAsia="宋体" w:cs="宋体"/>
                <w:kern w:val="0"/>
                <w:szCs w:val="21"/>
                <w:highlight w:val="none"/>
                <w:lang w:val="en-US" w:eastAsia="zh-CN"/>
              </w:rPr>
              <w:t>完成</w:t>
            </w:r>
            <w:r>
              <w:rPr>
                <w:rFonts w:hint="eastAsia" w:ascii="宋体" w:hAnsi="宋体" w:eastAsia="宋体" w:cs="宋体"/>
                <w:szCs w:val="21"/>
                <w:highlight w:val="none"/>
                <w:lang w:val="en-US" w:eastAsia="zh-CN"/>
              </w:rPr>
              <w:t>过</w:t>
            </w:r>
            <w:r>
              <w:rPr>
                <w:rFonts w:hint="eastAsia" w:ascii="宋体" w:hAnsi="宋体" w:eastAsia="宋体" w:cs="宋体"/>
                <w:szCs w:val="21"/>
                <w:highlight w:val="none"/>
              </w:rPr>
              <w:t>1个</w:t>
            </w:r>
            <w:r>
              <w:rPr>
                <w:rFonts w:hint="eastAsia" w:ascii="宋体" w:hAnsi="宋体" w:eastAsia="宋体" w:cs="宋体"/>
                <w:szCs w:val="21"/>
                <w:highlight w:val="none"/>
                <w:u w:val="single"/>
                <w:lang w:eastAsia="zh-CN"/>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none"/>
                <w:lang w:val="en-US" w:eastAsia="zh-CN"/>
              </w:rPr>
              <w:t>施工</w:t>
            </w:r>
            <w:r>
              <w:rPr>
                <w:rFonts w:hint="eastAsia" w:ascii="宋体" w:hAnsi="宋体" w:eastAsia="宋体" w:cs="宋体"/>
                <w:szCs w:val="21"/>
                <w:highlight w:val="none"/>
              </w:rPr>
              <w:t>业绩</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并在该业绩中担任</w:t>
            </w:r>
            <w:r>
              <w:rPr>
                <w:rFonts w:hint="eastAsia" w:ascii="宋体" w:hAnsi="宋体" w:eastAsia="宋体" w:cs="宋体"/>
                <w:szCs w:val="21"/>
                <w:highlight w:val="none"/>
                <w:u w:val="single"/>
                <w:lang w:val="en-US" w:eastAsia="zh-CN"/>
              </w:rPr>
              <w:t>项目经理</w:t>
            </w:r>
            <w:r>
              <w:rPr>
                <w:rFonts w:hint="eastAsia" w:ascii="宋体" w:hAnsi="宋体" w:eastAsia="宋体" w:cs="宋体"/>
                <w:szCs w:val="21"/>
                <w:highlight w:val="none"/>
                <w:u w:val="none"/>
                <w:lang w:val="en-US" w:eastAsia="zh-CN"/>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提供</w:t>
            </w:r>
            <w:r>
              <w:rPr>
                <w:rFonts w:hint="eastAsia" w:ascii="宋体" w:hAnsi="宋体" w:eastAsia="宋体" w:cs="宋体"/>
                <w:szCs w:val="21"/>
                <w:lang w:eastAsia="zh-CN"/>
              </w:rPr>
              <w:t>：</w:t>
            </w:r>
            <w:r>
              <w:rPr>
                <w:rFonts w:hint="eastAsia" w:ascii="宋体" w:hAnsi="宋体" w:eastAsia="宋体" w:cs="宋体"/>
                <w:szCs w:val="21"/>
              </w:rPr>
              <w:t>该业绩的合同协议书和合同工程完工证书（或合同工程验收鉴定书或工程竣工证书副本或竣工验收鉴定书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的证明材料。若</w:t>
            </w:r>
            <w:r>
              <w:rPr>
                <w:rFonts w:hint="eastAsia" w:ascii="宋体" w:hAnsi="宋体" w:eastAsia="宋体" w:cs="宋体"/>
                <w:szCs w:val="21"/>
                <w:lang w:val="en-US" w:eastAsia="zh-CN"/>
              </w:rPr>
              <w:t>提供的业绩证明材料不能</w:t>
            </w:r>
            <w:r>
              <w:rPr>
                <w:rFonts w:hint="eastAsia" w:ascii="宋体" w:hAnsi="宋体" w:eastAsia="宋体" w:cs="宋体"/>
                <w:szCs w:val="21"/>
              </w:rPr>
              <w:t>体现</w:t>
            </w:r>
            <w:r>
              <w:rPr>
                <w:rFonts w:hint="eastAsia" w:ascii="宋体" w:hAnsi="宋体" w:eastAsia="宋体" w:cs="宋体"/>
                <w:szCs w:val="21"/>
                <w:lang w:val="en-US" w:eastAsia="zh-CN"/>
              </w:rPr>
              <w:t>上述业绩指标</w:t>
            </w:r>
            <w:r>
              <w:rPr>
                <w:rFonts w:hint="eastAsia" w:ascii="宋体" w:hAnsi="宋体" w:eastAsia="宋体" w:cs="宋体"/>
                <w:szCs w:val="21"/>
              </w:rPr>
              <w:t>的，应补充提供</w:t>
            </w:r>
            <w:r>
              <w:rPr>
                <w:rFonts w:hint="eastAsia" w:ascii="宋体" w:hAnsi="宋体" w:eastAsia="宋体" w:cs="宋体"/>
                <w:szCs w:val="21"/>
                <w:highlight w:val="none"/>
                <w:u w:val="none"/>
                <w:lang w:eastAsia="zh-CN"/>
              </w:rPr>
              <w:t>业主证明</w:t>
            </w:r>
            <w:r>
              <w:rPr>
                <w:rFonts w:hint="eastAsia" w:ascii="宋体" w:hAnsi="宋体" w:eastAsia="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pacing w:val="-24"/>
                <w:kern w:val="0"/>
                <w:szCs w:val="21"/>
                <w:lang w:eastAsia="zh-CN"/>
              </w:rPr>
            </w:pPr>
            <w:r>
              <w:rPr>
                <w:rFonts w:hint="eastAsia" w:ascii="宋体" w:hAnsi="宋体" w:eastAsia="宋体" w:cs="宋体"/>
                <w:szCs w:val="21"/>
              </w:rPr>
              <w:t>□联合体投标的，由联合体牵头人提供</w:t>
            </w:r>
            <w:r>
              <w:rPr>
                <w:rFonts w:hint="eastAsia" w:ascii="宋体" w:hAnsi="宋体" w:eastAsia="宋体" w:cs="宋体"/>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注：当上述</w:t>
            </w:r>
            <w:r>
              <w:rPr>
                <w:rFonts w:hint="eastAsia" w:ascii="宋体" w:hAnsi="宋体" w:eastAsia="宋体" w:cs="宋体"/>
                <w:szCs w:val="21"/>
                <w:lang w:val="en-US" w:eastAsia="zh-CN"/>
              </w:rPr>
              <w:t>业绩证明材料</w:t>
            </w:r>
            <w:r>
              <w:rPr>
                <w:rFonts w:hint="eastAsia" w:ascii="宋体" w:hAnsi="宋体" w:eastAsia="宋体" w:cs="宋体"/>
                <w:szCs w:val="21"/>
              </w:rPr>
              <w:t>中针对同一指标存在不一致时，以合同工程完工证书（或合同工程验收鉴定书或工程竣工证书副本或竣工验收鉴定书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的证明材料为准。</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szCs w:val="21"/>
              </w:rPr>
            </w:pPr>
            <w:r>
              <w:rPr>
                <w:rFonts w:hint="eastAsia" w:ascii="宋体" w:hAnsi="宋体" w:eastAsia="宋体" w:cs="宋体"/>
                <w:b/>
                <w:szCs w:val="21"/>
              </w:rPr>
              <w:t>6.其他要求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kern w:val="0"/>
                <w:szCs w:val="21"/>
              </w:rPr>
              <w:t>（1）</w:t>
            </w:r>
            <w:r>
              <w:rPr>
                <w:rFonts w:hint="eastAsia" w:ascii="宋体" w:hAnsi="宋体" w:eastAsia="宋体" w:cs="宋体"/>
                <w:szCs w:val="21"/>
              </w:rPr>
              <w:t>项目技术负责人：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val="en-US" w:eastAsia="zh-CN"/>
              </w:rPr>
              <w:t>投标人拟派的技术负责人须是投标单位人员，具备</w:t>
            </w:r>
            <w:r>
              <w:rPr>
                <w:rFonts w:hint="eastAsia" w:ascii="宋体" w:hAnsi="宋体" w:eastAsia="宋体" w:cs="宋体"/>
                <w:szCs w:val="21"/>
                <w:u w:val="single"/>
              </w:rPr>
              <w:t>工程类    级及以上</w:t>
            </w:r>
            <w:r>
              <w:rPr>
                <w:rFonts w:hint="eastAsia" w:ascii="宋体" w:hAnsi="宋体" w:eastAsia="宋体" w:cs="宋体"/>
                <w:szCs w:val="21"/>
              </w:rPr>
              <w:t>职称</w:t>
            </w:r>
            <w:r>
              <w:rPr>
                <w:rFonts w:hint="eastAsia" w:ascii="宋体" w:hAnsi="宋体" w:eastAsia="宋体" w:cs="宋体"/>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lang w:val="en-US" w:eastAsia="zh-CN"/>
              </w:rPr>
              <w:t>提供：</w:t>
            </w:r>
            <w:r>
              <w:rPr>
                <w:rFonts w:hint="eastAsia" w:ascii="宋体" w:hAnsi="宋体" w:eastAsia="宋体" w:cs="宋体"/>
                <w:kern w:val="0"/>
                <w:szCs w:val="21"/>
              </w:rPr>
              <w:t>拟派技术负责人</w:t>
            </w:r>
            <w:r>
              <w:rPr>
                <w:rFonts w:hint="eastAsia" w:ascii="宋体" w:hAnsi="宋体" w:eastAsia="宋体" w:cs="宋体"/>
                <w:kern w:val="0"/>
                <w:szCs w:val="21"/>
                <w:lang w:val="en-US" w:eastAsia="zh-CN"/>
              </w:rPr>
              <w:t>有效的</w:t>
            </w:r>
            <w:r>
              <w:rPr>
                <w:rFonts w:hint="eastAsia" w:ascii="宋体" w:hAnsi="宋体" w:eastAsia="宋体" w:cs="宋体"/>
                <w:kern w:val="0"/>
                <w:szCs w:val="21"/>
              </w:rPr>
              <w:t>身份证、职称证及投标人本单位为其缴纳的养老保险证明材料。</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pacing w:val="0"/>
                <w:kern w:val="0"/>
                <w:szCs w:val="21"/>
              </w:rPr>
            </w:pPr>
            <w:r>
              <w:rPr>
                <w:rFonts w:hint="eastAsia" w:ascii="宋体" w:hAnsi="宋体" w:eastAsia="宋体" w:cs="宋体"/>
                <w:kern w:val="0"/>
                <w:szCs w:val="21"/>
              </w:rPr>
              <w:t>□联合体投标的，由联合体牵头人提供。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kern w:val="0"/>
                <w:szCs w:val="21"/>
              </w:rPr>
              <w:t>（2）</w:t>
            </w:r>
            <w:r>
              <w:rPr>
                <w:rFonts w:hint="eastAsia" w:ascii="宋体" w:hAnsi="宋体" w:eastAsia="宋体" w:cs="宋体"/>
                <w:szCs w:val="21"/>
              </w:rPr>
              <w:t>主要管理人员：</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投标人</w:t>
            </w:r>
            <w:r>
              <w:rPr>
                <w:rFonts w:hint="eastAsia" w:ascii="宋体" w:hAnsi="宋体" w:eastAsia="宋体" w:cs="宋体"/>
                <w:szCs w:val="21"/>
                <w:lang w:val="en-US" w:eastAsia="zh-CN"/>
              </w:rPr>
              <w:t>在</w:t>
            </w:r>
            <w:r>
              <w:rPr>
                <w:rFonts w:hint="eastAsia" w:ascii="宋体" w:hAnsi="宋体" w:eastAsia="宋体" w:cs="宋体"/>
                <w:szCs w:val="21"/>
              </w:rPr>
              <w:t>中标后签订合同之前，须按照</w:t>
            </w:r>
            <w:r>
              <w:rPr>
                <w:rFonts w:hint="eastAsia" w:ascii="宋体" w:hAnsi="宋体" w:cs="宋体"/>
                <w:szCs w:val="21"/>
                <w:lang w:val="en-US" w:eastAsia="zh-CN"/>
              </w:rPr>
              <w:t>相关</w:t>
            </w:r>
            <w:r>
              <w:rPr>
                <w:rFonts w:hint="eastAsia" w:ascii="宋体" w:hAnsi="宋体" w:eastAsia="宋体" w:cs="宋体"/>
                <w:szCs w:val="21"/>
              </w:rPr>
              <w:t>行政主管部门的要求组建施工项目部，配置项目管理班子，出具任命文件。任命文件应当明确施工项目部的职责、岗位设置、人员配备，并书面通知</w:t>
            </w:r>
            <w:r>
              <w:rPr>
                <w:rFonts w:hint="eastAsia" w:ascii="宋体" w:hAnsi="宋体" w:eastAsia="宋体" w:cs="宋体"/>
                <w:szCs w:val="21"/>
                <w:lang w:val="en-US" w:eastAsia="zh-CN"/>
              </w:rPr>
              <w:t>招标人</w:t>
            </w:r>
            <w:r>
              <w:rPr>
                <w:rFonts w:hint="eastAsia" w:ascii="宋体" w:hAnsi="宋体" w:eastAsia="宋体" w:cs="宋体"/>
                <w:szCs w:val="21"/>
              </w:rPr>
              <w:t>。</w:t>
            </w:r>
            <w:r>
              <w:rPr>
                <w:rFonts w:hint="eastAsia" w:ascii="宋体" w:hAnsi="宋体"/>
                <w:color w:val="auto"/>
                <w:szCs w:val="21"/>
                <w:highlight w:val="none"/>
              </w:rPr>
              <w:t>主要管理人员</w:t>
            </w:r>
            <w:r>
              <w:rPr>
                <w:rFonts w:hint="eastAsia" w:ascii="宋体" w:hAnsi="宋体"/>
                <w:color w:val="auto"/>
                <w:szCs w:val="21"/>
                <w:highlight w:val="none"/>
                <w:lang w:val="en-US" w:eastAsia="zh-CN"/>
              </w:rPr>
              <w:t>应</w:t>
            </w:r>
            <w:r>
              <w:rPr>
                <w:rFonts w:hint="eastAsia" w:ascii="宋体" w:hAnsi="宋体"/>
                <w:color w:val="auto"/>
                <w:szCs w:val="21"/>
                <w:highlight w:val="none"/>
              </w:rPr>
              <w:t>持有相关行政主管部门要求的岗位证书（其中安全员必须具备安全生产考核合格证书）或注册证书或职称证书</w:t>
            </w:r>
            <w:r>
              <w:rPr>
                <w:rFonts w:hint="eastAsia" w:ascii="宋体" w:hAnsi="宋体" w:eastAsia="宋体" w:cs="宋体"/>
                <w:szCs w:val="21"/>
              </w:rPr>
              <w:t>，并提供投标人为其缴纳的养老保险证明材料。中标后不能满足该要求的，招标人可取消</w:t>
            </w:r>
            <w:r>
              <w:rPr>
                <w:rFonts w:hint="eastAsia" w:ascii="宋体" w:hAnsi="宋体" w:eastAsia="宋体" w:cs="宋体"/>
                <w:szCs w:val="21"/>
                <w:lang w:val="en-US" w:eastAsia="zh-CN"/>
              </w:rPr>
              <w:t>投标人</w:t>
            </w:r>
            <w:r>
              <w:rPr>
                <w:rFonts w:hint="eastAsia" w:ascii="宋体" w:hAnsi="宋体" w:eastAsia="宋体" w:cs="宋体"/>
                <w:szCs w:val="21"/>
              </w:rPr>
              <w:t>中标资格</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w:t>
            </w:r>
            <w:r>
              <w:rPr>
                <w:rFonts w:hint="eastAsia" w:ascii="宋体" w:hAnsi="宋体" w:eastAsia="宋体" w:cs="宋体"/>
                <w:szCs w:val="21"/>
              </w:rPr>
              <w:t>给招标人造成损失的，投标人依法承担赔偿责任</w:t>
            </w:r>
            <w:r>
              <w:rPr>
                <w:rFonts w:hint="eastAsia" w:ascii="宋体" w:hAnsi="宋体" w:eastAsia="宋体" w:cs="宋体"/>
                <w:szCs w:val="21"/>
                <w:lang w:val="en-US" w:eastAsia="zh-CN"/>
              </w:rPr>
              <w:t>或违约责任</w:t>
            </w:r>
            <w:r>
              <w:rPr>
                <w:rFonts w:hint="eastAsia" w:ascii="宋体" w:hAnsi="宋体" w:eastAsia="宋体" w:cs="宋体"/>
                <w:szCs w:val="21"/>
              </w:rPr>
              <w:t>。</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Cs w:val="21"/>
              </w:rPr>
            </w:pPr>
            <w:r>
              <w:rPr>
                <w:rFonts w:hint="eastAsia" w:ascii="宋体" w:hAnsi="宋体" w:eastAsia="宋体" w:cs="宋体"/>
                <w:szCs w:val="21"/>
              </w:rPr>
              <w:t>提供</w:t>
            </w:r>
            <w:r>
              <w:rPr>
                <w:rFonts w:hint="eastAsia" w:ascii="宋体" w:hAnsi="宋体" w:eastAsia="宋体" w:cs="宋体"/>
                <w:szCs w:val="21"/>
                <w:lang w:eastAsia="zh-CN"/>
              </w:rPr>
              <w:t>：</w:t>
            </w:r>
            <w:r>
              <w:rPr>
                <w:rFonts w:hint="eastAsia" w:ascii="宋体" w:hAnsi="宋体" w:eastAsia="宋体" w:cs="宋体"/>
                <w:szCs w:val="21"/>
              </w:rPr>
              <w:t>承诺函（格式见第八章投标文件格式）。</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Cs w:val="21"/>
                <w:lang w:eastAsia="zh-CN"/>
              </w:rPr>
            </w:pPr>
            <w:r>
              <w:rPr>
                <w:rFonts w:hint="eastAsia" w:ascii="宋体" w:hAnsi="宋体" w:eastAsia="宋体" w:cs="宋体"/>
                <w:kern w:val="0"/>
                <w:szCs w:val="21"/>
              </w:rPr>
              <w:t>□联合体投标的，</w:t>
            </w:r>
            <w:r>
              <w:rPr>
                <w:rFonts w:hint="eastAsia" w:ascii="宋体" w:hAnsi="宋体" w:eastAsia="宋体" w:cs="宋体"/>
                <w:color w:val="auto"/>
                <w:kern w:val="0"/>
                <w:szCs w:val="21"/>
                <w:highlight w:val="none"/>
              </w:rPr>
              <w:t>由联合体牵头人代表联合体各成员进行承诺</w:t>
            </w:r>
            <w:r>
              <w:rPr>
                <w:rFonts w:hint="eastAsia" w:ascii="宋体" w:hAnsi="宋体" w:eastAsia="宋体" w:cs="宋体"/>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（3）</w:t>
            </w:r>
            <w:r>
              <w:rPr>
                <w:rFonts w:hint="eastAsia" w:ascii="宋体" w:hAnsi="宋体" w:eastAsia="宋体" w:cs="宋体"/>
                <w:kern w:val="0"/>
                <w:szCs w:val="21"/>
                <w:lang w:val="en-US" w:eastAsia="zh-CN"/>
              </w:rPr>
              <w:t>法定代表人或</w:t>
            </w:r>
            <w:r>
              <w:rPr>
                <w:rFonts w:hint="eastAsia" w:ascii="宋体" w:hAnsi="宋体" w:eastAsia="宋体" w:cs="宋体"/>
                <w:kern w:val="0"/>
                <w:szCs w:val="21"/>
              </w:rPr>
              <w:t>委托代理人：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lang w:val="en-US" w:eastAsia="zh-CN"/>
              </w:rPr>
              <w:t>法定代表人或</w:t>
            </w:r>
            <w:r>
              <w:rPr>
                <w:rFonts w:hint="eastAsia" w:ascii="宋体" w:hAnsi="宋体" w:eastAsia="宋体" w:cs="宋体"/>
                <w:i w:val="0"/>
                <w:iCs/>
                <w:color w:val="auto"/>
                <w:kern w:val="0"/>
                <w:szCs w:val="21"/>
                <w:highlight w:val="none"/>
              </w:rPr>
              <w:t>委托代理人</w:t>
            </w:r>
            <w:r>
              <w:rPr>
                <w:rFonts w:hint="eastAsia" w:ascii="宋体" w:hAnsi="宋体" w:eastAsia="宋体" w:cs="宋体"/>
                <w:i w:val="0"/>
                <w:iCs/>
                <w:color w:val="auto"/>
                <w:kern w:val="0"/>
                <w:szCs w:val="21"/>
                <w:highlight w:val="none"/>
                <w:lang w:val="en-US" w:eastAsia="zh-CN"/>
              </w:rPr>
              <w:t>代表</w:t>
            </w:r>
            <w:r>
              <w:rPr>
                <w:rFonts w:hint="eastAsia" w:ascii="宋体" w:hAnsi="宋体" w:eastAsia="宋体" w:cs="宋体"/>
                <w:i w:val="0"/>
                <w:iCs/>
                <w:color w:val="auto"/>
                <w:kern w:val="0"/>
                <w:szCs w:val="21"/>
                <w:highlight w:val="none"/>
              </w:rPr>
              <w:t>投标人签署、澄清、说明、补正、递交、撤回、修改本项目投标文件、签订合同和处理有关事宜，其法律后果由投标人承担。</w:t>
            </w:r>
            <w:r>
              <w:rPr>
                <w:rFonts w:hint="eastAsia" w:ascii="宋体" w:hAnsi="宋体" w:eastAsia="宋体" w:cs="宋体"/>
                <w:kern w:val="0"/>
                <w:szCs w:val="21"/>
              </w:rPr>
              <w:t>委托代理人</w:t>
            </w:r>
            <w:r>
              <w:rPr>
                <w:rFonts w:hint="eastAsia" w:ascii="宋体" w:hAnsi="宋体" w:eastAsia="宋体" w:cs="宋体"/>
                <w:kern w:val="0"/>
                <w:szCs w:val="21"/>
                <w:lang w:val="en-US" w:eastAsia="zh-CN"/>
              </w:rPr>
              <w:t>须是</w:t>
            </w:r>
            <w:r>
              <w:rPr>
                <w:rFonts w:hint="eastAsia" w:ascii="宋体" w:hAnsi="宋体" w:eastAsia="宋体" w:cs="宋体"/>
                <w:kern w:val="0"/>
                <w:szCs w:val="21"/>
              </w:rPr>
              <w:t>投标单位人员</w:t>
            </w:r>
            <w:r>
              <w:rPr>
                <w:rFonts w:hint="eastAsia" w:ascii="宋体" w:hAnsi="宋体" w:eastAsia="宋体" w:cs="宋体"/>
                <w:kern w:val="0"/>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highlight w:val="none"/>
                <w:lang w:val="en-US" w:eastAsia="zh-CN"/>
              </w:rPr>
              <w:t>提供：</w:t>
            </w:r>
            <w:r>
              <w:rPr>
                <w:rFonts w:hint="eastAsia" w:ascii="宋体" w:hAnsi="宋体" w:eastAsia="宋体" w:cs="宋体"/>
                <w:kern w:val="0"/>
                <w:szCs w:val="21"/>
                <w:highlight w:val="none"/>
              </w:rPr>
              <w:t>法定代表人身份证明</w:t>
            </w:r>
            <w:r>
              <w:rPr>
                <w:rFonts w:hint="eastAsia" w:ascii="宋体" w:hAnsi="宋体" w:eastAsia="宋体" w:cs="宋体"/>
                <w:szCs w:val="21"/>
                <w:highlight w:val="none"/>
              </w:rPr>
              <w:t>（格式见第八章投标文件格式）</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法定代表人委托代理人投标的，还须提供</w:t>
            </w:r>
            <w:r>
              <w:rPr>
                <w:rFonts w:hint="eastAsia" w:ascii="宋体" w:hAnsi="宋体" w:eastAsia="宋体" w:cs="宋体"/>
                <w:kern w:val="0"/>
                <w:szCs w:val="21"/>
                <w:highlight w:val="none"/>
              </w:rPr>
              <w:t>授权委托书</w:t>
            </w:r>
            <w:r>
              <w:rPr>
                <w:rFonts w:hint="eastAsia" w:ascii="宋体" w:hAnsi="宋体" w:eastAsia="宋体" w:cs="宋体"/>
                <w:szCs w:val="21"/>
                <w:highlight w:val="none"/>
              </w:rPr>
              <w:t>（格式见第八章投标文件格式）</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投标人为该委托代理人缴纳的养老保险证明</w:t>
            </w:r>
            <w:r>
              <w:rPr>
                <w:rFonts w:hint="eastAsia" w:ascii="宋体" w:hAnsi="宋体" w:eastAsia="宋体" w:cs="宋体"/>
                <w:kern w:val="0"/>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rPr>
              <w:t>□</w:t>
            </w:r>
            <w:r>
              <w:rPr>
                <w:rFonts w:hint="eastAsia" w:ascii="宋体" w:hAnsi="宋体" w:eastAsia="宋体" w:cs="宋体"/>
                <w:kern w:val="0"/>
                <w:szCs w:val="21"/>
              </w:rPr>
              <w:t>联合体投标的，由联合体牵头人委派</w:t>
            </w:r>
            <w:r>
              <w:rPr>
                <w:rFonts w:hint="eastAsia" w:ascii="宋体" w:hAnsi="宋体" w:eastAsia="宋体" w:cs="宋体"/>
                <w:kern w:val="0"/>
                <w:szCs w:val="21"/>
                <w:lang w:val="en-US" w:eastAsia="zh-CN"/>
              </w:rPr>
              <w:t>本单位人员作为委托</w:t>
            </w:r>
            <w:r>
              <w:rPr>
                <w:rFonts w:hint="eastAsia" w:ascii="宋体" w:hAnsi="宋体" w:eastAsia="宋体" w:cs="宋体"/>
                <w:kern w:val="0"/>
                <w:szCs w:val="21"/>
              </w:rPr>
              <w:t>代理人。</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napToGrid w:val="0"/>
                <w:kern w:val="0"/>
                <w:szCs w:val="21"/>
                <w:highlight w:val="none"/>
                <w:lang w:val="en-US" w:eastAsia="zh-CN"/>
              </w:rPr>
            </w:pP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lang w:val="en-US" w:eastAsia="zh-CN"/>
              </w:rPr>
              <w:t>4</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rPr>
              <w:t>专门面向中小企业预留的实施方式：</w:t>
            </w:r>
            <w:r>
              <w:rPr>
                <w:rFonts w:hint="eastAsia" w:ascii="宋体" w:hAnsi="宋体" w:eastAsia="宋体" w:cs="宋体"/>
                <w:i/>
                <w:iCs/>
                <w:snapToGrid w:val="0"/>
                <w:kern w:val="0"/>
                <w:szCs w:val="21"/>
                <w:highlight w:val="none"/>
              </w:rPr>
              <w:t>[提示：招标人可选择以下三种方式之一</w:t>
            </w:r>
            <w:r>
              <w:rPr>
                <w:rFonts w:hint="eastAsia" w:ascii="宋体" w:hAnsi="宋体" w:eastAsia="宋体" w:cs="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eastAsia="宋体" w:cs="宋体"/>
                <w:i/>
                <w:iCs/>
                <w:snapToGrid w:val="0"/>
                <w:kern w:val="0"/>
                <w:szCs w:val="21"/>
                <w:highlight w:val="none"/>
                <w:lang w:val="en-US"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napToGrid w:val="0"/>
                <w:kern w:val="0"/>
                <w:szCs w:val="21"/>
                <w:highlight w:val="none"/>
                <w:lang w:eastAsia="zh-CN"/>
              </w:rPr>
            </w:pP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val="en-US" w:eastAsia="zh-CN"/>
              </w:rPr>
              <w:t>方式一：</w:t>
            </w:r>
            <w:r>
              <w:rPr>
                <w:rFonts w:hint="eastAsia" w:ascii="宋体" w:hAnsi="宋体" w:eastAsia="宋体" w:cs="宋体"/>
                <w:snapToGrid w:val="0"/>
                <w:kern w:val="0"/>
                <w:szCs w:val="21"/>
                <w:highlight w:val="none"/>
              </w:rPr>
              <w:t>本项目整体面向中小企业</w:t>
            </w:r>
            <w:r>
              <w:rPr>
                <w:rFonts w:hint="eastAsia" w:ascii="宋体" w:hAnsi="宋体" w:eastAsia="宋体" w:cs="宋体"/>
                <w:snapToGrid w:val="0"/>
                <w:kern w:val="0"/>
                <w:szCs w:val="21"/>
                <w:highlight w:val="none"/>
                <w:lang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napToGrid w:val="0"/>
                <w:kern w:val="0"/>
                <w:szCs w:val="21"/>
                <w:highlight w:val="none"/>
                <w:lang w:eastAsia="zh-CN"/>
              </w:rPr>
            </w:pPr>
            <w:r>
              <w:rPr>
                <w:rFonts w:hint="eastAsia" w:ascii="宋体" w:hAnsi="宋体" w:eastAsia="宋体" w:cs="宋体"/>
                <w:snapToGrid w:val="0"/>
                <w:kern w:val="0"/>
                <w:szCs w:val="21"/>
                <w:highlight w:val="none"/>
                <w:lang w:val="en-US" w:eastAsia="zh-CN"/>
              </w:rPr>
              <w:t>提供：</w:t>
            </w: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eastAsia="zh-CN"/>
              </w:rPr>
              <w:t>中小企业声明函</w:t>
            </w: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eastAsia="zh-CN"/>
              </w:rPr>
              <w:t>（</w:t>
            </w:r>
            <w:r>
              <w:rPr>
                <w:rFonts w:hint="eastAsia" w:ascii="宋体" w:hAnsi="宋体" w:eastAsia="宋体" w:cs="宋体"/>
                <w:szCs w:val="21"/>
                <w:highlight w:val="none"/>
              </w:rPr>
              <w:t>格式见第八章投标文件格式）</w:t>
            </w:r>
            <w:r>
              <w:rPr>
                <w:rFonts w:hint="eastAsia" w:ascii="宋体" w:hAnsi="宋体" w:eastAsia="宋体" w:cs="宋体"/>
                <w:snapToGrid w:val="0"/>
                <w:kern w:val="0"/>
                <w:szCs w:val="21"/>
                <w:highlight w:val="none"/>
                <w:lang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napToGrid w:val="0"/>
                <w:kern w:val="0"/>
                <w:szCs w:val="21"/>
                <w:highlight w:val="none"/>
                <w:lang w:val="en-US" w:eastAsia="zh-CN"/>
              </w:rPr>
            </w:pPr>
            <w:r>
              <w:rPr>
                <w:rFonts w:hint="eastAsia" w:ascii="宋体" w:hAnsi="宋体"/>
                <w:snapToGrid w:val="0"/>
                <w:kern w:val="0"/>
                <w:szCs w:val="21"/>
                <w:highlight w:val="none"/>
                <w:lang w:eastAsia="zh-CN"/>
              </w:rPr>
              <w:t>□联合体投标的，由联合体</w:t>
            </w:r>
            <w:r>
              <w:rPr>
                <w:rFonts w:hint="eastAsia" w:ascii="宋体" w:hAnsi="宋体"/>
                <w:snapToGrid w:val="0"/>
                <w:kern w:val="0"/>
                <w:szCs w:val="21"/>
                <w:highlight w:val="none"/>
                <w:lang w:val="en-US" w:eastAsia="zh-CN"/>
              </w:rPr>
              <w:t>各成员分别</w:t>
            </w:r>
            <w:r>
              <w:rPr>
                <w:rFonts w:hint="eastAsia" w:ascii="宋体" w:hAnsi="宋体"/>
                <w:snapToGrid w:val="0"/>
                <w:kern w:val="0"/>
                <w:szCs w:val="21"/>
                <w:highlight w:val="none"/>
                <w:lang w:eastAsia="zh-CN"/>
              </w:rPr>
              <w:t>提供。</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napToGrid w:val="0"/>
                <w:kern w:val="0"/>
                <w:szCs w:val="21"/>
                <w:highlight w:val="none"/>
                <w:lang w:val="en-US" w:eastAsia="zh-CN"/>
              </w:rPr>
            </w:pP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val="en-US" w:eastAsia="zh-CN"/>
              </w:rPr>
              <w:t>方式二：</w:t>
            </w:r>
            <w:r>
              <w:rPr>
                <w:rFonts w:hint="eastAsia" w:ascii="宋体" w:hAnsi="宋体" w:eastAsia="宋体" w:cs="宋体"/>
                <w:snapToGrid w:val="0"/>
                <w:kern w:val="0"/>
                <w:szCs w:val="21"/>
                <w:highlight w:val="none"/>
              </w:rPr>
              <w:t>本项目以联合体形式面向中小企业，以联合体形式参加本次投标的，联合体中中小企业承担的合同份额需达到</w:t>
            </w:r>
            <w:r>
              <w:rPr>
                <w:rFonts w:hint="eastAsia" w:ascii="宋体" w:hAnsi="宋体" w:eastAsia="宋体" w:cs="宋体"/>
                <w:snapToGrid w:val="0"/>
                <w:kern w:val="0"/>
                <w:szCs w:val="21"/>
                <w:highlight w:val="none"/>
                <w:u w:val="single"/>
                <w:lang w:val="en-US" w:eastAsia="zh-CN"/>
              </w:rPr>
              <w:t xml:space="preserve">    %</w:t>
            </w:r>
            <w:r>
              <w:rPr>
                <w:rFonts w:hint="eastAsia" w:ascii="宋体" w:hAnsi="宋体" w:eastAsia="宋体" w:cs="宋体"/>
                <w:snapToGrid w:val="0"/>
                <w:kern w:val="0"/>
                <w:szCs w:val="21"/>
                <w:highlight w:val="none"/>
              </w:rPr>
              <w:t>以上</w:t>
            </w:r>
            <w:r>
              <w:rPr>
                <w:rFonts w:hint="eastAsia" w:ascii="宋体" w:hAnsi="宋体" w:eastAsia="宋体" w:cs="宋体"/>
                <w:snapToGrid w:val="0"/>
                <w:kern w:val="0"/>
                <w:szCs w:val="21"/>
                <w:highlight w:val="none"/>
                <w:lang w:val="en-US"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lang w:val="en-US" w:eastAsia="zh-CN"/>
              </w:rPr>
              <w:t>提供：</w:t>
            </w:r>
            <w:r>
              <w:rPr>
                <w:rFonts w:hint="eastAsia" w:ascii="宋体" w:hAnsi="宋体" w:eastAsia="宋体" w:cs="宋体"/>
                <w:snapToGrid w:val="0"/>
                <w:kern w:val="0"/>
                <w:szCs w:val="21"/>
                <w:highlight w:val="none"/>
              </w:rPr>
              <w:t>联合体中的中小企业</w:t>
            </w:r>
            <w:r>
              <w:rPr>
                <w:rFonts w:hint="eastAsia" w:ascii="宋体" w:hAnsi="宋体" w:eastAsia="宋体" w:cs="宋体"/>
                <w:snapToGrid w:val="0"/>
                <w:kern w:val="0"/>
                <w:szCs w:val="21"/>
                <w:highlight w:val="none"/>
                <w:lang w:val="en-US" w:eastAsia="zh-CN"/>
              </w:rPr>
              <w:t>出具的</w:t>
            </w: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eastAsia="zh-CN"/>
              </w:rPr>
              <w:t>中小企业声明函</w:t>
            </w: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lang w:val="en-US" w:eastAsia="zh-CN"/>
              </w:rPr>
              <w:t>以及联合体牵头人出具的</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rPr>
              <w:t>中小企业承担合同份额承诺函</w:t>
            </w:r>
            <w:r>
              <w:rPr>
                <w:rFonts w:hint="eastAsia" w:ascii="宋体" w:hAnsi="宋体" w:eastAsia="宋体" w:cs="宋体"/>
                <w:snapToGrid w:val="0"/>
                <w:kern w:val="0"/>
                <w:szCs w:val="21"/>
                <w:highlight w:val="none"/>
                <w:lang w:eastAsia="zh-CN"/>
              </w:rPr>
              <w:t>》（</w:t>
            </w:r>
            <w:r>
              <w:rPr>
                <w:rFonts w:hint="eastAsia" w:ascii="宋体" w:hAnsi="宋体" w:eastAsia="宋体" w:cs="宋体"/>
                <w:szCs w:val="21"/>
                <w:highlight w:val="none"/>
              </w:rPr>
              <w:t>格式见第八章投标文件格式）</w:t>
            </w:r>
            <w:r>
              <w:rPr>
                <w:rFonts w:hint="eastAsia" w:ascii="宋体" w:hAnsi="宋体" w:eastAsia="宋体" w:cs="宋体"/>
                <w:snapToGrid w:val="0"/>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val="0"/>
                <w:kern w:val="0"/>
                <w:szCs w:val="21"/>
                <w:highlight w:val="none"/>
                <w:lang w:val="en-US" w:eastAsia="zh-CN"/>
              </w:rPr>
            </w:pP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val="en-US" w:eastAsia="zh-CN"/>
              </w:rPr>
              <w:t>方式三：</w:t>
            </w:r>
            <w:r>
              <w:rPr>
                <w:rFonts w:hint="eastAsia" w:ascii="宋体" w:hAnsi="宋体" w:eastAsia="宋体" w:cs="宋体"/>
                <w:snapToGrid w:val="0"/>
                <w:kern w:val="0"/>
                <w:szCs w:val="21"/>
                <w:highlight w:val="none"/>
              </w:rPr>
              <w:t>本项目以合同分包形式面向中小企业</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rPr>
              <w:t>分包给中小企业的合同份额需达到</w:t>
            </w:r>
            <w:r>
              <w:rPr>
                <w:rFonts w:hint="eastAsia" w:ascii="宋体" w:hAnsi="宋体" w:eastAsia="宋体" w:cs="宋体"/>
                <w:snapToGrid w:val="0"/>
                <w:kern w:val="0"/>
                <w:szCs w:val="21"/>
                <w:highlight w:val="none"/>
                <w:u w:val="single"/>
                <w:lang w:val="en-US" w:eastAsia="zh-CN"/>
              </w:rPr>
              <w:t xml:space="preserve">    %</w:t>
            </w:r>
            <w:r>
              <w:rPr>
                <w:rFonts w:hint="eastAsia" w:ascii="宋体" w:hAnsi="宋体" w:eastAsia="宋体" w:cs="宋体"/>
                <w:snapToGrid w:val="0"/>
                <w:kern w:val="0"/>
                <w:szCs w:val="21"/>
                <w:highlight w:val="none"/>
              </w:rPr>
              <w:t>以上</w:t>
            </w:r>
            <w:r>
              <w:rPr>
                <w:rFonts w:hint="eastAsia" w:ascii="宋体" w:hAnsi="宋体" w:eastAsia="宋体" w:cs="宋体"/>
                <w:snapToGrid w:val="0"/>
                <w:kern w:val="0"/>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val="0"/>
                <w:kern w:val="0"/>
                <w:szCs w:val="21"/>
                <w:highlight w:val="none"/>
                <w:lang w:val="en-US" w:eastAsia="zh-CN"/>
              </w:rPr>
            </w:pPr>
            <w:r>
              <w:rPr>
                <w:rFonts w:hint="eastAsia" w:ascii="宋体" w:hAnsi="宋体" w:eastAsia="宋体" w:cs="宋体"/>
                <w:snapToGrid w:val="0"/>
                <w:kern w:val="0"/>
                <w:szCs w:val="21"/>
                <w:highlight w:val="none"/>
                <w:lang w:val="en-US" w:eastAsia="zh-CN"/>
              </w:rPr>
              <w:t>投标人不是中小企业的，应提供《分包承诺函》；投标人是中小企业的，应提供《中小企业声明函》</w:t>
            </w:r>
            <w:r>
              <w:rPr>
                <w:rFonts w:hint="eastAsia" w:ascii="宋体" w:hAnsi="宋体" w:eastAsia="宋体" w:cs="宋体"/>
                <w:snapToGrid w:val="0"/>
                <w:kern w:val="0"/>
                <w:szCs w:val="21"/>
                <w:highlight w:val="none"/>
                <w:lang w:eastAsia="zh-CN"/>
              </w:rPr>
              <w:t>（</w:t>
            </w:r>
            <w:r>
              <w:rPr>
                <w:rFonts w:hint="eastAsia" w:ascii="宋体" w:hAnsi="宋体" w:eastAsia="宋体" w:cs="宋体"/>
                <w:szCs w:val="21"/>
                <w:highlight w:val="none"/>
              </w:rPr>
              <w:t>格式见第八章投标文件格式）</w:t>
            </w:r>
            <w:r>
              <w:rPr>
                <w:rFonts w:hint="eastAsia" w:ascii="宋体" w:hAnsi="宋体" w:eastAsia="宋体" w:cs="宋体"/>
                <w:snapToGrid w:val="0"/>
                <w:kern w:val="0"/>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val="0"/>
                <w:kern w:val="0"/>
                <w:szCs w:val="21"/>
                <w:highlight w:val="none"/>
                <w:lang w:val="en-US" w:eastAsia="zh-CN"/>
              </w:rPr>
            </w:pPr>
            <w:r>
              <w:rPr>
                <w:rFonts w:hint="eastAsia" w:ascii="宋体" w:hAnsi="宋体"/>
                <w:snapToGrid w:val="0"/>
                <w:kern w:val="0"/>
                <w:szCs w:val="21"/>
                <w:highlight w:val="none"/>
                <w:lang w:val="en-US" w:eastAsia="zh-CN"/>
              </w:rPr>
              <w:t>□联合体投标的，《分包承诺函》由联合体牵头人提供，《中小企业声明函》由联合体成员中的中小企业提供。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Cs w:val="21"/>
                <w:lang w:val="en-US" w:eastAsia="zh-CN"/>
              </w:rPr>
            </w:pPr>
            <w:r>
              <w:rPr>
                <w:rFonts w:hint="eastAsia" w:ascii="宋体" w:hAnsi="宋体" w:eastAsia="宋体" w:cs="宋体"/>
                <w:kern w:val="0"/>
                <w:szCs w:val="21"/>
              </w:rPr>
              <w:t>（</w:t>
            </w:r>
            <w:r>
              <w:rPr>
                <w:rFonts w:hint="eastAsia" w:ascii="宋体" w:hAnsi="宋体" w:eastAsia="宋体" w:cs="宋体"/>
                <w:kern w:val="0"/>
                <w:szCs w:val="21"/>
                <w:lang w:val="en-US" w:eastAsia="zh-CN"/>
              </w:rPr>
              <w:t>5</w:t>
            </w:r>
            <w:r>
              <w:rPr>
                <w:rFonts w:hint="eastAsia" w:ascii="宋体" w:hAnsi="宋体" w:eastAsia="宋体" w:cs="宋体"/>
                <w:kern w:val="0"/>
                <w:szCs w:val="21"/>
              </w:rPr>
              <w:t>）</w:t>
            </w:r>
            <w:r>
              <w:rPr>
                <w:rFonts w:hint="eastAsia" w:ascii="宋体" w:hAnsi="宋体" w:eastAsia="宋体" w:cs="宋体"/>
                <w:kern w:val="0"/>
                <w:szCs w:val="21"/>
                <w:lang w:val="en-US" w:eastAsia="zh-CN"/>
              </w:rPr>
              <w:t>投标文件真实性：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投标文件中的所有内容</w:t>
            </w:r>
            <w:r>
              <w:rPr>
                <w:rFonts w:hint="eastAsia" w:ascii="宋体" w:hAnsi="宋体" w:eastAsia="宋体" w:cs="宋体"/>
                <w:color w:val="auto"/>
                <w:kern w:val="0"/>
                <w:szCs w:val="21"/>
                <w:highlight w:val="none"/>
                <w:lang w:val="en-US" w:eastAsia="zh-CN"/>
              </w:rPr>
              <w:t>须</w:t>
            </w:r>
            <w:r>
              <w:rPr>
                <w:rFonts w:hint="eastAsia" w:ascii="宋体" w:hAnsi="宋体" w:eastAsia="宋体" w:cs="宋体"/>
                <w:color w:val="auto"/>
                <w:kern w:val="0"/>
                <w:szCs w:val="21"/>
                <w:highlight w:val="none"/>
              </w:rPr>
              <w:t>真实有效，不存在弄虚作假情形。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承诺（</w:t>
            </w:r>
            <w:r>
              <w:rPr>
                <w:rFonts w:hint="eastAsia" w:ascii="宋体" w:hAnsi="宋体" w:eastAsia="宋体" w:cs="宋体"/>
                <w:color w:val="auto"/>
                <w:szCs w:val="21"/>
                <w:highlight w:val="none"/>
              </w:rPr>
              <w:t>格式见第</w:t>
            </w: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章投标文件格式</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iCs/>
                <w:color w:val="auto"/>
                <w:kern w:val="0"/>
                <w:szCs w:val="21"/>
                <w:highlight w:val="none"/>
              </w:rPr>
            </w:pPr>
            <w:r>
              <w:rPr>
                <w:rFonts w:hint="eastAsia" w:ascii="宋体" w:hAnsi="宋体" w:eastAsia="宋体" w:cs="宋体"/>
                <w:color w:val="auto"/>
                <w:kern w:val="0"/>
                <w:szCs w:val="21"/>
                <w:highlight w:val="none"/>
              </w:rPr>
              <w:t>□联合体投标的，由联合体牵头人代表联合体各成员进行承诺</w:t>
            </w:r>
            <w:r>
              <w:rPr>
                <w:rFonts w:hint="eastAsia" w:ascii="宋体" w:hAnsi="宋体" w:cs="宋体"/>
                <w:color w:val="auto"/>
                <w:kern w:val="0"/>
                <w:szCs w:val="21"/>
                <w:highlight w:val="none"/>
                <w:lang w:eastAsia="zh-CN"/>
              </w:rPr>
              <w:t>。</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（1）上述</w:t>
            </w:r>
            <w:r>
              <w:rPr>
                <w:rFonts w:hint="eastAsia" w:ascii="宋体" w:hAnsi="宋体" w:eastAsia="宋体" w:cs="宋体"/>
                <w:color w:val="auto"/>
                <w:szCs w:val="21"/>
                <w:highlight w:val="none"/>
                <w:lang w:val="en-US" w:eastAsia="zh-CN"/>
              </w:rPr>
              <w:t>要求须提供</w:t>
            </w:r>
            <w:r>
              <w:rPr>
                <w:rFonts w:hint="eastAsia" w:ascii="宋体" w:hAnsi="宋体" w:eastAsia="宋体" w:cs="宋体"/>
                <w:color w:val="auto"/>
                <w:szCs w:val="21"/>
                <w:highlight w:val="none"/>
              </w:rPr>
              <w:t>的相关证明材料均为扫描件（</w:t>
            </w:r>
            <w:r>
              <w:rPr>
                <w:rFonts w:hint="eastAsia" w:ascii="宋体" w:hAnsi="宋体" w:eastAsia="宋体" w:cs="宋体"/>
                <w:color w:val="auto"/>
                <w:szCs w:val="21"/>
                <w:highlight w:val="none"/>
                <w:lang w:val="en-US" w:eastAsia="zh-CN"/>
              </w:rPr>
              <w:t>原件或复印件的扫描件均可），</w:t>
            </w:r>
            <w:r>
              <w:rPr>
                <w:rFonts w:hint="eastAsia" w:ascii="宋体" w:hAnsi="宋体" w:eastAsia="宋体" w:cs="宋体"/>
                <w:color w:val="auto"/>
                <w:szCs w:val="21"/>
                <w:highlight w:val="none"/>
              </w:rPr>
              <w:t>扫描件须清晰可辨，</w:t>
            </w:r>
            <w:r>
              <w:rPr>
                <w:rFonts w:hint="eastAsia" w:ascii="宋体" w:hAnsi="宋体" w:eastAsia="宋体" w:cs="宋体"/>
                <w:color w:val="auto"/>
                <w:kern w:val="0"/>
                <w:szCs w:val="21"/>
                <w:highlight w:val="none"/>
              </w:rPr>
              <w:t>有一条不满足，则投标文件由评标委员会</w:t>
            </w:r>
            <w:r>
              <w:rPr>
                <w:rFonts w:hint="eastAsia" w:ascii="宋体" w:hAnsi="宋体" w:eastAsia="宋体" w:cs="宋体"/>
                <w:color w:val="auto"/>
                <w:szCs w:val="21"/>
                <w:highlight w:val="none"/>
              </w:rPr>
              <w:t>作否决投标处理</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（2A）</w:t>
            </w:r>
            <w:r>
              <w:rPr>
                <w:rFonts w:hint="eastAsia" w:ascii="宋体" w:hAnsi="宋体" w:eastAsia="宋体" w:cs="宋体"/>
                <w:szCs w:val="21"/>
                <w:u w:val="none"/>
              </w:rPr>
              <w:t>招标人有权对投标人提供的资料进行核实，若发现弄虚作假，</w:t>
            </w:r>
            <w:r>
              <w:rPr>
                <w:rFonts w:hint="eastAsia" w:ascii="宋体" w:hAnsi="宋体" w:eastAsia="宋体" w:cs="宋体"/>
                <w:color w:val="auto"/>
                <w:szCs w:val="21"/>
                <w:highlight w:val="none"/>
                <w:u w:val="none"/>
                <w:lang w:val="en-US" w:eastAsia="zh-CN"/>
              </w:rPr>
              <w:t>按相关规定</w:t>
            </w:r>
            <w:r>
              <w:rPr>
                <w:rFonts w:hint="eastAsia" w:ascii="宋体" w:hAnsi="宋体" w:eastAsia="宋体" w:cs="宋体"/>
                <w:szCs w:val="21"/>
                <w:u w:val="none"/>
              </w:rPr>
              <w:t>取消其中标资格，并按相关法律法规报招标投标监督部门，其投标保证金</w:t>
            </w:r>
            <w:r>
              <w:rPr>
                <w:rFonts w:hint="eastAsia" w:ascii="宋体" w:hAnsi="宋体" w:eastAsia="宋体" w:cs="宋体"/>
                <w:color w:val="auto"/>
                <w:szCs w:val="21"/>
                <w:highlight w:val="none"/>
                <w:u w:val="none"/>
                <w:lang w:val="en-US" w:eastAsia="zh-CN"/>
              </w:rPr>
              <w:t>以现金形式交纳的</w:t>
            </w:r>
            <w:r>
              <w:rPr>
                <w:rFonts w:hint="eastAsia" w:ascii="宋体" w:hAnsi="宋体" w:eastAsia="宋体" w:cs="宋体"/>
                <w:szCs w:val="21"/>
                <w:u w:val="none"/>
              </w:rPr>
              <w:t>不予退还</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rPr>
              <w:t>以保函形式交纳的由保函开立人支付保函担保的与投标保证金等额的款项</w:t>
            </w:r>
            <w:r>
              <w:rPr>
                <w:rFonts w:hint="eastAsia" w:ascii="宋体" w:hAnsi="宋体" w:eastAsia="宋体" w:cs="宋体"/>
                <w:szCs w:val="21"/>
                <w:u w:val="none"/>
              </w:rPr>
              <w:t>，投标人承担因此造成的相关责任并赔偿相应损失</w:t>
            </w:r>
            <w:r>
              <w:rPr>
                <w:rFonts w:hint="eastAsia" w:ascii="宋体" w:hAnsi="宋体" w:eastAsia="宋体" w:cs="宋体"/>
                <w:color w:val="auto"/>
                <w:szCs w:val="21"/>
                <w:highlight w:val="none"/>
                <w:u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i/>
                <w:color w:val="auto"/>
                <w:kern w:val="0"/>
                <w:szCs w:val="21"/>
                <w:highlight w:val="none"/>
              </w:rPr>
              <w:t>[提示：适用于未进行资格预审的项目。]</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①通过资格预审后，投标人发生合法重组等变更名称的，应提供相关部门的合法批件及企业法人营业执照和资质证书的副本变更记录。</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②投标人投标时的资格条件相比资格预审时应没有实质性下降，投标文件仍然满足资格预审中的强制性标准。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[提示：适用于已进行资格预审的项目，没有变化的不提供。]</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snapToGrid w:val="0"/>
                <w:color w:val="auto"/>
                <w:kern w:val="0"/>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lang w:val="en-US" w:eastAsia="zh-CN"/>
              </w:rPr>
              <w:t>拟派人员</w:t>
            </w:r>
            <w:r>
              <w:rPr>
                <w:rFonts w:hint="eastAsia" w:ascii="宋体" w:hAnsi="宋体" w:eastAsia="宋体" w:cs="宋体"/>
                <w:bCs/>
                <w:snapToGrid w:val="0"/>
                <w:color w:val="auto"/>
                <w:kern w:val="0"/>
                <w:szCs w:val="21"/>
                <w:highlight w:val="none"/>
              </w:rPr>
              <w:t>的连续养老保险证明期限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p>
          <w:p>
            <w:pPr>
              <w:keepNext w:val="0"/>
              <w:keepLines w:val="0"/>
              <w:pageBreakBefore w:val="0"/>
              <w:kinsoku/>
              <w:wordWrap/>
              <w:overflowPunct/>
              <w:topLinePunct w:val="0"/>
              <w:bidi w:val="0"/>
              <w:spacing w:line="400" w:lineRule="exact"/>
              <w:ind w:firstLine="0" w:firstLineChars="0"/>
              <w:textAlignment w:val="auto"/>
              <w:rPr>
                <w:rFonts w:hint="eastAsia" w:ascii="宋体" w:hAnsi="宋体" w:eastAsia="宋体" w:cs="宋体"/>
                <w:bCs/>
                <w:color w:val="auto"/>
                <w:szCs w:val="21"/>
                <w:highlight w:val="none"/>
              </w:rPr>
            </w:pP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w:t>
            </w:r>
            <w:r>
              <w:rPr>
                <w:rFonts w:hint="eastAsia" w:ascii="宋体" w:hAnsi="宋体" w:eastAsia="宋体" w:cs="宋体"/>
                <w:bCs/>
                <w:color w:val="auto"/>
                <w:szCs w:val="21"/>
                <w:highlight w:val="none"/>
                <w:lang w:val="en-US" w:eastAsia="zh-CN"/>
              </w:rPr>
              <w:t>拟派</w:t>
            </w:r>
            <w:r>
              <w:rPr>
                <w:rFonts w:hint="eastAsia" w:ascii="宋体" w:hAnsi="宋体" w:eastAsia="宋体" w:cs="宋体"/>
                <w:bCs/>
                <w:color w:val="auto"/>
                <w:szCs w:val="21"/>
                <w:highlight w:val="none"/>
              </w:rPr>
              <w:t>人员的姓名、身份证号（或社保号）、单位名称、</w:t>
            </w:r>
            <w:r>
              <w:rPr>
                <w:rFonts w:hint="eastAsia" w:ascii="宋体" w:hAnsi="宋体" w:eastAsia="宋体" w:cs="宋体"/>
                <w:bCs/>
                <w:color w:val="auto"/>
                <w:szCs w:val="21"/>
                <w:highlight w:val="none"/>
                <w:lang w:val="en-US" w:eastAsia="zh-CN"/>
              </w:rPr>
              <w:t>在</w:t>
            </w:r>
            <w:r>
              <w:rPr>
                <w:rFonts w:hint="eastAsia" w:ascii="宋体" w:hAnsi="宋体" w:eastAsia="宋体" w:cs="宋体"/>
                <w:bCs/>
                <w:color w:val="auto"/>
                <w:szCs w:val="21"/>
                <w:highlight w:val="none"/>
              </w:rPr>
              <w:t>本单位参保时间（或起始参保时间），并带有社保部门公章或社保部门的有效电子印章。</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bCs/>
                <w:i/>
                <w:color w:val="auto"/>
                <w:szCs w:val="21"/>
                <w:highlight w:val="none"/>
              </w:rPr>
              <w:t>[提示：</w:t>
            </w:r>
            <w:r>
              <w:rPr>
                <w:rFonts w:hint="eastAsia" w:ascii="宋体" w:hAnsi="宋体" w:eastAsia="宋体" w:cs="宋体"/>
                <w:bCs/>
                <w:i/>
                <w:color w:val="auto"/>
                <w:szCs w:val="21"/>
                <w:highlight w:val="none"/>
                <w:lang w:val="en-US" w:eastAsia="zh-CN"/>
              </w:rPr>
              <w:t>拟派人员提供</w:t>
            </w:r>
            <w:r>
              <w:rPr>
                <w:rFonts w:hint="eastAsia" w:ascii="宋体" w:hAnsi="宋体" w:eastAsia="宋体" w:cs="宋体"/>
                <w:bCs/>
                <w:i/>
                <w:color w:val="auto"/>
                <w:szCs w:val="21"/>
                <w:highlight w:val="none"/>
              </w:rPr>
              <w:t>的养老保险时间段必须一致；从招标公告发布之日前一月起算，养老保险时间段</w:t>
            </w:r>
            <w:r>
              <w:rPr>
                <w:rFonts w:hint="eastAsia" w:ascii="宋体" w:hAnsi="宋体" w:eastAsia="宋体" w:cs="宋体"/>
                <w:bCs/>
                <w:i/>
                <w:color w:val="auto"/>
                <w:szCs w:val="21"/>
                <w:highlight w:val="none"/>
                <w:lang w:val="en-US" w:eastAsia="zh-CN"/>
              </w:rPr>
              <w:t>建议为</w:t>
            </w:r>
            <w:r>
              <w:rPr>
                <w:rFonts w:hint="eastAsia" w:ascii="宋体" w:hAnsi="宋体" w:eastAsia="宋体" w:cs="宋体"/>
                <w:bCs/>
                <w:i/>
                <w:color w:val="auto"/>
                <w:szCs w:val="21"/>
                <w:highlight w:val="none"/>
              </w:rPr>
              <w:t>6个月。]</w:t>
            </w:r>
          </w:p>
        </w:tc>
      </w:tr>
      <w:tr>
        <w:tblPrEx>
          <w:tblCellMar>
            <w:top w:w="0" w:type="dxa"/>
            <w:left w:w="108" w:type="dxa"/>
            <w:bottom w:w="0" w:type="dxa"/>
            <w:right w:w="108" w:type="dxa"/>
          </w:tblCellMar>
        </w:tblPrEx>
        <w:trPr>
          <w:trHeight w:val="45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是否接受联合体投标</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□不接受</w:t>
            </w:r>
          </w:p>
          <w:p>
            <w:pPr>
              <w:keepNext w:val="0"/>
              <w:keepLines w:val="0"/>
              <w:pageBreakBefore w:val="0"/>
              <w:tabs>
                <w:tab w:val="left" w:pos="212"/>
              </w:tabs>
              <w:kinsoku/>
              <w:wordWrap/>
              <w:overflowPunct/>
              <w:topLinePunct w:val="0"/>
              <w:bidi w:val="0"/>
              <w:snapToGrid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□接受，应满足下列要求：</w:t>
            </w:r>
          </w:p>
        </w:tc>
      </w:tr>
      <w:tr>
        <w:tblPrEx>
          <w:tblCellMar>
            <w:top w:w="0" w:type="dxa"/>
            <w:left w:w="108" w:type="dxa"/>
            <w:bottom w:w="0" w:type="dxa"/>
            <w:right w:w="108" w:type="dxa"/>
          </w:tblCellMar>
        </w:tblPrEx>
        <w:trPr>
          <w:trHeight w:val="45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踏勘现场</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□不组织</w:t>
            </w:r>
          </w:p>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□组织，集中踏勘时间：</w:t>
            </w:r>
          </w:p>
          <w:p>
            <w:pPr>
              <w:keepNext w:val="0"/>
              <w:keepLines w:val="0"/>
              <w:pageBreakBefore w:val="0"/>
              <w:kinsoku/>
              <w:wordWrap/>
              <w:overflowPunct/>
              <w:topLinePunct w:val="0"/>
              <w:bidi w:val="0"/>
              <w:spacing w:line="400" w:lineRule="exact"/>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集中踏勘地点：</w:t>
            </w:r>
          </w:p>
        </w:tc>
      </w:tr>
      <w:tr>
        <w:tblPrEx>
          <w:tblCellMar>
            <w:top w:w="0" w:type="dxa"/>
            <w:left w:w="108" w:type="dxa"/>
            <w:bottom w:w="0" w:type="dxa"/>
            <w:right w:w="108" w:type="dxa"/>
          </w:tblCellMar>
        </w:tblPrEx>
        <w:trPr>
          <w:trHeight w:val="45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投标预备会</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□不召开</w:t>
            </w:r>
          </w:p>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□召开，召开时间：</w:t>
            </w:r>
          </w:p>
          <w:p>
            <w:pPr>
              <w:keepNext w:val="0"/>
              <w:keepLines w:val="0"/>
              <w:pageBreakBefore w:val="0"/>
              <w:kinsoku/>
              <w:wordWrap/>
              <w:overflowPunct/>
              <w:topLinePunct w:val="0"/>
              <w:bidi w:val="0"/>
              <w:spacing w:line="400" w:lineRule="exact"/>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召开地点：</w:t>
            </w:r>
          </w:p>
        </w:tc>
      </w:tr>
      <w:tr>
        <w:tblPrEx>
          <w:tblCellMar>
            <w:top w:w="0" w:type="dxa"/>
            <w:left w:w="108" w:type="dxa"/>
            <w:bottom w:w="0" w:type="dxa"/>
            <w:right w:w="108" w:type="dxa"/>
          </w:tblCellMar>
        </w:tblPrEx>
        <w:trPr>
          <w:trHeight w:val="45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1.10.3</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投标截止时间</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详见招标公告中规定的投标文件递交截止时间。</w:t>
            </w:r>
          </w:p>
        </w:tc>
      </w:tr>
      <w:tr>
        <w:tblPrEx>
          <w:tblCellMar>
            <w:top w:w="0" w:type="dxa"/>
            <w:left w:w="108" w:type="dxa"/>
            <w:bottom w:w="0" w:type="dxa"/>
            <w:right w:w="108" w:type="dxa"/>
          </w:tblCellMar>
        </w:tblPrEx>
        <w:trPr>
          <w:trHeight w:val="45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2" w:name="_Toc221950053"/>
            <w:r>
              <w:rPr>
                <w:rFonts w:hint="eastAsia" w:ascii="宋体" w:hAnsi="宋体" w:eastAsia="宋体" w:cs="宋体"/>
                <w:color w:val="auto"/>
                <w:szCs w:val="21"/>
                <w:highlight w:val="none"/>
              </w:rPr>
              <w:t>1.11</w:t>
            </w:r>
            <w:bookmarkEnd w:id="302"/>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3" w:name="_Toc221950054"/>
            <w:r>
              <w:rPr>
                <w:rFonts w:hint="eastAsia" w:ascii="宋体" w:hAnsi="宋体" w:eastAsia="宋体" w:cs="宋体"/>
                <w:color w:val="auto"/>
                <w:szCs w:val="21"/>
                <w:highlight w:val="none"/>
              </w:rPr>
              <w:t>分包</w:t>
            </w:r>
            <w:bookmarkEnd w:id="303"/>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w:t>
            </w:r>
          </w:p>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□允许，分包内容要求：</w:t>
            </w:r>
          </w:p>
          <w:p>
            <w:pPr>
              <w:keepNext w:val="0"/>
              <w:keepLines w:val="0"/>
              <w:pageBreakBefore w:val="0"/>
              <w:kinsoku/>
              <w:wordWrap/>
              <w:overflowPunct/>
              <w:topLinePunct w:val="0"/>
              <w:bidi w:val="0"/>
              <w:spacing w:line="400" w:lineRule="exact"/>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分包金额要求：</w:t>
            </w:r>
          </w:p>
          <w:p>
            <w:pPr>
              <w:keepNext w:val="0"/>
              <w:keepLines w:val="0"/>
              <w:pageBreakBefore w:val="0"/>
              <w:kinsoku/>
              <w:wordWrap/>
              <w:overflowPunct/>
              <w:topLinePunct w:val="0"/>
              <w:bidi w:val="0"/>
              <w:spacing w:line="400" w:lineRule="exact"/>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接受分包的第三人资质要求：</w:t>
            </w:r>
          </w:p>
          <w:p>
            <w:pPr>
              <w:keepNext w:val="0"/>
              <w:keepLines w:val="0"/>
              <w:pageBreakBefore w:val="0"/>
              <w:kinsoku/>
              <w:wordWrap/>
              <w:overflowPunct/>
              <w:topLinePunct w:val="0"/>
              <w:bidi w:val="0"/>
              <w:spacing w:before="0" w:line="400" w:lineRule="exact"/>
              <w:ind w:firstLine="0" w:firstLineChars="0"/>
              <w:textAlignment w:val="auto"/>
              <w:rPr>
                <w:rFonts w:hint="eastAsia" w:ascii="宋体" w:hAnsi="宋体" w:eastAsia="宋体" w:cs="宋体"/>
                <w:color w:val="auto"/>
                <w:highlight w:val="none"/>
                <w:lang w:val="ru-RU"/>
              </w:rPr>
            </w:pPr>
            <w:r>
              <w:rPr>
                <w:rFonts w:hint="eastAsia" w:ascii="宋体" w:hAnsi="宋体" w:eastAsia="宋体" w:cs="宋体"/>
                <w:color w:val="auto"/>
                <w:szCs w:val="21"/>
                <w:highlight w:val="none"/>
              </w:rPr>
              <w:t>注：分包应按照相关法律法规及规范性文件执行，不得违法分包。</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偏离允许幅度及其处理办法：</w:t>
            </w:r>
            <w:r>
              <w:rPr>
                <w:rFonts w:hint="eastAsia" w:ascii="宋体" w:hAnsi="宋体" w:eastAsia="宋体" w:cs="宋体"/>
                <w:color w:val="auto"/>
                <w:szCs w:val="21"/>
                <w:highlight w:val="none"/>
                <w:u w:val="single"/>
              </w:rPr>
              <w:t xml:space="preserve">                 </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投标人对招标文件提出疑问的截止时间</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在收到招标文件后，应仔细检查招标文件的所有内容，如有残缺或文字表述不清，图纸尺寸标注不明以及存在错、碰、漏、缺、概念模糊和有可能出现歧义或理解上的偏差的内容等应在招标公告规定的时间前在本项目招标公告网页下方“我要提问”栏提交。</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招标人对招标文件澄清的截止时间</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招标人应在招标公告规定的时间前，</w:t>
            </w: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重庆市公共资源交易网</w:t>
            </w:r>
            <w:r>
              <w:rPr>
                <w:rFonts w:hint="eastAsia" w:ascii="宋体" w:hAnsi="宋体" w:eastAsia="宋体" w:cs="宋体"/>
                <w:color w:val="auto"/>
                <w:kern w:val="0"/>
                <w:szCs w:val="21"/>
                <w:highlight w:val="none"/>
              </w:rPr>
              <w:t>发布澄清。</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招标人对招标文件进行修改的时间</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修改内容可能影响投标文件编制的，须在投标截止时间15日前发布，发布时间至投标截止时间不足15日的，须相应延后投标截止时间。</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2.2.4</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投标人对招标文件及澄清修改提出异议的截止时间</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投标人对招标文件和澄清修改有异议的，应当在投标截止时间10日前，</w:t>
            </w:r>
            <w:r>
              <w:rPr>
                <w:rFonts w:hint="eastAsia" w:ascii="宋体" w:hAnsi="宋体" w:eastAsia="宋体" w:cs="宋体"/>
                <w:snapToGrid w:val="0"/>
                <w:kern w:val="0"/>
                <w:szCs w:val="21"/>
              </w:rPr>
              <w:t>以书面形式</w:t>
            </w:r>
            <w:r>
              <w:rPr>
                <w:rFonts w:hint="eastAsia" w:ascii="宋体" w:hAnsi="宋体" w:eastAsia="宋体" w:cs="宋体"/>
                <w:snapToGrid w:val="0"/>
                <w:kern w:val="0"/>
                <w:szCs w:val="21"/>
                <w:lang w:val="en-US" w:eastAsia="zh-CN"/>
              </w:rPr>
              <w:t>向</w:t>
            </w:r>
            <w:r>
              <w:rPr>
                <w:rFonts w:hint="eastAsia" w:ascii="宋体" w:hAnsi="宋体" w:eastAsia="宋体" w:cs="宋体"/>
                <w:snapToGrid w:val="0"/>
                <w:kern w:val="0"/>
                <w:szCs w:val="21"/>
              </w:rPr>
              <w:t>招标人或招标代理机构</w:t>
            </w:r>
            <w:r>
              <w:rPr>
                <w:rFonts w:hint="eastAsia" w:ascii="宋体" w:hAnsi="宋体" w:eastAsia="宋体" w:cs="宋体"/>
                <w:snapToGrid w:val="0"/>
                <w:color w:val="auto"/>
                <w:kern w:val="0"/>
                <w:szCs w:val="21"/>
                <w:highlight w:val="none"/>
              </w:rPr>
              <w:t>提出。招标人应当自收到异议之日起3日内做出答复，答复内容可能影响投标文件编制的，将以修改的形式于投标截止时间15日前在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i w:val="0"/>
                <w:iCs w:val="0"/>
                <w:snapToGrid/>
                <w:color w:val="auto"/>
                <w:kern w:val="2"/>
                <w:szCs w:val="24"/>
                <w:highlight w:val="none"/>
                <w:u w:val="none"/>
              </w:rPr>
              <w:fldChar w:fldCharType="begin"/>
            </w:r>
            <w:r>
              <w:rPr>
                <w:rFonts w:hint="eastAsia" w:ascii="宋体" w:hAnsi="宋体" w:eastAsia="宋体" w:cs="宋体"/>
                <w:i w:val="0"/>
                <w:iCs w:val="0"/>
                <w:color w:val="auto"/>
                <w:highlight w:val="none"/>
                <w:u w:val="none"/>
              </w:rPr>
              <w:instrText xml:space="preserve"> HYPERLINK "http://www.cpcb.com.cn/Front.aspx/Zydy" </w:instrText>
            </w:r>
            <w:r>
              <w:rPr>
                <w:rFonts w:hint="eastAsia" w:ascii="宋体" w:hAnsi="宋体" w:eastAsia="宋体" w:cs="宋体"/>
                <w:i w:val="0"/>
                <w:iCs w:val="0"/>
                <w:snapToGrid/>
                <w:color w:val="auto"/>
                <w:kern w:val="2"/>
                <w:szCs w:val="24"/>
                <w:highlight w:val="none"/>
                <w:u w:val="none"/>
              </w:rPr>
              <w:fldChar w:fldCharType="separate"/>
            </w:r>
            <w:r>
              <w:rPr>
                <w:rFonts w:hint="eastAsia" w:ascii="宋体" w:hAnsi="宋体" w:eastAsia="宋体" w:cs="宋体"/>
                <w:i w:val="0"/>
                <w:iCs w:val="0"/>
                <w:snapToGrid w:val="0"/>
                <w:color w:val="auto"/>
                <w:kern w:val="0"/>
                <w:szCs w:val="21"/>
                <w:highlight w:val="none"/>
                <w:u w:val="none"/>
              </w:rPr>
              <w:t>澄清修改区</w:t>
            </w:r>
            <w:r>
              <w:rPr>
                <w:rFonts w:hint="eastAsia" w:ascii="宋体" w:hAnsi="宋体" w:eastAsia="宋体" w:cs="宋体"/>
                <w:i w:val="0"/>
                <w:iCs w:val="0"/>
                <w:snapToGrid w:val="0"/>
                <w:color w:val="auto"/>
                <w:kern w:val="0"/>
                <w:szCs w:val="21"/>
                <w:highlight w:val="none"/>
                <w:u w:val="none"/>
              </w:rPr>
              <w:fldChar w:fldCharType="end"/>
            </w:r>
            <w:r>
              <w:rPr>
                <w:rFonts w:hint="eastAsia" w:ascii="宋体" w:hAnsi="宋体" w:eastAsia="宋体" w:cs="宋体"/>
                <w:snapToGrid w:val="0"/>
                <w:color w:val="auto"/>
                <w:kern w:val="0"/>
                <w:szCs w:val="21"/>
                <w:highlight w:val="none"/>
              </w:rPr>
              <w:t>发布。发布时间至投标截止时间不足15日的，须相应延后投标截止时间。</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构成投标文件的其他材料</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CellMar>
            <w:top w:w="0" w:type="dxa"/>
            <w:left w:w="108" w:type="dxa"/>
            <w:bottom w:w="0" w:type="dxa"/>
            <w:right w:w="108" w:type="dxa"/>
          </w:tblCellMar>
        </w:tblPrEx>
        <w:trPr>
          <w:trHeight w:val="46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1"/>
                <w:numId w:val="0"/>
              </w:numPr>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采用</w:t>
            </w:r>
            <w:r>
              <w:rPr>
                <w:rFonts w:hint="eastAsia" w:ascii="宋体" w:hAnsi="宋体" w:eastAsia="宋体" w:cs="宋体"/>
                <w:color w:val="auto"/>
                <w:kern w:val="0"/>
                <w:szCs w:val="21"/>
                <w:highlight w:val="none"/>
                <w:u w:val="single"/>
              </w:rPr>
              <w:t>□</w:t>
            </w:r>
            <w:r>
              <w:rPr>
                <w:rFonts w:hint="eastAsia" w:ascii="宋体" w:hAnsi="宋体" w:eastAsia="宋体" w:cs="宋体"/>
                <w:color w:val="auto"/>
                <w:szCs w:val="21"/>
                <w:highlight w:val="none"/>
                <w:u w:val="single"/>
              </w:rPr>
              <w:t>单价合同计价方式/</w:t>
            </w:r>
            <w:r>
              <w:rPr>
                <w:rFonts w:hint="eastAsia" w:ascii="宋体" w:hAnsi="宋体" w:eastAsia="宋体" w:cs="宋体"/>
                <w:color w:val="auto"/>
                <w:kern w:val="0"/>
                <w:szCs w:val="21"/>
                <w:highlight w:val="none"/>
                <w:u w:val="single"/>
              </w:rPr>
              <w:t>□</w:t>
            </w:r>
            <w:r>
              <w:rPr>
                <w:rFonts w:hint="eastAsia" w:ascii="宋体" w:hAnsi="宋体" w:eastAsia="宋体" w:cs="宋体"/>
                <w:color w:val="auto"/>
                <w:szCs w:val="21"/>
                <w:highlight w:val="none"/>
                <w:u w:val="single"/>
              </w:rPr>
              <w:t>总价合同计价</w:t>
            </w:r>
            <w:r>
              <w:rPr>
                <w:rFonts w:hint="eastAsia" w:ascii="宋体" w:hAnsi="宋体" w:eastAsia="宋体" w:cs="宋体"/>
                <w:color w:val="auto"/>
                <w:szCs w:val="21"/>
                <w:highlight w:val="none"/>
              </w:rPr>
              <w:t>方式。</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2.使用</w:t>
            </w:r>
            <w:r>
              <w:rPr>
                <w:rFonts w:hint="eastAsia" w:ascii="宋体" w:hAnsi="宋体" w:eastAsia="宋体" w:cs="宋体"/>
                <w:szCs w:val="21"/>
                <w:lang w:val="en-US" w:eastAsia="zh-CN"/>
              </w:rPr>
              <w:t>财政资金或</w:t>
            </w:r>
            <w:r>
              <w:rPr>
                <w:rFonts w:hint="eastAsia" w:ascii="宋体" w:hAnsi="宋体" w:eastAsia="宋体" w:cs="宋体"/>
                <w:color w:val="auto"/>
                <w:szCs w:val="21"/>
                <w:highlight w:val="none"/>
              </w:rPr>
              <w:t>国有资金投资的水利水电工程发承包，</w:t>
            </w:r>
            <w:r>
              <w:rPr>
                <w:rFonts w:hint="eastAsia" w:ascii="宋体" w:hAnsi="宋体" w:eastAsia="宋体" w:cs="宋体"/>
                <w:szCs w:val="21"/>
                <w:lang w:val="en-US" w:eastAsia="zh-CN"/>
              </w:rPr>
              <w:t>应按国家及行业工程量计算标准编制工程量清单</w:t>
            </w:r>
            <w:r>
              <w:rPr>
                <w:rFonts w:hint="eastAsia" w:ascii="宋体" w:hAnsi="宋体" w:eastAsia="宋体" w:cs="宋体"/>
                <w:szCs w:val="21"/>
                <w:lang w:eastAsia="zh-CN"/>
              </w:rPr>
              <w:t>，</w:t>
            </w:r>
            <w:r>
              <w:rPr>
                <w:rFonts w:hint="eastAsia" w:ascii="宋体" w:hAnsi="宋体" w:eastAsia="宋体" w:cs="宋体"/>
                <w:szCs w:val="21"/>
                <w:lang w:val="en-US" w:eastAsia="zh-CN"/>
              </w:rPr>
              <w:t>采用工程量清单计价</w:t>
            </w:r>
            <w:r>
              <w:rPr>
                <w:rFonts w:hint="eastAsia" w:ascii="宋体" w:hAnsi="宋体" w:eastAsia="宋体" w:cs="宋体"/>
                <w:color w:val="auto"/>
                <w:szCs w:val="21"/>
                <w:highlight w:val="none"/>
              </w:rPr>
              <w:t>。</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投标报价编制参考现行</w:t>
            </w:r>
            <w:r>
              <w:rPr>
                <w:rFonts w:hint="eastAsia" w:ascii="宋体" w:hAnsi="宋体" w:cs="宋体"/>
                <w:szCs w:val="21"/>
                <w:u w:val="single"/>
              </w:rPr>
              <w:t>行业主管部门政策</w:t>
            </w:r>
            <w:r>
              <w:rPr>
                <w:rFonts w:hint="eastAsia" w:ascii="宋体" w:hAnsi="宋体" w:eastAsia="宋体" w:cs="宋体"/>
                <w:color w:val="auto"/>
                <w:szCs w:val="21"/>
                <w:highlight w:val="none"/>
              </w:rPr>
              <w:t>文件及重庆市相关工程量清单计价规则的要求填写相应清单表格。本工程量清单采用以下第</w:t>
            </w:r>
            <w:r>
              <w:rPr>
                <w:rFonts w:hint="eastAsia" w:ascii="宋体" w:hAnsi="宋体" w:eastAsia="宋体" w:cs="宋体"/>
                <w:color w:val="auto"/>
                <w:kern w:val="0"/>
                <w:szCs w:val="21"/>
                <w:highlight w:val="none"/>
                <w:u w:val="single"/>
              </w:rPr>
              <w:t>□</w:t>
            </w:r>
            <w:r>
              <w:rPr>
                <w:rFonts w:hint="eastAsia" w:ascii="宋体" w:hAnsi="宋体" w:eastAsia="宋体" w:cs="宋体"/>
                <w:color w:val="auto"/>
                <w:szCs w:val="21"/>
                <w:highlight w:val="none"/>
                <w:u w:val="single"/>
              </w:rPr>
              <w:t>(1)+(2)/</w:t>
            </w:r>
            <w:r>
              <w:rPr>
                <w:rFonts w:hint="eastAsia" w:ascii="宋体" w:hAnsi="宋体" w:eastAsia="宋体" w:cs="宋体"/>
                <w:color w:val="auto"/>
                <w:kern w:val="0"/>
                <w:szCs w:val="21"/>
                <w:highlight w:val="none"/>
                <w:u w:val="single"/>
              </w:rPr>
              <w:t>□</w:t>
            </w:r>
            <w:r>
              <w:rPr>
                <w:rFonts w:hint="eastAsia" w:ascii="宋体" w:hAnsi="宋体" w:eastAsia="宋体" w:cs="宋体"/>
                <w:color w:val="auto"/>
                <w:szCs w:val="21"/>
                <w:highlight w:val="none"/>
                <w:u w:val="single"/>
              </w:rPr>
              <w:t>(2)</w:t>
            </w:r>
            <w:r>
              <w:rPr>
                <w:rFonts w:hint="eastAsia" w:ascii="宋体" w:hAnsi="宋体" w:eastAsia="宋体" w:cs="宋体"/>
                <w:color w:val="auto"/>
                <w:szCs w:val="21"/>
                <w:highlight w:val="none"/>
              </w:rPr>
              <w:t>种方式计价。</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（1）单价子目</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单价子目包含的风险范围：</w:t>
            </w:r>
            <w:r>
              <w:rPr>
                <w:rFonts w:hint="eastAsia" w:ascii="宋体" w:hAnsi="宋体" w:eastAsia="宋体" w:cs="宋体"/>
                <w:color w:val="auto"/>
                <w:kern w:val="0"/>
                <w:szCs w:val="21"/>
                <w:highlight w:val="none"/>
                <w:u w:val="single"/>
              </w:rPr>
              <w:t>包括但不限于为实施和完成合同工程所需的人工费、材料费、施工机械费、其他费用、其它直接费、间接费、利润、价差、税金及缺陷修复等费用，以及除专用合同条款第16条〔价格调整〕约定范围外的市场价格波动风险、政策性文件规定的各项应有费用、招标文件和合同明示或暗示的应由承包人承担的所有责任、义务和风险等所需的费用</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风险费用的计算方法：</w:t>
            </w:r>
            <w:r>
              <w:rPr>
                <w:rFonts w:hint="eastAsia" w:ascii="宋体" w:hAnsi="宋体" w:eastAsia="宋体" w:cs="宋体"/>
                <w:color w:val="auto"/>
                <w:kern w:val="0"/>
                <w:szCs w:val="21"/>
                <w:highlight w:val="none"/>
                <w:u w:val="single"/>
              </w:rPr>
              <w:t>除专用合同条款第16条〔价格调整〕约定范围外，由承包人自行综合考虑并计入单价子目价格中，包干使用</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风险范围以外合同价格的调整方法：</w:t>
            </w:r>
            <w:r>
              <w:rPr>
                <w:rFonts w:hint="eastAsia" w:ascii="宋体" w:hAnsi="宋体" w:eastAsia="宋体" w:cs="宋体"/>
                <w:color w:val="auto"/>
                <w:kern w:val="0"/>
                <w:szCs w:val="21"/>
                <w:highlight w:val="none"/>
                <w:u w:val="single"/>
              </w:rPr>
              <w:t>按照专用合同条款第16条〔价格调整〕约定执行</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单价子目的计量：</w:t>
            </w:r>
            <w:r>
              <w:rPr>
                <w:rFonts w:hint="eastAsia" w:ascii="宋体" w:hAnsi="宋体" w:eastAsia="宋体" w:cs="宋体"/>
                <w:color w:val="auto"/>
                <w:szCs w:val="21"/>
                <w:highlight w:val="none"/>
                <w:u w:val="single"/>
              </w:rPr>
              <w:t>已标价工程量清单中的单价子目工程量为估算工程量。结算工程量是承包人实际完成的，并按合同约定的计量方法进行计量的工程量。</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（2）总价子目</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总价子目包含的风险范围：</w:t>
            </w:r>
            <w:r>
              <w:rPr>
                <w:rFonts w:hint="eastAsia" w:ascii="宋体" w:hAnsi="宋体" w:eastAsia="宋体" w:cs="宋体"/>
                <w:color w:val="auto"/>
                <w:kern w:val="0"/>
                <w:szCs w:val="21"/>
                <w:highlight w:val="none"/>
                <w:u w:val="single"/>
              </w:rPr>
              <w:t>包括但不限于为实施和完成合同工程所需的人工费、材料费、施工机械费、其他费用、其它直接费、间接费、利润、价差、税金及缺陷修复等费用，以及专业合同条款第16条〔市场价格波动引起的调整〕约定范围内的市场价格波动风险、政策性文件规定的各项应有费用、招标文件和合同明示或暗示的应由承包人承担的所有责任、义务和风险等所需的费用。</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风险费用的计算方法：</w:t>
            </w:r>
            <w:r>
              <w:rPr>
                <w:rFonts w:hint="eastAsia" w:ascii="宋体" w:hAnsi="宋体" w:eastAsia="宋体" w:cs="宋体"/>
                <w:color w:val="auto"/>
                <w:kern w:val="0"/>
                <w:szCs w:val="21"/>
                <w:highlight w:val="none"/>
                <w:u w:val="single"/>
              </w:rPr>
              <w:t>由承包人自行考虑并计入签约合同价格中，包干使用。</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风险范围以外合同价格的调整方法：</w:t>
            </w:r>
            <w:r>
              <w:rPr>
                <w:rFonts w:hint="eastAsia" w:ascii="宋体" w:hAnsi="宋体" w:eastAsia="宋体" w:cs="宋体"/>
                <w:color w:val="auto"/>
                <w:kern w:val="0"/>
                <w:szCs w:val="21"/>
                <w:highlight w:val="none"/>
                <w:u w:val="single"/>
              </w:rPr>
              <w:t>除本项目合同第15条（变更）约定外，总价不作调整。</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总价子目的计量与支付：</w:t>
            </w:r>
            <w:r>
              <w:rPr>
                <w:rFonts w:hint="eastAsia" w:ascii="宋体" w:hAnsi="宋体" w:eastAsia="宋体" w:cs="宋体"/>
                <w:color w:val="auto"/>
                <w:kern w:val="0"/>
                <w:szCs w:val="21"/>
                <w:highlight w:val="none"/>
                <w:u w:val="single"/>
              </w:rPr>
              <w:t>总价子目的计量和支付应以总价为基础，不因本项目合同第16.1款中的因素而进行调整。承包人实际完成的工程量，是进行工程目标管理和控制进度支付的依据。总价子目中承包人实际完成工作量只作为中间支付参考，不作为结算审核的依据。</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应按相关配套文件和第五章“工程量清单”的要求填写相应清单表格。投标人的投标报价应是本章投标人须知前附表1.3.1项中所述的本工程合同段招标范围内的全部工程的投标报价，并以投标人在工程量清单中提出的单价或总价为依据。</w:t>
            </w:r>
          </w:p>
          <w:p>
            <w:pPr>
              <w:keepNext w:val="0"/>
              <w:keepLines w:val="0"/>
              <w:pageBreakBefore w:val="0"/>
              <w:tabs>
                <w:tab w:val="left" w:pos="546"/>
                <w:tab w:val="left" w:pos="711"/>
              </w:tabs>
              <w:kinsoku/>
              <w:wordWrap/>
              <w:overflowPunct/>
              <w:topLinePunct w:val="0"/>
              <w:bidi w:val="0"/>
              <w:snapToGrid w:val="0"/>
              <w:spacing w:line="400" w:lineRule="exact"/>
              <w:ind w:left="6" w:leftChars="3"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投标人应认真填写工程量清单中所列的本合同各工程子目的单价或总价。投标人没有填入单价或总价的工程子目，招标人将认为该子目的价款已包括在工程量清单其他子目的单价和总价中。投标人必须按招标工程量清单填报价格。</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5.投标函中的总报价必须与已标价工程量清单总报价一致，否则由评标委员会作否决投标处理。</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u w:val="single"/>
              </w:rPr>
              <w:t>本项目采用单价合同形式，则分组工程量清单中的临时（或一般）工程实行总价包干，除专用合同条款另有约定外，总价子目不做调整</w:t>
            </w:r>
            <w:r>
              <w:rPr>
                <w:rFonts w:hint="eastAsia" w:ascii="宋体" w:hAnsi="宋体" w:eastAsia="宋体" w:cs="宋体"/>
                <w:color w:val="auto"/>
                <w:szCs w:val="21"/>
                <w:highlight w:val="none"/>
              </w:rPr>
              <w:t>；</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本项目采用总价合同形式，则除专用合同条款另有约定外，所有分组均实行招标范围内的总价包干</w:t>
            </w:r>
            <w:r>
              <w:rPr>
                <w:rFonts w:hint="eastAsia" w:ascii="宋体" w:hAnsi="宋体" w:eastAsia="宋体" w:cs="宋体"/>
                <w:color w:val="auto"/>
                <w:szCs w:val="21"/>
                <w:highlight w:val="none"/>
              </w:rPr>
              <w:t>。</w:t>
            </w:r>
          </w:p>
          <w:p>
            <w:pPr>
              <w:pStyle w:val="2"/>
              <w:keepNext w:val="0"/>
              <w:keepLines w:val="0"/>
              <w:pageBreakBefore w:val="0"/>
              <w:tabs>
                <w:tab w:val="left" w:pos="546"/>
                <w:tab w:val="left" w:pos="711"/>
              </w:tabs>
              <w:kinsoku/>
              <w:wordWrap/>
              <w:overflowPunct/>
              <w:topLinePunct w:val="0"/>
              <w:bidi w:val="0"/>
              <w:snapToGrid w:val="0"/>
              <w:spacing w:after="0" w:line="400" w:lineRule="exact"/>
              <w:ind w:left="6" w:leftChars="3"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7.增值税计税方法由招标人依据国家税法规定选择：</w:t>
            </w:r>
          </w:p>
          <w:p>
            <w:pPr>
              <w:pStyle w:val="2"/>
              <w:keepNext w:val="0"/>
              <w:keepLines w:val="0"/>
              <w:pageBreakBefore w:val="0"/>
              <w:tabs>
                <w:tab w:val="left" w:pos="546"/>
                <w:tab w:val="left" w:pos="711"/>
              </w:tabs>
              <w:kinsoku/>
              <w:wordWrap/>
              <w:overflowPunct/>
              <w:topLinePunct w:val="0"/>
              <w:bidi w:val="0"/>
              <w:snapToGrid w:val="0"/>
              <w:spacing w:after="0" w:line="400" w:lineRule="exact"/>
              <w:ind w:left="6" w:leftChars="3"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p>
            <w:pPr>
              <w:pStyle w:val="2"/>
              <w:keepNext w:val="0"/>
              <w:keepLines w:val="0"/>
              <w:pageBreakBefore w:val="0"/>
              <w:tabs>
                <w:tab w:val="left" w:pos="546"/>
                <w:tab w:val="left" w:pos="711"/>
              </w:tabs>
              <w:kinsoku/>
              <w:wordWrap/>
              <w:overflowPunct/>
              <w:topLinePunct w:val="0"/>
              <w:bidi w:val="0"/>
              <w:snapToGrid w:val="0"/>
              <w:spacing w:after="0" w:line="400" w:lineRule="exact"/>
              <w:ind w:left="6" w:leftChars="3"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□简易计税法</w:t>
            </w:r>
          </w:p>
          <w:p>
            <w:pPr>
              <w:pStyle w:val="2"/>
              <w:keepNext w:val="0"/>
              <w:keepLines w:val="0"/>
              <w:pageBreakBefore w:val="0"/>
              <w:tabs>
                <w:tab w:val="left" w:pos="546"/>
                <w:tab w:val="left" w:pos="711"/>
              </w:tabs>
              <w:kinsoku/>
              <w:wordWrap/>
              <w:overflowPunct/>
              <w:topLinePunct w:val="0"/>
              <w:bidi w:val="0"/>
              <w:snapToGrid w:val="0"/>
              <w:spacing w:after="0" w:line="400" w:lineRule="exact"/>
              <w:ind w:left="6" w:leftChars="3" w:firstLine="420" w:firstLineChars="200"/>
              <w:textAlignment w:val="auto"/>
              <w:rPr>
                <w:rFonts w:hint="eastAsia" w:ascii="宋体" w:hAnsi="宋体" w:eastAsia="宋体" w:cs="宋体"/>
                <w:color w:val="auto"/>
                <w:highlight w:val="none"/>
              </w:rPr>
            </w:pPr>
            <w:r>
              <w:rPr>
                <w:rFonts w:hint="eastAsia" w:ascii="宋体" w:hAnsi="宋体" w:eastAsia="宋体" w:cs="宋体"/>
                <w:i/>
                <w:color w:val="auto"/>
                <w:szCs w:val="21"/>
                <w:highlight w:val="none"/>
              </w:rPr>
              <w:t>[提示：招标人在编制招标文件时增值税计算方法选其一。]</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8.如发现工程量清单中的数量与图纸中数量不一致，应于本须知2.2.1项中规定的时间前书面通知招标人核查，除非招标人以修改书的形式予以更正，否则，应以工程量清单中列出的数量为准。</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9.招标人在工程量清单中所列出的价格（包括暂列金额、暂估价等），投标人不得修改。否则由评标委员会作否决投标处理。</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10.本工程招标将设置投标总报价最高限价，投标总报价最高限价</w:t>
            </w:r>
            <w:r>
              <w:rPr>
                <w:rFonts w:hint="eastAsia" w:ascii="宋体" w:hAnsi="宋体" w:eastAsia="宋体" w:cs="宋体"/>
                <w:color w:val="auto"/>
                <w:szCs w:val="21"/>
                <w:highlight w:val="none"/>
                <w:u w:val="single"/>
              </w:rPr>
              <w:t>最迟应于投标截止日15日前</w:t>
            </w:r>
            <w:r>
              <w:rPr>
                <w:rFonts w:hint="eastAsia" w:ascii="宋体" w:hAnsi="宋体" w:eastAsia="宋体" w:cs="宋体"/>
                <w:color w:val="auto"/>
                <w:szCs w:val="21"/>
                <w:highlight w:val="none"/>
              </w:rPr>
              <w:t>发布，投标人的投标总报价不得超过投标总报价最高限价，否则由评标委员会作否决投标处理。</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本工程招标将设置全部清单综合单价最高限价，全部清单综合单价最高限价</w:t>
            </w:r>
            <w:r>
              <w:rPr>
                <w:rFonts w:hint="eastAsia" w:ascii="宋体" w:hAnsi="宋体" w:eastAsia="宋体" w:cs="宋体"/>
                <w:color w:val="auto"/>
                <w:szCs w:val="21"/>
                <w:highlight w:val="none"/>
                <w:u w:val="single"/>
              </w:rPr>
              <w:t>最迟应于投标截止日15日前</w:t>
            </w:r>
            <w:r>
              <w:rPr>
                <w:rFonts w:hint="eastAsia" w:ascii="宋体" w:hAnsi="宋体" w:eastAsia="宋体" w:cs="宋体"/>
                <w:color w:val="auto"/>
                <w:szCs w:val="21"/>
                <w:highlight w:val="none"/>
              </w:rPr>
              <w:t>发布。</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[提示：国有资金投资的建设工程招标，招标人必须编制最高限价；不设最高限价的，编制招标文件时取消本条。]</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安全生产费</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投标人应按照</w:t>
            </w:r>
            <w:r>
              <w:rPr>
                <w:rFonts w:hint="eastAsia" w:ascii="宋体" w:hAnsi="宋体" w:cs="宋体"/>
                <w:szCs w:val="21"/>
              </w:rPr>
              <w:t>行业主管部门最新要求</w:t>
            </w:r>
            <w:r>
              <w:rPr>
                <w:rFonts w:hint="eastAsia" w:ascii="宋体" w:hAnsi="宋体" w:eastAsia="宋体" w:cs="宋体"/>
                <w:color w:val="auto"/>
                <w:szCs w:val="21"/>
                <w:highlight w:val="none"/>
              </w:rPr>
              <w:t>，在工程总报价中，按建筑安装工程总造价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不含设备费）</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u w:val="none"/>
                <w:lang w:val="en-US" w:eastAsia="zh-CN"/>
              </w:rPr>
              <w:t>2.5</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rPr>
              <w:t>标准计提安全生产费用。</w:t>
            </w:r>
            <w:r>
              <w:rPr>
                <w:rFonts w:hint="eastAsia" w:ascii="宋体" w:hAnsi="宋体" w:eastAsia="宋体" w:cs="宋体"/>
                <w:color w:val="auto"/>
                <w:sz w:val="21"/>
                <w:szCs w:val="21"/>
                <w:highlight w:val="none"/>
              </w:rPr>
              <w:t>《投标函》中的安全</w:t>
            </w:r>
            <w:r>
              <w:rPr>
                <w:rFonts w:hint="eastAsia" w:ascii="宋体" w:hAnsi="宋体" w:eastAsia="宋体" w:cs="宋体"/>
                <w:color w:val="auto"/>
                <w:sz w:val="21"/>
                <w:szCs w:val="21"/>
                <w:highlight w:val="none"/>
                <w:lang w:eastAsia="zh-CN"/>
              </w:rPr>
              <w:t>生产费</w:t>
            </w:r>
            <w:r>
              <w:rPr>
                <w:rFonts w:hint="eastAsia" w:ascii="宋体" w:hAnsi="宋体" w:cs="宋体"/>
                <w:szCs w:val="21"/>
              </w:rPr>
              <w:t>暂定金额为</w:t>
            </w:r>
            <w:r>
              <w:rPr>
                <w:rFonts w:hint="eastAsia" w:ascii="宋体" w:hAnsi="宋体" w:cs="宋体"/>
                <w:szCs w:val="21"/>
                <w:u w:val="single"/>
              </w:rPr>
              <w:t xml:space="preserve">        </w:t>
            </w:r>
            <w:r>
              <w:rPr>
                <w:rFonts w:hint="eastAsia" w:ascii="宋体" w:hAnsi="宋体" w:cs="宋体"/>
                <w:szCs w:val="21"/>
              </w:rPr>
              <w:t>。投标人</w:t>
            </w:r>
            <w:r>
              <w:rPr>
                <w:rFonts w:hint="eastAsia"/>
                <w:szCs w:val="21"/>
              </w:rPr>
              <w:t>未</w:t>
            </w:r>
            <w:r>
              <w:rPr>
                <w:szCs w:val="21"/>
              </w:rPr>
              <w:t>按照招标人给出的暂定金额填报</w:t>
            </w:r>
            <w:r>
              <w:rPr>
                <w:rFonts w:hint="eastAsia"/>
                <w:szCs w:val="21"/>
              </w:rPr>
              <w:t>的</w:t>
            </w:r>
            <w:r>
              <w:rPr>
                <w:szCs w:val="21"/>
              </w:rPr>
              <w:t>，视为对招标文件不作实质性响应，其投标文件</w:t>
            </w:r>
            <w:r>
              <w:rPr>
                <w:rFonts w:hint="eastAsia"/>
                <w:szCs w:val="21"/>
              </w:rPr>
              <w:t>由评标委员会</w:t>
            </w:r>
            <w:r>
              <w:rPr>
                <w:szCs w:val="21"/>
              </w:rPr>
              <w:t>作否决投标处理。</w:t>
            </w:r>
            <w:r>
              <w:rPr>
                <w:rFonts w:hint="eastAsia" w:ascii="宋体" w:hAnsi="宋体" w:eastAsia="宋体" w:cs="宋体"/>
                <w:color w:val="auto"/>
                <w:szCs w:val="21"/>
                <w:highlight w:val="none"/>
              </w:rPr>
              <w:t>安全生产费结算时，按建筑安装工程总造价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不含设备费）</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u w:val="none"/>
                <w:lang w:val="en-US" w:eastAsia="zh-CN"/>
              </w:rPr>
              <w:t>2.5</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rPr>
              <w:t>按实结算。</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12. 本工程所需材料（含设备）价格由投标人结合市场行情及自身实力进行自主报价。</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highlight w:val="none"/>
              </w:rPr>
              <w:t>13.</w:t>
            </w:r>
            <w:r>
              <w:rPr>
                <w:rFonts w:hint="eastAsia" w:ascii="宋体" w:hAnsi="宋体" w:eastAsia="宋体" w:cs="宋体"/>
                <w:color w:val="auto"/>
                <w:szCs w:val="21"/>
                <w:highlight w:val="none"/>
              </w:rPr>
              <w:t xml:space="preserve"> 投标人投标报价中的各清单子目单价不应高于各清单子目单价最高限价。招标人在合同签订前将对中标人“已标价工程量清单”进行复核，若出现差错则按以下原则进行处理（或结算）：</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总报价汇总计算结果与投标函总报价不一致时，按就低不就高原则进行修正，即：汇总计算结果高于投标函总报价则以投标函总报价为准，按汇总计算结果与投标函总报价相比的降低幅度同比例修正分组报价和各清单子目单价；汇总计算结果低于投标函总报价则以投标总报价汇总计算结果为准进行签约或结算；</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（2）依据单价和数量计算结果与其合价不符的，按不利于投标人原则（就低不就高）对其单价和合价进行修正。</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（3）单价报价超过工程量清单综合单价最高限价的，以工程量清单综合单价最高限价为基础，按照中标总报价与总价最高限价的下浮比例进行同比例下调修正其单价和合价。</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14.</w:t>
            </w:r>
            <w:r>
              <w:rPr>
                <w:rFonts w:hint="eastAsia" w:ascii="宋体" w:hAnsi="宋体" w:cs="宋体"/>
                <w:color w:val="auto"/>
                <w:szCs w:val="21"/>
                <w:highlight w:val="none"/>
                <w:lang w:val="en-US" w:eastAsia="zh-CN"/>
              </w:rPr>
              <w:t>提供：</w:t>
            </w:r>
            <w:r>
              <w:rPr>
                <w:rFonts w:hint="eastAsia" w:ascii="宋体" w:hAnsi="宋体" w:eastAsia="宋体" w:cs="宋体"/>
                <w:color w:val="auto"/>
                <w:szCs w:val="21"/>
                <w:highlight w:val="none"/>
              </w:rPr>
              <w:t>承诺（格式详见第八章投标文件格式），</w:t>
            </w:r>
            <w:r>
              <w:rPr>
                <w:rFonts w:hint="eastAsia" w:ascii="宋体" w:hAnsi="宋体" w:cs="宋体"/>
                <w:color w:val="auto"/>
                <w:szCs w:val="21"/>
                <w:highlight w:val="none"/>
                <w:lang w:val="en-US" w:eastAsia="zh-CN"/>
              </w:rPr>
              <w:t>并</w:t>
            </w:r>
            <w:r>
              <w:rPr>
                <w:rFonts w:hint="eastAsia" w:ascii="宋体" w:hAnsi="宋体" w:eastAsia="宋体" w:cs="宋体"/>
                <w:color w:val="auto"/>
                <w:szCs w:val="21"/>
                <w:highlight w:val="none"/>
              </w:rPr>
              <w:t>包括以下内容：</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（1）按照招标文件第二章3.2“投标报价”、第五章“工程量清单”的规定进行报价。</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（2）招标文件中规定工程量清单不允许修改的内容不得修改。</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）若出现差错，按招标文件第二章投标人须知前附表第3.2款的第13条规定的原则进行处理（或结算）。</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投标人未按上述要求提供承诺函的，由评标委员会作否决投标处理。</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szCs w:val="21"/>
                <w:lang w:val="en-US" w:eastAsia="zh-CN"/>
              </w:rPr>
              <w:t>□15.异常低价警戒线要求</w:t>
            </w:r>
            <w:r>
              <w:rPr>
                <w:rFonts w:hint="eastAsia" w:ascii="宋体" w:hAnsi="宋体" w:eastAsia="宋体" w:cs="宋体"/>
                <w:szCs w:val="21"/>
              </w:rPr>
              <w:t>：</w:t>
            </w:r>
            <w:r>
              <w:rPr>
                <w:rFonts w:hint="eastAsia" w:ascii="宋体" w:hAnsi="宋体" w:eastAsia="宋体" w:cs="宋体"/>
                <w:szCs w:val="21"/>
                <w:u w:val="none"/>
                <w:lang w:val="en-US" w:eastAsia="zh-CN"/>
              </w:rPr>
              <w:t>最高限价的</w:t>
            </w:r>
            <w:r>
              <w:rPr>
                <w:rFonts w:hint="eastAsia" w:ascii="宋体" w:hAnsi="宋体" w:eastAsia="宋体" w:cs="宋体"/>
                <w:szCs w:val="21"/>
                <w:u w:val="single"/>
                <w:lang w:val="en-US" w:eastAsia="zh-CN"/>
              </w:rPr>
              <w:t xml:space="preserve">    %</w:t>
            </w:r>
            <w:r>
              <w:rPr>
                <w:rFonts w:hint="eastAsia" w:ascii="宋体" w:hAnsi="宋体" w:eastAsia="宋体" w:cs="宋体"/>
                <w:i w:val="0"/>
                <w:iCs w:val="0"/>
                <w:szCs w:val="21"/>
                <w:u w:val="none"/>
                <w:lang w:val="en-US" w:eastAsia="zh-CN"/>
              </w:rPr>
              <w:t>。</w:t>
            </w:r>
            <w:r>
              <w:rPr>
                <w:rFonts w:hint="eastAsia" w:ascii="宋体" w:hAnsi="宋体" w:eastAsia="宋体" w:cs="宋体"/>
                <w:i/>
                <w:iCs/>
                <w:szCs w:val="21"/>
                <w:highlight w:val="none"/>
                <w:u w:val="none"/>
                <w:lang w:val="en-US" w:eastAsia="zh-CN"/>
              </w:rPr>
              <w:t>[提示：</w:t>
            </w:r>
            <w:r>
              <w:rPr>
                <w:rFonts w:hint="eastAsia" w:ascii="宋体" w:hAnsi="宋体" w:eastAsia="宋体" w:cs="宋体"/>
                <w:i/>
                <w:iCs/>
                <w:szCs w:val="21"/>
                <w:highlight w:val="none"/>
                <w:u w:val="none"/>
              </w:rPr>
              <w:t>采用经评审的最低投标价法的，应当设置异常低价警戒线。采用综合评估法的，可以设置异常低价警戒线</w:t>
            </w:r>
            <w:r>
              <w:rPr>
                <w:rFonts w:hint="eastAsia" w:ascii="宋体" w:hAnsi="宋体" w:eastAsia="宋体" w:cs="宋体"/>
                <w:i/>
                <w:iCs/>
                <w:szCs w:val="21"/>
                <w:highlight w:val="none"/>
                <w:u w:val="none"/>
                <w:lang w:eastAsia="zh-CN"/>
              </w:rPr>
              <w:t>。</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eastAsia="宋体" w:cs="宋体"/>
                <w:i/>
                <w:iCs/>
                <w:szCs w:val="21"/>
                <w:highlight w:val="none"/>
                <w:u w:val="none"/>
                <w:lang w:val="en-US" w:eastAsia="zh-CN"/>
              </w:rPr>
              <w:t>]</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none"/>
                <w:lang w:val="en-US" w:eastAsia="zh-CN"/>
              </w:rPr>
              <w:t>投标人投标总报价</w:t>
            </w:r>
            <w:r>
              <w:rPr>
                <w:rFonts w:hint="eastAsia" w:ascii="宋体" w:hAnsi="宋体" w:cs="宋体"/>
                <w:i w:val="0"/>
                <w:iCs w:val="0"/>
                <w:szCs w:val="21"/>
                <w:u w:val="none"/>
                <w:lang w:val="en-US" w:eastAsia="zh-CN"/>
              </w:rPr>
              <w:t>或者部分单项报价</w:t>
            </w:r>
            <w:r>
              <w:rPr>
                <w:rFonts w:hint="eastAsia" w:ascii="宋体" w:hAnsi="宋体" w:eastAsia="宋体" w:cs="宋体"/>
                <w:i w:val="0"/>
                <w:iCs w:val="0"/>
                <w:szCs w:val="21"/>
                <w:u w:val="none"/>
                <w:lang w:val="en-US" w:eastAsia="zh-CN"/>
              </w:rPr>
              <w:t>低于招标文件规定的对应的异常低价警戒线的，应提供报价合理性说明，</w:t>
            </w:r>
            <w:r>
              <w:rPr>
                <w:rFonts w:hint="eastAsia" w:ascii="宋体" w:hAnsi="宋体" w:eastAsia="宋体" w:cs="宋体"/>
                <w:szCs w:val="21"/>
              </w:rPr>
              <w:t>并提供必要的证明材料</w:t>
            </w:r>
            <w:r>
              <w:rPr>
                <w:rFonts w:hint="eastAsia" w:ascii="宋体" w:hAnsi="宋体" w:eastAsia="宋体" w:cs="宋体"/>
                <w:i w:val="0"/>
                <w:iCs w:val="0"/>
                <w:szCs w:val="21"/>
                <w:u w:val="none"/>
                <w:lang w:val="en-US" w:eastAsia="zh-CN"/>
              </w:rPr>
              <w:t>。</w:t>
            </w:r>
            <w:r>
              <w:rPr>
                <w:rFonts w:hint="eastAsia" w:ascii="宋体" w:hAnsi="宋体" w:cs="宋体"/>
                <w:i w:val="0"/>
                <w:iCs w:val="0"/>
                <w:szCs w:val="21"/>
                <w:u w:val="none"/>
                <w:lang w:val="en-US" w:eastAsia="zh-CN"/>
              </w:rPr>
              <w:t>投标人提供的说明不得</w:t>
            </w:r>
            <w:r>
              <w:rPr>
                <w:rFonts w:hint="eastAsia" w:ascii="宋体" w:hAnsi="宋体" w:eastAsia="宋体" w:cs="宋体"/>
                <w:i w:val="0"/>
                <w:iCs w:val="0"/>
                <w:szCs w:val="21"/>
                <w:u w:val="none"/>
                <w:lang w:val="en-US" w:eastAsia="zh-CN"/>
              </w:rPr>
              <w:t>降低或者改变原设计方案、技术工艺、施工标准</w:t>
            </w:r>
            <w:r>
              <w:rPr>
                <w:rFonts w:hint="eastAsia" w:ascii="宋体" w:hAnsi="宋体" w:cs="宋体"/>
                <w:i w:val="0"/>
                <w:iCs w:val="0"/>
                <w:szCs w:val="21"/>
                <w:u w:val="none"/>
                <w:lang w:val="en-US" w:eastAsia="zh-CN"/>
              </w:rPr>
              <w:t>，不得影响项目的质量、安全、工期、结算等正常履约</w:t>
            </w:r>
            <w:r>
              <w:rPr>
                <w:rFonts w:hint="eastAsia" w:ascii="宋体" w:hAnsi="宋体" w:eastAsia="宋体" w:cs="宋体"/>
                <w:i w:val="0"/>
                <w:iCs w:val="0"/>
                <w:szCs w:val="21"/>
                <w:u w:val="none"/>
                <w:lang w:val="en-US" w:eastAsia="zh-CN"/>
              </w:rPr>
              <w:t>。</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eastAsia="宋体" w:cs="宋体"/>
                <w:i w:val="0"/>
                <w:iCs w:val="0"/>
                <w:szCs w:val="21"/>
                <w:u w:val="none"/>
                <w:lang w:val="en-US" w:eastAsia="zh-CN"/>
              </w:rPr>
            </w:pP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i/>
                <w:iCs/>
                <w:szCs w:val="21"/>
              </w:rPr>
              <w:t>[提示：招标人对单项报价有异常低价警戒线要求的，可自行列举部分单项进行约定。]</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szCs w:val="21"/>
              </w:rPr>
            </w:pPr>
            <w:r>
              <w:rPr>
                <w:rFonts w:hint="eastAsia" w:ascii="宋体" w:hAnsi="宋体" w:eastAsia="宋体" w:cs="宋体"/>
                <w:i w:val="0"/>
                <w:iCs w:val="0"/>
                <w:szCs w:val="21"/>
                <w:u w:val="none"/>
                <w:lang w:val="en-US" w:eastAsia="zh-CN"/>
              </w:rPr>
              <w:t>投标人投标总报价</w:t>
            </w:r>
            <w:r>
              <w:rPr>
                <w:rFonts w:hint="eastAsia" w:ascii="宋体" w:hAnsi="宋体" w:cs="宋体"/>
                <w:i w:val="0"/>
                <w:iCs w:val="0"/>
                <w:szCs w:val="21"/>
                <w:u w:val="none"/>
                <w:lang w:val="en-US" w:eastAsia="zh-CN"/>
              </w:rPr>
              <w:t>或者部分单项报价</w:t>
            </w:r>
            <w:r>
              <w:rPr>
                <w:rFonts w:hint="eastAsia" w:ascii="宋体" w:hAnsi="宋体" w:eastAsia="宋体" w:cs="宋体"/>
                <w:szCs w:val="21"/>
              </w:rPr>
              <w:t>低于招标文件</w:t>
            </w:r>
            <w:r>
              <w:rPr>
                <w:rFonts w:hint="eastAsia" w:ascii="宋体" w:hAnsi="宋体" w:eastAsia="宋体" w:cs="宋体"/>
                <w:i w:val="0"/>
                <w:iCs w:val="0"/>
                <w:szCs w:val="21"/>
                <w:u w:val="none"/>
                <w:lang w:val="en-US" w:eastAsia="zh-CN"/>
              </w:rPr>
              <w:t>规定的对应的异常低价警戒线的</w:t>
            </w:r>
            <w:r>
              <w:rPr>
                <w:rFonts w:hint="eastAsia" w:ascii="宋体" w:hAnsi="宋体" w:eastAsia="宋体" w:cs="宋体"/>
                <w:szCs w:val="21"/>
              </w:rPr>
              <w:t>，投标人未提供</w:t>
            </w:r>
            <w:r>
              <w:rPr>
                <w:rFonts w:hint="eastAsia" w:ascii="宋体" w:hAnsi="宋体" w:eastAsia="宋体" w:cs="宋体"/>
                <w:szCs w:val="21"/>
                <w:lang w:val="en-US" w:eastAsia="zh-CN"/>
              </w:rPr>
              <w:t>报价合理性</w:t>
            </w:r>
            <w:r>
              <w:rPr>
                <w:rFonts w:hint="eastAsia" w:ascii="宋体" w:hAnsi="宋体" w:eastAsia="宋体" w:cs="宋体"/>
                <w:szCs w:val="21"/>
              </w:rPr>
              <w:t>说明或者提供的说明不能证明其报价合理性的，</w:t>
            </w:r>
            <w:r>
              <w:rPr>
                <w:rFonts w:hint="eastAsia" w:ascii="宋体" w:hAnsi="宋体" w:eastAsia="宋体" w:cs="宋体"/>
              </w:rPr>
              <w:t>由评标委员会作否决投标处理</w:t>
            </w:r>
            <w:r>
              <w:rPr>
                <w:rFonts w:hint="eastAsia" w:ascii="宋体" w:hAnsi="宋体" w:eastAsia="宋体" w:cs="宋体"/>
                <w:szCs w:val="21"/>
              </w:rPr>
              <w:t>。</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i/>
                <w:color w:val="auto"/>
                <w:szCs w:val="21"/>
                <w:highlight w:val="none"/>
              </w:rPr>
              <w:t>[提示：招标人在编制招标文件时，可根据实际情况在3.2款中予以增加</w:t>
            </w:r>
            <w:r>
              <w:rPr>
                <w:rFonts w:hint="eastAsia" w:ascii="宋体" w:hAnsi="宋体" w:eastAsia="宋体" w:cs="宋体"/>
                <w:i/>
                <w:color w:val="auto"/>
                <w:szCs w:val="21"/>
                <w:highlight w:val="none"/>
                <w:lang w:val="en-US" w:eastAsia="zh-CN"/>
              </w:rPr>
              <w:t>或修改</w:t>
            </w:r>
            <w:r>
              <w:rPr>
                <w:rFonts w:hint="eastAsia" w:ascii="宋体" w:hAnsi="宋体" w:eastAsia="宋体" w:cs="宋体"/>
                <w:i/>
                <w:color w:val="auto"/>
                <w:szCs w:val="21"/>
                <w:highlight w:val="none"/>
              </w:rPr>
              <w:t>相关内容，但增加</w:t>
            </w:r>
            <w:r>
              <w:rPr>
                <w:rFonts w:hint="eastAsia" w:ascii="宋体" w:hAnsi="宋体" w:eastAsia="宋体" w:cs="宋体"/>
                <w:i/>
                <w:color w:val="auto"/>
                <w:szCs w:val="21"/>
                <w:highlight w:val="none"/>
                <w:lang w:val="en-US" w:eastAsia="zh-CN"/>
              </w:rPr>
              <w:t>或修改</w:t>
            </w:r>
            <w:r>
              <w:rPr>
                <w:rFonts w:hint="eastAsia" w:ascii="宋体" w:hAnsi="宋体" w:eastAsia="宋体" w:cs="宋体"/>
                <w:i/>
                <w:color w:val="auto"/>
                <w:szCs w:val="21"/>
                <w:highlight w:val="none"/>
              </w:rPr>
              <w:t>的内容不得违背法律、法规及规范性文件的规定</w:t>
            </w:r>
            <w:r>
              <w:rPr>
                <w:rFonts w:hint="eastAsia" w:ascii="宋体" w:hAnsi="宋体" w:eastAsia="宋体" w:cs="宋体"/>
                <w:i/>
                <w:szCs w:val="21"/>
              </w:rPr>
              <w:t>。</w:t>
            </w:r>
            <w:r>
              <w:rPr>
                <w:rFonts w:hint="eastAsia" w:ascii="宋体" w:hAnsi="宋体" w:eastAsia="宋体" w:cs="宋体"/>
                <w:i/>
                <w:szCs w:val="21"/>
                <w:lang w:val="en-US" w:eastAsia="zh-CN"/>
              </w:rPr>
              <w:t>引用的规范性文件若有更新，以最新文件为准</w:t>
            </w:r>
            <w:r>
              <w:rPr>
                <w:rFonts w:hint="eastAsia" w:ascii="宋体" w:hAnsi="宋体" w:eastAsia="宋体" w:cs="宋体"/>
                <w:i/>
                <w:color w:val="auto"/>
                <w:szCs w:val="21"/>
                <w:highlight w:val="none"/>
              </w:rPr>
              <w:t>。]</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4" w:name="_Toc221950062"/>
            <w:r>
              <w:rPr>
                <w:rFonts w:hint="eastAsia" w:ascii="宋体" w:hAnsi="宋体" w:eastAsia="宋体" w:cs="宋体"/>
                <w:color w:val="auto"/>
                <w:szCs w:val="21"/>
                <w:highlight w:val="none"/>
              </w:rPr>
              <w:t>3.3.1</w:t>
            </w:r>
            <w:bookmarkEnd w:id="304"/>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5" w:name="_Toc221950063"/>
            <w:r>
              <w:rPr>
                <w:rFonts w:hint="eastAsia" w:ascii="宋体" w:hAnsi="宋体" w:eastAsia="宋体" w:cs="宋体"/>
                <w:color w:val="auto"/>
                <w:szCs w:val="21"/>
                <w:highlight w:val="none"/>
              </w:rPr>
              <w:t>投标有效期</w:t>
            </w:r>
            <w:bookmarkEnd w:id="305"/>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 （从提交投标文件截止日起计算）</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6" w:name="_Toc221950064"/>
            <w:r>
              <w:rPr>
                <w:rFonts w:hint="eastAsia" w:ascii="宋体" w:hAnsi="宋体" w:eastAsia="宋体" w:cs="宋体"/>
                <w:color w:val="auto"/>
                <w:szCs w:val="21"/>
                <w:highlight w:val="none"/>
              </w:rPr>
              <w:t>3.4.1</w:t>
            </w:r>
            <w:bookmarkEnd w:id="306"/>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7" w:name="_Toc221950065"/>
            <w:r>
              <w:rPr>
                <w:rFonts w:hint="eastAsia" w:ascii="宋体" w:hAnsi="宋体" w:eastAsia="宋体" w:cs="宋体"/>
                <w:color w:val="auto"/>
                <w:szCs w:val="21"/>
                <w:highlight w:val="none"/>
              </w:rPr>
              <w:t>投标保证金</w:t>
            </w:r>
            <w:bookmarkEnd w:id="307"/>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投标保证金的交纳方式：投标人可选择以下三种方式之一。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方式一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一、以电子投标保函形式交纳投标保证金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若投标截止时间延期，则电子投标保函提交的截止时间和投标截止时间应当保持一致。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不满足上述要求的电子投标保函</w:t>
            </w:r>
            <w:r>
              <w:rPr>
                <w:rFonts w:hint="eastAsia" w:ascii="宋体" w:hAnsi="宋体" w:eastAsia="宋体" w:cs="宋体"/>
                <w:color w:val="auto"/>
                <w:highlight w:val="none"/>
                <w:lang w:val="en-US" w:eastAsia="zh-CN"/>
              </w:rPr>
              <w:t>视为</w:t>
            </w:r>
            <w:r>
              <w:rPr>
                <w:rFonts w:hint="eastAsia" w:ascii="宋体" w:hAnsi="宋体" w:eastAsia="宋体" w:cs="宋体"/>
                <w:color w:val="auto"/>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2.以电子投标保函形式担保的投标保证金的金额：</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万元整（人民币），重庆市工程建设领域招标投标守信激励对象名单（以下简称红名单）中的投标人</w:t>
            </w:r>
            <w:r>
              <w:rPr>
                <w:rFonts w:hint="eastAsia" w:ascii="宋体" w:hAnsi="宋体" w:eastAsia="宋体" w:cs="宋体"/>
              </w:rPr>
              <w:t>按所属红名单类别享受优惠政策</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其</w:t>
            </w:r>
            <w:r>
              <w:rPr>
                <w:rFonts w:hint="eastAsia" w:ascii="宋体" w:hAnsi="宋体" w:eastAsia="宋体" w:cs="宋体"/>
                <w:color w:val="auto"/>
                <w:highlight w:val="none"/>
              </w:rPr>
              <w:t>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牵头人所属红名单类别包含在其工作范围内。投标人是否属于红名单，以开标环节信用状况查询结果为准。</w:t>
            </w:r>
          </w:p>
          <w:p>
            <w:pPr>
              <w:keepNext w:val="0"/>
              <w:keepLines w:val="0"/>
              <w:pageBreakBefore w:val="0"/>
              <w:kinsoku/>
              <w:wordWrap/>
              <w:overflowPunct/>
              <w:topLinePunct w:val="0"/>
              <w:bidi w:val="0"/>
              <w:snapToGrid w:val="0"/>
              <w:spacing w:before="0" w:line="400" w:lineRule="exact"/>
              <w:ind w:firstLine="420" w:firstLineChars="200"/>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 xml:space="preserve">[提示：投标保证金金额不超过该招标项目估算价或经批准的概算金额或最高限价的2%。] </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rPr>
              <w:t>《关于印发中小企业划型标准规定的通知》</w:t>
            </w:r>
            <w:r>
              <w:rPr>
                <w:rFonts w:hint="eastAsia" w:ascii="宋体" w:hAnsi="宋体" w:eastAsia="宋体" w:cs="宋体"/>
                <w:lang w:eastAsia="zh-CN"/>
              </w:rPr>
              <w:t>（</w:t>
            </w:r>
            <w:r>
              <w:rPr>
                <w:rFonts w:hint="eastAsia" w:ascii="宋体" w:hAnsi="宋体" w:eastAsia="宋体" w:cs="宋体"/>
                <w:color w:val="auto"/>
                <w:highlight w:val="none"/>
              </w:rPr>
              <w:t>工信部联企业〔2011〕300号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rPr>
              <w:t>《关于印发中小企业划型标准规定的通知》</w:t>
            </w:r>
            <w:r>
              <w:rPr>
                <w:rFonts w:hint="eastAsia" w:ascii="宋体" w:hAnsi="宋体" w:eastAsia="宋体" w:cs="宋体"/>
                <w:lang w:eastAsia="zh-CN"/>
              </w:rPr>
              <w:t>（</w:t>
            </w:r>
            <w:r>
              <w:rPr>
                <w:rFonts w:hint="eastAsia" w:ascii="宋体" w:hAnsi="宋体" w:eastAsia="宋体" w:cs="宋体"/>
                <w:color w:val="auto"/>
                <w:highlight w:val="none"/>
              </w:rPr>
              <w:t>工信部联企业〔2011〕300号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i/>
                <w:iCs/>
                <w:color w:val="auto"/>
                <w:highlight w:val="none"/>
              </w:rPr>
              <w:t>[提示： 招标人可自行决定是否设置上述条款，若需要设置，则在上述选项中只可选择其中一项进行设置]</w:t>
            </w:r>
            <w:r>
              <w:rPr>
                <w:rFonts w:hint="eastAsia" w:ascii="宋体" w:hAnsi="宋体" w:eastAsia="宋体" w:cs="宋体"/>
                <w:color w:val="auto"/>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 电子投标保函</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以</w:t>
            </w:r>
            <w:r>
              <w:rPr>
                <w:rFonts w:hint="eastAsia" w:ascii="宋体" w:hAnsi="宋体" w:cs="宋体"/>
                <w:color w:val="auto"/>
                <w:highlight w:val="none"/>
                <w:u w:val="single"/>
              </w:rPr>
              <w:t>重庆市公共资源交易中心</w:t>
            </w:r>
            <w:r>
              <w:rPr>
                <w:rFonts w:hint="eastAsia" w:ascii="宋体" w:hAnsi="宋体" w:eastAsia="宋体" w:cs="宋体"/>
                <w:color w:val="auto"/>
                <w:highlight w:val="none"/>
              </w:rPr>
              <w:t>开标现场展示的电子投标保函交纳情况为准。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 若投标人为联合体，则由联合体牵头人提供电子投标保函。</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二、电子投标保函的注销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方式二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保证金交款形式及要求：投标人从企业的基本账户（开户行）在投标截止时间前通过转账支票直接划付或以电汇方式直接划付至下面指定的投标保证金账户。若投标截止时间延期，则投标保证金提交的截止时间和投标截止时间应当保持一致。不满足上述要求的投标保证金</w:t>
            </w:r>
            <w:r>
              <w:rPr>
                <w:rFonts w:hint="eastAsia" w:ascii="宋体" w:hAnsi="宋体" w:eastAsia="宋体" w:cs="宋体"/>
                <w:color w:val="auto"/>
                <w:highlight w:val="none"/>
                <w:lang w:val="en-US" w:eastAsia="zh-CN"/>
              </w:rPr>
              <w:t>视为</w:t>
            </w:r>
            <w:r>
              <w:rPr>
                <w:rFonts w:hint="eastAsia" w:ascii="宋体" w:hAnsi="宋体" w:eastAsia="宋体" w:cs="宋体"/>
                <w:color w:val="auto"/>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2、以转账支票或电汇形式提交投标保证金的金额：</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万元整（人民币），红名单中的投标人</w:t>
            </w:r>
            <w:r>
              <w:rPr>
                <w:rFonts w:hint="eastAsia" w:ascii="宋体" w:hAnsi="宋体" w:eastAsia="宋体" w:cs="宋体"/>
              </w:rPr>
              <w:t>按所属红名单类别享受优惠政策</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其</w:t>
            </w:r>
            <w:r>
              <w:rPr>
                <w:rFonts w:hint="eastAsia" w:ascii="宋体" w:hAnsi="宋体" w:eastAsia="宋体" w:cs="宋体"/>
                <w:color w:val="auto"/>
                <w:highlight w:val="none"/>
              </w:rPr>
              <w:t>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牵头人所属红名单类别包含在其工作范围内。投标人是否属于红名单，以开标环节信用状况查询结果为准。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[提示：投标保证金金额不超过该招标项目估算价或经批准的概算金额或最高限价的2%。]</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rPr>
              <w:t>《关于印发中小企业划型标准规定的通知》</w:t>
            </w:r>
            <w:r>
              <w:rPr>
                <w:rFonts w:hint="eastAsia" w:ascii="宋体" w:hAnsi="宋体" w:eastAsia="宋体" w:cs="宋体"/>
                <w:lang w:eastAsia="zh-CN"/>
              </w:rPr>
              <w:t>（</w:t>
            </w:r>
            <w:r>
              <w:rPr>
                <w:rFonts w:hint="eastAsia" w:ascii="宋体" w:hAnsi="宋体" w:eastAsia="宋体" w:cs="宋体"/>
                <w:color w:val="auto"/>
                <w:highlight w:val="none"/>
              </w:rPr>
              <w:t>工信部联企业〔2011〕300号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rPr>
              <w:t>《关于印发中小企业划型标准规定的通知》</w:t>
            </w:r>
            <w:r>
              <w:rPr>
                <w:rFonts w:hint="eastAsia" w:ascii="宋体" w:hAnsi="宋体" w:eastAsia="宋体" w:cs="宋体"/>
                <w:lang w:eastAsia="zh-CN"/>
              </w:rPr>
              <w:t>（</w:t>
            </w:r>
            <w:r>
              <w:rPr>
                <w:rFonts w:hint="eastAsia" w:ascii="宋体" w:hAnsi="宋体" w:eastAsia="宋体" w:cs="宋体"/>
                <w:color w:val="auto"/>
                <w:highlight w:val="none"/>
              </w:rPr>
              <w:t>工信部联企业〔2011〕300号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i/>
                <w:iCs/>
                <w:color w:val="auto"/>
                <w:highlight w:val="none"/>
              </w:rPr>
              <w:t>[提示： 招标人可自行决定是否设置上述条款，若需要设置，则在上述选项中只可选择其中一项进行设置]</w:t>
            </w:r>
            <w:r>
              <w:rPr>
                <w:rFonts w:hint="eastAsia" w:ascii="宋体" w:hAnsi="宋体" w:eastAsia="宋体" w:cs="宋体"/>
                <w:color w:val="auto"/>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3、投标保证金账户及账号（任选其一）：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详见</w:t>
            </w:r>
            <w:r>
              <w:rPr>
                <w:rFonts w:hint="eastAsia" w:ascii="宋体" w:hAnsi="宋体" w:cs="宋体"/>
                <w:color w:val="auto"/>
                <w:highlight w:val="none"/>
                <w:u w:val="single"/>
              </w:rPr>
              <w:t>重庆市公共资源交易网</w:t>
            </w:r>
            <w:r>
              <w:rPr>
                <w:rFonts w:hint="eastAsia" w:ascii="宋体" w:hAnsi="宋体" w:eastAsia="宋体" w:cs="宋体"/>
                <w:color w:val="auto"/>
                <w:highlight w:val="none"/>
              </w:rPr>
              <w:t>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投标保证金以</w:t>
            </w:r>
            <w:r>
              <w:rPr>
                <w:rFonts w:hint="eastAsia" w:ascii="宋体" w:hAnsi="宋体" w:cs="宋体"/>
                <w:color w:val="auto"/>
                <w:highlight w:val="none"/>
                <w:u w:val="single"/>
              </w:rPr>
              <w:t>重庆市公共资源交易中心</w:t>
            </w:r>
            <w:r>
              <w:rPr>
                <w:rFonts w:hint="eastAsia" w:ascii="宋体" w:hAnsi="宋体" w:eastAsia="宋体" w:cs="宋体"/>
                <w:color w:val="auto"/>
                <w:highlight w:val="none"/>
              </w:rPr>
              <w:t>开标现场展示的保证金交纳情况为准。投标人须在投标文件资格审查部分“其他资料”中提供企业基本账户开户证明文件。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4、投标人必须在付款凭证备注栏中注明是“</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项目投标保证金”。项目名称可简写成：</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5、投标保证金有效期与投标有效期一致。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6、根据</w:t>
            </w:r>
            <w:r>
              <w:rPr>
                <w:rFonts w:hint="eastAsia" w:ascii="宋体" w:hAnsi="宋体" w:cs="宋体"/>
                <w:color w:val="auto"/>
                <w:highlight w:val="none"/>
                <w:u w:val="single"/>
              </w:rPr>
              <w:t>重庆市公共资源交易中心</w:t>
            </w:r>
            <w:r>
              <w:rPr>
                <w:rFonts w:hint="eastAsia" w:ascii="宋体" w:hAnsi="宋体" w:eastAsia="宋体" w:cs="宋体"/>
                <w:color w:val="auto"/>
                <w:highlight w:val="none"/>
              </w:rPr>
              <w:t>《关于开展公共资源交易市场主体信息登记工作的公告》的要求，投标人在开标前需在</w:t>
            </w:r>
            <w:r>
              <w:rPr>
                <w:rFonts w:hint="eastAsia" w:ascii="宋体" w:hAnsi="宋体" w:cs="宋体"/>
                <w:color w:val="auto"/>
                <w:highlight w:val="none"/>
                <w:u w:val="single"/>
              </w:rPr>
              <w:t>重庆市公共资源交易网</w:t>
            </w:r>
            <w:r>
              <w:rPr>
                <w:rFonts w:hint="eastAsia" w:ascii="宋体" w:hAnsi="宋体" w:eastAsia="宋体" w:cs="宋体"/>
                <w:color w:val="auto"/>
                <w:highlight w:val="none"/>
              </w:rPr>
              <w:t>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投标保证金专用账户由</w:t>
            </w:r>
            <w:r>
              <w:rPr>
                <w:rFonts w:hint="eastAsia" w:ascii="宋体" w:hAnsi="宋体" w:cs="宋体"/>
                <w:color w:val="auto"/>
                <w:highlight w:val="none"/>
                <w:u w:val="single"/>
              </w:rPr>
              <w:t>重庆市公共资源交易中心</w:t>
            </w:r>
            <w:r>
              <w:rPr>
                <w:rFonts w:hint="eastAsia" w:ascii="宋体" w:hAnsi="宋体" w:eastAsia="宋体" w:cs="宋体"/>
                <w:color w:val="auto"/>
                <w:highlight w:val="none"/>
                <w:lang w:val="en-US" w:eastAsia="zh-CN"/>
              </w:rPr>
              <w:t>指定</w:t>
            </w:r>
            <w:r>
              <w:rPr>
                <w:rFonts w:hint="eastAsia" w:ascii="宋体" w:hAnsi="宋体" w:eastAsia="宋体" w:cs="宋体"/>
                <w:color w:val="auto"/>
                <w:highlight w:val="none"/>
              </w:rPr>
              <w:t>，关于保证金相关情况的问题请咨询</w:t>
            </w:r>
            <w:r>
              <w:rPr>
                <w:rFonts w:hint="eastAsia" w:ascii="宋体" w:hAnsi="宋体" w:cs="宋体"/>
                <w:color w:val="auto"/>
                <w:highlight w:val="none"/>
                <w:u w:val="single"/>
              </w:rPr>
              <w:t>重庆市公共资源交易中心</w:t>
            </w:r>
            <w:r>
              <w:rPr>
                <w:rFonts w:hint="eastAsia" w:ascii="宋体" w:hAnsi="宋体" w:eastAsia="宋体" w:cs="宋体"/>
                <w:color w:val="auto"/>
                <w:highlight w:val="none"/>
              </w:rPr>
              <w:t>，联系电话023-</w:t>
            </w:r>
            <w:r>
              <w:rPr>
                <w:rFonts w:hint="eastAsia" w:ascii="宋体" w:hAnsi="宋体" w:cs="宋体"/>
                <w:color w:val="auto"/>
                <w:highlight w:val="none"/>
                <w:u w:val="single"/>
              </w:rPr>
              <w:t xml:space="preserve">     </w:t>
            </w:r>
            <w:r>
              <w:rPr>
                <w:rFonts w:hint="eastAsia" w:ascii="宋体" w:hAnsi="宋体" w:eastAsia="宋体" w:cs="宋体"/>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方式三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一、以纸质投标保函形式交纳投标保证金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 纸质投标保函交纳形式及要求：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（1）缴纳形式：</w:t>
            </w:r>
            <w:r>
              <w:rPr>
                <w:rFonts w:hint="eastAsia" w:ascii="宋体" w:hAnsi="宋体" w:eastAsia="宋体" w:cs="宋体"/>
                <w:color w:val="auto"/>
                <w:kern w:val="0"/>
                <w:szCs w:val="21"/>
                <w:highlight w:val="none"/>
                <w:lang w:val="en-US" w:eastAsia="zh-CN"/>
              </w:rPr>
              <w:t>纸质投标保函</w:t>
            </w:r>
            <w:r>
              <w:rPr>
                <w:rFonts w:hint="eastAsia" w:ascii="宋体" w:hAnsi="宋体" w:eastAsia="宋体" w:cs="宋体"/>
                <w:color w:val="auto"/>
                <w:kern w:val="0"/>
                <w:szCs w:val="21"/>
                <w:highlight w:val="none"/>
              </w:rPr>
              <w:t>包括银行保函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保证保险和担保保函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其示范文本详见第八章投标文件格式。投标人提交的纸质投标保函应</w:t>
            </w:r>
            <w:r>
              <w:rPr>
                <w:rFonts w:hint="eastAsia" w:ascii="宋体" w:hAnsi="宋体" w:eastAsia="宋体" w:cs="宋体"/>
                <w:color w:val="auto"/>
                <w:kern w:val="0"/>
                <w:szCs w:val="21"/>
                <w:highlight w:val="none"/>
              </w:rPr>
              <w:t>严格执行</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示范文本，不得对示范文本中的实质性内容进行修改</w:t>
            </w:r>
            <w:r>
              <w:rPr>
                <w:rFonts w:hint="eastAsia" w:ascii="宋体" w:hAnsi="宋体" w:eastAsia="宋体" w:cs="宋体"/>
                <w:color w:val="auto"/>
                <w:kern w:val="0"/>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highlight w:val="none"/>
              </w:rPr>
              <w:t>（2）具体要求：</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应选择在渝依法设立总部或者设有分支机构的金融机构开具</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rPr>
              <w:t>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投标人对所提交的纸质投标保函的真实性、合法性、有效性负责。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投标人须在投标文件资格审查部分“其他资料”中提供纸质投标保函扫描件，纸质投标保函原件应当于投标截止时间前在开标现场递交招标人保管。</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若投标截止时间延期，则纸质投标保函递交的截止时间和投标截止时间保持一致。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不满足上述要求的纸质投标保函</w:t>
            </w:r>
            <w:r>
              <w:rPr>
                <w:rFonts w:hint="eastAsia" w:ascii="宋体" w:hAnsi="宋体" w:eastAsia="宋体" w:cs="宋体"/>
                <w:color w:val="auto"/>
                <w:highlight w:val="none"/>
                <w:lang w:val="en-US" w:eastAsia="zh-CN"/>
              </w:rPr>
              <w:t>视为</w:t>
            </w:r>
            <w:r>
              <w:rPr>
                <w:rFonts w:hint="eastAsia" w:ascii="宋体" w:hAnsi="宋体" w:eastAsia="宋体" w:cs="宋体"/>
                <w:color w:val="auto"/>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2.以纸质投标保函形式担保的投标保证金的金额：</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万元整（人民币），红名单中的投标人</w:t>
            </w:r>
            <w:r>
              <w:rPr>
                <w:rFonts w:hint="eastAsia" w:ascii="宋体" w:hAnsi="宋体" w:eastAsia="宋体" w:cs="宋体"/>
                <w:iCs/>
                <w:kern w:val="0"/>
                <w:szCs w:val="21"/>
              </w:rPr>
              <w:t>按所属红名单类别享受优惠政策</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其</w:t>
            </w:r>
            <w:r>
              <w:rPr>
                <w:rFonts w:hint="eastAsia" w:ascii="宋体" w:hAnsi="宋体" w:eastAsia="宋体" w:cs="宋体"/>
                <w:color w:val="auto"/>
                <w:highlight w:val="none"/>
              </w:rPr>
              <w:t>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牵头人所属红名单类别包含在其工作范围内。投标人是否属于红名单，以开标环节信用状况查询结果为准。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[提示：投标保证金金额不超过该招标项目估算价或经批准的概算金额或最高限价的2%。]</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rPr>
              <w:t>《关于印发中小企业划型标准规定的通知》</w:t>
            </w:r>
            <w:r>
              <w:rPr>
                <w:rFonts w:hint="eastAsia" w:ascii="宋体" w:hAnsi="宋体" w:eastAsia="宋体" w:cs="宋体"/>
                <w:lang w:eastAsia="zh-CN"/>
              </w:rPr>
              <w:t>（</w:t>
            </w:r>
            <w:r>
              <w:rPr>
                <w:rFonts w:hint="eastAsia" w:ascii="宋体" w:hAnsi="宋体" w:eastAsia="宋体" w:cs="宋体"/>
                <w:color w:val="auto"/>
                <w:highlight w:val="none"/>
              </w:rPr>
              <w:t>工信部联企业〔2011〕300号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rPr>
              <w:t>《关于印发中小企业划型标准规定的通知》</w:t>
            </w:r>
            <w:r>
              <w:rPr>
                <w:rFonts w:hint="eastAsia" w:ascii="宋体" w:hAnsi="宋体" w:eastAsia="宋体" w:cs="宋体"/>
                <w:lang w:eastAsia="zh-CN"/>
              </w:rPr>
              <w:t>（</w:t>
            </w:r>
            <w:r>
              <w:rPr>
                <w:rFonts w:hint="eastAsia" w:ascii="宋体" w:hAnsi="宋体" w:eastAsia="宋体" w:cs="宋体"/>
                <w:color w:val="auto"/>
                <w:highlight w:val="none"/>
              </w:rPr>
              <w:t>工信部联企业〔2011〕300号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i/>
                <w:iCs/>
                <w:color w:val="auto"/>
                <w:highlight w:val="none"/>
              </w:rPr>
              <w:t>[提示： 招标人可自行决定是否设置上述条款，若需要设置，则在上述选项中只可选择其中一项进行设置]</w:t>
            </w:r>
            <w:r>
              <w:rPr>
                <w:rFonts w:hint="eastAsia" w:ascii="宋体" w:hAnsi="宋体" w:eastAsia="宋体" w:cs="宋体"/>
                <w:color w:val="auto"/>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 投标人须在</w:t>
            </w:r>
            <w:r>
              <w:rPr>
                <w:rFonts w:hint="eastAsia" w:ascii="宋体" w:hAnsi="宋体" w:eastAsia="宋体" w:cs="宋体"/>
                <w:color w:val="auto"/>
                <w:kern w:val="0"/>
                <w:szCs w:val="21"/>
                <w:highlight w:val="none"/>
              </w:rPr>
              <w:t>纸质投标保函</w:t>
            </w:r>
            <w:r>
              <w:rPr>
                <w:rFonts w:hint="eastAsia" w:ascii="宋体" w:hAnsi="宋体" w:eastAsia="宋体" w:cs="宋体"/>
                <w:color w:val="auto"/>
                <w:kern w:val="0"/>
                <w:szCs w:val="21"/>
                <w:highlight w:val="none"/>
                <w:lang w:val="en-US" w:eastAsia="zh-CN"/>
              </w:rPr>
              <w:t>中注明</w:t>
            </w:r>
            <w:r>
              <w:rPr>
                <w:rFonts w:hint="eastAsia" w:ascii="宋体" w:hAnsi="宋体" w:eastAsia="宋体" w:cs="宋体"/>
                <w:color w:val="auto"/>
                <w:kern w:val="0"/>
                <w:szCs w:val="21"/>
                <w:highlight w:val="none"/>
              </w:rPr>
              <w:t>在重庆市辖区范围内的核验</w:t>
            </w:r>
            <w:r>
              <w:rPr>
                <w:rFonts w:hint="eastAsia" w:ascii="宋体" w:hAnsi="宋体" w:eastAsia="宋体" w:cs="宋体"/>
                <w:color w:val="auto"/>
                <w:kern w:val="0"/>
                <w:szCs w:val="21"/>
                <w:highlight w:val="none"/>
                <w:lang w:val="en-US" w:eastAsia="zh-CN"/>
              </w:rPr>
              <w:t>地址和核验方式，并</w:t>
            </w:r>
            <w:r>
              <w:rPr>
                <w:rFonts w:hint="eastAsia" w:ascii="宋体" w:hAnsi="宋体" w:eastAsia="宋体" w:cs="宋体"/>
                <w:color w:val="auto"/>
                <w:highlight w:val="none"/>
              </w:rPr>
              <w:t>确保其递交的纸质投标保函能在</w:t>
            </w:r>
            <w:r>
              <w:rPr>
                <w:rFonts w:hint="eastAsia" w:ascii="宋体" w:hAnsi="宋体" w:eastAsia="宋体" w:cs="宋体"/>
                <w:color w:val="auto"/>
                <w:kern w:val="0"/>
                <w:szCs w:val="21"/>
                <w:highlight w:val="none"/>
                <w:lang w:val="en-US" w:eastAsia="zh-CN"/>
              </w:rPr>
              <w:t>开立人</w:t>
            </w:r>
            <w:r>
              <w:rPr>
                <w:rFonts w:hint="eastAsia" w:ascii="宋体" w:hAnsi="宋体" w:eastAsia="宋体" w:cs="宋体"/>
                <w:color w:val="auto"/>
                <w:kern w:val="0"/>
                <w:szCs w:val="21"/>
                <w:highlight w:val="none"/>
              </w:rPr>
              <w:t>在渝</w:t>
            </w:r>
            <w:r>
              <w:rPr>
                <w:rFonts w:hint="eastAsia" w:ascii="宋体" w:hAnsi="宋体" w:eastAsia="宋体" w:cs="宋体"/>
                <w:color w:val="auto"/>
                <w:kern w:val="0"/>
                <w:szCs w:val="21"/>
                <w:highlight w:val="none"/>
                <w:lang w:val="en-US" w:eastAsia="zh-CN"/>
              </w:rPr>
              <w:t>的</w:t>
            </w:r>
            <w:r>
              <w:rPr>
                <w:rFonts w:hint="eastAsia" w:ascii="宋体" w:hAnsi="宋体" w:eastAsia="宋体" w:cs="宋体"/>
                <w:color w:val="auto"/>
                <w:kern w:val="0"/>
                <w:szCs w:val="21"/>
                <w:highlight w:val="none"/>
              </w:rPr>
              <w:t>总部或者分支机构</w:t>
            </w:r>
            <w:r>
              <w:rPr>
                <w:rFonts w:hint="eastAsia" w:ascii="宋体" w:hAnsi="宋体" w:eastAsia="宋体" w:cs="宋体"/>
                <w:color w:val="auto"/>
                <w:kern w:val="0"/>
                <w:szCs w:val="21"/>
                <w:highlight w:val="none"/>
                <w:lang w:val="en-US" w:eastAsia="zh-CN"/>
              </w:rPr>
              <w:t>进行</w:t>
            </w:r>
            <w:r>
              <w:rPr>
                <w:rFonts w:hint="eastAsia" w:ascii="宋体" w:hAnsi="宋体" w:eastAsia="宋体" w:cs="宋体"/>
                <w:color w:val="auto"/>
                <w:highlight w:val="none"/>
              </w:rPr>
              <w:t>核验。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 投标人在开标现场递交的纸质投标保函原件应与投标文件中提供的纸质投标保函扫描件一致，否则由评标委员会作否决投标处理。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 在发出中标通知书前，招标人应当对投标人（至少中标候选人或中标人）</w:t>
            </w:r>
            <w:r>
              <w:rPr>
                <w:rFonts w:hint="eastAsia" w:ascii="宋体" w:hAnsi="宋体" w:eastAsia="宋体" w:cs="宋体"/>
                <w:color w:val="auto"/>
                <w:highlight w:val="none"/>
                <w:lang w:eastAsia="zh-CN"/>
              </w:rPr>
              <w:t>递交</w:t>
            </w:r>
            <w:r>
              <w:rPr>
                <w:rFonts w:hint="eastAsia" w:ascii="宋体" w:hAnsi="宋体" w:eastAsia="宋体" w:cs="宋体"/>
                <w:color w:val="auto"/>
                <w:highlight w:val="none"/>
              </w:rPr>
              <w:t>的纸质投标保函</w:t>
            </w:r>
            <w:r>
              <w:rPr>
                <w:rFonts w:hint="eastAsia" w:ascii="宋体" w:hAnsi="宋体" w:eastAsia="宋体" w:cs="宋体"/>
                <w:color w:val="auto"/>
                <w:kern w:val="0"/>
                <w:szCs w:val="21"/>
                <w:highlight w:val="none"/>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eastAsia="宋体" w:cs="宋体"/>
                <w:color w:val="auto"/>
                <w:highlight w:val="none"/>
              </w:rPr>
              <w:t>，对已取得中标候选人资格或中标资格的投标人，</w:t>
            </w:r>
            <w:r>
              <w:rPr>
                <w:rFonts w:hint="eastAsia" w:ascii="宋体" w:hAnsi="宋体" w:eastAsia="宋体" w:cs="宋体"/>
                <w:color w:val="auto"/>
                <w:highlight w:val="none"/>
                <w:lang w:eastAsia="zh-CN"/>
              </w:rPr>
              <w:t>按相关规定</w:t>
            </w:r>
            <w:r>
              <w:rPr>
                <w:rFonts w:hint="eastAsia" w:ascii="宋体" w:hAnsi="宋体" w:eastAsia="宋体" w:cs="宋体"/>
                <w:color w:val="auto"/>
                <w:highlight w:val="none"/>
              </w:rPr>
              <w:t>取消中标候选人资格或中标资格，给招标人造成损失的，投标人依法承担赔偿责任。</w:t>
            </w:r>
            <w:r>
              <w:rPr>
                <w:rFonts w:hint="eastAsia" w:ascii="宋体" w:hAnsi="宋体" w:eastAsia="宋体" w:cs="宋体"/>
                <w:color w:val="auto"/>
                <w:kern w:val="0"/>
                <w:szCs w:val="21"/>
                <w:highlight w:val="none"/>
                <w:lang w:val="en-US" w:eastAsia="zh-CN"/>
              </w:rPr>
              <w:t>投标人提交的纸质投标</w:t>
            </w:r>
            <w:r>
              <w:rPr>
                <w:rFonts w:hint="eastAsia" w:ascii="宋体" w:hAnsi="宋体" w:eastAsia="宋体" w:cs="宋体"/>
                <w:color w:val="auto"/>
                <w:szCs w:val="21"/>
                <w:highlight w:val="none"/>
              </w:rPr>
              <w:t>保函涉及弄虚作假或其他违法违规</w:t>
            </w:r>
            <w:r>
              <w:rPr>
                <w:rFonts w:hint="eastAsia" w:ascii="宋体" w:hAnsi="宋体" w:eastAsia="宋体" w:cs="宋体"/>
                <w:color w:val="auto"/>
                <w:szCs w:val="21"/>
                <w:highlight w:val="none"/>
                <w:lang w:val="en-US" w:eastAsia="zh-CN"/>
              </w:rPr>
              <w:t>情形</w:t>
            </w:r>
            <w:r>
              <w:rPr>
                <w:rFonts w:hint="eastAsia" w:ascii="宋体" w:hAnsi="宋体" w:eastAsia="宋体" w:cs="宋体"/>
                <w:color w:val="auto"/>
                <w:szCs w:val="21"/>
                <w:highlight w:val="none"/>
              </w:rPr>
              <w:t>的，移送相关部门处理</w:t>
            </w:r>
            <w:r>
              <w:rPr>
                <w:rFonts w:hint="eastAsia" w:ascii="宋体" w:hAnsi="宋体" w:eastAsia="宋体" w:cs="宋体"/>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 若投标人为联合体，则由联合体牵头人提供纸质投标保函。</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二、纸质投标保函的退还、注销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highlight w:val="none"/>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说明：1.中小微企业投标人如需免除投标保证金，须在投标文件资格审查部分“其他资料”中提供《中小企业声明函》（格式详见第八章）。以联合体形式参与投标的，符合中小微企业认定标准的联合体成员单位需提供《中小企业声明函》（格式详见第八章）。</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2.提供了《中小企业声明函》且未在规定时间内足额递交投标保证金的中标候选人，经查实不属于中小微企业的，将依照相关法律法规进行处理</w:t>
            </w:r>
            <w:r>
              <w:rPr>
                <w:rFonts w:hint="eastAsia" w:ascii="宋体" w:hAnsi="宋体" w:eastAsia="宋体" w:cs="宋体"/>
                <w:color w:val="auto"/>
                <w:highlight w:val="none"/>
                <w:lang w:eastAsia="zh-CN"/>
              </w:rPr>
              <w:t>。</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允许</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编制投标文件时不得对第八章“投标文件格式”的相应要素作实质性修改，否则视为重大偏差，由评标委员会作否决投标处理。</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投标文件应使用专用的“新点投标文件制作软件（重庆版）”编制而成。第八章投标文件格式要求法定代表人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（或盖章）的须齐全</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要求签名的，签名采用手写签名或签章或加盖CA数字证书均可。要求加盖单位法人章的，应使用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若投标单位为联合体，则</w:t>
            </w:r>
            <w:r>
              <w:rPr>
                <w:rFonts w:hint="eastAsia" w:ascii="宋体" w:hAnsi="宋体" w:eastAsia="宋体" w:cs="宋体"/>
                <w:color w:val="auto"/>
                <w:szCs w:val="21"/>
                <w:highlight w:val="none"/>
                <w:lang w:eastAsia="zh-CN"/>
              </w:rPr>
              <w:t>共同投标协议</w:t>
            </w:r>
            <w:r>
              <w:rPr>
                <w:rFonts w:hint="eastAsia" w:ascii="宋体" w:hAnsi="宋体" w:eastAsia="宋体" w:cs="宋体"/>
                <w:color w:val="auto"/>
                <w:szCs w:val="21"/>
                <w:highlight w:val="none"/>
              </w:rPr>
              <w:t>中各联合体成员单位</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（或盖章）须齐全，要求各联合体成员盖单位法人章的，各联合体成员盖章须齐全；</w:t>
            </w:r>
            <w:r>
              <w:rPr>
                <w:rFonts w:hint="eastAsia" w:ascii="宋体" w:hAnsi="宋体" w:eastAsia="宋体" w:cs="宋体"/>
                <w:color w:val="auto"/>
                <w:szCs w:val="21"/>
                <w:highlight w:val="none"/>
                <w:lang w:eastAsia="zh-CN"/>
              </w:rPr>
              <w:t>共同投标协议</w:t>
            </w:r>
            <w:r>
              <w:rPr>
                <w:rFonts w:hint="eastAsia" w:ascii="宋体" w:hAnsi="宋体" w:eastAsia="宋体" w:cs="宋体"/>
                <w:color w:val="auto"/>
                <w:szCs w:val="21"/>
                <w:highlight w:val="none"/>
              </w:rPr>
              <w:t>以外的投标文件格式中，要求法定代表人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（或盖章）的均由联合体牵头人法定代表人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本工程采用全流程电子招标投标，投标人提供的投标文件为：加密电子投标文件（网上递交）一份。</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[提示：适用于电子标暗标编制要求]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rPr>
              <w:t>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电子投标文件技术暗标不设封面，整个《技术方案》均不得出现白页和倒页；不得出现与本工程无关的内容；不得显示与投标人企业有关的任何信息；《技术方案》文</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rPr>
              <w:t>部分</w:t>
            </w:r>
            <w:r>
              <w:rPr>
                <w:rFonts w:hint="eastAsia" w:ascii="宋体" w:hAnsi="宋体" w:eastAsia="宋体" w:cs="宋体"/>
                <w:color w:val="auto"/>
                <w:szCs w:val="21"/>
                <w:highlight w:val="none"/>
                <w:lang w:val="en-US" w:eastAsia="zh-CN"/>
              </w:rPr>
              <w:t>的文字</w:t>
            </w:r>
            <w:r>
              <w:rPr>
                <w:rFonts w:hint="eastAsia" w:ascii="宋体" w:hAnsi="宋体" w:eastAsia="宋体" w:cs="宋体"/>
                <w:color w:val="auto"/>
                <w:szCs w:val="21"/>
                <w:highlight w:val="none"/>
              </w:rPr>
              <w:t>采用四号仿宋字体，文本部分采用A4页面；图表内的字体、字号大小不限，图表部分采用A3或A4页面；文字、图表不得使用彩色和不得编制页码。违反上述任何一项，采用经评审的最低投标价法的其投标文件《技术方案》符合性评审不合格，由评标委员会作否决投标处理；采用综合评估法的其投标文件《技术方案》部分为零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（技术方案原则上不超过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zCs w:val="21"/>
                <w:lang w:val="en-US" w:eastAsia="zh-CN"/>
              </w:rPr>
              <w:t>注：投标人应按照招标文件要求，在投标文件的对应部分提供相关资料（如在资格审查部分提供招标文件</w:t>
            </w:r>
            <w:r>
              <w:rPr>
                <w:rFonts w:hint="eastAsia" w:ascii="宋体" w:hAnsi="宋体" w:eastAsia="宋体" w:cs="宋体"/>
                <w:szCs w:val="21"/>
              </w:rPr>
              <w:t>第二章投标人须知前附表第1.4.1项</w:t>
            </w:r>
            <w:r>
              <w:rPr>
                <w:rFonts w:hint="eastAsia" w:ascii="宋体" w:hAnsi="宋体" w:eastAsia="宋体" w:cs="宋体"/>
                <w:szCs w:val="21"/>
                <w:lang w:val="en-US" w:eastAsia="zh-CN"/>
              </w:rPr>
              <w:t>和</w:t>
            </w:r>
            <w:r>
              <w:rPr>
                <w:rFonts w:hint="eastAsia" w:ascii="宋体" w:hAnsi="宋体" w:eastAsia="宋体" w:cs="宋体"/>
                <w:szCs w:val="21"/>
              </w:rPr>
              <w:t>第3.4款要求提供的资料</w:t>
            </w:r>
            <w:r>
              <w:rPr>
                <w:rFonts w:hint="eastAsia" w:ascii="宋体" w:hAnsi="宋体" w:eastAsia="宋体" w:cs="宋体"/>
                <w:szCs w:val="21"/>
                <w:lang w:val="en-US" w:eastAsia="zh-CN"/>
              </w:rPr>
              <w:t>，在商务部分提供招标文件第三章评标办法前附表中商务评审标准要求提供的资料</w:t>
            </w:r>
            <w:r>
              <w:rPr>
                <w:rFonts w:hint="eastAsia" w:ascii="宋体" w:hAnsi="宋体" w:cs="宋体"/>
                <w:szCs w:val="21"/>
                <w:lang w:val="en-US" w:eastAsia="zh-CN"/>
              </w:rPr>
              <w:t>）</w:t>
            </w:r>
            <w:r>
              <w:rPr>
                <w:rFonts w:hint="eastAsia" w:ascii="宋体" w:hAnsi="宋体" w:eastAsia="宋体" w:cs="宋体"/>
                <w:szCs w:val="21"/>
                <w:lang w:val="en-US" w:eastAsia="zh-CN"/>
              </w:rPr>
              <w:t>，否则视为未提供。</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[提示：适用于电子标明标编制要求]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电子投标文件技术明标不设封面，应按照第八章规定格式排版，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应编制目录，但不得将封面设置、目录编制作为评审因素。</w:t>
            </w:r>
            <w:r>
              <w:rPr>
                <w:rFonts w:hint="eastAsia" w:ascii="宋体" w:hAnsi="宋体" w:eastAsia="宋体" w:cs="宋体"/>
                <w:color w:val="auto"/>
                <w:szCs w:val="21"/>
                <w:highlight w:val="none"/>
                <w:lang w:val="en-US" w:eastAsia="zh-CN"/>
              </w:rPr>
              <w:t>注：技术部分采用明标评审时，不因形式问题（包括但不限于封面、页码、目录、字体、格式等）而被否决投标。</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（技术方案原则上不超过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应按照第八章规定格式排版，</w:t>
            </w:r>
            <w:r>
              <w:rPr>
                <w:rFonts w:hint="eastAsia" w:ascii="宋体" w:hAnsi="宋体" w:eastAsia="宋体" w:cs="宋体"/>
                <w:color w:val="auto"/>
                <w:szCs w:val="21"/>
                <w:highlight w:val="none"/>
                <w:lang w:eastAsia="zh-CN"/>
              </w:rPr>
              <w:t>原则上</w:t>
            </w:r>
            <w:r>
              <w:rPr>
                <w:rFonts w:hint="eastAsia" w:ascii="宋体" w:hAnsi="宋体" w:eastAsia="宋体" w:cs="宋体"/>
                <w:color w:val="auto"/>
                <w:szCs w:val="21"/>
                <w:highlight w:val="none"/>
              </w:rPr>
              <w:t>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zCs w:val="21"/>
                <w:lang w:val="en-US" w:eastAsia="zh-CN"/>
              </w:rPr>
              <w:t>注：投标人应按照招标文件要求，在投标文件的对应部分提供相关资料（如在资格审查部分提供招标文件</w:t>
            </w:r>
            <w:r>
              <w:rPr>
                <w:rFonts w:hint="eastAsia" w:ascii="宋体" w:hAnsi="宋体" w:eastAsia="宋体" w:cs="宋体"/>
                <w:szCs w:val="21"/>
              </w:rPr>
              <w:t>第二章投标人须知前附表第1.4.1项</w:t>
            </w:r>
            <w:r>
              <w:rPr>
                <w:rFonts w:hint="eastAsia" w:ascii="宋体" w:hAnsi="宋体" w:eastAsia="宋体" w:cs="宋体"/>
                <w:szCs w:val="21"/>
                <w:lang w:val="en-US" w:eastAsia="zh-CN"/>
              </w:rPr>
              <w:t>和</w:t>
            </w:r>
            <w:r>
              <w:rPr>
                <w:rFonts w:hint="eastAsia" w:ascii="宋体" w:hAnsi="宋体" w:eastAsia="宋体" w:cs="宋体"/>
                <w:szCs w:val="21"/>
              </w:rPr>
              <w:t>第3.4款要求提供的资料</w:t>
            </w:r>
            <w:r>
              <w:rPr>
                <w:rFonts w:hint="eastAsia" w:ascii="宋体" w:hAnsi="宋体" w:eastAsia="宋体" w:cs="宋体"/>
                <w:szCs w:val="21"/>
                <w:lang w:val="en-US" w:eastAsia="zh-CN"/>
              </w:rPr>
              <w:t>，在商务部分提供招标文件第三章评标办法前附表中商务评审标准要求提供的资料</w:t>
            </w:r>
            <w:r>
              <w:rPr>
                <w:rFonts w:hint="eastAsia" w:ascii="宋体" w:hAnsi="宋体" w:cs="宋体"/>
                <w:szCs w:val="21"/>
                <w:lang w:val="en-US" w:eastAsia="zh-CN"/>
              </w:rPr>
              <w:t>）</w:t>
            </w:r>
            <w:r>
              <w:rPr>
                <w:rFonts w:hint="eastAsia" w:ascii="宋体" w:hAnsi="宋体" w:eastAsia="宋体" w:cs="宋体"/>
                <w:szCs w:val="21"/>
                <w:lang w:val="en-US" w:eastAsia="zh-CN"/>
              </w:rPr>
              <w:t>，否则视为未提供。</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spacing w:val="-6"/>
                <w:kern w:val="0"/>
                <w:szCs w:val="21"/>
                <w:highlight w:val="none"/>
              </w:rPr>
              <w:t>投标文件的密封</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加密的电子投标文件应按照本章第4.1.3项要求制作并加密，未按要求加密的电子投标文件，将无法上传至重庆市电子招投标系统，逾期未完成上传投标文件的，视为撤回投标文件。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color w:val="auto"/>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宋体" w:hAnsi="宋体" w:eastAsia="宋体" w:cs="宋体"/>
                <w:color w:val="auto"/>
                <w:szCs w:val="21"/>
                <w:highlight w:val="none"/>
                <w:lang w:val="en-US" w:eastAsia="zh-CN"/>
              </w:rPr>
              <w:t>应当</w:t>
            </w:r>
            <w:r>
              <w:rPr>
                <w:rFonts w:hint="eastAsia" w:ascii="宋体" w:hAnsi="宋体" w:eastAsia="宋体" w:cs="宋体"/>
                <w:color w:val="auto"/>
                <w:szCs w:val="21"/>
                <w:highlight w:val="none"/>
              </w:rPr>
              <w:t>拒收。</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封套上写明</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r>
              <w:rPr>
                <w:rFonts w:hint="eastAsia" w:ascii="宋体" w:hAnsi="宋体" w:eastAsia="宋体" w:cs="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（项目名称）</w:t>
            </w:r>
            <w:r>
              <w:rPr>
                <w:rFonts w:hint="eastAsia" w:ascii="宋体" w:hAnsi="宋体" w:eastAsia="宋体" w:cs="宋体"/>
                <w:color w:val="auto"/>
                <w:kern w:val="0"/>
                <w:szCs w:val="21"/>
                <w:highlight w:val="none"/>
              </w:rPr>
              <w:t>投标文件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递交投标文件地点</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投标人应当在投标截止时间前，通过互联网使用CA数字证书登录“重庆市电子招投标系统”，将加密的电子投标文件上传。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i/>
                <w:color w:val="auto"/>
                <w:szCs w:val="21"/>
                <w:highlight w:val="none"/>
              </w:rPr>
            </w:pPr>
            <w:r>
              <w:rPr>
                <w:rFonts w:hint="eastAsia" w:ascii="宋体" w:hAnsi="宋体" w:eastAsia="宋体" w:cs="宋体"/>
                <w:bCs/>
                <w:color w:val="auto"/>
                <w:szCs w:val="21"/>
                <w:highlight w:val="none"/>
              </w:rPr>
              <w:t>特别注意：投标人如需现场递交不加密电子投标文件（光盘备份）等备用资料，则须在投标截止时间前递交，递交地点为</w:t>
            </w:r>
            <w:r>
              <w:rPr>
                <w:rFonts w:hint="eastAsia" w:ascii="宋体" w:hAnsi="宋体" w:eastAsia="宋体" w:cs="宋体"/>
                <w:bCs/>
                <w:color w:val="auto"/>
                <w:szCs w:val="21"/>
                <w:highlight w:val="none"/>
                <w:u w:val="single"/>
              </w:rPr>
              <w:t>重庆市公共资源交易中心</w:t>
            </w:r>
            <w:r>
              <w:rPr>
                <w:rFonts w:hint="eastAsia" w:ascii="宋体" w:hAnsi="宋体" w:cs="宋体"/>
                <w:bCs/>
                <w:color w:val="auto"/>
                <w:szCs w:val="21"/>
                <w:highlight w:val="none"/>
                <w:u w:val="none"/>
              </w:rPr>
              <w:t>开标区</w:t>
            </w:r>
            <w:r>
              <w:rPr>
                <w:rFonts w:hint="eastAsia" w:ascii="宋体" w:hAnsi="宋体" w:eastAsia="宋体" w:cs="宋体"/>
                <w:bCs/>
                <w:color w:val="auto"/>
                <w:szCs w:val="21"/>
                <w:highlight w:val="none"/>
              </w:rPr>
              <w:t>（具体请登陆</w:t>
            </w:r>
            <w:r>
              <w:rPr>
                <w:rFonts w:hint="eastAsia" w:ascii="宋体" w:hAnsi="宋体" w:eastAsia="宋体" w:cs="宋体"/>
                <w:bCs/>
                <w:color w:val="auto"/>
                <w:szCs w:val="21"/>
                <w:highlight w:val="none"/>
                <w:u w:val="single"/>
              </w:rPr>
              <w:t>重庆市公共资源交易网</w:t>
            </w:r>
            <w:r>
              <w:rPr>
                <w:rFonts w:hint="eastAsia" w:ascii="宋体" w:hAnsi="宋体" w:eastAsia="宋体" w:cs="宋体"/>
                <w:bCs/>
                <w:color w:val="auto"/>
                <w:szCs w:val="21"/>
                <w:highlight w:val="none"/>
              </w:rPr>
              <w:t>查询或递交文件当日见交易中心大厅电子显示屏）。</w:t>
            </w:r>
          </w:p>
        </w:tc>
      </w:tr>
      <w:tr>
        <w:tblPrEx>
          <w:tblCellMar>
            <w:top w:w="0" w:type="dxa"/>
            <w:left w:w="108" w:type="dxa"/>
            <w:bottom w:w="0" w:type="dxa"/>
            <w:right w:w="108" w:type="dxa"/>
          </w:tblCellMar>
        </w:tblPrEx>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315" w:firstLineChars="15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CellMar>
            <w:top w:w="0" w:type="dxa"/>
            <w:left w:w="108" w:type="dxa"/>
            <w:bottom w:w="0" w:type="dxa"/>
            <w:right w:w="108" w:type="dxa"/>
          </w:tblCellMar>
        </w:tblPrEx>
        <w:trPr>
          <w:trHeight w:val="880" w:hRule="atLeast"/>
        </w:trPr>
        <w:tc>
          <w:tcPr>
            <w:tcW w:w="1098"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255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5635"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开标地点：</w:t>
            </w:r>
            <w:r>
              <w:rPr>
                <w:rFonts w:hint="eastAsia" w:ascii="宋体" w:hAnsi="宋体" w:cs="宋体"/>
                <w:color w:val="auto"/>
                <w:highlight w:val="none"/>
                <w:u w:val="single"/>
              </w:rPr>
              <w:t>重庆市公共资源交易中心</w:t>
            </w:r>
            <w:r>
              <w:rPr>
                <w:rFonts w:hint="eastAsia" w:ascii="宋体" w:hAnsi="宋体" w:eastAsia="宋体" w:cs="宋体"/>
                <w:color w:val="auto"/>
                <w:highlight w:val="none"/>
              </w:rPr>
              <w:t>开标室（具体请登陆</w:t>
            </w:r>
            <w:r>
              <w:rPr>
                <w:rFonts w:hint="eastAsia" w:ascii="宋体" w:hAnsi="宋体" w:cs="宋体"/>
                <w:color w:val="auto"/>
                <w:highlight w:val="none"/>
                <w:u w:val="single"/>
              </w:rPr>
              <w:t>重庆市公共资源交易网</w:t>
            </w:r>
            <w:r>
              <w:rPr>
                <w:rFonts w:hint="eastAsia" w:ascii="宋体" w:hAnsi="宋体" w:eastAsia="宋体" w:cs="宋体"/>
                <w:color w:val="auto"/>
                <w:highlight w:val="none"/>
              </w:rPr>
              <w:t>查询或递交文件当日见交易中心大厅电子显示屏）。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特别注意：</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2、本项目开标</w:t>
            </w:r>
            <w:r>
              <w:rPr>
                <w:rFonts w:hint="eastAsia" w:ascii="宋体" w:hAnsi="宋体" w:eastAsia="宋体" w:cs="宋体"/>
                <w:color w:val="auto"/>
                <w:highlight w:val="none"/>
                <w:lang w:val="en-US" w:eastAsia="zh-CN"/>
              </w:rPr>
              <w:t>采用</w:t>
            </w:r>
            <w:r>
              <w:rPr>
                <w:rFonts w:hint="eastAsia" w:ascii="宋体" w:hAnsi="宋体" w:eastAsia="宋体" w:cs="宋体"/>
                <w:color w:val="auto"/>
                <w:highlight w:val="none"/>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CellMar>
            <w:top w:w="0" w:type="dxa"/>
            <w:left w:w="108" w:type="dxa"/>
            <w:bottom w:w="0" w:type="dxa"/>
            <w:right w:w="108" w:type="dxa"/>
          </w:tblCellMar>
        </w:tblPrEx>
        <w:trPr>
          <w:trHeight w:val="88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解密时间</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解密时长为 30 分钟。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特别注意：因电子招标投标系统原因影响解密时间的，招标人可根据现场实际情况</w:t>
            </w:r>
            <w:r>
              <w:rPr>
                <w:rFonts w:hint="eastAsia" w:ascii="宋体" w:hAnsi="宋体" w:eastAsia="宋体" w:cs="宋体"/>
                <w:bCs/>
                <w:color w:val="auto"/>
                <w:kern w:val="0"/>
                <w:szCs w:val="21"/>
                <w:highlight w:val="none"/>
              </w:rPr>
              <w:t>延长解密时间；</w:t>
            </w:r>
            <w:r>
              <w:rPr>
                <w:rFonts w:hint="eastAsia" w:ascii="宋体" w:hAnsi="宋体" w:eastAsia="宋体" w:cs="宋体"/>
                <w:color w:val="auto"/>
                <w:kern w:val="0"/>
                <w:szCs w:val="21"/>
                <w:highlight w:val="none"/>
              </w:rPr>
              <w:t>因投标人原因未完成解密工作的，视为撤销其投标文件，</w:t>
            </w:r>
            <w:r>
              <w:rPr>
                <w:rFonts w:hint="eastAsia" w:ascii="宋体" w:hAnsi="宋体" w:eastAsia="宋体" w:cs="宋体"/>
                <w:kern w:val="0"/>
                <w:szCs w:val="21"/>
              </w:rPr>
              <w:t>其投标保证金</w:t>
            </w:r>
            <w:r>
              <w:rPr>
                <w:rFonts w:hint="eastAsia" w:ascii="宋体" w:hAnsi="宋体" w:eastAsia="宋体" w:cs="宋体"/>
                <w:color w:val="auto"/>
                <w:kern w:val="0"/>
                <w:szCs w:val="21"/>
                <w:highlight w:val="none"/>
              </w:rPr>
              <w:t>以现金形式交纳的</w:t>
            </w:r>
            <w:r>
              <w:rPr>
                <w:rFonts w:hint="eastAsia" w:ascii="宋体" w:hAnsi="宋体" w:eastAsia="宋体" w:cs="宋体"/>
                <w:kern w:val="0"/>
                <w:szCs w:val="21"/>
              </w:rPr>
              <w:t>不予退还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以保函形式交纳的由保函开立人支付保函担保的与投标保证金等额的款项。</w:t>
            </w:r>
          </w:p>
        </w:tc>
      </w:tr>
      <w:tr>
        <w:tblPrEx>
          <w:tblCellMar>
            <w:top w:w="0" w:type="dxa"/>
            <w:left w:w="108" w:type="dxa"/>
            <w:bottom w:w="0" w:type="dxa"/>
            <w:right w:w="108" w:type="dxa"/>
          </w:tblCellMar>
        </w:tblPrEx>
        <w:trPr>
          <w:trHeight w:val="88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4.2 展示以电子转账方式递交投标保证金的情况，展示内容应至少包含投标人名称、金额、投标保证金打入指定账户的时间等，异常情况在开标记录表“异常情况”栏中记录并交由评标委员会评审。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4.4 打印所有投标人的投标保证金交纳</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，并由招标人代表、监标人、记录人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公布最高限价。</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 公布投标人名称、投标报价、质量目标、工期及其他内容。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 对采用综合评估法的项目，需要抽取</w:t>
            </w:r>
            <w:r>
              <w:rPr>
                <w:rFonts w:hint="eastAsia" w:ascii="宋体" w:hAnsi="宋体" w:eastAsia="宋体" w:cs="宋体"/>
                <w:szCs w:val="21"/>
                <w:lang w:val="en-US" w:eastAsia="zh-CN"/>
              </w:rPr>
              <w:t>下浮系数N</w:t>
            </w:r>
            <w:r>
              <w:rPr>
                <w:rFonts w:hint="eastAsia" w:ascii="宋体" w:hAnsi="宋体" w:eastAsia="宋体" w:cs="宋体"/>
                <w:color w:val="auto"/>
                <w:szCs w:val="21"/>
                <w:highlight w:val="none"/>
              </w:rPr>
              <w:t>的，在开标现场完成抽取，抽取结果记入开标记录表。相关系数抽取方式如下：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②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9.投标人对开标有异议的，应当场或在线（不见面开标适用）提出，由招标人或代理机构当场或在线（不见面开标适用）答复，并记录到开标记录表中。异议处理完毕后，汇总开标情况，打印开标记录表。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 投标人代表、招标人代表、监标人、主持人、记录人等有关人员在开标记录上</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确认。因其他原因未能</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11.主持人宣布开标结束。</w:t>
            </w:r>
          </w:p>
        </w:tc>
      </w:tr>
      <w:tr>
        <w:tblPrEx>
          <w:tblCellMar>
            <w:top w:w="0" w:type="dxa"/>
            <w:left w:w="108" w:type="dxa"/>
            <w:bottom w:w="0" w:type="dxa"/>
            <w:right w:w="108" w:type="dxa"/>
          </w:tblCellMar>
        </w:tblPrEx>
        <w:trPr>
          <w:trHeight w:val="880" w:hRule="atLeast"/>
        </w:trPr>
        <w:tc>
          <w:tcPr>
            <w:tcW w:w="1098"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8" w:name="_Toc221950075"/>
            <w:r>
              <w:rPr>
                <w:rFonts w:hint="eastAsia" w:ascii="宋体" w:hAnsi="宋体" w:eastAsia="宋体" w:cs="宋体"/>
                <w:color w:val="auto"/>
                <w:szCs w:val="21"/>
                <w:highlight w:val="none"/>
              </w:rPr>
              <w:t>6.1.1</w:t>
            </w:r>
            <w:bookmarkEnd w:id="308"/>
          </w:p>
        </w:tc>
        <w:tc>
          <w:tcPr>
            <w:tcW w:w="255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bookmarkStart w:id="309" w:name="_Toc221950076"/>
            <w:r>
              <w:rPr>
                <w:rFonts w:hint="eastAsia" w:ascii="宋体" w:hAnsi="宋体" w:eastAsia="宋体" w:cs="宋体"/>
                <w:color w:val="auto"/>
                <w:szCs w:val="21"/>
                <w:highlight w:val="none"/>
              </w:rPr>
              <w:t>评标委员会的组建</w:t>
            </w:r>
            <w:bookmarkEnd w:id="309"/>
          </w:p>
        </w:tc>
        <w:tc>
          <w:tcPr>
            <w:tcW w:w="5635"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由招标人按法律法规及相关规定依法组建评标委员会。</w:t>
            </w:r>
          </w:p>
        </w:tc>
      </w:tr>
      <w:tr>
        <w:tblPrEx>
          <w:tblCellMar>
            <w:top w:w="0" w:type="dxa"/>
            <w:left w:w="108" w:type="dxa"/>
            <w:bottom w:w="0" w:type="dxa"/>
            <w:right w:w="108" w:type="dxa"/>
          </w:tblCellMar>
        </w:tblPrEx>
        <w:trPr>
          <w:trHeight w:val="880" w:hRule="atLeast"/>
        </w:trPr>
        <w:tc>
          <w:tcPr>
            <w:tcW w:w="1098"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255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5635"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□A否，推荐经评审合格的报价由低到高排名前</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名为中标候选人</w:t>
            </w:r>
            <w:r>
              <w:rPr>
                <w:rFonts w:hint="eastAsia" w:ascii="宋体" w:hAnsi="宋体" w:eastAsia="宋体" w:cs="宋体"/>
                <w:kern w:val="0"/>
                <w:szCs w:val="21"/>
              </w:rPr>
              <w:t>，若有效投标人少于</w:t>
            </w:r>
            <w:r>
              <w:rPr>
                <w:rFonts w:hint="eastAsia" w:ascii="宋体" w:hAnsi="宋体" w:eastAsia="宋体" w:cs="宋体"/>
                <w:kern w:val="0"/>
                <w:szCs w:val="21"/>
                <w:u w:val="single"/>
              </w:rPr>
              <w:t>3</w:t>
            </w:r>
            <w:r>
              <w:rPr>
                <w:rFonts w:hint="eastAsia" w:ascii="宋体" w:hAnsi="宋体" w:eastAsia="宋体" w:cs="宋体"/>
                <w:kern w:val="0"/>
                <w:szCs w:val="21"/>
              </w:rPr>
              <w:t>个的则按实际数量推荐</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[提示：经评审的最低投标价法适用]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□B否，推荐经评审综合得分由高到低排名前</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名为中标候选人</w:t>
            </w:r>
            <w:r>
              <w:rPr>
                <w:rFonts w:hint="eastAsia" w:ascii="宋体" w:hAnsi="宋体" w:eastAsia="宋体" w:cs="宋体"/>
                <w:kern w:val="0"/>
                <w:szCs w:val="21"/>
              </w:rPr>
              <w:t>若有效投标人少于</w:t>
            </w:r>
            <w:r>
              <w:rPr>
                <w:rFonts w:hint="eastAsia" w:ascii="宋体" w:hAnsi="宋体" w:eastAsia="宋体" w:cs="宋体"/>
                <w:kern w:val="0"/>
                <w:szCs w:val="21"/>
                <w:u w:val="single"/>
              </w:rPr>
              <w:t>3</w:t>
            </w:r>
            <w:r>
              <w:rPr>
                <w:rFonts w:hint="eastAsia" w:ascii="宋体" w:hAnsi="宋体" w:eastAsia="宋体" w:cs="宋体"/>
                <w:kern w:val="0"/>
                <w:szCs w:val="21"/>
              </w:rPr>
              <w:t>个的则按实际数量推荐</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 xml:space="preserve">[提示：综合评估法适用] </w:t>
            </w:r>
          </w:p>
        </w:tc>
      </w:tr>
      <w:tr>
        <w:tblPrEx>
          <w:tblCellMar>
            <w:top w:w="0" w:type="dxa"/>
            <w:left w:w="108" w:type="dxa"/>
            <w:bottom w:w="0" w:type="dxa"/>
            <w:right w:w="108" w:type="dxa"/>
          </w:tblCellMar>
        </w:tblPrEx>
        <w:trPr>
          <w:trHeight w:val="88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255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w:t>
            </w:r>
            <w:r>
              <w:rPr>
                <w:rFonts w:hint="eastAsia" w:ascii="宋体" w:hAnsi="宋体" w:eastAsia="宋体" w:cs="宋体"/>
                <w:color w:val="auto"/>
                <w:kern w:val="0"/>
                <w:szCs w:val="21"/>
                <w:highlight w:val="none"/>
                <w:lang w:val="en-US" w:eastAsia="zh-CN"/>
              </w:rPr>
              <w:t>候选人</w:t>
            </w:r>
            <w:r>
              <w:rPr>
                <w:rFonts w:hint="eastAsia" w:ascii="宋体" w:hAnsi="宋体" w:eastAsia="宋体" w:cs="宋体"/>
                <w:color w:val="auto"/>
                <w:kern w:val="0"/>
                <w:szCs w:val="21"/>
                <w:highlight w:val="none"/>
              </w:rPr>
              <w:t>公示</w:t>
            </w:r>
          </w:p>
        </w:tc>
        <w:tc>
          <w:tcPr>
            <w:tcW w:w="5635"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招标人在收到评标报告后3日内将评标结果在</w:t>
            </w:r>
            <w:r>
              <w:rPr>
                <w:rFonts w:hint="eastAsia" w:ascii="宋体" w:hAnsi="宋体" w:eastAsia="宋体" w:cs="宋体"/>
                <w:color w:val="auto"/>
                <w:szCs w:val="21"/>
                <w:highlight w:val="none"/>
                <w:u w:val="single"/>
              </w:rPr>
              <w:t xml:space="preserve">    （相应网站）  </w:t>
            </w:r>
            <w:r>
              <w:rPr>
                <w:rFonts w:hint="eastAsia" w:ascii="宋体" w:hAnsi="宋体" w:eastAsia="宋体" w:cs="宋体"/>
                <w:color w:val="auto"/>
                <w:szCs w:val="21"/>
                <w:highlight w:val="none"/>
              </w:rPr>
              <w:t>上进行公示，公示期</w:t>
            </w:r>
            <w:r>
              <w:rPr>
                <w:rFonts w:hint="eastAsia" w:ascii="宋体" w:hAnsi="宋体" w:eastAsia="宋体" w:cs="宋体"/>
                <w:color w:val="auto"/>
                <w:szCs w:val="21"/>
                <w:highlight w:val="none"/>
                <w:lang w:val="en-US" w:eastAsia="zh-CN"/>
              </w:rPr>
              <w:t>不少于</w:t>
            </w:r>
            <w:r>
              <w:rPr>
                <w:rFonts w:hint="eastAsia" w:ascii="宋体" w:hAnsi="宋体" w:eastAsia="宋体" w:cs="宋体"/>
                <w:color w:val="auto"/>
                <w:szCs w:val="21"/>
                <w:highlight w:val="none"/>
              </w:rPr>
              <w:t>3日。为深化信息公开，接受社会监督，本项目将按照《招标公告和公示信息发布管理办法》（国家发改委令第10号）的要求，公示内容包括中标候选人名称、排序、投标报价、质量、工期；中标候选人资质、投标业绩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，中标候选人项目经理姓名及其相关证书名称和编号、投标业绩名称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未递交投标保证金且提交了《中小企业声明函》的中标候选人名单；</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中标候选人</w:t>
            </w:r>
            <w:r>
              <w:rPr>
                <w:rFonts w:hint="eastAsia" w:ascii="宋体" w:hAnsi="宋体" w:eastAsia="宋体" w:cs="宋体"/>
                <w:color w:val="auto"/>
                <w:szCs w:val="21"/>
                <w:highlight w:val="none"/>
              </w:rPr>
              <w:t>提交</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《中小企业声明函》（属于政府采购工程时适用）；否决投标情况及理由；</w:t>
            </w:r>
            <w:r>
              <w:rPr>
                <w:rFonts w:hint="eastAsia" w:ascii="宋体" w:hAnsi="宋体" w:eastAsia="宋体" w:cs="宋体"/>
                <w:szCs w:val="21"/>
                <w:highlight w:val="none"/>
              </w:rPr>
              <w:t>投标人撤销投标文件或者部分投标被否决导致有效投标人不足三个的竞争性论证结果</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如有</w:t>
            </w:r>
            <w:r>
              <w:rPr>
                <w:rFonts w:hint="eastAsia" w:ascii="宋体" w:hAnsi="宋体" w:eastAsia="宋体" w:cs="宋体"/>
                <w:szCs w:val="21"/>
                <w:highlight w:val="none"/>
                <w:lang w:eastAsia="zh-CN"/>
              </w:rPr>
              <w:t>）；</w:t>
            </w:r>
            <w:r>
              <w:rPr>
                <w:rFonts w:hint="eastAsia" w:ascii="宋体" w:hAnsi="宋体" w:eastAsia="宋体" w:cs="宋体"/>
                <w:color w:val="auto"/>
                <w:szCs w:val="21"/>
                <w:highlight w:val="none"/>
              </w:rPr>
              <w:t>提出异议、投诉的渠道和方式。</w:t>
            </w:r>
          </w:p>
        </w:tc>
      </w:tr>
      <w:tr>
        <w:tblPrEx>
          <w:tblCellMar>
            <w:top w:w="0" w:type="dxa"/>
            <w:left w:w="108" w:type="dxa"/>
            <w:bottom w:w="0" w:type="dxa"/>
            <w:right w:w="108" w:type="dxa"/>
          </w:tblCellMar>
        </w:tblPrEx>
        <w:trPr>
          <w:trHeight w:val="880" w:hRule="atLeast"/>
        </w:trPr>
        <w:tc>
          <w:tcPr>
            <w:tcW w:w="109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p>
        </w:tc>
        <w:tc>
          <w:tcPr>
            <w:tcW w:w="255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kern w:val="0"/>
                <w:szCs w:val="21"/>
                <w:lang w:val="en-US" w:eastAsia="zh-CN"/>
              </w:rPr>
              <w:t>中标结果公告</w:t>
            </w:r>
          </w:p>
        </w:tc>
        <w:tc>
          <w:tcPr>
            <w:tcW w:w="5635"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eastAsia="宋体" w:cs="宋体"/>
                <w:szCs w:val="21"/>
                <w:lang w:eastAsia="zh-CN"/>
              </w:rPr>
              <w:t>。</w:t>
            </w:r>
          </w:p>
        </w:tc>
      </w:tr>
      <w:tr>
        <w:tblPrEx>
          <w:tblCellMar>
            <w:top w:w="0" w:type="dxa"/>
            <w:left w:w="108" w:type="dxa"/>
            <w:bottom w:w="0" w:type="dxa"/>
            <w:right w:w="108" w:type="dxa"/>
          </w:tblCellMar>
        </w:tblPrEx>
        <w:trPr>
          <w:trHeight w:val="558"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7.6.1</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1、中标人是否提供履约担保：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r>
              <w:rPr>
                <w:rFonts w:hint="eastAsia" w:ascii="宋体" w:hAnsi="宋体" w:eastAsia="宋体" w:cs="宋体"/>
                <w:i/>
                <w:color w:val="auto"/>
                <w:kern w:val="0"/>
                <w:szCs w:val="21"/>
                <w:highlight w:val="none"/>
              </w:rPr>
              <w:t>[提示：招标人要求中标人提供履约担保的，应向中标人提供相应的支付担保。]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若投标人为联合体，由联合体牵头人或按照</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的约定提交履约担保。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2、中标人提供履约担保的形式、金额及期限：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（1）履约担保的形式：现金或</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保函或现金+</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保函的组合</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保函包括银行保函、保证保险和担保保函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其示范文本详见第四章合同条款及格式附件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中标人提交的履约保函应</w:t>
            </w:r>
            <w:r>
              <w:rPr>
                <w:rFonts w:hint="eastAsia" w:ascii="宋体" w:hAnsi="宋体" w:eastAsia="宋体" w:cs="宋体"/>
                <w:color w:val="auto"/>
                <w:kern w:val="0"/>
                <w:szCs w:val="21"/>
                <w:highlight w:val="none"/>
              </w:rPr>
              <w:t>严格执行</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示范文本，不得对示范文本中的实质性内容进行修改</w:t>
            </w:r>
            <w:r>
              <w:rPr>
                <w:rFonts w:hint="eastAsia" w:ascii="宋体" w:hAnsi="宋体" w:eastAsia="宋体" w:cs="宋体"/>
                <w:color w:val="auto"/>
                <w:szCs w:val="21"/>
                <w:highlight w:val="none"/>
                <w:lang w:val="en-US"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（2）具体要求：履约保函</w:t>
            </w:r>
            <w:r>
              <w:rPr>
                <w:rFonts w:hint="eastAsia" w:ascii="宋体" w:hAnsi="宋体" w:eastAsia="宋体" w:cs="宋体"/>
                <w:color w:val="auto"/>
                <w:kern w:val="0"/>
                <w:szCs w:val="21"/>
                <w:highlight w:val="none"/>
              </w:rPr>
              <w:t>的开立人应当是具有相应资格的银行、保险机构、融资担保公司，其信用资质、履约能力、担保能力、赔付流程、安全保密等应符合</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履约保函</w:t>
            </w:r>
            <w:r>
              <w:rPr>
                <w:rFonts w:hint="eastAsia" w:ascii="宋体" w:hAnsi="宋体" w:eastAsia="宋体" w:cs="宋体"/>
                <w:color w:val="auto"/>
                <w:kern w:val="0"/>
                <w:szCs w:val="21"/>
                <w:highlight w:val="none"/>
                <w:lang w:eastAsia="zh-CN"/>
              </w:rPr>
              <w:t>应合法合规，符合招投标行政监督部门、行业主管部门和金融监管部门的相关规定，满足招标文件约定要求。</w:t>
            </w:r>
            <w:r>
              <w:rPr>
                <w:rFonts w:hint="eastAsia" w:ascii="宋体" w:hAnsi="宋体" w:eastAsia="宋体" w:cs="宋体"/>
                <w:color w:val="auto"/>
                <w:kern w:val="0"/>
                <w:szCs w:val="21"/>
                <w:highlight w:val="none"/>
                <w:lang w:val="en-US" w:eastAsia="zh-CN"/>
              </w:rPr>
              <w:t>中标人</w:t>
            </w:r>
            <w:r>
              <w:rPr>
                <w:rFonts w:hint="eastAsia" w:ascii="宋体" w:hAnsi="宋体" w:eastAsia="宋体" w:cs="宋体"/>
                <w:color w:val="auto"/>
                <w:kern w:val="0"/>
                <w:szCs w:val="21"/>
                <w:highlight w:val="none"/>
              </w:rPr>
              <w:t>应选择在渝依法设立总部或者设有分支机构的金融机构开具</w:t>
            </w:r>
            <w:r>
              <w:rPr>
                <w:rFonts w:hint="eastAsia" w:ascii="宋体" w:hAnsi="宋体" w:eastAsia="宋体" w:cs="宋体"/>
                <w:color w:val="auto"/>
                <w:kern w:val="0"/>
                <w:szCs w:val="21"/>
                <w:highlight w:val="none"/>
                <w:lang w:val="en-US" w:eastAsia="zh-CN"/>
              </w:rPr>
              <w:t>履约保函（包括纸质保函或电子保函）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履约保函为纸质保函的，纸质保函应注明在</w:t>
            </w:r>
            <w:r>
              <w:rPr>
                <w:rFonts w:hint="eastAsia" w:ascii="宋体" w:hAnsi="宋体" w:eastAsia="宋体" w:cs="宋体"/>
                <w:color w:val="auto"/>
                <w:kern w:val="0"/>
                <w:szCs w:val="21"/>
                <w:highlight w:val="none"/>
              </w:rPr>
              <w:t>重庆市辖区范围内的核验地址和核验方式，并确保该纸质保函能在开立人在渝的总部或者分支机构进行核验</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中标人对所提交的履约保函的真实性、合法性、有效性负责</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）履约担保的金额：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i/>
                <w:iCs/>
                <w:color w:val="auto"/>
                <w:kern w:val="0"/>
                <w:szCs w:val="21"/>
                <w:highlight w:val="none"/>
              </w:rPr>
              <w:t>[提示：不超过中标合同金额的10%。]</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①红名单优惠：红名单中的中标人履约担保金额为应缴纳金额的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（50%～80%）</w:t>
            </w:r>
            <w:r>
              <w:rPr>
                <w:rFonts w:hint="eastAsia" w:ascii="宋体" w:hAnsi="宋体" w:eastAsia="宋体" w:cs="宋体"/>
                <w:color w:val="auto"/>
                <w:kern w:val="0"/>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②红名单认定标准：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□方式一：非联合体中标的，须中标人所属红名单类别包含在招标范围内；联合体中标的，须联合体牵头人在红名单中，并且按照</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牵头人所属红名单类别包含在其工作范围内。中标人是否属于红名单，以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为准。</w:t>
            </w:r>
            <w:r>
              <w:rPr>
                <w:rFonts w:hint="eastAsia" w:ascii="宋体" w:hAnsi="宋体" w:eastAsia="宋体" w:cs="宋体"/>
                <w:i/>
                <w:iCs/>
                <w:color w:val="auto"/>
                <w:kern w:val="0"/>
                <w:szCs w:val="21"/>
                <w:highlight w:val="none"/>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kern w:val="0"/>
                <w:szCs w:val="21"/>
                <w:highlight w:val="none"/>
              </w:rPr>
            </w:pPr>
            <w:r>
              <w:rPr>
                <w:rFonts w:hint="eastAsia" w:ascii="宋体" w:hAnsi="宋体" w:eastAsia="宋体" w:cs="宋体"/>
                <w:i w:val="0"/>
                <w:iCs/>
                <w:color w:val="auto"/>
                <w:kern w:val="0"/>
                <w:szCs w:val="21"/>
                <w:highlight w:val="none"/>
              </w:rPr>
              <w:t>□方式二：</w:t>
            </w:r>
            <w:r>
              <w:rPr>
                <w:rFonts w:hint="eastAsia" w:ascii="宋体" w:hAnsi="宋体" w:eastAsia="宋体" w:cs="宋体"/>
                <w:i w:val="0"/>
                <w:iCs/>
                <w:color w:val="auto"/>
                <w:kern w:val="0"/>
                <w:szCs w:val="21"/>
                <w:highlight w:val="none"/>
                <w:u w:val="single"/>
              </w:rPr>
              <w:t xml:space="preserve">     </w:t>
            </w:r>
            <w:r>
              <w:rPr>
                <w:rFonts w:hint="eastAsia" w:ascii="宋体" w:hAnsi="宋体" w:eastAsia="宋体" w:cs="宋体"/>
                <w:i/>
                <w:color w:val="auto"/>
                <w:kern w:val="0"/>
                <w:szCs w:val="21"/>
                <w:highlight w:val="none"/>
              </w:rPr>
              <w:t>[提示：由招标人自行明确认定标准]</w:t>
            </w:r>
            <w:r>
              <w:rPr>
                <w:rFonts w:hint="eastAsia" w:ascii="宋体" w:hAnsi="宋体" w:eastAsia="宋体" w:cs="宋体"/>
                <w:i w:val="0"/>
                <w:iCs/>
                <w:color w:val="auto"/>
                <w:kern w:val="0"/>
                <w:szCs w:val="21"/>
                <w:highlight w:val="none"/>
              </w:rPr>
              <w:t>。中标人是否属于红名单，以</w:t>
            </w:r>
            <w:r>
              <w:rPr>
                <w:rFonts w:hint="eastAsia" w:ascii="宋体" w:hAnsi="宋体" w:eastAsia="宋体" w:cs="宋体"/>
                <w:i w:val="0"/>
                <w:iCs/>
                <w:color w:val="auto"/>
                <w:kern w:val="0"/>
                <w:szCs w:val="21"/>
                <w:highlight w:val="none"/>
                <w:u w:val="single"/>
              </w:rPr>
              <w:t xml:space="preserve">    </w:t>
            </w:r>
            <w:r>
              <w:rPr>
                <w:rFonts w:hint="eastAsia" w:ascii="宋体" w:hAnsi="宋体" w:eastAsia="宋体" w:cs="宋体"/>
                <w:i w:val="0"/>
                <w:iCs/>
                <w:color w:val="auto"/>
                <w:kern w:val="0"/>
                <w:szCs w:val="21"/>
                <w:highlight w:val="none"/>
              </w:rPr>
              <w:t>为准。</w:t>
            </w:r>
            <w:r>
              <w:rPr>
                <w:rFonts w:hint="eastAsia" w:ascii="宋体" w:hAnsi="宋体" w:eastAsia="宋体" w:cs="宋体"/>
                <w:i/>
                <w:color w:val="auto"/>
                <w:kern w:val="0"/>
                <w:szCs w:val="21"/>
                <w:highlight w:val="none"/>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）履约担保的提交时间：见专用合同条款。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）履约担保的期限：见专用合同条款。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）履约担保的退还时间：见专用合同条款。</w:t>
            </w:r>
          </w:p>
        </w:tc>
      </w:tr>
      <w:tr>
        <w:tblPrEx>
          <w:tblCellMar>
            <w:top w:w="0" w:type="dxa"/>
            <w:left w:w="108" w:type="dxa"/>
            <w:bottom w:w="0" w:type="dxa"/>
            <w:right w:w="108" w:type="dxa"/>
          </w:tblCellMar>
        </w:tblPrEx>
        <w:trPr>
          <w:trHeight w:val="558"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签订合同</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法必须进行招标的项目，中标候选人有《中华人民共和国招标投标法实施条例》第七十四条规定行为的，视为特别严重信用不良行为且情节特别严重，按信用记分上限一次性记12分，纳入黑名单管理；中标人有《中华人民共和国招标投标法实施条例》第七十四条规定行为的，按中标项目金额10‰罚款上限予以行政处罚，按信用记分上限一次性并处记12分，纳入黑名单管理。</w:t>
            </w:r>
          </w:p>
        </w:tc>
      </w:tr>
      <w:tr>
        <w:tblPrEx>
          <w:tblCellMar>
            <w:top w:w="0" w:type="dxa"/>
            <w:left w:w="108" w:type="dxa"/>
            <w:bottom w:w="0" w:type="dxa"/>
            <w:right w:w="108" w:type="dxa"/>
          </w:tblCellMar>
        </w:tblPrEx>
        <w:trPr>
          <w:trHeight w:val="1170"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重新招标的情形</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1.按投标人须知第8.1（1）执行；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2.按投标人须知第8.1（2）执行；</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color w:val="auto"/>
                <w:kern w:val="0"/>
                <w:szCs w:val="21"/>
                <w:highlight w:val="none"/>
              </w:rPr>
              <w:t>按投标人须知第8.1（3）执行；</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按投标人须知第8.1（4）执行。</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5.</w:t>
            </w:r>
            <w:r>
              <w:rPr>
                <w:rFonts w:hint="eastAsia" w:ascii="宋体" w:hAnsi="宋体" w:eastAsia="宋体" w:cs="宋体"/>
                <w:color w:val="auto"/>
                <w:kern w:val="0"/>
                <w:szCs w:val="21"/>
                <w:highlight w:val="none"/>
              </w:rPr>
              <w:t>按投标人须知第8.1（5）执行。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
              </w:rPr>
              <w:t>注：本款只适用于首次招标。</w:t>
            </w:r>
          </w:p>
        </w:tc>
      </w:tr>
      <w:tr>
        <w:tblPrEx>
          <w:tblCellMar>
            <w:top w:w="0" w:type="dxa"/>
            <w:left w:w="108" w:type="dxa"/>
            <w:bottom w:w="0" w:type="dxa"/>
            <w:right w:w="108" w:type="dxa"/>
          </w:tblCellMar>
        </w:tblPrEx>
        <w:trPr>
          <w:trHeight w:val="98"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kern w:val="0"/>
                <w:szCs w:val="21"/>
                <w:highlight w:val="none"/>
              </w:rPr>
              <w:t>重新招标和不再招标</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CellMar>
            <w:top w:w="0" w:type="dxa"/>
            <w:left w:w="108" w:type="dxa"/>
            <w:bottom w:w="0" w:type="dxa"/>
            <w:right w:w="108" w:type="dxa"/>
          </w:tblCellMar>
        </w:tblPrEx>
        <w:trPr>
          <w:trHeight w:val="37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w:t>
            </w:r>
          </w:p>
        </w:tc>
        <w:tc>
          <w:tcPr>
            <w:tcW w:w="819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ind w:firstLine="462" w:firstLineChars="220"/>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需要补充的其他内容</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10.1</w:t>
            </w:r>
          </w:p>
        </w:tc>
        <w:tc>
          <w:tcPr>
            <w:tcW w:w="257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支付担保</w:t>
            </w:r>
          </w:p>
        </w:tc>
        <w:tc>
          <w:tcPr>
            <w:tcW w:w="5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招标人应按合同专用条款约定向中标人提供相应的支付担保。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招标人将在中标人提供履约担保后，签订合同协议书后30日内向中标人提交支付担保。</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就本项目的招标文件（含澄清修改）、开标情况、评标结果等事项提出投诉的，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eastAsia="zh-CN"/>
              </w:rPr>
              <w:t>人</w:t>
            </w:r>
            <w:r>
              <w:rPr>
                <w:rFonts w:hint="eastAsia" w:ascii="宋体" w:hAnsi="宋体" w:eastAsia="宋体" w:cs="宋体"/>
                <w:color w:val="auto"/>
                <w:kern w:val="0"/>
                <w:szCs w:val="21"/>
                <w:highlight w:val="none"/>
              </w:rPr>
              <w:t>或投诉人的名称、地址及有效联系方式；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eastAsia="zh-CN"/>
              </w:rPr>
              <w:t>被</w:t>
            </w:r>
            <w:r>
              <w:rPr>
                <w:rFonts w:hint="eastAsia" w:ascii="宋体" w:hAnsi="宋体" w:eastAsia="宋体" w:cs="宋体"/>
                <w:color w:val="auto"/>
                <w:kern w:val="0"/>
                <w:szCs w:val="21"/>
                <w:highlight w:val="none"/>
              </w:rPr>
              <w:t>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并加盖单位公章；异议人或投诉人是其他组织或者自然人的，异议书或投诉书必须由其主要负责人</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或者异议人（或投诉人）本人</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，并附有效身份证明。如有关材料是外文，应当同时提供中文译本。</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行政监督部门依照</w:t>
            </w:r>
            <w:r>
              <w:rPr>
                <w:rFonts w:hint="eastAsia" w:ascii="宋体" w:hAnsi="宋体" w:eastAsia="宋体" w:cs="宋体"/>
                <w:color w:val="auto"/>
                <w:kern w:val="0"/>
                <w:szCs w:val="21"/>
                <w:highlight w:val="none"/>
                <w:lang w:val="en-US" w:eastAsia="zh-CN"/>
              </w:rPr>
              <w:t>相关</w:t>
            </w:r>
            <w:r>
              <w:rPr>
                <w:rFonts w:hint="eastAsia" w:ascii="宋体" w:hAnsi="宋体" w:eastAsia="宋体" w:cs="宋体"/>
                <w:color w:val="auto"/>
                <w:kern w:val="0"/>
                <w:szCs w:val="21"/>
                <w:highlight w:val="none"/>
              </w:rPr>
              <w:t>法律法规文件处理投诉。</w:t>
            </w:r>
          </w:p>
          <w:p>
            <w:pPr>
              <w:keepNext w:val="0"/>
              <w:keepLines w:val="0"/>
              <w:pageBreakBefore w:val="0"/>
              <w:widowControl/>
              <w:kinsoku/>
              <w:wordWrap/>
              <w:overflowPunct/>
              <w:topLinePunct w:val="0"/>
              <w:bidi w:val="0"/>
              <w:snapToGrid/>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pageBreakBefore w:val="0"/>
              <w:widowControl/>
              <w:kinsoku/>
              <w:wordWrap/>
              <w:overflowPunct/>
              <w:topLinePunct w:val="0"/>
              <w:bidi w:val="0"/>
              <w:snapToGrid/>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异议受理单位：</w:t>
            </w:r>
          </w:p>
          <w:p>
            <w:pPr>
              <w:keepNext w:val="0"/>
              <w:keepLines w:val="0"/>
              <w:pageBreakBefore w:val="0"/>
              <w:widowControl/>
              <w:kinsoku/>
              <w:wordWrap/>
              <w:overflowPunct/>
              <w:topLinePunct w:val="0"/>
              <w:bidi w:val="0"/>
              <w:snapToGrid/>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p>
            <w:pPr>
              <w:keepNext w:val="0"/>
              <w:keepLines w:val="0"/>
              <w:pageBreakBefore w:val="0"/>
              <w:widowControl/>
              <w:kinsoku/>
              <w:wordWrap/>
              <w:overflowPunct/>
              <w:topLinePunct w:val="0"/>
              <w:bidi w:val="0"/>
              <w:snapToGrid/>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p>
          <w:p>
            <w:pPr>
              <w:keepNext w:val="0"/>
              <w:keepLines w:val="0"/>
              <w:pageBreakBefore w:val="0"/>
              <w:widowControl/>
              <w:kinsoku/>
              <w:wordWrap/>
              <w:overflowPunct/>
              <w:topLinePunct w:val="0"/>
              <w:bidi w:val="0"/>
              <w:snapToGrid/>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kern w:val="0"/>
                <w:szCs w:val="21"/>
                <w:highlight w:val="none"/>
              </w:rPr>
              <w:t>联系电话：</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3</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工程量清单</w:t>
            </w:r>
          </w:p>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编制说明</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i/>
                <w:color w:val="auto"/>
                <w:kern w:val="0"/>
                <w:szCs w:val="21"/>
                <w:highlight w:val="none"/>
              </w:rPr>
              <w:t>[提示：由招标人根据项目实际情况，自行编制。工程量清单编制说明中不得有违背相关法律法规及规范性文件规定的内容，若有涉及否决投标的规定必须集中在后文“否决投标情况一览表”中，否则以“否决投标情况一览表”为准。]</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4</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建筑领域实施农民工工资专用账户相关要求</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本项目在实施过程中，中标人必须执行</w:t>
            </w:r>
            <w:r>
              <w:rPr>
                <w:rFonts w:hint="eastAsia" w:ascii="宋体" w:hAnsi="宋体" w:eastAsia="宋体" w:cs="宋体"/>
                <w:color w:val="auto"/>
                <w:highlight w:val="none"/>
              </w:rPr>
              <w:t>按《保障农民工工资支付条例》（中华人民共和国国务院令第724号）</w:t>
            </w:r>
            <w:r>
              <w:rPr>
                <w:rFonts w:hint="eastAsia" w:ascii="宋体" w:hAnsi="宋体" w:eastAsia="宋体" w:cs="宋体"/>
                <w:kern w:val="0"/>
                <w:szCs w:val="21"/>
                <w:highlight w:val="none"/>
                <w:u w:val="single"/>
                <w:lang w:val="en-US" w:eastAsia="zh-CN"/>
              </w:rPr>
              <w:t>及国家</w:t>
            </w:r>
            <w:r>
              <w:rPr>
                <w:rFonts w:hint="eastAsia" w:ascii="宋体" w:hAnsi="宋体" w:eastAsia="宋体" w:cs="宋体"/>
                <w:szCs w:val="21"/>
                <w:highlight w:val="none"/>
                <w:u w:val="single"/>
              </w:rPr>
              <w:t>和重庆市现行有关</w:t>
            </w:r>
            <w:r>
              <w:rPr>
                <w:rFonts w:hint="eastAsia" w:ascii="宋体" w:hAnsi="宋体" w:eastAsia="宋体" w:cs="宋体"/>
                <w:kern w:val="0"/>
                <w:szCs w:val="21"/>
                <w:highlight w:val="none"/>
              </w:rPr>
              <w:t>农民工工资</w:t>
            </w:r>
            <w:r>
              <w:rPr>
                <w:rFonts w:hint="eastAsia" w:ascii="宋体" w:hAnsi="宋体" w:eastAsia="宋体" w:cs="宋体"/>
                <w:kern w:val="0"/>
                <w:szCs w:val="21"/>
                <w:highlight w:val="none"/>
                <w:lang w:val="en-US" w:eastAsia="zh-CN"/>
              </w:rPr>
              <w:t>支付规定</w:t>
            </w:r>
            <w:r>
              <w:rPr>
                <w:rFonts w:hint="eastAsia" w:ascii="宋体" w:hAnsi="宋体" w:eastAsia="宋体" w:cs="宋体"/>
                <w:kern w:val="0"/>
                <w:szCs w:val="21"/>
                <w:highlight w:val="none"/>
              </w:rPr>
              <w:t>，明确农民工工资保证金、实名制、专用账户、银行代发等保障农民工工资支付内容以及违约责任</w:t>
            </w:r>
            <w:r>
              <w:rPr>
                <w:rFonts w:hint="eastAsia" w:ascii="宋体" w:hAnsi="宋体" w:eastAsia="宋体" w:cs="宋体"/>
                <w:color w:val="auto"/>
                <w:kern w:val="0"/>
                <w:szCs w:val="21"/>
                <w:highlight w:val="none"/>
              </w:rPr>
              <w:t>，填报相应的网络管理系统。</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投标人中标后，在与发包人签订的合同中，必须明确在</w:t>
            </w:r>
            <w:r>
              <w:rPr>
                <w:rFonts w:hint="eastAsia" w:ascii="宋体" w:hAnsi="宋体" w:eastAsia="宋体" w:cs="宋体"/>
                <w:color w:val="auto"/>
                <w:kern w:val="0"/>
                <w:szCs w:val="21"/>
                <w:highlight w:val="none"/>
                <w:lang w:val="en-US" w:eastAsia="zh-CN"/>
              </w:rPr>
              <w:t>重庆市</w:t>
            </w:r>
            <w:r>
              <w:rPr>
                <w:rFonts w:hint="eastAsia" w:ascii="宋体" w:hAnsi="宋体" w:eastAsia="宋体" w:cs="宋体"/>
                <w:color w:val="auto"/>
                <w:kern w:val="0"/>
                <w:szCs w:val="21"/>
                <w:highlight w:val="none"/>
              </w:rPr>
              <w:t>的农民工工资专用账户信息、人工费（工资款）支付比例；在项目开工后，为农民工办理平安卡和工资卡，并按照有关规定在“工资专户管理网络系统”中填报相关信息。</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5</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kern w:val="0"/>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eastAsia="宋体" w:cs="宋体"/>
                <w:color w:val="auto"/>
                <w:kern w:val="0"/>
                <w:szCs w:val="21"/>
                <w:highlight w:val="none"/>
              </w:rPr>
              <w:t>。</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6</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投标人注意事项</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本次投标采用全流程电子开评标模式，第一次参与投标的单位务必在</w:t>
            </w:r>
            <w:r>
              <w:rPr>
                <w:rFonts w:hint="eastAsia" w:ascii="宋体" w:hAnsi="宋体" w:eastAsia="宋体" w:cs="宋体"/>
                <w:color w:val="auto"/>
                <w:kern w:val="0"/>
                <w:szCs w:val="21"/>
                <w:highlight w:val="none"/>
                <w:u w:val="single"/>
              </w:rPr>
              <w:t>重庆市公共资源交易网</w:t>
            </w:r>
            <w:r>
              <w:rPr>
                <w:rFonts w:hint="eastAsia" w:ascii="宋体" w:hAnsi="宋体" w:eastAsia="宋体" w:cs="宋体"/>
                <w:color w:val="auto"/>
                <w:kern w:val="0"/>
                <w:szCs w:val="21"/>
                <w:highlight w:val="none"/>
              </w:rPr>
              <w:t>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制作投标文件需要使用CA 数字证书加密，并且加盖电子印章，CA 数字证书购买及办理方式请参见</w:t>
            </w:r>
            <w:r>
              <w:rPr>
                <w:rFonts w:hint="eastAsia" w:ascii="宋体" w:hAnsi="宋体" w:eastAsia="宋体" w:cs="宋体"/>
                <w:color w:val="auto"/>
                <w:kern w:val="0"/>
                <w:szCs w:val="21"/>
                <w:highlight w:val="none"/>
                <w:u w:val="single"/>
              </w:rPr>
              <w:t>重庆市公共资源交易网</w:t>
            </w:r>
            <w:r>
              <w:rPr>
                <w:rFonts w:hint="eastAsia" w:ascii="宋体" w:hAnsi="宋体" w:eastAsia="宋体" w:cs="宋体"/>
                <w:color w:val="auto"/>
                <w:kern w:val="0"/>
                <w:szCs w:val="21"/>
                <w:highlight w:val="none"/>
              </w:rPr>
              <w:t>导航栏“主体信息”页面中“市场主体信息登记”“CA数字证书办理”。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开标活动由招标人主持，邀请所有投标人参加。投标人未在开标现场提出异议，或者不见面开标系统未收到投标人异议的（采用不见面开标方式时适用），视为投标人默认开标结果。</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 投标人应按时解密，在评标结束前应在线或在现场关注项目进展情况，确保通讯联系正常。如评标委员会要求投标人澄清的，投标人应确保及时回复，否则视为拒绝按评标委员会要求澄清、说明或补正。</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 电子投标文件编制要求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（1）电子投标文件由投标人使用专用的“新点投标文件制作软件（重庆版）”制作生成。</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（2）投标人在编制电子投标文件时应当建立分级目录，并按照标签提示导入相关内容。</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（3）按本章前附表第3.7.3项签名盖章要求进行投标文件的签署。</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（4）电子投标文件制作完成后，将生成一份加密的电子投标文件（后缀名为. CQTF）和一份不加密的电子投标文件（后缀名为. nCQTF）。</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（5）投标人如需递交不加密电子投标文件的，应将不加密的电子投标文件复制到一张光盘中（光盘备份），光盘表面粘贴标签贴加盖单位法人章，并将招标项目名称、投标人名称等信息填写在标签贴上。</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rPr>
              <w:t>（6）电子投标文件制作的具体方法详见“新点投标文件制作软件（重庆版）”中的帮助文档</w:t>
            </w:r>
            <w:r>
              <w:rPr>
                <w:rFonts w:hint="eastAsia" w:ascii="宋体" w:hAnsi="宋体" w:eastAsia="宋体" w:cs="宋体"/>
                <w:color w:val="auto"/>
                <w:szCs w:val="21"/>
                <w:highlight w:val="none"/>
                <w:lang w:eastAsia="zh-CN"/>
              </w:rPr>
              <w:t>。</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7</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不平衡报价</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lang w:val="en-US" w:eastAsia="zh-CN"/>
              </w:rPr>
              <w:t>关于不平衡报价的约定，详见第四章 专用合同条款第25.3款。</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8</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不允许负数报价</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lang w:val="en-US" w:eastAsia="zh-CN"/>
              </w:rPr>
              <w:t>投标人的各项报价不得为负数。招标人在发出中标通知书前将对中标人的各项报价进行复核，若发现中标人各项报价中存在负数报价的情形，招标人按相关规定取消其中标资格，其投标保证金不予退还，中标人承担因此造成的相关责任并赔偿相应损失。</w:t>
            </w:r>
          </w:p>
        </w:tc>
      </w:tr>
      <w:tr>
        <w:tblPrEx>
          <w:tblCellMar>
            <w:top w:w="0" w:type="dxa"/>
            <w:left w:w="108" w:type="dxa"/>
            <w:bottom w:w="0" w:type="dxa"/>
            <w:right w:w="108" w:type="dxa"/>
          </w:tblCellMar>
        </w:tblPrEx>
        <w:trPr>
          <w:trHeight w:val="405" w:hRule="atLeast"/>
        </w:trPr>
        <w:tc>
          <w:tcPr>
            <w:tcW w:w="10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9</w:t>
            </w:r>
          </w:p>
        </w:tc>
        <w:tc>
          <w:tcPr>
            <w:tcW w:w="2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p>
        </w:tc>
        <w:tc>
          <w:tcPr>
            <w:tcW w:w="563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[提示：招标人认为需要增加的，且与本表前述条款不重复的，不涉及资格和否决投标的内容]</w:t>
            </w:r>
          </w:p>
        </w:tc>
      </w:tr>
    </w:tbl>
    <w:p>
      <w:pPr>
        <w:pStyle w:val="4"/>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310" w:name="_Toc221950083"/>
      <w:bookmarkStart w:id="311" w:name="_Toc144974497"/>
      <w:bookmarkStart w:id="312" w:name="_Toc168476047"/>
      <w:bookmarkStart w:id="313" w:name="_Toc168475644"/>
      <w:r>
        <w:rPr>
          <w:color w:val="auto"/>
          <w:highlight w:val="none"/>
        </w:rPr>
        <w:br w:type="page"/>
      </w:r>
      <w:bookmarkStart w:id="314" w:name="_Toc229408463"/>
      <w:bookmarkStart w:id="315" w:name="_Toc222029482"/>
      <w:bookmarkStart w:id="316" w:name="_Toc22083"/>
      <w:bookmarkStart w:id="317" w:name="_Toc222032651"/>
      <w:bookmarkStart w:id="318" w:name="_Toc30753"/>
      <w:bookmarkStart w:id="319" w:name="_Toc222033833"/>
      <w:bookmarkStart w:id="320" w:name="_Toc229305342"/>
      <w:bookmarkStart w:id="321" w:name="_Toc6477"/>
      <w:bookmarkStart w:id="322" w:name="_Toc222030984"/>
      <w:bookmarkStart w:id="323" w:name="_Toc59810294"/>
      <w:bookmarkStart w:id="324" w:name="_Toc21195"/>
      <w:bookmarkStart w:id="325" w:name="_Toc10311"/>
      <w:r>
        <w:rPr>
          <w:rFonts w:hint="eastAsia" w:ascii="宋体" w:hAnsi="宋体" w:eastAsia="宋体" w:cs="宋体"/>
          <w:color w:val="auto"/>
          <w:highlight w:val="none"/>
        </w:rPr>
        <w:t>1. 总则</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pPr>
        <w:keepNext/>
        <w:keepLines/>
        <w:pageBreakBefore w:val="0"/>
        <w:widowControl w:val="0"/>
        <w:kinsoku/>
        <w:wordWrap/>
        <w:overflowPunct/>
        <w:topLinePunct w:val="0"/>
        <w:autoSpaceDE/>
        <w:autoSpaceDN/>
        <w:bidi w:val="0"/>
        <w:adjustRightInd/>
        <w:snapToGrid/>
        <w:spacing w:line="360" w:lineRule="auto"/>
        <w:textAlignment w:val="auto"/>
        <w:outlineLvl w:val="2"/>
        <w:rPr>
          <w:rFonts w:hint="eastAsia" w:ascii="宋体" w:hAnsi="宋体" w:eastAsia="宋体" w:cs="宋体"/>
          <w:color w:val="auto"/>
          <w:sz w:val="24"/>
          <w:szCs w:val="20"/>
          <w:highlight w:val="none"/>
        </w:rPr>
      </w:pPr>
      <w:bookmarkStart w:id="326" w:name="_Toc7554"/>
      <w:bookmarkStart w:id="327" w:name="_Toc832"/>
      <w:bookmarkStart w:id="328" w:name="_Toc59810295"/>
      <w:bookmarkStart w:id="329" w:name="_Toc25306"/>
      <w:bookmarkStart w:id="330" w:name="_Toc1341"/>
      <w:bookmarkStart w:id="331" w:name="_Toc30657"/>
      <w:bookmarkStart w:id="332" w:name="_Toc221950086"/>
      <w:r>
        <w:rPr>
          <w:rFonts w:hint="eastAsia" w:ascii="宋体" w:hAnsi="宋体" w:eastAsia="宋体" w:cs="宋体"/>
          <w:color w:val="auto"/>
          <w:sz w:val="24"/>
          <w:szCs w:val="20"/>
          <w:highlight w:val="none"/>
        </w:rPr>
        <w:t>1.1项目概况</w:t>
      </w:r>
      <w:bookmarkEnd w:id="326"/>
      <w:bookmarkEnd w:id="327"/>
      <w:bookmarkEnd w:id="328"/>
      <w:bookmarkEnd w:id="329"/>
      <w:bookmarkEnd w:id="330"/>
      <w:bookmarkEnd w:id="331"/>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1.1.1根据《中华人民共和国招标投标法》等有关法律、法规和规章的规定，本招标项目已具备招标条件，现对本标段施工进行招标。</w:t>
      </w:r>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1.1.2 本招标项目招标人：见投标人须知前附表。</w:t>
      </w:r>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1.1.3 本标段招标代理机构：见投标人须知前附表。</w:t>
      </w:r>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1.1.4 本招标项目名称：见投标人须知前附表。</w:t>
      </w:r>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1.1.5 本标段建设地点：见投标人须知前附表。</w:t>
      </w:r>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1.1.6本招标项目现场管理机构：见投标人须知前附表。</w:t>
      </w:r>
      <w:bookmarkEnd w:id="332"/>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333" w:name="_Toc221950087"/>
      <w:r>
        <w:rPr>
          <w:rFonts w:hint="eastAsia" w:ascii="宋体" w:hAnsi="宋体" w:eastAsia="宋体" w:cs="宋体"/>
          <w:color w:val="auto"/>
          <w:szCs w:val="21"/>
          <w:highlight w:val="none"/>
        </w:rPr>
        <w:t>1.1.7本招标项目设计人：见投标人须知前附表。</w:t>
      </w:r>
      <w:bookmarkEnd w:id="333"/>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334" w:name="_Toc221950088"/>
      <w:r>
        <w:rPr>
          <w:rFonts w:hint="eastAsia" w:ascii="宋体" w:hAnsi="宋体" w:eastAsia="宋体" w:cs="宋体"/>
          <w:color w:val="auto"/>
          <w:highlight w:val="none"/>
        </w:rPr>
        <w:t>1.1.8本招标项目监理人：</w:t>
      </w:r>
      <w:r>
        <w:rPr>
          <w:rFonts w:hint="eastAsia" w:ascii="宋体" w:hAnsi="宋体" w:eastAsia="宋体" w:cs="宋体"/>
          <w:color w:val="auto"/>
          <w:szCs w:val="21"/>
          <w:highlight w:val="none"/>
        </w:rPr>
        <w:t>见投标人须知前附表。</w:t>
      </w:r>
      <w:bookmarkEnd w:id="334"/>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335" w:name="_Toc221950089"/>
      <w:r>
        <w:rPr>
          <w:rFonts w:hint="eastAsia" w:ascii="宋体" w:hAnsi="宋体" w:eastAsia="宋体" w:cs="宋体"/>
          <w:color w:val="auto"/>
          <w:highlight w:val="none"/>
        </w:rPr>
        <w:t>1.1.9本招标项目代建机构：</w:t>
      </w:r>
      <w:r>
        <w:rPr>
          <w:rFonts w:hint="eastAsia" w:ascii="宋体" w:hAnsi="宋体" w:eastAsia="宋体" w:cs="宋体"/>
          <w:color w:val="auto"/>
          <w:szCs w:val="21"/>
          <w:highlight w:val="none"/>
        </w:rPr>
        <w:t>见投标人须知前附表。</w:t>
      </w:r>
      <w:bookmarkEnd w:id="335"/>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336" w:name="_Toc24787"/>
      <w:bookmarkStart w:id="337" w:name="_Toc26503"/>
      <w:bookmarkStart w:id="338" w:name="_Toc152042307"/>
      <w:bookmarkStart w:id="339" w:name="_Toc179632548"/>
      <w:bookmarkStart w:id="340" w:name="_Toc59810296"/>
      <w:bookmarkStart w:id="341" w:name="_Toc152045531"/>
      <w:bookmarkStart w:id="342" w:name="_Toc9771"/>
      <w:bookmarkStart w:id="343" w:name="_Toc144974499"/>
      <w:bookmarkStart w:id="344" w:name="_Toc7721"/>
      <w:bookmarkStart w:id="345" w:name="_Toc2807"/>
      <w:r>
        <w:rPr>
          <w:rFonts w:hint="eastAsia" w:ascii="宋体" w:hAnsi="宋体" w:eastAsia="宋体" w:cs="宋体"/>
          <w:color w:val="auto"/>
          <w:sz w:val="24"/>
          <w:szCs w:val="20"/>
          <w:highlight w:val="none"/>
        </w:rPr>
        <w:t>1.2 资金来源和落实情况</w:t>
      </w:r>
      <w:bookmarkEnd w:id="336"/>
      <w:bookmarkEnd w:id="337"/>
      <w:bookmarkEnd w:id="338"/>
      <w:bookmarkEnd w:id="339"/>
      <w:bookmarkEnd w:id="340"/>
      <w:bookmarkEnd w:id="341"/>
      <w:bookmarkEnd w:id="342"/>
      <w:bookmarkEnd w:id="343"/>
      <w:bookmarkEnd w:id="344"/>
      <w:bookmarkEnd w:id="34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1.2.1 本招标项目的资金来源：见投标人须知前附表。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1.2.2 本招标项目的出资比例：见投标人须知前附表。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1.2.3 本招标项目的资金落实情况：见投标人须知前附表。</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346" w:name="_Toc152045532"/>
      <w:bookmarkStart w:id="347" w:name="_Toc2569"/>
      <w:bookmarkStart w:id="348" w:name="_Toc152042308"/>
      <w:bookmarkStart w:id="349" w:name="_Toc144974500"/>
      <w:bookmarkStart w:id="350" w:name="_Toc11191"/>
      <w:bookmarkStart w:id="351" w:name="_Toc15231"/>
      <w:bookmarkStart w:id="352" w:name="_Toc179632549"/>
      <w:bookmarkStart w:id="353" w:name="_Toc2214"/>
      <w:bookmarkStart w:id="354" w:name="_Toc30236"/>
      <w:bookmarkStart w:id="355" w:name="_Toc59810297"/>
      <w:r>
        <w:rPr>
          <w:rFonts w:hint="eastAsia" w:ascii="宋体" w:hAnsi="宋体" w:eastAsia="宋体" w:cs="宋体"/>
          <w:color w:val="auto"/>
          <w:sz w:val="24"/>
          <w:szCs w:val="20"/>
          <w:highlight w:val="none"/>
        </w:rPr>
        <w:t>1.3 招标范围、计划工期和质量要求</w:t>
      </w:r>
      <w:bookmarkEnd w:id="346"/>
      <w:bookmarkEnd w:id="347"/>
      <w:bookmarkEnd w:id="348"/>
      <w:bookmarkEnd w:id="349"/>
      <w:bookmarkEnd w:id="350"/>
      <w:bookmarkEnd w:id="351"/>
      <w:bookmarkEnd w:id="352"/>
      <w:bookmarkEnd w:id="353"/>
      <w:bookmarkEnd w:id="354"/>
      <w:bookmarkEnd w:id="35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1.3.1 本次招标范围：见投标人须知前附表。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1.3.2 本标段的计划工期：见投标人须知前附表。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1.3.3 本标段的质量要求：见投标人须知前附表。</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356" w:name="_Toc179632550"/>
      <w:bookmarkStart w:id="357" w:name="_Toc152042309"/>
      <w:bookmarkStart w:id="358" w:name="_Toc21335"/>
      <w:bookmarkStart w:id="359" w:name="_Toc20198"/>
      <w:bookmarkStart w:id="360" w:name="_Toc59810298"/>
      <w:bookmarkStart w:id="361" w:name="_Toc12208"/>
      <w:bookmarkStart w:id="362" w:name="_Toc25821"/>
      <w:bookmarkStart w:id="363" w:name="_Toc18981"/>
      <w:bookmarkStart w:id="364" w:name="_Toc152045533"/>
      <w:bookmarkStart w:id="365" w:name="_Toc144974501"/>
      <w:r>
        <w:rPr>
          <w:rFonts w:hint="eastAsia" w:ascii="宋体" w:hAnsi="宋体" w:eastAsia="宋体" w:cs="宋体"/>
          <w:color w:val="auto"/>
          <w:sz w:val="24"/>
          <w:szCs w:val="20"/>
          <w:highlight w:val="none"/>
        </w:rPr>
        <w:t>1.4</w:t>
      </w:r>
      <w:r>
        <w:rPr>
          <w:rFonts w:hint="eastAsia" w:ascii="宋体" w:hAnsi="宋体" w:eastAsia="宋体" w:cs="宋体"/>
          <w:color w:val="auto"/>
          <w:highlight w:val="none"/>
        </w:rPr>
        <w:t xml:space="preserve"> </w:t>
      </w:r>
      <w:r>
        <w:rPr>
          <w:rFonts w:hint="eastAsia" w:ascii="宋体" w:hAnsi="宋体" w:eastAsia="宋体" w:cs="宋体"/>
          <w:color w:val="auto"/>
          <w:sz w:val="24"/>
          <w:szCs w:val="20"/>
          <w:highlight w:val="none"/>
        </w:rPr>
        <w:t>A 投标人资格要求（适用于已进行资格预审的）</w:t>
      </w:r>
      <w:bookmarkEnd w:id="356"/>
      <w:bookmarkEnd w:id="357"/>
      <w:bookmarkEnd w:id="358"/>
      <w:bookmarkEnd w:id="359"/>
      <w:bookmarkEnd w:id="360"/>
      <w:bookmarkEnd w:id="361"/>
      <w:bookmarkEnd w:id="362"/>
      <w:bookmarkEnd w:id="363"/>
      <w:bookmarkEnd w:id="364"/>
      <w:bookmarkEnd w:id="36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投标人应是收到招标人发出投标邀请书的单位。</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366" w:name="_Toc144974502"/>
      <w:bookmarkStart w:id="367" w:name="_Toc179632551"/>
      <w:bookmarkStart w:id="368" w:name="_Toc27249"/>
      <w:bookmarkStart w:id="369" w:name="_Toc23720"/>
      <w:bookmarkStart w:id="370" w:name="_Toc3509"/>
      <w:bookmarkStart w:id="371" w:name="_Toc32287"/>
      <w:bookmarkStart w:id="372" w:name="_Toc152042310"/>
      <w:bookmarkStart w:id="373" w:name="_Toc5598"/>
      <w:bookmarkStart w:id="374" w:name="_Toc152045534"/>
      <w:bookmarkStart w:id="375" w:name="_Toc59810299"/>
      <w:r>
        <w:rPr>
          <w:rFonts w:hint="eastAsia" w:ascii="宋体" w:hAnsi="宋体" w:eastAsia="宋体" w:cs="宋体"/>
          <w:color w:val="auto"/>
          <w:sz w:val="24"/>
          <w:szCs w:val="20"/>
          <w:highlight w:val="none"/>
        </w:rPr>
        <w:t>1.4</w:t>
      </w:r>
      <w:r>
        <w:rPr>
          <w:rFonts w:hint="eastAsia" w:ascii="宋体" w:hAnsi="宋体" w:eastAsia="宋体" w:cs="宋体"/>
          <w:color w:val="auto"/>
          <w:highlight w:val="none"/>
        </w:rPr>
        <w:t xml:space="preserve"> </w:t>
      </w:r>
      <w:r>
        <w:rPr>
          <w:rFonts w:hint="eastAsia" w:ascii="宋体" w:hAnsi="宋体" w:eastAsia="宋体" w:cs="宋体"/>
          <w:color w:val="auto"/>
          <w:sz w:val="24"/>
          <w:szCs w:val="20"/>
          <w:highlight w:val="none"/>
        </w:rPr>
        <w:t>B 投标人资格要求（适用于未进行资格预审的）</w:t>
      </w:r>
      <w:bookmarkEnd w:id="366"/>
      <w:bookmarkEnd w:id="367"/>
      <w:bookmarkEnd w:id="368"/>
      <w:bookmarkEnd w:id="369"/>
      <w:bookmarkEnd w:id="370"/>
      <w:bookmarkEnd w:id="371"/>
      <w:bookmarkEnd w:id="372"/>
      <w:bookmarkEnd w:id="373"/>
      <w:bookmarkEnd w:id="374"/>
      <w:bookmarkEnd w:id="37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1.4.1投标人应具备承担本标段施工的资质条件、能力和信誉。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（1）资质条件、</w:t>
      </w:r>
      <w:r>
        <w:rPr>
          <w:rFonts w:hint="eastAsia" w:ascii="宋体" w:hAnsi="宋体" w:cs="宋体"/>
          <w:color w:val="auto"/>
          <w:highlight w:val="none"/>
          <w:lang w:eastAsia="zh-CN"/>
        </w:rPr>
        <w:t>独立法人资格</w:t>
      </w:r>
      <w:r>
        <w:rPr>
          <w:rFonts w:hint="eastAsia" w:ascii="宋体" w:hAnsi="宋体" w:eastAsia="宋体" w:cs="宋体"/>
          <w:color w:val="auto"/>
          <w:highlight w:val="none"/>
        </w:rPr>
        <w:t>及安全生产条件：见投标人须知前附表；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（2）财务要求：见投标人须知前附表；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（3）业绩要求：见投标人须知前附表；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（4）投标截止日投标资格情况要求：见投标人须知前附表；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（5）项目经理资格：见投标人须知前附表；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（6）其他要求：见投标人须知前附表。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1.4.2 投标人须知前附表规定接受联合体投标的，除应符合本章第1.4.1项和投标人须知前附表的要求外，还应遵守以下规定： </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（1）联合体各方应按招标文件提供的格式签订</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，明确联合体牵头人和各方权利义务</w:t>
      </w:r>
      <w:r>
        <w:rPr>
          <w:rFonts w:hint="eastAsia" w:ascii="宋体" w:hAnsi="宋体" w:eastAsia="宋体" w:cs="宋体"/>
          <w:snapToGrid w:val="0"/>
          <w:kern w:val="0"/>
          <w:szCs w:val="21"/>
          <w:lang w:eastAsia="zh-CN"/>
        </w:rPr>
        <w:t>，</w:t>
      </w:r>
      <w:r>
        <w:rPr>
          <w:rFonts w:hint="eastAsia" w:ascii="宋体" w:hAnsi="宋体" w:eastAsia="宋体" w:cs="宋体"/>
          <w:color w:val="auto"/>
          <w:highlight w:val="none"/>
        </w:rPr>
        <w:t>并承诺就中标项目向招标人承担连带责任；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（2）联合体各方均应当具备承担招标项目的相应能力，</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约定同一专业分工由两个及以上单位共同承担的，按照资质等级较低的单位确定资质等级；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（3）联合体各方不得再以自己名义单独或参加其他联合体在</w:t>
      </w:r>
      <w:r>
        <w:rPr>
          <w:rFonts w:hint="eastAsia" w:ascii="宋体" w:hAnsi="宋体" w:eastAsia="宋体" w:cs="宋体"/>
          <w:snapToGrid w:val="0"/>
          <w:kern w:val="0"/>
          <w:szCs w:val="21"/>
          <w:lang w:val="en-US" w:eastAsia="zh-CN"/>
        </w:rPr>
        <w:t>本招标项目</w:t>
      </w:r>
      <w:r>
        <w:rPr>
          <w:rFonts w:hint="eastAsia" w:ascii="宋体" w:hAnsi="宋体" w:eastAsia="宋体" w:cs="宋体"/>
          <w:color w:val="auto"/>
          <w:highlight w:val="none"/>
        </w:rPr>
        <w:t>同一标段中投标</w:t>
      </w:r>
      <w:r>
        <w:rPr>
          <w:rFonts w:hint="eastAsia" w:ascii="宋体" w:hAnsi="宋体" w:eastAsia="宋体" w:cs="宋体"/>
          <w:snapToGrid w:val="0"/>
          <w:kern w:val="0"/>
          <w:szCs w:val="21"/>
          <w:lang w:eastAsia="zh-CN"/>
        </w:rPr>
        <w:t>，</w:t>
      </w:r>
      <w:r>
        <w:rPr>
          <w:rFonts w:hint="eastAsia" w:ascii="宋体" w:hAnsi="宋体" w:eastAsia="宋体" w:cs="宋体"/>
          <w:snapToGrid w:val="0"/>
          <w:kern w:val="0"/>
          <w:szCs w:val="21"/>
          <w:lang w:val="en-US" w:eastAsia="zh-CN"/>
        </w:rPr>
        <w:t>否则各相关投标均无效</w:t>
      </w:r>
      <w:r>
        <w:rPr>
          <w:rFonts w:hint="eastAsia" w:ascii="宋体" w:hAnsi="宋体" w:eastAsia="宋体" w:cs="宋体"/>
          <w:color w:val="auto"/>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1.4.3 投标人不得存在下列情形之一：</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bookmarkStart w:id="376" w:name="_Toc152045535"/>
      <w:bookmarkStart w:id="377" w:name="_Toc152042311"/>
      <w:bookmarkStart w:id="378" w:name="_Toc144974503"/>
      <w:bookmarkStart w:id="379" w:name="_Toc179632552"/>
      <w:r>
        <w:rPr>
          <w:rFonts w:hint="eastAsia" w:ascii="宋体" w:hAnsi="宋体" w:eastAsia="宋体" w:cs="宋体"/>
          <w:color w:val="auto"/>
          <w:highlight w:val="none"/>
        </w:rPr>
        <w:t>（1）与招标人存在利害关系可能影响招标公正性的法人、其他组织或者个人；</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（2）为本标段前期准备提供设计或咨询服务的，但设计施工总承包的除外；</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（3）为本标段的监理人；</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（4）为本标段的代建人；</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（5）为本标段提供招标代理服务的；</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（6）与本标段的监理人或代建人或招标代理机构同为一个法定代表人的；</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（7）与本标段的监理人或代建人或招标代理机构</w:t>
      </w:r>
      <w:r>
        <w:rPr>
          <w:rFonts w:hint="eastAsia" w:ascii="宋体" w:hAnsi="宋体" w:eastAsia="宋体" w:cs="宋体"/>
          <w:color w:val="auto"/>
          <w:highlight w:val="none"/>
          <w:lang w:eastAsia="zh-CN"/>
        </w:rPr>
        <w:t>存在</w:t>
      </w:r>
      <w:r>
        <w:rPr>
          <w:rFonts w:hint="eastAsia" w:ascii="宋体" w:hAnsi="宋体" w:eastAsia="宋体" w:cs="宋体"/>
          <w:color w:val="auto"/>
          <w:highlight w:val="none"/>
        </w:rPr>
        <w:t>控股或参股的；</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（8）与本标段的监理人或代建人或招标代理机构</w:t>
      </w:r>
      <w:r>
        <w:rPr>
          <w:rFonts w:hint="eastAsia" w:ascii="宋体" w:hAnsi="宋体" w:eastAsia="宋体" w:cs="宋体"/>
          <w:color w:val="auto"/>
          <w:highlight w:val="none"/>
          <w:lang w:eastAsia="zh-CN"/>
        </w:rPr>
        <w:t>存在</w:t>
      </w:r>
      <w:r>
        <w:rPr>
          <w:rFonts w:hint="eastAsia" w:ascii="宋体" w:hAnsi="宋体" w:eastAsia="宋体" w:cs="宋体"/>
          <w:color w:val="auto"/>
          <w:highlight w:val="none"/>
        </w:rPr>
        <w:t>任职或工作的；</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（9）</w:t>
      </w:r>
      <w:r>
        <w:rPr>
          <w:rFonts w:hint="eastAsia" w:ascii="宋体" w:hAnsi="宋体" w:eastAsia="宋体" w:cs="宋体"/>
          <w:color w:val="auto"/>
          <w:szCs w:val="21"/>
          <w:highlight w:val="none"/>
        </w:rPr>
        <w:t>被责令停产停业、暂扣或者吊销许可证、暂扣或者吊销执照</w:t>
      </w:r>
      <w:r>
        <w:rPr>
          <w:rFonts w:hint="eastAsia" w:ascii="宋体" w:hAnsi="宋体" w:eastAsia="宋体" w:cs="宋体"/>
          <w:color w:val="auto"/>
          <w:highlight w:val="none"/>
        </w:rPr>
        <w:t>；</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（10）被国家、重庆市（含市或任意区县）有关行政部门处以暂停投标资格行政处罚，且在处罚期限内的；</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（11）</w:t>
      </w:r>
      <w:r>
        <w:rPr>
          <w:rFonts w:hint="eastAsia" w:ascii="宋体" w:hAnsi="宋体" w:eastAsia="宋体" w:cs="宋体"/>
          <w:color w:val="auto"/>
          <w:szCs w:val="21"/>
          <w:highlight w:val="none"/>
        </w:rPr>
        <w:t>进入清算程序，或被宣告破产，或其他丧失履约能力的情形</w:t>
      </w:r>
      <w:r>
        <w:rPr>
          <w:rFonts w:hint="eastAsia" w:ascii="宋体" w:hAnsi="宋体" w:eastAsia="宋体" w:cs="宋体"/>
          <w:color w:val="auto"/>
          <w:highlight w:val="none"/>
        </w:rPr>
        <w:t>；</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lang w:eastAsia="zh-CN"/>
        </w:rPr>
        <w:t>）</w:t>
      </w:r>
      <w:r>
        <w:rPr>
          <w:rFonts w:hint="eastAsia" w:ascii="宋体" w:hAnsi="宋体" w:eastAsia="宋体" w:cs="宋体"/>
          <w:snapToGrid w:val="0"/>
          <w:kern w:val="0"/>
          <w:szCs w:val="21"/>
        </w:rPr>
        <w:t>被市场监督管理机关在全国企业信用信息公示系统中列入严重违法失信企业名单</w:t>
      </w:r>
      <w:r>
        <w:rPr>
          <w:rFonts w:hint="eastAsia" w:ascii="宋体" w:hAnsi="宋体" w:eastAsia="宋体" w:cs="宋体"/>
          <w:snapToGrid w:val="0"/>
          <w:kern w:val="0"/>
          <w:szCs w:val="21"/>
          <w:lang w:eastAsia="zh-CN"/>
        </w:rPr>
        <w:t>；</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13</w:t>
      </w:r>
      <w:r>
        <w:rPr>
          <w:rFonts w:hint="eastAsia" w:ascii="宋体" w:hAnsi="宋体" w:eastAsia="宋体" w:cs="宋体"/>
          <w:color w:val="auto"/>
          <w:highlight w:val="none"/>
        </w:rPr>
        <w:t>）单位负责人为同一人或者存在控股、管理关系的不同单位，不得在同一标段中同时投标。</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380" w:name="_Toc25857"/>
      <w:bookmarkStart w:id="381" w:name="_Toc23417"/>
      <w:bookmarkStart w:id="382" w:name="_Toc24095"/>
      <w:bookmarkStart w:id="383" w:name="_Toc19500"/>
      <w:bookmarkStart w:id="384" w:name="_Toc31847"/>
      <w:bookmarkStart w:id="385" w:name="_Toc59810300"/>
      <w:r>
        <w:rPr>
          <w:rFonts w:hint="eastAsia" w:ascii="宋体" w:hAnsi="宋体" w:eastAsia="宋体" w:cs="宋体"/>
          <w:color w:val="auto"/>
          <w:sz w:val="24"/>
          <w:szCs w:val="20"/>
          <w:highlight w:val="none"/>
        </w:rPr>
        <w:t>1.5 费用承担</w:t>
      </w:r>
      <w:bookmarkEnd w:id="376"/>
      <w:bookmarkEnd w:id="377"/>
      <w:bookmarkEnd w:id="378"/>
      <w:bookmarkEnd w:id="379"/>
      <w:bookmarkEnd w:id="380"/>
      <w:bookmarkEnd w:id="381"/>
      <w:bookmarkEnd w:id="382"/>
      <w:bookmarkEnd w:id="383"/>
      <w:bookmarkEnd w:id="384"/>
      <w:bookmarkEnd w:id="38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投标人准备和参加投标活动发生的费用自理。</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386" w:name="_Toc8487"/>
      <w:bookmarkStart w:id="387" w:name="_Toc152042312"/>
      <w:bookmarkStart w:id="388" w:name="_Toc614"/>
      <w:bookmarkStart w:id="389" w:name="_Toc144974504"/>
      <w:bookmarkStart w:id="390" w:name="_Toc32710"/>
      <w:bookmarkStart w:id="391" w:name="_Toc20933"/>
      <w:bookmarkStart w:id="392" w:name="_Toc835"/>
      <w:bookmarkStart w:id="393" w:name="_Toc152045536"/>
      <w:bookmarkStart w:id="394" w:name="_Toc179632553"/>
      <w:bookmarkStart w:id="395" w:name="_Toc59810301"/>
      <w:r>
        <w:rPr>
          <w:rFonts w:hint="eastAsia" w:ascii="宋体" w:hAnsi="宋体" w:eastAsia="宋体" w:cs="宋体"/>
          <w:color w:val="auto"/>
          <w:sz w:val="24"/>
          <w:szCs w:val="20"/>
          <w:highlight w:val="none"/>
        </w:rPr>
        <w:t>1.6 保密</w:t>
      </w:r>
      <w:bookmarkEnd w:id="386"/>
      <w:bookmarkEnd w:id="387"/>
      <w:bookmarkEnd w:id="388"/>
      <w:bookmarkEnd w:id="389"/>
      <w:bookmarkEnd w:id="390"/>
      <w:bookmarkEnd w:id="391"/>
      <w:bookmarkEnd w:id="392"/>
      <w:bookmarkEnd w:id="393"/>
      <w:bookmarkEnd w:id="394"/>
      <w:bookmarkEnd w:id="39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参与招标投标活动的各方应对招标文件和投标文件中的商业和技术等秘密保密，违者应对由此造成的后果承担法律责任。 </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396" w:name="_Toc144974505"/>
      <w:bookmarkStart w:id="397" w:name="_Toc152042313"/>
      <w:bookmarkStart w:id="398" w:name="_Toc4974"/>
      <w:bookmarkStart w:id="399" w:name="_Toc28112"/>
      <w:bookmarkStart w:id="400" w:name="_Toc152045537"/>
      <w:bookmarkStart w:id="401" w:name="_Toc16344"/>
      <w:bookmarkStart w:id="402" w:name="_Toc11671"/>
      <w:bookmarkStart w:id="403" w:name="_Toc179632554"/>
      <w:bookmarkStart w:id="404" w:name="_Toc26277"/>
      <w:bookmarkStart w:id="405" w:name="_Toc59810302"/>
      <w:r>
        <w:rPr>
          <w:rFonts w:hint="eastAsia" w:ascii="宋体" w:hAnsi="宋体" w:eastAsia="宋体" w:cs="宋体"/>
          <w:color w:val="auto"/>
          <w:sz w:val="24"/>
          <w:szCs w:val="20"/>
          <w:highlight w:val="none"/>
        </w:rPr>
        <w:t>1.7 语言</w:t>
      </w:r>
      <w:bookmarkEnd w:id="396"/>
      <w:r>
        <w:rPr>
          <w:rFonts w:hint="eastAsia" w:ascii="宋体" w:hAnsi="宋体" w:eastAsia="宋体" w:cs="宋体"/>
          <w:color w:val="auto"/>
          <w:sz w:val="24"/>
          <w:szCs w:val="20"/>
          <w:highlight w:val="none"/>
        </w:rPr>
        <w:t>文字</w:t>
      </w:r>
      <w:bookmarkEnd w:id="397"/>
      <w:bookmarkEnd w:id="398"/>
      <w:bookmarkEnd w:id="399"/>
      <w:bookmarkEnd w:id="400"/>
      <w:bookmarkEnd w:id="401"/>
      <w:bookmarkEnd w:id="402"/>
      <w:bookmarkEnd w:id="403"/>
      <w:bookmarkEnd w:id="404"/>
      <w:bookmarkEnd w:id="40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除专用术语外，与招标投标有关的语言均使用中文。必要时专用术语应附有中文注释。</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406" w:name="_Toc59810303"/>
      <w:bookmarkStart w:id="407" w:name="_Toc179632555"/>
      <w:bookmarkStart w:id="408" w:name="_Toc1258"/>
      <w:bookmarkStart w:id="409" w:name="_Toc144974506"/>
      <w:bookmarkStart w:id="410" w:name="_Toc2083"/>
      <w:bookmarkStart w:id="411" w:name="_Toc17487"/>
      <w:bookmarkStart w:id="412" w:name="_Toc14413"/>
      <w:bookmarkStart w:id="413" w:name="_Toc152045538"/>
      <w:bookmarkStart w:id="414" w:name="_Toc8928"/>
      <w:bookmarkStart w:id="415" w:name="_Toc152042314"/>
      <w:r>
        <w:rPr>
          <w:rFonts w:hint="eastAsia" w:ascii="宋体" w:hAnsi="宋体" w:eastAsia="宋体" w:cs="宋体"/>
          <w:color w:val="auto"/>
          <w:sz w:val="24"/>
          <w:szCs w:val="20"/>
          <w:highlight w:val="none"/>
        </w:rPr>
        <w:t>1.8 计量单位</w:t>
      </w:r>
      <w:bookmarkEnd w:id="406"/>
      <w:bookmarkEnd w:id="407"/>
      <w:bookmarkEnd w:id="408"/>
      <w:bookmarkEnd w:id="409"/>
      <w:bookmarkEnd w:id="410"/>
      <w:bookmarkEnd w:id="411"/>
      <w:bookmarkEnd w:id="412"/>
      <w:bookmarkEnd w:id="413"/>
      <w:bookmarkEnd w:id="414"/>
      <w:bookmarkEnd w:id="41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所有计量均采用中华人民共和国法定计量单位。</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416" w:name="_Toc23955"/>
      <w:bookmarkStart w:id="417" w:name="_Toc8330"/>
      <w:bookmarkStart w:id="418" w:name="_Toc18175"/>
      <w:bookmarkStart w:id="419" w:name="_Toc1753"/>
      <w:bookmarkStart w:id="420" w:name="_Toc59810304"/>
      <w:bookmarkStart w:id="421" w:name="_Toc29048"/>
      <w:bookmarkStart w:id="422" w:name="_Toc221950112"/>
      <w:r>
        <w:rPr>
          <w:rFonts w:hint="eastAsia" w:ascii="宋体" w:hAnsi="宋体" w:eastAsia="宋体" w:cs="宋体"/>
          <w:color w:val="auto"/>
          <w:sz w:val="24"/>
          <w:szCs w:val="20"/>
          <w:highlight w:val="none"/>
        </w:rPr>
        <w:t>1.9踏勘现场</w:t>
      </w:r>
      <w:bookmarkEnd w:id="416"/>
      <w:bookmarkEnd w:id="417"/>
      <w:bookmarkEnd w:id="418"/>
      <w:bookmarkEnd w:id="419"/>
      <w:bookmarkEnd w:id="420"/>
      <w:bookmarkEnd w:id="42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1.9.1投标人须知前附表规定组织踏勘现场的，招标人按投标人须知前附表规定的时间、 地点组织投标人踏勘项目现场。</w:t>
      </w:r>
      <w:bookmarkEnd w:id="42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1.9.2 投标人踏勘现场发生的费用自理。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1.9.3 除招标人的原因外，投标人自行负责在踏勘现场中所发生的人员伤亡和财产损失。</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1.9.4 招标人在踏勘现场中介绍的工程场地和相关的周边环境情况，供投标人在编制投标文件时参考，招标人不对投标人据此作出的判断和决策负责。</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423" w:name="_Toc20611"/>
      <w:bookmarkStart w:id="424" w:name="_Toc27120"/>
      <w:bookmarkStart w:id="425" w:name="_Toc59810305"/>
      <w:bookmarkStart w:id="426" w:name="_Toc26046"/>
      <w:bookmarkStart w:id="427" w:name="_Toc22914"/>
      <w:bookmarkStart w:id="428" w:name="_Toc27310"/>
      <w:r>
        <w:rPr>
          <w:rFonts w:hint="eastAsia" w:ascii="宋体" w:hAnsi="宋体" w:eastAsia="宋体" w:cs="宋体"/>
          <w:color w:val="auto"/>
          <w:sz w:val="24"/>
          <w:szCs w:val="20"/>
          <w:highlight w:val="none"/>
        </w:rPr>
        <w:t>1.10投标预备会</w:t>
      </w:r>
      <w:bookmarkEnd w:id="423"/>
      <w:bookmarkEnd w:id="424"/>
      <w:bookmarkEnd w:id="425"/>
      <w:bookmarkEnd w:id="426"/>
      <w:bookmarkEnd w:id="427"/>
      <w:bookmarkEnd w:id="42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1.10.1投标人须知前附表规定召开投标预备会的，招标人按投标人须知前附表规定的时间和地点召开投标预备会，澄清投标人提出的问题。</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1.10.2 在投标预备会召开前，投标人应以书面形式（包括信函、电报、传真等可以有形地表现所载内容的形式，下同）将需要招标人澄清的问题送达招标人。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1.10.3 在投标人须知前附表规定的投标截止时间15天前，招标人将对投标人所提问题进行澄清，以书面形式在指定的投标人提问区或者相应法定网站发布。该澄清通知为招标文件的组成部分。</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429" w:name="_Toc26270"/>
      <w:bookmarkStart w:id="430" w:name="_Toc25244"/>
      <w:bookmarkStart w:id="431" w:name="_Toc5137"/>
      <w:bookmarkStart w:id="432" w:name="_Toc31038"/>
      <w:bookmarkStart w:id="433" w:name="_Toc59810306"/>
      <w:bookmarkStart w:id="434" w:name="_Toc29838"/>
      <w:r>
        <w:rPr>
          <w:rFonts w:hint="eastAsia" w:ascii="宋体" w:hAnsi="宋体" w:eastAsia="宋体" w:cs="宋体"/>
          <w:color w:val="auto"/>
          <w:sz w:val="24"/>
          <w:szCs w:val="20"/>
          <w:highlight w:val="none"/>
        </w:rPr>
        <w:t>1.11分包</w:t>
      </w:r>
      <w:bookmarkEnd w:id="429"/>
      <w:bookmarkEnd w:id="430"/>
      <w:bookmarkEnd w:id="431"/>
      <w:bookmarkEnd w:id="432"/>
      <w:bookmarkEnd w:id="433"/>
      <w:bookmarkEnd w:id="43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vanish/>
          <w:color w:val="auto"/>
          <w:highlight w:val="none"/>
        </w:rPr>
        <w:t xml:space="preserve">招要11 </w:t>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r>
        <w:rPr>
          <w:rFonts w:hint="eastAsia" w:ascii="宋体" w:hAnsi="宋体" w:eastAsia="宋体" w:cs="宋体"/>
          <w:vanish/>
          <w:color w:val="auto"/>
          <w:highlight w:val="none"/>
        </w:rPr>
        <w:pgNum/>
      </w:r>
      <w:bookmarkStart w:id="435" w:name="_Toc221950129"/>
      <w:r>
        <w:rPr>
          <w:rFonts w:hint="eastAsia" w:ascii="宋体" w:hAnsi="宋体" w:eastAsia="宋体" w:cs="宋体"/>
          <w:vanish/>
          <w:color w:val="auto"/>
          <w:highlight w:val="none"/>
        </w:rPr>
        <w:t>1.111.11</w:t>
      </w:r>
      <w:r>
        <w:rPr>
          <w:rFonts w:hint="eastAsia" w:ascii="宋体" w:hAnsi="宋体" w:eastAsia="宋体" w:cs="宋体"/>
          <w:color w:val="auto"/>
          <w:highlight w:val="none"/>
        </w:rPr>
        <w:t>在投标人须知前附表规定允许分包的，分包的内容，分包金额，接受分包的第三人资质要求见投标人须知前附表。投标人应在投标文件中明确是否在中标后将中标项目的部分非主体、非关键性工作进行分包。</w:t>
      </w:r>
      <w:bookmarkEnd w:id="435"/>
      <w:bookmarkStart w:id="436" w:name="_Toc221950130"/>
      <w:r>
        <w:rPr>
          <w:rFonts w:hint="eastAsia" w:ascii="宋体" w:hAnsi="宋体" w:eastAsia="宋体" w:cs="宋体"/>
          <w:color w:val="auto"/>
          <w:highlight w:val="none"/>
        </w:rPr>
        <w:t>投标人拟分包时，</w:t>
      </w:r>
      <w:bookmarkStart w:id="437" w:name="_Toc221950131"/>
      <w:r>
        <w:rPr>
          <w:rFonts w:hint="eastAsia" w:ascii="宋体" w:hAnsi="宋体" w:eastAsia="宋体" w:cs="宋体"/>
          <w:color w:val="auto"/>
          <w:highlight w:val="none"/>
        </w:rPr>
        <w:t>分包人应具备与分包工程的标准和规模相适应的资质和业绩，在人力、设备、资金等方面具有承担分包工程施工的能力</w:t>
      </w:r>
      <w:bookmarkEnd w:id="437"/>
      <w:r>
        <w:rPr>
          <w:rFonts w:hint="eastAsia" w:ascii="宋体" w:hAnsi="宋体" w:eastAsia="宋体" w:cs="宋体"/>
          <w:color w:val="auto"/>
          <w:highlight w:val="none"/>
        </w:rPr>
        <w:t>。投标人应在投标文件中提供分包协议、分包人的资质证书及营业执照复印件、人员、设备和业绩资料表、分包的工程项目和工程量。</w:t>
      </w:r>
      <w:bookmarkEnd w:id="436"/>
    </w:p>
    <w:p>
      <w:pPr>
        <w:keepNext/>
        <w:keepLines/>
        <w:pageBreakBefore w:val="0"/>
        <w:kinsoku/>
        <w:wordWrap/>
        <w:overflowPunct/>
        <w:topLinePunct w:val="0"/>
        <w:bidi w:val="0"/>
        <w:spacing w:line="360" w:lineRule="auto"/>
        <w:textAlignment w:val="auto"/>
        <w:outlineLvl w:val="2"/>
        <w:rPr>
          <w:rFonts w:hint="eastAsia" w:ascii="宋体" w:hAnsi="宋体" w:eastAsia="宋体" w:cs="宋体"/>
          <w:b/>
          <w:color w:val="auto"/>
          <w:sz w:val="24"/>
          <w:highlight w:val="none"/>
        </w:rPr>
      </w:pPr>
      <w:bookmarkStart w:id="438" w:name="_Toc31478"/>
      <w:bookmarkStart w:id="439" w:name="_Toc32275"/>
      <w:bookmarkStart w:id="440" w:name="_Toc59810307"/>
      <w:bookmarkStart w:id="441" w:name="_Toc6169"/>
      <w:bookmarkStart w:id="442" w:name="_Toc5102"/>
      <w:bookmarkStart w:id="443" w:name="_Toc26080"/>
      <w:bookmarkStart w:id="444" w:name="_Toc221950134"/>
      <w:bookmarkStart w:id="445" w:name="_Toc179632559"/>
      <w:r>
        <w:rPr>
          <w:rFonts w:hint="eastAsia" w:ascii="宋体" w:hAnsi="宋体" w:eastAsia="宋体" w:cs="宋体"/>
          <w:color w:val="auto"/>
          <w:sz w:val="24"/>
          <w:szCs w:val="20"/>
          <w:highlight w:val="none"/>
        </w:rPr>
        <w:t>1.12偏离</w:t>
      </w:r>
      <w:bookmarkEnd w:id="438"/>
      <w:bookmarkEnd w:id="439"/>
      <w:bookmarkEnd w:id="440"/>
      <w:bookmarkEnd w:id="441"/>
      <w:bookmarkEnd w:id="442"/>
      <w:bookmarkEnd w:id="443"/>
    </w:p>
    <w:bookmarkEnd w:id="444"/>
    <w:bookmarkEnd w:id="445"/>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bookmarkStart w:id="446" w:name="_Toc221950135"/>
      <w:r>
        <w:rPr>
          <w:rFonts w:hint="eastAsia" w:ascii="宋体" w:hAnsi="宋体" w:eastAsia="宋体" w:cs="宋体"/>
          <w:color w:val="auto"/>
          <w:highlight w:val="none"/>
        </w:rPr>
        <w:t>投标文件不允许偏离招标文件的实质性要求和条件</w:t>
      </w:r>
      <w:bookmarkEnd w:id="446"/>
      <w:r>
        <w:rPr>
          <w:rFonts w:hint="eastAsia" w:ascii="宋体" w:hAnsi="宋体" w:eastAsia="宋体" w:cs="宋体"/>
          <w:color w:val="auto"/>
          <w:highlight w:val="none"/>
        </w:rPr>
        <w:t>。投标文件偏离招标文件的非实质性要求和条件的，其处理方式见投标人须知前附表。</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447" w:name="_Toc1910"/>
      <w:bookmarkStart w:id="448" w:name="_Toc16326"/>
      <w:bookmarkStart w:id="449" w:name="_Toc144974510"/>
      <w:bookmarkStart w:id="450" w:name="_Toc229408464"/>
      <w:bookmarkStart w:id="451" w:name="_Toc14347"/>
      <w:bookmarkStart w:id="452" w:name="_Toc31739"/>
      <w:bookmarkStart w:id="453" w:name="_Toc168476060"/>
      <w:bookmarkStart w:id="454" w:name="_Toc8229"/>
      <w:bookmarkStart w:id="455" w:name="_Toc229305343"/>
      <w:bookmarkStart w:id="456" w:name="_Toc222030985"/>
      <w:bookmarkStart w:id="457" w:name="_Toc222029483"/>
      <w:bookmarkStart w:id="458" w:name="_Toc222032652"/>
      <w:bookmarkStart w:id="459" w:name="_Toc222033834"/>
      <w:bookmarkStart w:id="460" w:name="_Toc59810308"/>
      <w:bookmarkStart w:id="461" w:name="_Toc221950136"/>
      <w:bookmarkStart w:id="462" w:name="_Toc168475657"/>
      <w:r>
        <w:rPr>
          <w:rFonts w:hint="eastAsia" w:ascii="宋体" w:hAnsi="宋体" w:eastAsia="宋体" w:cs="宋体"/>
          <w:color w:val="auto"/>
          <w:highlight w:val="none"/>
        </w:rPr>
        <w:t>2. 招标文件</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463" w:name="_Toc19219"/>
      <w:bookmarkStart w:id="464" w:name="_Toc152042319"/>
      <w:bookmarkStart w:id="465" w:name="_Toc179632561"/>
      <w:bookmarkStart w:id="466" w:name="_Toc29578"/>
      <w:bookmarkStart w:id="467" w:name="_Toc59810309"/>
      <w:bookmarkStart w:id="468" w:name="_Toc6896"/>
      <w:bookmarkStart w:id="469" w:name="_Toc1133"/>
      <w:bookmarkStart w:id="470" w:name="_Toc152045543"/>
      <w:bookmarkStart w:id="471" w:name="_Toc22578"/>
      <w:bookmarkStart w:id="472" w:name="_Toc144974511"/>
      <w:r>
        <w:rPr>
          <w:rFonts w:hint="eastAsia" w:ascii="宋体" w:hAnsi="宋体" w:eastAsia="宋体" w:cs="宋体"/>
          <w:color w:val="auto"/>
          <w:sz w:val="24"/>
          <w:szCs w:val="20"/>
          <w:highlight w:val="none"/>
        </w:rPr>
        <w:t>2.1 招标文件的组成</w:t>
      </w:r>
      <w:bookmarkEnd w:id="463"/>
      <w:bookmarkEnd w:id="464"/>
      <w:bookmarkEnd w:id="465"/>
      <w:bookmarkEnd w:id="466"/>
      <w:bookmarkEnd w:id="467"/>
      <w:bookmarkEnd w:id="468"/>
      <w:bookmarkEnd w:id="469"/>
      <w:bookmarkEnd w:id="470"/>
      <w:bookmarkEnd w:id="471"/>
      <w:bookmarkEnd w:id="472"/>
    </w:p>
    <w:p>
      <w:pPr>
        <w:pageBreakBefore w:val="0"/>
        <w:kinsoku/>
        <w:wordWrap/>
        <w:overflowPunct/>
        <w:topLinePunct w:val="0"/>
        <w:bidi w:val="0"/>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highlight w:val="none"/>
        </w:rPr>
        <w:t>　　本招标文件包括：</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（1）招标公告（或投标邀请书）；</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（2）投标人须知；</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（3）评标办法；</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（4）合同条款及格式；</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（5）工程量清单； </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（6）图纸； </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（7）技术标准和要求； </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（8）投标文件格式；</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（9）投标人须知前附表规定的其他材料。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根据本章第1.10款、第2.2款和第2.3款对招标文件所作的澄清、修改，构成招标文件的组成部分。</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473" w:name="_Toc11197"/>
      <w:bookmarkStart w:id="474" w:name="_Toc14072"/>
      <w:bookmarkStart w:id="475" w:name="_Toc15898"/>
      <w:bookmarkStart w:id="476" w:name="_Toc59810310"/>
      <w:bookmarkStart w:id="477" w:name="_Toc16510"/>
      <w:bookmarkStart w:id="478" w:name="_Toc11131"/>
      <w:bookmarkStart w:id="479" w:name="_Toc221950142"/>
      <w:r>
        <w:rPr>
          <w:rFonts w:hint="eastAsia" w:ascii="宋体" w:hAnsi="宋体" w:eastAsia="宋体" w:cs="宋体"/>
          <w:color w:val="auto"/>
          <w:sz w:val="24"/>
          <w:szCs w:val="20"/>
          <w:highlight w:val="none"/>
        </w:rPr>
        <w:t>2.2招标文件的澄清</w:t>
      </w:r>
      <w:bookmarkEnd w:id="473"/>
      <w:bookmarkEnd w:id="474"/>
      <w:bookmarkEnd w:id="475"/>
      <w:bookmarkEnd w:id="476"/>
      <w:bookmarkEnd w:id="477"/>
      <w:bookmarkEnd w:id="478"/>
    </w:p>
    <w:bookmarkEnd w:id="479"/>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2.2.1投标人应仔细阅读和检查招标文件的全部内容。</w:t>
      </w:r>
      <w:r>
        <w:rPr>
          <w:rFonts w:hint="eastAsia" w:ascii="宋体" w:hAnsi="宋体" w:eastAsia="宋体" w:cs="宋体"/>
          <w:color w:val="auto"/>
          <w:szCs w:val="21"/>
          <w:highlight w:val="none"/>
        </w:rPr>
        <w:t>如发现缺页或附件不全，应及时向招标人提出，以便补齐。</w:t>
      </w:r>
      <w:r>
        <w:rPr>
          <w:rFonts w:hint="eastAsia" w:ascii="宋体" w:hAnsi="宋体" w:eastAsia="宋体" w:cs="宋体"/>
          <w:color w:val="auto"/>
          <w:highlight w:val="none"/>
        </w:rPr>
        <w:t>如有疑问，应在投标人须知前附表规定的时间前在相应法定网站通过重庆市电子招投标系统提出澄清申请，要求招标人对招标文件予以澄清。</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2.2.2 招标文件的澄清将在截止时间15天前，通过重庆市电子招投标系统在相应法定网站发布，但不指明澄清问题的来源。如果澄清通知发出的时间距投标截止时间不足15天，投标截止时间应相应延长。</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2.2.3  招标人对招标文件的修改内容可能影响投标文件编制的，须在投标截止时间15日前发布，发布时间至投标截止时间不足15日的，须相应延后投标截止时间。</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2.2.4  投标人对招标文件和澄清修改仍有异议的，可于投标截止时间10日前，</w:t>
      </w:r>
      <w:r>
        <w:rPr>
          <w:rFonts w:hint="eastAsia" w:ascii="宋体" w:hAnsi="宋体" w:eastAsia="宋体" w:cs="宋体"/>
          <w:snapToGrid w:val="0"/>
          <w:kern w:val="0"/>
          <w:szCs w:val="21"/>
        </w:rPr>
        <w:t>以书面形式</w:t>
      </w:r>
      <w:r>
        <w:rPr>
          <w:rFonts w:hint="eastAsia" w:ascii="宋体" w:hAnsi="宋体" w:eastAsia="宋体" w:cs="宋体"/>
          <w:snapToGrid w:val="0"/>
          <w:kern w:val="0"/>
          <w:szCs w:val="21"/>
          <w:lang w:val="en-US" w:eastAsia="zh-CN"/>
        </w:rPr>
        <w:t>向</w:t>
      </w:r>
      <w:r>
        <w:rPr>
          <w:rFonts w:hint="eastAsia" w:ascii="宋体" w:hAnsi="宋体" w:eastAsia="宋体" w:cs="宋体"/>
          <w:snapToGrid w:val="0"/>
          <w:kern w:val="0"/>
          <w:szCs w:val="21"/>
        </w:rPr>
        <w:t>招标人或招标代理机构</w:t>
      </w:r>
      <w:r>
        <w:rPr>
          <w:rFonts w:hint="eastAsia" w:ascii="宋体" w:hAnsi="宋体" w:eastAsia="宋体" w:cs="宋体"/>
          <w:color w:val="auto"/>
          <w:highlight w:val="none"/>
        </w:rPr>
        <w:t>。招标人应将答复以修改的形式在相应法定网站发布。修改内容可能影响投标文件编制的，须在投标截止时间15日前发布，发布时间至投标截止时间不足15日的，须相应延后投标截止时间。</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480" w:name="_Toc59810311"/>
      <w:bookmarkStart w:id="481" w:name="_Toc10389"/>
      <w:bookmarkStart w:id="482" w:name="_Toc15317"/>
      <w:bookmarkStart w:id="483" w:name="_Toc4718"/>
      <w:bookmarkStart w:id="484" w:name="_Toc1665"/>
      <w:bookmarkStart w:id="485" w:name="_Toc13451"/>
      <w:r>
        <w:rPr>
          <w:rFonts w:hint="eastAsia" w:ascii="宋体" w:hAnsi="宋体" w:eastAsia="宋体" w:cs="宋体"/>
          <w:color w:val="auto"/>
          <w:sz w:val="24"/>
          <w:szCs w:val="20"/>
          <w:highlight w:val="none"/>
        </w:rPr>
        <w:t>2.3招标文件的修改</w:t>
      </w:r>
      <w:bookmarkEnd w:id="480"/>
      <w:bookmarkEnd w:id="481"/>
      <w:bookmarkEnd w:id="482"/>
      <w:bookmarkEnd w:id="483"/>
      <w:bookmarkEnd w:id="484"/>
      <w:bookmarkEnd w:id="48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bookmarkStart w:id="486" w:name="_Toc222033835"/>
      <w:bookmarkStart w:id="487" w:name="_Toc222029484"/>
      <w:bookmarkStart w:id="488" w:name="_Toc168475661"/>
      <w:bookmarkStart w:id="489" w:name="_Toc221950151"/>
      <w:bookmarkStart w:id="490" w:name="_Toc144974514"/>
      <w:bookmarkStart w:id="491" w:name="_Toc168476064"/>
      <w:bookmarkStart w:id="492" w:name="_Toc229305344"/>
      <w:bookmarkStart w:id="493" w:name="_Toc222032653"/>
      <w:bookmarkStart w:id="494" w:name="_Toc222030986"/>
      <w:bookmarkStart w:id="495" w:name="_Toc229408465"/>
      <w:r>
        <w:rPr>
          <w:rFonts w:hint="eastAsia" w:ascii="宋体" w:hAnsi="宋体" w:eastAsia="宋体" w:cs="宋体"/>
          <w:color w:val="auto"/>
          <w:highlight w:val="none"/>
        </w:rPr>
        <w:t>按照本章2.2招标文件的澄清相关内容及方式执行。</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496" w:name="_Toc21980"/>
      <w:bookmarkStart w:id="497" w:name="_Toc26372"/>
      <w:bookmarkStart w:id="498" w:name="_Toc6020"/>
      <w:bookmarkStart w:id="499" w:name="_Toc59810312"/>
      <w:bookmarkStart w:id="500" w:name="_Toc20907"/>
      <w:bookmarkStart w:id="501" w:name="_Toc2217"/>
      <w:r>
        <w:rPr>
          <w:rFonts w:hint="eastAsia" w:ascii="宋体" w:hAnsi="宋体" w:eastAsia="宋体" w:cs="宋体"/>
          <w:color w:val="auto"/>
          <w:highlight w:val="none"/>
        </w:rPr>
        <w:t>3. 投标文件</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02" w:name="_Toc152042323"/>
      <w:bookmarkStart w:id="503" w:name="_Toc1014"/>
      <w:bookmarkStart w:id="504" w:name="_Toc6657"/>
      <w:bookmarkStart w:id="505" w:name="_Toc179632565"/>
      <w:bookmarkStart w:id="506" w:name="_Toc152045547"/>
      <w:bookmarkStart w:id="507" w:name="_Toc19122"/>
      <w:bookmarkStart w:id="508" w:name="_Toc2630"/>
      <w:bookmarkStart w:id="509" w:name="_Toc144974515"/>
      <w:bookmarkStart w:id="510" w:name="_Toc59810313"/>
      <w:bookmarkStart w:id="511" w:name="_Toc9796"/>
      <w:r>
        <w:rPr>
          <w:rFonts w:hint="eastAsia" w:ascii="宋体" w:hAnsi="宋体" w:eastAsia="宋体" w:cs="宋体"/>
          <w:color w:val="auto"/>
          <w:sz w:val="24"/>
          <w:szCs w:val="20"/>
          <w:highlight w:val="none"/>
        </w:rPr>
        <w:t>3.1 投标文件的组成</w:t>
      </w:r>
      <w:bookmarkEnd w:id="502"/>
      <w:bookmarkEnd w:id="503"/>
      <w:bookmarkEnd w:id="504"/>
      <w:bookmarkEnd w:id="505"/>
      <w:bookmarkEnd w:id="506"/>
      <w:bookmarkEnd w:id="507"/>
      <w:bookmarkEnd w:id="508"/>
      <w:bookmarkEnd w:id="509"/>
      <w:bookmarkEnd w:id="510"/>
      <w:bookmarkEnd w:id="511"/>
    </w:p>
    <w:p>
      <w:pPr>
        <w:pageBreakBefore w:val="0"/>
        <w:kinsoku/>
        <w:wordWrap/>
        <w:overflowPunct/>
        <w:topLinePunct w:val="0"/>
        <w:bidi w:val="0"/>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highlight w:val="none"/>
        </w:rPr>
        <w:t>　　3.1.1投标文件应包括下列内容：</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（3）法定代表人身份证明或授权委托书</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w:t>
      </w:r>
      <w:r>
        <w:rPr>
          <w:rFonts w:hint="eastAsia" w:ascii="宋体" w:hAnsi="宋体" w:eastAsia="宋体" w:cs="宋体"/>
        </w:rPr>
        <w:t>投标报价合理性说明</w:t>
      </w:r>
      <w:r>
        <w:rPr>
          <w:rFonts w:hint="eastAsia" w:ascii="宋体" w:hAnsi="宋体" w:eastAsia="宋体" w:cs="宋体"/>
          <w:color w:val="auto"/>
          <w:kern w:val="0"/>
          <w:szCs w:val="21"/>
          <w:highlight w:val="none"/>
          <w:lang w:val="ru-RU"/>
        </w:rPr>
        <w:t>（如有）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lang w:val="ru-RU"/>
        </w:rPr>
        <w:t>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w:t>
      </w:r>
      <w:r>
        <w:rPr>
          <w:rFonts w:hint="eastAsia" w:ascii="宋体" w:hAnsi="宋体" w:eastAsia="宋体" w:cs="宋体"/>
          <w:color w:val="auto"/>
          <w:kern w:val="0"/>
          <w:szCs w:val="21"/>
          <w:highlight w:val="none"/>
          <w:lang w:val="en-US" w:eastAsia="zh-CN"/>
        </w:rPr>
        <w:t>如有</w:t>
      </w:r>
      <w:r>
        <w:rPr>
          <w:rFonts w:hint="eastAsia" w:ascii="宋体" w:hAnsi="宋体" w:eastAsia="宋体" w:cs="宋体"/>
          <w:color w:val="auto"/>
          <w:kern w:val="0"/>
          <w:szCs w:val="21"/>
          <w:highlight w:val="none"/>
          <w:lang w:val="ru-RU"/>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w:t>
      </w:r>
      <w:r>
        <w:rPr>
          <w:rFonts w:hint="eastAsia" w:ascii="宋体" w:hAnsi="宋体" w:eastAsia="宋体" w:cs="宋体"/>
          <w:color w:val="auto"/>
          <w:kern w:val="0"/>
          <w:szCs w:val="21"/>
          <w:highlight w:val="none"/>
          <w:lang w:val="en-US" w:eastAsia="zh-CN"/>
        </w:rPr>
        <w:t>如有</w:t>
      </w:r>
      <w:r>
        <w:rPr>
          <w:rFonts w:hint="eastAsia" w:ascii="宋体" w:hAnsi="宋体" w:eastAsia="宋体" w:cs="宋体"/>
          <w:color w:val="auto"/>
          <w:kern w:val="0"/>
          <w:szCs w:val="21"/>
          <w:highlight w:val="none"/>
          <w:lang w:val="ru-RU"/>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（1）法定代表人身份证明或授权委托书</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w:t>
      </w:r>
      <w:r>
        <w:rPr>
          <w:rFonts w:hint="eastAsia" w:ascii="宋体" w:hAnsi="宋体" w:eastAsia="宋体" w:cs="宋体"/>
          <w:color w:val="auto"/>
          <w:kern w:val="0"/>
          <w:szCs w:val="21"/>
          <w:highlight w:val="none"/>
          <w:lang w:val="ru-RU" w:eastAsia="zh-CN"/>
        </w:rPr>
        <w:t>共同投标协议</w:t>
      </w:r>
      <w:r>
        <w:rPr>
          <w:rFonts w:hint="eastAsia" w:ascii="宋体" w:hAnsi="宋体" w:eastAsia="宋体" w:cs="宋体"/>
          <w:color w:val="auto"/>
          <w:kern w:val="0"/>
          <w:szCs w:val="21"/>
          <w:highlight w:val="none"/>
          <w:lang w:val="ru-RU"/>
        </w:rPr>
        <w:t>（如有）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承诺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val="ru-RU"/>
        </w:rPr>
        <w:t>）其他资料</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3.1.2 投标人须知前附表规定不接受联合体投标的，或投标人没有组成联合体的，投标文件不包括</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 xml:space="preserve">。 </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12" w:name="_Toc904"/>
      <w:bookmarkStart w:id="513" w:name="_Toc11462"/>
      <w:bookmarkStart w:id="514" w:name="_Toc59810314"/>
      <w:bookmarkStart w:id="515" w:name="_Toc144974516"/>
      <w:bookmarkStart w:id="516" w:name="_Toc152045548"/>
      <w:bookmarkStart w:id="517" w:name="_Toc152042324"/>
      <w:bookmarkStart w:id="518" w:name="_Toc179632566"/>
      <w:bookmarkStart w:id="519" w:name="_Toc24783"/>
      <w:bookmarkStart w:id="520" w:name="_Toc31951"/>
      <w:bookmarkStart w:id="521" w:name="_Toc3441"/>
      <w:r>
        <w:rPr>
          <w:rFonts w:hint="eastAsia" w:ascii="宋体" w:hAnsi="宋体" w:eastAsia="宋体" w:cs="宋体"/>
          <w:color w:val="auto"/>
          <w:sz w:val="24"/>
          <w:szCs w:val="20"/>
          <w:highlight w:val="none"/>
        </w:rPr>
        <w:t>3.2 投标报价</w:t>
      </w:r>
      <w:bookmarkEnd w:id="512"/>
      <w:bookmarkEnd w:id="513"/>
      <w:bookmarkEnd w:id="514"/>
      <w:bookmarkEnd w:id="515"/>
      <w:bookmarkEnd w:id="516"/>
      <w:bookmarkEnd w:id="517"/>
      <w:bookmarkEnd w:id="518"/>
      <w:bookmarkEnd w:id="519"/>
      <w:bookmarkEnd w:id="520"/>
      <w:bookmarkEnd w:id="52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3.2.1 投标人应按第五章“工程量清单”的要求填写相应表格。</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3.2.2 投标人在投标截止时间前修改投标函中的投标总报价，应同时修改第五章“工程量清单”中的相应报价。此修改须符合本章第4.3款的有关要求。　　</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22" w:name="_Toc59810315"/>
      <w:bookmarkStart w:id="523" w:name="_Toc16994"/>
      <w:bookmarkStart w:id="524" w:name="_Toc12541"/>
      <w:bookmarkStart w:id="525" w:name="_Toc152042325"/>
      <w:bookmarkStart w:id="526" w:name="_Toc22294"/>
      <w:bookmarkStart w:id="527" w:name="_Toc152045549"/>
      <w:bookmarkStart w:id="528" w:name="_Toc144974517"/>
      <w:bookmarkStart w:id="529" w:name="_Toc20533"/>
      <w:bookmarkStart w:id="530" w:name="_Toc23083"/>
      <w:bookmarkStart w:id="531" w:name="_Toc179632567"/>
      <w:r>
        <w:rPr>
          <w:rFonts w:hint="eastAsia" w:ascii="宋体" w:hAnsi="宋体" w:eastAsia="宋体" w:cs="宋体"/>
          <w:color w:val="auto"/>
          <w:sz w:val="24"/>
          <w:szCs w:val="20"/>
          <w:highlight w:val="none"/>
        </w:rPr>
        <w:t>3.3 投标有效期</w:t>
      </w:r>
      <w:bookmarkEnd w:id="522"/>
      <w:bookmarkEnd w:id="523"/>
      <w:bookmarkEnd w:id="524"/>
      <w:bookmarkEnd w:id="525"/>
      <w:bookmarkEnd w:id="526"/>
      <w:bookmarkEnd w:id="527"/>
      <w:bookmarkEnd w:id="528"/>
      <w:bookmarkEnd w:id="529"/>
      <w:bookmarkEnd w:id="530"/>
      <w:bookmarkEnd w:id="53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3.3.1 在投标人须知前附表规定的投标有效期内，投标人不得要求撤销或修改其投标文件。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3.3.2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 </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32" w:name="_Toc8862"/>
      <w:bookmarkStart w:id="533" w:name="_Toc25009"/>
      <w:bookmarkStart w:id="534" w:name="_Toc59810316"/>
      <w:bookmarkStart w:id="535" w:name="_Toc179632568"/>
      <w:bookmarkStart w:id="536" w:name="_Toc22255"/>
      <w:bookmarkStart w:id="537" w:name="_Toc21804"/>
      <w:bookmarkStart w:id="538" w:name="_Toc152042326"/>
      <w:bookmarkStart w:id="539" w:name="_Toc144974518"/>
      <w:bookmarkStart w:id="540" w:name="_Toc26704"/>
      <w:bookmarkStart w:id="541" w:name="_Toc152045550"/>
      <w:r>
        <w:rPr>
          <w:rFonts w:hint="eastAsia" w:ascii="宋体" w:hAnsi="宋体" w:eastAsia="宋体" w:cs="宋体"/>
          <w:color w:val="auto"/>
          <w:sz w:val="24"/>
          <w:szCs w:val="20"/>
          <w:highlight w:val="none"/>
        </w:rPr>
        <w:t>3.4 投标保证金</w:t>
      </w:r>
      <w:bookmarkEnd w:id="532"/>
      <w:bookmarkEnd w:id="533"/>
      <w:bookmarkEnd w:id="534"/>
      <w:bookmarkEnd w:id="535"/>
      <w:bookmarkEnd w:id="536"/>
      <w:bookmarkEnd w:id="537"/>
      <w:bookmarkEnd w:id="538"/>
      <w:bookmarkEnd w:id="539"/>
      <w:bookmarkEnd w:id="540"/>
      <w:bookmarkEnd w:id="54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3.4.1 投标人在递交投标文件的同时，应按投标人须知前附表规定的金额、担保形式和要求递交投标保证金，并作为其投标文件的组成部分。联合体投标的，其投标保证金由牵头人递交，并应符合投标人须知前附表的规定。</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3.4.2 投标人不按本章第3.4.1项要求提交投标保证金的，其投标文件作否决投标处理。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3.4.3  投标保证金（投标保函）退还：见投标人须知前附表。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3.4.4 有下列情形之一的，</w:t>
      </w:r>
      <w:r>
        <w:rPr>
          <w:rFonts w:hint="eastAsia" w:ascii="宋体" w:hAnsi="宋体" w:eastAsia="宋体" w:cs="宋体"/>
          <w:snapToGrid w:val="0"/>
          <w:kern w:val="0"/>
          <w:szCs w:val="21"/>
        </w:rPr>
        <w:t>投标保证金</w:t>
      </w:r>
      <w:r>
        <w:rPr>
          <w:rFonts w:hint="eastAsia" w:ascii="宋体" w:hAnsi="宋体" w:eastAsia="宋体" w:cs="宋体"/>
          <w:color w:val="auto"/>
          <w:highlight w:val="none"/>
          <w:lang w:val="en-US" w:eastAsia="zh-CN"/>
        </w:rPr>
        <w:t>以现金形式交纳的</w:t>
      </w:r>
      <w:r>
        <w:rPr>
          <w:rFonts w:hint="eastAsia" w:ascii="宋体" w:hAnsi="宋体" w:eastAsia="宋体" w:cs="宋体"/>
          <w:snapToGrid w:val="0"/>
          <w:kern w:val="0"/>
          <w:szCs w:val="21"/>
        </w:rPr>
        <w:t>将不予退还</w:t>
      </w:r>
      <w:r>
        <w:rPr>
          <w:rFonts w:hint="eastAsia" w:ascii="宋体" w:hAnsi="宋体" w:eastAsia="宋体" w:cs="宋体"/>
          <w:color w:val="auto"/>
          <w:highlight w:val="none"/>
          <w:lang w:eastAsia="zh-CN"/>
        </w:rPr>
        <w:t>，以保函形式交纳的由保函开立人支付保函担保的与投标保证金等额的款项</w:t>
      </w:r>
      <w:r>
        <w:rPr>
          <w:rFonts w:hint="eastAsia" w:ascii="宋体" w:hAnsi="宋体" w:eastAsia="宋体" w:cs="宋体"/>
          <w:color w:val="auto"/>
          <w:highlight w:val="none"/>
        </w:rPr>
        <w:t xml:space="preserve">： </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（1）投标人在规定的投标有效期内撤销或修改其投标文件；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（2）中标人在收到中标通知书后，无正当理由不与招标人订立合同，在签订合同时向招标人提出附加条件，或者不按照招标文件要求提交履约保证金；</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）违反本章9.2</w:t>
      </w:r>
      <w:r>
        <w:rPr>
          <w:rFonts w:hint="eastAsia" w:ascii="宋体" w:hAnsi="宋体" w:eastAsia="宋体" w:cs="宋体"/>
          <w:color w:val="auto"/>
          <w:highlight w:val="none"/>
          <w:lang w:eastAsia="zh-CN"/>
        </w:rPr>
        <w:t>款</w:t>
      </w:r>
      <w:r>
        <w:rPr>
          <w:rFonts w:hint="eastAsia" w:ascii="宋体" w:hAnsi="宋体" w:eastAsia="宋体" w:cs="宋体"/>
          <w:color w:val="auto"/>
          <w:highlight w:val="none"/>
        </w:rPr>
        <w:t>对投标人的纪律要求的；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）法律法规规定的其他情形。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3.4.5  投标保证金的其他要求：</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（1）投标保证金为无条件担保；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（2）投标保证金的受益人为招标人。</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42" w:name="_Toc59810317"/>
      <w:bookmarkStart w:id="543" w:name="_Toc18846"/>
      <w:bookmarkStart w:id="544" w:name="_Toc23491"/>
      <w:bookmarkStart w:id="545" w:name="_Toc7290"/>
      <w:bookmarkStart w:id="546" w:name="_Toc8573"/>
      <w:bookmarkStart w:id="547" w:name="_Toc2109"/>
      <w:bookmarkStart w:id="548" w:name="_Toc221950165"/>
      <w:r>
        <w:rPr>
          <w:rFonts w:hint="eastAsia" w:ascii="宋体" w:hAnsi="宋体" w:eastAsia="宋体" w:cs="宋体"/>
          <w:color w:val="auto"/>
          <w:sz w:val="24"/>
          <w:szCs w:val="20"/>
          <w:highlight w:val="none"/>
        </w:rPr>
        <w:t>3.5A资格审查资料（适用于已进行资格预审）</w:t>
      </w:r>
      <w:bookmarkEnd w:id="542"/>
      <w:bookmarkEnd w:id="543"/>
      <w:bookmarkEnd w:id="544"/>
      <w:bookmarkEnd w:id="545"/>
      <w:bookmarkEnd w:id="546"/>
      <w:bookmarkEnd w:id="54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在编制投标文件时，如果投标人在资质条件、组织机构、财务能力、信誉等资格条件与资格预审时提交的资格预审申请文件相比发生变化的，应按新情况更新或补充其在申请资格预审申请文件中提供的资料，以证实其各项资格条件仍能继续满足资格预审文件的要求，具备承担本标段施工的资质条件、能力和信誉。</w:t>
      </w:r>
      <w:bookmarkEnd w:id="548"/>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49" w:name="_Toc30788"/>
      <w:bookmarkStart w:id="550" w:name="_Toc144974520"/>
      <w:bookmarkStart w:id="551" w:name="_Toc27554"/>
      <w:bookmarkStart w:id="552" w:name="_Toc59810318"/>
      <w:bookmarkStart w:id="553" w:name="_Toc168475667"/>
      <w:bookmarkStart w:id="554" w:name="_Toc10973"/>
      <w:bookmarkStart w:id="555" w:name="_Toc16531"/>
      <w:bookmarkStart w:id="556" w:name="_Toc14789"/>
      <w:bookmarkStart w:id="557" w:name="_Toc221950166"/>
      <w:bookmarkStart w:id="558" w:name="_Toc168476070"/>
      <w:r>
        <w:rPr>
          <w:rFonts w:hint="eastAsia" w:ascii="宋体" w:hAnsi="宋体" w:eastAsia="宋体" w:cs="宋体"/>
          <w:color w:val="auto"/>
          <w:sz w:val="24"/>
          <w:szCs w:val="20"/>
          <w:highlight w:val="none"/>
        </w:rPr>
        <w:t>3.5B 资格审查资料（适用于未进行资格预审）</w:t>
      </w:r>
      <w:bookmarkEnd w:id="549"/>
      <w:bookmarkEnd w:id="550"/>
      <w:bookmarkEnd w:id="551"/>
      <w:bookmarkEnd w:id="552"/>
      <w:bookmarkEnd w:id="553"/>
      <w:bookmarkEnd w:id="554"/>
      <w:bookmarkEnd w:id="555"/>
      <w:bookmarkEnd w:id="556"/>
      <w:bookmarkEnd w:id="557"/>
      <w:bookmarkEnd w:id="558"/>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color w:val="auto"/>
          <w:szCs w:val="21"/>
          <w:highlight w:val="none"/>
        </w:rPr>
      </w:pPr>
      <w:bookmarkStart w:id="559" w:name="_Toc221950172"/>
      <w:r>
        <w:rPr>
          <w:rFonts w:hint="eastAsia" w:ascii="宋体" w:hAnsi="宋体" w:eastAsia="宋体" w:cs="宋体"/>
          <w:color w:val="auto"/>
          <w:szCs w:val="21"/>
          <w:highlight w:val="none"/>
        </w:rPr>
        <w:t>投标人应附</w:t>
      </w:r>
      <w:r>
        <w:rPr>
          <w:rFonts w:hint="eastAsia" w:ascii="宋体" w:hAnsi="宋体" w:eastAsia="宋体" w:cs="宋体"/>
          <w:color w:val="auto"/>
          <w:kern w:val="0"/>
          <w:szCs w:val="21"/>
          <w:highlight w:val="none"/>
        </w:rPr>
        <w:t>投标人须知前附表第1.4.1项中要求的相关证明材料</w:t>
      </w:r>
      <w:r>
        <w:rPr>
          <w:rFonts w:hint="eastAsia" w:ascii="宋体" w:hAnsi="宋体" w:eastAsia="宋体" w:cs="宋体"/>
          <w:color w:val="auto"/>
          <w:szCs w:val="21"/>
          <w:highlight w:val="none"/>
        </w:rPr>
        <w:t>。</w:t>
      </w:r>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投标人须知前附表规定接受联合体投标的，详见投标人须知前附表联合体投标相关内容。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[提示：适用于未进行资格预审的。]</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60" w:name="_Toc19061"/>
      <w:bookmarkStart w:id="561" w:name="_Toc2897"/>
      <w:bookmarkStart w:id="562" w:name="_Toc28561"/>
      <w:bookmarkStart w:id="563" w:name="_Toc32726"/>
      <w:bookmarkStart w:id="564" w:name="_Toc59810319"/>
      <w:bookmarkStart w:id="565" w:name="_Toc29703"/>
      <w:r>
        <w:rPr>
          <w:rFonts w:hint="eastAsia" w:ascii="宋体" w:hAnsi="宋体" w:eastAsia="宋体" w:cs="宋体"/>
          <w:color w:val="auto"/>
          <w:sz w:val="24"/>
          <w:szCs w:val="20"/>
          <w:highlight w:val="none"/>
        </w:rPr>
        <w:t>3.6备选投标方案</w:t>
      </w:r>
      <w:bookmarkEnd w:id="560"/>
      <w:bookmarkEnd w:id="561"/>
      <w:bookmarkEnd w:id="562"/>
      <w:bookmarkEnd w:id="563"/>
      <w:bookmarkEnd w:id="564"/>
      <w:bookmarkEnd w:id="565"/>
    </w:p>
    <w:bookmarkEnd w:id="559"/>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66" w:name="_Toc59810320"/>
      <w:bookmarkStart w:id="567" w:name="_Toc30653"/>
      <w:bookmarkStart w:id="568" w:name="_Toc10436"/>
      <w:bookmarkStart w:id="569" w:name="_Toc12945"/>
      <w:bookmarkStart w:id="570" w:name="_Toc25711"/>
      <w:bookmarkStart w:id="571" w:name="_Toc13969"/>
      <w:r>
        <w:rPr>
          <w:rFonts w:hint="eastAsia" w:ascii="宋体" w:hAnsi="宋体" w:eastAsia="宋体" w:cs="宋体"/>
          <w:color w:val="auto"/>
          <w:sz w:val="24"/>
          <w:szCs w:val="20"/>
          <w:highlight w:val="none"/>
        </w:rPr>
        <w:t>3.7投标文件的编制</w:t>
      </w:r>
      <w:bookmarkEnd w:id="566"/>
      <w:bookmarkEnd w:id="567"/>
      <w:bookmarkEnd w:id="568"/>
      <w:bookmarkEnd w:id="569"/>
      <w:bookmarkEnd w:id="570"/>
      <w:bookmarkEnd w:id="57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bookmarkStart w:id="572" w:name="_Toc221950175"/>
      <w:r>
        <w:rPr>
          <w:rFonts w:hint="eastAsia" w:ascii="宋体" w:hAnsi="宋体" w:eastAsia="宋体" w:cs="宋体"/>
          <w:color w:val="auto"/>
          <w:highlight w:val="none"/>
        </w:rPr>
        <w:t>3.7.1投标文件应按第八章“投标文件格式”进行编写，如有必要，可以增加附页，作为投标文件的组成部分。其中，投标函附录在满足招标文件实质性要求的基础上，可以提出比招标文件要求更有利于招标人的承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4"/>
          <w:highlight w:val="none"/>
        </w:rPr>
      </w:pPr>
      <w:r>
        <w:rPr>
          <w:rFonts w:hint="eastAsia" w:ascii="宋体" w:hAnsi="宋体" w:eastAsia="宋体" w:cs="宋体"/>
          <w:color w:val="auto"/>
          <w:highlight w:val="none"/>
        </w:rPr>
        <w:t>3.7.2 投标文件应当对招标文件有关</w:t>
      </w:r>
      <w:r>
        <w:rPr>
          <w:rFonts w:hint="eastAsia" w:ascii="宋体" w:hAnsi="宋体" w:eastAsia="宋体" w:cs="宋体"/>
          <w:color w:val="auto"/>
          <w:szCs w:val="24"/>
          <w:highlight w:val="none"/>
        </w:rPr>
        <w:t>工期、投标有效期、质量要求、技术标准和要求、招标范围等实质性内容作出响应。</w:t>
      </w:r>
    </w:p>
    <w:bookmarkEnd w:id="572"/>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bookmarkStart w:id="573" w:name="_Toc229408466"/>
      <w:r>
        <w:rPr>
          <w:rFonts w:hint="eastAsia" w:ascii="宋体" w:hAnsi="宋体" w:eastAsia="宋体" w:cs="宋体"/>
          <w:color w:val="auto"/>
          <w:highlight w:val="none"/>
        </w:rPr>
        <w:t>3.7.3投标文件的</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盖章要求：按本章投标人须知前附表第3.7.3项执行。</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3.7.4投标人网上提交加密投标文件一份。</w:t>
      </w:r>
    </w:p>
    <w:p>
      <w:pPr>
        <w:pageBreakBefore w:val="0"/>
        <w:kinsoku/>
        <w:wordWrap/>
        <w:overflowPunct/>
        <w:topLinePunct w:val="0"/>
        <w:autoSpaceDE/>
        <w:autoSpaceDN/>
        <w:bidi w:val="0"/>
        <w:adjustRightInd/>
        <w:snapToGrid/>
        <w:spacing w:line="360" w:lineRule="auto"/>
        <w:ind w:right="0" w:firstLine="420" w:firstLineChars="200"/>
        <w:textAlignment w:val="auto"/>
        <w:rPr>
          <w:rFonts w:hint="eastAsia" w:ascii="宋体" w:hAnsi="宋体" w:eastAsia="宋体" w:cs="宋体"/>
          <w:snapToGrid/>
          <w:color w:val="auto"/>
          <w:kern w:val="2"/>
          <w:szCs w:val="24"/>
          <w:highlight w:val="none"/>
        </w:rPr>
      </w:pPr>
      <w:r>
        <w:rPr>
          <w:rFonts w:hint="eastAsia" w:ascii="宋体" w:hAnsi="宋体" w:eastAsia="宋体" w:cs="宋体"/>
          <w:snapToGrid/>
          <w:color w:val="auto"/>
          <w:kern w:val="2"/>
          <w:szCs w:val="24"/>
          <w:highlight w:val="none"/>
        </w:rPr>
        <w:t>3.7.5  投标文件应按规定格式排版，并编制目录，具体编制要求见投标人须知前附表规定。</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574" w:name="_Toc59810321"/>
      <w:bookmarkStart w:id="575" w:name="_Toc9910"/>
      <w:bookmarkStart w:id="576" w:name="_Toc13912"/>
      <w:bookmarkStart w:id="577" w:name="_Toc218"/>
      <w:bookmarkStart w:id="578" w:name="_Toc16045"/>
      <w:bookmarkStart w:id="579" w:name="_Toc1505"/>
      <w:r>
        <w:rPr>
          <w:rFonts w:hint="eastAsia" w:ascii="宋体" w:hAnsi="宋体" w:eastAsia="宋体" w:cs="宋体"/>
          <w:color w:val="auto"/>
          <w:highlight w:val="none"/>
        </w:rPr>
        <w:t>4投标</w:t>
      </w:r>
      <w:bookmarkEnd w:id="573"/>
      <w:bookmarkEnd w:id="574"/>
      <w:bookmarkEnd w:id="575"/>
      <w:bookmarkEnd w:id="576"/>
      <w:bookmarkEnd w:id="577"/>
      <w:bookmarkEnd w:id="578"/>
      <w:bookmarkEnd w:id="579"/>
    </w:p>
    <w:p>
      <w:pPr>
        <w:pageBreakBefore w:val="0"/>
        <w:kinsoku/>
        <w:wordWrap/>
        <w:overflowPunct/>
        <w:topLinePunct w:val="0"/>
        <w:bidi w:val="0"/>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4.1投标文件的密封和标记</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bookmarkStart w:id="580" w:name="_Toc152045557"/>
      <w:bookmarkStart w:id="581" w:name="_Toc179632575"/>
      <w:bookmarkStart w:id="582" w:name="_Toc144974525"/>
      <w:bookmarkStart w:id="583" w:name="_Toc152042333"/>
      <w:r>
        <w:rPr>
          <w:rFonts w:hint="eastAsia" w:ascii="宋体" w:hAnsi="宋体" w:eastAsia="宋体" w:cs="宋体"/>
          <w:snapToGrid w:val="0"/>
          <w:color w:val="auto"/>
          <w:kern w:val="0"/>
          <w:szCs w:val="21"/>
          <w:highlight w:val="none"/>
        </w:rPr>
        <w:t>4.1.1  投标文件的密封：见投标人须知前附表。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4.1.2  投标文件的封套上应写明的内容：见投标人须知前附表。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4.1.3  电子投标文件的加密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加密的电子投标文件应按照本章</w:t>
      </w:r>
      <w:r>
        <w:rPr>
          <w:rFonts w:hint="eastAsia" w:ascii="宋体" w:hAnsi="宋体" w:eastAsia="宋体" w:cs="宋体"/>
          <w:snapToGrid w:val="0"/>
          <w:color w:val="auto"/>
          <w:kern w:val="0"/>
          <w:szCs w:val="21"/>
          <w:highlight w:val="none"/>
          <w:lang w:val="en-US" w:eastAsia="zh-CN"/>
        </w:rPr>
        <w:t>投标人须知前附表</w:t>
      </w:r>
      <w:r>
        <w:rPr>
          <w:rFonts w:hint="eastAsia" w:ascii="宋体" w:hAnsi="宋体" w:eastAsia="宋体" w:cs="宋体"/>
          <w:snapToGrid w:val="0"/>
          <w:color w:val="auto"/>
          <w:kern w:val="0"/>
          <w:szCs w:val="21"/>
          <w:highlight w:val="none"/>
        </w:rPr>
        <w:t>第</w:t>
      </w:r>
      <w:r>
        <w:rPr>
          <w:rFonts w:hint="eastAsia" w:ascii="宋体" w:hAnsi="宋体" w:eastAsia="宋体" w:cs="宋体"/>
          <w:snapToGrid w:val="0"/>
          <w:color w:val="auto"/>
          <w:kern w:val="0"/>
          <w:szCs w:val="21"/>
          <w:highlight w:val="none"/>
          <w:lang w:val="en-US" w:eastAsia="zh-CN"/>
        </w:rPr>
        <w:t>10.6款相关</w:t>
      </w:r>
      <w:r>
        <w:rPr>
          <w:rFonts w:hint="eastAsia" w:ascii="宋体" w:hAnsi="宋体" w:eastAsia="宋体" w:cs="宋体"/>
          <w:snapToGrid w:val="0"/>
          <w:color w:val="auto"/>
          <w:kern w:val="0"/>
          <w:szCs w:val="21"/>
          <w:highlight w:val="none"/>
        </w:rPr>
        <w:t>要求制作并加密，未按要求加密的电子投标文件，将无法上传至重庆市电子招投标系统，逾期未完成投标文件上传的，视为撤回投标文件。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4.1.4  不加密电子投标文件的密封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投标人如需递交不加密电子投标文件（光盘备份）应单独封装，并在封套的封口处加盖投标人单位法人章。</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84" w:name="_Toc1302"/>
      <w:bookmarkStart w:id="585" w:name="_Toc19438"/>
      <w:bookmarkStart w:id="586" w:name="_Toc21719"/>
      <w:bookmarkStart w:id="587" w:name="_Toc32511"/>
      <w:bookmarkStart w:id="588" w:name="_Toc59810322"/>
      <w:bookmarkStart w:id="589" w:name="_Toc16419"/>
      <w:r>
        <w:rPr>
          <w:rFonts w:hint="eastAsia" w:ascii="宋体" w:hAnsi="宋体" w:eastAsia="宋体" w:cs="宋体"/>
          <w:color w:val="auto"/>
          <w:sz w:val="24"/>
          <w:szCs w:val="20"/>
          <w:highlight w:val="none"/>
        </w:rPr>
        <w:t>4.2 投标文件的递交</w:t>
      </w:r>
      <w:bookmarkEnd w:id="580"/>
      <w:bookmarkEnd w:id="581"/>
      <w:bookmarkEnd w:id="582"/>
      <w:bookmarkEnd w:id="583"/>
      <w:bookmarkEnd w:id="584"/>
      <w:bookmarkEnd w:id="585"/>
      <w:bookmarkEnd w:id="586"/>
      <w:bookmarkEnd w:id="587"/>
      <w:bookmarkEnd w:id="588"/>
      <w:bookmarkEnd w:id="58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4.2.1 投标人应在本章第2.2.2项规定的投标截止时间前递交投标文件。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4.2.2 投标人递交投标文件的地点：见投标人须知前附表。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4.2.3 除投标人须知前附表另有规定外，投标人所递交的投标文件不予退还。</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4.2.4</w:t>
      </w:r>
      <w:r>
        <w:rPr>
          <w:rFonts w:hint="eastAsia" w:ascii="宋体" w:hAnsi="宋体" w:eastAsia="宋体" w:cs="宋体"/>
          <w:color w:val="auto"/>
          <w:szCs w:val="21"/>
          <w:highlight w:val="none"/>
        </w:rPr>
        <w:t>招标人收到投标文件后，由重庆市电子招投标系统向投标人出具签收凭证。</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4.2.5 逾期送达的或者未送达指定地点的投标文件，招标人不予受理。</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590" w:name="_Toc11007"/>
      <w:bookmarkStart w:id="591" w:name="_Toc12577"/>
      <w:bookmarkStart w:id="592" w:name="_Toc152045558"/>
      <w:bookmarkStart w:id="593" w:name="_Toc10065"/>
      <w:bookmarkStart w:id="594" w:name="_Toc59810323"/>
      <w:bookmarkStart w:id="595" w:name="_Toc19534"/>
      <w:bookmarkStart w:id="596" w:name="_Toc179632576"/>
      <w:bookmarkStart w:id="597" w:name="_Toc25723"/>
      <w:bookmarkStart w:id="598" w:name="_Toc152042334"/>
      <w:bookmarkStart w:id="599" w:name="_Toc144974526"/>
      <w:r>
        <w:rPr>
          <w:rFonts w:hint="eastAsia" w:ascii="宋体" w:hAnsi="宋体" w:eastAsia="宋体" w:cs="宋体"/>
          <w:color w:val="auto"/>
          <w:sz w:val="24"/>
          <w:szCs w:val="20"/>
          <w:highlight w:val="none"/>
        </w:rPr>
        <w:t>4.3 投标文件的修改与撤回</w:t>
      </w:r>
      <w:bookmarkEnd w:id="590"/>
      <w:bookmarkEnd w:id="591"/>
      <w:bookmarkEnd w:id="592"/>
      <w:bookmarkEnd w:id="593"/>
      <w:bookmarkEnd w:id="594"/>
      <w:bookmarkEnd w:id="595"/>
      <w:bookmarkEnd w:id="596"/>
      <w:bookmarkEnd w:id="597"/>
      <w:bookmarkEnd w:id="598"/>
      <w:bookmarkEnd w:id="599"/>
    </w:p>
    <w:p>
      <w:pPr>
        <w:pStyle w:val="58"/>
        <w:pageBreakBefore w:val="0"/>
        <w:kinsoku/>
        <w:wordWrap/>
        <w:overflowPunct/>
        <w:topLinePunct w:val="0"/>
        <w:bidi w:val="0"/>
        <w:spacing w:before="0" w:after="0" w:line="360" w:lineRule="auto"/>
        <w:ind w:firstLine="44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highlight w:val="none"/>
          <w:lang w:eastAsia="zh-CN"/>
        </w:rPr>
        <w:t>4.3.1 在投标人须知前附表第2.2.2项规定的投标截止时间前，投标人可以修改或撤回已递交的投标文件。</w:t>
      </w:r>
      <w:r>
        <w:rPr>
          <w:rFonts w:hint="eastAsia" w:ascii="宋体" w:hAnsi="宋体" w:eastAsia="宋体" w:cs="宋体"/>
          <w:color w:val="auto"/>
          <w:szCs w:val="21"/>
          <w:highlight w:val="none"/>
          <w:lang w:eastAsia="zh-CN"/>
        </w:rPr>
        <w:t>投标人修改投标文件的，应按照本章第3.7.3 项的要求重新对投标文件进行电子签章，再按照本章第4.2 款的要求递交。</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4.3.2</w:t>
      </w:r>
      <w:r>
        <w:rPr>
          <w:rFonts w:hint="eastAsia" w:ascii="宋体" w:hAnsi="宋体" w:eastAsia="宋体" w:cs="宋体"/>
          <w:snapToGrid w:val="0"/>
          <w:color w:val="auto"/>
          <w:kern w:val="0"/>
          <w:szCs w:val="21"/>
          <w:highlight w:val="none"/>
        </w:rPr>
        <w:t>投标人对加密的电子投标文件进行撤回的，在</w:t>
      </w:r>
      <w:r>
        <w:rPr>
          <w:rFonts w:hint="eastAsia" w:ascii="宋体" w:hAnsi="宋体" w:eastAsia="宋体" w:cs="宋体"/>
          <w:snapToGrid w:val="0"/>
          <w:color w:val="auto"/>
          <w:kern w:val="0"/>
          <w:szCs w:val="21"/>
          <w:highlight w:val="none"/>
          <w:u w:val="single"/>
        </w:rPr>
        <w:t>“</w:t>
      </w:r>
      <w:r>
        <w:rPr>
          <w:rFonts w:hint="eastAsia" w:ascii="宋体" w:hAnsi="宋体" w:eastAsia="宋体" w:cs="宋体"/>
          <w:snapToGrid w:val="0"/>
          <w:color w:val="auto"/>
          <w:kern w:val="0"/>
          <w:szCs w:val="21"/>
          <w:highlight w:val="none"/>
        </w:rPr>
        <w:t>重庆市电子招投标系统</w:t>
      </w:r>
      <w:r>
        <w:rPr>
          <w:rFonts w:hint="eastAsia" w:ascii="宋体" w:hAnsi="宋体" w:eastAsia="宋体" w:cs="宋体"/>
          <w:snapToGrid w:val="0"/>
          <w:color w:val="auto"/>
          <w:kern w:val="0"/>
          <w:szCs w:val="21"/>
          <w:highlight w:val="none"/>
          <w:u w:val="single"/>
        </w:rPr>
        <w:t>”</w:t>
      </w:r>
      <w:r>
        <w:rPr>
          <w:rFonts w:hint="eastAsia" w:ascii="宋体" w:hAnsi="宋体" w:eastAsia="宋体" w:cs="宋体"/>
          <w:snapToGrid w:val="0"/>
          <w:color w:val="auto"/>
          <w:kern w:val="0"/>
          <w:szCs w:val="21"/>
          <w:highlight w:val="none"/>
        </w:rPr>
        <w:t>直接进行撤回操作；任何情况下，投标人都有义务保证其递交的加密的电子投标文件和不加密电子投标文件（光盘备份）的内容保持一致，否则造成的后果由投标人自行承担。</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600" w:name="_Toc221950189"/>
      <w:bookmarkStart w:id="601" w:name="_Toc59810324"/>
      <w:bookmarkStart w:id="602" w:name="_Toc222029485"/>
      <w:bookmarkStart w:id="603" w:name="_Toc229408467"/>
      <w:bookmarkStart w:id="604" w:name="_Toc222032654"/>
      <w:bookmarkStart w:id="605" w:name="_Toc19517"/>
      <w:bookmarkStart w:id="606" w:name="_Toc222030987"/>
      <w:bookmarkStart w:id="607" w:name="_Toc25653"/>
      <w:bookmarkStart w:id="608" w:name="_Toc222033836"/>
      <w:bookmarkStart w:id="609" w:name="_Toc229305345"/>
      <w:bookmarkStart w:id="610" w:name="_Toc168476077"/>
      <w:bookmarkStart w:id="611" w:name="_Toc4571"/>
      <w:bookmarkStart w:id="612" w:name="_Toc22352"/>
      <w:bookmarkStart w:id="613" w:name="_Toc1698"/>
      <w:bookmarkStart w:id="614" w:name="_Toc168475674"/>
      <w:bookmarkStart w:id="615" w:name="_Toc144974527"/>
      <w:r>
        <w:rPr>
          <w:rFonts w:hint="eastAsia" w:ascii="宋体" w:hAnsi="宋体" w:eastAsia="宋体" w:cs="宋体"/>
          <w:color w:val="auto"/>
          <w:highlight w:val="none"/>
        </w:rPr>
        <w:t>5. 开标</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616" w:name="_Toc3960"/>
      <w:bookmarkStart w:id="617" w:name="_Toc16122"/>
      <w:bookmarkStart w:id="618" w:name="_Toc59810325"/>
      <w:bookmarkStart w:id="619" w:name="_Toc5611"/>
      <w:bookmarkStart w:id="620" w:name="_Toc1555"/>
      <w:bookmarkStart w:id="621" w:name="_Toc18944"/>
      <w:bookmarkStart w:id="622" w:name="_Toc221950192"/>
      <w:r>
        <w:rPr>
          <w:rFonts w:hint="eastAsia" w:ascii="宋体" w:hAnsi="宋体" w:eastAsia="宋体" w:cs="宋体"/>
          <w:color w:val="auto"/>
          <w:sz w:val="24"/>
          <w:szCs w:val="20"/>
          <w:highlight w:val="none"/>
        </w:rPr>
        <w:t>5.1开标时间和地点</w:t>
      </w:r>
      <w:bookmarkEnd w:id="616"/>
      <w:bookmarkEnd w:id="617"/>
      <w:bookmarkEnd w:id="618"/>
      <w:bookmarkEnd w:id="619"/>
      <w:bookmarkEnd w:id="620"/>
      <w:bookmarkEnd w:id="621"/>
    </w:p>
    <w:bookmarkEnd w:id="622"/>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bookmarkStart w:id="623" w:name="_Toc221950196"/>
      <w:r>
        <w:rPr>
          <w:rFonts w:hint="eastAsia" w:ascii="宋体" w:hAnsi="宋体" w:eastAsia="宋体" w:cs="宋体"/>
          <w:color w:val="auto"/>
          <w:highlight w:val="none"/>
        </w:rPr>
        <w:t>5.1.1  招标人在投标人须知前附表第1.10.3款规定的投标截止时间（开标时间）和投标人须知前附表规定的地点公开开标，并邀请所有投标人的法定代表人或其委托代理人准时参加。</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5.1.2  投标人在投标人须知前附表规定的解密时间内在线或到开标现场完成投标文件解密工作。</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624" w:name="_Toc20234"/>
      <w:bookmarkStart w:id="625" w:name="_Toc30396"/>
      <w:bookmarkStart w:id="626" w:name="_Toc8535"/>
      <w:bookmarkStart w:id="627" w:name="_Toc11741"/>
      <w:bookmarkStart w:id="628" w:name="_Toc27089"/>
      <w:bookmarkStart w:id="629" w:name="_Toc59810326"/>
      <w:r>
        <w:rPr>
          <w:rFonts w:hint="eastAsia" w:ascii="宋体" w:hAnsi="宋体" w:eastAsia="宋体" w:cs="宋体"/>
          <w:color w:val="auto"/>
          <w:sz w:val="24"/>
          <w:szCs w:val="20"/>
          <w:highlight w:val="none"/>
        </w:rPr>
        <w:t>5.2开标程序</w:t>
      </w:r>
      <w:bookmarkEnd w:id="624"/>
      <w:bookmarkEnd w:id="625"/>
      <w:bookmarkEnd w:id="626"/>
      <w:bookmarkEnd w:id="627"/>
      <w:bookmarkEnd w:id="628"/>
      <w:bookmarkEnd w:id="629"/>
    </w:p>
    <w:bookmarkEnd w:id="623"/>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bookmarkStart w:id="630" w:name="_Toc222029486"/>
      <w:bookmarkStart w:id="631" w:name="_Toc222033837"/>
      <w:bookmarkStart w:id="632" w:name="_Toc168476080"/>
      <w:bookmarkStart w:id="633" w:name="_Toc221950200"/>
      <w:bookmarkStart w:id="634" w:name="_Toc168475677"/>
      <w:bookmarkStart w:id="635" w:name="_Toc144974530"/>
      <w:bookmarkStart w:id="636" w:name="_Toc229408468"/>
      <w:bookmarkStart w:id="637" w:name="_Toc222032655"/>
      <w:bookmarkStart w:id="638" w:name="_Toc222030988"/>
      <w:bookmarkStart w:id="639" w:name="_Toc229305346"/>
      <w:r>
        <w:rPr>
          <w:rFonts w:hint="eastAsia" w:ascii="宋体" w:hAnsi="宋体" w:eastAsia="宋体" w:cs="宋体"/>
          <w:color w:val="auto"/>
          <w:highlight w:val="none"/>
        </w:rPr>
        <w:t>详见投标人须知前附表开标程序。</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640" w:name="_Toc19014"/>
      <w:bookmarkStart w:id="641" w:name="_Toc2607"/>
      <w:bookmarkStart w:id="642" w:name="_Toc3194"/>
      <w:bookmarkStart w:id="643" w:name="_Toc19247"/>
      <w:bookmarkStart w:id="644" w:name="_Toc59810327"/>
      <w:bookmarkStart w:id="645" w:name="_Toc28606"/>
      <w:bookmarkStart w:id="646" w:name="_Toc47779825"/>
      <w:r>
        <w:rPr>
          <w:rFonts w:hint="eastAsia" w:ascii="宋体" w:hAnsi="宋体" w:eastAsia="宋体" w:cs="宋体"/>
          <w:color w:val="auto"/>
          <w:sz w:val="24"/>
          <w:szCs w:val="20"/>
          <w:highlight w:val="none"/>
        </w:rPr>
        <w:t>5.3 开标异议</w:t>
      </w:r>
      <w:bookmarkEnd w:id="640"/>
      <w:bookmarkEnd w:id="641"/>
      <w:bookmarkEnd w:id="642"/>
      <w:bookmarkEnd w:id="643"/>
      <w:bookmarkEnd w:id="644"/>
      <w:bookmarkEnd w:id="645"/>
      <w:bookmarkEnd w:id="64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对开标有异议的，应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确认。</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647" w:name="_Toc59810328"/>
      <w:bookmarkStart w:id="648" w:name="_Toc32036"/>
      <w:bookmarkStart w:id="649" w:name="_Toc15854"/>
      <w:bookmarkStart w:id="650" w:name="_Toc30844"/>
      <w:bookmarkStart w:id="651" w:name="_Toc6077"/>
      <w:bookmarkStart w:id="652" w:name="_Toc4648"/>
      <w:r>
        <w:rPr>
          <w:rFonts w:hint="eastAsia" w:ascii="宋体" w:hAnsi="宋体" w:eastAsia="宋体" w:cs="宋体"/>
          <w:color w:val="auto"/>
          <w:highlight w:val="none"/>
        </w:rPr>
        <w:t>6. 评标</w:t>
      </w:r>
      <w:bookmarkEnd w:id="630"/>
      <w:bookmarkEnd w:id="631"/>
      <w:bookmarkEnd w:id="632"/>
      <w:bookmarkEnd w:id="633"/>
      <w:bookmarkEnd w:id="634"/>
      <w:bookmarkEnd w:id="635"/>
      <w:bookmarkEnd w:id="636"/>
      <w:bookmarkEnd w:id="637"/>
      <w:bookmarkEnd w:id="638"/>
      <w:bookmarkEnd w:id="639"/>
      <w:bookmarkEnd w:id="647"/>
      <w:bookmarkEnd w:id="648"/>
      <w:bookmarkEnd w:id="649"/>
      <w:bookmarkEnd w:id="650"/>
      <w:bookmarkEnd w:id="651"/>
      <w:bookmarkEnd w:id="652"/>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653" w:name="_Toc5998"/>
      <w:bookmarkStart w:id="654" w:name="_Toc144974531"/>
      <w:bookmarkStart w:id="655" w:name="_Toc152045563"/>
      <w:bookmarkStart w:id="656" w:name="_Toc17958"/>
      <w:bookmarkStart w:id="657" w:name="_Toc23758"/>
      <w:bookmarkStart w:id="658" w:name="_Toc4810"/>
      <w:bookmarkStart w:id="659" w:name="_Toc6545"/>
      <w:bookmarkStart w:id="660" w:name="_Toc179632581"/>
      <w:bookmarkStart w:id="661" w:name="_Toc152042339"/>
      <w:bookmarkStart w:id="662" w:name="_Toc59810329"/>
      <w:bookmarkStart w:id="663" w:name="_Toc221950207"/>
      <w:r>
        <w:rPr>
          <w:rFonts w:hint="eastAsia" w:ascii="宋体" w:hAnsi="宋体" w:eastAsia="宋体" w:cs="宋体"/>
          <w:color w:val="auto"/>
          <w:sz w:val="24"/>
          <w:szCs w:val="20"/>
          <w:highlight w:val="none"/>
        </w:rPr>
        <w:t>6.1 评标委员会</w:t>
      </w:r>
      <w:bookmarkEnd w:id="653"/>
      <w:bookmarkEnd w:id="654"/>
      <w:bookmarkEnd w:id="655"/>
      <w:bookmarkEnd w:id="656"/>
      <w:bookmarkEnd w:id="657"/>
      <w:bookmarkEnd w:id="658"/>
      <w:bookmarkEnd w:id="659"/>
      <w:bookmarkEnd w:id="660"/>
      <w:bookmarkEnd w:id="661"/>
      <w:bookmarkEnd w:id="66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6.1.1 评标由招标人依法组建的评标委员会负责。评标委员会成员人数以及技术、经济等方面专家的确定方式见投标人须知前附表。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6.1.2 评标委员会成员有下列情形之一的，应当回避：</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（1）招标人或投标人的主要负责人的近亲属；</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（2）项目主管部门或者项目行政监督部门的人员；</w:t>
      </w:r>
    </w:p>
    <w:p>
      <w:pPr>
        <w:pageBreakBefore w:val="0"/>
        <w:kinsoku/>
        <w:wordWrap/>
        <w:overflowPunct/>
        <w:topLinePunct w:val="0"/>
        <w:bidi w:val="0"/>
        <w:spacing w:line="360" w:lineRule="auto"/>
        <w:ind w:firstLine="718" w:firstLineChars="342"/>
        <w:textAlignment w:val="auto"/>
        <w:rPr>
          <w:rFonts w:hint="eastAsia" w:ascii="宋体" w:hAnsi="宋体" w:eastAsia="宋体" w:cs="宋体"/>
          <w:color w:val="auto"/>
          <w:highlight w:val="none"/>
        </w:rPr>
      </w:pPr>
      <w:r>
        <w:rPr>
          <w:rFonts w:hint="eastAsia" w:ascii="宋体" w:hAnsi="宋体" w:eastAsia="宋体" w:cs="宋体"/>
          <w:color w:val="auto"/>
          <w:highlight w:val="none"/>
        </w:rPr>
        <w:t>（3）与投标人有经济利益关系，可能影响对投标公正评审的；</w:t>
      </w:r>
    </w:p>
    <w:p>
      <w:pPr>
        <w:pageBreakBefore w:val="0"/>
        <w:widowControl/>
        <w:kinsoku/>
        <w:wordWrap/>
        <w:overflowPunct/>
        <w:topLinePunct w:val="0"/>
        <w:bidi w:val="0"/>
        <w:spacing w:line="360" w:lineRule="auto"/>
        <w:ind w:firstLine="707" w:firstLineChars="337"/>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（4）曾因在招标、评标以及其他与招标投标有关活动中从事违法行为而受过行政处罚或刑事处罚的。</w:t>
      </w:r>
    </w:p>
    <w:p>
      <w:pPr>
        <w:pStyle w:val="2"/>
        <w:pageBreakBefore w:val="0"/>
        <w:kinsoku/>
        <w:wordWrap/>
        <w:overflowPunct/>
        <w:topLinePunct w:val="0"/>
        <w:bidi w:val="0"/>
        <w:spacing w:line="360" w:lineRule="auto"/>
        <w:ind w:firstLine="707" w:firstLineChars="337"/>
        <w:textAlignment w:val="auto"/>
        <w:rPr>
          <w:rFonts w:hint="eastAsia" w:ascii="宋体" w:hAnsi="宋体" w:eastAsia="宋体" w:cs="宋体"/>
          <w:color w:val="auto"/>
          <w:highlight w:val="none"/>
        </w:rPr>
      </w:pPr>
      <w:r>
        <w:rPr>
          <w:rFonts w:hint="eastAsia" w:ascii="宋体" w:hAnsi="宋体" w:eastAsia="宋体" w:cs="宋体"/>
          <w:color w:val="auto"/>
          <w:highlight w:val="none"/>
        </w:rPr>
        <w:t>（5）法律法规规定的其他情形。</w:t>
      </w:r>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6.1.3 评标过程中，评标委员会成员有回避事由、擅离职守或因健康等原因不能继续评标的，应当及时更换。被更换的评标委员会成员作出的评审结论无效，由更换后的评标委员会成员重新进行评审。</w:t>
      </w:r>
    </w:p>
    <w:p>
      <w:pPr>
        <w:keepNext/>
        <w:keepLines/>
        <w:pageBreakBefore w:val="0"/>
        <w:tabs>
          <w:tab w:val="left" w:pos="2620"/>
        </w:tabs>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664" w:name="_Toc28417"/>
      <w:bookmarkStart w:id="665" w:name="_Toc152042340"/>
      <w:bookmarkStart w:id="666" w:name="_Toc144974532"/>
      <w:bookmarkStart w:id="667" w:name="_Toc27465"/>
      <w:bookmarkStart w:id="668" w:name="_Toc179632582"/>
      <w:bookmarkStart w:id="669" w:name="_Toc13342"/>
      <w:bookmarkStart w:id="670" w:name="_Toc5064"/>
      <w:bookmarkStart w:id="671" w:name="_Toc59810330"/>
      <w:bookmarkStart w:id="672" w:name="_Toc152045564"/>
      <w:bookmarkStart w:id="673" w:name="_Toc13620"/>
      <w:r>
        <w:rPr>
          <w:rFonts w:hint="eastAsia" w:ascii="宋体" w:hAnsi="宋体" w:eastAsia="宋体" w:cs="宋体"/>
          <w:color w:val="auto"/>
          <w:sz w:val="24"/>
          <w:szCs w:val="20"/>
          <w:highlight w:val="none"/>
        </w:rPr>
        <w:t>6.2 评标原则</w:t>
      </w:r>
      <w:bookmarkEnd w:id="664"/>
      <w:bookmarkEnd w:id="665"/>
      <w:bookmarkEnd w:id="666"/>
      <w:bookmarkEnd w:id="667"/>
      <w:bookmarkEnd w:id="668"/>
      <w:bookmarkEnd w:id="669"/>
      <w:bookmarkEnd w:id="670"/>
      <w:bookmarkEnd w:id="671"/>
      <w:bookmarkEnd w:id="672"/>
      <w:bookmarkEnd w:id="67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评标活动遵循公平、公正、科学和择优的原则。</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674" w:name="_Toc144974533"/>
      <w:bookmarkStart w:id="675" w:name="_Toc20839"/>
      <w:bookmarkStart w:id="676" w:name="_Toc18392"/>
      <w:bookmarkStart w:id="677" w:name="_Toc152042341"/>
      <w:bookmarkStart w:id="678" w:name="_Toc1688"/>
      <w:bookmarkStart w:id="679" w:name="_Toc22308"/>
      <w:bookmarkStart w:id="680" w:name="_Toc152045565"/>
      <w:bookmarkStart w:id="681" w:name="_Toc59810331"/>
      <w:bookmarkStart w:id="682" w:name="_Toc179632583"/>
      <w:bookmarkStart w:id="683" w:name="_Toc17619"/>
      <w:r>
        <w:rPr>
          <w:rFonts w:hint="eastAsia" w:ascii="宋体" w:hAnsi="宋体" w:eastAsia="宋体" w:cs="宋体"/>
          <w:color w:val="auto"/>
          <w:sz w:val="24"/>
          <w:szCs w:val="20"/>
          <w:highlight w:val="none"/>
        </w:rPr>
        <w:t>6.3 评标</w:t>
      </w:r>
      <w:bookmarkEnd w:id="674"/>
      <w:bookmarkEnd w:id="675"/>
      <w:bookmarkEnd w:id="676"/>
      <w:bookmarkEnd w:id="677"/>
      <w:bookmarkEnd w:id="678"/>
      <w:bookmarkEnd w:id="679"/>
      <w:bookmarkEnd w:id="680"/>
      <w:bookmarkEnd w:id="681"/>
      <w:bookmarkEnd w:id="682"/>
      <w:bookmarkEnd w:id="683"/>
    </w:p>
    <w:p>
      <w:pPr>
        <w:pStyle w:val="58"/>
        <w:pageBreakBefore w:val="0"/>
        <w:kinsoku/>
        <w:wordWrap/>
        <w:overflowPunct/>
        <w:topLinePunct w:val="0"/>
        <w:bidi w:val="0"/>
        <w:spacing w:before="0" w:after="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6.3.1 评标委员会按照第三章“评标办法”规定的方法、评审因素、标准和程序对投标文件进行评审。第三章“评标办法”没有规定的方法、评审因素和标准，不得作为评标依据。</w:t>
      </w:r>
      <w:bookmarkEnd w:id="663"/>
    </w:p>
    <w:p>
      <w:pPr>
        <w:pStyle w:val="58"/>
        <w:pageBreakBefore w:val="0"/>
        <w:kinsoku/>
        <w:wordWrap/>
        <w:overflowPunct/>
        <w:topLinePunct w:val="0"/>
        <w:bidi w:val="0"/>
        <w:spacing w:before="0" w:after="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6.3.2 评标完成后，评标委员会应向招标人提交书面评标报告和中标候选人名单。评标委员会推荐中标候选人的人数见投标人须知前附表。</w:t>
      </w:r>
      <w:bookmarkStart w:id="684" w:name="_Toc144974534"/>
      <w:bookmarkStart w:id="685" w:name="_Toc222029487"/>
      <w:bookmarkStart w:id="686" w:name="_Toc168476084"/>
      <w:bookmarkStart w:id="687" w:name="_Toc229305347"/>
      <w:bookmarkStart w:id="688" w:name="_Toc222033838"/>
      <w:bookmarkStart w:id="689" w:name="_Toc221950208"/>
      <w:bookmarkStart w:id="690" w:name="_Toc229408469"/>
      <w:bookmarkStart w:id="691" w:name="_Toc222030989"/>
      <w:bookmarkStart w:id="692" w:name="_Toc168475681"/>
      <w:bookmarkStart w:id="693" w:name="_Toc222032656"/>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694" w:name="_Toc15094"/>
      <w:bookmarkStart w:id="695" w:name="_Toc25116"/>
      <w:bookmarkStart w:id="696" w:name="_Toc10488"/>
      <w:bookmarkStart w:id="697" w:name="_Toc59810332"/>
      <w:bookmarkStart w:id="698" w:name="_Toc32310"/>
      <w:bookmarkStart w:id="699" w:name="_Toc21352"/>
      <w:r>
        <w:rPr>
          <w:rFonts w:hint="eastAsia" w:ascii="宋体" w:hAnsi="宋体" w:eastAsia="宋体" w:cs="宋体"/>
          <w:color w:val="auto"/>
          <w:highlight w:val="none"/>
        </w:rPr>
        <w:t>7. 合同授予</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00" w:name="_Toc58"/>
      <w:bookmarkStart w:id="701" w:name="_Toc47779831"/>
      <w:bookmarkStart w:id="702" w:name="_Toc20774"/>
      <w:bookmarkStart w:id="703" w:name="_Toc10163"/>
      <w:bookmarkStart w:id="704" w:name="_Toc59810333"/>
      <w:bookmarkStart w:id="705" w:name="_Toc10507"/>
      <w:bookmarkStart w:id="706" w:name="_Toc547"/>
      <w:bookmarkStart w:id="707" w:name="_Toc221950211"/>
      <w:r>
        <w:rPr>
          <w:rFonts w:hint="eastAsia" w:ascii="宋体" w:hAnsi="宋体" w:eastAsia="宋体" w:cs="宋体"/>
          <w:color w:val="auto"/>
          <w:sz w:val="24"/>
          <w:szCs w:val="20"/>
          <w:highlight w:val="none"/>
        </w:rPr>
        <w:t>7.1 中标候选人公示</w:t>
      </w:r>
      <w:bookmarkEnd w:id="700"/>
      <w:bookmarkEnd w:id="701"/>
      <w:bookmarkEnd w:id="702"/>
      <w:bookmarkEnd w:id="703"/>
      <w:bookmarkEnd w:id="704"/>
      <w:bookmarkEnd w:id="705"/>
      <w:bookmarkEnd w:id="706"/>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招标人在收到评标报告之日起 3 日内，按照投标人须知前附表规定的公示媒介和期限公示中标候选人，公示期不得少于 3 日，公示内容包括：</w:t>
      </w:r>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（1）中标候选人排序、名称、投标报价，对工程质量要求、安全目标和工期的响应情况；</w:t>
      </w:r>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（2）中标候选人在投标文件中承诺的项目经理和项目总工姓名、个人业绩、相关证书名称和编号；</w:t>
      </w:r>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（3）中标候选人在投标文件中填报的项目业绩；</w:t>
      </w:r>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（4）被否决投标的投标人名称、否决依据和原因；</w:t>
      </w:r>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（5）提出异议的渠道和方式；</w:t>
      </w:r>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（6）投标人须知前附表规定公示的其他内容。</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08" w:name="_Toc5635"/>
      <w:bookmarkStart w:id="709" w:name="_Toc13405"/>
      <w:bookmarkStart w:id="710" w:name="_Toc9761"/>
      <w:bookmarkStart w:id="711" w:name="_Toc29486"/>
      <w:bookmarkStart w:id="712" w:name="_Toc47779832"/>
      <w:bookmarkStart w:id="713" w:name="_Toc59810334"/>
      <w:bookmarkStart w:id="714" w:name="_Toc18436"/>
      <w:r>
        <w:rPr>
          <w:rFonts w:hint="eastAsia" w:ascii="宋体" w:hAnsi="宋体" w:eastAsia="宋体" w:cs="宋体"/>
          <w:color w:val="auto"/>
          <w:sz w:val="24"/>
          <w:szCs w:val="20"/>
          <w:highlight w:val="none"/>
        </w:rPr>
        <w:t>7.2 评标结果异议</w:t>
      </w:r>
      <w:bookmarkEnd w:id="708"/>
      <w:bookmarkEnd w:id="709"/>
      <w:bookmarkEnd w:id="710"/>
      <w:bookmarkEnd w:id="711"/>
      <w:bookmarkEnd w:id="712"/>
      <w:bookmarkEnd w:id="713"/>
      <w:bookmarkEnd w:id="714"/>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投标人或其他利害关系人对依法必须进行招标的项目的评标结果有异议的，应在中标候选人公示期间提出。招标人将在收到异议之日起 3 日内作出答复；作出答复前，将暂停招标投标活动。</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15" w:name="_Toc59810335"/>
      <w:bookmarkStart w:id="716" w:name="_Toc28176"/>
      <w:bookmarkStart w:id="717" w:name="_Toc19998"/>
      <w:bookmarkStart w:id="718" w:name="_Toc2930"/>
      <w:bookmarkStart w:id="719" w:name="_Toc47779833"/>
      <w:bookmarkStart w:id="720" w:name="_Toc29149"/>
      <w:bookmarkStart w:id="721" w:name="_Toc27429"/>
      <w:r>
        <w:rPr>
          <w:rFonts w:hint="eastAsia" w:ascii="宋体" w:hAnsi="宋体" w:eastAsia="宋体" w:cs="宋体"/>
          <w:color w:val="auto"/>
          <w:sz w:val="24"/>
          <w:szCs w:val="20"/>
          <w:highlight w:val="none"/>
        </w:rPr>
        <w:t>7.3 中标候选人履约能力审查</w:t>
      </w:r>
      <w:bookmarkEnd w:id="715"/>
      <w:bookmarkEnd w:id="716"/>
      <w:bookmarkEnd w:id="717"/>
      <w:bookmarkEnd w:id="718"/>
      <w:bookmarkEnd w:id="719"/>
      <w:bookmarkEnd w:id="720"/>
      <w:bookmarkEnd w:id="721"/>
    </w:p>
    <w:p>
      <w:pPr>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中标候选人的经营、财务状况发生较大变化或存在违法行为，招标人认为可能影响其履约能力的，将在发出中标通知书前提请原评标委员会按照招标文件规定的标准和方法进行审查确认。</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22" w:name="_Toc59810336"/>
      <w:bookmarkStart w:id="723" w:name="_Toc20446"/>
      <w:bookmarkStart w:id="724" w:name="_Toc29520"/>
      <w:bookmarkStart w:id="725" w:name="_Toc2057"/>
      <w:bookmarkStart w:id="726" w:name="_Toc3802"/>
      <w:bookmarkStart w:id="727" w:name="_Toc11558"/>
      <w:r>
        <w:rPr>
          <w:rFonts w:hint="eastAsia" w:ascii="宋体" w:hAnsi="宋体" w:eastAsia="宋体" w:cs="宋体"/>
          <w:color w:val="auto"/>
          <w:sz w:val="24"/>
          <w:szCs w:val="20"/>
          <w:highlight w:val="none"/>
        </w:rPr>
        <w:t>7.4定标方式</w:t>
      </w:r>
      <w:bookmarkEnd w:id="722"/>
      <w:bookmarkEnd w:id="723"/>
      <w:bookmarkEnd w:id="724"/>
      <w:bookmarkEnd w:id="725"/>
      <w:bookmarkEnd w:id="726"/>
      <w:bookmarkEnd w:id="727"/>
    </w:p>
    <w:bookmarkEnd w:id="707"/>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bookmarkStart w:id="728" w:name="_Toc152042344"/>
      <w:bookmarkStart w:id="729" w:name="_Toc179632586"/>
      <w:bookmarkStart w:id="730" w:name="_Toc152045568"/>
      <w:bookmarkStart w:id="731" w:name="_Toc144974536"/>
      <w:r>
        <w:rPr>
          <w:rFonts w:hint="eastAsia" w:ascii="宋体" w:hAnsi="宋体" w:eastAsia="宋体" w:cs="宋体"/>
          <w:color w:val="auto"/>
          <w:szCs w:val="21"/>
          <w:highlight w:val="none"/>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评标委员会推荐中标候选人的人数：见投标人须知前附表。</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32" w:name="_Toc28512"/>
      <w:bookmarkStart w:id="733" w:name="_Toc30552"/>
      <w:bookmarkStart w:id="734" w:name="_Toc19290"/>
      <w:bookmarkStart w:id="735" w:name="_Toc59810337"/>
      <w:bookmarkStart w:id="736" w:name="_Toc20784"/>
      <w:bookmarkStart w:id="737" w:name="_Toc17028"/>
      <w:r>
        <w:rPr>
          <w:rFonts w:hint="eastAsia" w:ascii="宋体" w:hAnsi="宋体" w:eastAsia="宋体" w:cs="宋体"/>
          <w:color w:val="auto"/>
          <w:sz w:val="24"/>
          <w:szCs w:val="20"/>
          <w:highlight w:val="none"/>
        </w:rPr>
        <w:t>7.5 中标通知</w:t>
      </w:r>
      <w:bookmarkEnd w:id="728"/>
      <w:bookmarkEnd w:id="729"/>
      <w:bookmarkEnd w:id="730"/>
      <w:bookmarkEnd w:id="731"/>
      <w:bookmarkEnd w:id="732"/>
      <w:bookmarkEnd w:id="733"/>
      <w:bookmarkEnd w:id="734"/>
      <w:bookmarkEnd w:id="735"/>
      <w:bookmarkEnd w:id="736"/>
      <w:bookmarkEnd w:id="73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在收到评标报告之日起3日内公示中标候选人，公示期及内容按投标人须知前附表规定。在本章第3.3款规定的投标有效期内，投标人有异议与投诉的，招标人应在异议与投诉处理完毕后以书面形式向中标人发出中标通知书。</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38" w:name="_Toc19770"/>
      <w:bookmarkStart w:id="739" w:name="_Toc152045569"/>
      <w:bookmarkStart w:id="740" w:name="_Toc32123"/>
      <w:bookmarkStart w:id="741" w:name="_Toc59810338"/>
      <w:bookmarkStart w:id="742" w:name="_Toc179632587"/>
      <w:bookmarkStart w:id="743" w:name="_Toc152042345"/>
      <w:bookmarkStart w:id="744" w:name="_Toc144974537"/>
      <w:bookmarkStart w:id="745" w:name="_Toc28445"/>
      <w:bookmarkStart w:id="746" w:name="_Toc6060"/>
      <w:bookmarkStart w:id="747" w:name="_Toc23136"/>
      <w:r>
        <w:rPr>
          <w:rFonts w:hint="eastAsia" w:ascii="宋体" w:hAnsi="宋体" w:eastAsia="宋体" w:cs="宋体"/>
          <w:color w:val="auto"/>
          <w:sz w:val="24"/>
          <w:szCs w:val="20"/>
          <w:highlight w:val="none"/>
        </w:rPr>
        <w:t>7.6 履约担保</w:t>
      </w:r>
      <w:bookmarkEnd w:id="738"/>
      <w:bookmarkEnd w:id="739"/>
      <w:bookmarkEnd w:id="740"/>
      <w:bookmarkEnd w:id="741"/>
      <w:bookmarkEnd w:id="742"/>
      <w:bookmarkEnd w:id="743"/>
      <w:bookmarkEnd w:id="744"/>
      <w:bookmarkEnd w:id="745"/>
      <w:bookmarkEnd w:id="746"/>
      <w:bookmarkEnd w:id="74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7.6.1在签订合同前，中标人应按投标人须知前附表规定的金额、担保形式和招标文件第四章“合同条款及格式”规定的履约担保格式向招标人提交履约担保。联合体中标的，其履约担保由牵头人递交</w:t>
      </w:r>
      <w:r>
        <w:rPr>
          <w:rFonts w:hint="eastAsia" w:ascii="宋体" w:hAnsi="宋体" w:eastAsia="宋体" w:cs="宋体"/>
          <w:color w:val="auto"/>
          <w:kern w:val="0"/>
          <w:szCs w:val="21"/>
          <w:highlight w:val="none"/>
        </w:rPr>
        <w:t>或按照</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的约定提交履约担保</w:t>
      </w:r>
      <w:r>
        <w:rPr>
          <w:rFonts w:hint="eastAsia" w:ascii="宋体" w:hAnsi="宋体" w:eastAsia="宋体" w:cs="宋体"/>
          <w:color w:val="auto"/>
          <w:highlight w:val="none"/>
        </w:rPr>
        <w:t>，并应符合投标人须知前附表规定的金额、担保形式和招标文件第四章“合同条款及格式”规定的履约担保格式要求。</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7.6.2 中标人不能按本章第7.3.1项要求提交履约担保的，视为放弃中标，</w:t>
      </w:r>
      <w:r>
        <w:rPr>
          <w:rFonts w:hint="eastAsia" w:ascii="宋体" w:hAnsi="宋体" w:eastAsia="宋体" w:cs="宋体"/>
          <w:snapToGrid w:val="0"/>
          <w:kern w:val="0"/>
          <w:szCs w:val="21"/>
        </w:rPr>
        <w:t>其投标保证金</w:t>
      </w:r>
      <w:r>
        <w:rPr>
          <w:rFonts w:hint="eastAsia" w:ascii="宋体" w:hAnsi="宋体" w:eastAsia="宋体" w:cs="宋体"/>
          <w:color w:val="auto"/>
          <w:highlight w:val="none"/>
        </w:rPr>
        <w:t>以现金形式交纳的</w:t>
      </w:r>
      <w:r>
        <w:rPr>
          <w:rFonts w:hint="eastAsia" w:ascii="宋体" w:hAnsi="宋体" w:eastAsia="宋体" w:cs="宋体"/>
          <w:snapToGrid w:val="0"/>
          <w:kern w:val="0"/>
          <w:szCs w:val="21"/>
        </w:rPr>
        <w:t>不予退还</w:t>
      </w:r>
      <w:r>
        <w:rPr>
          <w:rFonts w:hint="eastAsia" w:ascii="宋体" w:hAnsi="宋体" w:eastAsia="宋体" w:cs="宋体"/>
          <w:color w:val="auto"/>
          <w:highlight w:val="none"/>
        </w:rPr>
        <w:t>，以保函形式交纳的由保函开立人支付保函担保的与投标保证金等额的款项，给招标人造成的损失超过投标保证金数额的，中标人还应当对超过部分予以赔偿。</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48" w:name="_Toc32420"/>
      <w:bookmarkStart w:id="749" w:name="_Toc2649"/>
      <w:bookmarkStart w:id="750" w:name="_Toc59810339"/>
      <w:bookmarkStart w:id="751" w:name="_Toc956"/>
      <w:bookmarkStart w:id="752" w:name="_Toc28050"/>
      <w:bookmarkStart w:id="753" w:name="_Toc23524"/>
      <w:r>
        <w:rPr>
          <w:rFonts w:hint="eastAsia" w:ascii="宋体" w:hAnsi="宋体" w:eastAsia="宋体" w:cs="宋体"/>
          <w:color w:val="auto"/>
          <w:sz w:val="24"/>
          <w:szCs w:val="20"/>
          <w:highlight w:val="none"/>
        </w:rPr>
        <w:t>7.7签订合同</w:t>
      </w:r>
      <w:bookmarkEnd w:id="748"/>
      <w:bookmarkEnd w:id="749"/>
      <w:bookmarkEnd w:id="750"/>
      <w:bookmarkEnd w:id="751"/>
      <w:bookmarkEnd w:id="752"/>
      <w:bookmarkEnd w:id="753"/>
    </w:p>
    <w:p>
      <w:pPr>
        <w:pageBreakBefore w:val="0"/>
        <w:kinsoku/>
        <w:wordWrap/>
        <w:overflowPunct/>
        <w:topLinePunct w:val="0"/>
        <w:bidi w:val="0"/>
        <w:spacing w:line="360" w:lineRule="auto"/>
        <w:ind w:firstLine="525" w:firstLineChars="250"/>
        <w:textAlignment w:val="auto"/>
        <w:rPr>
          <w:rFonts w:hint="eastAsia" w:ascii="宋体" w:hAnsi="宋体" w:eastAsia="宋体" w:cs="宋体"/>
          <w:color w:val="auto"/>
          <w:highlight w:val="none"/>
        </w:rPr>
      </w:pPr>
      <w:bookmarkStart w:id="754" w:name="_Toc221950219"/>
      <w:r>
        <w:rPr>
          <w:rFonts w:hint="eastAsia" w:ascii="宋体" w:hAnsi="宋体" w:eastAsia="宋体" w:cs="宋体"/>
          <w:color w:val="auto"/>
          <w:highlight w:val="none"/>
        </w:rPr>
        <w:t>7.7.1招标人和中标人应当自中标通知书发出之日起30天内，根据招标文件和中标人的投标文件订立书面合同。中标人无正当理由拒签合同的，招标人取消其中标资格，</w:t>
      </w:r>
      <w:r>
        <w:rPr>
          <w:rFonts w:hint="eastAsia" w:ascii="宋体" w:hAnsi="宋体" w:eastAsia="宋体" w:cs="宋体"/>
          <w:snapToGrid w:val="0"/>
          <w:kern w:val="0"/>
          <w:szCs w:val="21"/>
        </w:rPr>
        <w:t>其投标保证金以现金形式</w:t>
      </w:r>
      <w:r>
        <w:rPr>
          <w:rFonts w:hint="eastAsia" w:ascii="宋体" w:hAnsi="宋体" w:eastAsia="宋体" w:cs="宋体"/>
          <w:snapToGrid w:val="0"/>
          <w:kern w:val="0"/>
          <w:szCs w:val="21"/>
          <w:lang w:eastAsia="zh-CN"/>
        </w:rPr>
        <w:t>交纳</w:t>
      </w:r>
      <w:r>
        <w:rPr>
          <w:rFonts w:hint="eastAsia" w:ascii="宋体" w:hAnsi="宋体" w:eastAsia="宋体" w:cs="宋体"/>
          <w:snapToGrid w:val="0"/>
          <w:kern w:val="0"/>
          <w:szCs w:val="21"/>
        </w:rPr>
        <w:t>的不予退还，以保函形式</w:t>
      </w:r>
      <w:r>
        <w:rPr>
          <w:rFonts w:hint="eastAsia" w:ascii="宋体" w:hAnsi="宋体" w:eastAsia="宋体" w:cs="宋体"/>
          <w:snapToGrid w:val="0"/>
          <w:kern w:val="0"/>
          <w:szCs w:val="21"/>
          <w:lang w:eastAsia="zh-CN"/>
        </w:rPr>
        <w:t>交纳</w:t>
      </w:r>
      <w:r>
        <w:rPr>
          <w:rFonts w:hint="eastAsia" w:ascii="宋体" w:hAnsi="宋体" w:eastAsia="宋体" w:cs="宋体"/>
          <w:snapToGrid w:val="0"/>
          <w:kern w:val="0"/>
          <w:szCs w:val="21"/>
        </w:rPr>
        <w:t>的由保函开立人支付保函担保的与投标保证金等额的款项</w:t>
      </w:r>
      <w:r>
        <w:rPr>
          <w:rFonts w:hint="eastAsia" w:ascii="宋体" w:hAnsi="宋体" w:eastAsia="宋体" w:cs="宋体"/>
          <w:color w:val="auto"/>
          <w:highlight w:val="none"/>
        </w:rPr>
        <w:t>；给招标人造成的损失超过投标保证金数额的，中标人还应当对超过部分予以赔偿。</w:t>
      </w:r>
    </w:p>
    <w:p>
      <w:pPr>
        <w:pageBreakBefore w:val="0"/>
        <w:kinsoku/>
        <w:wordWrap/>
        <w:overflowPunct/>
        <w:topLinePunct w:val="0"/>
        <w:bidi w:val="0"/>
        <w:spacing w:line="360" w:lineRule="auto"/>
        <w:ind w:firstLine="525" w:firstLineChars="250"/>
        <w:textAlignment w:val="auto"/>
        <w:rPr>
          <w:rFonts w:hint="eastAsia" w:ascii="宋体" w:hAnsi="宋体" w:eastAsia="宋体" w:cs="宋体"/>
          <w:color w:val="auto"/>
          <w:highlight w:val="none"/>
        </w:rPr>
      </w:pPr>
      <w:r>
        <w:rPr>
          <w:rFonts w:hint="eastAsia" w:ascii="宋体" w:hAnsi="宋体" w:eastAsia="宋体" w:cs="宋体"/>
          <w:color w:val="auto"/>
          <w:highlight w:val="none"/>
        </w:rPr>
        <w:t>7.7.2 发出中标通知书后，招标人无正当理由拒签合同的，招标人向中标人退还投标保证金</w:t>
      </w:r>
      <w:bookmarkEnd w:id="754"/>
      <w:r>
        <w:rPr>
          <w:rFonts w:hint="eastAsia" w:ascii="宋体" w:hAnsi="宋体" w:eastAsia="宋体" w:cs="宋体"/>
          <w:color w:val="auto"/>
          <w:highlight w:val="none"/>
        </w:rPr>
        <w:t xml:space="preserve">；给中标人造成损失的，还应当赔偿损失。 </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755" w:name="_Toc222032657"/>
      <w:bookmarkStart w:id="756" w:name="_Toc168476089"/>
      <w:bookmarkStart w:id="757" w:name="_Toc222033839"/>
      <w:bookmarkStart w:id="758" w:name="_Toc222030990"/>
      <w:bookmarkStart w:id="759" w:name="_Toc221950220"/>
      <w:bookmarkStart w:id="760" w:name="_Toc229305348"/>
      <w:bookmarkStart w:id="761" w:name="_Toc144974539"/>
      <w:bookmarkStart w:id="762" w:name="_Toc222029488"/>
      <w:bookmarkStart w:id="763" w:name="_Toc59810340"/>
      <w:bookmarkStart w:id="764" w:name="_Toc168475686"/>
      <w:bookmarkStart w:id="765" w:name="_Toc22802"/>
      <w:bookmarkStart w:id="766" w:name="_Toc20893"/>
      <w:bookmarkStart w:id="767" w:name="_Toc8002"/>
      <w:bookmarkStart w:id="768" w:name="_Toc9275"/>
      <w:bookmarkStart w:id="769" w:name="_Toc8308"/>
      <w:bookmarkStart w:id="770" w:name="_Toc229408470"/>
      <w:r>
        <w:rPr>
          <w:rFonts w:hint="eastAsia" w:ascii="宋体" w:hAnsi="宋体" w:eastAsia="宋体" w:cs="宋体"/>
          <w:color w:val="auto"/>
          <w:highlight w:val="none"/>
        </w:rPr>
        <w:t>8. 重新招标或经批准不招标</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71" w:name="_Toc152042348"/>
      <w:bookmarkStart w:id="772" w:name="_Toc152045572"/>
      <w:bookmarkStart w:id="773" w:name="_Toc59810341"/>
      <w:bookmarkStart w:id="774" w:name="_Toc144974540"/>
      <w:bookmarkStart w:id="775" w:name="_Toc179632590"/>
      <w:bookmarkStart w:id="776" w:name="_Toc29000"/>
      <w:bookmarkStart w:id="777" w:name="_Toc19680"/>
      <w:bookmarkStart w:id="778" w:name="_Toc14407"/>
      <w:bookmarkStart w:id="779" w:name="_Toc2371"/>
      <w:bookmarkStart w:id="780" w:name="_Toc24585"/>
      <w:bookmarkStart w:id="781" w:name="_Toc221950225"/>
      <w:r>
        <w:rPr>
          <w:rFonts w:hint="eastAsia" w:ascii="宋体" w:hAnsi="宋体" w:eastAsia="宋体" w:cs="宋体"/>
          <w:color w:val="auto"/>
          <w:sz w:val="24"/>
          <w:szCs w:val="20"/>
          <w:highlight w:val="none"/>
        </w:rPr>
        <w:t>8.1 重新招标</w:t>
      </w:r>
      <w:bookmarkEnd w:id="771"/>
      <w:bookmarkEnd w:id="772"/>
      <w:bookmarkEnd w:id="773"/>
      <w:bookmarkEnd w:id="774"/>
      <w:bookmarkEnd w:id="775"/>
      <w:r>
        <w:rPr>
          <w:rFonts w:hint="eastAsia" w:ascii="宋体" w:hAnsi="宋体" w:eastAsia="宋体" w:cs="宋体"/>
          <w:color w:val="auto"/>
          <w:sz w:val="24"/>
          <w:szCs w:val="20"/>
          <w:highlight w:val="none"/>
        </w:rPr>
        <w:t>的情形</w:t>
      </w:r>
      <w:bookmarkEnd w:id="776"/>
      <w:bookmarkEnd w:id="777"/>
      <w:bookmarkEnd w:id="778"/>
      <w:bookmarkEnd w:id="779"/>
      <w:bookmarkEnd w:id="78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有下列情形之一的，招标人将重新招标：</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（1）投标截止时间止，投标人少于3个的；</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（2）经评标委员会评审后否决所有投标的；</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（3）评标委员会否决不合格投标或者界定为否决投标后因有效投标不足3个使得投标明显缺乏竞争，评标委员会决定否决全部投标的；</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（4）需要延长时，同意延长投标有效期的投标人少于3个的；</w:t>
      </w:r>
    </w:p>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r>
        <w:rPr>
          <w:rFonts w:hint="eastAsia" w:ascii="宋体" w:hAnsi="宋体" w:eastAsia="宋体" w:cs="宋体"/>
          <w:color w:val="auto"/>
          <w:highlight w:val="none"/>
        </w:rPr>
        <w:t>（5）中标候选人均未与招标人签订合同的。</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782" w:name="_Toc1251"/>
      <w:bookmarkStart w:id="783" w:name="_Toc18964"/>
      <w:bookmarkStart w:id="784" w:name="_Toc59810342"/>
      <w:bookmarkStart w:id="785" w:name="_Toc152042349"/>
      <w:bookmarkStart w:id="786" w:name="_Toc144974541"/>
      <w:bookmarkStart w:id="787" w:name="_Toc23242"/>
      <w:bookmarkStart w:id="788" w:name="_Toc152045573"/>
      <w:bookmarkStart w:id="789" w:name="_Toc18686"/>
      <w:bookmarkStart w:id="790" w:name="_Toc179632591"/>
      <w:bookmarkStart w:id="791" w:name="_Toc210"/>
      <w:r>
        <w:rPr>
          <w:rFonts w:hint="eastAsia" w:ascii="宋体" w:hAnsi="宋体" w:eastAsia="宋体" w:cs="宋体"/>
          <w:color w:val="auto"/>
          <w:sz w:val="24"/>
          <w:szCs w:val="20"/>
          <w:highlight w:val="none"/>
        </w:rPr>
        <w:t>8.2 重新招标和不再招标</w:t>
      </w:r>
      <w:bookmarkEnd w:id="782"/>
      <w:bookmarkEnd w:id="783"/>
      <w:bookmarkEnd w:id="784"/>
      <w:bookmarkEnd w:id="785"/>
      <w:bookmarkEnd w:id="786"/>
      <w:bookmarkEnd w:id="787"/>
      <w:bookmarkEnd w:id="788"/>
      <w:bookmarkEnd w:id="789"/>
      <w:bookmarkEnd w:id="790"/>
      <w:bookmarkEnd w:id="791"/>
    </w:p>
    <w:bookmarkEnd w:id="781"/>
    <w:p>
      <w:pPr>
        <w:pageBreakBefore w:val="0"/>
        <w:kinsoku/>
        <w:wordWrap/>
        <w:overflowPunct/>
        <w:topLinePunct w:val="0"/>
        <w:bidi w:val="0"/>
        <w:spacing w:line="360" w:lineRule="auto"/>
        <w:ind w:firstLine="359" w:firstLineChars="171"/>
        <w:textAlignment w:val="auto"/>
        <w:rPr>
          <w:rFonts w:hint="eastAsia" w:ascii="宋体" w:hAnsi="宋体" w:eastAsia="宋体" w:cs="宋体"/>
          <w:color w:val="auto"/>
          <w:highlight w:val="none"/>
        </w:rPr>
      </w:pPr>
      <w:bookmarkStart w:id="792" w:name="_Toc222030991"/>
      <w:bookmarkStart w:id="793" w:name="_Toc229408471"/>
      <w:bookmarkStart w:id="794" w:name="_Toc229305349"/>
      <w:bookmarkStart w:id="795" w:name="_Toc222033840"/>
      <w:bookmarkStart w:id="796" w:name="_Toc144974542"/>
      <w:bookmarkStart w:id="797" w:name="_Toc222032658"/>
      <w:bookmarkStart w:id="798" w:name="_Toc222029489"/>
      <w:bookmarkStart w:id="799" w:name="_Toc168475689"/>
      <w:bookmarkStart w:id="800" w:name="_Toc168476092"/>
      <w:bookmarkStart w:id="801" w:name="_Toc221950226"/>
      <w:r>
        <w:rPr>
          <w:rFonts w:hint="eastAsia" w:ascii="宋体" w:hAnsi="宋体" w:eastAsia="宋体" w:cs="宋体"/>
          <w:snapToGrid w:val="0"/>
          <w:color w:val="auto"/>
          <w:kern w:val="0"/>
          <w:szCs w:val="21"/>
          <w:highlight w:val="none"/>
          <w:lang w:val="en"/>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802" w:name="_Toc22911"/>
      <w:bookmarkStart w:id="803" w:name="_Toc26739"/>
      <w:bookmarkStart w:id="804" w:name="_Toc20671"/>
      <w:bookmarkStart w:id="805" w:name="_Toc3187"/>
      <w:bookmarkStart w:id="806" w:name="_Toc27811"/>
      <w:bookmarkStart w:id="807" w:name="_Toc59810343"/>
      <w:r>
        <w:rPr>
          <w:rFonts w:hint="eastAsia" w:ascii="宋体" w:hAnsi="宋体" w:eastAsia="宋体" w:cs="宋体"/>
          <w:color w:val="auto"/>
          <w:highlight w:val="none"/>
        </w:rPr>
        <w:t>9. 纪律和监督</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808" w:name="_Toc179632593"/>
      <w:bookmarkStart w:id="809" w:name="_Toc59810344"/>
      <w:bookmarkStart w:id="810" w:name="_Toc144974543"/>
      <w:bookmarkStart w:id="811" w:name="_Toc152042351"/>
      <w:bookmarkStart w:id="812" w:name="_Toc22187"/>
      <w:bookmarkStart w:id="813" w:name="_Toc152045575"/>
      <w:bookmarkStart w:id="814" w:name="_Toc32276"/>
      <w:bookmarkStart w:id="815" w:name="_Toc18123"/>
      <w:bookmarkStart w:id="816" w:name="_Toc9863"/>
      <w:bookmarkStart w:id="817" w:name="_Toc2656"/>
      <w:r>
        <w:rPr>
          <w:rFonts w:hint="eastAsia" w:ascii="宋体" w:hAnsi="宋体" w:eastAsia="宋体" w:cs="宋体"/>
          <w:color w:val="auto"/>
          <w:sz w:val="24"/>
          <w:szCs w:val="20"/>
          <w:highlight w:val="none"/>
        </w:rPr>
        <w:t>9.1 对招标人的纪律要求</w:t>
      </w:r>
      <w:bookmarkEnd w:id="808"/>
      <w:bookmarkEnd w:id="809"/>
      <w:bookmarkEnd w:id="810"/>
      <w:bookmarkEnd w:id="811"/>
      <w:bookmarkEnd w:id="812"/>
      <w:bookmarkEnd w:id="813"/>
      <w:bookmarkEnd w:id="814"/>
      <w:bookmarkEnd w:id="815"/>
      <w:bookmarkEnd w:id="816"/>
      <w:bookmarkEnd w:id="81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招标人不得泄漏招标投标活动中应当保密的情况和资料，不得与投标人串通损害国家利益、社会公共利益或者他人合法权益，禁止招标人与投标人串通投标。</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有下列情形之一的，属于招标人与投标人串通投标：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（2）招标人直接或者间接向投标人泄露标底、评标委员会成员等信息；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（3）招标人明示或者暗示投标人压低或者抬高投标报价；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（4）招标人授意投标人撤换、修改投标文件；</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（5）招标人明示或者暗示投标人为特定投标人中标提供方便；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（6）招标人与投标人为谋求特定投标人中标而采取的其他串通行为。</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818" w:name="_Toc17980"/>
      <w:bookmarkStart w:id="819" w:name="_Toc21665"/>
      <w:bookmarkStart w:id="820" w:name="_Toc29668"/>
      <w:bookmarkStart w:id="821" w:name="_Toc17310"/>
      <w:bookmarkStart w:id="822" w:name="_Toc20190"/>
      <w:bookmarkStart w:id="823" w:name="_Toc59810345"/>
      <w:r>
        <w:rPr>
          <w:rFonts w:hint="eastAsia" w:ascii="宋体" w:hAnsi="宋体" w:eastAsia="宋体" w:cs="宋体"/>
          <w:color w:val="auto"/>
          <w:sz w:val="24"/>
          <w:szCs w:val="20"/>
          <w:highlight w:val="none"/>
        </w:rPr>
        <w:t>9.2 对投标人的纪律要求</w:t>
      </w:r>
      <w:bookmarkEnd w:id="818"/>
      <w:bookmarkEnd w:id="819"/>
      <w:bookmarkEnd w:id="820"/>
      <w:bookmarkEnd w:id="821"/>
      <w:bookmarkEnd w:id="822"/>
      <w:bookmarkEnd w:id="82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9.2.1 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9.2.2 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1</w:t>
      </w:r>
      <w:r>
        <w:rPr>
          <w:rFonts w:hint="eastAsia" w:ascii="宋体" w:hAnsi="宋体" w:eastAsia="宋体" w:cs="宋体"/>
          <w:highlight w:val="none"/>
        </w:rPr>
        <w:t>）不同投标人的电子投标文件由同一台电子设备编制、打包、加密或者上传；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2</w:t>
      </w:r>
      <w:r>
        <w:rPr>
          <w:rFonts w:hint="eastAsia" w:ascii="宋体" w:hAnsi="宋体" w:eastAsia="宋体" w:cs="宋体"/>
          <w:highlight w:val="none"/>
        </w:rPr>
        <w:t>）不同投标人的投标文件由同一投标人的电子设备打印、复印；</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3</w:t>
      </w:r>
      <w:r>
        <w:rPr>
          <w:rFonts w:hint="eastAsia" w:ascii="宋体" w:hAnsi="宋体" w:eastAsia="宋体" w:cs="宋体"/>
          <w:highlight w:val="none"/>
        </w:rPr>
        <w:t>）不同投标人的投标报价用同一个预算编制软件密码锁制作或者出自同一投标人的电子文档；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4</w:t>
      </w:r>
      <w:r>
        <w:rPr>
          <w:rFonts w:hint="eastAsia" w:ascii="宋体" w:hAnsi="宋体" w:eastAsia="宋体" w:cs="宋体"/>
          <w:highlight w:val="none"/>
        </w:rPr>
        <w:t>）不同投标人从同一个投标单位或者同一个自然人的互联网协议地址下载招标文件、上传投标文件；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5</w:t>
      </w:r>
      <w:r>
        <w:rPr>
          <w:rFonts w:hint="eastAsia" w:ascii="宋体" w:hAnsi="宋体" w:eastAsia="宋体" w:cs="宋体"/>
          <w:highlight w:val="none"/>
        </w:rPr>
        <w:t>）不同投标人的投标保证金虽然经由投标人自己的基本账户转出，但所需资金来自同一单位或者个人的账户；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6</w:t>
      </w:r>
      <w:r>
        <w:rPr>
          <w:rFonts w:hint="eastAsia" w:ascii="宋体" w:hAnsi="宋体" w:eastAsia="宋体" w:cs="宋体"/>
          <w:highlight w:val="none"/>
        </w:rPr>
        <w:t>）参加投标活动的人员为同一标段或者未划分标段的同一招标项目的其他投标人的在职人员；</w:t>
      </w:r>
    </w:p>
    <w:p>
      <w:pPr>
        <w:pStyle w:val="2"/>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7</w:t>
      </w:r>
      <w:r>
        <w:rPr>
          <w:rFonts w:hint="eastAsia" w:ascii="宋体" w:hAnsi="宋体" w:eastAsia="宋体" w:cs="宋体"/>
          <w:highlight w:val="none"/>
        </w:rPr>
        <w:t>）法律、法规规定的其他情形</w:t>
      </w:r>
      <w:r>
        <w:rPr>
          <w:rFonts w:hint="eastAsia" w:ascii="宋体" w:hAnsi="宋体" w:eastAsia="宋体" w:cs="宋体"/>
          <w:color w:val="auto"/>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9.2.3 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9.2.4 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（5）其他弄虚作假的行为。</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824" w:name="_Toc144974545"/>
      <w:bookmarkStart w:id="825" w:name="_Toc152045577"/>
      <w:bookmarkStart w:id="826" w:name="_Toc152042353"/>
      <w:bookmarkStart w:id="827" w:name="_Toc179632595"/>
      <w:bookmarkStart w:id="828" w:name="_Toc22201"/>
      <w:bookmarkStart w:id="829" w:name="_Toc59810346"/>
      <w:bookmarkStart w:id="830" w:name="_Toc14454"/>
      <w:bookmarkStart w:id="831" w:name="_Toc25841"/>
      <w:bookmarkStart w:id="832" w:name="_Toc31245"/>
      <w:bookmarkStart w:id="833" w:name="_Toc6212"/>
      <w:r>
        <w:rPr>
          <w:rFonts w:hint="eastAsia" w:ascii="宋体" w:hAnsi="宋体" w:eastAsia="宋体" w:cs="宋体"/>
          <w:color w:val="auto"/>
          <w:sz w:val="24"/>
          <w:szCs w:val="20"/>
          <w:highlight w:val="none"/>
        </w:rPr>
        <w:t>9.3 对评标委员会成员的纪律要求</w:t>
      </w:r>
      <w:bookmarkEnd w:id="824"/>
      <w:bookmarkEnd w:id="825"/>
      <w:bookmarkEnd w:id="826"/>
      <w:bookmarkEnd w:id="827"/>
      <w:bookmarkEnd w:id="828"/>
      <w:bookmarkEnd w:id="829"/>
      <w:bookmarkEnd w:id="830"/>
      <w:bookmarkEnd w:id="831"/>
      <w:bookmarkEnd w:id="832"/>
      <w:bookmarkEnd w:id="83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834" w:name="_Toc20351"/>
      <w:bookmarkStart w:id="835" w:name="_Toc4354"/>
      <w:bookmarkStart w:id="836" w:name="_Toc21664"/>
      <w:bookmarkStart w:id="837" w:name="_Toc152045578"/>
      <w:bookmarkStart w:id="838" w:name="_Toc152042354"/>
      <w:bookmarkStart w:id="839" w:name="_Toc3766"/>
      <w:bookmarkStart w:id="840" w:name="_Toc59810347"/>
      <w:bookmarkStart w:id="841" w:name="_Toc12397"/>
      <w:bookmarkStart w:id="842" w:name="_Toc179632596"/>
      <w:bookmarkStart w:id="843" w:name="_Toc144974546"/>
      <w:r>
        <w:rPr>
          <w:rFonts w:hint="eastAsia" w:ascii="宋体" w:hAnsi="宋体" w:eastAsia="宋体" w:cs="宋体"/>
          <w:color w:val="auto"/>
          <w:sz w:val="24"/>
          <w:szCs w:val="20"/>
          <w:highlight w:val="none"/>
        </w:rPr>
        <w:t>9.4 对与评标活动有关的工作人员的纪律要求</w:t>
      </w:r>
      <w:bookmarkEnd w:id="834"/>
      <w:bookmarkEnd w:id="835"/>
      <w:bookmarkEnd w:id="836"/>
      <w:bookmarkEnd w:id="837"/>
      <w:bookmarkEnd w:id="838"/>
      <w:bookmarkEnd w:id="839"/>
      <w:bookmarkEnd w:id="840"/>
      <w:bookmarkEnd w:id="841"/>
      <w:bookmarkEnd w:id="84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bookmarkStart w:id="844" w:name="_Toc152042355"/>
      <w:r>
        <w:rPr>
          <w:rFonts w:hint="eastAsia" w:ascii="宋体" w:hAnsi="宋体" w:eastAsia="宋体" w:cs="宋体"/>
          <w:color w:val="auto"/>
          <w:highlight w:val="none"/>
        </w:rPr>
        <w:t>与评标活动有关的工作人员不得收受他人的财物或者其他好处，不得向他人透漏对投标文件的评审和比较、中标候选人的推荐情况以及</w:t>
      </w:r>
      <w:r>
        <w:rPr>
          <w:rFonts w:hint="eastAsia" w:ascii="宋体" w:hAnsi="宋体" w:eastAsia="宋体" w:cs="宋体"/>
          <w:snapToGrid w:val="0"/>
          <w:color w:val="auto"/>
          <w:kern w:val="0"/>
          <w:szCs w:val="21"/>
          <w:highlight w:val="none"/>
        </w:rPr>
        <w:t>与</w:t>
      </w:r>
      <w:r>
        <w:rPr>
          <w:rFonts w:hint="eastAsia" w:ascii="宋体" w:hAnsi="宋体" w:eastAsia="宋体" w:cs="宋体"/>
          <w:color w:val="auto"/>
          <w:highlight w:val="none"/>
        </w:rPr>
        <w:t>评标有关的其他情况。在评标活动中，与评标活动有关的工作人员不得擅离职守，影响评标程序正常进行。</w:t>
      </w:r>
      <w:bookmarkEnd w:id="844"/>
    </w:p>
    <w:p>
      <w:pPr>
        <w:keepNext/>
        <w:keepLines/>
        <w:pageBreakBefore w:val="0"/>
        <w:kinsoku/>
        <w:wordWrap/>
        <w:overflowPunct/>
        <w:topLinePunct w:val="0"/>
        <w:bidi w:val="0"/>
        <w:spacing w:line="360" w:lineRule="auto"/>
        <w:textAlignment w:val="auto"/>
        <w:outlineLvl w:val="2"/>
        <w:rPr>
          <w:rFonts w:hint="eastAsia" w:ascii="宋体" w:hAnsi="宋体" w:eastAsia="宋体" w:cs="宋体"/>
          <w:color w:val="auto"/>
          <w:sz w:val="24"/>
          <w:szCs w:val="20"/>
          <w:highlight w:val="none"/>
        </w:rPr>
      </w:pPr>
      <w:bookmarkStart w:id="845" w:name="_Toc179632597"/>
      <w:bookmarkStart w:id="846" w:name="_Toc20007"/>
      <w:bookmarkStart w:id="847" w:name="_Toc152042356"/>
      <w:bookmarkStart w:id="848" w:name="_Toc23674"/>
      <w:bookmarkStart w:id="849" w:name="_Toc59810348"/>
      <w:bookmarkStart w:id="850" w:name="_Toc9658"/>
      <w:bookmarkStart w:id="851" w:name="_Toc21287"/>
      <w:bookmarkStart w:id="852" w:name="_Toc5727"/>
      <w:bookmarkStart w:id="853" w:name="_Toc152045579"/>
      <w:r>
        <w:rPr>
          <w:rFonts w:hint="eastAsia" w:ascii="宋体" w:hAnsi="宋体" w:eastAsia="宋体" w:cs="宋体"/>
          <w:color w:val="auto"/>
          <w:sz w:val="24"/>
          <w:szCs w:val="20"/>
          <w:highlight w:val="none"/>
        </w:rPr>
        <w:t>9.5 投诉</w:t>
      </w:r>
      <w:bookmarkEnd w:id="843"/>
      <w:bookmarkEnd w:id="845"/>
      <w:bookmarkEnd w:id="846"/>
      <w:bookmarkEnd w:id="847"/>
      <w:bookmarkEnd w:id="848"/>
      <w:bookmarkEnd w:id="849"/>
      <w:bookmarkEnd w:id="850"/>
      <w:bookmarkEnd w:id="851"/>
      <w:bookmarkEnd w:id="852"/>
      <w:bookmarkEnd w:id="85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投标人和其他利害关系人认为本次招标活动违反法律、法规和规章规定的，有权向有关行政监督部门投诉。</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highlight w:val="none"/>
        </w:rPr>
      </w:pPr>
      <w:bookmarkStart w:id="854" w:name="_Toc5674"/>
      <w:bookmarkStart w:id="855" w:name="_Toc11335"/>
      <w:bookmarkStart w:id="856" w:name="_Toc229408472"/>
      <w:bookmarkStart w:id="857" w:name="_Toc30292"/>
      <w:bookmarkStart w:id="858" w:name="_Toc59810349"/>
      <w:bookmarkStart w:id="859" w:name="_Toc5264"/>
      <w:bookmarkStart w:id="860" w:name="_Toc30756"/>
      <w:r>
        <w:rPr>
          <w:rFonts w:hint="eastAsia" w:ascii="宋体" w:hAnsi="宋体" w:eastAsia="宋体" w:cs="宋体"/>
          <w:color w:val="auto"/>
          <w:highlight w:val="none"/>
        </w:rPr>
        <w:t>10.需要补充的其他内容</w:t>
      </w:r>
      <w:bookmarkEnd w:id="854"/>
      <w:bookmarkEnd w:id="855"/>
      <w:bookmarkEnd w:id="856"/>
      <w:bookmarkEnd w:id="857"/>
      <w:bookmarkEnd w:id="858"/>
      <w:bookmarkEnd w:id="859"/>
      <w:bookmarkEnd w:id="86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需要补充的其他内容：见投标人须知前附表。</w:t>
      </w:r>
    </w:p>
    <w:p>
      <w:pPr>
        <w:rPr>
          <w:rFonts w:ascii="Arial" w:hAnsi="Arial" w:eastAsia="黑体"/>
          <w:color w:val="auto"/>
          <w:szCs w:val="21"/>
          <w:highlight w:val="none"/>
        </w:rPr>
      </w:pPr>
      <w:bookmarkStart w:id="861" w:name="_Toc221950256"/>
      <w:bookmarkStart w:id="862" w:name="_Toc168476099"/>
      <w:bookmarkStart w:id="863" w:name="_Toc168475696"/>
      <w:bookmarkStart w:id="864" w:name="_Toc144974548"/>
    </w:p>
    <w:p>
      <w:pPr>
        <w:rPr>
          <w:rFonts w:ascii="Arial" w:hAnsi="Arial" w:eastAsia="黑体"/>
          <w:color w:val="auto"/>
          <w:szCs w:val="21"/>
          <w:highlight w:val="none"/>
        </w:rPr>
      </w:pPr>
    </w:p>
    <w:p>
      <w:pPr>
        <w:rPr>
          <w:rFonts w:ascii="Arial" w:hAnsi="Arial" w:eastAsia="黑体"/>
          <w:color w:val="auto"/>
          <w:szCs w:val="21"/>
          <w:highlight w:val="none"/>
        </w:rPr>
      </w:pPr>
    </w:p>
    <w:p>
      <w:pPr>
        <w:rPr>
          <w:rFonts w:ascii="Arial" w:hAnsi="Arial" w:eastAsia="黑体"/>
          <w:color w:val="auto"/>
          <w:szCs w:val="21"/>
          <w:highlight w:val="none"/>
        </w:rPr>
      </w:pPr>
    </w:p>
    <w:p>
      <w:pPr>
        <w:widowControl/>
        <w:jc w:val="left"/>
        <w:rPr>
          <w:rFonts w:ascii="Arial" w:hAnsi="Arial" w:eastAsia="黑体"/>
          <w:color w:val="auto"/>
          <w:szCs w:val="21"/>
          <w:highlight w:val="none"/>
        </w:rPr>
      </w:pPr>
      <w:r>
        <w:rPr>
          <w:rFonts w:ascii="Arial" w:hAnsi="Arial" w:eastAsia="黑体"/>
          <w:color w:val="auto"/>
          <w:szCs w:val="21"/>
          <w:highlight w:val="none"/>
        </w:rPr>
        <w:br w:type="page"/>
      </w:r>
    </w:p>
    <w:bookmarkEnd w:id="861"/>
    <w:p>
      <w:pPr>
        <w:pStyle w:val="4"/>
        <w:rPr>
          <w:color w:val="auto"/>
          <w:sz w:val="21"/>
          <w:szCs w:val="21"/>
          <w:highlight w:val="none"/>
        </w:rPr>
      </w:pPr>
      <w:bookmarkStart w:id="865" w:name="_Toc221950298"/>
      <w:bookmarkStart w:id="866" w:name="_Toc59810350"/>
      <w:bookmarkStart w:id="867" w:name="_Toc229408477"/>
      <w:bookmarkStart w:id="868" w:name="_Toc30090"/>
      <w:bookmarkStart w:id="869" w:name="_Toc1405"/>
      <w:bookmarkStart w:id="870" w:name="_Toc16971"/>
      <w:bookmarkStart w:id="871" w:name="_Toc18887"/>
      <w:bookmarkStart w:id="872" w:name="_Toc13348"/>
      <w:bookmarkStart w:id="873" w:name="_Toc641"/>
      <w:bookmarkStart w:id="874" w:name="_Toc28808"/>
      <w:r>
        <w:rPr>
          <w:rFonts w:hint="eastAsia"/>
          <w:color w:val="auto"/>
          <w:sz w:val="21"/>
          <w:szCs w:val="21"/>
          <w:highlight w:val="none"/>
        </w:rPr>
        <w:t>附表一：</w:t>
      </w:r>
      <w:bookmarkEnd w:id="862"/>
      <w:bookmarkEnd w:id="863"/>
      <w:bookmarkEnd w:id="864"/>
      <w:bookmarkEnd w:id="865"/>
      <w:bookmarkEnd w:id="866"/>
      <w:bookmarkEnd w:id="867"/>
      <w:r>
        <w:rPr>
          <w:rFonts w:hint="eastAsia"/>
          <w:color w:val="auto"/>
          <w:sz w:val="21"/>
          <w:szCs w:val="21"/>
          <w:highlight w:val="none"/>
        </w:rPr>
        <w:t>开标记录表</w:t>
      </w:r>
      <w:bookmarkEnd w:id="868"/>
      <w:bookmarkEnd w:id="869"/>
      <w:bookmarkEnd w:id="870"/>
      <w:bookmarkEnd w:id="871"/>
      <w:bookmarkEnd w:id="872"/>
      <w:bookmarkEnd w:id="873"/>
      <w:bookmarkEnd w:id="874"/>
    </w:p>
    <w:p>
      <w:pPr>
        <w:spacing w:line="360" w:lineRule="auto"/>
        <w:jc w:val="center"/>
        <w:rPr>
          <w:b/>
          <w:color w:val="auto"/>
          <w:sz w:val="32"/>
          <w:szCs w:val="32"/>
          <w:highlight w:val="none"/>
        </w:rPr>
      </w:pPr>
      <w:r>
        <w:rPr>
          <w:b/>
          <w:color w:val="auto"/>
          <w:sz w:val="32"/>
          <w:szCs w:val="32"/>
          <w:highlight w:val="none"/>
        </w:rPr>
        <w:t xml:space="preserve"> </w:t>
      </w:r>
      <w:r>
        <w:rPr>
          <w:rFonts w:hint="eastAsia"/>
          <w:b/>
          <w:color w:val="auto"/>
          <w:sz w:val="32"/>
          <w:szCs w:val="32"/>
          <w:highlight w:val="none"/>
        </w:rPr>
        <w:t>开 标 记 录 表</w:t>
      </w:r>
    </w:p>
    <w:p>
      <w:pPr>
        <w:spacing w:line="400" w:lineRule="exact"/>
        <w:jc w:val="right"/>
        <w:rPr>
          <w:color w:val="auto"/>
          <w:highlight w:val="none"/>
        </w:rPr>
      </w:pPr>
      <w:r>
        <w:rPr>
          <w:rFonts w:hint="eastAsia"/>
          <w:color w:val="auto"/>
          <w:highlight w:val="none"/>
          <w:u w:val="single"/>
        </w:rPr>
        <w:t xml:space="preserve">        </w:t>
      </w:r>
      <w:bookmarkStart w:id="875" w:name="_Toc221950299"/>
      <w:r>
        <w:rPr>
          <w:rFonts w:hint="eastAsia"/>
          <w:color w:val="auto"/>
          <w:highlight w:val="none"/>
        </w:rPr>
        <w:t xml:space="preserve">（项目名称） </w:t>
      </w:r>
      <w:r>
        <w:rPr>
          <w:rFonts w:hint="eastAsia"/>
          <w:color w:val="auto"/>
          <w:highlight w:val="none"/>
          <w:u w:val="single"/>
        </w:rPr>
        <w:t xml:space="preserve">       </w:t>
      </w:r>
      <w:r>
        <w:rPr>
          <w:rFonts w:hint="eastAsia"/>
          <w:color w:val="auto"/>
          <w:highlight w:val="none"/>
        </w:rPr>
        <w:t>（标段名称）</w:t>
      </w:r>
      <w:bookmarkEnd w:id="875"/>
    </w:p>
    <w:p>
      <w:pPr>
        <w:spacing w:line="400" w:lineRule="exact"/>
        <w:jc w:val="right"/>
        <w:rPr>
          <w:color w:val="auto"/>
          <w:highlight w:val="none"/>
        </w:rPr>
      </w:pPr>
      <w:bookmarkStart w:id="876" w:name="_Toc221950300"/>
      <w:r>
        <w:rPr>
          <w:rFonts w:hint="eastAsia"/>
          <w:color w:val="auto"/>
          <w:highlight w:val="none"/>
        </w:rPr>
        <w:t>开标时间：</w:t>
      </w: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w:t>
      </w:r>
      <w:r>
        <w:rPr>
          <w:rFonts w:hint="eastAsia"/>
          <w:color w:val="auto"/>
          <w:highlight w:val="none"/>
        </w:rPr>
        <w:t>日</w:t>
      </w:r>
      <w:r>
        <w:rPr>
          <w:rFonts w:hint="eastAsia"/>
          <w:color w:val="auto"/>
          <w:highlight w:val="none"/>
          <w:u w:val="single"/>
        </w:rPr>
        <w:t xml:space="preserve">    </w:t>
      </w:r>
      <w:r>
        <w:rPr>
          <w:rFonts w:hint="eastAsia"/>
          <w:color w:val="auto"/>
          <w:highlight w:val="none"/>
        </w:rPr>
        <w:t>时</w:t>
      </w:r>
      <w:r>
        <w:rPr>
          <w:rFonts w:hint="eastAsia"/>
          <w:color w:val="auto"/>
          <w:highlight w:val="none"/>
          <w:u w:val="single"/>
        </w:rPr>
        <w:t xml:space="preserve">    </w:t>
      </w:r>
      <w:r>
        <w:rPr>
          <w:rFonts w:hint="eastAsia"/>
          <w:color w:val="auto"/>
          <w:highlight w:val="none"/>
        </w:rPr>
        <w:t>分</w:t>
      </w:r>
      <w:bookmarkEnd w:id="876"/>
    </w:p>
    <w:tbl>
      <w:tblPr>
        <w:tblStyle w:val="45"/>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27"/>
        <w:gridCol w:w="1275"/>
        <w:gridCol w:w="851"/>
        <w:gridCol w:w="992"/>
        <w:gridCol w:w="1188"/>
        <w:gridCol w:w="947"/>
        <w:gridCol w:w="947"/>
        <w:gridCol w:w="947"/>
        <w:gridCol w:w="947"/>
        <w:gridCol w:w="94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2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127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851"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解密</w:t>
            </w:r>
          </w:p>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情况</w:t>
            </w:r>
          </w:p>
        </w:tc>
        <w:tc>
          <w:tcPr>
            <w:tcW w:w="992" w:type="dxa"/>
            <w:tcBorders>
              <w:righ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w:t>
            </w:r>
          </w:p>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总报价</w:t>
            </w:r>
          </w:p>
        </w:tc>
        <w:tc>
          <w:tcPr>
            <w:tcW w:w="1188" w:type="dxa"/>
            <w:tcBorders>
              <w:lef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安全</w:t>
            </w:r>
            <w:r>
              <w:rPr>
                <w:rFonts w:hint="eastAsia" w:ascii="宋体" w:hAnsi="宋体"/>
                <w:snapToGrid w:val="0"/>
                <w:color w:val="auto"/>
                <w:kern w:val="0"/>
                <w:szCs w:val="21"/>
                <w:highlight w:val="none"/>
              </w:rPr>
              <w:t>生产</w:t>
            </w:r>
            <w:r>
              <w:rPr>
                <w:rFonts w:ascii="宋体" w:hAnsi="宋体"/>
                <w:snapToGrid w:val="0"/>
                <w:color w:val="auto"/>
                <w:kern w:val="0"/>
                <w:szCs w:val="21"/>
                <w:highlight w:val="none"/>
              </w:rPr>
              <w:t>费</w:t>
            </w:r>
            <w:r>
              <w:rPr>
                <w:rFonts w:hint="eastAsia" w:ascii="宋体" w:hAnsi="宋体"/>
                <w:snapToGrid w:val="0"/>
                <w:color w:val="auto"/>
                <w:kern w:val="0"/>
                <w:szCs w:val="21"/>
                <w:highlight w:val="none"/>
              </w:rPr>
              <w:t>暂定金额</w:t>
            </w:r>
          </w:p>
        </w:tc>
        <w:tc>
          <w:tcPr>
            <w:tcW w:w="94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质量</w:t>
            </w:r>
          </w:p>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目标</w:t>
            </w:r>
          </w:p>
        </w:tc>
        <w:tc>
          <w:tcPr>
            <w:tcW w:w="94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94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项目</w:t>
            </w:r>
          </w:p>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经理</w:t>
            </w:r>
          </w:p>
        </w:tc>
        <w:tc>
          <w:tcPr>
            <w:tcW w:w="94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948" w:type="dxa"/>
            <w:vAlign w:val="center"/>
          </w:tcPr>
          <w:p>
            <w:pPr>
              <w:autoSpaceDE w:val="0"/>
              <w:autoSpaceDN w:val="0"/>
              <w:adjustRightInd w:val="0"/>
              <w:snapToGrid w:val="0"/>
              <w:jc w:val="center"/>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lang w:eastAsia="zh-CN"/>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Cs w:val="21"/>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Cs w:val="21"/>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Cs w:val="21"/>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Cs w:val="21"/>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2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2"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88"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8"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6" w:hRule="exact"/>
          <w:jc w:val="center"/>
        </w:trPr>
        <w:tc>
          <w:tcPr>
            <w:tcW w:w="1702" w:type="dxa"/>
            <w:gridSpan w:val="2"/>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7767" w:type="dxa"/>
            <w:gridSpan w:val="8"/>
            <w:vAlign w:val="center"/>
          </w:tcPr>
          <w:p>
            <w:pPr>
              <w:autoSpaceDE w:val="0"/>
              <w:autoSpaceDN w:val="0"/>
              <w:adjustRightInd w:val="0"/>
              <w:snapToGrid w:val="0"/>
              <w:jc w:val="left"/>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1" w:hRule="exact"/>
          <w:jc w:val="center"/>
        </w:trPr>
        <w:tc>
          <w:tcPr>
            <w:tcW w:w="1702" w:type="dxa"/>
            <w:gridSpan w:val="2"/>
            <w:vAlign w:val="center"/>
          </w:tcPr>
          <w:p>
            <w:pPr>
              <w:autoSpaceDE w:val="0"/>
              <w:autoSpaceDN w:val="0"/>
              <w:adjustRightInd w:val="0"/>
              <w:snapToGrid w:val="0"/>
              <w:jc w:val="center"/>
              <w:rPr>
                <w:color w:val="auto"/>
                <w:szCs w:val="21"/>
                <w:highlight w:val="none"/>
              </w:rPr>
            </w:pPr>
            <w:r>
              <w:rPr>
                <w:rFonts w:hint="eastAsia"/>
                <w:color w:val="auto"/>
                <w:szCs w:val="21"/>
                <w:highlight w:val="none"/>
              </w:rPr>
              <w:t>异常情况</w:t>
            </w:r>
          </w:p>
        </w:tc>
        <w:tc>
          <w:tcPr>
            <w:tcW w:w="7767" w:type="dxa"/>
            <w:gridSpan w:val="8"/>
            <w:vAlign w:val="center"/>
          </w:tcPr>
          <w:p>
            <w:pPr>
              <w:autoSpaceDE w:val="0"/>
              <w:autoSpaceDN w:val="0"/>
              <w:adjustRightInd w:val="0"/>
              <w:snapToGrid w:val="0"/>
              <w:jc w:val="center"/>
              <w:rPr>
                <w:rFonts w:ascii="宋体" w:hAnsi="宋体"/>
                <w:i/>
                <w:color w:val="auto"/>
                <w:kern w:val="0"/>
                <w:szCs w:val="21"/>
                <w:highlight w:val="none"/>
              </w:rPr>
            </w:pPr>
          </w:p>
        </w:tc>
      </w:tr>
    </w:tbl>
    <w:p>
      <w:pPr>
        <w:tabs>
          <w:tab w:val="left" w:pos="2740"/>
          <w:tab w:val="left" w:pos="4940"/>
          <w:tab w:val="left" w:pos="6930"/>
        </w:tabs>
        <w:autoSpaceDE w:val="0"/>
        <w:autoSpaceDN w:val="0"/>
        <w:adjustRightInd w:val="0"/>
        <w:snapToGrid w:val="0"/>
        <w:spacing w:before="240" w:beforeLines="100"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olor w:val="auto"/>
          <w:szCs w:val="21"/>
          <w:highlight w:val="none"/>
        </w:rPr>
        <w:t>主持人：</w:t>
      </w:r>
      <w:r>
        <w:rPr>
          <w:rFonts w:hint="eastAsia" w:ascii="宋体" w:hAnsi="宋体" w:cs="MingLiU"/>
          <w:snapToGrid w:val="0"/>
          <w:color w:val="auto"/>
          <w:w w:val="200"/>
          <w:kern w:val="0"/>
          <w:szCs w:val="21"/>
          <w:highlight w:val="none"/>
          <w:u w:val="singl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48" w:beforeLines="20" w:line="360" w:lineRule="auto"/>
        <w:rPr>
          <w:rFonts w:ascii="宋体" w:hAnsi="宋体" w:cs="MingLiU"/>
          <w:snapToGrid w:val="0"/>
          <w:color w:val="auto"/>
          <w:w w:val="198"/>
          <w:kern w:val="0"/>
          <w:sz w:val="28"/>
          <w:szCs w:val="28"/>
          <w:highlight w:val="none"/>
          <w:u w:val="single"/>
        </w:rPr>
      </w:pPr>
      <w:r>
        <w:rPr>
          <w:rFonts w:ascii="宋体" w:hAnsi="宋体"/>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rPr>
        <w:t>二</w:t>
      </w:r>
      <w:r>
        <w:rPr>
          <w:rFonts w:ascii="宋体" w:hAnsi="宋体"/>
          <w:b/>
          <w:snapToGrid w:val="0"/>
          <w:color w:val="auto"/>
          <w:kern w:val="0"/>
          <w:highlight w:val="none"/>
        </w:rPr>
        <w:t>：</w:t>
      </w:r>
      <w:r>
        <w:rPr>
          <w:rFonts w:hint="eastAsia" w:ascii="宋体" w:hAnsi="宋体"/>
          <w:b/>
          <w:snapToGrid w:val="0"/>
          <w:color w:val="auto"/>
          <w:kern w:val="0"/>
          <w:highlight w:val="none"/>
        </w:rPr>
        <w:t>纸质投标保函递交情况一览表（如有）</w:t>
      </w:r>
    </w:p>
    <w:p>
      <w:pPr>
        <w:autoSpaceDE w:val="0"/>
        <w:autoSpaceDN w:val="0"/>
        <w:adjustRightInd w:val="0"/>
        <w:snapToGrid w:val="0"/>
        <w:spacing w:before="48" w:beforeLines="20" w:line="360" w:lineRule="auto"/>
        <w:jc w:val="center"/>
        <w:rPr>
          <w:rFonts w:ascii="宋体" w:hAnsi="宋体"/>
          <w:color w:val="auto"/>
          <w:szCs w:val="21"/>
          <w:highlight w:val="none"/>
        </w:rPr>
      </w:pPr>
      <w:r>
        <w:rPr>
          <w:rFonts w:hint="eastAsia" w:ascii="宋体" w:hAnsi="宋体" w:cs="MingLiU"/>
          <w:snapToGrid w:val="0"/>
          <w:color w:val="auto"/>
          <w:w w:val="198"/>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（项目名称）纸质投标保函</w:t>
      </w:r>
      <w:r>
        <w:rPr>
          <w:rFonts w:hint="eastAsia" w:ascii="宋体" w:hAnsi="宋体"/>
          <w:b/>
          <w:snapToGrid w:val="0"/>
          <w:color w:val="auto"/>
          <w:w w:val="99"/>
          <w:kern w:val="0"/>
          <w:sz w:val="28"/>
          <w:szCs w:val="28"/>
          <w:highlight w:val="none"/>
          <w:u w:val="single"/>
        </w:rPr>
        <w:t>递交</w:t>
      </w:r>
      <w:r>
        <w:rPr>
          <w:rFonts w:ascii="宋体" w:hAnsi="宋体"/>
          <w:b/>
          <w:snapToGrid w:val="0"/>
          <w:color w:val="auto"/>
          <w:w w:val="99"/>
          <w:kern w:val="0"/>
          <w:sz w:val="28"/>
          <w:szCs w:val="28"/>
          <w:highlight w:val="none"/>
          <w:u w:val="single"/>
        </w:rPr>
        <w:t>情况一览表</w:t>
      </w:r>
    </w:p>
    <w:p>
      <w:pPr>
        <w:autoSpaceDE w:val="0"/>
        <w:autoSpaceDN w:val="0"/>
        <w:adjustRightInd w:val="0"/>
        <w:snapToGrid w:val="0"/>
        <w:spacing w:before="48" w:beforeLines="20" w:line="360" w:lineRule="auto"/>
        <w:jc w:val="right"/>
        <w:rPr>
          <w:rFonts w:ascii="宋体" w:hAnsi="宋体"/>
          <w:color w:val="auto"/>
          <w:szCs w:val="21"/>
          <w:highlight w:val="none"/>
        </w:rPr>
      </w:pPr>
      <w:r>
        <w:rPr>
          <w:rFonts w:hint="eastAsia" w:ascii="宋体" w:hAnsi="宋体"/>
          <w:snapToGrid w:val="0"/>
          <w:color w:val="auto"/>
          <w:kern w:val="0"/>
          <w:szCs w:val="21"/>
          <w:highlight w:val="none"/>
        </w:rPr>
        <w:t>投标截止时间</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5"/>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569"/>
        <w:gridCol w:w="2133"/>
        <w:gridCol w:w="1897"/>
        <w:gridCol w:w="2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jc w:val="center"/>
              <w:rPr>
                <w:rFonts w:ascii="宋体" w:hAnsi="宋体"/>
                <w:color w:val="auto"/>
                <w:szCs w:val="21"/>
                <w:highlight w:val="none"/>
              </w:rPr>
            </w:pPr>
            <w:r>
              <w:rPr>
                <w:rFonts w:hint="eastAsia" w:ascii="宋体" w:hAnsi="宋体"/>
                <w:color w:val="auto"/>
                <w:szCs w:val="21"/>
                <w:highlight w:val="none"/>
              </w:rPr>
              <w:t>序号</w:t>
            </w:r>
          </w:p>
        </w:tc>
        <w:tc>
          <w:tcPr>
            <w:tcW w:w="2569" w:type="dxa"/>
          </w:tcPr>
          <w:p>
            <w:pPr>
              <w:autoSpaceDE w:val="0"/>
              <w:autoSpaceDN w:val="0"/>
              <w:adjustRightInd w:val="0"/>
              <w:snapToGrid w:val="0"/>
              <w:spacing w:before="48" w:beforeLines="20" w:line="360" w:lineRule="auto"/>
              <w:jc w:val="center"/>
              <w:rPr>
                <w:rFonts w:ascii="宋体" w:hAnsi="宋体"/>
                <w:color w:val="auto"/>
                <w:szCs w:val="21"/>
                <w:highlight w:val="none"/>
              </w:rPr>
            </w:pPr>
            <w:r>
              <w:rPr>
                <w:rFonts w:hint="eastAsia" w:ascii="宋体" w:hAnsi="宋体"/>
                <w:color w:val="auto"/>
                <w:szCs w:val="21"/>
                <w:highlight w:val="none"/>
              </w:rPr>
              <w:t>投标人</w:t>
            </w:r>
          </w:p>
        </w:tc>
        <w:tc>
          <w:tcPr>
            <w:tcW w:w="2133" w:type="dxa"/>
          </w:tcPr>
          <w:p>
            <w:pPr>
              <w:autoSpaceDE w:val="0"/>
              <w:autoSpaceDN w:val="0"/>
              <w:adjustRightInd w:val="0"/>
              <w:snapToGrid w:val="0"/>
              <w:spacing w:before="48" w:beforeLines="20" w:line="360" w:lineRule="auto"/>
              <w:jc w:val="center"/>
              <w:rPr>
                <w:rFonts w:ascii="宋体" w:hAnsi="宋体"/>
                <w:color w:val="auto"/>
                <w:szCs w:val="21"/>
                <w:highlight w:val="none"/>
              </w:rPr>
            </w:pPr>
            <w:r>
              <w:rPr>
                <w:rFonts w:hint="eastAsia" w:ascii="宋体" w:hAnsi="宋体"/>
                <w:color w:val="auto"/>
                <w:szCs w:val="21"/>
                <w:highlight w:val="none"/>
              </w:rPr>
              <w:t>金额（元）</w:t>
            </w:r>
          </w:p>
        </w:tc>
        <w:tc>
          <w:tcPr>
            <w:tcW w:w="1897" w:type="dxa"/>
          </w:tcPr>
          <w:p>
            <w:pPr>
              <w:autoSpaceDE w:val="0"/>
              <w:autoSpaceDN w:val="0"/>
              <w:adjustRightInd w:val="0"/>
              <w:snapToGrid w:val="0"/>
              <w:spacing w:before="48" w:beforeLines="20" w:line="360" w:lineRule="auto"/>
              <w:jc w:val="center"/>
              <w:rPr>
                <w:rFonts w:ascii="宋体" w:hAnsi="宋体"/>
                <w:color w:val="auto"/>
                <w:szCs w:val="21"/>
                <w:highlight w:val="none"/>
              </w:rPr>
            </w:pPr>
            <w:r>
              <w:rPr>
                <w:rFonts w:hint="eastAsia" w:ascii="宋体" w:hAnsi="宋体"/>
                <w:color w:val="auto"/>
                <w:szCs w:val="21"/>
                <w:highlight w:val="none"/>
              </w:rPr>
              <w:t>递交时间</w:t>
            </w:r>
          </w:p>
        </w:tc>
        <w:tc>
          <w:tcPr>
            <w:tcW w:w="2004" w:type="dxa"/>
          </w:tcPr>
          <w:p>
            <w:pPr>
              <w:autoSpaceDE w:val="0"/>
              <w:autoSpaceDN w:val="0"/>
              <w:adjustRightInd w:val="0"/>
              <w:snapToGrid w:val="0"/>
              <w:spacing w:before="48" w:beforeLines="20" w:line="360" w:lineRule="auto"/>
              <w:jc w:val="center"/>
              <w:rPr>
                <w:rFonts w:ascii="宋体" w:hAnsi="宋体"/>
                <w:color w:val="auto"/>
                <w:szCs w:val="21"/>
                <w:highlight w:val="none"/>
              </w:rPr>
            </w:pPr>
            <w:r>
              <w:rPr>
                <w:rFonts w:hint="eastAsia" w:ascii="宋体" w:hAnsi="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569"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133"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1897" w:type="dxa"/>
          </w:tcPr>
          <w:p>
            <w:pPr>
              <w:autoSpaceDE w:val="0"/>
              <w:autoSpaceDN w:val="0"/>
              <w:adjustRightInd w:val="0"/>
              <w:snapToGrid w:val="0"/>
              <w:spacing w:before="48" w:beforeLines="20" w:line="360" w:lineRule="auto"/>
              <w:rPr>
                <w:rFonts w:ascii="宋体" w:hAnsi="宋体"/>
                <w:color w:val="auto"/>
                <w:szCs w:val="21"/>
                <w:highlight w:val="none"/>
              </w:rPr>
            </w:pPr>
          </w:p>
        </w:tc>
        <w:tc>
          <w:tcPr>
            <w:tcW w:w="2004" w:type="dxa"/>
          </w:tcPr>
          <w:p>
            <w:pPr>
              <w:autoSpaceDE w:val="0"/>
              <w:autoSpaceDN w:val="0"/>
              <w:adjustRightInd w:val="0"/>
              <w:snapToGrid w:val="0"/>
              <w:spacing w:before="48" w:beforeLines="20" w:line="360" w:lineRule="auto"/>
              <w:rPr>
                <w:rFonts w:ascii="宋体" w:hAnsi="宋体"/>
                <w:color w:val="auto"/>
                <w:szCs w:val="21"/>
                <w:highlight w:val="none"/>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jc w:val="left"/>
        <w:rPr>
          <w:rFonts w:ascii="宋体" w:hAnsi="宋体" w:cs="MingLiU"/>
          <w:snapToGrid w:val="0"/>
          <w:color w:val="auto"/>
          <w:w w:val="200"/>
          <w:kern w:val="0"/>
          <w:szCs w:val="21"/>
          <w:highlight w:val="none"/>
          <w:u w:val="singl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pP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pStyle w:val="4"/>
        <w:rPr>
          <w:color w:val="auto"/>
          <w:highlight w:val="none"/>
        </w:rPr>
      </w:pPr>
      <w:bookmarkStart w:id="877" w:name="_Toc59810351"/>
      <w:r>
        <w:rPr>
          <w:color w:val="auto"/>
          <w:highlight w:val="none"/>
        </w:rPr>
        <w:br w:type="page"/>
      </w:r>
      <w:bookmarkStart w:id="878" w:name="_Toc10342"/>
      <w:bookmarkStart w:id="879" w:name="_Toc16903"/>
      <w:bookmarkStart w:id="880" w:name="_Toc27147"/>
      <w:bookmarkStart w:id="881" w:name="_Toc1011"/>
      <w:bookmarkStart w:id="882" w:name="_Toc20232"/>
      <w:bookmarkStart w:id="883" w:name="_Toc14451"/>
      <w:bookmarkStart w:id="884" w:name="_Toc8123"/>
      <w:r>
        <w:rPr>
          <w:color w:val="auto"/>
          <w:sz w:val="21"/>
          <w:szCs w:val="21"/>
          <w:highlight w:val="none"/>
        </w:rPr>
        <w:t>附</w:t>
      </w:r>
      <w:r>
        <w:rPr>
          <w:rFonts w:hint="eastAsia"/>
          <w:color w:val="auto"/>
          <w:sz w:val="21"/>
          <w:szCs w:val="21"/>
          <w:highlight w:val="none"/>
        </w:rPr>
        <w:t>表三</w:t>
      </w:r>
      <w:r>
        <w:rPr>
          <w:color w:val="auto"/>
          <w:sz w:val="21"/>
          <w:szCs w:val="21"/>
          <w:highlight w:val="none"/>
        </w:rPr>
        <w:t>：</w:t>
      </w:r>
      <w:bookmarkEnd w:id="877"/>
      <w:r>
        <w:rPr>
          <w:rFonts w:hint="eastAsia"/>
          <w:color w:val="auto"/>
          <w:sz w:val="21"/>
          <w:szCs w:val="21"/>
          <w:highlight w:val="none"/>
        </w:rPr>
        <w:t>问题澄清通知</w:t>
      </w:r>
      <w:bookmarkEnd w:id="878"/>
      <w:bookmarkEnd w:id="879"/>
      <w:bookmarkEnd w:id="880"/>
      <w:bookmarkEnd w:id="881"/>
      <w:bookmarkEnd w:id="882"/>
      <w:bookmarkEnd w:id="883"/>
      <w:bookmarkEnd w:id="884"/>
      <w:r>
        <w:rPr>
          <w:color w:val="auto"/>
          <w:highlight w:val="none"/>
        </w:rPr>
        <w:t xml:space="preserve"> </w:t>
      </w: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ind w:firstLine="140" w:firstLineChars="50"/>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（投标人名称）：</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通过重庆市电子招投标系统进行提交</w:t>
      </w: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8"/>
          <w:szCs w:val="28"/>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w:t>
      </w:r>
    </w:p>
    <w:p>
      <w:pPr>
        <w:tabs>
          <w:tab w:val="left" w:pos="6400"/>
        </w:tabs>
        <w:autoSpaceDE w:val="0"/>
        <w:autoSpaceDN w:val="0"/>
        <w:adjustRightInd w:val="0"/>
        <w:snapToGrid w:val="0"/>
        <w:spacing w:line="360" w:lineRule="auto"/>
        <w:jc w:val="right"/>
        <w:rPr>
          <w:rFonts w:ascii="宋体" w:hAnsi="宋体"/>
          <w:i/>
          <w:snapToGrid w:val="0"/>
          <w:color w:val="auto"/>
          <w:kern w:val="0"/>
          <w:sz w:val="24"/>
          <w:highlight w:val="none"/>
        </w:rPr>
      </w:pPr>
      <w:r>
        <w:rPr>
          <w:rFonts w:hint="eastAsia" w:ascii="宋体" w:hAnsi="宋体"/>
          <w:i/>
          <w:snapToGrid w:val="0"/>
          <w:color w:val="auto"/>
          <w:kern w:val="0"/>
          <w:szCs w:val="21"/>
          <w:highlight w:val="none"/>
        </w:rPr>
        <w:t>[提示：重庆市电子招投标系统应实现投标人接收端口</w:t>
      </w:r>
      <w:r>
        <w:rPr>
          <w:rFonts w:hint="eastAsia" w:ascii="宋体" w:hAnsi="宋体"/>
          <w:i/>
          <w:snapToGrid w:val="0"/>
          <w:color w:val="auto"/>
          <w:kern w:val="0"/>
          <w:szCs w:val="21"/>
          <w:highlight w:val="none"/>
          <w:lang w:eastAsia="zh-CN"/>
        </w:rPr>
        <w:t>签名</w:t>
      </w:r>
      <w:r>
        <w:rPr>
          <w:rFonts w:hint="eastAsia" w:ascii="宋体" w:hAnsi="宋体"/>
          <w:i/>
          <w:snapToGrid w:val="0"/>
          <w:color w:val="auto"/>
          <w:kern w:val="0"/>
          <w:szCs w:val="21"/>
          <w:highlight w:val="none"/>
        </w:rPr>
        <w:t>隐藏功能]</w:t>
      </w:r>
      <w:r>
        <w:rPr>
          <w:rFonts w:ascii="宋体" w:hAnsi="宋体"/>
          <w:i/>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pStyle w:val="4"/>
        <w:rPr>
          <w:rFonts w:ascii="宋体" w:hAnsi="宋体"/>
          <w:b w:val="0"/>
          <w:snapToGrid w:val="0"/>
          <w:color w:val="auto"/>
          <w:kern w:val="0"/>
          <w:highlight w:val="none"/>
        </w:rPr>
      </w:pPr>
      <w:r>
        <w:rPr>
          <w:rFonts w:ascii="宋体" w:hAnsi="宋体"/>
          <w:snapToGrid w:val="0"/>
          <w:color w:val="auto"/>
          <w:kern w:val="0"/>
          <w:sz w:val="24"/>
          <w:highlight w:val="none"/>
        </w:rPr>
        <w:br w:type="page"/>
      </w:r>
      <w:bookmarkStart w:id="885" w:name="_Toc59810352"/>
      <w:bookmarkStart w:id="886" w:name="_Toc4513"/>
      <w:bookmarkStart w:id="887" w:name="_Toc26057"/>
      <w:bookmarkStart w:id="888" w:name="_Toc705"/>
      <w:bookmarkStart w:id="889" w:name="_Toc4134"/>
      <w:bookmarkStart w:id="890" w:name="_Toc32411"/>
      <w:bookmarkStart w:id="891" w:name="_Toc29962"/>
      <w:bookmarkStart w:id="892" w:name="_Toc3619"/>
      <w:r>
        <w:rPr>
          <w:color w:val="auto"/>
          <w:sz w:val="21"/>
          <w:szCs w:val="21"/>
          <w:highlight w:val="none"/>
        </w:rPr>
        <w:t>附</w:t>
      </w:r>
      <w:r>
        <w:rPr>
          <w:rFonts w:hint="eastAsia"/>
          <w:color w:val="auto"/>
          <w:sz w:val="21"/>
          <w:szCs w:val="21"/>
          <w:highlight w:val="none"/>
        </w:rPr>
        <w:t>表四</w:t>
      </w:r>
      <w:r>
        <w:rPr>
          <w:color w:val="auto"/>
          <w:sz w:val="21"/>
          <w:szCs w:val="21"/>
          <w:highlight w:val="none"/>
        </w:rPr>
        <w:t>：</w:t>
      </w:r>
      <w:bookmarkEnd w:id="885"/>
      <w:r>
        <w:rPr>
          <w:rFonts w:hint="eastAsia"/>
          <w:color w:val="auto"/>
          <w:sz w:val="21"/>
          <w:szCs w:val="21"/>
          <w:highlight w:val="none"/>
        </w:rPr>
        <w:t>问题的澄清</w:t>
      </w:r>
      <w:bookmarkEnd w:id="886"/>
      <w:bookmarkEnd w:id="887"/>
      <w:bookmarkEnd w:id="888"/>
      <w:bookmarkEnd w:id="889"/>
      <w:bookmarkEnd w:id="890"/>
      <w:bookmarkEnd w:id="891"/>
      <w:bookmarkEnd w:id="892"/>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ind w:firstLine="840" w:firstLineChars="200"/>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（项目名称）招标评标委员会：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tabs>
          <w:tab w:val="left" w:pos="7040"/>
        </w:tabs>
        <w:autoSpaceDE w:val="0"/>
        <w:autoSpaceDN w:val="0"/>
        <w:adjustRightInd w:val="0"/>
        <w:snapToGrid w:val="0"/>
        <w:spacing w:line="480" w:lineRule="auto"/>
        <w:ind w:right="1260"/>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（盖单位法人章）</w:t>
      </w:r>
    </w:p>
    <w:p>
      <w:pPr>
        <w:tabs>
          <w:tab w:val="left" w:pos="7040"/>
        </w:tabs>
        <w:autoSpaceDE w:val="0"/>
        <w:autoSpaceDN w:val="0"/>
        <w:adjustRightInd w:val="0"/>
        <w:snapToGrid w:val="0"/>
        <w:spacing w:line="480" w:lineRule="auto"/>
        <w:ind w:right="1260"/>
        <w:jc w:val="right"/>
        <w:rPr>
          <w:rFonts w:ascii="宋体" w:hAnsi="宋体"/>
          <w:snapToGrid w:val="0"/>
          <w:color w:val="auto"/>
          <w:kern w:val="0"/>
          <w:szCs w:val="21"/>
          <w:highlight w:val="none"/>
        </w:rPr>
      </w:pPr>
    </w:p>
    <w:p>
      <w:pPr>
        <w:tabs>
          <w:tab w:val="left" w:pos="7040"/>
        </w:tabs>
        <w:autoSpaceDE w:val="0"/>
        <w:autoSpaceDN w:val="0"/>
        <w:adjustRightInd w:val="0"/>
        <w:snapToGrid w:val="0"/>
        <w:spacing w:line="480" w:lineRule="auto"/>
        <w:ind w:right="1260"/>
        <w:jc w:val="right"/>
        <w:rPr>
          <w:rFonts w:ascii="宋体" w:hAnsi="宋体"/>
          <w:snapToGrid w:val="0"/>
          <w:color w:val="auto"/>
          <w:kern w:val="0"/>
          <w:sz w:val="20"/>
          <w:szCs w:val="20"/>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spacing w:after="120"/>
        <w:rPr>
          <w:color w:val="auto"/>
          <w:highlight w:val="none"/>
        </w:rPr>
      </w:pPr>
    </w:p>
    <w:p>
      <w:pPr>
        <w:wordWrap w:val="0"/>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spacing w:line="400" w:lineRule="exact"/>
        <w:rPr>
          <w:color w:val="auto"/>
          <w:highlight w:val="none"/>
        </w:rPr>
      </w:pPr>
    </w:p>
    <w:p>
      <w:pPr>
        <w:spacing w:line="400" w:lineRule="exact"/>
        <w:rPr>
          <w:color w:val="auto"/>
          <w:highlight w:val="none"/>
        </w:rPr>
      </w:pPr>
    </w:p>
    <w:p>
      <w:pPr>
        <w:pStyle w:val="4"/>
        <w:rPr>
          <w:color w:val="auto"/>
          <w:highlight w:val="none"/>
        </w:rPr>
      </w:pPr>
      <w:bookmarkStart w:id="893" w:name="_Toc168475699"/>
      <w:bookmarkStart w:id="894" w:name="_Toc144974551"/>
      <w:bookmarkStart w:id="895" w:name="_Toc229408478"/>
      <w:bookmarkStart w:id="896" w:name="_Toc59810353"/>
      <w:bookmarkStart w:id="897" w:name="_Toc221950335"/>
      <w:bookmarkStart w:id="898" w:name="_Toc168476102"/>
      <w:bookmarkStart w:id="899" w:name="_Toc18987"/>
      <w:bookmarkStart w:id="900" w:name="_Toc14192"/>
      <w:bookmarkStart w:id="901" w:name="_Toc7462"/>
      <w:bookmarkStart w:id="902" w:name="_Toc11504"/>
      <w:bookmarkStart w:id="903" w:name="_Toc2579"/>
      <w:bookmarkStart w:id="904" w:name="_Toc3730"/>
      <w:bookmarkStart w:id="905" w:name="_Toc1784"/>
      <w:r>
        <w:rPr>
          <w:rFonts w:hint="eastAsia"/>
          <w:color w:val="auto"/>
          <w:sz w:val="21"/>
          <w:szCs w:val="21"/>
          <w:highlight w:val="none"/>
        </w:rPr>
        <w:t>附表五：</w:t>
      </w:r>
      <w:bookmarkEnd w:id="893"/>
      <w:bookmarkEnd w:id="894"/>
      <w:bookmarkEnd w:id="895"/>
      <w:bookmarkEnd w:id="896"/>
      <w:bookmarkEnd w:id="897"/>
      <w:bookmarkEnd w:id="898"/>
      <w:r>
        <w:rPr>
          <w:rFonts w:hint="eastAsia"/>
          <w:color w:val="auto"/>
          <w:sz w:val="21"/>
          <w:szCs w:val="21"/>
          <w:highlight w:val="none"/>
        </w:rPr>
        <w:t>中标通知书</w:t>
      </w:r>
      <w:bookmarkEnd w:id="899"/>
      <w:bookmarkEnd w:id="900"/>
      <w:bookmarkEnd w:id="901"/>
      <w:bookmarkEnd w:id="902"/>
      <w:bookmarkEnd w:id="903"/>
      <w:bookmarkEnd w:id="904"/>
      <w:bookmarkEnd w:id="905"/>
      <w:r>
        <w:rPr>
          <w:rFonts w:hint="eastAsia"/>
          <w:color w:val="auto"/>
          <w:highlight w:val="none"/>
        </w:rPr>
        <w:t xml:space="preserve"> </w:t>
      </w:r>
    </w:p>
    <w:p>
      <w:pPr>
        <w:spacing w:line="400" w:lineRule="exact"/>
        <w:jc w:val="center"/>
        <w:rPr>
          <w:rFonts w:ascii="黑体" w:eastAsia="黑体"/>
          <w:color w:val="auto"/>
          <w:sz w:val="32"/>
          <w:szCs w:val="32"/>
          <w:highlight w:val="none"/>
        </w:rPr>
      </w:pPr>
      <w:bookmarkStart w:id="906" w:name="_Toc221950336"/>
      <w:r>
        <w:rPr>
          <w:rFonts w:hint="eastAsia" w:ascii="黑体" w:eastAsia="黑体"/>
          <w:color w:val="auto"/>
          <w:sz w:val="32"/>
          <w:szCs w:val="32"/>
          <w:highlight w:val="none"/>
        </w:rPr>
        <w:t>中标通知书</w:t>
      </w:r>
      <w:bookmarkEnd w:id="906"/>
    </w:p>
    <w:p>
      <w:pPr>
        <w:spacing w:line="400" w:lineRule="exact"/>
        <w:jc w:val="center"/>
        <w:rPr>
          <w:rFonts w:ascii="宋体" w:hAnsi="宋体"/>
          <w:color w:val="auto"/>
          <w:sz w:val="24"/>
          <w:highlight w:val="none"/>
        </w:rPr>
      </w:pPr>
      <w:r>
        <w:rPr>
          <w:rFonts w:hint="eastAsia" w:ascii="宋体" w:hAnsi="宋体"/>
          <w:color w:val="auto"/>
          <w:sz w:val="24"/>
          <w:highlight w:val="none"/>
        </w:rPr>
        <w:t>编号：</w:t>
      </w:r>
    </w:p>
    <w:p>
      <w:pPr>
        <w:spacing w:line="400" w:lineRule="exact"/>
        <w:rPr>
          <w:color w:val="auto"/>
          <w:highlight w:val="none"/>
        </w:rPr>
      </w:pPr>
      <w:r>
        <w:rPr>
          <w:color w:val="auto"/>
          <w:highlight w:val="none"/>
        </w:rPr>
        <w:t xml:space="preserve">                              </w:t>
      </w:r>
    </w:p>
    <w:p>
      <w:pPr>
        <w:spacing w:line="440" w:lineRule="exact"/>
        <w:rPr>
          <w:color w:val="auto"/>
          <w:szCs w:val="21"/>
          <w:highlight w:val="none"/>
        </w:rPr>
      </w:pPr>
      <w:r>
        <w:rPr>
          <w:color w:val="auto"/>
          <w:szCs w:val="21"/>
          <w:highlight w:val="none"/>
          <w:u w:val="single"/>
        </w:rPr>
        <w:t xml:space="preserve">                   </w:t>
      </w:r>
      <w:bookmarkStart w:id="907" w:name="_Toc221950337"/>
      <w:r>
        <w:rPr>
          <w:color w:val="auto"/>
          <w:szCs w:val="21"/>
          <w:highlight w:val="none"/>
        </w:rPr>
        <w:t>（中标人名称）：</w:t>
      </w:r>
      <w:bookmarkEnd w:id="907"/>
    </w:p>
    <w:p>
      <w:pPr>
        <w:spacing w:line="440" w:lineRule="exact"/>
        <w:rPr>
          <w:color w:val="auto"/>
          <w:szCs w:val="21"/>
          <w:highlight w:val="none"/>
        </w:rPr>
      </w:pPr>
    </w:p>
    <w:p>
      <w:pPr>
        <w:spacing w:line="440" w:lineRule="exact"/>
        <w:rPr>
          <w:color w:val="auto"/>
          <w:szCs w:val="21"/>
          <w:highlight w:val="none"/>
        </w:rPr>
      </w:pPr>
      <w:r>
        <w:rPr>
          <w:color w:val="auto"/>
          <w:szCs w:val="21"/>
          <w:highlight w:val="none"/>
        </w:rPr>
        <w:t>　　</w:t>
      </w:r>
      <w:bookmarkStart w:id="908" w:name="_Toc221950338"/>
      <w:r>
        <w:rPr>
          <w:color w:val="auto"/>
          <w:szCs w:val="21"/>
          <w:highlight w:val="none"/>
        </w:rPr>
        <w:t>你方于</w:t>
      </w:r>
      <w:r>
        <w:rPr>
          <w:color w:val="auto"/>
          <w:szCs w:val="21"/>
          <w:highlight w:val="none"/>
          <w:u w:val="single"/>
        </w:rPr>
        <w:t xml:space="preserve">         </w:t>
      </w:r>
      <w:r>
        <w:rPr>
          <w:color w:val="auto"/>
          <w:szCs w:val="21"/>
          <w:highlight w:val="none"/>
        </w:rPr>
        <w:t>（</w:t>
      </w:r>
      <w:r>
        <w:rPr>
          <w:rFonts w:hint="eastAsia" w:ascii="仿宋_GB2312" w:eastAsia="仿宋_GB2312"/>
          <w:color w:val="auto"/>
          <w:szCs w:val="21"/>
          <w:highlight w:val="none"/>
        </w:rPr>
        <w:t>投标日期</w:t>
      </w:r>
      <w:r>
        <w:rPr>
          <w:color w:val="auto"/>
          <w:szCs w:val="21"/>
          <w:highlight w:val="none"/>
        </w:rPr>
        <w:t>）所递交的</w:t>
      </w:r>
      <w:r>
        <w:rPr>
          <w:color w:val="auto"/>
          <w:szCs w:val="21"/>
          <w:highlight w:val="none"/>
          <w:u w:val="single"/>
        </w:rPr>
        <w:t xml:space="preserve">              </w:t>
      </w:r>
      <w:r>
        <w:rPr>
          <w:color w:val="auto"/>
          <w:szCs w:val="21"/>
          <w:highlight w:val="none"/>
        </w:rPr>
        <w:t>（项目名称）投标文件已被我方接受，</w:t>
      </w:r>
      <w:r>
        <w:rPr>
          <w:rFonts w:hint="eastAsia"/>
          <w:color w:val="auto"/>
          <w:szCs w:val="21"/>
          <w:highlight w:val="none"/>
        </w:rPr>
        <w:t>并</w:t>
      </w:r>
      <w:r>
        <w:rPr>
          <w:color w:val="auto"/>
          <w:szCs w:val="21"/>
          <w:highlight w:val="none"/>
        </w:rPr>
        <w:t>被确定为中标人。</w:t>
      </w:r>
      <w:bookmarkEnd w:id="908"/>
    </w:p>
    <w:p>
      <w:pPr>
        <w:spacing w:line="440" w:lineRule="exact"/>
        <w:rPr>
          <w:color w:val="auto"/>
          <w:szCs w:val="21"/>
          <w:highlight w:val="none"/>
        </w:rPr>
      </w:pPr>
      <w:r>
        <w:rPr>
          <w:color w:val="auto"/>
          <w:szCs w:val="21"/>
          <w:highlight w:val="none"/>
        </w:rPr>
        <w:t>　　</w:t>
      </w:r>
      <w:bookmarkStart w:id="909" w:name="_Toc221950339"/>
      <w:r>
        <w:rPr>
          <w:color w:val="auto"/>
          <w:szCs w:val="21"/>
          <w:highlight w:val="none"/>
        </w:rPr>
        <w:t>中标价：</w:t>
      </w:r>
      <w:r>
        <w:rPr>
          <w:color w:val="auto"/>
          <w:szCs w:val="21"/>
          <w:highlight w:val="none"/>
          <w:u w:val="single"/>
        </w:rPr>
        <w:t xml:space="preserve">                </w:t>
      </w:r>
      <w:r>
        <w:rPr>
          <w:color w:val="auto"/>
          <w:szCs w:val="21"/>
          <w:highlight w:val="none"/>
        </w:rPr>
        <w:t>元。</w:t>
      </w:r>
      <w:bookmarkEnd w:id="909"/>
    </w:p>
    <w:p>
      <w:pPr>
        <w:spacing w:line="440" w:lineRule="exact"/>
        <w:rPr>
          <w:color w:val="auto"/>
          <w:szCs w:val="21"/>
          <w:highlight w:val="none"/>
        </w:rPr>
      </w:pPr>
      <w:r>
        <w:rPr>
          <w:color w:val="auto"/>
          <w:szCs w:val="21"/>
          <w:highlight w:val="none"/>
        </w:rPr>
        <w:t>　　</w:t>
      </w:r>
      <w:bookmarkStart w:id="910" w:name="_Toc221950340"/>
      <w:r>
        <w:rPr>
          <w:color w:val="auto"/>
          <w:szCs w:val="21"/>
          <w:highlight w:val="none"/>
        </w:rPr>
        <w:t>工期：</w:t>
      </w:r>
      <w:r>
        <w:rPr>
          <w:color w:val="auto"/>
          <w:szCs w:val="21"/>
          <w:highlight w:val="none"/>
          <w:u w:val="single"/>
        </w:rPr>
        <w:t xml:space="preserve">      </w:t>
      </w:r>
      <w:r>
        <w:rPr>
          <w:color w:val="auto"/>
          <w:szCs w:val="21"/>
          <w:highlight w:val="none"/>
        </w:rPr>
        <w:t>日历天。</w:t>
      </w:r>
      <w:bookmarkEnd w:id="910"/>
    </w:p>
    <w:p>
      <w:pPr>
        <w:spacing w:line="440" w:lineRule="exact"/>
        <w:rPr>
          <w:color w:val="auto"/>
          <w:szCs w:val="21"/>
          <w:highlight w:val="none"/>
        </w:rPr>
      </w:pPr>
      <w:r>
        <w:rPr>
          <w:color w:val="auto"/>
          <w:szCs w:val="21"/>
          <w:highlight w:val="none"/>
        </w:rPr>
        <w:t xml:space="preserve">　  </w:t>
      </w:r>
      <w:bookmarkStart w:id="911" w:name="_Toc221950341"/>
      <w:r>
        <w:rPr>
          <w:color w:val="auto"/>
          <w:szCs w:val="21"/>
          <w:highlight w:val="none"/>
        </w:rPr>
        <w:t>工程质量：符合</w:t>
      </w:r>
      <w:r>
        <w:rPr>
          <w:color w:val="auto"/>
          <w:szCs w:val="21"/>
          <w:highlight w:val="none"/>
          <w:u w:val="single"/>
        </w:rPr>
        <w:t xml:space="preserve">                      </w:t>
      </w:r>
      <w:r>
        <w:rPr>
          <w:color w:val="auto"/>
          <w:szCs w:val="21"/>
          <w:highlight w:val="none"/>
        </w:rPr>
        <w:t>标准。</w:t>
      </w:r>
      <w:bookmarkEnd w:id="911"/>
    </w:p>
    <w:p>
      <w:pPr>
        <w:spacing w:line="440" w:lineRule="exact"/>
        <w:rPr>
          <w:color w:val="auto"/>
          <w:szCs w:val="21"/>
          <w:highlight w:val="none"/>
        </w:rPr>
      </w:pPr>
      <w:r>
        <w:rPr>
          <w:color w:val="auto"/>
          <w:szCs w:val="21"/>
          <w:highlight w:val="none"/>
        </w:rPr>
        <w:t>　　</w:t>
      </w:r>
      <w:bookmarkStart w:id="912" w:name="_Toc221950342"/>
      <w:r>
        <w:rPr>
          <w:color w:val="auto"/>
          <w:szCs w:val="21"/>
          <w:highlight w:val="none"/>
        </w:rPr>
        <w:t>项目经理：</w:t>
      </w:r>
      <w:r>
        <w:rPr>
          <w:color w:val="auto"/>
          <w:szCs w:val="21"/>
          <w:highlight w:val="none"/>
          <w:u w:val="single"/>
        </w:rPr>
        <w:t xml:space="preserve">              </w:t>
      </w:r>
      <w:r>
        <w:rPr>
          <w:color w:val="auto"/>
          <w:szCs w:val="21"/>
          <w:highlight w:val="none"/>
        </w:rPr>
        <w:t>（姓名）。</w:t>
      </w:r>
      <w:bookmarkEnd w:id="912"/>
    </w:p>
    <w:p>
      <w:pPr>
        <w:spacing w:line="440" w:lineRule="exact"/>
        <w:rPr>
          <w:color w:val="auto"/>
          <w:szCs w:val="21"/>
          <w:highlight w:val="none"/>
        </w:rPr>
      </w:pPr>
      <w:r>
        <w:rPr>
          <w:color w:val="auto"/>
          <w:szCs w:val="21"/>
          <w:highlight w:val="none"/>
        </w:rPr>
        <w:t>　　</w:t>
      </w:r>
      <w:bookmarkStart w:id="913" w:name="_Toc221950343"/>
      <w:r>
        <w:rPr>
          <w:color w:val="auto"/>
          <w:szCs w:val="21"/>
          <w:highlight w:val="none"/>
        </w:rPr>
        <w:t>请你方在接到本通知书后的</w:t>
      </w:r>
      <w:r>
        <w:rPr>
          <w:color w:val="auto"/>
          <w:szCs w:val="21"/>
          <w:highlight w:val="none"/>
          <w:u w:val="single"/>
        </w:rPr>
        <w:t xml:space="preserve">     </w:t>
      </w:r>
      <w:r>
        <w:rPr>
          <w:color w:val="auto"/>
          <w:szCs w:val="21"/>
          <w:highlight w:val="none"/>
        </w:rPr>
        <w:t>日内到</w:t>
      </w:r>
      <w:r>
        <w:rPr>
          <w:color w:val="auto"/>
          <w:szCs w:val="21"/>
          <w:highlight w:val="none"/>
          <w:u w:val="single"/>
        </w:rPr>
        <w:t xml:space="preserve">                </w:t>
      </w:r>
      <w:r>
        <w:rPr>
          <w:color w:val="auto"/>
          <w:szCs w:val="21"/>
          <w:highlight w:val="none"/>
        </w:rPr>
        <w:t>（</w:t>
      </w:r>
      <w:r>
        <w:rPr>
          <w:rFonts w:hint="eastAsia" w:ascii="仿宋_GB2312" w:eastAsia="仿宋_GB2312"/>
          <w:color w:val="auto"/>
          <w:szCs w:val="21"/>
          <w:highlight w:val="none"/>
        </w:rPr>
        <w:t>详细地点</w:t>
      </w:r>
      <w:r>
        <w:rPr>
          <w:color w:val="auto"/>
          <w:szCs w:val="21"/>
          <w:highlight w:val="none"/>
        </w:rPr>
        <w:t>）与我方签订施工合同</w:t>
      </w:r>
      <w:r>
        <w:rPr>
          <w:rFonts w:hint="eastAsia"/>
          <w:color w:val="auto"/>
          <w:szCs w:val="21"/>
          <w:highlight w:val="none"/>
        </w:rPr>
        <w:t>协议书</w:t>
      </w:r>
      <w:r>
        <w:rPr>
          <w:color w:val="auto"/>
          <w:szCs w:val="21"/>
          <w:highlight w:val="none"/>
        </w:rPr>
        <w:t>，在此之前按招标文件第</w:t>
      </w:r>
      <w:r>
        <w:rPr>
          <w:rFonts w:hint="eastAsia"/>
          <w:color w:val="auto"/>
          <w:szCs w:val="21"/>
          <w:highlight w:val="none"/>
        </w:rPr>
        <w:t>二</w:t>
      </w:r>
      <w:r>
        <w:rPr>
          <w:color w:val="auto"/>
          <w:szCs w:val="21"/>
          <w:highlight w:val="none"/>
        </w:rPr>
        <w:t>章投标人须知第7.</w:t>
      </w:r>
      <w:r>
        <w:rPr>
          <w:rFonts w:hint="eastAsia"/>
          <w:color w:val="auto"/>
          <w:szCs w:val="21"/>
          <w:highlight w:val="none"/>
        </w:rPr>
        <w:t>6条</w:t>
      </w:r>
      <w:r>
        <w:rPr>
          <w:color w:val="auto"/>
          <w:szCs w:val="21"/>
          <w:highlight w:val="none"/>
        </w:rPr>
        <w:t>规定向我方提交履约担保。</w:t>
      </w:r>
      <w:bookmarkEnd w:id="913"/>
    </w:p>
    <w:p>
      <w:pPr>
        <w:spacing w:line="440" w:lineRule="exact"/>
        <w:rPr>
          <w:color w:val="auto"/>
          <w:szCs w:val="21"/>
          <w:highlight w:val="none"/>
        </w:rPr>
      </w:pPr>
      <w:r>
        <w:rPr>
          <w:color w:val="auto"/>
          <w:szCs w:val="21"/>
          <w:highlight w:val="none"/>
        </w:rPr>
        <w:t>　　</w:t>
      </w:r>
      <w:bookmarkStart w:id="914" w:name="_Toc221950344"/>
      <w:r>
        <w:rPr>
          <w:color w:val="auto"/>
          <w:szCs w:val="21"/>
          <w:highlight w:val="none"/>
        </w:rPr>
        <w:t>特此通知。</w:t>
      </w:r>
      <w:bookmarkEnd w:id="914"/>
    </w:p>
    <w:p>
      <w:pPr>
        <w:spacing w:line="440" w:lineRule="exact"/>
        <w:rPr>
          <w:color w:val="auto"/>
          <w:szCs w:val="21"/>
          <w:highlight w:val="none"/>
        </w:rPr>
      </w:pPr>
    </w:p>
    <w:p>
      <w:pPr>
        <w:spacing w:line="440" w:lineRule="exact"/>
        <w:rPr>
          <w:color w:val="auto"/>
          <w:szCs w:val="21"/>
          <w:highlight w:val="none"/>
        </w:rPr>
      </w:pPr>
    </w:p>
    <w:p>
      <w:pPr>
        <w:spacing w:line="440" w:lineRule="exact"/>
        <w:rPr>
          <w:color w:val="auto"/>
          <w:szCs w:val="21"/>
          <w:highlight w:val="none"/>
        </w:rPr>
      </w:pPr>
    </w:p>
    <w:p>
      <w:pPr>
        <w:spacing w:line="440" w:lineRule="exact"/>
        <w:rPr>
          <w:color w:val="auto"/>
          <w:szCs w:val="21"/>
          <w:highlight w:val="none"/>
        </w:rPr>
      </w:pPr>
    </w:p>
    <w:p>
      <w:pPr>
        <w:spacing w:line="440" w:lineRule="exact"/>
        <w:rPr>
          <w:color w:val="auto"/>
          <w:szCs w:val="21"/>
          <w:highlight w:val="none"/>
        </w:rPr>
      </w:pPr>
    </w:p>
    <w:p>
      <w:pPr>
        <w:spacing w:line="440" w:lineRule="exact"/>
        <w:rPr>
          <w:color w:val="auto"/>
          <w:szCs w:val="21"/>
          <w:highlight w:val="none"/>
        </w:rPr>
      </w:pPr>
    </w:p>
    <w:p>
      <w:pPr>
        <w:spacing w:line="440" w:lineRule="exact"/>
        <w:rPr>
          <w:color w:val="auto"/>
          <w:szCs w:val="21"/>
          <w:highlight w:val="none"/>
        </w:rPr>
      </w:pPr>
    </w:p>
    <w:p>
      <w:pPr>
        <w:wordWrap w:val="0"/>
        <w:spacing w:line="480" w:lineRule="auto"/>
        <w:ind w:firstLine="3238" w:firstLineChars="1542"/>
        <w:jc w:val="right"/>
        <w:rPr>
          <w:color w:val="auto"/>
          <w:szCs w:val="21"/>
          <w:highlight w:val="none"/>
        </w:rPr>
      </w:pPr>
      <w:bookmarkStart w:id="915" w:name="_Toc221950345"/>
      <w:r>
        <w:rPr>
          <w:rFonts w:hint="eastAsia"/>
          <w:color w:val="auto"/>
          <w:szCs w:val="21"/>
          <w:highlight w:val="none"/>
        </w:rPr>
        <w:t xml:space="preserve"> </w:t>
      </w:r>
      <w:r>
        <w:rPr>
          <w:color w:val="auto"/>
          <w:szCs w:val="21"/>
          <w:highlight w:val="none"/>
        </w:rPr>
        <w:t>招标人：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（盖单位章）</w:t>
      </w:r>
      <w:bookmarkEnd w:id="915"/>
      <w:bookmarkStart w:id="916" w:name="_Toc221950346"/>
    </w:p>
    <w:p>
      <w:pPr>
        <w:spacing w:line="480" w:lineRule="auto"/>
        <w:ind w:firstLine="3238" w:firstLineChars="1542"/>
        <w:jc w:val="right"/>
        <w:rPr>
          <w:color w:val="auto"/>
          <w:szCs w:val="21"/>
          <w:highlight w:val="none"/>
        </w:rPr>
      </w:pPr>
      <w:r>
        <w:rPr>
          <w:rFonts w:hint="eastAsia"/>
          <w:color w:val="auto"/>
          <w:szCs w:val="21"/>
          <w:highlight w:val="none"/>
        </w:rPr>
        <w:t xml:space="preserve"> </w:t>
      </w:r>
      <w:r>
        <w:rPr>
          <w:color w:val="auto"/>
          <w:szCs w:val="21"/>
          <w:highlight w:val="none"/>
        </w:rPr>
        <w:t>法定代表人：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w:t>
      </w:r>
      <w:r>
        <w:rPr>
          <w:rFonts w:hint="eastAsia"/>
          <w:color w:val="auto"/>
          <w:szCs w:val="21"/>
          <w:highlight w:val="none"/>
          <w:lang w:eastAsia="zh-CN"/>
        </w:rPr>
        <w:t>签名</w:t>
      </w:r>
      <w:r>
        <w:rPr>
          <w:rFonts w:hint="eastAsia"/>
          <w:color w:val="auto"/>
          <w:szCs w:val="21"/>
          <w:highlight w:val="none"/>
        </w:rPr>
        <w:t>或盖章</w:t>
      </w:r>
      <w:r>
        <w:rPr>
          <w:color w:val="auto"/>
          <w:szCs w:val="21"/>
          <w:highlight w:val="none"/>
        </w:rPr>
        <w:t>）</w:t>
      </w:r>
      <w:bookmarkEnd w:id="916"/>
    </w:p>
    <w:p>
      <w:pPr>
        <w:pStyle w:val="2"/>
        <w:spacing w:line="480" w:lineRule="auto"/>
        <w:ind w:firstLine="5040" w:firstLineChars="2400"/>
        <w:rPr>
          <w:color w:val="auto"/>
          <w:highlight w:val="none"/>
        </w:rPr>
      </w:pPr>
      <w:r>
        <w:rPr>
          <w:rFonts w:hint="eastAsia"/>
          <w:color w:val="auto"/>
          <w:highlight w:val="none"/>
        </w:rPr>
        <w:t>联系人：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pStyle w:val="2"/>
        <w:spacing w:line="480" w:lineRule="auto"/>
        <w:ind w:firstLine="5040" w:firstLineChars="2400"/>
        <w:rPr>
          <w:color w:val="auto"/>
          <w:highlight w:val="none"/>
        </w:rPr>
      </w:pPr>
      <w:r>
        <w:rPr>
          <w:rFonts w:hint="eastAsia"/>
          <w:color w:val="auto"/>
          <w:highlight w:val="none"/>
        </w:rPr>
        <w:t>联系电话：</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pPr>
        <w:wordWrap w:val="0"/>
        <w:spacing w:line="540" w:lineRule="exact"/>
        <w:ind w:firstLine="3549" w:firstLineChars="1690"/>
        <w:jc w:val="right"/>
        <w:rPr>
          <w:color w:val="auto"/>
          <w:szCs w:val="21"/>
          <w:highlight w:val="none"/>
        </w:rPr>
      </w:pPr>
      <w:r>
        <w:rPr>
          <w:color w:val="auto"/>
          <w:szCs w:val="21"/>
          <w:highlight w:val="non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bookmarkStart w:id="917" w:name="_Toc221950347"/>
      <w:r>
        <w:rPr>
          <w:color w:val="auto"/>
          <w:szCs w:val="21"/>
          <w:highlight w:val="none"/>
        </w:rPr>
        <w:t>年</w:t>
      </w:r>
      <w:r>
        <w:rPr>
          <w:color w:val="auto"/>
          <w:szCs w:val="21"/>
          <w:highlight w:val="none"/>
          <w:u w:val="single"/>
        </w:rPr>
        <w:t xml:space="preserve">      </w:t>
      </w:r>
      <w:r>
        <w:rPr>
          <w:color w:val="auto"/>
          <w:szCs w:val="21"/>
          <w:highlight w:val="none"/>
        </w:rPr>
        <w:t xml:space="preserve">月 </w:t>
      </w:r>
      <w:r>
        <w:rPr>
          <w:color w:val="auto"/>
          <w:szCs w:val="21"/>
          <w:highlight w:val="none"/>
          <w:u w:val="single"/>
        </w:rPr>
        <w:t xml:space="preserve">     </w:t>
      </w:r>
      <w:r>
        <w:rPr>
          <w:color w:val="auto"/>
          <w:szCs w:val="21"/>
          <w:highlight w:val="none"/>
        </w:rPr>
        <w:t xml:space="preserve"> 日</w:t>
      </w:r>
      <w:bookmarkEnd w:id="917"/>
    </w:p>
    <w:p>
      <w:pPr>
        <w:spacing w:line="400" w:lineRule="exact"/>
        <w:rPr>
          <w:color w:val="auto"/>
          <w:highlight w:val="none"/>
        </w:rPr>
      </w:pPr>
    </w:p>
    <w:p>
      <w:pPr>
        <w:spacing w:line="400" w:lineRule="exact"/>
        <w:rPr>
          <w:color w:val="auto"/>
          <w:highlight w:val="none"/>
        </w:rPr>
      </w:pPr>
    </w:p>
    <w:bookmarkEnd w:id="247"/>
    <w:bookmarkEnd w:id="248"/>
    <w:bookmarkEnd w:id="249"/>
    <w:bookmarkEnd w:id="250"/>
    <w:p>
      <w:pPr>
        <w:pStyle w:val="3"/>
        <w:spacing w:line="360" w:lineRule="auto"/>
        <w:jc w:val="center"/>
        <w:rPr>
          <w:rFonts w:ascii="宋体" w:hAnsi="宋体"/>
          <w:snapToGrid w:val="0"/>
          <w:color w:val="auto"/>
          <w:kern w:val="0"/>
          <w:highlight w:val="none"/>
        </w:rPr>
      </w:pPr>
      <w:bookmarkStart w:id="918" w:name="_Toc59810354"/>
      <w:bookmarkStart w:id="919" w:name="_Toc30324"/>
      <w:bookmarkStart w:id="920" w:name="_Toc822"/>
      <w:bookmarkStart w:id="921" w:name="_Toc14949"/>
      <w:bookmarkStart w:id="922" w:name="_Toc18635"/>
      <w:bookmarkStart w:id="923" w:name="_Toc30674"/>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918"/>
      <w:bookmarkEnd w:id="919"/>
      <w:bookmarkEnd w:id="920"/>
      <w:bookmarkEnd w:id="921"/>
      <w:bookmarkEnd w:id="922"/>
      <w:bookmarkEnd w:id="923"/>
    </w:p>
    <w:p>
      <w:pPr>
        <w:keepNext/>
        <w:keepLines/>
        <w:spacing w:before="100" w:after="100" w:line="360" w:lineRule="auto"/>
        <w:jc w:val="center"/>
        <w:outlineLvl w:val="1"/>
        <w:rPr>
          <w:rFonts w:ascii="宋体" w:hAnsi="宋体"/>
          <w:b/>
          <w:color w:val="auto"/>
          <w:sz w:val="32"/>
          <w:szCs w:val="32"/>
          <w:highlight w:val="none"/>
        </w:rPr>
      </w:pPr>
      <w:bookmarkStart w:id="924" w:name="_Toc59810355"/>
      <w:bookmarkStart w:id="925" w:name="_Toc26875"/>
      <w:bookmarkStart w:id="926" w:name="_Toc16127"/>
      <w:bookmarkStart w:id="927" w:name="_Toc5702"/>
      <w:bookmarkStart w:id="928" w:name="_Toc3656"/>
      <w:bookmarkStart w:id="929" w:name="_Toc12289"/>
      <w:r>
        <w:rPr>
          <w:rFonts w:hint="eastAsia" w:ascii="宋体" w:hAnsi="宋体"/>
          <w:b/>
          <w:color w:val="auto"/>
          <w:sz w:val="32"/>
          <w:szCs w:val="32"/>
          <w:highlight w:val="none"/>
        </w:rPr>
        <w:t>评标办法前附表</w:t>
      </w:r>
      <w:bookmarkEnd w:id="924"/>
      <w:bookmarkEnd w:id="925"/>
      <w:bookmarkEnd w:id="926"/>
      <w:bookmarkEnd w:id="927"/>
      <w:bookmarkEnd w:id="928"/>
      <w:bookmarkEnd w:id="929"/>
    </w:p>
    <w:p>
      <w:pPr>
        <w:spacing w:line="400" w:lineRule="exact"/>
        <w:ind w:firstLine="427" w:firstLineChars="196"/>
        <w:rPr>
          <w:rFonts w:ascii="宋体" w:hAnsi="宋体"/>
          <w:color w:val="auto"/>
          <w:spacing w:val="4"/>
          <w:kern w:val="0"/>
          <w:szCs w:val="21"/>
          <w:highlight w:val="none"/>
        </w:rPr>
      </w:pPr>
      <w:bookmarkStart w:id="930" w:name="_Toc13210726"/>
      <w:r>
        <w:rPr>
          <w:rFonts w:hint="eastAsia" w:ascii="宋体" w:hAnsi="宋体"/>
          <w:color w:val="auto"/>
          <w:spacing w:val="4"/>
          <w:kern w:val="0"/>
          <w:szCs w:val="21"/>
          <w:highlight w:val="none"/>
        </w:rPr>
        <w:t>评标办法中的评审内容必须和投标人须知中的对应内容一致，若投标人须知中未作要求的内容，不得列入评标办法作为评定依据。</w:t>
      </w:r>
      <w:bookmarkEnd w:id="930"/>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275"/>
        <w:gridCol w:w="2410"/>
        <w:gridCol w:w="47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275"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7167"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pStyle w:val="150"/>
              <w:spacing w:line="400" w:lineRule="exact"/>
              <w:ind w:firstLine="420"/>
              <w:rPr>
                <w:color w:val="auto"/>
                <w:sz w:val="21"/>
                <w:szCs w:val="21"/>
                <w:highlight w:val="none"/>
              </w:rPr>
            </w:pPr>
            <w:r>
              <w:rPr>
                <w:color w:val="auto"/>
                <w:sz w:val="21"/>
                <w:szCs w:val="21"/>
                <w:highlight w:val="none"/>
              </w:rPr>
              <w:t>1</w:t>
            </w:r>
          </w:p>
        </w:tc>
        <w:tc>
          <w:tcPr>
            <w:tcW w:w="1275" w:type="dxa"/>
            <w:tcBorders>
              <w:left w:val="single" w:color="auto" w:sz="4" w:space="0"/>
            </w:tcBorders>
            <w:vAlign w:val="center"/>
          </w:tcPr>
          <w:p>
            <w:pPr>
              <w:pStyle w:val="150"/>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7167" w:type="dxa"/>
            <w:gridSpan w:val="2"/>
            <w:vAlign w:val="center"/>
          </w:tcPr>
          <w:p>
            <w:pPr>
              <w:spacing w:line="400" w:lineRule="exact"/>
              <w:ind w:firstLine="436" w:firstLineChars="200"/>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color w:val="auto"/>
                <w:spacing w:val="4"/>
                <w:kern w:val="0"/>
                <w:szCs w:val="21"/>
                <w:highlight w:val="none"/>
              </w:rPr>
              <w:t>（其中非联合体投标的，须投标人所属红名单类别包含在招标范围内；联合体投标的，须联合体牵头人在红名单中，并且按照</w:t>
            </w:r>
            <w:r>
              <w:rPr>
                <w:rFonts w:hint="eastAsia" w:ascii="宋体" w:hAnsi="宋体"/>
                <w:iCs/>
                <w:color w:val="auto"/>
                <w:spacing w:val="4"/>
                <w:kern w:val="0"/>
                <w:szCs w:val="21"/>
                <w:highlight w:val="none"/>
                <w:lang w:eastAsia="zh-CN"/>
              </w:rPr>
              <w:t>共同投标协议</w:t>
            </w:r>
            <w:r>
              <w:rPr>
                <w:rFonts w:hint="eastAsia" w:ascii="宋体" w:hAnsi="宋体"/>
                <w:iCs/>
                <w:color w:val="auto"/>
                <w:spacing w:val="4"/>
                <w:kern w:val="0"/>
                <w:szCs w:val="21"/>
                <w:highlight w:val="none"/>
              </w:rPr>
              <w:t>牵头人所属红名单类别包含在其工作范围内），投标人是否属于红名单，以开标环节信用状况查询结果为准；</w:t>
            </w:r>
            <w:r>
              <w:rPr>
                <w:rFonts w:hint="eastAsia" w:ascii="宋体" w:hAnsi="宋体"/>
                <w:color w:val="auto"/>
                <w:spacing w:val="4"/>
                <w:kern w:val="0"/>
                <w:szCs w:val="21"/>
                <w:highlight w:val="none"/>
              </w:rPr>
              <w:t>投标人均在红名单中或均不在红名单中的，由评标委员会按照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275"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报价顺序</w:t>
            </w:r>
          </w:p>
        </w:tc>
        <w:tc>
          <w:tcPr>
            <w:tcW w:w="7167"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列。需技术方案评审的，由电子评标系统对技术方案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275"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7167"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取报价排序前□5□6□7名（若实际投标人数量小于勾选数量，</w:t>
            </w:r>
            <w:r>
              <w:rPr>
                <w:rFonts w:hint="eastAsia" w:ascii="宋体" w:hAnsi="宋体"/>
                <w:color w:val="auto"/>
                <w:spacing w:val="4"/>
                <w:kern w:val="0"/>
                <w:szCs w:val="21"/>
                <w:highlight w:val="none"/>
              </w:rPr>
              <w:t>则全部纳入）进行符合性审查。符合性审查内容：□技术方案评审、资格评审、形式评审、响应性评审、</w:t>
            </w:r>
            <w:r>
              <w:rPr>
                <w:rFonts w:hint="eastAsia" w:ascii="宋体" w:hAnsi="宋体"/>
                <w:color w:val="auto"/>
                <w:spacing w:val="4"/>
                <w:kern w:val="0"/>
                <w:szCs w:val="21"/>
                <w:highlight w:val="none"/>
                <w:lang w:eastAsia="zh-CN"/>
              </w:rPr>
              <w:t>投标函部分及报价部分</w:t>
            </w:r>
            <w:r>
              <w:rPr>
                <w:rFonts w:hint="eastAsia" w:ascii="宋体" w:hAnsi="宋体"/>
                <w:color w:val="auto"/>
                <w:spacing w:val="4"/>
                <w:kern w:val="0"/>
                <w:szCs w:val="21"/>
                <w:highlight w:val="none"/>
              </w:rPr>
              <w:t>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符合性审查中有任何一项不符合要求，符合性审查不合格，由评标委员会作否决投标处理。</w:t>
            </w:r>
          </w:p>
          <w:p>
            <w:pPr>
              <w:spacing w:line="400" w:lineRule="exact"/>
              <w:ind w:firstLine="420" w:firstLineChars="200"/>
              <w:jc w:val="left"/>
              <w:rPr>
                <w:rFonts w:ascii="宋体" w:hAnsi="宋体"/>
                <w:color w:val="auto"/>
                <w:kern w:val="0"/>
                <w:highlight w:val="none"/>
              </w:rPr>
            </w:pPr>
            <w:r>
              <w:rPr>
                <w:rFonts w:hint="eastAsia" w:ascii="宋体" w:hAnsi="宋体"/>
                <w:i/>
                <w:color w:val="auto"/>
                <w:kern w:val="0"/>
                <w:highlight w:val="none"/>
              </w:rPr>
              <w:t>[提示：勾选技术方案评审的，符合性审查应首先进行技术方案评审，再按照资格、形式、响应性、投标函及投标报价的顺序进行评审。]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s="宋体"/>
                <w:color w:val="auto"/>
                <w:szCs w:val="21"/>
                <w:highlight w:val="none"/>
              </w:rPr>
              <w:t>□</w:t>
            </w:r>
            <w:r>
              <w:rPr>
                <w:rFonts w:hint="eastAsia" w:ascii="宋体" w:hAnsi="宋体"/>
                <w:color w:val="auto"/>
                <w:kern w:val="0"/>
                <w:highlight w:val="none"/>
              </w:rPr>
              <w:t>2.2.1</w:t>
            </w:r>
          </w:p>
        </w:tc>
        <w:tc>
          <w:tcPr>
            <w:tcW w:w="1275"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技术方案</w:t>
            </w:r>
            <w:r>
              <w:rPr>
                <w:rFonts w:hint="eastAsia" w:ascii="宋体" w:hAnsi="宋体"/>
                <w:color w:val="auto"/>
                <w:kern w:val="0"/>
                <w:highlight w:val="none"/>
              </w:rPr>
              <w:t>评审</w:t>
            </w:r>
            <w:r>
              <w:rPr>
                <w:rFonts w:ascii="宋体" w:hAnsi="宋体"/>
                <w:color w:val="auto"/>
                <w:kern w:val="0"/>
                <w:highlight w:val="none"/>
              </w:rPr>
              <w:t>标准</w:t>
            </w:r>
          </w:p>
        </w:tc>
        <w:tc>
          <w:tcPr>
            <w:tcW w:w="2410" w:type="dxa"/>
            <w:tcBorders>
              <w:left w:val="single" w:color="auto" w:sz="4" w:space="0"/>
              <w:right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olor w:val="auto"/>
                <w:kern w:val="0"/>
                <w:highlight w:val="none"/>
              </w:rPr>
              <w:t>□技术方案形式要求</w:t>
            </w:r>
          </w:p>
          <w:p>
            <w:pPr>
              <w:spacing w:line="400" w:lineRule="exact"/>
              <w:jc w:val="left"/>
              <w:rPr>
                <w:rFonts w:ascii="宋体" w:hAnsi="宋体"/>
                <w:i/>
                <w:color w:val="auto"/>
                <w:kern w:val="0"/>
                <w:highlight w:val="none"/>
              </w:rPr>
            </w:pPr>
            <w:r>
              <w:rPr>
                <w:rFonts w:hint="eastAsia" w:ascii="宋体" w:hAnsi="宋体"/>
                <w:i/>
                <w:color w:val="auto"/>
                <w:kern w:val="0"/>
                <w:highlight w:val="none"/>
              </w:rPr>
              <w:t>[提示：技术方案采用暗标评审时适用]</w:t>
            </w:r>
          </w:p>
        </w:tc>
        <w:tc>
          <w:tcPr>
            <w:tcW w:w="4757"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是否符合第二章“投标人须知”第3.7.5项</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4</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技术部分的</w:t>
            </w:r>
            <w:r>
              <w:rPr>
                <w:rFonts w:hint="eastAsia" w:ascii="宋体" w:hAnsi="宋体" w:cs="宋体"/>
                <w:color w:val="auto"/>
                <w:kern w:val="0"/>
                <w:highlight w:val="none"/>
              </w:rPr>
              <w:t>规定：符合/不符合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对工程施工重点、技术关键点的理解和认识</w:t>
            </w:r>
          </w:p>
        </w:tc>
        <w:tc>
          <w:tcPr>
            <w:tcW w:w="4757" w:type="dxa"/>
            <w:vMerge w:val="restart"/>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评标委员会对投标人递交的技术方案进行综合性评审，综合评判是否符合本工程需求：符合/不符合。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施工方案与技术措施</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质量管理体系与措施</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安全管理体系与措施</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环境保护管理体系措施</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工程进度计划与措施</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资源配备计划</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□危大工程清单安全管理措施</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□BIM、智慧工地建设管理方案及措施</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4757"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275"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41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4757" w:type="dxa"/>
            <w:tcBorders>
              <w:top w:val="single" w:color="auto" w:sz="4" w:space="0"/>
              <w:left w:val="single" w:color="auto" w:sz="4" w:space="0"/>
              <w:bottom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lang w:eastAsia="zh-CN"/>
              </w:rPr>
              <w:t>独立法人资格</w:t>
            </w:r>
          </w:p>
        </w:tc>
        <w:tc>
          <w:tcPr>
            <w:tcW w:w="4757" w:type="dxa"/>
            <w:tcBorders>
              <w:top w:val="single" w:color="auto" w:sz="4" w:space="0"/>
              <w:left w:val="single" w:color="auto" w:sz="4" w:space="0"/>
              <w:bottom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757" w:type="dxa"/>
            <w:tcBorders>
              <w:top w:val="single" w:color="auto" w:sz="4" w:space="0"/>
              <w:left w:val="single" w:color="auto" w:sz="4" w:space="0"/>
              <w:bottom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□财务要求</w:t>
            </w:r>
          </w:p>
        </w:tc>
        <w:tc>
          <w:tcPr>
            <w:tcW w:w="4757" w:type="dxa"/>
            <w:tcBorders>
              <w:top w:val="single" w:color="auto" w:sz="4" w:space="0"/>
              <w:left w:val="single" w:color="auto" w:sz="4" w:space="0"/>
              <w:bottom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4757" w:type="dxa"/>
            <w:tcBorders>
              <w:top w:val="single" w:color="auto" w:sz="4" w:space="0"/>
              <w:left w:val="single" w:color="auto" w:sz="4" w:space="0"/>
              <w:bottom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757" w:type="dxa"/>
            <w:tcBorders>
              <w:top w:val="single" w:color="auto" w:sz="4" w:space="0"/>
              <w:left w:val="single" w:color="auto" w:sz="4" w:space="0"/>
              <w:bottom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项目经理资格要求</w:t>
            </w:r>
          </w:p>
        </w:tc>
        <w:tc>
          <w:tcPr>
            <w:tcW w:w="4757" w:type="dxa"/>
            <w:tcBorders>
              <w:top w:val="single" w:color="auto" w:sz="4" w:space="0"/>
              <w:left w:val="single" w:color="auto" w:sz="4" w:space="0"/>
              <w:bottom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757" w:type="dxa"/>
            <w:tcBorders>
              <w:top w:val="single" w:color="auto" w:sz="4" w:space="0"/>
              <w:left w:val="single" w:color="auto" w:sz="4" w:space="0"/>
              <w:bottom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275"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41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4757"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275"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41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757"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41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757" w:type="dxa"/>
            <w:tcBorders>
              <w:left w:val="single" w:color="auto" w:sz="4" w:space="0"/>
            </w:tcBorders>
            <w:vAlign w:val="center"/>
          </w:tcPr>
          <w:p>
            <w:pPr>
              <w:snapToGrid w:val="0"/>
              <w:spacing w:line="400" w:lineRule="exact"/>
              <w:ind w:firstLine="380" w:firstLineChars="181"/>
              <w:rPr>
                <w:color w:val="auto"/>
                <w:highlight w:val="none"/>
              </w:rPr>
            </w:pPr>
            <w:r>
              <w:rPr>
                <w:rFonts w:hint="eastAsia"/>
                <w:color w:val="auto"/>
                <w:highlight w:val="none"/>
              </w:rPr>
              <w:t>符合第二章“投标人须知”第3.7款规定（不含投标函部分）。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41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4757"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提交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，并明确联合体牵头人。在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41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757"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中各联合体成员单位</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中要求各联合体成员盖单位法人章的，各联合体成员须盖章齐全，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41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757" w:type="dxa"/>
            <w:tcBorders>
              <w:left w:val="single" w:color="auto" w:sz="4" w:space="0"/>
            </w:tcBorders>
            <w:vAlign w:val="center"/>
          </w:tcPr>
          <w:p>
            <w:pPr>
              <w:snapToGrid w:val="0"/>
              <w:spacing w:after="60"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275"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响应性评审标准</w:t>
            </w: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4757"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757"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符合第二章“投标人须知前附表”第3.4项规定。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5" w:hRule="atLeast"/>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技术标准</w:t>
            </w:r>
            <w:r>
              <w:rPr>
                <w:rFonts w:ascii="宋体" w:hAnsi="宋体"/>
                <w:color w:val="auto"/>
                <w:kern w:val="0"/>
                <w:highlight w:val="none"/>
              </w:rPr>
              <w:t>和要求</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ascii="宋体" w:hAnsi="宋体"/>
                <w:color w:val="auto"/>
                <w:kern w:val="0"/>
                <w:highlight w:val="none"/>
              </w:rPr>
              <w:t>符合第</w:t>
            </w:r>
            <w:r>
              <w:rPr>
                <w:rFonts w:hint="eastAsia" w:ascii="宋体" w:hAnsi="宋体"/>
                <w:color w:val="auto"/>
                <w:kern w:val="0"/>
                <w:highlight w:val="none"/>
              </w:rPr>
              <w:t>七</w:t>
            </w:r>
            <w:r>
              <w:rPr>
                <w:rFonts w:ascii="宋体" w:hAnsi="宋体"/>
                <w:color w:val="auto"/>
                <w:kern w:val="0"/>
                <w:highlight w:val="none"/>
              </w:rPr>
              <w:t>章“</w:t>
            </w:r>
            <w:r>
              <w:rPr>
                <w:rFonts w:hint="eastAsia" w:ascii="宋体" w:hAnsi="宋体"/>
                <w:color w:val="auto"/>
                <w:kern w:val="0"/>
                <w:highlight w:val="none"/>
              </w:rPr>
              <w:t>技术标准和要求</w:t>
            </w:r>
            <w:r>
              <w:rPr>
                <w:rFonts w:ascii="宋体" w:hAnsi="宋体"/>
                <w:color w:val="auto"/>
                <w:kern w:val="0"/>
                <w:highlight w:val="none"/>
              </w:rPr>
              <w:t>”</w:t>
            </w:r>
            <w:r>
              <w:rPr>
                <w:rFonts w:hint="eastAsia" w:ascii="宋体" w:hAnsi="宋体"/>
                <w:color w:val="auto"/>
                <w:kern w:val="0"/>
                <w:highlight w:val="none"/>
              </w:rPr>
              <w:t>的</w:t>
            </w:r>
            <w:r>
              <w:rPr>
                <w:rFonts w:ascii="宋体" w:hAnsi="宋体"/>
                <w:color w:val="auto"/>
                <w:kern w:val="0"/>
                <w:highlight w:val="none"/>
              </w:rPr>
              <w:t>规定</w:t>
            </w:r>
            <w:r>
              <w:rPr>
                <w:rFonts w:hint="eastAsia" w:ascii="宋体" w:hAnsi="宋体"/>
                <w:color w:val="auto"/>
                <w:kern w:val="0"/>
                <w:highlight w:val="none"/>
              </w:rPr>
              <w:t>。</w:t>
            </w:r>
            <w:r>
              <w:rPr>
                <w:rFonts w:hint="eastAsia" w:ascii="宋体" w:hAnsi="宋体" w:cs="宋体"/>
                <w:color w:val="auto"/>
                <w:kern w:val="0"/>
                <w:highlight w:val="none"/>
              </w:rPr>
              <w:t>（由投标人承诺，承诺书格式详见第八章投标文件格式。）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符合第二章“投标人须知”第1.4.3项规定。</w:t>
            </w:r>
          </w:p>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本次投标不得有串通投标、弄虚作假等违反招投标相关法律、法规行为。</w:t>
            </w:r>
          </w:p>
          <w:p>
            <w:pPr>
              <w:pStyle w:val="2"/>
              <w:ind w:firstLine="420" w:firstLineChars="200"/>
              <w:rPr>
                <w:color w:val="auto"/>
                <w:highlight w:val="none"/>
              </w:rPr>
            </w:pPr>
            <w:r>
              <w:rPr>
                <w:rFonts w:hint="eastAsia" w:ascii="宋体" w:hAnsi="宋体"/>
                <w:color w:val="auto"/>
                <w:szCs w:val="21"/>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275" w:type="dxa"/>
            <w:vMerge w:val="restart"/>
            <w:tcBorders>
              <w:top w:val="single" w:color="auto" w:sz="4" w:space="0"/>
              <w:left w:val="single" w:color="auto" w:sz="4" w:space="0"/>
            </w:tcBorders>
            <w:vAlign w:val="center"/>
          </w:tcPr>
          <w:p>
            <w:pPr>
              <w:spacing w:line="400" w:lineRule="exact"/>
              <w:jc w:val="center"/>
              <w:rPr>
                <w:rFonts w:hint="eastAsia" w:ascii="宋体" w:hAnsi="宋体"/>
                <w:color w:val="auto"/>
                <w:kern w:val="0"/>
                <w:highlight w:val="none"/>
              </w:rPr>
            </w:pPr>
            <w:r>
              <w:rPr>
                <w:rFonts w:hint="eastAsia" w:ascii="宋体" w:hAnsi="宋体"/>
                <w:color w:val="auto"/>
                <w:kern w:val="0"/>
                <w:highlight w:val="none"/>
                <w:lang w:eastAsia="zh-CN"/>
              </w:rPr>
              <w:t>投标函部分及报价部分</w:t>
            </w:r>
            <w:r>
              <w:rPr>
                <w:rFonts w:hint="eastAsia" w:ascii="宋体" w:hAnsi="宋体"/>
                <w:color w:val="auto"/>
                <w:kern w:val="0"/>
                <w:highlight w:val="none"/>
              </w:rPr>
              <w:t>评审标准</w:t>
            </w:r>
          </w:p>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盖章</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（或盖章）的须齐全。要求签名的，签名采用手写签名或签章或加盖CA数字证书均可。要求加盖单位法人章的，应使用 CA 数字证书加盖投标人的单位电子印章。</w:t>
            </w:r>
          </w:p>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投标总报价</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1.投标总报价不得高于招标人公布的投标总报价最高限价。投标函中的总报价必须与已标价工程量清单中的投标总报价一致。</w:t>
            </w:r>
          </w:p>
          <w:p>
            <w:pPr>
              <w:snapToGrid w:val="0"/>
              <w:spacing w:after="24" w:afterLines="10" w:line="400" w:lineRule="exact"/>
              <w:ind w:firstLine="420" w:firstLineChars="200"/>
              <w:rPr>
                <w:color w:val="auto"/>
                <w:highlight w:val="none"/>
              </w:rPr>
            </w:pPr>
            <w:r>
              <w:rPr>
                <w:rFonts w:hint="eastAsia" w:ascii="宋体" w:hAnsi="宋体" w:cs="宋体"/>
                <w:color w:val="auto"/>
                <w:kern w:val="0"/>
                <w:highlight w:val="none"/>
              </w:rPr>
              <w:t>2.</w:t>
            </w:r>
            <w:r>
              <w:rPr>
                <w:rFonts w:hint="eastAsia" w:ascii="宋体" w:hAnsi="宋体" w:cs="宋体"/>
                <w:kern w:val="0"/>
              </w:rPr>
              <w:t>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暂定金额（暂列金）</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暂定金额（暂列金）必须按照招标文件给定的金额填报。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已标价工程量清单</w:t>
            </w:r>
          </w:p>
        </w:tc>
        <w:tc>
          <w:tcPr>
            <w:tcW w:w="4757" w:type="dxa"/>
            <w:tcBorders>
              <w:left w:val="single" w:color="auto" w:sz="4" w:space="0"/>
            </w:tcBorders>
            <w:vAlign w:val="center"/>
          </w:tcPr>
          <w:p>
            <w:pPr>
              <w:snapToGrid w:val="0"/>
              <w:spacing w:after="24" w:afterLines="10" w:line="400" w:lineRule="exact"/>
              <w:ind w:firstLine="420" w:firstLineChars="200"/>
              <w:rPr>
                <w:color w:val="auto"/>
                <w:highlight w:val="none"/>
              </w:rPr>
            </w:pPr>
            <w:r>
              <w:rPr>
                <w:rFonts w:hint="eastAsia" w:ascii="宋体" w:hAnsi="宋体" w:cs="宋体"/>
                <w:color w:val="auto"/>
                <w:kern w:val="0"/>
                <w:highlight w:val="none"/>
              </w:rPr>
              <w:t>投标人承诺已标价工程量清单满足第二章“投标人须知前附表”第3.2款第14条要求，如有差错则按第二章“投标人须知前附表”第3.2款第13条要求原则进行处理（或结算），承诺书格式详见第八章投标文件格式。否则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275"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41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4757"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275"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7167" w:type="dxa"/>
            <w:gridSpan w:val="2"/>
            <w:tcBorders>
              <w:left w:val="single" w:color="auto" w:sz="4" w:space="0"/>
            </w:tcBorders>
            <w:vAlign w:val="center"/>
          </w:tcPr>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1.对报价不高于最高限价的所有投标人的投标文件，按照报价由低到高的顺序排序。需技术方案评审的，由电子评标系统对技术方案进行自动随机编号。在</w:t>
            </w:r>
            <w:r>
              <w:rPr>
                <w:rFonts w:hint="eastAsia" w:ascii="宋体" w:hAnsi="宋体"/>
                <w:color w:val="auto"/>
                <w:kern w:val="0"/>
                <w:szCs w:val="21"/>
                <w:highlight w:val="none"/>
                <w:lang w:eastAsia="zh-CN"/>
              </w:rPr>
              <w:t>投标函部分及报价部分</w:t>
            </w:r>
            <w:r>
              <w:rPr>
                <w:rFonts w:hint="eastAsia" w:ascii="宋体" w:hAnsi="宋体"/>
                <w:color w:val="auto"/>
                <w:kern w:val="0"/>
                <w:szCs w:val="21"/>
                <w:highlight w:val="none"/>
              </w:rPr>
              <w:t>评审前，推送给评标委员会的投标文件不得显示排序。</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w:t>
            </w:r>
            <w:r>
              <w:rPr>
                <w:rFonts w:hint="eastAsia" w:ascii="宋体" w:hAnsi="宋体"/>
                <w:color w:val="auto"/>
                <w:spacing w:val="4"/>
                <w:kern w:val="0"/>
                <w:szCs w:val="21"/>
                <w:highlight w:val="none"/>
              </w:rPr>
              <w:t>进行符合性审查。符合性审查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24" w:afterLines="10" w:line="400" w:lineRule="exact"/>
              <w:ind w:firstLine="420" w:firstLineChars="200"/>
              <w:jc w:val="left"/>
              <w:rPr>
                <w:color w:val="auto"/>
                <w:highlight w:val="none"/>
              </w:rPr>
            </w:pPr>
            <w:r>
              <w:rPr>
                <w:rFonts w:hint="eastAsia" w:ascii="宋体" w:hAnsi="宋体"/>
                <w:i/>
                <w:color w:val="auto"/>
                <w:kern w:val="0"/>
                <w:szCs w:val="21"/>
                <w:highlight w:val="none"/>
              </w:rPr>
              <w:t>[提示：勾选技术方案评审的，符合性审查应首先进行技术方案评审，再按照资格、形式、响应性、</w:t>
            </w:r>
            <w:r>
              <w:rPr>
                <w:rFonts w:hint="eastAsia" w:ascii="宋体" w:hAnsi="宋体"/>
                <w:i/>
                <w:color w:val="auto"/>
                <w:kern w:val="0"/>
                <w:szCs w:val="21"/>
                <w:highlight w:val="none"/>
                <w:lang w:eastAsia="zh-CN"/>
              </w:rPr>
              <w:t>投标函部分及报价部分</w:t>
            </w:r>
            <w:r>
              <w:rPr>
                <w:rFonts w:hint="eastAsia" w:ascii="宋体" w:hAnsi="宋体"/>
                <w:i/>
                <w:color w:val="auto"/>
                <w:kern w:val="0"/>
                <w:szCs w:val="21"/>
                <w:highlight w:val="none"/>
              </w:rPr>
              <w:t>的顺序进行评审。]</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经济、技术等指标仍然具有市场竞争力，并满足招标文件要求的，评标委员会可以继续评标并确定中标候选人。</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注：若出现投标人投标报价相同的，以“投标人在红名单中优先”的原则排序</w:t>
            </w:r>
            <w:r>
              <w:rPr>
                <w:rFonts w:hint="eastAsia" w:ascii="宋体" w:hAnsi="宋体"/>
                <w:iCs/>
                <w:color w:val="auto"/>
                <w:kern w:val="0"/>
                <w:szCs w:val="21"/>
                <w:highlight w:val="none"/>
              </w:rPr>
              <w:t>（其中非联合体投标的，须投标人所属红名单类别包含在招标范围内；联合体投标的，须联合体牵头人在红名单中，并且按照</w:t>
            </w:r>
            <w:r>
              <w:rPr>
                <w:rFonts w:hint="eastAsia" w:ascii="宋体" w:hAnsi="宋体"/>
                <w:iCs/>
                <w:color w:val="auto"/>
                <w:kern w:val="0"/>
                <w:szCs w:val="21"/>
                <w:highlight w:val="none"/>
                <w:lang w:eastAsia="zh-CN"/>
              </w:rPr>
              <w:t>共同投标协议</w:t>
            </w:r>
            <w:r>
              <w:rPr>
                <w:rFonts w:hint="eastAsia" w:ascii="宋体" w:hAnsi="宋体"/>
                <w:iCs/>
                <w:color w:val="auto"/>
                <w:kern w:val="0"/>
                <w:szCs w:val="21"/>
                <w:highlight w:val="none"/>
              </w:rPr>
              <w:t>牵头人所属红名单类别包含在其工作范围内），投标人是否属于红名单，以开标环节信用状况查询结果为准；</w:t>
            </w:r>
            <w:r>
              <w:rPr>
                <w:rFonts w:hint="eastAsia" w:ascii="宋体" w:hAnsi="宋体"/>
                <w:color w:val="auto"/>
                <w:kern w:val="0"/>
                <w:szCs w:val="21"/>
                <w:highlight w:val="none"/>
              </w:rPr>
              <w:t>投标人均在红名单中</w:t>
            </w:r>
            <w:r>
              <w:rPr>
                <w:rFonts w:hint="eastAsia" w:ascii="宋体" w:hAnsi="宋体"/>
                <w:color w:val="auto"/>
                <w:spacing w:val="4"/>
                <w:kern w:val="0"/>
                <w:szCs w:val="21"/>
                <w:highlight w:val="none"/>
              </w:rPr>
              <w:t>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275"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7167"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tc>
      </w:tr>
    </w:tbl>
    <w:p>
      <w:pPr>
        <w:pStyle w:val="4"/>
        <w:spacing w:before="0" w:after="0" w:line="360" w:lineRule="auto"/>
        <w:rPr>
          <w:rFonts w:ascii="宋体" w:hAnsi="宋体"/>
          <w:bCs w:val="0"/>
          <w:snapToGrid w:val="0"/>
          <w:color w:val="auto"/>
          <w:highlight w:val="none"/>
        </w:rPr>
      </w:pPr>
      <w:r>
        <w:rPr>
          <w:rFonts w:ascii="宋体" w:hAnsi="宋体"/>
          <w:bCs w:val="0"/>
          <w:snapToGrid w:val="0"/>
          <w:color w:val="auto"/>
          <w:highlight w:val="none"/>
        </w:rPr>
        <w:br w:type="page"/>
      </w:r>
      <w:bookmarkStart w:id="931" w:name="_Toc27942"/>
      <w:bookmarkStart w:id="932" w:name="_Toc11871"/>
      <w:bookmarkStart w:id="933" w:name="_Toc10234"/>
      <w:bookmarkStart w:id="934" w:name="_Toc16335"/>
      <w:bookmarkStart w:id="935" w:name="_Toc59810356"/>
      <w:bookmarkStart w:id="936" w:name="_Toc16233"/>
      <w:bookmarkStart w:id="937" w:name="_Toc1486"/>
      <w:r>
        <w:rPr>
          <w:rFonts w:ascii="宋体" w:hAnsi="宋体"/>
          <w:b w:val="0"/>
          <w:snapToGrid w:val="0"/>
          <w:color w:val="auto"/>
          <w:highlight w:val="none"/>
        </w:rPr>
        <w:t>1.  评标方法</w:t>
      </w:r>
      <w:bookmarkEnd w:id="931"/>
      <w:bookmarkEnd w:id="932"/>
      <w:bookmarkEnd w:id="933"/>
      <w:bookmarkEnd w:id="934"/>
      <w:bookmarkEnd w:id="935"/>
      <w:bookmarkEnd w:id="936"/>
      <w:bookmarkEnd w:id="937"/>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color w:val="auto"/>
          <w:highlight w:val="none"/>
        </w:rPr>
      </w:pPr>
      <w:bookmarkStart w:id="938" w:name="_Toc59810357"/>
      <w:bookmarkStart w:id="939" w:name="_Toc24526"/>
      <w:bookmarkStart w:id="940" w:name="_Toc12324"/>
      <w:bookmarkStart w:id="941" w:name="_Toc32214"/>
      <w:bookmarkStart w:id="942" w:name="_Toc30223"/>
      <w:bookmarkStart w:id="943" w:name="_Toc11085"/>
      <w:bookmarkStart w:id="944" w:name="_Toc5353"/>
      <w:r>
        <w:rPr>
          <w:rFonts w:ascii="宋体" w:hAnsi="宋体"/>
          <w:b w:val="0"/>
          <w:snapToGrid w:val="0"/>
          <w:color w:val="auto"/>
          <w:highlight w:val="none"/>
        </w:rPr>
        <w:t>2.  评审标准</w:t>
      </w:r>
      <w:bookmarkEnd w:id="938"/>
      <w:bookmarkEnd w:id="939"/>
      <w:bookmarkEnd w:id="940"/>
      <w:bookmarkEnd w:id="941"/>
      <w:bookmarkEnd w:id="942"/>
      <w:bookmarkEnd w:id="943"/>
      <w:bookmarkEnd w:id="944"/>
    </w:p>
    <w:p>
      <w:pPr>
        <w:pStyle w:val="5"/>
        <w:spacing w:before="0" w:after="0" w:line="360" w:lineRule="auto"/>
        <w:rPr>
          <w:rFonts w:ascii="宋体" w:hAnsi="宋体" w:cs="宋体"/>
          <w:color w:val="auto"/>
          <w:sz w:val="21"/>
          <w:szCs w:val="21"/>
          <w:highlight w:val="none"/>
        </w:rPr>
      </w:pPr>
      <w:bookmarkStart w:id="945" w:name="_Toc11450"/>
      <w:bookmarkStart w:id="946" w:name="_Toc1650"/>
      <w:bookmarkStart w:id="947" w:name="_Toc32088"/>
      <w:bookmarkStart w:id="948" w:name="_Toc9491"/>
      <w:bookmarkStart w:id="949" w:name="_Toc15673"/>
      <w:bookmarkStart w:id="950" w:name="_Toc59810358"/>
      <w:bookmarkStart w:id="951" w:name="_Toc28057"/>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bookmarkEnd w:id="945"/>
      <w:bookmarkEnd w:id="946"/>
      <w:bookmarkEnd w:id="947"/>
      <w:bookmarkEnd w:id="948"/>
      <w:bookmarkEnd w:id="949"/>
      <w:bookmarkEnd w:id="950"/>
      <w:bookmarkEnd w:id="951"/>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952" w:name="_Toc29902"/>
      <w:bookmarkStart w:id="953" w:name="_Toc17535"/>
      <w:bookmarkStart w:id="954" w:name="_Toc203"/>
      <w:bookmarkStart w:id="955" w:name="_Toc7066"/>
      <w:bookmarkStart w:id="956" w:name="_Toc59810359"/>
      <w:bookmarkStart w:id="957" w:name="_Toc15144"/>
      <w:bookmarkStart w:id="958" w:name="_Toc32190"/>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952"/>
      <w:bookmarkEnd w:id="953"/>
      <w:bookmarkEnd w:id="954"/>
      <w:bookmarkEnd w:id="955"/>
      <w:bookmarkEnd w:id="956"/>
      <w:bookmarkEnd w:id="957"/>
      <w:bookmarkEnd w:id="958"/>
    </w:p>
    <w:p>
      <w:pPr>
        <w:autoSpaceDE w:val="0"/>
        <w:autoSpaceDN w:val="0"/>
        <w:adjustRightInd w:val="0"/>
        <w:snapToGrid w:val="0"/>
        <w:spacing w:line="360" w:lineRule="auto"/>
        <w:ind w:firstLine="436" w:firstLineChars="200"/>
        <w:jc w:val="left"/>
        <w:rPr>
          <w:rFonts w:ascii="宋体" w:hAnsi="宋体" w:cs="宋体"/>
          <w:color w:val="auto"/>
          <w:szCs w:val="21"/>
          <w:highlight w:val="none"/>
        </w:rPr>
      </w:pPr>
      <w:r>
        <w:rPr>
          <w:rFonts w:hint="eastAsia" w:ascii="宋体" w:hAnsi="宋体"/>
          <w:color w:val="auto"/>
          <w:spacing w:val="4"/>
          <w:kern w:val="0"/>
          <w:szCs w:val="21"/>
          <w:highlight w:val="none"/>
        </w:rPr>
        <w:t>按评标办法前附表约定的投标单位报价排序数量进行符合性审查。符合性审查内容：技术方案评审（如有）、资格评审、形式评审、响应性评审、</w:t>
      </w:r>
      <w:r>
        <w:rPr>
          <w:rFonts w:hint="eastAsia" w:ascii="宋体" w:hAnsi="宋体"/>
          <w:color w:val="auto"/>
          <w:spacing w:val="4"/>
          <w:kern w:val="0"/>
          <w:szCs w:val="21"/>
          <w:highlight w:val="none"/>
          <w:lang w:eastAsia="zh-CN"/>
        </w:rPr>
        <w:t>投标函部分及报价部分</w:t>
      </w:r>
      <w:r>
        <w:rPr>
          <w:rFonts w:hint="eastAsia" w:ascii="宋体" w:hAnsi="宋体"/>
          <w:color w:val="auto"/>
          <w:spacing w:val="4"/>
          <w:kern w:val="0"/>
          <w:szCs w:val="21"/>
          <w:highlight w:val="none"/>
        </w:rPr>
        <w:t>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color w:val="auto"/>
          <w:highlight w:val="none"/>
        </w:rPr>
      </w:pPr>
      <w:r>
        <w:rPr>
          <w:rFonts w:hint="eastAsia" w:ascii="宋体" w:hAnsi="宋体" w:cs="宋体"/>
          <w:color w:val="auto"/>
          <w:szCs w:val="21"/>
          <w:highlight w:val="none"/>
        </w:rPr>
        <w:t xml:space="preserve">2.2.5  </w:t>
      </w:r>
      <w:r>
        <w:rPr>
          <w:rFonts w:hint="eastAsia" w:ascii="宋体" w:hAnsi="宋体" w:cs="宋体"/>
          <w:color w:val="auto"/>
          <w:szCs w:val="21"/>
          <w:highlight w:val="none"/>
          <w:lang w:eastAsia="zh-CN"/>
        </w:rPr>
        <w:t>投标函部分及报价部分</w:t>
      </w:r>
      <w:r>
        <w:rPr>
          <w:rFonts w:hint="eastAsia" w:ascii="宋体" w:hAnsi="宋体" w:cs="宋体"/>
          <w:color w:val="auto"/>
          <w:szCs w:val="21"/>
          <w:highlight w:val="none"/>
        </w:rPr>
        <w:t>评审标准：见评标办法前附表。</w:t>
      </w:r>
    </w:p>
    <w:p>
      <w:pPr>
        <w:pStyle w:val="4"/>
        <w:spacing w:before="0" w:after="0" w:line="360" w:lineRule="auto"/>
        <w:rPr>
          <w:rFonts w:ascii="宋体" w:hAnsi="宋体"/>
          <w:b w:val="0"/>
          <w:snapToGrid w:val="0"/>
          <w:color w:val="auto"/>
          <w:highlight w:val="none"/>
        </w:rPr>
      </w:pPr>
      <w:bookmarkStart w:id="959" w:name="_Toc9648"/>
      <w:bookmarkStart w:id="960" w:name="_Toc15548"/>
      <w:bookmarkStart w:id="961" w:name="_Toc948"/>
      <w:bookmarkStart w:id="962" w:name="_Toc17741"/>
      <w:bookmarkStart w:id="963" w:name="_Toc15408"/>
      <w:bookmarkStart w:id="964" w:name="_Toc59810360"/>
      <w:bookmarkStart w:id="965" w:name="_Toc16975"/>
      <w:r>
        <w:rPr>
          <w:rFonts w:ascii="宋体" w:hAnsi="宋体"/>
          <w:b w:val="0"/>
          <w:snapToGrid w:val="0"/>
          <w:color w:val="auto"/>
          <w:highlight w:val="none"/>
        </w:rPr>
        <w:t>3.  评标程序</w:t>
      </w:r>
      <w:bookmarkEnd w:id="959"/>
      <w:bookmarkEnd w:id="960"/>
      <w:bookmarkEnd w:id="961"/>
      <w:bookmarkEnd w:id="962"/>
      <w:bookmarkEnd w:id="963"/>
      <w:bookmarkEnd w:id="964"/>
      <w:bookmarkEnd w:id="965"/>
    </w:p>
    <w:p>
      <w:pPr>
        <w:pStyle w:val="5"/>
        <w:spacing w:before="0" w:after="0" w:line="360" w:lineRule="auto"/>
        <w:rPr>
          <w:rFonts w:ascii="宋体" w:hAnsi="宋体" w:cs="宋体"/>
          <w:color w:val="auto"/>
          <w:sz w:val="21"/>
          <w:szCs w:val="21"/>
          <w:highlight w:val="none"/>
        </w:rPr>
      </w:pPr>
      <w:bookmarkStart w:id="966" w:name="_Toc25242"/>
      <w:bookmarkStart w:id="967" w:name="_Toc7759"/>
      <w:bookmarkStart w:id="968" w:name="_Toc6236"/>
      <w:bookmarkStart w:id="969" w:name="_Toc18530"/>
      <w:bookmarkStart w:id="970" w:name="_Toc59810361"/>
      <w:bookmarkStart w:id="971" w:name="_Toc25605"/>
      <w:bookmarkStart w:id="972" w:name="_Toc4542"/>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966"/>
      <w:bookmarkEnd w:id="967"/>
      <w:bookmarkEnd w:id="968"/>
      <w:bookmarkEnd w:id="969"/>
      <w:bookmarkEnd w:id="970"/>
      <w:bookmarkEnd w:id="971"/>
      <w:bookmarkEnd w:id="972"/>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对报价不高于最高限价的所有投标人的投标文件，按照报价由低到高的顺序排序。需技术方案评审的，由电子评标系统对技术方案进行自动随机编号。在</w:t>
      </w:r>
      <w:r>
        <w:rPr>
          <w:rFonts w:hint="eastAsia" w:ascii="宋体" w:hAnsi="宋体" w:cs="宋体"/>
          <w:color w:val="auto"/>
          <w:szCs w:val="21"/>
          <w:highlight w:val="none"/>
          <w:lang w:eastAsia="zh-CN"/>
        </w:rPr>
        <w:t>投标函部分及报价部分</w:t>
      </w:r>
      <w:r>
        <w:rPr>
          <w:rFonts w:hint="eastAsia" w:ascii="宋体" w:hAnsi="宋体" w:cs="宋体"/>
          <w:color w:val="auto"/>
          <w:szCs w:val="21"/>
          <w:highlight w:val="none"/>
        </w:rPr>
        <w:t>评审前，推送给评标委员会的投标文件不得显示排序。</w:t>
      </w:r>
    </w:p>
    <w:p>
      <w:pPr>
        <w:pStyle w:val="5"/>
        <w:spacing w:before="0" w:after="0" w:line="360" w:lineRule="auto"/>
        <w:rPr>
          <w:rFonts w:ascii="宋体" w:hAnsi="宋体" w:cs="宋体"/>
          <w:color w:val="auto"/>
          <w:sz w:val="21"/>
          <w:szCs w:val="21"/>
          <w:highlight w:val="none"/>
        </w:rPr>
      </w:pPr>
      <w:bookmarkStart w:id="973" w:name="_Toc28677"/>
      <w:bookmarkStart w:id="974" w:name="_Toc4775"/>
      <w:bookmarkStart w:id="975" w:name="_Toc13963"/>
      <w:bookmarkStart w:id="976" w:name="_Toc20868"/>
      <w:bookmarkStart w:id="977" w:name="_Toc24250"/>
      <w:bookmarkStart w:id="978" w:name="_Toc59810362"/>
      <w:bookmarkStart w:id="979" w:name="_Toc29610"/>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973"/>
      <w:bookmarkEnd w:id="974"/>
      <w:bookmarkEnd w:id="975"/>
      <w:bookmarkEnd w:id="976"/>
      <w:bookmarkEnd w:id="977"/>
      <w:bookmarkEnd w:id="978"/>
      <w:bookmarkEnd w:id="979"/>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款规定的标准对投标文件进行符合性审查。符合性审查顺序：技术方案评审（如有）、资格评审、形式评审、响应性、</w:t>
      </w:r>
      <w:r>
        <w:rPr>
          <w:rFonts w:hint="eastAsia" w:ascii="宋体" w:hAnsi="宋体" w:cs="宋体"/>
          <w:color w:val="auto"/>
          <w:szCs w:val="21"/>
          <w:highlight w:val="none"/>
          <w:lang w:eastAsia="zh-CN"/>
        </w:rPr>
        <w:t>投标函部分及报价部分</w:t>
      </w:r>
      <w:r>
        <w:rPr>
          <w:rFonts w:hint="eastAsia" w:ascii="宋体" w:hAnsi="宋体" w:cs="宋体"/>
          <w:color w:val="auto"/>
          <w:szCs w:val="21"/>
          <w:highlight w:val="none"/>
        </w:rPr>
        <w:t>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勾选技术方案评审的，符合性审查应首先进行技术方案审查，再按照资格、形式、响应性、投标函及投标报价的顺序进行评审。有一项不符合评审标准的，作否决投标处理。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 xml:space="preserve">）第二章“投标人须知”第1.4.3 </w:t>
      </w:r>
      <w:r>
        <w:rPr>
          <w:rFonts w:hint="eastAsia" w:ascii="宋体" w:hAnsi="宋体" w:cs="宋体"/>
          <w:color w:val="auto"/>
          <w:szCs w:val="21"/>
          <w:highlight w:val="none"/>
        </w:rPr>
        <w:t>项</w:t>
      </w:r>
      <w:r>
        <w:rPr>
          <w:rFonts w:ascii="宋体" w:hAnsi="宋体" w:cs="宋体"/>
          <w:color w:val="auto"/>
          <w:szCs w:val="21"/>
          <w:highlight w:val="none"/>
        </w:rPr>
        <w:t>规定的任何一种情形的；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olor w:val="auto"/>
          <w:szCs w:val="21"/>
          <w:highlight w:val="none"/>
        </w:rPr>
        <w:t>本次投标有串通投标、弄虚作假等违反招投标相关法律、法规的行为的；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（1）投标文件中的大写金额和小写金额不一致的，以大写金额为准</w:t>
      </w:r>
      <w:r>
        <w:rPr>
          <w:rFonts w:hint="eastAsia" w:ascii="宋体" w:hAnsi="宋体" w:cs="宋体"/>
          <w:color w:val="auto"/>
          <w:szCs w:val="21"/>
          <w:highlight w:val="none"/>
          <w:lang w:eastAsia="zh-CN"/>
        </w:rPr>
        <w:t>。</w:t>
      </w:r>
    </w:p>
    <w:p>
      <w:pPr>
        <w:pStyle w:val="5"/>
        <w:spacing w:before="0" w:after="0" w:line="360" w:lineRule="auto"/>
        <w:rPr>
          <w:rFonts w:ascii="宋体" w:hAnsi="宋体" w:cs="宋体"/>
          <w:color w:val="auto"/>
          <w:sz w:val="21"/>
          <w:szCs w:val="21"/>
          <w:highlight w:val="none"/>
        </w:rPr>
      </w:pPr>
      <w:bookmarkStart w:id="980" w:name="_Toc23954"/>
      <w:bookmarkStart w:id="981" w:name="_Toc27660"/>
      <w:bookmarkStart w:id="982" w:name="_Toc12219"/>
      <w:bookmarkStart w:id="983" w:name="_Toc32353"/>
      <w:bookmarkStart w:id="984" w:name="_Toc26065"/>
      <w:bookmarkStart w:id="985" w:name="_Toc59810363"/>
      <w:bookmarkStart w:id="986" w:name="_Toc7686"/>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投标文件的澄清和补正</w:t>
      </w:r>
      <w:bookmarkEnd w:id="980"/>
      <w:bookmarkEnd w:id="981"/>
      <w:bookmarkEnd w:id="982"/>
      <w:bookmarkEnd w:id="983"/>
      <w:bookmarkEnd w:id="984"/>
      <w:bookmarkEnd w:id="985"/>
      <w:bookmarkEnd w:id="986"/>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auto"/>
          <w:sz w:val="21"/>
          <w:szCs w:val="21"/>
          <w:highlight w:val="none"/>
        </w:rPr>
      </w:pPr>
      <w:bookmarkStart w:id="987" w:name="_Toc25078"/>
      <w:bookmarkStart w:id="988" w:name="_Toc59810364"/>
      <w:bookmarkStart w:id="989" w:name="_Toc30816"/>
      <w:bookmarkStart w:id="990" w:name="_Toc30121"/>
      <w:bookmarkStart w:id="991" w:name="_Toc484465184"/>
      <w:bookmarkStart w:id="992" w:name="_Toc21218"/>
      <w:bookmarkStart w:id="993" w:name="_Toc479262406"/>
      <w:bookmarkStart w:id="994" w:name="_Toc26386"/>
      <w:bookmarkStart w:id="995" w:name="_Toc31033"/>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评标结果</w:t>
      </w:r>
      <w:bookmarkEnd w:id="987"/>
      <w:bookmarkEnd w:id="988"/>
      <w:bookmarkEnd w:id="989"/>
      <w:bookmarkEnd w:id="990"/>
      <w:bookmarkEnd w:id="991"/>
      <w:bookmarkEnd w:id="992"/>
      <w:bookmarkEnd w:id="993"/>
      <w:bookmarkEnd w:id="994"/>
      <w:bookmarkEnd w:id="995"/>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45"/>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47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技术方案评审（如有）</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A-1投标人的技术方案</w:t>
            </w:r>
            <w:r>
              <w:rPr>
                <w:rFonts w:hint="eastAsia" w:ascii="宋体" w:hAnsi="宋体"/>
                <w:color w:val="auto"/>
                <w:szCs w:val="21"/>
                <w:highlight w:val="none"/>
                <w:lang w:val="en-US" w:eastAsia="zh-CN"/>
              </w:rPr>
              <w:t>综合性评审</w:t>
            </w:r>
            <w:r>
              <w:rPr>
                <w:rFonts w:hint="eastAsia" w:ascii="宋体" w:hAnsi="宋体"/>
                <w:color w:val="auto"/>
                <w:szCs w:val="21"/>
                <w:highlight w:val="none"/>
              </w:rPr>
              <w:t>不合格，由评标委员会作否决投标处理。技术方案采用暗标评审时，其形式应符合第二章投标人须知前附表第3.7.5项（4）技术部分的要求，否则由评标委员会作否决投标处理。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A-8联合体投标人应满足：</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（1）联合体各方应按照招标文件提供的格式签订</w:t>
            </w:r>
            <w:r>
              <w:rPr>
                <w:rFonts w:hint="eastAsia" w:ascii="宋体" w:hAnsi="宋体"/>
                <w:color w:val="auto"/>
                <w:szCs w:val="21"/>
                <w:highlight w:val="none"/>
                <w:lang w:eastAsia="zh-CN"/>
              </w:rPr>
              <w:t>共同投标协议</w:t>
            </w:r>
            <w:r>
              <w:rPr>
                <w:rFonts w:hint="eastAsia" w:ascii="宋体" w:hAnsi="宋体"/>
                <w:color w:val="auto"/>
                <w:szCs w:val="21"/>
                <w:highlight w:val="none"/>
              </w:rPr>
              <w:t>，明确联合体牵头人和各方权利义务；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（2）联合体各方均应当具备承担招标项目的相应能力，</w:t>
            </w:r>
            <w:r>
              <w:rPr>
                <w:rFonts w:hint="eastAsia" w:ascii="宋体" w:hAnsi="宋体"/>
                <w:color w:val="auto"/>
                <w:szCs w:val="21"/>
                <w:highlight w:val="none"/>
                <w:lang w:eastAsia="zh-CN"/>
              </w:rPr>
              <w:t>共同投标协议</w:t>
            </w:r>
            <w:r>
              <w:rPr>
                <w:rFonts w:hint="eastAsia" w:ascii="宋体" w:hAnsi="宋体"/>
                <w:color w:val="auto"/>
                <w:szCs w:val="21"/>
                <w:highlight w:val="none"/>
              </w:rPr>
              <w:t>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（3）联合体各方不得再以自己名义单独或参加其他联合体在同一标段中投标。</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A-10投标文件格式（不含投标函部分）</w:t>
            </w:r>
            <w:r>
              <w:rPr>
                <w:rFonts w:hint="eastAsia" w:ascii="宋体" w:hAnsi="宋体" w:cs="宋体"/>
                <w:color w:val="auto"/>
                <w:kern w:val="0"/>
                <w:highlight w:val="none"/>
              </w:rPr>
              <w:t>符合第二章“投标人须知”第3.7款规定</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编制投标文件时不得对第八章“投标文件格式”的相应要素作实质性修改，否则视为重大偏差，由评标委员会作否决投标处理。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olor w:val="auto"/>
                <w:szCs w:val="21"/>
                <w:highlight w:val="none"/>
              </w:rPr>
              <w:t xml:space="preserve">A-12 </w:t>
            </w:r>
            <w:r>
              <w:rPr>
                <w:rFonts w:hint="eastAsia" w:ascii="宋体" w:hAnsi="宋体" w:cs="宋体"/>
                <w:color w:val="auto"/>
                <w:kern w:val="0"/>
                <w:highlight w:val="none"/>
              </w:rPr>
              <w:t>第八章 投标文件格式（不含投标函部分）要求法定代表人或其委托代理人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（或盖章）的须齐全。要求签名的，签名采用手写签名或签章或加盖CA数字证书均可。否则由评标委员会作否决投标处理。</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中各联合体成员单位</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（或盖章）。否则由评标委员会作否决投标处理。</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中要求各联合体成员盖单位法人章的，各联合体成员须盖章齐全，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1</w:t>
            </w:r>
            <w:r>
              <w:rPr>
                <w:rFonts w:hint="eastAsia" w:ascii="宋体" w:hAnsi="宋体"/>
                <w:color w:val="auto"/>
                <w:szCs w:val="21"/>
                <w:highlight w:val="none"/>
              </w:rPr>
              <w:t>6符合第四章“合同条款及格式”规定，投标文件不应附有招标人不能接受的条件</w:t>
            </w:r>
            <w:r>
              <w:rPr>
                <w:rFonts w:hint="eastAsia" w:ascii="宋体" w:hAnsi="宋体" w:cs="宋体"/>
                <w:color w:val="auto"/>
                <w:kern w:val="0"/>
                <w:highlight w:val="none"/>
              </w:rPr>
              <w:t>，</w:t>
            </w:r>
            <w:r>
              <w:rPr>
                <w:rFonts w:hint="eastAsia" w:ascii="宋体" w:hAnsi="宋体"/>
                <w:color w:val="auto"/>
                <w:szCs w:val="21"/>
                <w:highlight w:val="none"/>
              </w:rPr>
              <w:t>否则由评标委员会作否决投标处理。</w:t>
            </w:r>
            <w:r>
              <w:rPr>
                <w:rFonts w:hint="eastAsia" w:ascii="宋体" w:hAnsi="宋体" w:cs="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A-17技术标准和要求符合</w:t>
            </w:r>
            <w:r>
              <w:rPr>
                <w:rFonts w:ascii="宋体" w:hAnsi="宋体"/>
                <w:color w:val="auto"/>
                <w:kern w:val="0"/>
                <w:highlight w:val="none"/>
              </w:rPr>
              <w:t>第</w:t>
            </w:r>
            <w:r>
              <w:rPr>
                <w:rFonts w:hint="eastAsia" w:ascii="宋体" w:hAnsi="宋体"/>
                <w:color w:val="auto"/>
                <w:kern w:val="0"/>
                <w:highlight w:val="none"/>
              </w:rPr>
              <w:t>七</w:t>
            </w:r>
            <w:r>
              <w:rPr>
                <w:rFonts w:ascii="宋体" w:hAnsi="宋体"/>
                <w:color w:val="auto"/>
                <w:kern w:val="0"/>
                <w:highlight w:val="none"/>
              </w:rPr>
              <w:t>章“</w:t>
            </w:r>
            <w:r>
              <w:rPr>
                <w:rFonts w:hint="eastAsia" w:ascii="宋体" w:hAnsi="宋体"/>
                <w:color w:val="auto"/>
                <w:kern w:val="0"/>
                <w:highlight w:val="none"/>
              </w:rPr>
              <w:t>技术标准和要求</w:t>
            </w:r>
            <w:r>
              <w:rPr>
                <w:rFonts w:ascii="宋体" w:hAnsi="宋体"/>
                <w:color w:val="auto"/>
                <w:kern w:val="0"/>
                <w:highlight w:val="none"/>
              </w:rPr>
              <w:t>”</w:t>
            </w:r>
            <w:r>
              <w:rPr>
                <w:rFonts w:hint="eastAsia" w:ascii="宋体" w:hAnsi="宋体" w:cs="宋体"/>
                <w:color w:val="auto"/>
                <w:kern w:val="0"/>
                <w:highlight w:val="none"/>
              </w:rPr>
              <w:t>的规定，</w:t>
            </w:r>
            <w:r>
              <w:rPr>
                <w:rFonts w:hint="eastAsia" w:ascii="宋体" w:hAnsi="宋体"/>
                <w:color w:val="auto"/>
                <w:szCs w:val="21"/>
                <w:highlight w:val="none"/>
              </w:rPr>
              <w:t>否则由评标委员会作否决投标处理。</w:t>
            </w:r>
            <w:r>
              <w:rPr>
                <w:rFonts w:hint="eastAsia" w:ascii="宋体" w:hAnsi="宋体" w:cs="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tcBorders>
              <w:bottom w:val="single" w:color="auto" w:sz="4" w:space="0"/>
            </w:tcBorders>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A-18 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restart"/>
            <w:tcBorders>
              <w:top w:val="single" w:color="auto" w:sz="4" w:space="0"/>
            </w:tcBorders>
            <w:vAlign w:val="center"/>
          </w:tcPr>
          <w:p>
            <w:pPr>
              <w:spacing w:line="400" w:lineRule="exact"/>
              <w:jc w:val="center"/>
              <w:rPr>
                <w:rFonts w:hint="eastAsia" w:ascii="宋体" w:hAnsi="宋体"/>
                <w:color w:val="auto"/>
                <w:kern w:val="0"/>
                <w:highlight w:val="none"/>
              </w:rPr>
            </w:pPr>
            <w:r>
              <w:rPr>
                <w:rFonts w:hint="eastAsia" w:ascii="宋体" w:hAnsi="宋体"/>
                <w:color w:val="auto"/>
                <w:kern w:val="0"/>
                <w:highlight w:val="none"/>
                <w:lang w:eastAsia="zh-CN"/>
              </w:rPr>
              <w:t>投标函部分及报价部分</w:t>
            </w:r>
            <w:r>
              <w:rPr>
                <w:rFonts w:hint="eastAsia" w:ascii="宋体" w:hAnsi="宋体"/>
                <w:color w:val="auto"/>
                <w:kern w:val="0"/>
                <w:highlight w:val="none"/>
              </w:rPr>
              <w:t>评审标准</w:t>
            </w:r>
          </w:p>
          <w:p>
            <w:pPr>
              <w:spacing w:line="400" w:lineRule="exact"/>
              <w:jc w:val="center"/>
              <w:rPr>
                <w:rFonts w:ascii="宋体" w:hAnsi="宋体"/>
                <w:color w:val="auto"/>
                <w:szCs w:val="21"/>
                <w:highlight w:val="none"/>
              </w:rPr>
            </w:pPr>
          </w:p>
        </w:tc>
        <w:tc>
          <w:tcPr>
            <w:tcW w:w="7478" w:type="dxa"/>
            <w:tcBorders>
              <w:bottom w:val="single" w:color="auto" w:sz="4" w:space="0"/>
            </w:tcBorders>
            <w:vAlign w:val="center"/>
          </w:tcPr>
          <w:p>
            <w:pPr>
              <w:spacing w:line="400" w:lineRule="exact"/>
              <w:ind w:firstLine="420" w:firstLineChars="200"/>
              <w:rPr>
                <w:rFonts w:ascii="宋体" w:hAnsi="宋体" w:cs="宋体"/>
                <w:color w:val="auto"/>
                <w:kern w:val="0"/>
                <w:highlight w:val="none"/>
              </w:rPr>
            </w:pPr>
            <w:r>
              <w:rPr>
                <w:rFonts w:hint="eastAsia" w:ascii="宋体" w:hAnsi="宋体"/>
                <w:color w:val="auto"/>
                <w:szCs w:val="21"/>
                <w:highlight w:val="none"/>
              </w:rPr>
              <w:t>A-19</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0</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1</w:t>
            </w:r>
            <w:r>
              <w:rPr>
                <w:rFonts w:hint="eastAsia" w:ascii="宋体" w:hAnsi="宋体"/>
                <w:color w:val="auto"/>
                <w:szCs w:val="21"/>
                <w:highlight w:val="none"/>
              </w:rPr>
              <w:t>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2</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3</w:t>
            </w:r>
            <w:r>
              <w:rPr>
                <w:rFonts w:hint="eastAsia" w:ascii="宋体" w:hAnsi="宋体"/>
                <w:color w:val="auto"/>
                <w:szCs w:val="21"/>
                <w:highlight w:val="none"/>
              </w:rPr>
              <w:t>投标函中的</w:t>
            </w:r>
            <w:r>
              <w:rPr>
                <w:rFonts w:hint="eastAsia" w:ascii="宋体" w:hAnsi="宋体" w:cs="宋体"/>
                <w:color w:val="auto"/>
                <w:kern w:val="0"/>
                <w:highlight w:val="none"/>
              </w:rPr>
              <w:t>投标</w:t>
            </w:r>
            <w:r>
              <w:rPr>
                <w:rFonts w:hint="eastAsia" w:ascii="宋体" w:hAnsi="宋体"/>
                <w:color w:val="auto"/>
                <w:szCs w:val="21"/>
                <w:highlight w:val="none"/>
              </w:rPr>
              <w:t>总报价不得高于招标人公布的投标总报价最高限价。</w:t>
            </w:r>
            <w:r>
              <w:rPr>
                <w:rFonts w:hint="eastAsia" w:ascii="宋体" w:hAnsi="宋体" w:cs="宋体"/>
                <w:color w:val="auto"/>
                <w:kern w:val="0"/>
                <w:highlight w:val="none"/>
              </w:rPr>
              <w:t>投标函中的总报价必须与已标价工程量清单中的投标总报价一致。</w:t>
            </w:r>
            <w:r>
              <w:rPr>
                <w:rFonts w:hint="eastAsia" w:ascii="宋体" w:hAnsi="宋体" w:cs="宋体"/>
                <w:color w:val="auto"/>
                <w:szCs w:val="21"/>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4</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5</w:t>
            </w:r>
            <w:r>
              <w:rPr>
                <w:rFonts w:hint="eastAsia" w:ascii="宋体" w:hAnsi="宋体" w:cs="宋体"/>
                <w:color w:val="auto"/>
                <w:kern w:val="0"/>
                <w:highlight w:val="none"/>
              </w:rPr>
              <w:t>暂定金额（暂列金）必须按照招标文件给定的金额填报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6</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A-</w:t>
            </w:r>
            <w:r>
              <w:rPr>
                <w:rFonts w:hint="eastAsia" w:ascii="宋体" w:hAnsi="宋体" w:cs="宋体"/>
                <w:color w:val="auto"/>
                <w:kern w:val="0"/>
                <w:highlight w:val="none"/>
                <w:lang w:val="en-US" w:eastAsia="zh-CN"/>
              </w:rPr>
              <w:t>27</w:t>
            </w:r>
            <w:r>
              <w:rPr>
                <w:rFonts w:hint="eastAsia" w:ascii="宋体" w:hAnsi="宋体" w:cs="宋体"/>
                <w:color w:val="auto"/>
                <w:kern w:val="0"/>
                <w:highlight w:val="none"/>
              </w:rPr>
              <w:t>投标人承诺已标价工程量清单满足第二章“投标人须知前附表”第3.2款第14条要求，如有差错则按第二章“投标人须知前附表”第3.2款第13条要求原则进行处理（或结算），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28</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478"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spacing w:line="200" w:lineRule="exact"/>
        <w:rPr>
          <w:rFonts w:ascii="宋体" w:hAnsi="宋体"/>
          <w:color w:val="auto"/>
          <w:kern w:val="0"/>
          <w:highlight w:val="none"/>
        </w:rPr>
      </w:pPr>
    </w:p>
    <w:p>
      <w:pPr>
        <w:spacing w:line="200" w:lineRule="exact"/>
        <w:rPr>
          <w:rFonts w:ascii="宋体" w:hAnsi="宋体"/>
          <w:color w:val="auto"/>
          <w:kern w:val="0"/>
          <w:highlight w:val="none"/>
        </w:rPr>
      </w:pPr>
      <w:bookmarkStart w:id="996" w:name="招标文件03章02评标办法综合评估法"/>
      <w:bookmarkEnd w:id="996"/>
      <w:bookmarkStart w:id="997" w:name="招标文件03章02评标办法综合评估法00"/>
      <w:bookmarkEnd w:id="997"/>
      <w:bookmarkStart w:id="998" w:name="_Toc200513198"/>
      <w:bookmarkStart w:id="999" w:name="_Toc277082618"/>
      <w:bookmarkStart w:id="1000" w:name="_Toc224103384"/>
      <w:bookmarkStart w:id="1001" w:name="_Toc430530500"/>
      <w:bookmarkStart w:id="1002" w:name="_Toc287607812"/>
      <w:bookmarkStart w:id="1003" w:name="_Toc287620751"/>
      <w:r>
        <w:rPr>
          <w:rFonts w:ascii="宋体" w:hAnsi="宋体"/>
          <w:color w:val="auto"/>
          <w:kern w:val="0"/>
          <w:highlight w:val="none"/>
        </w:rPr>
        <w:br w:type="page"/>
      </w:r>
    </w:p>
    <w:bookmarkEnd w:id="998"/>
    <w:bookmarkEnd w:id="999"/>
    <w:bookmarkEnd w:id="1000"/>
    <w:bookmarkEnd w:id="1001"/>
    <w:bookmarkEnd w:id="1002"/>
    <w:bookmarkEnd w:id="1003"/>
    <w:p>
      <w:pPr>
        <w:keepNext/>
        <w:keepLines/>
        <w:spacing w:before="340" w:after="330" w:line="360" w:lineRule="auto"/>
        <w:ind w:firstLine="883" w:firstLineChars="200"/>
        <w:jc w:val="center"/>
        <w:outlineLvl w:val="0"/>
        <w:rPr>
          <w:rFonts w:ascii="宋体" w:hAnsi="宋体"/>
          <w:b/>
          <w:bCs/>
          <w:color w:val="auto"/>
          <w:kern w:val="44"/>
          <w:sz w:val="44"/>
          <w:szCs w:val="44"/>
          <w:highlight w:val="none"/>
        </w:rPr>
      </w:pPr>
      <w:bookmarkStart w:id="1004" w:name="招标文件03章02评标办法综合评估法02附件02"/>
      <w:bookmarkEnd w:id="1004"/>
      <w:bookmarkStart w:id="1005" w:name="招标文件04章合同条款及格式"/>
      <w:bookmarkEnd w:id="1005"/>
      <w:bookmarkStart w:id="1006" w:name="_Toc509218774"/>
      <w:bookmarkStart w:id="1007" w:name="_Toc10143"/>
      <w:bookmarkStart w:id="1008" w:name="_Toc4317"/>
      <w:bookmarkStart w:id="1009" w:name="_Toc16292"/>
      <w:bookmarkStart w:id="1010" w:name="_Toc9836"/>
      <w:bookmarkStart w:id="1011" w:name="_Toc14846"/>
      <w:bookmarkStart w:id="1012" w:name="_Toc59810365"/>
      <w:r>
        <w:rPr>
          <w:rFonts w:ascii="宋体" w:hAnsi="宋体"/>
          <w:b/>
          <w:bCs/>
          <w:color w:val="auto"/>
          <w:kern w:val="44"/>
          <w:sz w:val="44"/>
          <w:szCs w:val="44"/>
          <w:highlight w:val="none"/>
        </w:rPr>
        <w:t xml:space="preserve">第三章 </w:t>
      </w:r>
      <w:r>
        <w:rPr>
          <w:rFonts w:hint="eastAsia" w:ascii="宋体" w:hAnsi="宋体"/>
          <w:b/>
          <w:bCs/>
          <w:color w:val="auto"/>
          <w:kern w:val="44"/>
          <w:sz w:val="44"/>
          <w:szCs w:val="44"/>
          <w:highlight w:val="none"/>
        </w:rPr>
        <w:t xml:space="preserve"> </w:t>
      </w:r>
      <w:r>
        <w:rPr>
          <w:rFonts w:ascii="宋体" w:hAnsi="宋体"/>
          <w:b/>
          <w:bCs/>
          <w:color w:val="auto"/>
          <w:kern w:val="44"/>
          <w:sz w:val="44"/>
          <w:szCs w:val="44"/>
          <w:highlight w:val="none"/>
        </w:rPr>
        <w:t>评标办法（综合评估法）</w:t>
      </w:r>
      <w:bookmarkEnd w:id="1006"/>
      <w:bookmarkEnd w:id="1007"/>
      <w:bookmarkEnd w:id="1008"/>
      <w:bookmarkEnd w:id="1009"/>
      <w:bookmarkEnd w:id="1010"/>
      <w:bookmarkEnd w:id="1011"/>
      <w:bookmarkEnd w:id="1012"/>
      <w:bookmarkStart w:id="1013" w:name="_Toc287607811"/>
      <w:bookmarkStart w:id="1014" w:name="_Toc277082617"/>
      <w:bookmarkStart w:id="1015" w:name="_Toc430530499"/>
      <w:bookmarkStart w:id="1016" w:name="_Toc224103383"/>
      <w:bookmarkStart w:id="1017" w:name="_Toc287620750"/>
    </w:p>
    <w:p>
      <w:pPr>
        <w:keepNext/>
        <w:keepLines/>
        <w:spacing w:before="100" w:after="100" w:line="360" w:lineRule="auto"/>
        <w:jc w:val="center"/>
        <w:outlineLvl w:val="1"/>
        <w:rPr>
          <w:rFonts w:ascii="宋体" w:hAnsi="宋体"/>
          <w:b/>
          <w:bCs/>
          <w:color w:val="auto"/>
          <w:sz w:val="32"/>
          <w:szCs w:val="32"/>
          <w:highlight w:val="none"/>
        </w:rPr>
      </w:pPr>
      <w:bookmarkStart w:id="1018" w:name="_Toc509218775"/>
      <w:bookmarkStart w:id="1019" w:name="_Toc12287"/>
      <w:bookmarkStart w:id="1020" w:name="_Toc3285"/>
      <w:bookmarkStart w:id="1021" w:name="_Toc19035"/>
      <w:bookmarkStart w:id="1022" w:name="_Toc2673"/>
      <w:bookmarkStart w:id="1023" w:name="_Toc59810366"/>
      <w:bookmarkStart w:id="1024" w:name="_Toc12365"/>
      <w:r>
        <w:rPr>
          <w:rFonts w:hint="eastAsia" w:ascii="宋体" w:hAnsi="宋体"/>
          <w:b/>
          <w:bCs/>
          <w:color w:val="auto"/>
          <w:sz w:val="32"/>
          <w:szCs w:val="32"/>
          <w:highlight w:val="none"/>
        </w:rPr>
        <w:t>评标办法前附表</w:t>
      </w:r>
      <w:bookmarkEnd w:id="1018"/>
      <w:bookmarkEnd w:id="1019"/>
      <w:bookmarkEnd w:id="1020"/>
      <w:bookmarkEnd w:id="1021"/>
      <w:bookmarkEnd w:id="1022"/>
      <w:bookmarkEnd w:id="1023"/>
      <w:bookmarkEnd w:id="1024"/>
    </w:p>
    <w:p>
      <w:pPr>
        <w:spacing w:line="360" w:lineRule="auto"/>
        <w:ind w:firstLine="420" w:firstLineChars="200"/>
        <w:rPr>
          <w:color w:val="auto"/>
          <w:szCs w:val="21"/>
          <w:highlight w:val="none"/>
        </w:rPr>
      </w:pPr>
      <w:r>
        <w:rPr>
          <w:rFonts w:hint="eastAsia"/>
          <w:color w:val="auto"/>
          <w:szCs w:val="21"/>
          <w:highlight w:val="none"/>
        </w:rPr>
        <w:t>评标办法中的评审内容必须和投标人须知中的对应内容一致，若投标人须知中未作要求的内容，不得列入评标办法作为评定依据。</w:t>
      </w:r>
    </w:p>
    <w:bookmarkEnd w:id="1013"/>
    <w:bookmarkEnd w:id="1014"/>
    <w:bookmarkEnd w:id="1015"/>
    <w:bookmarkEnd w:id="1016"/>
    <w:bookmarkEnd w:id="1017"/>
    <w:tbl>
      <w:tblPr>
        <w:tblStyle w:val="45"/>
        <w:tblW w:w="9654"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674"/>
        <w:gridCol w:w="468"/>
        <w:gridCol w:w="134"/>
        <w:gridCol w:w="575"/>
        <w:gridCol w:w="262"/>
        <w:gridCol w:w="1824"/>
        <w:gridCol w:w="486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25" w:type="dxa"/>
            <w:gridSpan w:val="2"/>
            <w:vAlign w:val="center"/>
          </w:tcPr>
          <w:p>
            <w:pPr>
              <w:spacing w:line="400" w:lineRule="exact"/>
              <w:jc w:val="center"/>
              <w:rPr>
                <w:rFonts w:ascii="宋体" w:hAnsi="宋体"/>
                <w:b/>
                <w:color w:val="auto"/>
                <w:kern w:val="0"/>
                <w:highlight w:val="none"/>
              </w:rPr>
            </w:pPr>
            <w:bookmarkStart w:id="1025" w:name="_Toc509218776"/>
            <w:r>
              <w:rPr>
                <w:rFonts w:ascii="宋体" w:hAnsi="宋体"/>
                <w:b/>
                <w:color w:val="auto"/>
                <w:kern w:val="0"/>
                <w:highlight w:val="none"/>
              </w:rPr>
              <w:t>条款号</w:t>
            </w:r>
          </w:p>
        </w:tc>
        <w:tc>
          <w:tcPr>
            <w:tcW w:w="3263" w:type="dxa"/>
            <w:gridSpan w:val="5"/>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4866" w:type="dxa"/>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25" w:type="dxa"/>
            <w:gridSpan w:val="2"/>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1</w:t>
            </w:r>
          </w:p>
        </w:tc>
        <w:tc>
          <w:tcPr>
            <w:tcW w:w="3263" w:type="dxa"/>
            <w:gridSpan w:val="5"/>
            <w:vAlign w:val="center"/>
          </w:tcPr>
          <w:p>
            <w:pPr>
              <w:spacing w:line="400" w:lineRule="exact"/>
              <w:jc w:val="center"/>
              <w:rPr>
                <w:rFonts w:ascii="宋体" w:hAnsi="宋体"/>
                <w:color w:val="auto"/>
                <w:kern w:val="0"/>
                <w:highlight w:val="none"/>
              </w:rPr>
            </w:pPr>
            <w:r>
              <w:rPr>
                <w:rFonts w:ascii="宋体" w:hAnsi="宋体"/>
                <w:color w:val="auto"/>
                <w:kern w:val="0"/>
                <w:highlight w:val="none"/>
              </w:rPr>
              <w:t>评标办法</w:t>
            </w:r>
          </w:p>
        </w:tc>
        <w:tc>
          <w:tcPr>
            <w:tcW w:w="4866" w:type="dxa"/>
            <w:vAlign w:val="center"/>
          </w:tcPr>
          <w:p>
            <w:pPr>
              <w:spacing w:line="400" w:lineRule="exact"/>
              <w:ind w:firstLine="466" w:firstLineChars="222"/>
              <w:jc w:val="left"/>
              <w:rPr>
                <w:rFonts w:ascii="宋体" w:hAnsi="宋体"/>
                <w:color w:val="auto"/>
                <w:kern w:val="0"/>
                <w:highlight w:val="none"/>
              </w:rPr>
            </w:pPr>
            <w:r>
              <w:rPr>
                <w:rFonts w:ascii="宋体" w:hAnsi="宋体"/>
                <w:color w:val="auto"/>
                <w:kern w:val="0"/>
                <w:szCs w:val="21"/>
                <w:highlight w:val="none"/>
              </w:rPr>
              <w:t>本次评标采用综合评估法</w:t>
            </w:r>
            <w:r>
              <w:rPr>
                <w:rFonts w:ascii="宋体" w:hAnsi="宋体"/>
                <w:color w:val="auto"/>
                <w:spacing w:val="-47"/>
                <w:kern w:val="0"/>
                <w:szCs w:val="21"/>
                <w:highlight w:val="none"/>
              </w:rPr>
              <w:t>。</w:t>
            </w:r>
            <w:r>
              <w:rPr>
                <w:rFonts w:ascii="宋体" w:hAnsi="宋体"/>
                <w:color w:val="auto"/>
                <w:kern w:val="0"/>
                <w:szCs w:val="21"/>
                <w:highlight w:val="none"/>
              </w:rPr>
              <w:t xml:space="preserve">评标委员会按照本章第 </w:t>
            </w:r>
            <w:r>
              <w:rPr>
                <w:rFonts w:ascii="宋体" w:hAnsi="宋体"/>
                <w:color w:val="auto"/>
                <w:spacing w:val="1"/>
                <w:kern w:val="0"/>
                <w:szCs w:val="21"/>
                <w:highlight w:val="none"/>
              </w:rPr>
              <w:t>2</w:t>
            </w:r>
            <w:r>
              <w:rPr>
                <w:rFonts w:ascii="宋体" w:hAnsi="宋体"/>
                <w:color w:val="auto"/>
                <w:spacing w:val="-1"/>
                <w:kern w:val="0"/>
                <w:szCs w:val="21"/>
                <w:highlight w:val="none"/>
              </w:rPr>
              <w:t>.</w:t>
            </w:r>
            <w:r>
              <w:rPr>
                <w:rFonts w:ascii="宋体" w:hAnsi="宋体"/>
                <w:color w:val="auto"/>
                <w:kern w:val="0"/>
                <w:szCs w:val="21"/>
                <w:highlight w:val="none"/>
              </w:rPr>
              <w:t>2</w:t>
            </w:r>
            <w:r>
              <w:rPr>
                <w:rFonts w:ascii="宋体" w:hAnsi="宋体"/>
                <w:color w:val="auto"/>
                <w:spacing w:val="1"/>
                <w:kern w:val="0"/>
                <w:szCs w:val="21"/>
                <w:highlight w:val="none"/>
              </w:rPr>
              <w:t xml:space="preserve"> </w:t>
            </w:r>
            <w:r>
              <w:rPr>
                <w:rFonts w:ascii="宋体" w:hAnsi="宋体"/>
                <w:color w:val="auto"/>
                <w:kern w:val="0"/>
                <w:szCs w:val="21"/>
                <w:highlight w:val="none"/>
              </w:rPr>
              <w:t>款</w:t>
            </w:r>
            <w:r>
              <w:rPr>
                <w:rFonts w:ascii="宋体" w:hAnsi="宋体"/>
                <w:color w:val="auto"/>
                <w:spacing w:val="-1"/>
                <w:kern w:val="0"/>
                <w:szCs w:val="21"/>
                <w:highlight w:val="none"/>
              </w:rPr>
              <w:t>规</w:t>
            </w:r>
            <w:r>
              <w:rPr>
                <w:rFonts w:ascii="宋体" w:hAnsi="宋体"/>
                <w:color w:val="auto"/>
                <w:kern w:val="0"/>
                <w:szCs w:val="21"/>
                <w:highlight w:val="none"/>
              </w:rPr>
              <w:t>定的评分标准进行</w:t>
            </w:r>
            <w:r>
              <w:rPr>
                <w:rFonts w:hint="eastAsia" w:ascii="宋体" w:hAnsi="宋体"/>
                <w:color w:val="auto"/>
                <w:kern w:val="0"/>
                <w:szCs w:val="21"/>
                <w:highlight w:val="none"/>
                <w:lang w:eastAsia="zh-CN"/>
              </w:rPr>
              <w:t>评分</w:t>
            </w:r>
            <w:r>
              <w:rPr>
                <w:rFonts w:ascii="宋体" w:hAnsi="宋体"/>
                <w:color w:val="auto"/>
                <w:kern w:val="0"/>
                <w:szCs w:val="21"/>
                <w:highlight w:val="none"/>
              </w:rPr>
              <w:t>，按得分由高到低顺序推荐中标候选人</w:t>
            </w:r>
            <w:r>
              <w:rPr>
                <w:rFonts w:ascii="宋体" w:hAnsi="宋体"/>
                <w:color w:val="auto"/>
                <w:spacing w:val="-20"/>
                <w:kern w:val="0"/>
                <w:szCs w:val="21"/>
                <w:highlight w:val="none"/>
              </w:rPr>
              <w:t>，</w:t>
            </w:r>
            <w:r>
              <w:rPr>
                <w:rFonts w:ascii="宋体" w:hAnsi="宋体"/>
                <w:color w:val="auto"/>
                <w:kern w:val="0"/>
                <w:szCs w:val="21"/>
                <w:highlight w:val="none"/>
              </w:rPr>
              <w:t>或根据招标人授权直接确定中标人</w:t>
            </w:r>
            <w:r>
              <w:rPr>
                <w:rFonts w:ascii="宋体" w:hAnsi="宋体"/>
                <w:color w:val="auto"/>
                <w:spacing w:val="-31"/>
                <w:kern w:val="0"/>
                <w:szCs w:val="21"/>
                <w:highlight w:val="none"/>
              </w:rPr>
              <w:t>。</w:t>
            </w:r>
            <w:r>
              <w:rPr>
                <w:rFonts w:ascii="宋体" w:hAnsi="宋体"/>
                <w:color w:val="auto"/>
                <w:kern w:val="0"/>
                <w:szCs w:val="21"/>
                <w:highlight w:val="none"/>
              </w:rPr>
              <w:t>综合评分相等时</w:t>
            </w:r>
            <w:r>
              <w:rPr>
                <w:rFonts w:ascii="宋体" w:hAnsi="宋体"/>
                <w:color w:val="auto"/>
                <w:spacing w:val="-31"/>
                <w:kern w:val="0"/>
                <w:szCs w:val="21"/>
                <w:highlight w:val="none"/>
              </w:rPr>
              <w:t>，</w:t>
            </w:r>
            <w:r>
              <w:rPr>
                <w:rFonts w:ascii="宋体" w:hAnsi="宋体"/>
                <w:color w:val="auto"/>
                <w:kern w:val="0"/>
                <w:szCs w:val="21"/>
                <w:highlight w:val="none"/>
              </w:rPr>
              <w:t>以投标报价低的优先；投标报价相等的，</w:t>
            </w:r>
            <w:r>
              <w:rPr>
                <w:rFonts w:hint="eastAsia" w:ascii="宋体" w:hAnsi="宋体"/>
                <w:color w:val="auto"/>
                <w:kern w:val="0"/>
                <w:szCs w:val="21"/>
                <w:highlight w:val="none"/>
              </w:rPr>
              <w:t>以“投标人在红名单中优先”的原则排序</w:t>
            </w:r>
            <w:r>
              <w:rPr>
                <w:rFonts w:hint="eastAsia" w:ascii="宋体" w:hAnsi="宋体"/>
                <w:iCs/>
                <w:color w:val="auto"/>
                <w:kern w:val="0"/>
                <w:highlight w:val="none"/>
              </w:rPr>
              <w:t>（其中非联合体投标的，须投标人所属红名单类别包含在招标范围内；联合体投标的，须联合体牵头人在红名单中，并且按照</w:t>
            </w:r>
            <w:r>
              <w:rPr>
                <w:rFonts w:hint="eastAsia" w:ascii="宋体" w:hAnsi="宋体"/>
                <w:iCs/>
                <w:color w:val="auto"/>
                <w:kern w:val="0"/>
                <w:highlight w:val="none"/>
                <w:lang w:eastAsia="zh-CN"/>
              </w:rPr>
              <w:t>共同投标协议</w:t>
            </w:r>
            <w:r>
              <w:rPr>
                <w:rFonts w:hint="eastAsia" w:ascii="宋体" w:hAnsi="宋体"/>
                <w:iCs/>
                <w:color w:val="auto"/>
                <w:kern w:val="0"/>
                <w:highlight w:val="none"/>
              </w:rPr>
              <w:t>牵头人所属红名单类别包含在其工作范围内），投标人是否属于红名单，以开标环节信用状况查询结果为准；</w:t>
            </w:r>
            <w:r>
              <w:rPr>
                <w:rFonts w:hint="eastAsia" w:ascii="宋体" w:hAnsi="宋体"/>
                <w:color w:val="auto"/>
                <w:kern w:val="0"/>
                <w:szCs w:val="21"/>
                <w:highlight w:val="none"/>
              </w:rPr>
              <w:t>投标人均在红名单中或均不在红名单中的，由评标委员会按照</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原则排序。</w:t>
            </w:r>
            <w:r>
              <w:rPr>
                <w:rFonts w:hint="eastAsia" w:ascii="宋体" w:hAnsi="宋体"/>
                <w:i/>
                <w:color w:val="auto"/>
                <w:kern w:val="0"/>
                <w:szCs w:val="21"/>
                <w:highlight w:val="none"/>
              </w:rPr>
              <w:t>[提示：由招标人事先在招标文件中按照有利于合同履行的原则确定，但不得采用抽签、摇号方式直接确定中标候选人。]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restart"/>
            <w:vAlign w:val="center"/>
          </w:tcPr>
          <w:p>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1</w:t>
            </w:r>
          </w:p>
        </w:tc>
        <w:tc>
          <w:tcPr>
            <w:tcW w:w="674" w:type="dxa"/>
            <w:vMerge w:val="restart"/>
            <w:vAlign w:val="center"/>
          </w:tcPr>
          <w:p>
            <w:pPr>
              <w:spacing w:line="400" w:lineRule="exact"/>
              <w:jc w:val="center"/>
              <w:rPr>
                <w:rFonts w:ascii="宋体" w:hAnsi="宋体"/>
                <w:color w:val="auto"/>
                <w:kern w:val="0"/>
                <w:highlight w:val="none"/>
              </w:rPr>
            </w:pPr>
            <w:r>
              <w:rPr>
                <w:rFonts w:ascii="宋体" w:hAnsi="宋体"/>
                <w:color w:val="auto"/>
                <w:kern w:val="0"/>
                <w:highlight w:val="none"/>
              </w:rPr>
              <w:t>资格评审标准</w:t>
            </w:r>
          </w:p>
        </w:tc>
        <w:tc>
          <w:tcPr>
            <w:tcW w:w="3263" w:type="dxa"/>
            <w:gridSpan w:val="5"/>
            <w:tcBorders>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资质</w:t>
            </w:r>
            <w:r>
              <w:rPr>
                <w:rFonts w:hint="eastAsia" w:ascii="宋体" w:hAnsi="宋体"/>
                <w:color w:val="auto"/>
                <w:kern w:val="0"/>
                <w:highlight w:val="none"/>
              </w:rPr>
              <w:t>条件</w:t>
            </w:r>
          </w:p>
        </w:tc>
        <w:tc>
          <w:tcPr>
            <w:tcW w:w="4866" w:type="dxa"/>
            <w:tcBorders>
              <w:bottom w:val="single" w:color="auto" w:sz="4" w:space="0"/>
            </w:tcBorders>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bottom w:val="single" w:color="auto" w:sz="4" w:space="0"/>
            </w:tcBorders>
          </w:tcPr>
          <w:p>
            <w:pPr>
              <w:spacing w:line="400" w:lineRule="exact"/>
              <w:jc w:val="left"/>
              <w:rPr>
                <w:rFonts w:hint="eastAsia" w:ascii="宋体" w:hAnsi="宋体" w:eastAsia="宋体"/>
                <w:color w:val="auto"/>
                <w:kern w:val="0"/>
                <w:highlight w:val="none"/>
                <w:lang w:eastAsia="zh-CN"/>
              </w:rPr>
            </w:pPr>
            <w:r>
              <w:rPr>
                <w:rFonts w:hint="eastAsia" w:ascii="宋体" w:hAnsi="宋体"/>
                <w:color w:val="auto"/>
                <w:kern w:val="0"/>
                <w:highlight w:val="none"/>
                <w:lang w:eastAsia="zh-CN"/>
              </w:rPr>
              <w:t>独立法人资格</w:t>
            </w:r>
          </w:p>
        </w:tc>
        <w:tc>
          <w:tcPr>
            <w:tcW w:w="4866" w:type="dxa"/>
            <w:tcBorders>
              <w:top w:val="single" w:color="auto" w:sz="4" w:space="0"/>
              <w:bottom w:val="single" w:color="auto" w:sz="4" w:space="0"/>
            </w:tcBorders>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tcBorders>
          </w:tcPr>
          <w:p>
            <w:pPr>
              <w:spacing w:line="400" w:lineRule="exact"/>
              <w:jc w:val="left"/>
              <w:rPr>
                <w:rFonts w:ascii="宋体" w:hAnsi="宋体"/>
                <w:color w:val="auto"/>
                <w:kern w:val="0"/>
                <w:highlight w:val="none"/>
              </w:rPr>
            </w:pPr>
            <w:r>
              <w:rPr>
                <w:rFonts w:ascii="宋体" w:hAnsi="宋体"/>
                <w:color w:val="auto"/>
                <w:kern w:val="0"/>
                <w:highlight w:val="none"/>
              </w:rPr>
              <w:t>安全生产条件</w:t>
            </w:r>
          </w:p>
        </w:tc>
        <w:tc>
          <w:tcPr>
            <w:tcW w:w="4866" w:type="dxa"/>
            <w:tcBorders>
              <w:top w:val="single" w:color="auto" w:sz="4" w:space="0"/>
              <w:bottom w:val="single" w:color="auto" w:sz="4" w:space="0"/>
            </w:tcBorders>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bottom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财务</w:t>
            </w:r>
            <w:r>
              <w:rPr>
                <w:rFonts w:hint="eastAsia" w:ascii="宋体" w:hAnsi="宋体"/>
                <w:color w:val="auto"/>
                <w:kern w:val="0"/>
                <w:highlight w:val="none"/>
              </w:rPr>
              <w:t>要求</w:t>
            </w:r>
          </w:p>
        </w:tc>
        <w:tc>
          <w:tcPr>
            <w:tcW w:w="4866" w:type="dxa"/>
            <w:tcBorders>
              <w:top w:val="single" w:color="auto" w:sz="4" w:space="0"/>
              <w:bottom w:val="single" w:color="auto" w:sz="4" w:space="0"/>
            </w:tcBorders>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bottom w:val="single" w:color="auto" w:sz="4" w:space="0"/>
            </w:tcBorders>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业绩要求</w:t>
            </w:r>
          </w:p>
        </w:tc>
        <w:tc>
          <w:tcPr>
            <w:tcW w:w="4866" w:type="dxa"/>
            <w:tcBorders>
              <w:top w:val="single" w:color="auto" w:sz="4" w:space="0"/>
              <w:bottom w:val="single" w:color="auto" w:sz="4" w:space="0"/>
            </w:tcBorders>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bottom w:val="single" w:color="auto" w:sz="4" w:space="0"/>
            </w:tcBorders>
          </w:tcPr>
          <w:p>
            <w:pPr>
              <w:spacing w:line="400" w:lineRule="exact"/>
              <w:jc w:val="left"/>
              <w:rPr>
                <w:rFonts w:ascii="宋体" w:hAnsi="宋体"/>
                <w:color w:val="auto"/>
                <w:kern w:val="0"/>
                <w:highlight w:val="none"/>
              </w:rPr>
            </w:pPr>
            <w:r>
              <w:rPr>
                <w:rFonts w:ascii="宋体" w:hAnsi="宋体"/>
                <w:color w:val="auto"/>
                <w:szCs w:val="21"/>
                <w:highlight w:val="none"/>
              </w:rPr>
              <w:t>投标截止日投标资格情况</w:t>
            </w:r>
          </w:p>
        </w:tc>
        <w:tc>
          <w:tcPr>
            <w:tcW w:w="4866" w:type="dxa"/>
            <w:tcBorders>
              <w:top w:val="single" w:color="auto" w:sz="4" w:space="0"/>
              <w:bottom w:val="single" w:color="auto" w:sz="4" w:space="0"/>
            </w:tcBorders>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bottom w:val="single" w:color="auto" w:sz="4" w:space="0"/>
            </w:tcBorders>
          </w:tcPr>
          <w:p>
            <w:pPr>
              <w:spacing w:line="400" w:lineRule="exact"/>
              <w:jc w:val="left"/>
              <w:rPr>
                <w:rFonts w:ascii="宋体" w:hAnsi="宋体"/>
                <w:color w:val="auto"/>
                <w:szCs w:val="21"/>
                <w:highlight w:val="none"/>
              </w:rPr>
            </w:pPr>
            <w:r>
              <w:rPr>
                <w:rFonts w:ascii="宋体" w:hAnsi="宋体"/>
                <w:color w:val="auto"/>
                <w:kern w:val="0"/>
                <w:highlight w:val="none"/>
              </w:rPr>
              <w:t>项目经理资格要求</w:t>
            </w:r>
          </w:p>
        </w:tc>
        <w:tc>
          <w:tcPr>
            <w:tcW w:w="4866" w:type="dxa"/>
            <w:tcBorders>
              <w:top w:val="single" w:color="auto" w:sz="4" w:space="0"/>
              <w:bottom w:val="single" w:color="auto" w:sz="4" w:space="0"/>
            </w:tcBorders>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bottom w:val="single" w:color="auto" w:sz="4" w:space="0"/>
              <w:right w:val="single" w:color="auto" w:sz="4" w:space="0"/>
            </w:tcBorders>
          </w:tcPr>
          <w:p>
            <w:pPr>
              <w:spacing w:line="400" w:lineRule="exact"/>
              <w:jc w:val="left"/>
              <w:rPr>
                <w:rFonts w:ascii="宋体" w:hAnsi="宋体"/>
                <w:color w:val="auto"/>
                <w:kern w:val="0"/>
                <w:highlight w:val="none"/>
              </w:rPr>
            </w:pPr>
            <w:r>
              <w:rPr>
                <w:rFonts w:ascii="宋体" w:hAnsi="宋体"/>
                <w:color w:val="auto"/>
                <w:kern w:val="0"/>
                <w:highlight w:val="none"/>
              </w:rPr>
              <w:t>其他要求</w:t>
            </w:r>
          </w:p>
        </w:tc>
        <w:tc>
          <w:tcPr>
            <w:tcW w:w="4866" w:type="dxa"/>
            <w:tcBorders>
              <w:top w:val="single" w:color="auto" w:sz="4" w:space="0"/>
              <w:left w:val="single" w:color="auto" w:sz="4" w:space="0"/>
            </w:tcBorders>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bottom w:val="single" w:color="auto" w:sz="4" w:space="0"/>
            </w:tcBorders>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联合体投标人</w:t>
            </w:r>
          </w:p>
        </w:tc>
        <w:tc>
          <w:tcPr>
            <w:tcW w:w="4866"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符合第二章“投标人须知”第1.4.2项规定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1" w:type="dxa"/>
            <w:vMerge w:val="restart"/>
            <w:vAlign w:val="center"/>
          </w:tcPr>
          <w:p>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2</w:t>
            </w:r>
          </w:p>
        </w:tc>
        <w:tc>
          <w:tcPr>
            <w:tcW w:w="674" w:type="dxa"/>
            <w:vMerge w:val="restart"/>
            <w:vAlign w:val="center"/>
          </w:tcPr>
          <w:p>
            <w:pPr>
              <w:spacing w:line="400" w:lineRule="exact"/>
              <w:jc w:val="center"/>
              <w:rPr>
                <w:rFonts w:ascii="宋体" w:hAnsi="宋体"/>
                <w:color w:val="auto"/>
                <w:kern w:val="0"/>
                <w:highlight w:val="none"/>
              </w:rPr>
            </w:pPr>
            <w:r>
              <w:rPr>
                <w:rFonts w:ascii="宋体" w:hAnsi="宋体"/>
                <w:color w:val="auto"/>
                <w:kern w:val="0"/>
                <w:highlight w:val="none"/>
              </w:rPr>
              <w:t>形式评审标准</w:t>
            </w:r>
          </w:p>
        </w:tc>
        <w:tc>
          <w:tcPr>
            <w:tcW w:w="3263" w:type="dxa"/>
            <w:gridSpan w:val="5"/>
            <w:tcBorders>
              <w:top w:val="single" w:color="auto" w:sz="4" w:space="0"/>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投标人名称</w:t>
            </w:r>
          </w:p>
        </w:tc>
        <w:tc>
          <w:tcPr>
            <w:tcW w:w="4866"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与营业执照、资质证书、安全生产许可证一致</w:t>
            </w:r>
            <w:r>
              <w:rPr>
                <w:rFonts w:hint="eastAsia" w:ascii="宋体" w:hAnsi="宋体" w:cs="宋体"/>
                <w:color w:val="auto"/>
                <w:kern w:val="0"/>
                <w:highlight w:val="none"/>
              </w:rPr>
              <w:t>，依法变更名称的应提交相应证明材料</w:t>
            </w:r>
            <w:r>
              <w:rPr>
                <w:rFonts w:ascii="宋体" w:hAnsi="宋体"/>
                <w:color w:val="auto"/>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jc w:val="left"/>
              <w:rPr>
                <w:rFonts w:ascii="宋体" w:hAnsi="宋体"/>
                <w:color w:val="auto"/>
                <w:highlight w:val="none"/>
              </w:rPr>
            </w:pPr>
          </w:p>
        </w:tc>
        <w:tc>
          <w:tcPr>
            <w:tcW w:w="3263" w:type="dxa"/>
            <w:gridSpan w:val="5"/>
            <w:tcBorders>
              <w:top w:val="single" w:color="auto" w:sz="4" w:space="0"/>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投标文件格式</w:t>
            </w:r>
          </w:p>
        </w:tc>
        <w:tc>
          <w:tcPr>
            <w:tcW w:w="4866" w:type="dxa"/>
            <w:vAlign w:val="center"/>
          </w:tcPr>
          <w:p>
            <w:pPr>
              <w:spacing w:line="400" w:lineRule="exact"/>
              <w:ind w:firstLine="420" w:firstLineChars="200"/>
              <w:rPr>
                <w:color w:val="auto"/>
                <w:highlight w:val="none"/>
              </w:rPr>
            </w:pPr>
            <w:r>
              <w:rPr>
                <w:rFonts w:hint="eastAsia"/>
                <w:color w:val="auto"/>
                <w:highlight w:val="none"/>
              </w:rPr>
              <w:t>符合第二章“投标人须知”第3.7款规定（不含投标函部分）。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jc w:val="left"/>
              <w:rPr>
                <w:rFonts w:ascii="宋体" w:hAnsi="宋体"/>
                <w:color w:val="auto"/>
                <w:highlight w:val="none"/>
              </w:rPr>
            </w:pPr>
          </w:p>
        </w:tc>
        <w:tc>
          <w:tcPr>
            <w:tcW w:w="3263" w:type="dxa"/>
            <w:gridSpan w:val="5"/>
            <w:tcBorders>
              <w:top w:val="single" w:color="auto" w:sz="4" w:space="0"/>
              <w:bottom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联合体投标人</w:t>
            </w:r>
          </w:p>
        </w:tc>
        <w:tc>
          <w:tcPr>
            <w:tcW w:w="4866"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提交</w:t>
            </w:r>
            <w:r>
              <w:rPr>
                <w:rFonts w:hint="eastAsia" w:ascii="宋体" w:hAnsi="宋体"/>
                <w:color w:val="auto"/>
                <w:kern w:val="0"/>
                <w:highlight w:val="none"/>
                <w:lang w:eastAsia="zh-CN"/>
              </w:rPr>
              <w:t>共同投标协议</w:t>
            </w:r>
            <w:r>
              <w:rPr>
                <w:rFonts w:ascii="宋体" w:hAnsi="宋体"/>
                <w:color w:val="auto"/>
                <w:kern w:val="0"/>
                <w:highlight w:val="none"/>
              </w:rPr>
              <w:t>，并明确联合体牵头人</w:t>
            </w:r>
            <w:r>
              <w:rPr>
                <w:rFonts w:hint="eastAsia" w:ascii="宋体" w:hAnsi="宋体"/>
                <w:color w:val="auto"/>
                <w:kern w:val="0"/>
                <w:highlight w:val="none"/>
              </w:rPr>
              <w:t>。在</w:t>
            </w:r>
            <w:r>
              <w:rPr>
                <w:rFonts w:hint="eastAsia" w:ascii="宋体" w:hAnsi="宋体"/>
                <w:color w:val="auto"/>
                <w:kern w:val="0"/>
                <w:highlight w:val="none"/>
                <w:lang w:eastAsia="zh-CN"/>
              </w:rPr>
              <w:t>共同投标协议</w:t>
            </w:r>
            <w:r>
              <w:rPr>
                <w:rFonts w:hint="eastAsia" w:ascii="宋体" w:hAnsi="宋体"/>
                <w:color w:val="auto"/>
                <w:kern w:val="0"/>
                <w:highlight w:val="none"/>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jc w:val="left"/>
              <w:rPr>
                <w:rFonts w:ascii="宋体" w:hAnsi="宋体"/>
                <w:color w:val="auto"/>
                <w:highlight w:val="none"/>
              </w:rPr>
            </w:pPr>
          </w:p>
        </w:tc>
        <w:tc>
          <w:tcPr>
            <w:tcW w:w="3263" w:type="dxa"/>
            <w:gridSpan w:val="5"/>
            <w:tcBorders>
              <w:top w:val="single" w:color="auto" w:sz="4" w:space="0"/>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投标文件的签署</w:t>
            </w:r>
          </w:p>
        </w:tc>
        <w:tc>
          <w:tcPr>
            <w:tcW w:w="4866" w:type="dxa"/>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中各联合体成员单位</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中要求各联合体成员盖单位法人章的，各联合体成员须盖章齐全，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1" w:type="dxa"/>
            <w:vMerge w:val="continue"/>
          </w:tcPr>
          <w:p>
            <w:pPr>
              <w:spacing w:line="400" w:lineRule="exact"/>
              <w:rPr>
                <w:rFonts w:ascii="宋体" w:hAnsi="宋体"/>
                <w:color w:val="auto"/>
                <w:highlight w:val="none"/>
              </w:rPr>
            </w:pPr>
          </w:p>
        </w:tc>
        <w:tc>
          <w:tcPr>
            <w:tcW w:w="674" w:type="dxa"/>
            <w:vMerge w:val="continue"/>
          </w:tcPr>
          <w:p>
            <w:pPr>
              <w:spacing w:line="400" w:lineRule="exact"/>
              <w:rPr>
                <w:rFonts w:ascii="宋体" w:hAnsi="宋体"/>
                <w:color w:val="auto"/>
                <w:highlight w:val="none"/>
              </w:rPr>
            </w:pPr>
          </w:p>
        </w:tc>
        <w:tc>
          <w:tcPr>
            <w:tcW w:w="3263" w:type="dxa"/>
            <w:gridSpan w:val="5"/>
            <w:tcBorders>
              <w:top w:val="single" w:color="auto" w:sz="4" w:space="0"/>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委托代理人</w:t>
            </w:r>
          </w:p>
        </w:tc>
        <w:tc>
          <w:tcPr>
            <w:tcW w:w="4866"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投标人法定代表人的委托代理人有法定代表人签署的授权委托书</w:t>
            </w:r>
            <w:r>
              <w:rPr>
                <w:rFonts w:hint="eastAsia" w:ascii="宋体" w:hAnsi="宋体"/>
                <w:color w:val="auto"/>
                <w:kern w:val="0"/>
                <w:highlight w:val="none"/>
              </w:rPr>
              <w:t>和投标人为其缴纳的养老保险</w:t>
            </w:r>
            <w:r>
              <w:rPr>
                <w:rFonts w:ascii="宋体" w:hAnsi="宋体"/>
                <w:color w:val="auto"/>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restart"/>
            <w:vAlign w:val="center"/>
          </w:tcPr>
          <w:p>
            <w:pPr>
              <w:spacing w:line="400" w:lineRule="exact"/>
              <w:jc w:val="center"/>
              <w:rPr>
                <w:rFonts w:ascii="宋体" w:hAnsi="宋体"/>
                <w:color w:val="auto"/>
                <w:highlight w:val="none"/>
              </w:rPr>
            </w:pPr>
            <w:r>
              <w:rPr>
                <w:rFonts w:ascii="宋体" w:hAnsi="宋体"/>
                <w:color w:val="auto"/>
                <w:kern w:val="0"/>
                <w:highlight w:val="none"/>
              </w:rPr>
              <w:t>2.1.3</w:t>
            </w:r>
          </w:p>
        </w:tc>
        <w:tc>
          <w:tcPr>
            <w:tcW w:w="674" w:type="dxa"/>
            <w:vMerge w:val="restart"/>
            <w:vAlign w:val="center"/>
          </w:tcPr>
          <w:p>
            <w:pPr>
              <w:spacing w:line="400" w:lineRule="exact"/>
              <w:jc w:val="center"/>
              <w:rPr>
                <w:rFonts w:ascii="宋体" w:hAnsi="宋体"/>
                <w:color w:val="auto"/>
                <w:highlight w:val="none"/>
              </w:rPr>
            </w:pPr>
            <w:r>
              <w:rPr>
                <w:rFonts w:ascii="宋体" w:hAnsi="宋体"/>
                <w:color w:val="auto"/>
                <w:kern w:val="0"/>
                <w:highlight w:val="none"/>
              </w:rPr>
              <w:t>响应性评审标准</w:t>
            </w: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投标内容</w:t>
            </w:r>
          </w:p>
        </w:tc>
        <w:tc>
          <w:tcPr>
            <w:tcW w:w="4866"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vAlign w:val="center"/>
          </w:tcPr>
          <w:p>
            <w:pPr>
              <w:spacing w:line="400" w:lineRule="exact"/>
              <w:jc w:val="center"/>
              <w:rPr>
                <w:rFonts w:ascii="宋体" w:hAnsi="宋体"/>
                <w:color w:val="auto"/>
                <w:kern w:val="0"/>
                <w:highlight w:val="none"/>
              </w:rPr>
            </w:pPr>
          </w:p>
        </w:tc>
        <w:tc>
          <w:tcPr>
            <w:tcW w:w="674" w:type="dxa"/>
            <w:vMerge w:val="continue"/>
            <w:textDirection w:val="tbRlV"/>
            <w:vAlign w:val="center"/>
          </w:tcPr>
          <w:p>
            <w:pPr>
              <w:spacing w:line="400" w:lineRule="exact"/>
              <w:jc w:val="center"/>
              <w:rPr>
                <w:rFonts w:ascii="宋体" w:hAnsi="宋体"/>
                <w:color w:val="auto"/>
                <w:kern w:val="0"/>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投标保证金</w:t>
            </w:r>
          </w:p>
        </w:tc>
        <w:tc>
          <w:tcPr>
            <w:tcW w:w="4866" w:type="dxa"/>
            <w:vAlign w:val="center"/>
          </w:tcPr>
          <w:p>
            <w:pPr>
              <w:tabs>
                <w:tab w:val="left" w:pos="601"/>
                <w:tab w:val="left" w:pos="669"/>
              </w:tabs>
              <w:snapToGrid w:val="0"/>
              <w:spacing w:line="400" w:lineRule="exact"/>
              <w:ind w:firstLine="420" w:firstLineChars="200"/>
              <w:rPr>
                <w:rFonts w:ascii="宋体" w:hAnsi="宋体"/>
                <w:color w:val="auto"/>
                <w:kern w:val="0"/>
                <w:highlight w:val="none"/>
              </w:rPr>
            </w:pPr>
            <w:r>
              <w:rPr>
                <w:rFonts w:ascii="宋体" w:hAnsi="宋体"/>
                <w:color w:val="auto"/>
                <w:kern w:val="0"/>
                <w:szCs w:val="21"/>
                <w:highlight w:val="none"/>
              </w:rPr>
              <w:t>符合第二章投标人须知前附表第3.4项</w:t>
            </w:r>
            <w:r>
              <w:rPr>
                <w:rFonts w:ascii="宋体" w:hAnsi="宋体"/>
                <w:color w:val="auto"/>
                <w:kern w:val="0"/>
                <w:highlight w:val="none"/>
              </w:rPr>
              <w:t>规定</w:t>
            </w:r>
            <w:r>
              <w:rPr>
                <w:rFonts w:hint="eastAsia" w:ascii="宋体" w:hAnsi="宋体"/>
                <w:color w:val="auto"/>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vAlign w:val="center"/>
          </w:tcPr>
          <w:p>
            <w:pPr>
              <w:spacing w:line="400" w:lineRule="exact"/>
              <w:jc w:val="center"/>
              <w:rPr>
                <w:rFonts w:ascii="宋体" w:hAnsi="宋体"/>
                <w:color w:val="auto"/>
                <w:kern w:val="0"/>
                <w:highlight w:val="none"/>
              </w:rPr>
            </w:pPr>
          </w:p>
        </w:tc>
        <w:tc>
          <w:tcPr>
            <w:tcW w:w="674" w:type="dxa"/>
            <w:vMerge w:val="continue"/>
            <w:textDirection w:val="tbRlV"/>
            <w:vAlign w:val="center"/>
          </w:tcPr>
          <w:p>
            <w:pPr>
              <w:spacing w:line="400" w:lineRule="exact"/>
              <w:jc w:val="center"/>
              <w:rPr>
                <w:rFonts w:ascii="宋体" w:hAnsi="宋体"/>
                <w:color w:val="auto"/>
                <w:kern w:val="0"/>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权利义务</w:t>
            </w:r>
          </w:p>
        </w:tc>
        <w:tc>
          <w:tcPr>
            <w:tcW w:w="4866" w:type="dxa"/>
            <w:vAlign w:val="center"/>
          </w:tcPr>
          <w:p>
            <w:pPr>
              <w:spacing w:after="48" w:afterLines="20" w:line="400" w:lineRule="exact"/>
              <w:ind w:firstLine="420" w:firstLineChars="200"/>
              <w:rPr>
                <w:rFonts w:ascii="宋体" w:hAnsi="宋体"/>
                <w:color w:val="auto"/>
                <w:kern w:val="0"/>
                <w:highlight w:val="none"/>
              </w:rPr>
            </w:pPr>
            <w:r>
              <w:rPr>
                <w:rFonts w:ascii="宋体" w:hAnsi="宋体"/>
                <w:color w:val="auto"/>
                <w:kern w:val="0"/>
                <w:highlight w:val="none"/>
              </w:rPr>
              <w:t>符合第四章“合同条款及格式”规定，投标文件不应附有招标人不能接受的条件。</w:t>
            </w:r>
            <w:r>
              <w:rPr>
                <w:rFonts w:hint="eastAsia" w:ascii="宋体" w:hAnsi="宋体" w:cs="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1" w:type="dxa"/>
            <w:vMerge w:val="continue"/>
          </w:tcPr>
          <w:p>
            <w:pPr>
              <w:spacing w:line="400" w:lineRule="exact"/>
              <w:jc w:val="center"/>
              <w:rPr>
                <w:rFonts w:ascii="宋体" w:hAnsi="宋体"/>
                <w:color w:val="auto"/>
                <w:highlight w:val="none"/>
              </w:rPr>
            </w:pPr>
          </w:p>
        </w:tc>
        <w:tc>
          <w:tcPr>
            <w:tcW w:w="674" w:type="dxa"/>
            <w:vMerge w:val="continue"/>
          </w:tcPr>
          <w:p>
            <w:pPr>
              <w:spacing w:line="400" w:lineRule="exact"/>
              <w:jc w:val="center"/>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技术标准和要求</w:t>
            </w:r>
          </w:p>
        </w:tc>
        <w:tc>
          <w:tcPr>
            <w:tcW w:w="4866"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符合第七章“技术标准和要求”规定</w:t>
            </w:r>
            <w:r>
              <w:rPr>
                <w:rFonts w:hint="eastAsia" w:ascii="宋体" w:hAnsi="宋体"/>
                <w:color w:val="auto"/>
                <w:szCs w:val="21"/>
                <w:highlight w:val="none"/>
              </w:rPr>
              <w:t>。</w:t>
            </w:r>
            <w:r>
              <w:rPr>
                <w:rFonts w:hint="eastAsia" w:ascii="宋体" w:hAnsi="宋体" w:cs="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pacing w:line="400" w:lineRule="exact"/>
              <w:jc w:val="center"/>
              <w:rPr>
                <w:rFonts w:ascii="宋体" w:hAnsi="宋体"/>
                <w:color w:val="auto"/>
                <w:highlight w:val="none"/>
              </w:rPr>
            </w:pPr>
          </w:p>
        </w:tc>
        <w:tc>
          <w:tcPr>
            <w:tcW w:w="674" w:type="dxa"/>
            <w:vMerge w:val="continue"/>
          </w:tcPr>
          <w:p>
            <w:pPr>
              <w:spacing w:line="400" w:lineRule="exact"/>
              <w:jc w:val="center"/>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实质性要求</w:t>
            </w:r>
          </w:p>
        </w:tc>
        <w:tc>
          <w:tcPr>
            <w:tcW w:w="4866" w:type="dxa"/>
            <w:vAlign w:val="center"/>
          </w:tcPr>
          <w:p>
            <w:pPr>
              <w:spacing w:after="48"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符合第二章“投标人须知”第1.4.3项规定。</w:t>
            </w:r>
          </w:p>
          <w:p>
            <w:pPr>
              <w:spacing w:after="48"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本次投标不得有串通投标</w:t>
            </w:r>
            <w:r>
              <w:rPr>
                <w:rFonts w:ascii="宋体" w:hAnsi="宋体"/>
                <w:color w:val="auto"/>
                <w:kern w:val="0"/>
                <w:highlight w:val="none"/>
              </w:rPr>
              <w:t>、弄虚作假等违反招投标相关法律、法规行为。</w:t>
            </w:r>
          </w:p>
          <w:p>
            <w:pPr>
              <w:pStyle w:val="2"/>
              <w:rPr>
                <w:color w:val="auto"/>
                <w:highlight w:val="none"/>
              </w:rPr>
            </w:pPr>
            <w:r>
              <w:rPr>
                <w:rFonts w:hint="eastAsia"/>
                <w:color w:val="auto"/>
                <w:highlight w:val="none"/>
              </w:rPr>
              <w:t xml:space="preserve">    </w:t>
            </w:r>
            <w:r>
              <w:rPr>
                <w:rFonts w:hint="eastAsia" w:ascii="宋体" w:hAnsi="宋体"/>
                <w:color w:val="auto"/>
                <w:szCs w:val="21"/>
                <w:highlight w:val="none"/>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73" w:hRule="atLeast"/>
          <w:jc w:val="center"/>
        </w:trPr>
        <w:tc>
          <w:tcPr>
            <w:tcW w:w="1525" w:type="dxa"/>
            <w:gridSpan w:val="2"/>
            <w:vAlign w:val="center"/>
          </w:tcPr>
          <w:p>
            <w:pPr>
              <w:spacing w:line="400" w:lineRule="exact"/>
              <w:ind w:firstLine="210" w:firstLineChars="100"/>
              <w:jc w:val="center"/>
              <w:rPr>
                <w:rFonts w:ascii="宋体" w:hAnsi="宋体"/>
                <w:color w:val="auto"/>
                <w:kern w:val="0"/>
                <w:highlight w:val="none"/>
              </w:rPr>
            </w:pPr>
            <w:r>
              <w:rPr>
                <w:rFonts w:ascii="宋体" w:hAnsi="宋体"/>
                <w:color w:val="auto"/>
                <w:kern w:val="0"/>
                <w:highlight w:val="none"/>
              </w:rPr>
              <w:t>2.2.1</w:t>
            </w:r>
          </w:p>
        </w:tc>
        <w:tc>
          <w:tcPr>
            <w:tcW w:w="3263" w:type="dxa"/>
            <w:gridSpan w:val="5"/>
            <w:vAlign w:val="center"/>
          </w:tcPr>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分值构成 （总分1</w:t>
            </w:r>
            <w:r>
              <w:rPr>
                <w:rFonts w:hint="eastAsia" w:ascii="宋体" w:hAnsi="宋体"/>
                <w:color w:val="auto"/>
                <w:kern w:val="0"/>
                <w:highlight w:val="none"/>
              </w:rPr>
              <w:t>00</w:t>
            </w:r>
            <w:r>
              <w:rPr>
                <w:rFonts w:ascii="宋体" w:hAnsi="宋体"/>
                <w:color w:val="auto"/>
                <w:kern w:val="0"/>
                <w:highlight w:val="none"/>
              </w:rPr>
              <w:t>分）</w:t>
            </w:r>
          </w:p>
        </w:tc>
        <w:tc>
          <w:tcPr>
            <w:tcW w:w="4866" w:type="dxa"/>
            <w:vAlign w:val="center"/>
          </w:tcPr>
          <w:p>
            <w:pPr>
              <w:numPr>
                <w:ilvl w:val="-1"/>
                <w:numId w:val="0"/>
              </w:num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lang w:val="en-US" w:eastAsia="zh-CN"/>
              </w:rPr>
              <w:t>1.</w:t>
            </w:r>
            <w:r>
              <w:rPr>
                <w:rFonts w:hint="eastAsia" w:ascii="宋体" w:hAnsi="宋体"/>
                <w:color w:val="auto"/>
                <w:kern w:val="0"/>
                <w:highlight w:val="none"/>
              </w:rPr>
              <w:t>技术部分</w:t>
            </w:r>
            <w:r>
              <w:rPr>
                <w:rFonts w:ascii="宋体" w:hAnsi="宋体"/>
                <w:color w:val="auto"/>
                <w:kern w:val="0"/>
                <w:highlight w:val="none"/>
                <w:u w:val="single"/>
              </w:rPr>
              <w:t>　</w:t>
            </w:r>
            <w:r>
              <w:rPr>
                <w:rFonts w:hint="eastAsia" w:ascii="宋体" w:hAnsi="宋体"/>
                <w:color w:val="auto"/>
                <w:kern w:val="0"/>
                <w:highlight w:val="none"/>
                <w:u w:val="single"/>
              </w:rPr>
              <w:t xml:space="preserve">  </w:t>
            </w:r>
            <w:r>
              <w:rPr>
                <w:rFonts w:ascii="宋体" w:hAnsi="宋体"/>
                <w:color w:val="auto"/>
                <w:kern w:val="0"/>
                <w:highlight w:val="none"/>
                <w:u w:val="single"/>
              </w:rPr>
              <w:t>　</w:t>
            </w:r>
            <w:r>
              <w:rPr>
                <w:rFonts w:ascii="宋体" w:hAnsi="宋体"/>
                <w:color w:val="auto"/>
                <w:kern w:val="0"/>
                <w:highlight w:val="none"/>
              </w:rPr>
              <w:t>分</w:t>
            </w:r>
            <w:r>
              <w:rPr>
                <w:rFonts w:hint="eastAsia" w:ascii="宋体" w:hAnsi="宋体"/>
                <w:color w:val="auto"/>
                <w:kern w:val="0"/>
                <w:highlight w:val="none"/>
              </w:rPr>
              <w:t>；</w:t>
            </w:r>
            <w:r>
              <w:rPr>
                <w:rFonts w:hint="eastAsia" w:ascii="宋体" w:hAnsi="宋体"/>
                <w:i/>
                <w:color w:val="auto"/>
                <w:kern w:val="0"/>
                <w:highlight w:val="none"/>
              </w:rPr>
              <w:t>[提示：</w:t>
            </w:r>
            <w:r>
              <w:rPr>
                <w:rFonts w:hint="eastAsia" w:ascii="宋体" w:hAnsi="宋体"/>
                <w:i/>
                <w:color w:val="auto"/>
                <w:kern w:val="0"/>
                <w:highlight w:val="none"/>
                <w:lang w:val="en-US" w:eastAsia="zh-CN"/>
              </w:rPr>
              <w:t>一般</w:t>
            </w:r>
            <w:r>
              <w:rPr>
                <w:rFonts w:ascii="宋体" w:hAnsi="宋体"/>
                <w:i/>
                <w:color w:val="auto"/>
                <w:kern w:val="0"/>
                <w:highlight w:val="none"/>
              </w:rPr>
              <w:t>不高于</w:t>
            </w:r>
            <w:r>
              <w:rPr>
                <w:rFonts w:hint="eastAsia" w:ascii="宋体" w:hAnsi="宋体"/>
                <w:i/>
                <w:color w:val="auto"/>
                <w:kern w:val="0"/>
                <w:highlight w:val="none"/>
              </w:rPr>
              <w:t>30</w:t>
            </w:r>
            <w:r>
              <w:rPr>
                <w:rFonts w:ascii="宋体" w:hAnsi="宋体"/>
                <w:i/>
                <w:color w:val="auto"/>
                <w:kern w:val="0"/>
                <w:highlight w:val="none"/>
              </w:rPr>
              <w:t>分</w:t>
            </w:r>
            <w:r>
              <w:rPr>
                <w:rFonts w:hint="eastAsia" w:ascii="宋体" w:hAnsi="宋体"/>
                <w:i/>
                <w:color w:val="auto"/>
                <w:kern w:val="0"/>
                <w:highlight w:val="none"/>
              </w:rPr>
              <w:t>]</w:t>
            </w:r>
          </w:p>
          <w:p>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2.商务部分</w:t>
            </w:r>
            <w:r>
              <w:rPr>
                <w:rFonts w:hint="eastAsia" w:ascii="宋体" w:hAnsi="宋体"/>
                <w:color w:val="auto"/>
                <w:kern w:val="0"/>
                <w:highlight w:val="none"/>
                <w:u w:val="single"/>
              </w:rPr>
              <w:t xml:space="preserve">      </w:t>
            </w:r>
            <w:r>
              <w:rPr>
                <w:rFonts w:hint="eastAsia" w:ascii="宋体" w:hAnsi="宋体"/>
                <w:color w:val="auto"/>
                <w:kern w:val="0"/>
                <w:highlight w:val="none"/>
              </w:rPr>
              <w:t>分；</w:t>
            </w:r>
            <w:r>
              <w:rPr>
                <w:rFonts w:hint="eastAsia" w:ascii="宋体" w:hAnsi="宋体"/>
                <w:i/>
                <w:color w:val="auto"/>
                <w:kern w:val="0"/>
                <w:highlight w:val="none"/>
              </w:rPr>
              <w:t>[提示：</w:t>
            </w:r>
            <w:r>
              <w:rPr>
                <w:rFonts w:hint="eastAsia" w:ascii="宋体" w:hAnsi="宋体"/>
                <w:i/>
                <w:color w:val="auto"/>
                <w:kern w:val="0"/>
                <w:highlight w:val="none"/>
                <w:lang w:val="en-US" w:eastAsia="zh-CN"/>
              </w:rPr>
              <w:t>一般</w:t>
            </w:r>
            <w:r>
              <w:rPr>
                <w:rFonts w:hint="eastAsia" w:ascii="宋体" w:hAnsi="宋体"/>
                <w:i/>
                <w:color w:val="auto"/>
                <w:kern w:val="0"/>
                <w:highlight w:val="none"/>
              </w:rPr>
              <w:t>不高于</w:t>
            </w:r>
            <w:r>
              <w:rPr>
                <w:rFonts w:hint="eastAsia" w:ascii="宋体" w:hAnsi="宋体"/>
                <w:i/>
                <w:color w:val="auto"/>
                <w:kern w:val="0"/>
                <w:highlight w:val="none"/>
                <w:lang w:val="en-US" w:eastAsia="zh-CN"/>
              </w:rPr>
              <w:t>20</w:t>
            </w:r>
            <w:r>
              <w:rPr>
                <w:rFonts w:hint="eastAsia" w:ascii="宋体" w:hAnsi="宋体"/>
                <w:i/>
                <w:color w:val="auto"/>
                <w:kern w:val="0"/>
                <w:highlight w:val="none"/>
              </w:rPr>
              <w:t>分]</w:t>
            </w:r>
          </w:p>
          <w:p>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3.</w:t>
            </w:r>
            <w:r>
              <w:rPr>
                <w:rFonts w:hint="eastAsia" w:ascii="宋体" w:hAnsi="宋体"/>
                <w:color w:val="auto"/>
                <w:kern w:val="0"/>
                <w:highlight w:val="none"/>
                <w:lang w:eastAsia="zh-CN"/>
              </w:rPr>
              <w:t>报价部分</w:t>
            </w:r>
            <w:r>
              <w:rPr>
                <w:rFonts w:hint="eastAsia" w:ascii="宋体" w:hAnsi="宋体"/>
                <w:color w:val="auto"/>
                <w:kern w:val="0"/>
                <w:highlight w:val="none"/>
                <w:u w:val="single"/>
              </w:rPr>
              <w:t xml:space="preserve">      </w:t>
            </w:r>
            <w:r>
              <w:rPr>
                <w:rFonts w:hint="eastAsia" w:ascii="宋体" w:hAnsi="宋体"/>
                <w:color w:val="auto"/>
                <w:kern w:val="0"/>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restart"/>
            <w:vAlign w:val="center"/>
          </w:tcPr>
          <w:p>
            <w:pPr>
              <w:snapToGrid w:val="0"/>
              <w:spacing w:line="400" w:lineRule="exact"/>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2（1）</w:t>
            </w:r>
          </w:p>
        </w:tc>
        <w:tc>
          <w:tcPr>
            <w:tcW w:w="674" w:type="dxa"/>
            <w:vMerge w:val="restart"/>
            <w:vAlign w:val="center"/>
          </w:tcPr>
          <w:p>
            <w:pPr>
              <w:snapToGrid w:val="0"/>
              <w:spacing w:line="400" w:lineRule="exact"/>
              <w:jc w:val="center"/>
              <w:rPr>
                <w:rFonts w:ascii="宋体" w:hAnsi="宋体"/>
                <w:color w:val="auto"/>
                <w:kern w:val="0"/>
                <w:highlight w:val="none"/>
              </w:rPr>
            </w:pPr>
            <w:r>
              <w:rPr>
                <w:rFonts w:hint="eastAsia" w:ascii="宋体" w:hAnsi="宋体"/>
                <w:color w:val="auto"/>
                <w:kern w:val="0"/>
                <w:highlight w:val="none"/>
              </w:rPr>
              <w:t>技术部分</w:t>
            </w:r>
            <w:r>
              <w:rPr>
                <w:rFonts w:ascii="宋体" w:hAnsi="宋体"/>
                <w:color w:val="auto"/>
                <w:kern w:val="0"/>
                <w:highlight w:val="none"/>
              </w:rPr>
              <w:t>评分标准</w:t>
            </w:r>
          </w:p>
        </w:tc>
        <w:tc>
          <w:tcPr>
            <w:tcW w:w="468" w:type="dxa"/>
            <w:vMerge w:val="restart"/>
            <w:vAlign w:val="center"/>
          </w:tcPr>
          <w:p>
            <w:pPr>
              <w:snapToGrid w:val="0"/>
              <w:spacing w:line="400" w:lineRule="exact"/>
              <w:jc w:val="center"/>
              <w:rPr>
                <w:rFonts w:ascii="宋体" w:hAnsi="宋体"/>
                <w:color w:val="auto"/>
                <w:kern w:val="0"/>
                <w:highlight w:val="none"/>
              </w:rPr>
            </w:pPr>
            <w:r>
              <w:rPr>
                <w:rFonts w:hint="eastAsia" w:ascii="宋体" w:hAnsi="宋体"/>
                <w:color w:val="auto"/>
                <w:kern w:val="0"/>
                <w:highlight w:val="none"/>
              </w:rPr>
              <w:t>技术方案</w:t>
            </w:r>
          </w:p>
        </w:tc>
        <w:tc>
          <w:tcPr>
            <w:tcW w:w="2795" w:type="dxa"/>
            <w:gridSpan w:val="4"/>
            <w:vAlign w:val="center"/>
          </w:tcPr>
          <w:p>
            <w:pPr>
              <w:snapToGrid w:val="0"/>
              <w:spacing w:line="400" w:lineRule="exact"/>
              <w:jc w:val="left"/>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rPr>
              <w:t>□技术方案部分形式要求</w:t>
            </w:r>
            <w:r>
              <w:rPr>
                <w:rFonts w:hint="eastAsia" w:ascii="宋体" w:hAnsi="宋体"/>
                <w:i/>
                <w:iCs/>
                <w:color w:val="auto"/>
                <w:kern w:val="0"/>
                <w:highlight w:val="none"/>
              </w:rPr>
              <w:t>[提示：技术部分采用暗标评审时适用，重庆市电子招投标系统应实现同步关联功能。]</w:t>
            </w:r>
          </w:p>
        </w:tc>
        <w:tc>
          <w:tcPr>
            <w:tcW w:w="4866" w:type="dxa"/>
            <w:vAlign w:val="center"/>
          </w:tcPr>
          <w:p>
            <w:pPr>
              <w:snapToGrid w:val="0"/>
              <w:spacing w:line="400" w:lineRule="exact"/>
              <w:ind w:firstLine="420" w:firstLineChars="200"/>
              <w:rPr>
                <w:rFonts w:ascii="宋体" w:hAnsi="宋体" w:eastAsia="宋体" w:cs="Times New Roman"/>
                <w:color w:val="auto"/>
                <w:kern w:val="2"/>
                <w:sz w:val="21"/>
                <w:szCs w:val="24"/>
                <w:highlight w:val="none"/>
                <w:u w:val="single"/>
                <w:lang w:val="en-US" w:eastAsia="zh-CN" w:bidi="ar-SA"/>
              </w:rPr>
            </w:pPr>
            <w:r>
              <w:rPr>
                <w:rFonts w:hint="eastAsia" w:ascii="宋体" w:hAnsi="宋体"/>
                <w:color w:val="auto"/>
                <w:highlight w:val="none"/>
                <w:u w:val="single"/>
              </w:rPr>
              <w:t>须符合第二章投标人须知前附表第3.7.5项（4）技术部分的要求，否则其技术部分为0分，不再对技术部分的其他评分标准进行评审。</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vAlign w:val="center"/>
          </w:tcPr>
          <w:p>
            <w:pPr>
              <w:snapToGrid w:val="0"/>
              <w:spacing w:line="400" w:lineRule="exact"/>
              <w:rPr>
                <w:rFonts w:ascii="宋体" w:hAnsi="宋体"/>
                <w:color w:val="auto"/>
                <w:kern w:val="0"/>
                <w:szCs w:val="21"/>
                <w:highlight w:val="none"/>
              </w:rPr>
            </w:pPr>
          </w:p>
        </w:tc>
        <w:tc>
          <w:tcPr>
            <w:tcW w:w="674" w:type="dxa"/>
            <w:vMerge w:val="continue"/>
            <w:vAlign w:val="center"/>
          </w:tcPr>
          <w:p>
            <w:pPr>
              <w:snapToGrid w:val="0"/>
              <w:spacing w:line="400" w:lineRule="exact"/>
              <w:jc w:val="center"/>
              <w:rPr>
                <w:rFonts w:hint="eastAsia" w:ascii="宋体" w:hAnsi="宋体"/>
                <w:color w:val="auto"/>
                <w:kern w:val="0"/>
                <w:highlight w:val="none"/>
              </w:rPr>
            </w:pPr>
          </w:p>
        </w:tc>
        <w:tc>
          <w:tcPr>
            <w:tcW w:w="468" w:type="dxa"/>
            <w:vMerge w:val="continue"/>
            <w:vAlign w:val="center"/>
          </w:tcPr>
          <w:p>
            <w:pPr>
              <w:snapToGrid w:val="0"/>
              <w:spacing w:line="400" w:lineRule="exact"/>
              <w:jc w:val="center"/>
              <w:rPr>
                <w:rFonts w:hint="eastAsia" w:ascii="宋体" w:hAnsi="宋体"/>
                <w:color w:val="auto"/>
                <w:kern w:val="0"/>
                <w:highlight w:val="none"/>
              </w:rPr>
            </w:pPr>
          </w:p>
        </w:tc>
        <w:tc>
          <w:tcPr>
            <w:tcW w:w="2795" w:type="dxa"/>
            <w:gridSpan w:val="4"/>
            <w:vAlign w:val="center"/>
          </w:tcPr>
          <w:p>
            <w:pPr>
              <w:snapToGrid w:val="0"/>
              <w:spacing w:line="400" w:lineRule="exact"/>
              <w:jc w:val="left"/>
              <w:rPr>
                <w:rFonts w:ascii="宋体" w:hAnsi="宋体"/>
                <w:color w:val="auto"/>
                <w:kern w:val="0"/>
                <w:highlight w:val="none"/>
              </w:rPr>
            </w:pPr>
            <w:r>
              <w:rPr>
                <w:rFonts w:ascii="宋体" w:hAnsi="宋体"/>
                <w:color w:val="auto"/>
                <w:kern w:val="0"/>
                <w:highlight w:val="none"/>
              </w:rPr>
              <w:t>内容完整性和编制水平</w:t>
            </w:r>
          </w:p>
        </w:tc>
        <w:tc>
          <w:tcPr>
            <w:tcW w:w="4866" w:type="dxa"/>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vAlign w:val="center"/>
          </w:tcPr>
          <w:p>
            <w:pPr>
              <w:snapToGrid w:val="0"/>
              <w:spacing w:line="400" w:lineRule="exact"/>
              <w:jc w:val="left"/>
              <w:rPr>
                <w:rFonts w:ascii="宋体" w:hAnsi="宋体"/>
                <w:color w:val="auto"/>
                <w:kern w:val="0"/>
                <w:highlight w:val="none"/>
              </w:rPr>
            </w:pPr>
          </w:p>
        </w:tc>
        <w:tc>
          <w:tcPr>
            <w:tcW w:w="2795" w:type="dxa"/>
            <w:gridSpan w:val="4"/>
            <w:vAlign w:val="center"/>
          </w:tcPr>
          <w:p>
            <w:pPr>
              <w:snapToGrid w:val="0"/>
              <w:spacing w:line="400" w:lineRule="exact"/>
              <w:jc w:val="left"/>
              <w:rPr>
                <w:rFonts w:ascii="宋体" w:hAnsi="宋体"/>
                <w:color w:val="auto"/>
                <w:kern w:val="0"/>
                <w:highlight w:val="none"/>
              </w:rPr>
            </w:pPr>
            <w:r>
              <w:rPr>
                <w:rFonts w:ascii="宋体" w:hAnsi="宋体"/>
                <w:color w:val="auto"/>
                <w:kern w:val="0"/>
                <w:highlight w:val="none"/>
              </w:rPr>
              <w:t>施工方案与技术措施</w:t>
            </w:r>
          </w:p>
        </w:tc>
        <w:tc>
          <w:tcPr>
            <w:tcW w:w="4866" w:type="dxa"/>
            <w:vAlign w:val="center"/>
          </w:tcPr>
          <w:p>
            <w:pPr>
              <w:snapToGrid w:val="0"/>
              <w:spacing w:line="40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vAlign w:val="center"/>
          </w:tcPr>
          <w:p>
            <w:pPr>
              <w:snapToGrid w:val="0"/>
              <w:spacing w:line="400" w:lineRule="exact"/>
              <w:jc w:val="left"/>
              <w:rPr>
                <w:rFonts w:ascii="宋体" w:hAnsi="宋体"/>
                <w:color w:val="auto"/>
                <w:kern w:val="0"/>
                <w:highlight w:val="none"/>
              </w:rPr>
            </w:pPr>
          </w:p>
        </w:tc>
        <w:tc>
          <w:tcPr>
            <w:tcW w:w="2795" w:type="dxa"/>
            <w:gridSpan w:val="4"/>
            <w:vAlign w:val="center"/>
          </w:tcPr>
          <w:p>
            <w:pPr>
              <w:snapToGrid w:val="0"/>
              <w:spacing w:line="400" w:lineRule="exact"/>
              <w:jc w:val="left"/>
              <w:rPr>
                <w:rFonts w:ascii="宋体" w:hAnsi="宋体"/>
                <w:color w:val="auto"/>
                <w:kern w:val="0"/>
                <w:highlight w:val="none"/>
              </w:rPr>
            </w:pPr>
            <w:r>
              <w:rPr>
                <w:rFonts w:ascii="宋体" w:hAnsi="宋体"/>
                <w:color w:val="auto"/>
                <w:kern w:val="0"/>
                <w:highlight w:val="none"/>
              </w:rPr>
              <w:t>质量管理体系与措施</w:t>
            </w:r>
          </w:p>
        </w:tc>
        <w:tc>
          <w:tcPr>
            <w:tcW w:w="4866" w:type="dxa"/>
            <w:vAlign w:val="center"/>
          </w:tcPr>
          <w:p>
            <w:pPr>
              <w:snapToGrid w:val="0"/>
              <w:spacing w:line="40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vAlign w:val="center"/>
          </w:tcPr>
          <w:p>
            <w:pPr>
              <w:snapToGrid w:val="0"/>
              <w:spacing w:line="400" w:lineRule="exact"/>
              <w:jc w:val="left"/>
              <w:rPr>
                <w:rFonts w:ascii="宋体" w:hAnsi="宋体"/>
                <w:color w:val="auto"/>
                <w:kern w:val="0"/>
                <w:highlight w:val="none"/>
              </w:rPr>
            </w:pPr>
          </w:p>
        </w:tc>
        <w:tc>
          <w:tcPr>
            <w:tcW w:w="2795" w:type="dxa"/>
            <w:gridSpan w:val="4"/>
            <w:vAlign w:val="center"/>
          </w:tcPr>
          <w:p>
            <w:pPr>
              <w:snapToGrid w:val="0"/>
              <w:spacing w:line="400" w:lineRule="exact"/>
              <w:jc w:val="left"/>
              <w:rPr>
                <w:rFonts w:ascii="宋体" w:hAnsi="宋体"/>
                <w:color w:val="auto"/>
                <w:kern w:val="0"/>
                <w:highlight w:val="none"/>
              </w:rPr>
            </w:pPr>
            <w:r>
              <w:rPr>
                <w:rFonts w:ascii="宋体" w:hAnsi="宋体"/>
                <w:color w:val="auto"/>
                <w:kern w:val="0"/>
                <w:highlight w:val="none"/>
              </w:rPr>
              <w:t>安全管理体系与措施</w:t>
            </w:r>
          </w:p>
        </w:tc>
        <w:tc>
          <w:tcPr>
            <w:tcW w:w="4866" w:type="dxa"/>
            <w:vAlign w:val="center"/>
          </w:tcPr>
          <w:p>
            <w:pPr>
              <w:snapToGrid w:val="0"/>
              <w:spacing w:line="40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vAlign w:val="center"/>
          </w:tcPr>
          <w:p>
            <w:pPr>
              <w:snapToGrid w:val="0"/>
              <w:spacing w:line="400" w:lineRule="exact"/>
              <w:jc w:val="left"/>
              <w:rPr>
                <w:rFonts w:ascii="宋体" w:hAnsi="宋体"/>
                <w:color w:val="auto"/>
                <w:kern w:val="0"/>
                <w:highlight w:val="none"/>
              </w:rPr>
            </w:pPr>
          </w:p>
        </w:tc>
        <w:tc>
          <w:tcPr>
            <w:tcW w:w="2795" w:type="dxa"/>
            <w:gridSpan w:val="4"/>
            <w:vAlign w:val="center"/>
          </w:tcPr>
          <w:p>
            <w:pPr>
              <w:snapToGrid w:val="0"/>
              <w:spacing w:line="400" w:lineRule="exact"/>
              <w:jc w:val="left"/>
              <w:rPr>
                <w:rFonts w:ascii="宋体" w:hAnsi="宋体"/>
                <w:color w:val="auto"/>
                <w:kern w:val="0"/>
                <w:highlight w:val="none"/>
              </w:rPr>
            </w:pPr>
            <w:r>
              <w:rPr>
                <w:rFonts w:ascii="宋体" w:hAnsi="宋体"/>
                <w:color w:val="auto"/>
                <w:kern w:val="0"/>
                <w:highlight w:val="none"/>
              </w:rPr>
              <w:t>环境保护管理体系措施</w:t>
            </w:r>
          </w:p>
        </w:tc>
        <w:tc>
          <w:tcPr>
            <w:tcW w:w="4866" w:type="dxa"/>
            <w:vAlign w:val="center"/>
          </w:tcPr>
          <w:p>
            <w:pPr>
              <w:snapToGrid w:val="0"/>
              <w:spacing w:line="40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vAlign w:val="center"/>
          </w:tcPr>
          <w:p>
            <w:pPr>
              <w:snapToGrid w:val="0"/>
              <w:spacing w:line="400" w:lineRule="exact"/>
              <w:jc w:val="left"/>
              <w:rPr>
                <w:rFonts w:ascii="宋体" w:hAnsi="宋体"/>
                <w:color w:val="auto"/>
                <w:kern w:val="0"/>
                <w:highlight w:val="none"/>
              </w:rPr>
            </w:pPr>
          </w:p>
        </w:tc>
        <w:tc>
          <w:tcPr>
            <w:tcW w:w="2795" w:type="dxa"/>
            <w:gridSpan w:val="4"/>
            <w:vAlign w:val="center"/>
          </w:tcPr>
          <w:p>
            <w:pPr>
              <w:snapToGrid w:val="0"/>
              <w:spacing w:line="400" w:lineRule="exact"/>
              <w:jc w:val="left"/>
              <w:rPr>
                <w:rFonts w:ascii="宋体" w:hAnsi="宋体"/>
                <w:color w:val="auto"/>
                <w:kern w:val="0"/>
                <w:highlight w:val="none"/>
              </w:rPr>
            </w:pPr>
            <w:r>
              <w:rPr>
                <w:rFonts w:ascii="宋体" w:hAnsi="宋体"/>
                <w:color w:val="auto"/>
                <w:kern w:val="0"/>
                <w:highlight w:val="none"/>
              </w:rPr>
              <w:t>工程进度计划与措施</w:t>
            </w:r>
          </w:p>
        </w:tc>
        <w:tc>
          <w:tcPr>
            <w:tcW w:w="4866" w:type="dxa"/>
            <w:vAlign w:val="center"/>
          </w:tcPr>
          <w:p>
            <w:pPr>
              <w:snapToGrid w:val="0"/>
              <w:spacing w:line="40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vAlign w:val="center"/>
          </w:tcPr>
          <w:p>
            <w:pPr>
              <w:snapToGrid w:val="0"/>
              <w:spacing w:line="400" w:lineRule="exact"/>
              <w:jc w:val="left"/>
              <w:rPr>
                <w:rFonts w:ascii="宋体" w:hAnsi="宋体"/>
                <w:color w:val="auto"/>
                <w:kern w:val="0"/>
                <w:highlight w:val="none"/>
              </w:rPr>
            </w:pPr>
          </w:p>
        </w:tc>
        <w:tc>
          <w:tcPr>
            <w:tcW w:w="2795" w:type="dxa"/>
            <w:gridSpan w:val="4"/>
            <w:vAlign w:val="center"/>
          </w:tcPr>
          <w:p>
            <w:pPr>
              <w:snapToGrid w:val="0"/>
              <w:spacing w:line="400" w:lineRule="exact"/>
              <w:jc w:val="left"/>
              <w:rPr>
                <w:rFonts w:ascii="宋体" w:hAnsi="宋体"/>
                <w:color w:val="auto"/>
                <w:kern w:val="0"/>
                <w:highlight w:val="none"/>
              </w:rPr>
            </w:pPr>
            <w:r>
              <w:rPr>
                <w:rFonts w:ascii="宋体" w:hAnsi="宋体"/>
                <w:color w:val="auto"/>
                <w:kern w:val="0"/>
                <w:highlight w:val="none"/>
              </w:rPr>
              <w:t>资源配备计划与先进性</w:t>
            </w:r>
          </w:p>
        </w:tc>
        <w:tc>
          <w:tcPr>
            <w:tcW w:w="4866" w:type="dxa"/>
            <w:vAlign w:val="center"/>
          </w:tcPr>
          <w:p>
            <w:pPr>
              <w:snapToGrid w:val="0"/>
              <w:spacing w:line="40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tcPr>
          <w:p>
            <w:pPr>
              <w:snapToGrid w:val="0"/>
              <w:spacing w:line="400" w:lineRule="exact"/>
              <w:jc w:val="left"/>
              <w:rPr>
                <w:rFonts w:ascii="宋体" w:hAnsi="宋体" w:cs="宋体"/>
                <w:color w:val="auto"/>
                <w:kern w:val="0"/>
                <w:highlight w:val="none"/>
              </w:rPr>
            </w:pPr>
          </w:p>
        </w:tc>
        <w:tc>
          <w:tcPr>
            <w:tcW w:w="2795" w:type="dxa"/>
            <w:gridSpan w:val="4"/>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□危大工程清单安全管理措施</w:t>
            </w:r>
          </w:p>
        </w:tc>
        <w:tc>
          <w:tcPr>
            <w:tcW w:w="4866" w:type="dxa"/>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tcPr>
          <w:p>
            <w:pPr>
              <w:snapToGrid w:val="0"/>
              <w:spacing w:line="400" w:lineRule="exact"/>
              <w:jc w:val="left"/>
              <w:rPr>
                <w:rFonts w:ascii="宋体" w:hAnsi="宋体" w:cs="宋体"/>
                <w:color w:val="auto"/>
                <w:kern w:val="0"/>
                <w:highlight w:val="none"/>
              </w:rPr>
            </w:pPr>
          </w:p>
        </w:tc>
        <w:tc>
          <w:tcPr>
            <w:tcW w:w="2795" w:type="dxa"/>
            <w:gridSpan w:val="4"/>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□BIM、智慧工地建设管理方案及措施</w:t>
            </w:r>
          </w:p>
        </w:tc>
        <w:tc>
          <w:tcPr>
            <w:tcW w:w="4866" w:type="dxa"/>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468" w:type="dxa"/>
            <w:vMerge w:val="continue"/>
          </w:tcPr>
          <w:p>
            <w:pPr>
              <w:snapToGrid w:val="0"/>
              <w:spacing w:line="400" w:lineRule="exact"/>
              <w:jc w:val="left"/>
              <w:rPr>
                <w:rFonts w:ascii="宋体" w:hAnsi="宋体" w:cs="宋体"/>
                <w:color w:val="auto"/>
                <w:kern w:val="0"/>
                <w:highlight w:val="none"/>
              </w:rPr>
            </w:pPr>
          </w:p>
        </w:tc>
        <w:tc>
          <w:tcPr>
            <w:tcW w:w="2795" w:type="dxa"/>
            <w:gridSpan w:val="4"/>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4866" w:type="dxa"/>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restart"/>
            <w:vAlign w:val="center"/>
          </w:tcPr>
          <w:p>
            <w:pPr>
              <w:snapToGrid w:val="0"/>
              <w:spacing w:line="400" w:lineRule="exact"/>
              <w:jc w:val="center"/>
              <w:rPr>
                <w:rFonts w:ascii="宋体" w:hAnsi="宋体"/>
                <w:color w:val="auto"/>
                <w:highlight w:val="none"/>
              </w:rPr>
            </w:pPr>
            <w:r>
              <w:rPr>
                <w:rFonts w:ascii="宋体" w:hAnsi="宋体"/>
                <w:color w:val="auto"/>
                <w:kern w:val="0"/>
                <w:szCs w:val="21"/>
                <w:highlight w:val="none"/>
              </w:rPr>
              <w:t>2.2.</w:t>
            </w:r>
            <w:r>
              <w:rPr>
                <w:rFonts w:hint="eastAsia" w:ascii="宋体" w:hAnsi="宋体"/>
                <w:color w:val="auto"/>
                <w:kern w:val="0"/>
                <w:szCs w:val="21"/>
                <w:highlight w:val="none"/>
              </w:rPr>
              <w:t>2（2）</w:t>
            </w:r>
          </w:p>
        </w:tc>
        <w:tc>
          <w:tcPr>
            <w:tcW w:w="674" w:type="dxa"/>
            <w:vMerge w:val="restart"/>
            <w:vAlign w:val="center"/>
          </w:tcPr>
          <w:p>
            <w:pPr>
              <w:snapToGrid w:val="0"/>
              <w:spacing w:line="400" w:lineRule="exact"/>
              <w:jc w:val="center"/>
              <w:rPr>
                <w:rFonts w:ascii="宋体" w:hAnsi="宋体"/>
                <w:color w:val="auto"/>
                <w:highlight w:val="none"/>
              </w:rPr>
            </w:pPr>
            <w:r>
              <w:rPr>
                <w:rFonts w:hint="eastAsia" w:ascii="宋体" w:hAnsi="宋体"/>
                <w:color w:val="auto"/>
                <w:kern w:val="0"/>
                <w:szCs w:val="21"/>
                <w:highlight w:val="none"/>
              </w:rPr>
              <w:t>商务部分</w:t>
            </w:r>
            <w:r>
              <w:rPr>
                <w:rFonts w:ascii="宋体" w:hAnsi="宋体"/>
                <w:color w:val="auto"/>
                <w:kern w:val="0"/>
                <w:szCs w:val="21"/>
                <w:highlight w:val="none"/>
              </w:rPr>
              <w:t>评分标准</w:t>
            </w:r>
          </w:p>
        </w:tc>
        <w:tc>
          <w:tcPr>
            <w:tcW w:w="3263" w:type="dxa"/>
            <w:gridSpan w:val="5"/>
            <w:vAlign w:val="center"/>
          </w:tcPr>
          <w:p>
            <w:pPr>
              <w:spacing w:line="400" w:lineRule="exact"/>
              <w:jc w:val="left"/>
              <w:rPr>
                <w:rFonts w:ascii="宋体" w:hAnsi="宋体"/>
                <w:color w:val="auto"/>
                <w:highlight w:val="none"/>
              </w:rPr>
            </w:pPr>
            <w:r>
              <w:rPr>
                <w:rFonts w:hint="eastAsia" w:ascii="宋体" w:hAnsi="宋体" w:cs="宋体"/>
                <w:szCs w:val="21"/>
              </w:rPr>
              <w:t>□</w:t>
            </w:r>
            <w:r>
              <w:rPr>
                <w:rFonts w:hint="eastAsia" w:ascii="宋体" w:hAnsi="宋体" w:cs="宋体"/>
                <w:color w:val="auto"/>
                <w:kern w:val="0"/>
                <w:szCs w:val="21"/>
                <w:highlight w:val="none"/>
                <w:lang w:val="en-US" w:eastAsia="zh-CN" w:bidi="ar"/>
              </w:rPr>
              <w:t>投标人</w:t>
            </w:r>
            <w:r>
              <w:rPr>
                <w:rFonts w:hint="eastAsia" w:ascii="宋体" w:hAnsi="宋体" w:cs="宋体"/>
                <w:color w:val="auto"/>
                <w:kern w:val="0"/>
                <w:szCs w:val="21"/>
                <w:highlight w:val="none"/>
                <w:lang w:bidi="ar"/>
              </w:rPr>
              <w:t>业绩</w:t>
            </w:r>
          </w:p>
        </w:tc>
        <w:tc>
          <w:tcPr>
            <w:tcW w:w="4866" w:type="dxa"/>
            <w:vAlign w:val="center"/>
          </w:tcPr>
          <w:p>
            <w:pPr>
              <w:autoSpaceDE w:val="0"/>
              <w:autoSpaceDN w:val="0"/>
              <w:adjustRightInd w:val="0"/>
              <w:snapToGrid w:val="0"/>
              <w:spacing w:line="400" w:lineRule="exact"/>
              <w:ind w:firstLine="415" w:firstLineChars="198"/>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参与商务评审的投标人业绩个数不超过3个</w:t>
            </w:r>
            <w:r>
              <w:rPr>
                <w:rFonts w:hint="eastAsia" w:ascii="宋体" w:hAnsi="宋体"/>
                <w:i/>
                <w:color w:val="auto"/>
                <w:kern w:val="0"/>
                <w:szCs w:val="21"/>
                <w:highlight w:val="none"/>
              </w:rPr>
              <w:t>。</w:t>
            </w:r>
            <w:r>
              <w:rPr>
                <w:rFonts w:hint="eastAsia" w:ascii="宋体" w:hAnsi="宋体"/>
                <w:i/>
                <w:szCs w:val="21"/>
                <w:highlight w:val="none"/>
                <w:lang w:val="en-US" w:eastAsia="zh-CN"/>
              </w:rPr>
              <w:t>设置的业绩指标不得超过本项目对应指标。</w:t>
            </w:r>
            <w:r>
              <w:rPr>
                <w:rFonts w:hint="eastAsia" w:ascii="宋体" w:hAnsi="宋体"/>
                <w:i/>
                <w:color w:val="auto"/>
                <w:kern w:val="0"/>
                <w:szCs w:val="21"/>
                <w:highlight w:val="none"/>
              </w:rPr>
              <w:t>]</w:t>
            </w:r>
          </w:p>
          <w:p>
            <w:pPr>
              <w:autoSpaceDE w:val="0"/>
              <w:autoSpaceDN w:val="0"/>
              <w:adjustRightInd w:val="0"/>
              <w:snapToGrid w:val="0"/>
              <w:spacing w:line="400" w:lineRule="exact"/>
              <w:ind w:firstLine="415" w:firstLineChars="198"/>
              <w:rPr>
                <w:rFonts w:hint="eastAsia" w:ascii="宋体" w:hAnsi="宋体"/>
                <w:szCs w:val="21"/>
                <w:highlight w:val="none"/>
                <w:lang w:val="en-US" w:eastAsia="zh-CN"/>
              </w:rPr>
            </w:pPr>
            <w:r>
              <w:rPr>
                <w:rFonts w:hint="eastAsia" w:asciiTheme="minorEastAsia" w:hAnsiTheme="minorEastAsia" w:eastAsiaTheme="minorEastAsia" w:cstheme="minorEastAsia"/>
                <w:kern w:val="0"/>
                <w:sz w:val="21"/>
                <w:szCs w:val="21"/>
                <w:highlight w:val="none"/>
                <w:lang w:eastAsia="zh-CN"/>
              </w:rPr>
              <w:t>在通过资格审查的基础上（通过资格审查的业绩不参与商务评审），投标人</w:t>
            </w:r>
            <w:r>
              <w:rPr>
                <w:rFonts w:hint="eastAsia" w:asciiTheme="minorEastAsia" w:hAnsiTheme="minorEastAsia" w:eastAsiaTheme="minorEastAsia" w:cstheme="minorEastAsia"/>
                <w:snapToGrid/>
                <w:sz w:val="21"/>
                <w:szCs w:val="21"/>
                <w:highlight w:val="none"/>
                <w:u w:val="none"/>
                <w:lang w:eastAsia="zh-CN"/>
              </w:rPr>
              <w:t>自</w:t>
            </w:r>
            <w:r>
              <w:rPr>
                <w:rFonts w:hint="eastAsia" w:asciiTheme="minorEastAsia" w:hAnsiTheme="minorEastAsia" w:eastAsiaTheme="minorEastAsia" w:cstheme="minorEastAsia"/>
                <w:snapToGrid/>
                <w:sz w:val="21"/>
                <w:szCs w:val="21"/>
                <w:highlight w:val="none"/>
                <w:u w:val="single"/>
                <w:lang w:eastAsia="zh-CN"/>
              </w:rPr>
              <w:t xml:space="preserve">    </w:t>
            </w:r>
            <w:r>
              <w:rPr>
                <w:rFonts w:hint="eastAsia" w:asciiTheme="minorEastAsia" w:hAnsiTheme="minorEastAsia" w:eastAsiaTheme="minorEastAsia" w:cstheme="minorEastAsia"/>
                <w:snapToGrid/>
                <w:sz w:val="21"/>
                <w:szCs w:val="21"/>
                <w:highlight w:val="none"/>
                <w:u w:val="none"/>
                <w:lang w:eastAsia="zh-CN"/>
              </w:rPr>
              <w:t>年1月1日起</w:t>
            </w:r>
            <w:r>
              <w:rPr>
                <w:rFonts w:hint="eastAsia" w:asciiTheme="minorEastAsia" w:hAnsiTheme="minorEastAsia" w:eastAsiaTheme="minorEastAsia" w:cstheme="minorEastAsia"/>
                <w:i/>
                <w:iCs/>
                <w:snapToGrid/>
                <w:sz w:val="21"/>
                <w:szCs w:val="21"/>
                <w:highlight w:val="none"/>
                <w:u w:val="none"/>
                <w:lang w:val="en-US" w:eastAsia="zh-CN"/>
              </w:rPr>
              <w:t>[</w:t>
            </w:r>
            <w:r>
              <w:rPr>
                <w:rFonts w:hint="eastAsia" w:asciiTheme="minorEastAsia" w:hAnsiTheme="minorEastAsia" w:eastAsiaTheme="minorEastAsia" w:cstheme="minorEastAsia"/>
                <w:i/>
                <w:iCs/>
                <w:snapToGrid/>
                <w:sz w:val="21"/>
                <w:szCs w:val="21"/>
                <w:highlight w:val="none"/>
                <w:u w:val="none"/>
                <w:lang w:eastAsia="zh-CN"/>
              </w:rPr>
              <w:t>提示：指投标截止日前3年</w:t>
            </w:r>
            <w:r>
              <w:rPr>
                <w:rFonts w:hint="eastAsia" w:asciiTheme="minorEastAsia" w:hAnsiTheme="minorEastAsia" w:eastAsiaTheme="minorEastAsia" w:cstheme="minorEastAsia"/>
                <w:i/>
                <w:iCs/>
                <w:snapToGrid/>
                <w:sz w:val="21"/>
                <w:szCs w:val="21"/>
                <w:highlight w:val="none"/>
                <w:u w:val="none"/>
                <w:lang w:val="en-US" w:eastAsia="zh-CN"/>
              </w:rPr>
              <w:t>及以上</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w:t>
            </w:r>
            <w:r>
              <w:rPr>
                <w:rFonts w:hint="eastAsia" w:ascii="宋体" w:hAnsi="宋体" w:eastAsia="宋体" w:cs="宋体"/>
                <w:szCs w:val="21"/>
              </w:rPr>
              <w:t>以</w:t>
            </w:r>
            <w:r>
              <w:rPr>
                <w:rFonts w:hint="eastAsia" w:ascii="宋体" w:hAnsi="宋体" w:eastAsia="宋体" w:cs="宋体"/>
                <w:kern w:val="0"/>
                <w:szCs w:val="21"/>
              </w:rPr>
              <w:t>合同工程完工日期或工程</w:t>
            </w:r>
            <w:r>
              <w:rPr>
                <w:rFonts w:hint="eastAsia" w:ascii="宋体" w:hAnsi="宋体" w:eastAsia="宋体" w:cs="宋体"/>
                <w:szCs w:val="21"/>
              </w:rPr>
              <w:t>竣工日期为准</w:t>
            </w:r>
            <w:r>
              <w:rPr>
                <w:rFonts w:hint="eastAsia" w:ascii="宋体" w:hAnsi="宋体"/>
                <w:szCs w:val="21"/>
                <w:highlight w:val="none"/>
              </w:rPr>
              <w:t>）</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val="en-US" w:eastAsia="zh-CN"/>
              </w:rPr>
              <w:t>得</w:t>
            </w:r>
          </w:p>
          <w:p>
            <w:pPr>
              <w:autoSpaceDE w:val="0"/>
              <w:autoSpaceDN w:val="0"/>
              <w:adjustRightInd w:val="0"/>
              <w:snapToGrid w:val="0"/>
              <w:spacing w:line="400" w:lineRule="exact"/>
              <w:ind w:firstLine="0" w:firstLineChars="0"/>
              <w:rPr>
                <w:rFonts w:hint="eastAsia" w:ascii="宋体" w:hAnsi="宋体"/>
                <w:szCs w:val="21"/>
                <w:highlight w:val="none"/>
              </w:rPr>
            </w:pP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autoSpaceDE w:val="0"/>
              <w:autoSpaceDN w:val="0"/>
              <w:adjustRightInd w:val="0"/>
              <w:snapToGrid w:val="0"/>
              <w:spacing w:line="400" w:lineRule="exact"/>
              <w:ind w:firstLine="415" w:firstLineChars="198"/>
              <w:rPr>
                <w:highlight w:val="none"/>
              </w:rPr>
            </w:pPr>
            <w:r>
              <w:rPr>
                <w:rFonts w:hint="eastAsia" w:ascii="宋体" w:hAnsi="宋体"/>
                <w:szCs w:val="21"/>
                <w:highlight w:val="none"/>
              </w:rPr>
              <w:t>提供</w:t>
            </w:r>
            <w:r>
              <w:rPr>
                <w:rFonts w:hint="eastAsia" w:ascii="宋体" w:hAnsi="宋体"/>
                <w:szCs w:val="21"/>
                <w:highlight w:val="none"/>
                <w:lang w:eastAsia="zh-CN"/>
              </w:rPr>
              <w:t>：</w:t>
            </w:r>
            <w:r>
              <w:rPr>
                <w:rFonts w:hint="eastAsia" w:ascii="宋体" w:hAnsi="宋体" w:eastAsia="宋体" w:cs="宋体"/>
                <w:szCs w:val="21"/>
              </w:rPr>
              <w:t>该业绩的合同协议书和合同工程完工证书（或合同工程验收鉴定书或工程竣工证书副本或竣工验收鉴定书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w:t>
            </w:r>
            <w:r>
              <w:rPr>
                <w:rFonts w:hint="eastAsia" w:ascii="宋体" w:hAnsi="宋体" w:eastAsia="宋体" w:cs="宋体"/>
                <w:szCs w:val="21"/>
                <w:highlight w:val="none"/>
              </w:rPr>
              <w:t>若</w:t>
            </w:r>
            <w:r>
              <w:rPr>
                <w:rFonts w:hint="eastAsia" w:ascii="宋体" w:hAnsi="宋体" w:eastAsia="宋体" w:cs="宋体"/>
                <w:szCs w:val="21"/>
                <w:highlight w:val="none"/>
                <w:lang w:val="en-US" w:eastAsia="zh-CN"/>
              </w:rPr>
              <w:t>提供的业绩证明材料不能</w:t>
            </w:r>
            <w:r>
              <w:rPr>
                <w:rFonts w:hint="eastAsia" w:ascii="宋体" w:hAnsi="宋体" w:eastAsia="宋体" w:cs="宋体"/>
                <w:szCs w:val="21"/>
                <w:highlight w:val="none"/>
              </w:rPr>
              <w:t>体现</w:t>
            </w:r>
            <w:r>
              <w:rPr>
                <w:rFonts w:hint="eastAsia" w:ascii="宋体" w:hAnsi="宋体" w:eastAsia="宋体" w:cs="宋体"/>
                <w:szCs w:val="21"/>
                <w:highlight w:val="none"/>
                <w:lang w:val="en-US" w:eastAsia="zh-CN"/>
              </w:rPr>
              <w:t>上述业绩指标</w:t>
            </w:r>
            <w:r>
              <w:rPr>
                <w:rFonts w:hint="eastAsia" w:ascii="宋体" w:hAnsi="宋体" w:eastAsia="宋体" w:cs="宋体"/>
                <w:szCs w:val="21"/>
                <w:highlight w:val="none"/>
              </w:rPr>
              <w:t>的，应补充提供</w:t>
            </w:r>
            <w:r>
              <w:rPr>
                <w:rFonts w:hint="eastAsia" w:ascii="宋体" w:hAnsi="宋体" w:eastAsia="宋体" w:cs="宋体"/>
                <w:szCs w:val="21"/>
                <w:highlight w:val="none"/>
                <w:u w:val="none"/>
                <w:lang w:eastAsia="zh-CN"/>
              </w:rPr>
              <w:t>业主证明</w:t>
            </w:r>
            <w:r>
              <w:rPr>
                <w:rFonts w:hint="eastAsia" w:ascii="宋体" w:hAnsi="宋体"/>
                <w:szCs w:val="21"/>
                <w:highlight w:val="none"/>
                <w:u w:val="none"/>
                <w:lang w:val="en-US" w:eastAsia="zh-CN"/>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注：</w:t>
            </w:r>
            <w:r>
              <w:rPr>
                <w:rFonts w:hint="eastAsia" w:ascii="宋体" w:hAnsi="宋体"/>
                <w:szCs w:val="21"/>
                <w:highlight w:val="none"/>
                <w:lang w:eastAsia="zh-CN"/>
              </w:rPr>
              <w:t>（</w:t>
            </w:r>
            <w:r>
              <w:rPr>
                <w:rFonts w:hint="eastAsia" w:ascii="宋体" w:hAnsi="宋体"/>
                <w:szCs w:val="21"/>
                <w:highlight w:val="none"/>
                <w:lang w:val="en-US" w:eastAsia="zh-CN"/>
              </w:rPr>
              <w:t>1</w:t>
            </w:r>
            <w:r>
              <w:rPr>
                <w:rFonts w:hint="eastAsia" w:ascii="宋体" w:hAnsi="宋体"/>
                <w:szCs w:val="21"/>
                <w:highlight w:val="none"/>
                <w:lang w:eastAsia="zh-CN"/>
              </w:rPr>
              <w:t>）</w:t>
            </w:r>
            <w:r>
              <w:rPr>
                <w:rFonts w:hint="eastAsia" w:ascii="宋体" w:hAnsi="宋体"/>
                <w:szCs w:val="21"/>
                <w:highlight w:val="none"/>
              </w:rPr>
              <w:t>当上述</w:t>
            </w:r>
            <w:r>
              <w:rPr>
                <w:rFonts w:hint="eastAsia" w:ascii="宋体" w:hAnsi="宋体"/>
                <w:szCs w:val="21"/>
                <w:highlight w:val="none"/>
                <w:lang w:val="en-US" w:eastAsia="zh-CN"/>
              </w:rPr>
              <w:t>业绩证明材料</w:t>
            </w:r>
            <w:r>
              <w:rPr>
                <w:rFonts w:hint="eastAsia" w:ascii="宋体" w:hAnsi="宋体"/>
                <w:szCs w:val="21"/>
                <w:highlight w:val="none"/>
              </w:rPr>
              <w:t>中针对同一指标存在不一致时，以</w:t>
            </w:r>
            <w:r>
              <w:rPr>
                <w:rFonts w:hint="eastAsia" w:ascii="宋体" w:hAnsi="宋体" w:eastAsia="宋体" w:cs="宋体"/>
                <w:szCs w:val="21"/>
              </w:rPr>
              <w:t>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的证明材料为准</w:t>
            </w:r>
            <w:r>
              <w:rPr>
                <w:rFonts w:hint="eastAsia" w:ascii="宋体" w:hAnsi="宋体"/>
                <w:szCs w:val="21"/>
                <w:highlight w:val="none"/>
              </w:rPr>
              <w:t>。</w:t>
            </w:r>
          </w:p>
          <w:p>
            <w:pPr>
              <w:spacing w:line="400" w:lineRule="exact"/>
              <w:rPr>
                <w:rFonts w:ascii="宋体" w:hAnsi="宋体"/>
                <w:color w:val="auto"/>
                <w:kern w:val="0"/>
                <w:szCs w:val="21"/>
                <w:highlight w:val="none"/>
              </w:rPr>
            </w:pPr>
            <w:r>
              <w:rPr>
                <w:rFonts w:hint="eastAsia" w:ascii="宋体" w:hAnsi="宋体"/>
                <w:szCs w:val="21"/>
                <w:highlight w:val="none"/>
              </w:rPr>
              <w:t>（2）投标人提供的业绩为联合体业绩的，其在该业绩中的工作分工应与本项目承担的工作一致</w:t>
            </w:r>
            <w:r>
              <w:rPr>
                <w:rFonts w:hint="eastAsia" w:ascii="宋体" w:hAnsi="宋体"/>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vAlign w:val="center"/>
          </w:tcPr>
          <w:p>
            <w:pPr>
              <w:snapToGrid w:val="0"/>
              <w:spacing w:line="400" w:lineRule="exact"/>
              <w:jc w:val="center"/>
              <w:rPr>
                <w:rFonts w:ascii="宋体" w:hAnsi="宋体"/>
                <w:color w:val="auto"/>
                <w:kern w:val="0"/>
                <w:szCs w:val="21"/>
                <w:highlight w:val="none"/>
              </w:rPr>
            </w:pPr>
          </w:p>
        </w:tc>
        <w:tc>
          <w:tcPr>
            <w:tcW w:w="674" w:type="dxa"/>
            <w:vMerge w:val="continue"/>
            <w:vAlign w:val="center"/>
          </w:tcPr>
          <w:p>
            <w:pPr>
              <w:snapToGrid w:val="0"/>
              <w:spacing w:line="400" w:lineRule="exact"/>
              <w:jc w:val="center"/>
              <w:rPr>
                <w:rFonts w:ascii="宋体" w:hAnsi="宋体"/>
                <w:color w:val="auto"/>
                <w:kern w:val="0"/>
                <w:szCs w:val="21"/>
                <w:highlight w:val="none"/>
              </w:rPr>
            </w:pPr>
          </w:p>
        </w:tc>
        <w:tc>
          <w:tcPr>
            <w:tcW w:w="3263" w:type="dxa"/>
            <w:gridSpan w:val="5"/>
            <w:vAlign w:val="center"/>
          </w:tcPr>
          <w:p>
            <w:pPr>
              <w:spacing w:line="400" w:lineRule="exact"/>
              <w:jc w:val="left"/>
              <w:rPr>
                <w:rFonts w:ascii="宋体" w:hAnsi="宋体"/>
                <w:color w:val="auto"/>
                <w:kern w:val="0"/>
                <w:szCs w:val="21"/>
                <w:highlight w:val="none"/>
              </w:rPr>
            </w:pPr>
            <w:r>
              <w:rPr>
                <w:rFonts w:hint="eastAsia" w:ascii="宋体" w:hAnsi="宋体" w:cs="宋体"/>
                <w:szCs w:val="21"/>
              </w:rPr>
              <w:t>□</w:t>
            </w:r>
            <w:r>
              <w:rPr>
                <w:rFonts w:hint="eastAsia" w:ascii="宋体" w:hAnsi="宋体" w:cs="宋体"/>
                <w:kern w:val="0"/>
                <w:lang w:val="en-US" w:eastAsia="zh-CN"/>
              </w:rPr>
              <w:t>人员业绩</w:t>
            </w:r>
          </w:p>
        </w:tc>
        <w:tc>
          <w:tcPr>
            <w:tcW w:w="4866" w:type="dxa"/>
            <w:vAlign w:val="center"/>
          </w:tcPr>
          <w:p>
            <w:pPr>
              <w:snapToGrid w:val="0"/>
              <w:spacing w:after="31" w:afterLines="10"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参与商务评审的人员业绩总个数不超过3个</w:t>
            </w:r>
            <w:r>
              <w:rPr>
                <w:rFonts w:hint="eastAsia" w:ascii="宋体" w:hAnsi="宋体"/>
                <w:i/>
                <w:color w:val="auto"/>
                <w:kern w:val="0"/>
                <w:szCs w:val="21"/>
                <w:highlight w:val="none"/>
              </w:rPr>
              <w:t>。</w:t>
            </w:r>
            <w:r>
              <w:rPr>
                <w:rFonts w:hint="eastAsia" w:ascii="宋体" w:hAnsi="宋体"/>
                <w:i/>
                <w:iCs/>
                <w:szCs w:val="21"/>
                <w:highlight w:val="none"/>
                <w:lang w:val="en-US" w:eastAsia="zh-CN"/>
              </w:rPr>
              <w:t>设置的人员业绩指标不得超过本项目对应指标。</w:t>
            </w:r>
            <w:r>
              <w:rPr>
                <w:rFonts w:hint="eastAsia" w:ascii="宋体" w:hAnsi="宋体"/>
                <w:i/>
                <w:color w:val="auto"/>
                <w:kern w:val="0"/>
                <w:szCs w:val="21"/>
                <w:highlight w:val="none"/>
              </w:rPr>
              <w:t>]</w:t>
            </w:r>
          </w:p>
          <w:p>
            <w:pPr>
              <w:snapToGrid w:val="0"/>
              <w:spacing w:after="31" w:afterLines="10"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投标人拟派下列人员中，每增加1个业绩</w:t>
            </w:r>
            <w:r>
              <w:rPr>
                <w:rFonts w:hint="eastAsia" w:asciiTheme="minorEastAsia" w:hAnsiTheme="minorEastAsia" w:eastAsiaTheme="minorEastAsia" w:cstheme="minorEastAsia"/>
                <w:kern w:val="0"/>
                <w:sz w:val="21"/>
                <w:szCs w:val="21"/>
                <w:highlight w:val="none"/>
                <w:lang w:eastAsia="zh-CN"/>
              </w:rPr>
              <w:t>（通过资格审查的业绩不参与商务评审）</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after="31" w:afterLines="10"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□项目经理业绩：</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□技术负责人业绩：</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□其他拟派人员业绩：</w:t>
            </w:r>
            <w:r>
              <w:rPr>
                <w:rFonts w:hint="eastAsia" w:ascii="宋体" w:hAnsi="宋体"/>
                <w:color w:val="auto"/>
                <w:highlight w:val="none"/>
                <w:u w:val="single"/>
                <w:lang w:val="en-US" w:eastAsia="zh-CN"/>
              </w:rPr>
              <w:t xml:space="preserve">        </w:t>
            </w:r>
          </w:p>
          <w:p>
            <w:pPr>
              <w:autoSpaceDE/>
              <w:autoSpaceDN/>
              <w:adjustRightInd/>
              <w:snapToGrid w:val="0"/>
              <w:spacing w:after="31" w:afterLines="10" w:line="400" w:lineRule="exact"/>
              <w:ind w:firstLine="420" w:firstLineChars="200"/>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lang w:val="en-US" w:eastAsia="zh-CN"/>
              </w:rPr>
              <w:t>拟派人员</w:t>
            </w:r>
            <w:r>
              <w:rPr>
                <w:rFonts w:hint="eastAsia" w:ascii="宋体" w:hAnsi="宋体"/>
                <w:szCs w:val="21"/>
              </w:rPr>
              <w:t>业绩的</w:t>
            </w:r>
            <w:r>
              <w:rPr>
                <w:rFonts w:hint="eastAsia" w:ascii="宋体" w:hAnsi="宋体" w:eastAsia="宋体" w:cs="宋体"/>
                <w:szCs w:val="21"/>
              </w:rPr>
              <w:t>合同协议书和合同工程完工证书（或合同工程验收鉴定书或工程竣工证书副本或竣工验收鉴定书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的证明材料。若</w:t>
            </w:r>
            <w:r>
              <w:rPr>
                <w:rFonts w:hint="eastAsia" w:ascii="宋体" w:hAnsi="宋体" w:eastAsia="宋体" w:cs="宋体"/>
                <w:szCs w:val="21"/>
                <w:lang w:val="en-US" w:eastAsia="zh-CN"/>
              </w:rPr>
              <w:t>提供的业绩证明材料不能</w:t>
            </w:r>
            <w:r>
              <w:rPr>
                <w:rFonts w:hint="eastAsia" w:ascii="宋体" w:hAnsi="宋体" w:eastAsia="宋体" w:cs="宋体"/>
                <w:szCs w:val="21"/>
              </w:rPr>
              <w:t>体现</w:t>
            </w:r>
            <w:r>
              <w:rPr>
                <w:rFonts w:hint="eastAsia" w:ascii="宋体" w:hAnsi="宋体" w:eastAsia="宋体" w:cs="宋体"/>
                <w:szCs w:val="21"/>
                <w:lang w:val="en-US" w:eastAsia="zh-CN"/>
              </w:rPr>
              <w:t>上述业绩指标</w:t>
            </w:r>
            <w:r>
              <w:rPr>
                <w:rFonts w:hint="eastAsia" w:ascii="宋体" w:hAnsi="宋体" w:eastAsia="宋体" w:cs="宋体"/>
                <w:szCs w:val="21"/>
              </w:rPr>
              <w:t>的，应补充提供</w:t>
            </w:r>
            <w:r>
              <w:rPr>
                <w:rFonts w:hint="eastAsia" w:ascii="宋体" w:hAnsi="宋体" w:eastAsia="宋体" w:cs="宋体"/>
                <w:szCs w:val="21"/>
                <w:highlight w:val="none"/>
                <w:u w:val="none"/>
                <w:lang w:eastAsia="zh-CN"/>
              </w:rPr>
              <w:t>业主证明</w:t>
            </w:r>
            <w:r>
              <w:rPr>
                <w:rFonts w:hint="eastAsia" w:ascii="宋体" w:hAnsi="宋体"/>
                <w:szCs w:val="21"/>
                <w:highlight w:val="none"/>
              </w:rPr>
              <w:t>。</w:t>
            </w:r>
          </w:p>
          <w:p>
            <w:pPr>
              <w:snapToGrid w:val="0"/>
              <w:spacing w:after="31" w:afterLines="10" w:line="400" w:lineRule="exact"/>
              <w:ind w:firstLine="420" w:firstLineChars="200"/>
              <w:rPr>
                <w:rFonts w:hint="eastAsia" w:ascii="宋体" w:hAnsi="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spacing w:line="400" w:lineRule="exact"/>
              <w:ind w:firstLine="210" w:firstLineChars="100"/>
              <w:rPr>
                <w:rFonts w:ascii="宋体" w:hAnsi="宋体"/>
                <w:color w:val="auto"/>
                <w:kern w:val="0"/>
                <w:szCs w:val="21"/>
                <w:highlight w:val="none"/>
                <w:u w:val="single"/>
              </w:rPr>
            </w:pPr>
            <w:r>
              <w:rPr>
                <w:rFonts w:hint="eastAsia" w:ascii="宋体" w:hAnsi="宋体"/>
                <w:szCs w:val="21"/>
              </w:rPr>
              <w:t>注：当上述</w:t>
            </w:r>
            <w:r>
              <w:rPr>
                <w:rFonts w:hint="eastAsia" w:ascii="宋体" w:hAnsi="宋体"/>
                <w:szCs w:val="21"/>
                <w:lang w:val="en-US" w:eastAsia="zh-CN"/>
              </w:rPr>
              <w:t>业绩证明材料</w:t>
            </w:r>
            <w:r>
              <w:rPr>
                <w:rFonts w:hint="eastAsia" w:ascii="宋体" w:hAnsi="宋体"/>
                <w:szCs w:val="21"/>
              </w:rPr>
              <w:t>中针对同一指标存在不一致时，</w:t>
            </w:r>
            <w:r>
              <w:rPr>
                <w:rFonts w:hint="eastAsia" w:ascii="宋体" w:hAnsi="宋体" w:eastAsia="宋体" w:cs="宋体"/>
                <w:szCs w:val="21"/>
              </w:rPr>
              <w:t>以合同工程完工证书（或合同工程验收鉴定书或工程竣工证书副本或竣工验收鉴定书</w:t>
            </w:r>
            <w:r>
              <w:rPr>
                <w:rFonts w:hint="eastAsia" w:ascii="宋体" w:hAnsi="宋体" w:eastAsia="宋体" w:cs="宋体"/>
                <w:szCs w:val="21"/>
                <w:lang w:eastAsia="zh-CN"/>
              </w:rPr>
              <w:t>）</w:t>
            </w:r>
            <w:r>
              <w:rPr>
                <w:rFonts w:hint="eastAsia" w:ascii="宋体" w:hAnsi="宋体" w:eastAsia="宋体" w:cs="宋体"/>
                <w:szCs w:val="21"/>
              </w:rPr>
              <w:t>的证明材料为准</w:t>
            </w:r>
            <w:r>
              <w:rPr>
                <w:rFonts w:hint="eastAsia" w:ascii="宋体" w:hAnsi="宋体"/>
                <w:i w:val="0"/>
                <w:iCs/>
                <w:color w:val="auto"/>
                <w:kern w:val="0"/>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vAlign w:val="center"/>
          </w:tcPr>
          <w:p>
            <w:pPr>
              <w:snapToGrid w:val="0"/>
              <w:spacing w:line="400" w:lineRule="exact"/>
              <w:jc w:val="center"/>
              <w:rPr>
                <w:rFonts w:ascii="宋体" w:hAnsi="宋体"/>
                <w:color w:val="auto"/>
                <w:kern w:val="0"/>
                <w:szCs w:val="21"/>
                <w:highlight w:val="none"/>
              </w:rPr>
            </w:pPr>
          </w:p>
        </w:tc>
        <w:tc>
          <w:tcPr>
            <w:tcW w:w="674" w:type="dxa"/>
            <w:vMerge w:val="continue"/>
            <w:vAlign w:val="center"/>
          </w:tcPr>
          <w:p>
            <w:pPr>
              <w:snapToGrid w:val="0"/>
              <w:spacing w:line="400" w:lineRule="exact"/>
              <w:jc w:val="center"/>
              <w:rPr>
                <w:rFonts w:ascii="宋体" w:hAnsi="宋体"/>
                <w:color w:val="auto"/>
                <w:kern w:val="0"/>
                <w:szCs w:val="21"/>
                <w:highlight w:val="none"/>
              </w:rPr>
            </w:pPr>
          </w:p>
        </w:tc>
        <w:tc>
          <w:tcPr>
            <w:tcW w:w="3263" w:type="dxa"/>
            <w:gridSpan w:val="5"/>
            <w:vAlign w:val="center"/>
          </w:tcPr>
          <w:p>
            <w:pPr>
              <w:spacing w:line="400" w:lineRule="exact"/>
              <w:jc w:val="left"/>
              <w:rPr>
                <w:rFonts w:hint="eastAsia" w:ascii="宋体" w:hAnsi="宋体" w:cs="宋体"/>
                <w:szCs w:val="21"/>
              </w:rPr>
            </w:pPr>
            <w:r>
              <w:rPr>
                <w:rFonts w:hint="eastAsia" w:ascii="宋体" w:hAnsi="宋体" w:cs="宋体"/>
                <w:szCs w:val="21"/>
              </w:rPr>
              <w:t>□</w:t>
            </w:r>
            <w:r>
              <w:rPr>
                <w:rFonts w:hint="eastAsia" w:ascii="宋体" w:hAnsi="宋体" w:cs="宋体"/>
                <w:kern w:val="0"/>
              </w:rPr>
              <w:t>人员职称（或执业）证书</w:t>
            </w:r>
          </w:p>
        </w:tc>
        <w:tc>
          <w:tcPr>
            <w:tcW w:w="4866" w:type="dxa"/>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w:t>
            </w:r>
            <w:r>
              <w:rPr>
                <w:rFonts w:hint="eastAsia" w:ascii="宋体" w:hAnsi="宋体" w:cs="宋体"/>
                <w:i/>
                <w:iCs/>
                <w:kern w:val="0"/>
              </w:rPr>
              <w:t>职称（或执业）证书</w:t>
            </w:r>
            <w:r>
              <w:rPr>
                <w:rFonts w:hint="eastAsia" w:ascii="宋体" w:hAnsi="宋体"/>
                <w:i/>
                <w:color w:val="auto"/>
                <w:kern w:val="0"/>
                <w:szCs w:val="21"/>
                <w:highlight w:val="none"/>
                <w:lang w:val="en-US" w:eastAsia="zh-CN"/>
              </w:rPr>
              <w:t>总个数不超过3个</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投标人拟派下列人员中，每具有1个</w:t>
            </w:r>
            <w:r>
              <w:rPr>
                <w:rFonts w:hint="eastAsia" w:ascii="宋体" w:hAnsi="宋体" w:cs="宋体"/>
                <w:kern w:val="0"/>
              </w:rPr>
              <w:t>职称（或执业）证书</w:t>
            </w:r>
            <w:r>
              <w:rPr>
                <w:rFonts w:hint="eastAsia" w:ascii="宋体" w:hAnsi="宋体" w:cs="宋体"/>
                <w:kern w:val="0"/>
                <w:lang w:eastAsia="zh-CN"/>
              </w:rPr>
              <w:t>（</w:t>
            </w:r>
            <w:r>
              <w:rPr>
                <w:rFonts w:hint="eastAsia" w:ascii="宋体" w:hAnsi="宋体"/>
                <w:i w:val="0"/>
                <w:color w:val="auto"/>
                <w:kern w:val="2"/>
                <w:szCs w:val="24"/>
                <w:highlight w:val="none"/>
                <w:u w:val="none"/>
                <w:lang w:val="en-US" w:eastAsia="zh-CN"/>
              </w:rPr>
              <w:t>通过</w:t>
            </w:r>
            <w:r>
              <w:rPr>
                <w:rFonts w:hint="eastAsia" w:ascii="宋体" w:hAnsi="宋体"/>
                <w:i w:val="0"/>
                <w:color w:val="auto"/>
                <w:kern w:val="2"/>
                <w:szCs w:val="24"/>
                <w:highlight w:val="none"/>
                <w:u w:val="none"/>
              </w:rPr>
              <w:t>资格审查</w:t>
            </w:r>
            <w:r>
              <w:rPr>
                <w:rFonts w:hint="eastAsia" w:ascii="宋体" w:hAnsi="宋体"/>
                <w:i w:val="0"/>
                <w:color w:val="auto"/>
                <w:kern w:val="2"/>
                <w:szCs w:val="24"/>
                <w:highlight w:val="none"/>
                <w:u w:val="none"/>
                <w:lang w:val="en-US" w:eastAsia="zh-CN"/>
              </w:rPr>
              <w:t>的人员</w:t>
            </w:r>
            <w:r>
              <w:rPr>
                <w:rFonts w:hint="eastAsia" w:ascii="宋体" w:hAnsi="宋体" w:cs="Times New Roman"/>
                <w:i w:val="0"/>
                <w:iCs w:val="0"/>
                <w:color w:val="auto"/>
                <w:kern w:val="2"/>
                <w:highlight w:val="none"/>
                <w:u w:val="none"/>
              </w:rPr>
              <w:t>职称（或执业）证书</w:t>
            </w:r>
            <w:r>
              <w:rPr>
                <w:rFonts w:hint="eastAsia" w:ascii="宋体" w:hAnsi="宋体"/>
                <w:i w:val="0"/>
                <w:color w:val="auto"/>
                <w:kern w:val="2"/>
                <w:szCs w:val="24"/>
                <w:highlight w:val="none"/>
                <w:u w:val="none"/>
                <w:lang w:val="en-US" w:eastAsia="zh-CN"/>
              </w:rPr>
              <w:t>不参与商务评审</w:t>
            </w:r>
            <w:r>
              <w:rPr>
                <w:rFonts w:hint="eastAsia" w:ascii="宋体" w:hAnsi="宋体" w:cs="宋体"/>
                <w:kern w:val="0"/>
                <w:lang w:eastAsia="zh-CN"/>
              </w:rPr>
              <w:t>）</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□技术负责人</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rPr>
                <w:rFonts w:hint="eastAsia" w:ascii="宋体" w:hAnsi="宋体"/>
                <w:kern w:val="0"/>
                <w:szCs w:val="21"/>
                <w:lang w:eastAsia="zh-CN"/>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lang w:val="en-US" w:eastAsia="zh-CN"/>
              </w:rPr>
              <w:t>拟派人员</w:t>
            </w:r>
            <w:r>
              <w:rPr>
                <w:rFonts w:hint="eastAsia" w:ascii="宋体" w:hAnsi="宋体"/>
                <w:kern w:val="0"/>
                <w:szCs w:val="21"/>
              </w:rPr>
              <w:t>身份证、职称（或执业）证书、投标人为其缴纳的养老保险证明材料</w:t>
            </w:r>
            <w:r>
              <w:rPr>
                <w:rFonts w:hint="eastAsia" w:ascii="宋体" w:hAnsi="宋体"/>
                <w:kern w:val="0"/>
                <w:szCs w:val="21"/>
                <w:lang w:eastAsia="zh-CN"/>
              </w:rPr>
              <w:t>（</w:t>
            </w:r>
            <w:r>
              <w:rPr>
                <w:rFonts w:hint="eastAsia" w:ascii="宋体" w:hAnsi="宋体"/>
                <w:kern w:val="0"/>
                <w:szCs w:val="21"/>
              </w:rPr>
              <w:t>养老保险证明材料</w:t>
            </w:r>
            <w:r>
              <w:rPr>
                <w:rFonts w:hint="eastAsia" w:ascii="宋体" w:hAnsi="宋体"/>
                <w:i w:val="0"/>
                <w:iCs/>
                <w:color w:val="auto"/>
                <w:kern w:val="0"/>
                <w:szCs w:val="21"/>
                <w:highlight w:val="none"/>
              </w:rPr>
              <w:t>按</w:t>
            </w:r>
            <w:r>
              <w:rPr>
                <w:rFonts w:hint="eastAsia" w:ascii="宋体" w:hAnsi="宋体"/>
                <w:iCs/>
                <w:color w:val="auto"/>
                <w:kern w:val="0"/>
                <w:szCs w:val="21"/>
                <w:highlight w:val="none"/>
              </w:rPr>
              <w:t>第二章“投标人须知前附表”第1.4.1项</w:t>
            </w:r>
            <w:r>
              <w:rPr>
                <w:rFonts w:hint="eastAsia" w:ascii="宋体" w:hAnsi="宋体"/>
                <w:i w:val="0"/>
                <w:iCs/>
                <w:color w:val="auto"/>
                <w:kern w:val="0"/>
                <w:szCs w:val="21"/>
                <w:highlight w:val="none"/>
                <w:lang w:val="en-US" w:eastAsia="zh-CN"/>
              </w:rPr>
              <w:t>特别说明（3）</w:t>
            </w:r>
            <w:r>
              <w:rPr>
                <w:rFonts w:hint="eastAsia" w:ascii="宋体" w:hAnsi="宋体"/>
                <w:i w:val="0"/>
                <w:iCs/>
                <w:color w:val="auto"/>
                <w:kern w:val="0"/>
                <w:szCs w:val="21"/>
                <w:highlight w:val="none"/>
              </w:rPr>
              <w:t>相关要求提供</w:t>
            </w:r>
            <w:r>
              <w:rPr>
                <w:rFonts w:hint="eastAsia" w:ascii="宋体" w:hAnsi="宋体"/>
                <w:kern w:val="0"/>
                <w:szCs w:val="21"/>
                <w:lang w:eastAsia="zh-CN"/>
              </w:rPr>
              <w:t>）。</w:t>
            </w:r>
          </w:p>
          <w:p>
            <w:pPr>
              <w:spacing w:line="400" w:lineRule="exact"/>
              <w:ind w:firstLine="420" w:firstLineChars="200"/>
              <w:rPr>
                <w:rFonts w:hint="eastAsia" w:ascii="宋体" w:hAnsi="宋体" w:eastAsia="宋体"/>
                <w:color w:val="auto"/>
                <w:kern w:val="0"/>
                <w:szCs w:val="21"/>
                <w:highlight w:val="none"/>
                <w:lang w:eastAsia="zh-CN"/>
              </w:rPr>
            </w:pPr>
            <w:r>
              <w:rPr>
                <w:rFonts w:hint="eastAsia" w:ascii="宋体" w:hAnsi="宋体"/>
                <w:kern w:val="0"/>
                <w:szCs w:val="21"/>
              </w:rPr>
              <w:t>□联合体投标的，按</w:t>
            </w:r>
            <w:r>
              <w:rPr>
                <w:rFonts w:hint="eastAsia" w:ascii="宋体" w:hAnsi="宋体"/>
                <w:lang w:val="en-US" w:eastAsia="zh-CN"/>
              </w:rPr>
              <w:t>共同投标协议</w:t>
            </w:r>
            <w:r>
              <w:rPr>
                <w:rFonts w:hint="eastAsia" w:ascii="宋体" w:hAnsi="宋体"/>
                <w:kern w:val="0"/>
                <w:szCs w:val="21"/>
              </w:rPr>
              <w:t>约定的分工提供</w:t>
            </w:r>
            <w:r>
              <w:rPr>
                <w:rFonts w:hint="eastAsia" w:ascii="宋体" w:hAnsi="宋体"/>
                <w:kern w:val="0"/>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vAlign w:val="center"/>
          </w:tcPr>
          <w:p>
            <w:pPr>
              <w:snapToGrid w:val="0"/>
              <w:spacing w:line="400" w:lineRule="exact"/>
              <w:jc w:val="center"/>
              <w:rPr>
                <w:rFonts w:ascii="宋体" w:hAnsi="宋体"/>
                <w:color w:val="auto"/>
                <w:kern w:val="0"/>
                <w:szCs w:val="21"/>
                <w:highlight w:val="none"/>
              </w:rPr>
            </w:pPr>
          </w:p>
        </w:tc>
        <w:tc>
          <w:tcPr>
            <w:tcW w:w="674" w:type="dxa"/>
            <w:vMerge w:val="continue"/>
            <w:vAlign w:val="center"/>
          </w:tcPr>
          <w:p>
            <w:pPr>
              <w:snapToGrid w:val="0"/>
              <w:spacing w:line="400" w:lineRule="exact"/>
              <w:jc w:val="center"/>
              <w:rPr>
                <w:rFonts w:ascii="宋体" w:hAnsi="宋体"/>
                <w:color w:val="auto"/>
                <w:kern w:val="0"/>
                <w:szCs w:val="21"/>
                <w:highlight w:val="none"/>
              </w:rPr>
            </w:pPr>
          </w:p>
        </w:tc>
        <w:tc>
          <w:tcPr>
            <w:tcW w:w="3263" w:type="dxa"/>
            <w:gridSpan w:val="5"/>
            <w:vAlign w:val="center"/>
          </w:tcPr>
          <w:p>
            <w:pPr>
              <w:spacing w:line="400" w:lineRule="exact"/>
              <w:jc w:val="left"/>
              <w:rPr>
                <w:rFonts w:ascii="宋体" w:hAnsi="宋体"/>
                <w:color w:val="auto"/>
                <w:highlight w:val="none"/>
              </w:rPr>
            </w:pPr>
            <w:r>
              <w:rPr>
                <w:rFonts w:hint="eastAsia" w:ascii="宋体" w:hAnsi="宋体" w:cs="宋体"/>
                <w:szCs w:val="21"/>
              </w:rPr>
              <w:t>□</w:t>
            </w:r>
            <w:r>
              <w:rPr>
                <w:rFonts w:hint="eastAsia" w:ascii="宋体" w:hAnsi="宋体" w:cs="宋体"/>
                <w:kern w:val="0"/>
              </w:rPr>
              <w:t>获奖情况</w:t>
            </w:r>
          </w:p>
        </w:tc>
        <w:tc>
          <w:tcPr>
            <w:tcW w:w="4866" w:type="dxa"/>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参与商务评审的奖项总个数不超过2个，该项总分不超过2分</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Theme="minorEastAsia" w:hAnsiTheme="minorEastAsia" w:eastAsiaTheme="minorEastAsia" w:cstheme="minorEastAsia"/>
                <w:snapToGrid/>
                <w:sz w:val="21"/>
                <w:szCs w:val="21"/>
                <w:u w:val="none"/>
                <w:lang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w:t>
            </w:r>
            <w:r>
              <w:rPr>
                <w:rFonts w:hint="eastAsia" w:asciiTheme="minorEastAsia" w:hAnsiTheme="minorEastAsia" w:eastAsiaTheme="minorEastAsia" w:cstheme="minorEastAsia"/>
                <w:color w:val="auto"/>
                <w:szCs w:val="21"/>
                <w:highlight w:val="none"/>
              </w:rPr>
              <w:t>以获奖证书颁发时间为准</w:t>
            </w:r>
            <w:r>
              <w:rPr>
                <w:rFonts w:hint="eastAsia" w:ascii="宋体" w:hAnsi="宋体"/>
                <w:szCs w:val="21"/>
                <w:highlight w:val="none"/>
              </w:rPr>
              <w:t>）</w:t>
            </w:r>
            <w:r>
              <w:rPr>
                <w:rFonts w:hint="eastAsia" w:ascii="宋体" w:hAnsi="宋体"/>
                <w:szCs w:val="21"/>
                <w:highlight w:val="none"/>
                <w:lang w:eastAsia="zh-CN"/>
              </w:rPr>
              <w:t>，</w:t>
            </w:r>
            <w:r>
              <w:rPr>
                <w:rFonts w:hint="eastAsia" w:ascii="宋体" w:hAnsi="宋体"/>
                <w:color w:val="auto"/>
                <w:highlight w:val="none"/>
                <w:u w:val="single"/>
                <w:lang w:val="en-US" w:eastAsia="zh-CN"/>
              </w:rPr>
              <w:t>投标人（或拟派人员）</w:t>
            </w:r>
            <w:r>
              <w:rPr>
                <w:rFonts w:hint="eastAsia" w:ascii="宋体" w:hAnsi="宋体"/>
                <w:color w:val="auto"/>
                <w:highlight w:val="none"/>
                <w:u w:val="none"/>
                <w:lang w:val="en-US" w:eastAsia="zh-CN"/>
              </w:rPr>
              <w:t>承担（或参与）的项目获得过国家级奖项，每有1个得</w:t>
            </w:r>
            <w:r>
              <w:rPr>
                <w:rFonts w:hint="eastAsia" w:ascii="宋体" w:hAnsi="宋体"/>
                <w:color w:val="auto"/>
                <w:highlight w:val="none"/>
                <w:u w:val="single"/>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lang w:eastAsia="zh-CN"/>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获奖</w:t>
            </w:r>
            <w:r>
              <w:rPr>
                <w:rFonts w:hint="eastAsia" w:asciiTheme="minorEastAsia" w:hAnsiTheme="minorEastAsia" w:eastAsiaTheme="minorEastAsia" w:cstheme="minorEastAsia"/>
                <w:color w:val="auto"/>
                <w:szCs w:val="21"/>
                <w:highlight w:val="none"/>
                <w:lang w:val="en-US"/>
              </w:rPr>
              <w:t>证书</w:t>
            </w:r>
            <w:r>
              <w:rPr>
                <w:rFonts w:hint="eastAsia" w:asciiTheme="minorEastAsia" w:hAnsiTheme="minorEastAsia" w:eastAsiaTheme="minorEastAsia" w:cstheme="minorEastAsia"/>
                <w:color w:val="auto"/>
                <w:szCs w:val="21"/>
                <w:highlight w:val="none"/>
                <w:lang w:val="en-US" w:eastAsia="zh-CN"/>
              </w:rPr>
              <w:t>或获奖证明材料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宋体" w:hAnsi="宋体"/>
                <w:kern w:val="0"/>
                <w:szCs w:val="21"/>
              </w:rPr>
              <w:t>□联合体投标的，</w:t>
            </w:r>
            <w:r>
              <w:rPr>
                <w:rFonts w:hint="eastAsia" w:ascii="宋体" w:hAnsi="宋体"/>
                <w:kern w:val="0"/>
                <w:szCs w:val="21"/>
                <w:lang w:val="en-US" w:eastAsia="zh-CN"/>
              </w:rPr>
              <w:t>由联合体任一单位提供</w:t>
            </w:r>
            <w:r>
              <w:rPr>
                <w:rFonts w:hint="eastAsia" w:ascii="宋体" w:hAnsi="宋体"/>
                <w:kern w:val="0"/>
                <w:szCs w:val="21"/>
              </w:rPr>
              <w:t>。</w:t>
            </w:r>
          </w:p>
          <w:p>
            <w:pPr>
              <w:spacing w:line="400" w:lineRule="exact"/>
              <w:ind w:firstLine="210" w:firstLineChars="100"/>
              <w:rPr>
                <w:rFonts w:ascii="宋体" w:hAnsi="宋体"/>
                <w:color w:val="auto"/>
                <w:kern w:val="0"/>
                <w:szCs w:val="21"/>
                <w:highlight w:val="none"/>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w:t>
            </w:r>
            <w:r>
              <w:rPr>
                <w:rFonts w:hint="eastAsia" w:asciiTheme="minorEastAsia" w:hAnsiTheme="minorEastAsia" w:eastAsiaTheme="minorEastAsia" w:cstheme="minorEastAsia"/>
                <w:color w:val="auto"/>
                <w:szCs w:val="21"/>
                <w:highlight w:val="none"/>
                <w:lang w:eastAsia="zh-CN"/>
              </w:rPr>
              <w:t>建设</w:t>
            </w:r>
            <w:r>
              <w:rPr>
                <w:rFonts w:hint="eastAsia" w:asciiTheme="minorEastAsia" w:hAnsiTheme="minorEastAsia" w:eastAsiaTheme="minorEastAsia" w:cstheme="minorEastAsia"/>
                <w:color w:val="auto"/>
                <w:szCs w:val="21"/>
                <w:highlight w:val="none"/>
              </w:rPr>
              <w:t>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cstheme="minorEastAsia"/>
                <w:color w:val="auto"/>
                <w:szCs w:val="21"/>
                <w:highlight w:val="none"/>
                <w:lang w:eastAsia="zh-CN"/>
              </w:rPr>
              <w:t>；</w:t>
            </w:r>
            <w:r>
              <w:rPr>
                <w:rFonts w:hint="default"/>
                <w:lang w:val="en-US" w:eastAsia="zh-CN"/>
              </w:rPr>
              <w:t>中国水利工程协会</w:t>
            </w:r>
            <w:r>
              <w:rPr>
                <w:rFonts w:hint="eastAsia"/>
                <w:lang w:val="en-US" w:eastAsia="zh-CN"/>
              </w:rPr>
              <w:t>评选的“</w:t>
            </w:r>
            <w:r>
              <w:rPr>
                <w:rFonts w:hint="default"/>
                <w:lang w:val="en-US" w:eastAsia="zh-CN"/>
              </w:rPr>
              <w:t>大禹奖（中国水利工程优质奖）</w:t>
            </w:r>
            <w:r>
              <w:rPr>
                <w:rFonts w:hint="eastAsia"/>
                <w:lang w:val="en-US" w:eastAsia="zh-CN"/>
              </w:rPr>
              <w:t>”；</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 w:val="21"/>
                <w:szCs w:val="21"/>
                <w:highlight w:val="none"/>
                <w:u w:val="none"/>
                <w:lang w:val="en-US" w:eastAsia="zh-CN"/>
              </w:rPr>
              <w:t>[提示：可填写《全国评比达标表彰保留项目目录》中，与</w:t>
            </w:r>
            <w:r>
              <w:rPr>
                <w:rFonts w:hint="eastAsia" w:asciiTheme="minorEastAsia" w:hAnsiTheme="minorEastAsia" w:cstheme="minorEastAsia"/>
                <w:i/>
                <w:iCs/>
                <w:color w:val="auto"/>
                <w:sz w:val="21"/>
                <w:szCs w:val="21"/>
                <w:highlight w:val="none"/>
                <w:u w:val="none"/>
                <w:lang w:val="en-US" w:eastAsia="zh-CN"/>
              </w:rPr>
              <w:t>水利水电</w:t>
            </w:r>
            <w:r>
              <w:rPr>
                <w:rFonts w:hint="eastAsia" w:asciiTheme="minorEastAsia" w:hAnsiTheme="minorEastAsia" w:eastAsiaTheme="minorEastAsia" w:cstheme="minorEastAsia"/>
                <w:i/>
                <w:iCs/>
                <w:color w:val="auto"/>
                <w:sz w:val="21"/>
                <w:szCs w:val="21"/>
                <w:highlight w:val="none"/>
                <w:u w:val="none"/>
                <w:lang w:val="en-US" w:eastAsia="zh-CN"/>
              </w:rPr>
              <w:t>工程施工相关的国家级奖项</w:t>
            </w:r>
            <w:r>
              <w:rPr>
                <w:rFonts w:hint="eastAsia" w:asciiTheme="minorEastAsia" w:hAnsiTheme="minorEastAsia" w:eastAsiaTheme="minorEastAsia" w:cstheme="minorEastAsia"/>
                <w:i/>
                <w:iCs/>
                <w:color w:val="auto"/>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900" w:hRule="atLeast"/>
          <w:jc w:val="center"/>
        </w:trPr>
        <w:tc>
          <w:tcPr>
            <w:tcW w:w="851" w:type="dxa"/>
            <w:vMerge w:val="restart"/>
            <w:vAlign w:val="center"/>
          </w:tcPr>
          <w:p>
            <w:pPr>
              <w:snapToGrid w:val="0"/>
              <w:spacing w:line="400" w:lineRule="exact"/>
              <w:jc w:val="center"/>
              <w:rPr>
                <w:rFonts w:hint="eastAsia" w:ascii="宋体" w:hAnsi="宋体"/>
                <w:color w:val="auto"/>
                <w:highlight w:val="none"/>
              </w:rPr>
            </w:pPr>
            <w:r>
              <w:rPr>
                <w:rFonts w:hint="eastAsia" w:ascii="宋体" w:hAnsi="宋体"/>
                <w:color w:val="auto"/>
                <w:highlight w:val="none"/>
              </w:rPr>
              <w:t>2.2.2（3）</w:t>
            </w:r>
          </w:p>
          <w:p>
            <w:pPr>
              <w:snapToGrid w:val="0"/>
              <w:spacing w:line="400" w:lineRule="exact"/>
              <w:jc w:val="center"/>
              <w:rPr>
                <w:rFonts w:ascii="宋体" w:hAnsi="宋体"/>
                <w:color w:val="auto"/>
                <w:highlight w:val="none"/>
              </w:rPr>
            </w:pPr>
            <w:r>
              <w:rPr>
                <w:rFonts w:hint="eastAsia" w:ascii="宋体" w:hAnsi="宋体"/>
                <w:color w:val="auto"/>
                <w:highlight w:val="none"/>
              </w:rPr>
              <w:t xml:space="preserve"> </w:t>
            </w:r>
          </w:p>
        </w:tc>
        <w:tc>
          <w:tcPr>
            <w:tcW w:w="674" w:type="dxa"/>
            <w:vMerge w:val="restart"/>
            <w:vAlign w:val="center"/>
          </w:tcPr>
          <w:p>
            <w:pPr>
              <w:snapToGrid w:val="0"/>
              <w:spacing w:line="400" w:lineRule="exact"/>
              <w:jc w:val="center"/>
              <w:rPr>
                <w:rFonts w:hint="eastAsia" w:ascii="宋体" w:hAnsi="宋体"/>
                <w:color w:val="auto"/>
                <w:kern w:val="0"/>
                <w:highlight w:val="none"/>
              </w:rPr>
            </w:pPr>
            <w:r>
              <w:rPr>
                <w:rFonts w:hint="eastAsia" w:ascii="宋体" w:hAnsi="宋体"/>
                <w:color w:val="auto"/>
                <w:kern w:val="0"/>
                <w:highlight w:val="none"/>
                <w:lang w:eastAsia="zh-CN"/>
              </w:rPr>
              <w:t>投标函部分及报价部分</w:t>
            </w:r>
            <w:r>
              <w:rPr>
                <w:rFonts w:hint="eastAsia" w:ascii="宋体" w:hAnsi="宋体"/>
                <w:color w:val="auto"/>
                <w:kern w:val="0"/>
                <w:highlight w:val="none"/>
              </w:rPr>
              <w:t>评审标准</w:t>
            </w:r>
          </w:p>
          <w:p>
            <w:pPr>
              <w:snapToGrid w:val="0"/>
              <w:spacing w:line="400" w:lineRule="exact"/>
              <w:jc w:val="center"/>
              <w:rPr>
                <w:rFonts w:ascii="宋体" w:hAnsi="宋体"/>
                <w:color w:val="auto"/>
                <w:highlight w:val="none"/>
              </w:rPr>
            </w:pPr>
          </w:p>
        </w:tc>
        <w:tc>
          <w:tcPr>
            <w:tcW w:w="3263" w:type="dxa"/>
            <w:gridSpan w:val="5"/>
            <w:vAlign w:val="center"/>
          </w:tcPr>
          <w:p>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投标函部分的</w:t>
            </w:r>
            <w:r>
              <w:rPr>
                <w:rFonts w:hint="eastAsia" w:ascii="宋体" w:hAnsi="宋体"/>
                <w:color w:val="auto"/>
                <w:kern w:val="0"/>
                <w:highlight w:val="none"/>
                <w:lang w:eastAsia="zh-CN"/>
              </w:rPr>
              <w:t>签名</w:t>
            </w:r>
            <w:r>
              <w:rPr>
                <w:rFonts w:ascii="宋体" w:hAnsi="宋体"/>
                <w:color w:val="auto"/>
                <w:kern w:val="0"/>
                <w:highlight w:val="none"/>
              </w:rPr>
              <w:t>盖章</w:t>
            </w:r>
          </w:p>
        </w:tc>
        <w:tc>
          <w:tcPr>
            <w:tcW w:w="4866" w:type="dxa"/>
            <w:vAlign w:val="center"/>
          </w:tcPr>
          <w:p>
            <w:pPr>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（或盖章）的须齐全。要求签名的，签名采用手写签名或签章或加盖CA数字证书均可。要求加盖单位法人章的，应使用 CA 数字证书加盖投标人的单位电子印章。</w:t>
            </w:r>
          </w:p>
          <w:p>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工期</w:t>
            </w:r>
          </w:p>
        </w:tc>
        <w:tc>
          <w:tcPr>
            <w:tcW w:w="4866"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工程质量</w:t>
            </w:r>
          </w:p>
        </w:tc>
        <w:tc>
          <w:tcPr>
            <w:tcW w:w="4866"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投标有效期</w:t>
            </w:r>
          </w:p>
        </w:tc>
        <w:tc>
          <w:tcPr>
            <w:tcW w:w="4866"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投标总报价</w:t>
            </w:r>
          </w:p>
        </w:tc>
        <w:tc>
          <w:tcPr>
            <w:tcW w:w="4866" w:type="dxa"/>
            <w:vAlign w:val="center"/>
          </w:tcPr>
          <w:p>
            <w:pPr>
              <w:spacing w:line="400" w:lineRule="exact"/>
              <w:ind w:firstLine="420" w:firstLineChars="200"/>
              <w:rPr>
                <w:rFonts w:hint="eastAsia" w:ascii="宋体" w:hAnsi="宋体" w:cs="宋体"/>
                <w:color w:val="auto"/>
                <w:kern w:val="0"/>
                <w:highlight w:val="none"/>
              </w:rPr>
            </w:pPr>
            <w:r>
              <w:rPr>
                <w:rFonts w:hint="eastAsia" w:ascii="宋体" w:hAnsi="宋体"/>
                <w:color w:val="auto"/>
                <w:kern w:val="0"/>
                <w:highlight w:val="none"/>
                <w:lang w:val="en-US" w:eastAsia="zh-CN"/>
              </w:rPr>
              <w:t>1.</w:t>
            </w:r>
            <w:r>
              <w:rPr>
                <w:rFonts w:ascii="宋体" w:hAnsi="宋体"/>
                <w:color w:val="auto"/>
                <w:kern w:val="0"/>
                <w:highlight w:val="none"/>
              </w:rPr>
              <w:t>投标总报价不得高于招标人公布的投标总报价最高限价</w:t>
            </w:r>
            <w:r>
              <w:rPr>
                <w:rFonts w:hint="eastAsia" w:ascii="宋体" w:hAnsi="宋体"/>
                <w:color w:val="auto"/>
                <w:kern w:val="0"/>
                <w:highlight w:val="none"/>
              </w:rPr>
              <w:t>。</w:t>
            </w:r>
            <w:r>
              <w:rPr>
                <w:rFonts w:hint="eastAsia" w:ascii="宋体" w:hAnsi="宋体" w:cs="宋体"/>
                <w:color w:val="auto"/>
                <w:kern w:val="0"/>
                <w:highlight w:val="none"/>
              </w:rPr>
              <w:t>投标函中的总报价必须与已标价工程量清单中的投标总报价一致。</w:t>
            </w:r>
          </w:p>
          <w:p>
            <w:pPr>
              <w:spacing w:line="400" w:lineRule="exact"/>
              <w:ind w:firstLine="420" w:firstLineChars="200"/>
              <w:rPr>
                <w:rFonts w:ascii="宋体" w:hAnsi="宋体"/>
                <w:color w:val="auto"/>
                <w:kern w:val="0"/>
                <w:highlight w:val="none"/>
              </w:rPr>
            </w:pPr>
            <w:r>
              <w:rPr>
                <w:rFonts w:hint="eastAsia" w:ascii="宋体" w:hAnsi="宋体" w:cs="宋体"/>
                <w:kern w:val="0"/>
              </w:rPr>
              <w:t>□</w:t>
            </w:r>
            <w:r>
              <w:rPr>
                <w:rFonts w:hint="eastAsia" w:ascii="宋体" w:hAnsi="宋体" w:cs="宋体"/>
                <w:kern w:val="0"/>
                <w:lang w:val="en-US" w:eastAsia="zh-CN"/>
              </w:rPr>
              <w:t>2</w:t>
            </w:r>
            <w:r>
              <w:rPr>
                <w:rFonts w:hint="eastAsia" w:ascii="宋体" w:hAnsi="宋体" w:cs="宋体"/>
                <w:kern w:val="0"/>
              </w:rPr>
              <w:t>.投标人投标总报价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hint="eastAsia" w:ascii="宋体" w:hAnsi="宋体"/>
                <w:color w:val="auto"/>
                <w:kern w:val="0"/>
                <w:highlight w:val="none"/>
              </w:rPr>
              <w:t>暂定金额（暂列金）</w:t>
            </w:r>
          </w:p>
        </w:tc>
        <w:tc>
          <w:tcPr>
            <w:tcW w:w="4866" w:type="dxa"/>
            <w:vAlign w:val="center"/>
          </w:tcPr>
          <w:p>
            <w:pPr>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暂定金额（暂列金）必须按照招标文件给定的金额填报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报价唯一</w:t>
            </w:r>
          </w:p>
        </w:tc>
        <w:tc>
          <w:tcPr>
            <w:tcW w:w="4866"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left"/>
              <w:rPr>
                <w:rFonts w:ascii="宋体" w:hAnsi="宋体"/>
                <w:color w:val="auto"/>
                <w:kern w:val="0"/>
                <w:highlight w:val="none"/>
              </w:rPr>
            </w:pPr>
            <w:r>
              <w:rPr>
                <w:rFonts w:ascii="宋体" w:hAnsi="宋体"/>
                <w:color w:val="auto"/>
                <w:kern w:val="0"/>
                <w:highlight w:val="none"/>
              </w:rPr>
              <w:t>已标价工程量清单</w:t>
            </w:r>
          </w:p>
        </w:tc>
        <w:tc>
          <w:tcPr>
            <w:tcW w:w="4866" w:type="dxa"/>
            <w:vAlign w:val="center"/>
          </w:tcPr>
          <w:p>
            <w:pPr>
              <w:spacing w:after="48" w:afterLines="20" w:line="400" w:lineRule="exact"/>
              <w:ind w:firstLine="420" w:firstLineChars="200"/>
              <w:rPr>
                <w:color w:val="auto"/>
                <w:highlight w:val="none"/>
              </w:rPr>
            </w:pPr>
            <w:r>
              <w:rPr>
                <w:rFonts w:hint="eastAsia" w:ascii="宋体" w:hAnsi="宋体" w:cs="宋体"/>
                <w:color w:val="auto"/>
                <w:kern w:val="0"/>
                <w:highlight w:val="none"/>
              </w:rPr>
              <w:t>投标人承诺已标价工程量清单满足第二章“投标人须知前附表”第3.2款第14条要求，如有差错则按第二章“投标人须知前附表”第3.2款第13条要求原则进行处理（或结算），否则由评标委员会作否决投标处理。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tcPr>
          <w:p>
            <w:pPr>
              <w:snapToGrid w:val="0"/>
              <w:spacing w:line="400" w:lineRule="exact"/>
              <w:rPr>
                <w:rFonts w:ascii="宋体" w:hAnsi="宋体"/>
                <w:color w:val="auto"/>
                <w:highlight w:val="none"/>
              </w:rPr>
            </w:pPr>
          </w:p>
        </w:tc>
        <w:tc>
          <w:tcPr>
            <w:tcW w:w="674" w:type="dxa"/>
            <w:vMerge w:val="continue"/>
          </w:tcPr>
          <w:p>
            <w:pPr>
              <w:snapToGrid w:val="0"/>
              <w:spacing w:line="400" w:lineRule="exact"/>
              <w:rPr>
                <w:rFonts w:ascii="宋体" w:hAnsi="宋体"/>
                <w:color w:val="auto"/>
                <w:highlight w:val="none"/>
              </w:rPr>
            </w:pPr>
          </w:p>
        </w:tc>
        <w:tc>
          <w:tcPr>
            <w:tcW w:w="3263" w:type="dxa"/>
            <w:gridSpan w:val="5"/>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投标报价算术错误修正</w:t>
            </w:r>
          </w:p>
        </w:tc>
        <w:tc>
          <w:tcPr>
            <w:tcW w:w="4866"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符合第三章</w:t>
            </w:r>
            <w:r>
              <w:rPr>
                <w:rFonts w:hint="eastAsia" w:ascii="宋体" w:hAnsi="宋体"/>
                <w:color w:val="auto"/>
                <w:kern w:val="0"/>
                <w:highlight w:val="none"/>
              </w:rPr>
              <w:t>“评标办法”</w:t>
            </w:r>
            <w:r>
              <w:rPr>
                <w:rFonts w:ascii="宋体" w:hAnsi="宋体"/>
                <w:color w:val="auto"/>
                <w:kern w:val="0"/>
                <w:highlight w:val="none"/>
              </w:rPr>
              <w:t>第3.</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4</w:t>
            </w:r>
            <w:r>
              <w:rPr>
                <w:rFonts w:ascii="宋体" w:hAnsi="宋体"/>
                <w:color w:val="auto"/>
                <w:kern w:val="0"/>
                <w:highlight w:val="none"/>
              </w:rPr>
              <w:t>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25" w:type="dxa"/>
            <w:gridSpan w:val="2"/>
            <w:vAlign w:val="center"/>
          </w:tcPr>
          <w:p>
            <w:pPr>
              <w:spacing w:line="400" w:lineRule="exact"/>
              <w:jc w:val="center"/>
              <w:rPr>
                <w:rFonts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439" w:type="dxa"/>
            <w:gridSpan w:val="4"/>
            <w:vAlign w:val="center"/>
          </w:tcPr>
          <w:p>
            <w:pPr>
              <w:snapToGrid w:val="0"/>
              <w:spacing w:line="400" w:lineRule="exact"/>
              <w:jc w:val="left"/>
              <w:rPr>
                <w:rFonts w:ascii="宋体" w:hAnsi="宋体"/>
                <w:b/>
                <w:color w:val="auto"/>
                <w:kern w:val="0"/>
                <w:highlight w:val="none"/>
              </w:rPr>
            </w:pPr>
            <w:r>
              <w:rPr>
                <w:rFonts w:hint="eastAsia" w:ascii="宋体" w:hAnsi="宋体"/>
                <w:b/>
                <w:color w:val="auto"/>
                <w:kern w:val="0"/>
                <w:highlight w:val="none"/>
              </w:rPr>
              <w:t>□选项一：</w:t>
            </w:r>
          </w:p>
          <w:p>
            <w:pPr>
              <w:spacing w:line="400" w:lineRule="exact"/>
              <w:jc w:val="center"/>
              <w:rPr>
                <w:rFonts w:ascii="宋体" w:hAnsi="宋体"/>
                <w:color w:val="auto"/>
                <w:kern w:val="0"/>
                <w:highlight w:val="none"/>
              </w:rPr>
            </w:pPr>
            <w:r>
              <w:rPr>
                <w:rFonts w:ascii="宋体" w:hAnsi="宋体"/>
                <w:color w:val="auto"/>
                <w:kern w:val="0"/>
                <w:highlight w:val="none"/>
              </w:rPr>
              <w:t>评标基准价计算方法</w:t>
            </w:r>
          </w:p>
        </w:tc>
        <w:tc>
          <w:tcPr>
            <w:tcW w:w="1824" w:type="dxa"/>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投标总报价</w:t>
            </w:r>
          </w:p>
        </w:tc>
        <w:tc>
          <w:tcPr>
            <w:tcW w:w="4866" w:type="dxa"/>
          </w:tcPr>
          <w:p>
            <w:pPr>
              <w:snapToGrid w:val="0"/>
              <w:spacing w:line="400" w:lineRule="exact"/>
              <w:ind w:firstLine="420" w:firstLineChars="200"/>
              <w:jc w:val="left"/>
              <w:rPr>
                <w:rFonts w:hint="eastAsia" w:ascii="宋体" w:hAnsi="宋体"/>
                <w:color w:val="auto"/>
                <w:kern w:val="0"/>
                <w:szCs w:val="21"/>
                <w:highlight w:val="none"/>
              </w:rPr>
            </w:pPr>
            <w:r>
              <w:rPr>
                <w:rFonts w:ascii="宋体" w:hAnsi="宋体"/>
                <w:color w:val="auto"/>
                <w:kern w:val="0"/>
                <w:highlight w:val="none"/>
              </w:rPr>
              <w:t>1.</w:t>
            </w:r>
            <w:r>
              <w:rPr>
                <w:rFonts w:hint="eastAsia" w:ascii="宋体" w:hAnsi="宋体"/>
                <w:color w:val="auto"/>
                <w:kern w:val="0"/>
                <w:highlight w:val="none"/>
              </w:rPr>
              <w:t xml:space="preserve"> </w:t>
            </w:r>
            <w:r>
              <w:rPr>
                <w:rFonts w:ascii="宋体" w:hAnsi="宋体"/>
                <w:color w:val="auto"/>
                <w:kern w:val="0"/>
                <w:szCs w:val="21"/>
                <w:highlight w:val="none"/>
              </w:rPr>
              <w:t>所有通过初步评审</w:t>
            </w:r>
            <w:r>
              <w:rPr>
                <w:rFonts w:hint="eastAsia" w:ascii="宋体" w:hAnsi="宋体"/>
                <w:color w:val="auto"/>
                <w:kern w:val="0"/>
                <w:szCs w:val="21"/>
                <w:highlight w:val="none"/>
              </w:rPr>
              <w:t>及本章第2.2.2（3）目评审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，即为本项目的投标总报价的评标基准价。</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评标基准价计算的最终结果取小数点后两位，第三位四舍五入。</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25" w:type="dxa"/>
            <w:gridSpan w:val="2"/>
            <w:vAlign w:val="center"/>
          </w:tcPr>
          <w:p>
            <w:pPr>
              <w:spacing w:line="400" w:lineRule="exact"/>
              <w:jc w:val="center"/>
              <w:rPr>
                <w:rFonts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439" w:type="dxa"/>
            <w:gridSpan w:val="4"/>
            <w:vAlign w:val="center"/>
          </w:tcPr>
          <w:p>
            <w:pPr>
              <w:snapToGrid w:val="0"/>
              <w:spacing w:line="400" w:lineRule="exact"/>
              <w:jc w:val="left"/>
              <w:rPr>
                <w:rFonts w:ascii="宋体" w:hAnsi="宋体"/>
                <w:b/>
                <w:color w:val="auto"/>
                <w:kern w:val="0"/>
                <w:highlight w:val="none"/>
              </w:rPr>
            </w:pPr>
            <w:r>
              <w:rPr>
                <w:rFonts w:hint="eastAsia" w:ascii="宋体" w:hAnsi="宋体"/>
                <w:b/>
                <w:color w:val="auto"/>
                <w:kern w:val="0"/>
                <w:highlight w:val="none"/>
              </w:rPr>
              <w:t>□选项二：</w:t>
            </w:r>
          </w:p>
          <w:p>
            <w:pPr>
              <w:spacing w:line="400" w:lineRule="exact"/>
              <w:jc w:val="center"/>
              <w:rPr>
                <w:rFonts w:ascii="宋体" w:hAnsi="宋体"/>
                <w:color w:val="auto"/>
                <w:kern w:val="0"/>
                <w:highlight w:val="none"/>
              </w:rPr>
            </w:pPr>
            <w:r>
              <w:rPr>
                <w:rFonts w:ascii="宋体" w:hAnsi="宋体"/>
                <w:color w:val="auto"/>
                <w:kern w:val="0"/>
                <w:highlight w:val="none"/>
              </w:rPr>
              <w:t>评标基准价计算方法</w:t>
            </w:r>
          </w:p>
        </w:tc>
        <w:tc>
          <w:tcPr>
            <w:tcW w:w="1824" w:type="dxa"/>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投标总报价</w:t>
            </w:r>
          </w:p>
        </w:tc>
        <w:tc>
          <w:tcPr>
            <w:tcW w:w="4866" w:type="dxa"/>
          </w:tcPr>
          <w:p>
            <w:pPr>
              <w:snapToGrid w:val="0"/>
              <w:spacing w:line="400" w:lineRule="exact"/>
              <w:ind w:firstLine="420" w:firstLineChars="200"/>
              <w:jc w:val="left"/>
              <w:rPr>
                <w:rFonts w:hint="eastAsia" w:ascii="宋体" w:hAnsi="宋体"/>
                <w:color w:val="auto"/>
                <w:kern w:val="0"/>
                <w:highlight w:val="none"/>
              </w:rPr>
            </w:pPr>
            <w:r>
              <w:rPr>
                <w:rFonts w:hint="eastAsia" w:ascii="宋体" w:hAnsi="宋体"/>
                <w:color w:val="auto"/>
                <w:kern w:val="0"/>
                <w:highlight w:val="none"/>
              </w:rPr>
              <w:t>所有通过初步评审及本章第2.2.2（3）目评审合格的投标人的投标总报价中去掉六分之一（不能整除的按小数点前整数取整，不足六家报价则不去掉）的最低价和相同家数的最高价后的算术平均值乘以（1-本项目评标基准价浮动值M），即为本项目的投标总报价的评标基准价。（评标基准价浮动值M为1%～5%范围内百分数取整，在开标现场随机抽取决定）</w:t>
            </w:r>
          </w:p>
          <w:p>
            <w:pPr>
              <w:snapToGrid w:val="0"/>
              <w:spacing w:line="400" w:lineRule="exact"/>
              <w:ind w:firstLine="420" w:firstLineChars="200"/>
              <w:jc w:val="left"/>
              <w:rPr>
                <w:rFonts w:hint="eastAsia" w:ascii="宋体" w:hAnsi="宋体"/>
                <w:color w:val="auto"/>
                <w:kern w:val="0"/>
                <w:highlight w:val="none"/>
              </w:rPr>
            </w:pPr>
            <w:r>
              <w:rPr>
                <w:rFonts w:hint="eastAsia" w:ascii="宋体" w:hAnsi="宋体"/>
                <w:color w:val="auto"/>
                <w:kern w:val="0"/>
                <w:highlight w:val="none"/>
              </w:rPr>
              <w:t>评标基准价计算的最终结果取小数点后两位，第三位四舍五入。</w:t>
            </w:r>
          </w:p>
          <w:p>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25" w:type="dxa"/>
            <w:gridSpan w:val="2"/>
            <w:vAlign w:val="center"/>
          </w:tcPr>
          <w:p>
            <w:pPr>
              <w:spacing w:line="400" w:lineRule="exact"/>
              <w:jc w:val="center"/>
              <w:rPr>
                <w:rFonts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439" w:type="dxa"/>
            <w:gridSpan w:val="4"/>
            <w:vAlign w:val="center"/>
          </w:tcPr>
          <w:p>
            <w:pPr>
              <w:spacing w:line="400" w:lineRule="exact"/>
              <w:jc w:val="center"/>
              <w:rPr>
                <w:rFonts w:ascii="宋体" w:hAnsi="宋体"/>
                <w:b/>
                <w:color w:val="auto"/>
                <w:kern w:val="0"/>
                <w:highlight w:val="none"/>
              </w:rPr>
            </w:pPr>
            <w:r>
              <w:rPr>
                <w:rFonts w:hint="eastAsia" w:ascii="宋体" w:hAnsi="宋体"/>
                <w:b/>
                <w:color w:val="auto"/>
                <w:kern w:val="0"/>
                <w:highlight w:val="none"/>
              </w:rPr>
              <w:t>□选项三：</w:t>
            </w:r>
          </w:p>
          <w:p>
            <w:pPr>
              <w:spacing w:line="400" w:lineRule="exact"/>
              <w:jc w:val="center"/>
              <w:rPr>
                <w:rFonts w:ascii="宋体" w:hAnsi="宋体"/>
                <w:color w:val="auto"/>
                <w:kern w:val="0"/>
                <w:highlight w:val="none"/>
              </w:rPr>
            </w:pPr>
            <w:r>
              <w:rPr>
                <w:rFonts w:ascii="宋体" w:hAnsi="宋体"/>
                <w:color w:val="auto"/>
                <w:kern w:val="0"/>
                <w:highlight w:val="none"/>
              </w:rPr>
              <w:t>评标基准价计算方法</w:t>
            </w:r>
          </w:p>
        </w:tc>
        <w:tc>
          <w:tcPr>
            <w:tcW w:w="1824" w:type="dxa"/>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投标总报价</w:t>
            </w:r>
          </w:p>
        </w:tc>
        <w:tc>
          <w:tcPr>
            <w:tcW w:w="4866" w:type="dxa"/>
          </w:tcPr>
          <w:p>
            <w:pPr>
              <w:snapToGrid w:val="0"/>
              <w:spacing w:line="400" w:lineRule="exact"/>
              <w:ind w:firstLine="420" w:firstLineChars="200"/>
              <w:jc w:val="left"/>
              <w:rPr>
                <w:rFonts w:hint="eastAsia" w:ascii="宋体" w:hAnsi="宋体"/>
                <w:color w:val="auto"/>
                <w:kern w:val="0"/>
                <w:highlight w:val="none"/>
              </w:rPr>
            </w:pPr>
            <w:r>
              <w:rPr>
                <w:rFonts w:hint="eastAsia" w:ascii="宋体" w:hAnsi="宋体"/>
                <w:color w:val="auto"/>
                <w:kern w:val="0"/>
                <w:highlight w:val="none"/>
              </w:rPr>
              <w:t>所有通过初步评审及本章第2.2.2（3）目评审合格的投标人的投标总报价中去掉六分之一（不能整除的按小数点前整数取整，不足六家报价则不去掉）的最低价和相同家数的最高价后的算术平均值乘以（1-本项目评标基准价下浮比例N），即为本项目的投标总报价的评标基准价。（评标基准价下浮比例N为1%～5%范围内百分数取整，具体值在招标文件中明确）</w:t>
            </w:r>
          </w:p>
          <w:p>
            <w:pPr>
              <w:snapToGrid w:val="0"/>
              <w:spacing w:line="400" w:lineRule="exact"/>
              <w:ind w:firstLine="420" w:firstLineChars="200"/>
              <w:jc w:val="left"/>
              <w:rPr>
                <w:rFonts w:hint="eastAsia" w:ascii="宋体" w:hAnsi="宋体"/>
                <w:color w:val="auto"/>
                <w:kern w:val="0"/>
                <w:highlight w:val="none"/>
              </w:rPr>
            </w:pPr>
            <w:r>
              <w:rPr>
                <w:rFonts w:hint="eastAsia" w:ascii="宋体" w:hAnsi="宋体"/>
                <w:color w:val="auto"/>
                <w:kern w:val="0"/>
                <w:highlight w:val="none"/>
              </w:rPr>
              <w:t>评标基准价计算的最终结果取小数点后两位，第三位四舍五入。</w:t>
            </w:r>
          </w:p>
          <w:p>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25" w:type="dxa"/>
            <w:gridSpan w:val="2"/>
            <w:vAlign w:val="center"/>
          </w:tcPr>
          <w:p>
            <w:pPr>
              <w:spacing w:line="400" w:lineRule="exact"/>
              <w:jc w:val="center"/>
              <w:rPr>
                <w:rFonts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4</w:t>
            </w:r>
            <w:r>
              <w:rPr>
                <w:rFonts w:ascii="宋体" w:hAnsi="宋体"/>
                <w:color w:val="auto"/>
                <w:kern w:val="0"/>
                <w:highlight w:val="none"/>
              </w:rPr>
              <w:t xml:space="preserve"> </w:t>
            </w:r>
          </w:p>
        </w:tc>
        <w:tc>
          <w:tcPr>
            <w:tcW w:w="3263" w:type="dxa"/>
            <w:gridSpan w:val="5"/>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偏差率</w:t>
            </w:r>
          </w:p>
        </w:tc>
        <w:tc>
          <w:tcPr>
            <w:tcW w:w="4866"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投标总报价的偏差率计算公式</w:t>
            </w:r>
          </w:p>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偏差率</w:t>
            </w:r>
            <w:r>
              <w:rPr>
                <w:rFonts w:ascii="宋体" w:hAnsi="宋体"/>
                <w:color w:val="auto"/>
                <w:kern w:val="0"/>
                <w:sz w:val="28"/>
                <w:szCs w:val="28"/>
                <w:highlight w:val="none"/>
              </w:rPr>
              <w:t>=</w:t>
            </w:r>
            <w:r>
              <w:rPr>
                <w:rFonts w:ascii="宋体" w:hAnsi="宋体"/>
                <w:color w:val="auto"/>
                <w:kern w:val="0"/>
                <w:highlight w:val="none"/>
              </w:rPr>
              <w:t>100％×（投标人报价一评标基准价）／评标基准价</w:t>
            </w:r>
          </w:p>
          <w:p>
            <w:pPr>
              <w:spacing w:line="400" w:lineRule="exact"/>
              <w:ind w:firstLine="407" w:firstLineChars="194"/>
              <w:rPr>
                <w:rFonts w:ascii="宋体" w:hAnsi="宋体"/>
                <w:color w:val="auto"/>
                <w:kern w:val="0"/>
                <w:highlight w:val="none"/>
              </w:rPr>
            </w:pPr>
            <w:r>
              <w:rPr>
                <w:rFonts w:ascii="宋体" w:hAnsi="宋体"/>
                <w:color w:val="auto"/>
                <w:kern w:val="0"/>
                <w:highlight w:val="none"/>
              </w:rPr>
              <w:t>偏差率</w:t>
            </w:r>
            <w:r>
              <w:rPr>
                <w:rFonts w:ascii="宋体" w:hAnsi="宋体"/>
                <w:color w:val="auto"/>
                <w:kern w:val="0"/>
                <w:szCs w:val="21"/>
                <w:highlight w:val="none"/>
              </w:rPr>
              <w:t>计算保留小数点后两位，小数点后第三位“四舍五入”。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pPr>
              <w:spacing w:line="400" w:lineRule="exact"/>
              <w:jc w:val="center"/>
              <w:rPr>
                <w:rFonts w:ascii="宋体" w:hAnsi="宋体"/>
                <w:color w:val="auto"/>
                <w:kern w:val="0"/>
                <w:highlight w:val="none"/>
              </w:rPr>
            </w:pPr>
            <w:r>
              <w:rPr>
                <w:rFonts w:ascii="宋体" w:hAnsi="宋体"/>
                <w:color w:val="auto"/>
                <w:highlight w:val="none"/>
              </w:rPr>
              <w:t>3</w:t>
            </w:r>
          </w:p>
        </w:tc>
        <w:tc>
          <w:tcPr>
            <w:tcW w:w="1276" w:type="dxa"/>
            <w:gridSpan w:val="3"/>
            <w:vAlign w:val="center"/>
          </w:tcPr>
          <w:p>
            <w:pPr>
              <w:spacing w:line="400" w:lineRule="exact"/>
              <w:jc w:val="center"/>
              <w:rPr>
                <w:rFonts w:ascii="宋体" w:hAnsi="宋体"/>
                <w:color w:val="auto"/>
                <w:kern w:val="0"/>
                <w:highlight w:val="none"/>
              </w:rPr>
            </w:pPr>
            <w:r>
              <w:rPr>
                <w:rFonts w:ascii="宋体" w:hAnsi="宋体"/>
                <w:color w:val="auto"/>
                <w:highlight w:val="none"/>
              </w:rPr>
              <w:t>评标程序</w:t>
            </w:r>
          </w:p>
        </w:tc>
        <w:tc>
          <w:tcPr>
            <w:tcW w:w="7527" w:type="dxa"/>
            <w:gridSpan w:val="4"/>
            <w:tcBorders>
              <w:bottom w:val="single" w:color="auto" w:sz="4" w:space="0"/>
            </w:tcBorders>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1.按本章评标办法第3.1款进行初步评审，未通过初步评审或评标委员会认定为无效的投标文件不再参与后续评审。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2.按本章评标办法前附表2.2.2（1）及3.2.1（1）项的规定对技术部分进行评审。</w:t>
            </w:r>
          </w:p>
          <w:p>
            <w:pPr>
              <w:spacing w:line="400" w:lineRule="exact"/>
              <w:ind w:firstLine="420" w:firstLineChars="200"/>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.按本章评标办法前附表第2.2.2（</w:t>
            </w:r>
            <w:r>
              <w:rPr>
                <w:rFonts w:ascii="宋体" w:hAnsi="宋体"/>
                <w:color w:val="auto"/>
                <w:szCs w:val="21"/>
                <w:highlight w:val="none"/>
              </w:rPr>
              <w:t>2</w:t>
            </w:r>
            <w:r>
              <w:rPr>
                <w:rFonts w:hint="eastAsia" w:ascii="宋体" w:hAnsi="宋体"/>
                <w:color w:val="auto"/>
                <w:szCs w:val="21"/>
                <w:highlight w:val="none"/>
              </w:rPr>
              <w:t>）目及第3.2.1（</w:t>
            </w:r>
            <w:r>
              <w:rPr>
                <w:rFonts w:ascii="宋体" w:hAnsi="宋体"/>
                <w:color w:val="auto"/>
                <w:szCs w:val="21"/>
                <w:highlight w:val="none"/>
              </w:rPr>
              <w:t>2</w:t>
            </w:r>
            <w:r>
              <w:rPr>
                <w:rFonts w:hint="eastAsia" w:ascii="宋体" w:hAnsi="宋体"/>
                <w:color w:val="auto"/>
                <w:szCs w:val="21"/>
                <w:highlight w:val="none"/>
              </w:rPr>
              <w:t>）目的规定对商务部分进行评审。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4.按本章评标办法前附表第2.2.2（</w:t>
            </w:r>
            <w:r>
              <w:rPr>
                <w:rFonts w:ascii="宋体" w:hAnsi="宋体"/>
                <w:color w:val="auto"/>
                <w:szCs w:val="21"/>
                <w:highlight w:val="none"/>
              </w:rPr>
              <w:t>3</w:t>
            </w:r>
            <w:r>
              <w:rPr>
                <w:rFonts w:hint="eastAsia" w:ascii="宋体" w:hAnsi="宋体"/>
                <w:color w:val="auto"/>
                <w:szCs w:val="21"/>
                <w:highlight w:val="none"/>
              </w:rPr>
              <w:t>）目的规定对投标函</w:t>
            </w:r>
            <w:r>
              <w:rPr>
                <w:rFonts w:ascii="宋体" w:hAnsi="宋体"/>
                <w:color w:val="auto"/>
                <w:szCs w:val="21"/>
                <w:highlight w:val="none"/>
              </w:rPr>
              <w:t>及</w:t>
            </w:r>
            <w:r>
              <w:rPr>
                <w:rFonts w:hint="eastAsia" w:ascii="宋体" w:hAnsi="宋体"/>
                <w:color w:val="auto"/>
                <w:szCs w:val="21"/>
                <w:highlight w:val="none"/>
                <w:lang w:eastAsia="zh-CN"/>
              </w:rPr>
              <w:t>报价部分</w:t>
            </w:r>
            <w:r>
              <w:rPr>
                <w:rFonts w:hint="eastAsia" w:ascii="宋体" w:hAnsi="宋体"/>
                <w:color w:val="auto"/>
                <w:szCs w:val="21"/>
                <w:highlight w:val="none"/>
              </w:rPr>
              <w:t>进行评审，经评审不合格的投标文件不再参与后续评审。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szCs w:val="21"/>
                <w:highlight w:val="none"/>
              </w:rPr>
              <w:t>经济、技术等指标仍然具有市场竞争力，能够满足招标文件要求的，评标委员会可以继续评标并确定中标候选人。</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6.经</w:t>
            </w:r>
            <w:r>
              <w:rPr>
                <w:rFonts w:hint="eastAsia" w:ascii="宋体" w:hAnsi="宋体"/>
                <w:color w:val="auto"/>
                <w:kern w:val="0"/>
                <w:szCs w:val="21"/>
                <w:highlight w:val="none"/>
              </w:rPr>
              <w:t>评审合格</w:t>
            </w:r>
            <w:r>
              <w:rPr>
                <w:rFonts w:hint="eastAsia" w:ascii="宋体" w:hAnsi="宋体"/>
                <w:color w:val="auto"/>
                <w:szCs w:val="21"/>
                <w:highlight w:val="none"/>
              </w:rPr>
              <w:t>的投标人按照本章第2.2.3项计算方法计算评标基准价，并按本附表第3.2.1（</w:t>
            </w:r>
            <w:r>
              <w:rPr>
                <w:rFonts w:ascii="宋体" w:hAnsi="宋体"/>
                <w:color w:val="auto"/>
                <w:szCs w:val="21"/>
                <w:highlight w:val="none"/>
              </w:rPr>
              <w:t>3</w:t>
            </w:r>
            <w:r>
              <w:rPr>
                <w:rFonts w:hint="eastAsia" w:ascii="宋体" w:hAnsi="宋体"/>
                <w:color w:val="auto"/>
                <w:szCs w:val="21"/>
                <w:highlight w:val="none"/>
              </w:rPr>
              <w:t>）目规定的评分方法对</w:t>
            </w:r>
            <w:r>
              <w:rPr>
                <w:rFonts w:hint="eastAsia" w:ascii="宋体" w:hAnsi="宋体"/>
                <w:color w:val="auto"/>
                <w:szCs w:val="21"/>
                <w:highlight w:val="none"/>
                <w:lang w:eastAsia="zh-CN"/>
              </w:rPr>
              <w:t>报价部分</w:t>
            </w:r>
            <w:r>
              <w:rPr>
                <w:rFonts w:hint="eastAsia" w:ascii="宋体" w:hAnsi="宋体"/>
                <w:color w:val="auto"/>
                <w:szCs w:val="21"/>
                <w:highlight w:val="none"/>
              </w:rPr>
              <w:t>进行评分。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7.对技术</w:t>
            </w:r>
            <w:r>
              <w:rPr>
                <w:rFonts w:hint="eastAsia" w:ascii="宋体" w:hAnsi="宋体"/>
                <w:color w:val="auto"/>
                <w:highlight w:val="none"/>
              </w:rPr>
              <w:t>部分</w:t>
            </w:r>
            <w:r>
              <w:rPr>
                <w:rFonts w:hint="eastAsia" w:ascii="宋体" w:hAnsi="宋体"/>
                <w:color w:val="auto"/>
                <w:szCs w:val="21"/>
                <w:highlight w:val="none"/>
              </w:rPr>
              <w:t>、商务部分及</w:t>
            </w:r>
            <w:r>
              <w:rPr>
                <w:rFonts w:hint="eastAsia" w:ascii="宋体" w:hAnsi="宋体"/>
                <w:color w:val="auto"/>
                <w:szCs w:val="21"/>
                <w:highlight w:val="none"/>
                <w:lang w:eastAsia="zh-CN"/>
              </w:rPr>
              <w:t>报价部分</w:t>
            </w:r>
            <w:r>
              <w:rPr>
                <w:rFonts w:hint="eastAsia" w:ascii="宋体" w:hAnsi="宋体"/>
                <w:color w:val="auto"/>
                <w:szCs w:val="21"/>
                <w:highlight w:val="none"/>
              </w:rPr>
              <w:t>得分进行汇总，确定得分由高至低前三名投标人为中标候选人。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restart"/>
            <w:vAlign w:val="center"/>
          </w:tcPr>
          <w:p>
            <w:pPr>
              <w:spacing w:line="400" w:lineRule="exact"/>
              <w:jc w:val="center"/>
              <w:rPr>
                <w:rFonts w:ascii="宋体" w:hAnsi="宋体"/>
                <w:color w:val="auto"/>
                <w:highlight w:val="none"/>
              </w:rPr>
            </w:pPr>
            <w:r>
              <w:rPr>
                <w:rFonts w:ascii="宋体" w:hAnsi="宋体"/>
                <w:color w:val="auto"/>
                <w:highlight w:val="none"/>
              </w:rPr>
              <w:t>3.2.1</w:t>
            </w:r>
          </w:p>
          <w:p>
            <w:pPr>
              <w:spacing w:line="400" w:lineRule="exact"/>
              <w:jc w:val="center"/>
              <w:rPr>
                <w:rFonts w:ascii="宋体" w:hAnsi="宋体"/>
                <w:color w:val="auto"/>
                <w:highlight w:val="none"/>
              </w:rPr>
            </w:pPr>
            <w:r>
              <w:rPr>
                <w:rFonts w:ascii="宋体" w:hAnsi="宋体"/>
                <w:color w:val="auto"/>
                <w:highlight w:val="none"/>
              </w:rPr>
              <w:t>（</w:t>
            </w:r>
            <w:r>
              <w:rPr>
                <w:rFonts w:hint="eastAsia" w:ascii="宋体" w:hAnsi="宋体"/>
                <w:color w:val="auto"/>
                <w:highlight w:val="none"/>
              </w:rPr>
              <w:t>1</w:t>
            </w:r>
            <w:r>
              <w:rPr>
                <w:rFonts w:ascii="宋体" w:hAnsi="宋体"/>
                <w:color w:val="auto"/>
                <w:highlight w:val="none"/>
              </w:rPr>
              <w:t>）</w:t>
            </w:r>
          </w:p>
        </w:tc>
        <w:tc>
          <w:tcPr>
            <w:tcW w:w="1276" w:type="dxa"/>
            <w:gridSpan w:val="3"/>
            <w:vMerge w:val="restart"/>
            <w:vAlign w:val="center"/>
          </w:tcPr>
          <w:p>
            <w:pPr>
              <w:spacing w:line="400" w:lineRule="exact"/>
              <w:jc w:val="center"/>
              <w:rPr>
                <w:rFonts w:ascii="宋体" w:hAnsi="宋体"/>
                <w:color w:val="auto"/>
                <w:highlight w:val="none"/>
              </w:rPr>
            </w:pPr>
            <w:r>
              <w:rPr>
                <w:rFonts w:hint="eastAsia" w:ascii="宋体" w:hAnsi="宋体"/>
                <w:color w:val="auto"/>
                <w:highlight w:val="none"/>
              </w:rPr>
              <w:t>技术部分</w:t>
            </w:r>
            <w:r>
              <w:rPr>
                <w:rFonts w:ascii="宋体" w:hAnsi="宋体"/>
                <w:color w:val="auto"/>
                <w:kern w:val="0"/>
                <w:highlight w:val="none"/>
              </w:rPr>
              <w:t>得分</w:t>
            </w:r>
            <w:r>
              <w:rPr>
                <w:rFonts w:ascii="宋体" w:hAnsi="宋体"/>
                <w:color w:val="auto"/>
                <w:spacing w:val="-4"/>
                <w:highlight w:val="none"/>
              </w:rPr>
              <w:t>（</w:t>
            </w:r>
            <w:r>
              <w:rPr>
                <w:rFonts w:hint="eastAsia" w:ascii="宋体" w:hAnsi="宋体"/>
                <w:color w:val="auto"/>
                <w:spacing w:val="-4"/>
                <w:highlight w:val="none"/>
              </w:rPr>
              <w:t>A）</w:t>
            </w:r>
          </w:p>
        </w:tc>
        <w:tc>
          <w:tcPr>
            <w:tcW w:w="575" w:type="dxa"/>
            <w:vMerge w:val="restart"/>
            <w:vAlign w:val="center"/>
          </w:tcPr>
          <w:p>
            <w:pPr>
              <w:spacing w:line="400" w:lineRule="exact"/>
              <w:jc w:val="center"/>
              <w:rPr>
                <w:rFonts w:ascii="宋体" w:hAnsi="宋体"/>
                <w:color w:val="auto"/>
                <w:highlight w:val="none"/>
              </w:rPr>
            </w:pPr>
            <w:r>
              <w:rPr>
                <w:rFonts w:hint="eastAsia" w:ascii="宋体" w:hAnsi="宋体"/>
                <w:color w:val="auto"/>
                <w:highlight w:val="none"/>
              </w:rPr>
              <w:t>技术方案</w:t>
            </w:r>
          </w:p>
        </w:tc>
        <w:tc>
          <w:tcPr>
            <w:tcW w:w="2086" w:type="dxa"/>
            <w:gridSpan w:val="2"/>
            <w:tcBorders>
              <w:bottom w:val="single" w:color="auto" w:sz="4" w:space="0"/>
            </w:tcBorders>
            <w:vAlign w:val="center"/>
          </w:tcPr>
          <w:p>
            <w:pPr>
              <w:spacing w:line="400" w:lineRule="exact"/>
              <w:jc w:val="left"/>
              <w:rPr>
                <w:rFonts w:ascii="宋体" w:hAnsi="宋体"/>
                <w:color w:val="auto"/>
                <w:highlight w:val="none"/>
              </w:rPr>
            </w:pPr>
            <w:r>
              <w:rPr>
                <w:rFonts w:hint="eastAsia" w:ascii="宋体" w:hAnsi="宋体"/>
                <w:color w:val="auto"/>
                <w:kern w:val="0"/>
                <w:highlight w:val="none"/>
              </w:rPr>
              <w:t>□技术方案部分形式要求</w:t>
            </w:r>
          </w:p>
        </w:tc>
        <w:tc>
          <w:tcPr>
            <w:tcW w:w="4866" w:type="dxa"/>
            <w:tcBorders>
              <w:top w:val="single" w:color="auto" w:sz="4" w:space="0"/>
              <w:bottom w:val="single" w:color="auto" w:sz="4" w:space="0"/>
            </w:tcBorders>
            <w:vAlign w:val="center"/>
          </w:tcPr>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s="宋体"/>
                <w:color w:val="auto"/>
                <w:kern w:val="0"/>
                <w:highlight w:val="none"/>
              </w:rPr>
              <w:t>不符合第二章“投标人须知”第3.7.5项（4）技术部分规定的，技术部分按0分处理。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center"/>
          </w:tcPr>
          <w:p>
            <w:pPr>
              <w:spacing w:line="400" w:lineRule="exact"/>
              <w:jc w:val="center"/>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内容完整性和编制水平</w:t>
            </w:r>
          </w:p>
        </w:tc>
        <w:tc>
          <w:tcPr>
            <w:tcW w:w="4866" w:type="dxa"/>
            <w:vMerge w:val="restart"/>
            <w:tcBorders>
              <w:top w:val="single" w:color="auto" w:sz="4" w:space="0"/>
            </w:tcBorders>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评标委员会按2.2.</w:t>
            </w:r>
            <w:r>
              <w:rPr>
                <w:rFonts w:hint="eastAsia" w:ascii="宋体" w:hAnsi="宋体"/>
                <w:color w:val="auto"/>
                <w:szCs w:val="21"/>
                <w:highlight w:val="none"/>
              </w:rPr>
              <w:t>2</w:t>
            </w: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）项各评审因素设定的分值评分。</w:t>
            </w:r>
          </w:p>
          <w:p>
            <w:pPr>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评标委员会成员为5人及以上时，所有评委评分中去掉一个最高和一个最低分，余下评委评分取算术平均值为该投标人技术</w:t>
            </w:r>
            <w:r>
              <w:rPr>
                <w:rFonts w:hint="eastAsia" w:ascii="宋体" w:hAnsi="宋体"/>
                <w:snapToGrid w:val="0"/>
                <w:color w:val="auto"/>
                <w:kern w:val="0"/>
                <w:szCs w:val="21"/>
                <w:highlight w:val="none"/>
                <w:lang w:val="en-US" w:eastAsia="zh-CN"/>
              </w:rPr>
              <w:t>方案</w:t>
            </w:r>
            <w:r>
              <w:rPr>
                <w:rFonts w:hint="eastAsia" w:ascii="宋体" w:hAnsi="宋体"/>
                <w:snapToGrid w:val="0"/>
                <w:color w:val="auto"/>
                <w:kern w:val="0"/>
                <w:szCs w:val="21"/>
                <w:highlight w:val="none"/>
              </w:rPr>
              <w:t>得分。</w:t>
            </w:r>
          </w:p>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技术</w:t>
            </w:r>
            <w:r>
              <w:rPr>
                <w:rFonts w:hint="eastAsia" w:ascii="宋体" w:hAnsi="宋体"/>
                <w:color w:val="auto"/>
                <w:kern w:val="0"/>
                <w:szCs w:val="21"/>
                <w:highlight w:val="none"/>
                <w:lang w:val="en-US" w:eastAsia="zh-CN"/>
              </w:rPr>
              <w:t>方案得</w:t>
            </w:r>
            <w:r>
              <w:rPr>
                <w:rFonts w:hint="eastAsia" w:ascii="宋体" w:hAnsi="宋体"/>
                <w:color w:val="auto"/>
                <w:kern w:val="0"/>
                <w:szCs w:val="21"/>
                <w:highlight w:val="none"/>
              </w:rPr>
              <w:t>分的最终结果</w:t>
            </w:r>
            <w:r>
              <w:rPr>
                <w:rFonts w:ascii="宋体" w:hAnsi="宋体"/>
                <w:color w:val="auto"/>
                <w:kern w:val="0"/>
                <w:szCs w:val="21"/>
                <w:highlight w:val="none"/>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施工方案与技术措施</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质量管理体系与措施</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安全管理体系与措施</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环境保护管理体系措施</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工程进度计划与措施</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资源配备计划与先进性</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hint="eastAsia" w:ascii="宋体" w:hAnsi="宋体" w:cs="宋体"/>
                <w:color w:val="auto"/>
                <w:kern w:val="0"/>
                <w:highlight w:val="none"/>
              </w:rPr>
              <w:t>□危大工程清单安全管理措施</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top"/>
          </w:tcPr>
          <w:p>
            <w:pPr>
              <w:spacing w:line="400" w:lineRule="exact"/>
              <w:jc w:val="left"/>
              <w:rPr>
                <w:rFonts w:hint="eastAsia" w:ascii="宋体" w:hAnsi="宋体" w:eastAsia="宋体" w:cs="宋体"/>
                <w:color w:val="auto"/>
                <w:kern w:val="0"/>
                <w:sz w:val="21"/>
                <w:szCs w:val="24"/>
                <w:highlight w:val="none"/>
                <w:lang w:val="en-US" w:eastAsia="zh-CN" w:bidi="ar-SA"/>
              </w:rPr>
            </w:pPr>
            <w:r>
              <w:rPr>
                <w:rFonts w:hint="eastAsia" w:ascii="宋体" w:hAnsi="宋体" w:cs="宋体"/>
                <w:color w:val="auto"/>
                <w:kern w:val="0"/>
                <w:highlight w:val="none"/>
              </w:rPr>
              <w:t>□BIM、智慧工地建设管理方案及措施</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vMerge w:val="continue"/>
            <w:vAlign w:val="center"/>
          </w:tcPr>
          <w:p>
            <w:pPr>
              <w:spacing w:line="400" w:lineRule="exact"/>
              <w:jc w:val="center"/>
              <w:rPr>
                <w:rFonts w:ascii="宋体" w:hAnsi="宋体"/>
                <w:color w:val="auto"/>
                <w:highlight w:val="none"/>
              </w:rPr>
            </w:pPr>
          </w:p>
        </w:tc>
        <w:tc>
          <w:tcPr>
            <w:tcW w:w="1276" w:type="dxa"/>
            <w:gridSpan w:val="3"/>
            <w:vMerge w:val="continue"/>
            <w:vAlign w:val="center"/>
          </w:tcPr>
          <w:p>
            <w:pPr>
              <w:spacing w:line="400" w:lineRule="exact"/>
              <w:jc w:val="center"/>
              <w:rPr>
                <w:rFonts w:hint="eastAsia" w:ascii="宋体" w:hAnsi="宋体"/>
                <w:color w:val="auto"/>
                <w:highlight w:val="none"/>
              </w:rPr>
            </w:pPr>
          </w:p>
        </w:tc>
        <w:tc>
          <w:tcPr>
            <w:tcW w:w="575" w:type="dxa"/>
            <w:vMerge w:val="continue"/>
            <w:vAlign w:val="top"/>
          </w:tcPr>
          <w:p>
            <w:pPr>
              <w:spacing w:line="400" w:lineRule="exact"/>
              <w:jc w:val="left"/>
              <w:rPr>
                <w:rFonts w:hint="eastAsia" w:ascii="宋体" w:hAnsi="宋体"/>
                <w:color w:val="auto"/>
                <w:highlight w:val="none"/>
              </w:rPr>
            </w:pPr>
          </w:p>
        </w:tc>
        <w:tc>
          <w:tcPr>
            <w:tcW w:w="2086" w:type="dxa"/>
            <w:gridSpan w:val="2"/>
            <w:tcBorders>
              <w:bottom w:val="single" w:color="auto" w:sz="4" w:space="0"/>
            </w:tcBorders>
            <w:vAlign w:val="top"/>
          </w:tcPr>
          <w:p>
            <w:pPr>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4866" w:type="dxa"/>
            <w:vMerge w:val="continue"/>
            <w:vAlign w:val="center"/>
          </w:tcPr>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51" w:type="dxa"/>
            <w:vAlign w:val="center"/>
          </w:tcPr>
          <w:p>
            <w:pPr>
              <w:spacing w:line="400" w:lineRule="exact"/>
              <w:jc w:val="center"/>
              <w:rPr>
                <w:rFonts w:ascii="宋体" w:hAnsi="宋体"/>
                <w:color w:val="auto"/>
                <w:highlight w:val="none"/>
              </w:rPr>
            </w:pPr>
            <w:r>
              <w:rPr>
                <w:rFonts w:hint="eastAsia" w:ascii="宋体" w:hAnsi="宋体"/>
                <w:color w:val="auto"/>
                <w:highlight w:val="none"/>
              </w:rPr>
              <w:t>3.2.1</w:t>
            </w:r>
          </w:p>
          <w:p>
            <w:pPr>
              <w:spacing w:line="400" w:lineRule="exact"/>
              <w:jc w:val="center"/>
              <w:rPr>
                <w:rFonts w:ascii="宋体" w:hAnsi="宋体"/>
                <w:color w:val="auto"/>
                <w:highlight w:val="none"/>
              </w:rPr>
            </w:pPr>
            <w:r>
              <w:rPr>
                <w:rFonts w:hint="eastAsia" w:ascii="宋体" w:hAnsi="宋体"/>
                <w:color w:val="auto"/>
                <w:highlight w:val="none"/>
              </w:rPr>
              <w:t>（2）</w:t>
            </w:r>
          </w:p>
        </w:tc>
        <w:tc>
          <w:tcPr>
            <w:tcW w:w="1276" w:type="dxa"/>
            <w:gridSpan w:val="3"/>
            <w:vAlign w:val="center"/>
          </w:tcPr>
          <w:p>
            <w:pPr>
              <w:spacing w:line="400" w:lineRule="exact"/>
              <w:jc w:val="center"/>
              <w:rPr>
                <w:rFonts w:ascii="宋体" w:hAnsi="宋体"/>
                <w:color w:val="auto"/>
                <w:highlight w:val="none"/>
              </w:rPr>
            </w:pPr>
            <w:r>
              <w:rPr>
                <w:rFonts w:hint="eastAsia" w:ascii="宋体" w:hAnsi="宋体"/>
                <w:color w:val="auto"/>
                <w:highlight w:val="none"/>
              </w:rPr>
              <w:t>商务部分得分（B）</w:t>
            </w:r>
          </w:p>
        </w:tc>
        <w:tc>
          <w:tcPr>
            <w:tcW w:w="2661" w:type="dxa"/>
            <w:gridSpan w:val="3"/>
            <w:tcBorders>
              <w:top w:val="single" w:color="auto" w:sz="4" w:space="0"/>
            </w:tcBorders>
            <w:vAlign w:val="center"/>
          </w:tcPr>
          <w:p>
            <w:pPr>
              <w:spacing w:line="400" w:lineRule="exact"/>
              <w:jc w:val="center"/>
              <w:rPr>
                <w:rFonts w:hint="eastAsia" w:ascii="宋体" w:hAnsi="宋体"/>
                <w:color w:val="auto"/>
                <w:highlight w:val="none"/>
              </w:rPr>
            </w:pPr>
            <w:r>
              <w:rPr>
                <w:rFonts w:hint="eastAsia" w:ascii="宋体" w:hAnsi="宋体"/>
                <w:color w:val="auto"/>
                <w:highlight w:val="none"/>
              </w:rPr>
              <w:t>评标标准详见</w:t>
            </w:r>
          </w:p>
          <w:p>
            <w:pPr>
              <w:spacing w:line="400" w:lineRule="exact"/>
              <w:jc w:val="center"/>
              <w:rPr>
                <w:rFonts w:ascii="宋体" w:hAnsi="宋体"/>
                <w:color w:val="auto"/>
                <w:highlight w:val="none"/>
              </w:rPr>
            </w:pPr>
            <w:r>
              <w:rPr>
                <w:rFonts w:hint="eastAsia" w:ascii="宋体" w:hAnsi="宋体"/>
                <w:color w:val="auto"/>
                <w:highlight w:val="none"/>
              </w:rPr>
              <w:t>2.2.2（2）</w:t>
            </w:r>
          </w:p>
        </w:tc>
        <w:tc>
          <w:tcPr>
            <w:tcW w:w="4866" w:type="dxa"/>
            <w:vAlign w:val="center"/>
          </w:tcPr>
          <w:p>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rPr>
              <w:t>商务</w:t>
            </w:r>
            <w:r>
              <w:rPr>
                <w:rFonts w:ascii="宋体" w:hAnsi="宋体"/>
                <w:color w:val="auto"/>
                <w:szCs w:val="21"/>
                <w:highlight w:val="none"/>
              </w:rPr>
              <w:t>部分</w:t>
            </w:r>
            <w:r>
              <w:rPr>
                <w:rFonts w:hint="eastAsia" w:ascii="宋体" w:hAnsi="宋体"/>
                <w:color w:val="auto"/>
                <w:szCs w:val="21"/>
                <w:highlight w:val="none"/>
              </w:rPr>
              <w:t>评分为客观评分，</w:t>
            </w:r>
            <w:r>
              <w:rPr>
                <w:rFonts w:ascii="宋体" w:hAnsi="宋体"/>
                <w:color w:val="auto"/>
                <w:szCs w:val="21"/>
                <w:highlight w:val="none"/>
              </w:rPr>
              <w:t>评标委员会按第2.2.</w:t>
            </w:r>
            <w:r>
              <w:rPr>
                <w:rFonts w:hint="eastAsia" w:ascii="宋体" w:hAnsi="宋体"/>
                <w:color w:val="auto"/>
                <w:szCs w:val="21"/>
                <w:highlight w:val="none"/>
              </w:rPr>
              <w:t>2（2）项</w:t>
            </w:r>
            <w:r>
              <w:rPr>
                <w:rFonts w:ascii="宋体" w:hAnsi="宋体"/>
                <w:color w:val="auto"/>
                <w:szCs w:val="21"/>
                <w:highlight w:val="none"/>
              </w:rPr>
              <w:t>各评审因素设定的分值</w:t>
            </w:r>
            <w:r>
              <w:rPr>
                <w:rFonts w:hint="eastAsia" w:ascii="宋体" w:hAnsi="宋体"/>
                <w:color w:val="auto"/>
                <w:szCs w:val="21"/>
                <w:highlight w:val="none"/>
              </w:rPr>
              <w:t>统一进行</w:t>
            </w:r>
            <w:r>
              <w:rPr>
                <w:rFonts w:ascii="宋体" w:hAnsi="宋体"/>
                <w:color w:val="auto"/>
                <w:szCs w:val="21"/>
                <w:highlight w:val="none"/>
              </w:rPr>
              <w:t>评分。</w:t>
            </w:r>
            <w:r>
              <w:rPr>
                <w:rFonts w:hint="eastAsia" w:ascii="宋体" w:hAnsi="宋体"/>
                <w:color w:val="auto"/>
                <w:kern w:val="0"/>
                <w:szCs w:val="21"/>
                <w:highlight w:val="none"/>
              </w:rPr>
              <w:t>商务评分的最终结果</w:t>
            </w:r>
            <w:r>
              <w:rPr>
                <w:rFonts w:ascii="宋体" w:hAnsi="宋体"/>
                <w:color w:val="auto"/>
                <w:kern w:val="0"/>
                <w:szCs w:val="21"/>
                <w:highlight w:val="none"/>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51" w:type="dxa"/>
            <w:vAlign w:val="center"/>
          </w:tcPr>
          <w:p>
            <w:pPr>
              <w:spacing w:line="400" w:lineRule="exact"/>
              <w:jc w:val="center"/>
              <w:rPr>
                <w:rFonts w:ascii="宋体" w:hAnsi="宋体"/>
                <w:color w:val="auto"/>
                <w:highlight w:val="none"/>
              </w:rPr>
            </w:pPr>
            <w:r>
              <w:rPr>
                <w:rFonts w:ascii="宋体" w:hAnsi="宋体"/>
                <w:color w:val="auto"/>
                <w:highlight w:val="none"/>
              </w:rPr>
              <w:t>3.2.1（</w:t>
            </w:r>
            <w:r>
              <w:rPr>
                <w:rFonts w:hint="eastAsia" w:ascii="宋体" w:hAnsi="宋体"/>
                <w:color w:val="auto"/>
                <w:highlight w:val="none"/>
              </w:rPr>
              <w:t>3</w:t>
            </w:r>
            <w:r>
              <w:rPr>
                <w:rFonts w:ascii="宋体" w:hAnsi="宋体"/>
                <w:color w:val="auto"/>
                <w:highlight w:val="none"/>
              </w:rPr>
              <w:t>）</w:t>
            </w:r>
          </w:p>
        </w:tc>
        <w:tc>
          <w:tcPr>
            <w:tcW w:w="1276" w:type="dxa"/>
            <w:gridSpan w:val="3"/>
            <w:vAlign w:val="center"/>
          </w:tcPr>
          <w:p>
            <w:pPr>
              <w:spacing w:line="400" w:lineRule="exact"/>
              <w:jc w:val="center"/>
              <w:rPr>
                <w:rFonts w:ascii="宋体" w:hAnsi="宋体"/>
                <w:color w:val="auto"/>
                <w:highlight w:val="none"/>
              </w:rPr>
            </w:pPr>
            <w:r>
              <w:rPr>
                <w:rFonts w:hint="eastAsia" w:ascii="宋体" w:hAnsi="宋体"/>
                <w:color w:val="auto"/>
                <w:highlight w:val="none"/>
                <w:lang w:eastAsia="zh-CN"/>
              </w:rPr>
              <w:t>报价部分</w:t>
            </w:r>
            <w:r>
              <w:rPr>
                <w:rFonts w:ascii="宋体" w:hAnsi="宋体"/>
                <w:color w:val="auto"/>
                <w:kern w:val="0"/>
                <w:highlight w:val="none"/>
              </w:rPr>
              <w:t>得分</w:t>
            </w:r>
            <w:r>
              <w:rPr>
                <w:rFonts w:ascii="宋体" w:hAnsi="宋体"/>
                <w:color w:val="auto"/>
                <w:spacing w:val="-8"/>
                <w:highlight w:val="none"/>
              </w:rPr>
              <w:t>（</w:t>
            </w:r>
            <w:r>
              <w:rPr>
                <w:rFonts w:hint="eastAsia" w:ascii="宋体" w:hAnsi="宋体"/>
                <w:color w:val="auto"/>
                <w:spacing w:val="-8"/>
                <w:highlight w:val="none"/>
              </w:rPr>
              <w:t>C</w:t>
            </w:r>
            <w:r>
              <w:rPr>
                <w:rFonts w:ascii="宋体" w:hAnsi="宋体"/>
                <w:color w:val="auto"/>
                <w:spacing w:val="-8"/>
                <w:highlight w:val="none"/>
              </w:rPr>
              <w:t>）</w:t>
            </w:r>
          </w:p>
        </w:tc>
        <w:tc>
          <w:tcPr>
            <w:tcW w:w="2661" w:type="dxa"/>
            <w:gridSpan w:val="3"/>
            <w:tcBorders>
              <w:top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投标总报价</w:t>
            </w:r>
          </w:p>
        </w:tc>
        <w:tc>
          <w:tcPr>
            <w:tcW w:w="4866"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所有通过初步评审及本章第2.2.2（3）目评审</w:t>
            </w:r>
            <w:r>
              <w:rPr>
                <w:rFonts w:ascii="宋体" w:hAnsi="宋体"/>
                <w:color w:val="auto"/>
                <w:kern w:val="0"/>
                <w:szCs w:val="21"/>
                <w:highlight w:val="none"/>
              </w:rPr>
              <w:t>合格的投标人</w:t>
            </w:r>
            <w:r>
              <w:rPr>
                <w:rFonts w:hint="eastAsia" w:ascii="宋体" w:hAnsi="宋体"/>
                <w:color w:val="auto"/>
                <w:kern w:val="0"/>
                <w:szCs w:val="21"/>
                <w:highlight w:val="none"/>
              </w:rPr>
              <w:t>的投标总报价，得本附表2.2.1规定分值的满分</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分。</w:t>
            </w:r>
            <w:r>
              <w:rPr>
                <w:rFonts w:ascii="宋体" w:hAnsi="宋体"/>
                <w:color w:val="auto"/>
                <w:szCs w:val="21"/>
                <w:highlight w:val="none"/>
              </w:rPr>
              <w:t>在此基础上，投标总报价与评标基准价相比，每增加1%扣</w:t>
            </w:r>
            <w:r>
              <w:rPr>
                <w:rFonts w:ascii="宋体" w:hAnsi="宋体"/>
                <w:color w:val="auto"/>
                <w:szCs w:val="21"/>
                <w:highlight w:val="none"/>
                <w:u w:val="single"/>
              </w:rPr>
              <w:t>　</w:t>
            </w:r>
            <w:r>
              <w:rPr>
                <w:rFonts w:hint="eastAsia" w:ascii="宋体" w:hAnsi="宋体"/>
                <w:color w:val="auto"/>
                <w:szCs w:val="21"/>
                <w:highlight w:val="none"/>
                <w:u w:val="single"/>
              </w:rPr>
              <w:t xml:space="preserve">   </w:t>
            </w:r>
            <w:r>
              <w:rPr>
                <w:rFonts w:ascii="宋体" w:hAnsi="宋体"/>
                <w:color w:val="auto"/>
                <w:szCs w:val="21"/>
                <w:highlight w:val="none"/>
                <w:u w:val="single"/>
              </w:rPr>
              <w:t>　</w:t>
            </w:r>
            <w:r>
              <w:rPr>
                <w:rFonts w:hint="eastAsia" w:ascii="宋体" w:hAnsi="宋体"/>
                <w:color w:val="auto"/>
                <w:szCs w:val="21"/>
                <w:highlight w:val="none"/>
              </w:rPr>
              <w:t>（1～2）</w:t>
            </w:r>
            <w:r>
              <w:rPr>
                <w:rFonts w:ascii="宋体" w:hAnsi="宋体"/>
                <w:color w:val="auto"/>
                <w:szCs w:val="21"/>
                <w:highlight w:val="none"/>
              </w:rPr>
              <w:t>分，每减少1%扣</w:t>
            </w:r>
            <w:r>
              <w:rPr>
                <w:rFonts w:ascii="宋体" w:hAnsi="宋体"/>
                <w:color w:val="auto"/>
                <w:szCs w:val="21"/>
                <w:highlight w:val="none"/>
                <w:u w:val="single"/>
              </w:rPr>
              <w:t>　</w:t>
            </w:r>
            <w:r>
              <w:rPr>
                <w:rFonts w:hint="eastAsia" w:ascii="宋体" w:hAnsi="宋体"/>
                <w:color w:val="auto"/>
                <w:szCs w:val="21"/>
                <w:highlight w:val="none"/>
                <w:u w:val="single"/>
              </w:rPr>
              <w:t xml:space="preserve">  </w:t>
            </w:r>
            <w:r>
              <w:rPr>
                <w:rFonts w:ascii="宋体" w:hAnsi="宋体"/>
                <w:color w:val="auto"/>
                <w:szCs w:val="21"/>
                <w:highlight w:val="none"/>
                <w:u w:val="single"/>
              </w:rPr>
              <w:t>　</w:t>
            </w:r>
            <w:r>
              <w:rPr>
                <w:rFonts w:hint="eastAsia" w:ascii="宋体" w:hAnsi="宋体"/>
                <w:color w:val="auto"/>
                <w:szCs w:val="21"/>
                <w:highlight w:val="none"/>
              </w:rPr>
              <w:t>（0.5～1）</w:t>
            </w:r>
            <w:r>
              <w:rPr>
                <w:rFonts w:ascii="宋体" w:hAnsi="宋体"/>
                <w:color w:val="auto"/>
                <w:szCs w:val="21"/>
                <w:highlight w:val="none"/>
              </w:rPr>
              <w:t>分，扣完为止。</w:t>
            </w:r>
          </w:p>
          <w:p>
            <w:pPr>
              <w:spacing w:line="400" w:lineRule="exact"/>
              <w:ind w:firstLine="420" w:firstLineChars="200"/>
              <w:rPr>
                <w:rFonts w:ascii="宋体" w:hAnsi="宋体"/>
                <w:color w:val="auto"/>
                <w:szCs w:val="21"/>
                <w:highlight w:val="none"/>
              </w:rPr>
            </w:pPr>
            <w:r>
              <w:rPr>
                <w:rFonts w:ascii="宋体" w:hAnsi="宋体"/>
                <w:color w:val="auto"/>
                <w:szCs w:val="21"/>
                <w:highlight w:val="none"/>
              </w:rPr>
              <w:t>按插入法计算得分。</w:t>
            </w:r>
          </w:p>
          <w:p>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投标总报价得分最终结果取小数点后两位，第三位四舍五入。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2127" w:type="dxa"/>
            <w:gridSpan w:val="4"/>
            <w:vAlign w:val="center"/>
          </w:tcPr>
          <w:p>
            <w:pPr>
              <w:spacing w:line="400" w:lineRule="exact"/>
              <w:ind w:firstLine="18" w:firstLineChars="9"/>
              <w:jc w:val="center"/>
              <w:rPr>
                <w:rFonts w:ascii="宋体" w:hAnsi="宋体"/>
                <w:color w:val="auto"/>
                <w:szCs w:val="21"/>
                <w:highlight w:val="none"/>
              </w:rPr>
            </w:pPr>
            <w:r>
              <w:rPr>
                <w:rFonts w:ascii="宋体" w:hAnsi="宋体"/>
                <w:color w:val="auto"/>
                <w:szCs w:val="21"/>
                <w:highlight w:val="none"/>
              </w:rPr>
              <w:t>3.2.3</w:t>
            </w:r>
          </w:p>
        </w:tc>
        <w:tc>
          <w:tcPr>
            <w:tcW w:w="2661" w:type="dxa"/>
            <w:gridSpan w:val="3"/>
            <w:vAlign w:val="center"/>
          </w:tcPr>
          <w:p>
            <w:pPr>
              <w:spacing w:line="400" w:lineRule="exact"/>
              <w:ind w:firstLine="18" w:firstLineChars="9"/>
              <w:jc w:val="center"/>
              <w:rPr>
                <w:rFonts w:ascii="宋体" w:hAnsi="宋体"/>
                <w:color w:val="auto"/>
                <w:szCs w:val="21"/>
                <w:highlight w:val="none"/>
              </w:rPr>
            </w:pPr>
            <w:r>
              <w:rPr>
                <w:rFonts w:ascii="宋体" w:hAnsi="宋体"/>
                <w:color w:val="auto"/>
                <w:szCs w:val="21"/>
                <w:highlight w:val="none"/>
              </w:rPr>
              <w:t>投标人得分</w:t>
            </w:r>
          </w:p>
        </w:tc>
        <w:tc>
          <w:tcPr>
            <w:tcW w:w="4866"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投标人得分=A+B</w:t>
            </w:r>
            <w:r>
              <w:rPr>
                <w:rFonts w:hint="eastAsia" w:ascii="宋体" w:hAnsi="宋体"/>
                <w:color w:val="auto"/>
                <w:szCs w:val="21"/>
                <w:highlight w:val="none"/>
              </w:rPr>
              <w:t>+C</w:t>
            </w:r>
          </w:p>
        </w:tc>
      </w:tr>
    </w:tbl>
    <w:p>
      <w:pPr>
        <w:autoSpaceDE w:val="0"/>
        <w:autoSpaceDN w:val="0"/>
        <w:adjustRightInd w:val="0"/>
        <w:snapToGrid w:val="0"/>
        <w:spacing w:line="360" w:lineRule="auto"/>
        <w:rPr>
          <w:rFonts w:ascii="宋体" w:hAnsi="宋体"/>
          <w:color w:val="auto"/>
          <w:kern w:val="0"/>
          <w:szCs w:val="21"/>
          <w:highlight w:val="none"/>
        </w:rPr>
      </w:pPr>
    </w:p>
    <w:p>
      <w:pPr>
        <w:keepNext/>
        <w:keepLines/>
        <w:spacing w:line="360" w:lineRule="auto"/>
        <w:outlineLvl w:val="1"/>
        <w:rPr>
          <w:rFonts w:ascii="宋体" w:hAnsi="宋体"/>
          <w:bCs/>
          <w:snapToGrid w:val="0"/>
          <w:color w:val="auto"/>
          <w:sz w:val="32"/>
          <w:szCs w:val="32"/>
          <w:highlight w:val="none"/>
        </w:rPr>
      </w:pPr>
      <w:r>
        <w:rPr>
          <w:rFonts w:ascii="宋体" w:hAnsi="宋体"/>
          <w:bCs/>
          <w:snapToGrid w:val="0"/>
          <w:color w:val="auto"/>
          <w:sz w:val="32"/>
          <w:szCs w:val="32"/>
          <w:highlight w:val="none"/>
        </w:rPr>
        <w:br w:type="page"/>
      </w:r>
      <w:bookmarkEnd w:id="1025"/>
      <w:bookmarkStart w:id="1026" w:name="_Toc32665"/>
      <w:bookmarkStart w:id="1027" w:name="_Toc2680"/>
      <w:bookmarkStart w:id="1028" w:name="_Toc5540"/>
      <w:bookmarkStart w:id="1029" w:name="_Toc59810367"/>
      <w:bookmarkStart w:id="1030" w:name="_Toc26718"/>
      <w:bookmarkStart w:id="1031" w:name="_Toc4994"/>
      <w:bookmarkStart w:id="1032" w:name="_Toc8949"/>
      <w:r>
        <w:rPr>
          <w:rFonts w:ascii="宋体" w:hAnsi="宋体"/>
          <w:bCs/>
          <w:snapToGrid w:val="0"/>
          <w:color w:val="auto"/>
          <w:sz w:val="32"/>
          <w:szCs w:val="32"/>
          <w:highlight w:val="none"/>
        </w:rPr>
        <w:t>1.  评标方法</w:t>
      </w:r>
      <w:bookmarkEnd w:id="1026"/>
      <w:bookmarkEnd w:id="1027"/>
      <w:bookmarkEnd w:id="1028"/>
      <w:bookmarkEnd w:id="1029"/>
      <w:bookmarkEnd w:id="1030"/>
      <w:bookmarkEnd w:id="1031"/>
      <w:bookmarkEnd w:id="1032"/>
    </w:p>
    <w:p>
      <w:pPr>
        <w:autoSpaceDE w:val="0"/>
        <w:autoSpaceDN w:val="0"/>
        <w:adjustRightInd w:val="0"/>
        <w:snapToGrid w:val="0"/>
        <w:spacing w:line="360" w:lineRule="auto"/>
        <w:ind w:firstLine="420"/>
        <w:rPr>
          <w:snapToGrid w:val="0"/>
          <w:color w:val="auto"/>
          <w:highlight w:val="none"/>
        </w:rPr>
      </w:pPr>
      <w:r>
        <w:rPr>
          <w:rFonts w:ascii="宋体" w:hAnsi="宋体"/>
          <w:color w:val="auto"/>
          <w:kern w:val="0"/>
          <w:szCs w:val="21"/>
          <w:highlight w:val="none"/>
        </w:rPr>
        <w:t>本次评标采用综合评估法</w:t>
      </w:r>
      <w:r>
        <w:rPr>
          <w:rFonts w:ascii="宋体" w:hAnsi="宋体"/>
          <w:color w:val="auto"/>
          <w:spacing w:val="-47"/>
          <w:kern w:val="0"/>
          <w:szCs w:val="21"/>
          <w:highlight w:val="none"/>
        </w:rPr>
        <w:t>。</w:t>
      </w:r>
      <w:r>
        <w:rPr>
          <w:rFonts w:ascii="宋体" w:hAnsi="宋体"/>
          <w:color w:val="auto"/>
          <w:kern w:val="0"/>
          <w:szCs w:val="21"/>
          <w:highlight w:val="none"/>
        </w:rPr>
        <w:t xml:space="preserve">评标委员会按照本章第 </w:t>
      </w:r>
      <w:r>
        <w:rPr>
          <w:rFonts w:ascii="宋体" w:hAnsi="宋体"/>
          <w:color w:val="auto"/>
          <w:spacing w:val="1"/>
          <w:kern w:val="0"/>
          <w:szCs w:val="21"/>
          <w:highlight w:val="none"/>
        </w:rPr>
        <w:t>2</w:t>
      </w:r>
      <w:r>
        <w:rPr>
          <w:rFonts w:ascii="宋体" w:hAnsi="宋体"/>
          <w:color w:val="auto"/>
          <w:spacing w:val="-1"/>
          <w:kern w:val="0"/>
          <w:szCs w:val="21"/>
          <w:highlight w:val="none"/>
        </w:rPr>
        <w:t>.</w:t>
      </w:r>
      <w:r>
        <w:rPr>
          <w:rFonts w:ascii="宋体" w:hAnsi="宋体"/>
          <w:color w:val="auto"/>
          <w:kern w:val="0"/>
          <w:szCs w:val="21"/>
          <w:highlight w:val="none"/>
        </w:rPr>
        <w:t>2</w:t>
      </w:r>
      <w:r>
        <w:rPr>
          <w:rFonts w:ascii="宋体" w:hAnsi="宋体"/>
          <w:color w:val="auto"/>
          <w:spacing w:val="1"/>
          <w:kern w:val="0"/>
          <w:szCs w:val="21"/>
          <w:highlight w:val="none"/>
        </w:rPr>
        <w:t xml:space="preserve"> </w:t>
      </w:r>
      <w:r>
        <w:rPr>
          <w:rFonts w:ascii="宋体" w:hAnsi="宋体"/>
          <w:color w:val="auto"/>
          <w:kern w:val="0"/>
          <w:szCs w:val="21"/>
          <w:highlight w:val="none"/>
        </w:rPr>
        <w:t>款</w:t>
      </w:r>
      <w:r>
        <w:rPr>
          <w:rFonts w:ascii="宋体" w:hAnsi="宋体"/>
          <w:color w:val="auto"/>
          <w:spacing w:val="-1"/>
          <w:kern w:val="0"/>
          <w:szCs w:val="21"/>
          <w:highlight w:val="none"/>
        </w:rPr>
        <w:t>规</w:t>
      </w:r>
      <w:r>
        <w:rPr>
          <w:rFonts w:ascii="宋体" w:hAnsi="宋体"/>
          <w:color w:val="auto"/>
          <w:kern w:val="0"/>
          <w:szCs w:val="21"/>
          <w:highlight w:val="none"/>
        </w:rPr>
        <w:t>定的评分标准进行</w:t>
      </w:r>
      <w:r>
        <w:rPr>
          <w:rFonts w:hint="eastAsia" w:ascii="宋体" w:hAnsi="宋体"/>
          <w:color w:val="auto"/>
          <w:kern w:val="0"/>
          <w:szCs w:val="21"/>
          <w:highlight w:val="none"/>
          <w:lang w:eastAsia="zh-CN"/>
        </w:rPr>
        <w:t>评分</w:t>
      </w:r>
      <w:r>
        <w:rPr>
          <w:rFonts w:ascii="宋体" w:hAnsi="宋体"/>
          <w:color w:val="auto"/>
          <w:kern w:val="0"/>
          <w:szCs w:val="21"/>
          <w:highlight w:val="none"/>
        </w:rPr>
        <w:t>，按得分由高到低顺序推荐中标候选人</w:t>
      </w:r>
      <w:r>
        <w:rPr>
          <w:rFonts w:ascii="宋体" w:hAnsi="宋体"/>
          <w:color w:val="auto"/>
          <w:spacing w:val="-20"/>
          <w:kern w:val="0"/>
          <w:szCs w:val="21"/>
          <w:highlight w:val="none"/>
        </w:rPr>
        <w:t>，</w:t>
      </w:r>
      <w:r>
        <w:rPr>
          <w:rFonts w:ascii="宋体" w:hAnsi="宋体"/>
          <w:color w:val="auto"/>
          <w:kern w:val="0"/>
          <w:szCs w:val="21"/>
          <w:highlight w:val="none"/>
        </w:rPr>
        <w:t>或根据招标人授权直接确定中标人</w:t>
      </w:r>
      <w:r>
        <w:rPr>
          <w:rFonts w:hint="eastAsia" w:ascii="宋体" w:hAnsi="宋体"/>
          <w:color w:val="auto"/>
          <w:kern w:val="0"/>
          <w:szCs w:val="21"/>
          <w:highlight w:val="none"/>
        </w:rPr>
        <w:t>，若出现投标人投标报价相同的，以评标办法前附表约定的原则确定排序</w:t>
      </w:r>
      <w:r>
        <w:rPr>
          <w:rFonts w:ascii="宋体" w:hAnsi="宋体"/>
          <w:color w:val="auto"/>
          <w:spacing w:val="-31"/>
          <w:kern w:val="0"/>
          <w:szCs w:val="21"/>
          <w:highlight w:val="none"/>
        </w:rPr>
        <w:t>。</w:t>
      </w:r>
      <w:bookmarkStart w:id="1033" w:name="_Toc287607813"/>
      <w:bookmarkStart w:id="1034" w:name="_Toc509218777"/>
      <w:bookmarkStart w:id="1035" w:name="_Toc200513199"/>
      <w:bookmarkStart w:id="1036" w:name="_Toc430530501"/>
      <w:bookmarkStart w:id="1037" w:name="_Toc224103385"/>
      <w:bookmarkStart w:id="1038" w:name="_Toc287620752"/>
      <w:bookmarkStart w:id="1039" w:name="_Toc277082619"/>
    </w:p>
    <w:p>
      <w:pPr>
        <w:keepNext/>
        <w:keepLines/>
        <w:spacing w:line="360" w:lineRule="auto"/>
        <w:outlineLvl w:val="1"/>
        <w:rPr>
          <w:rFonts w:ascii="宋体" w:hAnsi="宋体"/>
          <w:bCs/>
          <w:snapToGrid w:val="0"/>
          <w:color w:val="auto"/>
          <w:sz w:val="32"/>
          <w:szCs w:val="32"/>
          <w:highlight w:val="none"/>
        </w:rPr>
      </w:pPr>
      <w:bookmarkStart w:id="1040" w:name="_Toc59810368"/>
      <w:bookmarkStart w:id="1041" w:name="_Toc14172"/>
      <w:bookmarkStart w:id="1042" w:name="_Toc11221"/>
      <w:bookmarkStart w:id="1043" w:name="_Toc10180"/>
      <w:bookmarkStart w:id="1044" w:name="_Toc21891"/>
      <w:bookmarkStart w:id="1045" w:name="_Toc11340"/>
      <w:bookmarkStart w:id="1046" w:name="_Toc19674"/>
      <w:r>
        <w:rPr>
          <w:rFonts w:ascii="宋体" w:hAnsi="宋体"/>
          <w:bCs/>
          <w:snapToGrid w:val="0"/>
          <w:color w:val="auto"/>
          <w:sz w:val="32"/>
          <w:szCs w:val="32"/>
          <w:highlight w:val="none"/>
        </w:rPr>
        <w:t>2.  评审标准</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pPr>
        <w:keepNext/>
        <w:keepLines/>
        <w:snapToGrid w:val="0"/>
        <w:spacing w:line="360" w:lineRule="auto"/>
        <w:outlineLvl w:val="2"/>
        <w:rPr>
          <w:rFonts w:ascii="宋体" w:hAnsi="宋体"/>
          <w:bCs/>
          <w:snapToGrid w:val="0"/>
          <w:color w:val="auto"/>
          <w:sz w:val="24"/>
          <w:highlight w:val="none"/>
        </w:rPr>
      </w:pPr>
      <w:bookmarkStart w:id="1047" w:name="_Toc287620753"/>
      <w:bookmarkStart w:id="1048" w:name="_Toc30416"/>
      <w:bookmarkStart w:id="1049" w:name="_Toc287607814"/>
      <w:bookmarkStart w:id="1050" w:name="_Toc32508"/>
      <w:bookmarkStart w:id="1051" w:name="_Toc430530502"/>
      <w:bookmarkStart w:id="1052" w:name="_Toc19133"/>
      <w:bookmarkStart w:id="1053" w:name="_Toc509218778"/>
      <w:bookmarkStart w:id="1054" w:name="_Toc200513200"/>
      <w:bookmarkStart w:id="1055" w:name="_Toc31125"/>
      <w:bookmarkStart w:id="1056" w:name="_Toc224103386"/>
      <w:bookmarkStart w:id="1057" w:name="_Toc59810369"/>
      <w:bookmarkStart w:id="1058" w:name="_Toc4762"/>
      <w:bookmarkStart w:id="1059" w:name="_Toc277082620"/>
      <w:bookmarkStart w:id="1060" w:name="_Toc11071"/>
      <w:r>
        <w:rPr>
          <w:rFonts w:ascii="宋体" w:hAnsi="宋体"/>
          <w:bCs/>
          <w:snapToGrid w:val="0"/>
          <w:color w:val="auto"/>
          <w:sz w:val="24"/>
          <w:highlight w:val="none"/>
        </w:rPr>
        <w:t>2.1  初步评审标准</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1A</w:t>
      </w:r>
      <w:r>
        <w:rPr>
          <w:rFonts w:ascii="宋体" w:hAnsi="宋体"/>
          <w:color w:val="auto"/>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1B</w:t>
      </w:r>
      <w:r>
        <w:rPr>
          <w:rFonts w:ascii="宋体" w:hAnsi="宋体"/>
          <w:color w:val="auto"/>
          <w:kern w:val="0"/>
          <w:szCs w:val="21"/>
          <w:highlight w:val="none"/>
        </w:rPr>
        <w:t xml:space="preserve">  资格评审标准：见资格预审文件第三章“资格审查办法”详细审查标准（适用于已进行资格预审的）。</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2</w:t>
      </w:r>
      <w:r>
        <w:rPr>
          <w:rFonts w:ascii="宋体" w:hAnsi="宋体"/>
          <w:color w:val="auto"/>
          <w:kern w:val="0"/>
          <w:szCs w:val="21"/>
          <w:highlight w:val="none"/>
        </w:rPr>
        <w:t xml:space="preserve">  形式评审标准：见评标办法前附表。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2.1.3  响应性评审标准：见评标办法前附表。</w:t>
      </w:r>
    </w:p>
    <w:p>
      <w:pPr>
        <w:keepNext/>
        <w:keepLines/>
        <w:snapToGrid w:val="0"/>
        <w:spacing w:line="360" w:lineRule="auto"/>
        <w:outlineLvl w:val="2"/>
        <w:rPr>
          <w:rFonts w:ascii="宋体" w:hAnsi="宋体"/>
          <w:bCs/>
          <w:snapToGrid w:val="0"/>
          <w:color w:val="auto"/>
          <w:sz w:val="24"/>
          <w:highlight w:val="none"/>
        </w:rPr>
      </w:pPr>
      <w:bookmarkStart w:id="1061" w:name="_Toc200513201"/>
      <w:bookmarkStart w:id="1062" w:name="_Toc30801"/>
      <w:bookmarkStart w:id="1063" w:name="_Toc22084"/>
      <w:bookmarkStart w:id="1064" w:name="_Toc59810370"/>
      <w:bookmarkStart w:id="1065" w:name="_Toc224103387"/>
      <w:bookmarkStart w:id="1066" w:name="_Toc7595"/>
      <w:bookmarkStart w:id="1067" w:name="_Toc430530503"/>
      <w:bookmarkStart w:id="1068" w:name="_Toc287607815"/>
      <w:bookmarkStart w:id="1069" w:name="_Toc287620754"/>
      <w:bookmarkStart w:id="1070" w:name="_Toc277082621"/>
      <w:bookmarkStart w:id="1071" w:name="_Toc32514"/>
      <w:bookmarkStart w:id="1072" w:name="_Toc14501"/>
      <w:bookmarkStart w:id="1073" w:name="_Toc509218779"/>
      <w:bookmarkStart w:id="1074" w:name="_Toc15913"/>
      <w:r>
        <w:rPr>
          <w:rFonts w:ascii="宋体" w:hAnsi="宋体"/>
          <w:bCs/>
          <w:snapToGrid w:val="0"/>
          <w:color w:val="auto"/>
          <w:sz w:val="24"/>
          <w:highlight w:val="none"/>
        </w:rPr>
        <w:t>2.2  分值构成与评分标准</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ascii="宋体" w:hAnsi="宋体"/>
          <w:color w:val="auto"/>
          <w:kern w:val="0"/>
          <w:szCs w:val="21"/>
          <w:highlight w:val="none"/>
        </w:rPr>
        <w:t>2.2.1  分值构成</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商务部分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3</w:t>
      </w:r>
      <w:r>
        <w:rPr>
          <w:rFonts w:ascii="宋体" w:hAnsi="宋体"/>
          <w:color w:val="auto"/>
          <w:kern w:val="0"/>
          <w:szCs w:val="21"/>
          <w:highlight w:val="none"/>
        </w:rPr>
        <w:t>）</w:t>
      </w:r>
      <w:r>
        <w:rPr>
          <w:rFonts w:hint="eastAsia" w:ascii="宋体" w:hAnsi="宋体"/>
          <w:color w:val="auto"/>
          <w:kern w:val="0"/>
          <w:szCs w:val="21"/>
          <w:highlight w:val="none"/>
          <w:lang w:eastAsia="zh-CN"/>
        </w:rPr>
        <w:t>报价部分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2</w:t>
      </w:r>
      <w:r>
        <w:rPr>
          <w:rFonts w:ascii="宋体" w:hAnsi="宋体"/>
          <w:color w:val="auto"/>
          <w:kern w:val="0"/>
          <w:szCs w:val="21"/>
          <w:highlight w:val="none"/>
        </w:rPr>
        <w:t xml:space="preserve">  评分标准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评分标准：见评标办法前附表；（对于施工难度大、专业技术复杂的项目，应由招标人会同设计单位提出技术方案方案编写要点，作为评分标准）。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商务部分</w:t>
      </w:r>
      <w:r>
        <w:rPr>
          <w:rFonts w:ascii="宋体" w:hAnsi="宋体"/>
          <w:color w:val="auto"/>
          <w:kern w:val="0"/>
          <w:szCs w:val="21"/>
          <w:highlight w:val="none"/>
        </w:rPr>
        <w:t>评分标准：见评标办法前附表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color w:val="auto"/>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3</w:t>
      </w:r>
      <w:r>
        <w:rPr>
          <w:rFonts w:ascii="宋体" w:hAnsi="宋体"/>
          <w:color w:val="auto"/>
          <w:kern w:val="0"/>
          <w:szCs w:val="21"/>
          <w:highlight w:val="none"/>
        </w:rPr>
        <w:t>）</w:t>
      </w:r>
      <w:r>
        <w:rPr>
          <w:rFonts w:hint="eastAsia" w:ascii="宋体" w:hAnsi="宋体"/>
          <w:color w:val="auto"/>
          <w:kern w:val="0"/>
          <w:szCs w:val="21"/>
          <w:highlight w:val="none"/>
          <w:lang w:eastAsia="zh-CN"/>
        </w:rPr>
        <w:t>投标函部分及报价部分</w:t>
      </w:r>
      <w:r>
        <w:rPr>
          <w:rFonts w:hint="eastAsia" w:ascii="宋体" w:hAnsi="宋体"/>
          <w:color w:val="auto"/>
          <w:kern w:val="0"/>
          <w:szCs w:val="21"/>
          <w:highlight w:val="none"/>
        </w:rPr>
        <w:t>评审标准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3</w:t>
      </w:r>
      <w:r>
        <w:rPr>
          <w:rFonts w:ascii="宋体" w:hAnsi="宋体"/>
          <w:color w:val="auto"/>
          <w:kern w:val="0"/>
          <w:szCs w:val="21"/>
          <w:highlight w:val="none"/>
        </w:rPr>
        <w:t xml:space="preserve">  评标基准价计算</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评标基准价计算方法：见评标办法前附表。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4</w:t>
      </w:r>
      <w:r>
        <w:rPr>
          <w:rFonts w:ascii="宋体" w:hAnsi="宋体"/>
          <w:color w:val="auto"/>
          <w:kern w:val="0"/>
          <w:szCs w:val="21"/>
          <w:highlight w:val="none"/>
        </w:rPr>
        <w:t xml:space="preserve">  投标报价的偏差率计算</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投标报价的偏差率计算公式：见评标办法前附表</w:t>
      </w:r>
      <w:r>
        <w:rPr>
          <w:rFonts w:hint="eastAsia" w:ascii="宋体" w:hAnsi="宋体"/>
          <w:color w:val="auto"/>
          <w:kern w:val="0"/>
          <w:szCs w:val="21"/>
          <w:highlight w:val="none"/>
        </w:rPr>
        <w:t>。</w:t>
      </w:r>
    </w:p>
    <w:p>
      <w:pPr>
        <w:keepNext/>
        <w:keepLines/>
        <w:spacing w:line="360" w:lineRule="auto"/>
        <w:outlineLvl w:val="1"/>
        <w:rPr>
          <w:rFonts w:ascii="宋体" w:hAnsi="宋体"/>
          <w:bCs/>
          <w:snapToGrid w:val="0"/>
          <w:color w:val="auto"/>
          <w:sz w:val="32"/>
          <w:szCs w:val="32"/>
          <w:highlight w:val="none"/>
        </w:rPr>
      </w:pPr>
      <w:bookmarkStart w:id="1075" w:name="_Toc430530504"/>
      <w:bookmarkStart w:id="1076" w:name="_Toc287607816"/>
      <w:bookmarkStart w:id="1077" w:name="_Toc277082622"/>
      <w:bookmarkStart w:id="1078" w:name="_Toc14682"/>
      <w:bookmarkStart w:id="1079" w:name="_Toc2186"/>
      <w:bookmarkStart w:id="1080" w:name="_Toc287620755"/>
      <w:bookmarkStart w:id="1081" w:name="_Toc13129"/>
      <w:bookmarkStart w:id="1082" w:name="_Toc31657"/>
      <w:bookmarkStart w:id="1083" w:name="_Toc200513202"/>
      <w:bookmarkStart w:id="1084" w:name="_Toc59810371"/>
      <w:bookmarkStart w:id="1085" w:name="_Toc12009"/>
      <w:bookmarkStart w:id="1086" w:name="_Toc509218780"/>
      <w:bookmarkStart w:id="1087" w:name="_Toc224103388"/>
      <w:bookmarkStart w:id="1088" w:name="_Toc30969"/>
      <w:r>
        <w:rPr>
          <w:rFonts w:ascii="宋体" w:hAnsi="宋体"/>
          <w:bCs/>
          <w:snapToGrid w:val="0"/>
          <w:color w:val="auto"/>
          <w:sz w:val="32"/>
          <w:szCs w:val="32"/>
          <w:highlight w:val="none"/>
        </w:rPr>
        <w:t>3.  评标程序</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pPr>
        <w:keepNext/>
        <w:keepLines/>
        <w:snapToGrid w:val="0"/>
        <w:spacing w:line="360" w:lineRule="auto"/>
        <w:outlineLvl w:val="2"/>
        <w:rPr>
          <w:rFonts w:ascii="宋体" w:hAnsi="宋体"/>
          <w:bCs/>
          <w:snapToGrid w:val="0"/>
          <w:color w:val="auto"/>
          <w:sz w:val="24"/>
          <w:highlight w:val="none"/>
        </w:rPr>
      </w:pPr>
      <w:bookmarkStart w:id="1089" w:name="_Toc200513203"/>
      <w:bookmarkStart w:id="1090" w:name="_Toc23170"/>
      <w:bookmarkStart w:id="1091" w:name="_Toc277082623"/>
      <w:bookmarkStart w:id="1092" w:name="_Toc7926"/>
      <w:bookmarkStart w:id="1093" w:name="_Toc287607817"/>
      <w:bookmarkStart w:id="1094" w:name="_Toc509218781"/>
      <w:bookmarkStart w:id="1095" w:name="_Toc4698"/>
      <w:bookmarkStart w:id="1096" w:name="_Toc224103389"/>
      <w:bookmarkStart w:id="1097" w:name="_Toc3648"/>
      <w:bookmarkStart w:id="1098" w:name="_Toc430530505"/>
      <w:bookmarkStart w:id="1099" w:name="_Toc59810372"/>
      <w:bookmarkStart w:id="1100" w:name="_Toc287620756"/>
      <w:bookmarkStart w:id="1101" w:name="_Toc32458"/>
      <w:bookmarkStart w:id="1102" w:name="_Toc12273"/>
      <w:r>
        <w:rPr>
          <w:rFonts w:ascii="宋体" w:hAnsi="宋体"/>
          <w:bCs/>
          <w:snapToGrid w:val="0"/>
          <w:color w:val="auto"/>
          <w:sz w:val="24"/>
          <w:highlight w:val="none"/>
        </w:rPr>
        <w:t>3.1  初步评审</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评标委员会依据本章第2.1.1项</w:t>
      </w:r>
      <w:r>
        <w:rPr>
          <w:rFonts w:hint="eastAsia" w:ascii="宋体" w:hAnsi="宋体"/>
          <w:color w:val="auto"/>
          <w:kern w:val="0"/>
          <w:szCs w:val="21"/>
          <w:highlight w:val="none"/>
        </w:rPr>
        <w:t>至</w:t>
      </w:r>
      <w:r>
        <w:rPr>
          <w:rFonts w:ascii="宋体" w:hAnsi="宋体"/>
          <w:color w:val="auto"/>
          <w:kern w:val="0"/>
          <w:szCs w:val="21"/>
          <w:highlight w:val="none"/>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1</w:t>
      </w:r>
      <w:r>
        <w:rPr>
          <w:rFonts w:ascii="宋体" w:hAnsi="宋体"/>
          <w:color w:val="auto"/>
          <w:kern w:val="0"/>
          <w:szCs w:val="21"/>
          <w:highlight w:val="none"/>
        </w:rPr>
        <w:t>）第二</w:t>
      </w:r>
      <w:r>
        <w:rPr>
          <w:rFonts w:ascii="宋体" w:hAnsi="宋体"/>
          <w:color w:val="auto"/>
          <w:spacing w:val="-1"/>
          <w:kern w:val="0"/>
          <w:szCs w:val="21"/>
          <w:highlight w:val="none"/>
        </w:rPr>
        <w:t>章</w:t>
      </w:r>
      <w:r>
        <w:rPr>
          <w:rFonts w:ascii="宋体" w:hAnsi="宋体"/>
          <w:color w:val="auto"/>
          <w:kern w:val="0"/>
          <w:szCs w:val="21"/>
          <w:highlight w:val="none"/>
        </w:rPr>
        <w:t>“投标人须知”第</w:t>
      </w:r>
      <w:r>
        <w:rPr>
          <w:rFonts w:ascii="宋体" w:hAnsi="宋体"/>
          <w:color w:val="auto"/>
          <w:spacing w:val="1"/>
          <w:kern w:val="0"/>
          <w:szCs w:val="21"/>
          <w:highlight w:val="none"/>
        </w:rPr>
        <w:t>1</w:t>
      </w:r>
      <w:r>
        <w:rPr>
          <w:rFonts w:ascii="宋体" w:hAnsi="宋体"/>
          <w:color w:val="auto"/>
          <w:spacing w:val="-1"/>
          <w:kern w:val="0"/>
          <w:szCs w:val="21"/>
          <w:highlight w:val="none"/>
        </w:rPr>
        <w:t>.</w:t>
      </w:r>
      <w:r>
        <w:rPr>
          <w:rFonts w:ascii="宋体" w:hAnsi="宋体"/>
          <w:color w:val="auto"/>
          <w:spacing w:val="1"/>
          <w:kern w:val="0"/>
          <w:szCs w:val="21"/>
          <w:highlight w:val="none"/>
        </w:rPr>
        <w:t>4</w:t>
      </w:r>
      <w:r>
        <w:rPr>
          <w:rFonts w:ascii="宋体" w:hAnsi="宋体"/>
          <w:color w:val="auto"/>
          <w:spacing w:val="-1"/>
          <w:kern w:val="0"/>
          <w:szCs w:val="21"/>
          <w:highlight w:val="none"/>
        </w:rPr>
        <w:t>.</w:t>
      </w:r>
      <w:r>
        <w:rPr>
          <w:rFonts w:ascii="宋体" w:hAnsi="宋体"/>
          <w:color w:val="auto"/>
          <w:kern w:val="0"/>
          <w:szCs w:val="21"/>
          <w:highlight w:val="none"/>
        </w:rPr>
        <w:t>3项规定的任何一种情形的；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olor w:val="auto"/>
          <w:szCs w:val="21"/>
          <w:highlight w:val="none"/>
        </w:rPr>
        <w:t>本次投标有串通投标、弄虚作假等违反招投标相关法律、法规的行为的；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3</w:t>
      </w:r>
      <w:r>
        <w:rPr>
          <w:rFonts w:ascii="宋体" w:hAnsi="宋体"/>
          <w:color w:val="auto"/>
          <w:kern w:val="0"/>
          <w:szCs w:val="21"/>
          <w:highlight w:val="none"/>
        </w:rPr>
        <w:t>）拒绝按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p>
    <w:p>
      <w:pPr>
        <w:keepNext/>
        <w:keepLines/>
        <w:snapToGrid w:val="0"/>
        <w:spacing w:line="360" w:lineRule="auto"/>
        <w:outlineLvl w:val="2"/>
        <w:rPr>
          <w:rFonts w:ascii="宋体" w:hAnsi="宋体"/>
          <w:bCs/>
          <w:snapToGrid w:val="0"/>
          <w:color w:val="auto"/>
          <w:sz w:val="24"/>
          <w:highlight w:val="none"/>
        </w:rPr>
      </w:pPr>
      <w:bookmarkStart w:id="1103" w:name="_Toc30046"/>
      <w:bookmarkStart w:id="1104" w:name="_Toc287620757"/>
      <w:bookmarkStart w:id="1105" w:name="_Toc287607818"/>
      <w:bookmarkStart w:id="1106" w:name="_Toc430530506"/>
      <w:bookmarkStart w:id="1107" w:name="_Toc59810373"/>
      <w:bookmarkStart w:id="1108" w:name="_Toc224103390"/>
      <w:bookmarkStart w:id="1109" w:name="_Toc13568"/>
      <w:bookmarkStart w:id="1110" w:name="_Toc509218782"/>
      <w:bookmarkStart w:id="1111" w:name="_Toc17094"/>
      <w:bookmarkStart w:id="1112" w:name="_Toc7833"/>
      <w:bookmarkStart w:id="1113" w:name="_Toc4777"/>
      <w:bookmarkStart w:id="1114" w:name="_Toc200513204"/>
      <w:bookmarkStart w:id="1115" w:name="_Toc277082624"/>
      <w:bookmarkStart w:id="1116" w:name="_Toc1358"/>
      <w:r>
        <w:rPr>
          <w:rFonts w:ascii="宋体" w:hAnsi="宋体"/>
          <w:bCs/>
          <w:snapToGrid w:val="0"/>
          <w:color w:val="auto"/>
          <w:sz w:val="24"/>
          <w:highlight w:val="none"/>
        </w:rPr>
        <w:t>3.2  详细评审</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3.2.1  评标委员会按本章第2.2款规定的量化因素和分值进行</w:t>
      </w:r>
      <w:r>
        <w:rPr>
          <w:rFonts w:hint="eastAsia" w:ascii="宋体" w:hAnsi="宋体"/>
          <w:color w:val="auto"/>
          <w:kern w:val="0"/>
          <w:szCs w:val="21"/>
          <w:highlight w:val="none"/>
          <w:lang w:eastAsia="zh-CN"/>
        </w:rPr>
        <w:t>评分</w:t>
      </w:r>
      <w:r>
        <w:rPr>
          <w:rFonts w:ascii="宋体" w:hAnsi="宋体"/>
          <w:color w:val="auto"/>
          <w:kern w:val="0"/>
          <w:szCs w:val="21"/>
          <w:highlight w:val="none"/>
        </w:rPr>
        <w:t>，并计算出综合评估得分。</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w:t>
      </w:r>
      <w:r>
        <w:rPr>
          <w:rFonts w:ascii="宋体" w:hAnsi="宋体"/>
          <w:color w:val="auto"/>
          <w:kern w:val="0"/>
          <w:szCs w:val="21"/>
          <w:highlight w:val="none"/>
        </w:rPr>
        <w:t>）按本章第3.2.1（</w:t>
      </w:r>
      <w:r>
        <w:rPr>
          <w:rFonts w:hint="eastAsia" w:ascii="宋体" w:hAnsi="宋体"/>
          <w:color w:val="auto"/>
          <w:kern w:val="0"/>
          <w:szCs w:val="21"/>
          <w:highlight w:val="none"/>
        </w:rPr>
        <w:t>1</w:t>
      </w:r>
      <w:r>
        <w:rPr>
          <w:rFonts w:ascii="宋体" w:hAnsi="宋体"/>
          <w:color w:val="auto"/>
          <w:kern w:val="0"/>
          <w:szCs w:val="21"/>
          <w:highlight w:val="none"/>
        </w:rPr>
        <w:t>）目规定的评审因素和分值对技术</w:t>
      </w:r>
      <w:r>
        <w:rPr>
          <w:rFonts w:hint="eastAsia" w:ascii="宋体" w:hAnsi="宋体"/>
          <w:color w:val="auto"/>
          <w:kern w:val="0"/>
          <w:szCs w:val="21"/>
          <w:highlight w:val="none"/>
        </w:rPr>
        <w:t>部分</w:t>
      </w:r>
      <w:r>
        <w:rPr>
          <w:rFonts w:ascii="宋体" w:hAnsi="宋体"/>
          <w:color w:val="auto"/>
          <w:kern w:val="0"/>
          <w:szCs w:val="21"/>
          <w:highlight w:val="none"/>
        </w:rPr>
        <w:t>计算出得分</w:t>
      </w:r>
      <w:r>
        <w:rPr>
          <w:rFonts w:hint="eastAsia" w:ascii="宋体" w:hAnsi="宋体"/>
          <w:color w:val="auto"/>
          <w:kern w:val="0"/>
          <w:szCs w:val="21"/>
          <w:highlight w:val="none"/>
        </w:rPr>
        <w:t>A</w:t>
      </w:r>
      <w:r>
        <w:rPr>
          <w:rFonts w:ascii="宋体" w:hAnsi="宋体"/>
          <w:color w:val="auto"/>
          <w:kern w:val="0"/>
          <w:szCs w:val="21"/>
          <w:highlight w:val="none"/>
        </w:rPr>
        <w:t>(</w:t>
      </w:r>
      <w:r>
        <w:rPr>
          <w:rFonts w:ascii="宋体" w:hAnsi="宋体"/>
          <w:snapToGrid w:val="0"/>
          <w:color w:val="auto"/>
          <w:kern w:val="0"/>
          <w:szCs w:val="21"/>
          <w:highlight w:val="none"/>
        </w:rPr>
        <w:t>所有评委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取算术平均值为该投标人技术</w:t>
      </w:r>
      <w:r>
        <w:rPr>
          <w:rFonts w:hint="eastAsia" w:ascii="宋体" w:hAnsi="宋体"/>
          <w:snapToGrid w:val="0"/>
          <w:color w:val="auto"/>
          <w:kern w:val="0"/>
          <w:szCs w:val="21"/>
          <w:highlight w:val="none"/>
        </w:rPr>
        <w:t>部分</w:t>
      </w:r>
      <w:r>
        <w:rPr>
          <w:rFonts w:ascii="宋体" w:hAnsi="宋体"/>
          <w:snapToGrid w:val="0"/>
          <w:color w:val="auto"/>
          <w:kern w:val="0"/>
          <w:szCs w:val="21"/>
          <w:highlight w:val="none"/>
        </w:rPr>
        <w:t>得分。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）按本章第3.2.1（</w:t>
      </w:r>
      <w:r>
        <w:rPr>
          <w:rFonts w:hint="eastAsia" w:ascii="宋体" w:hAnsi="宋体"/>
          <w:color w:val="auto"/>
          <w:kern w:val="0"/>
          <w:szCs w:val="21"/>
          <w:highlight w:val="none"/>
        </w:rPr>
        <w:t>2</w:t>
      </w:r>
      <w:r>
        <w:rPr>
          <w:rFonts w:ascii="宋体" w:hAnsi="宋体"/>
          <w:color w:val="auto"/>
          <w:kern w:val="0"/>
          <w:szCs w:val="21"/>
          <w:highlight w:val="none"/>
        </w:rPr>
        <w:t>）目规定的评审因素和分值对</w:t>
      </w:r>
      <w:r>
        <w:rPr>
          <w:rFonts w:hint="eastAsia" w:ascii="宋体" w:hAnsi="宋体"/>
          <w:color w:val="auto"/>
          <w:kern w:val="0"/>
          <w:szCs w:val="21"/>
          <w:highlight w:val="none"/>
        </w:rPr>
        <w:t>商务部分</w:t>
      </w:r>
      <w:r>
        <w:rPr>
          <w:rFonts w:ascii="宋体" w:hAnsi="宋体"/>
          <w:color w:val="auto"/>
          <w:kern w:val="0"/>
          <w:szCs w:val="21"/>
          <w:highlight w:val="none"/>
        </w:rPr>
        <w:t>价计算出得分</w:t>
      </w:r>
      <w:r>
        <w:rPr>
          <w:rFonts w:hint="eastAsia" w:ascii="宋体" w:hAnsi="宋体"/>
          <w:color w:val="auto"/>
          <w:kern w:val="0"/>
          <w:szCs w:val="21"/>
          <w:highlight w:val="none"/>
        </w:rPr>
        <w:t>B。</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3</w:t>
      </w:r>
      <w:r>
        <w:rPr>
          <w:rFonts w:ascii="宋体" w:hAnsi="宋体"/>
          <w:color w:val="auto"/>
          <w:kern w:val="0"/>
          <w:szCs w:val="21"/>
          <w:highlight w:val="none"/>
        </w:rPr>
        <w:t>）按本章第3.2.1（</w:t>
      </w:r>
      <w:r>
        <w:rPr>
          <w:rFonts w:hint="eastAsia" w:ascii="宋体" w:hAnsi="宋体"/>
          <w:color w:val="auto"/>
          <w:kern w:val="0"/>
          <w:szCs w:val="21"/>
          <w:highlight w:val="none"/>
        </w:rPr>
        <w:t>3</w:t>
      </w:r>
      <w:r>
        <w:rPr>
          <w:rFonts w:ascii="宋体" w:hAnsi="宋体"/>
          <w:color w:val="auto"/>
          <w:kern w:val="0"/>
          <w:szCs w:val="21"/>
          <w:highlight w:val="none"/>
        </w:rPr>
        <w:t>）目规定的评审因素和分值对</w:t>
      </w:r>
      <w:r>
        <w:rPr>
          <w:rFonts w:hint="eastAsia" w:ascii="宋体" w:hAnsi="宋体"/>
          <w:color w:val="auto"/>
          <w:kern w:val="0"/>
          <w:szCs w:val="21"/>
          <w:highlight w:val="none"/>
          <w:lang w:eastAsia="zh-CN"/>
        </w:rPr>
        <w:t>报价部分</w:t>
      </w:r>
      <w:r>
        <w:rPr>
          <w:rFonts w:ascii="宋体" w:hAnsi="宋体"/>
          <w:color w:val="auto"/>
          <w:kern w:val="0"/>
          <w:szCs w:val="21"/>
          <w:highlight w:val="none"/>
        </w:rPr>
        <w:t>计算出得分</w:t>
      </w:r>
      <w:r>
        <w:rPr>
          <w:rFonts w:hint="eastAsia" w:ascii="宋体" w:hAnsi="宋体"/>
          <w:color w:val="auto"/>
          <w:kern w:val="0"/>
          <w:szCs w:val="21"/>
          <w:highlight w:val="none"/>
        </w:rPr>
        <w:t>C。</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3.2.2  评分分值计算保留小数点后两位，小数点后第三位“四舍五入”。</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3.2.3  投标人得分=A+B</w:t>
      </w:r>
      <w:r>
        <w:rPr>
          <w:rFonts w:hint="eastAsia" w:ascii="宋体" w:hAnsi="宋体"/>
          <w:color w:val="auto"/>
          <w:kern w:val="0"/>
          <w:szCs w:val="21"/>
          <w:highlight w:val="none"/>
        </w:rPr>
        <w:t>+C。</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2.4</w:t>
      </w:r>
      <w:r>
        <w:rPr>
          <w:rFonts w:ascii="宋体" w:hAnsi="宋体"/>
          <w:color w:val="auto"/>
          <w:kern w:val="0"/>
          <w:szCs w:val="21"/>
          <w:highlight w:val="none"/>
        </w:rPr>
        <w:t xml:space="preserve">  投标报价有算术错误的，评标委员会按以下原则对投标报价进行修正，修正的价格经投标人书面确认后具有约束力。投标人不接受修正价格的，其投标作否决投标处理。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（1）投标文件中的大写金额和小写金额不一致的，以大写金额为准。</w:t>
      </w:r>
    </w:p>
    <w:p>
      <w:pPr>
        <w:keepNext/>
        <w:keepLines/>
        <w:snapToGrid w:val="0"/>
        <w:spacing w:line="360" w:lineRule="auto"/>
        <w:outlineLvl w:val="2"/>
        <w:rPr>
          <w:rFonts w:ascii="宋体" w:hAnsi="宋体"/>
          <w:bCs/>
          <w:snapToGrid w:val="0"/>
          <w:color w:val="auto"/>
          <w:sz w:val="24"/>
          <w:highlight w:val="none"/>
        </w:rPr>
      </w:pPr>
      <w:bookmarkStart w:id="1117" w:name="_Toc31836"/>
      <w:bookmarkStart w:id="1118" w:name="_Toc224103391"/>
      <w:bookmarkStart w:id="1119" w:name="_Toc19027"/>
      <w:bookmarkStart w:id="1120" w:name="_Toc9405"/>
      <w:bookmarkStart w:id="1121" w:name="_Toc200513205"/>
      <w:bookmarkStart w:id="1122" w:name="_Toc287607819"/>
      <w:bookmarkStart w:id="1123" w:name="_Toc277082625"/>
      <w:bookmarkStart w:id="1124" w:name="_Toc509218783"/>
      <w:bookmarkStart w:id="1125" w:name="_Toc3409"/>
      <w:bookmarkStart w:id="1126" w:name="_Toc12261"/>
      <w:bookmarkStart w:id="1127" w:name="_Toc21034"/>
      <w:bookmarkStart w:id="1128" w:name="_Toc59810374"/>
      <w:bookmarkStart w:id="1129" w:name="_Toc287620758"/>
      <w:bookmarkStart w:id="1130" w:name="_Toc430530507"/>
      <w:r>
        <w:rPr>
          <w:rFonts w:ascii="宋体" w:hAnsi="宋体"/>
          <w:bCs/>
          <w:snapToGrid w:val="0"/>
          <w:color w:val="auto"/>
          <w:sz w:val="24"/>
          <w:highlight w:val="none"/>
        </w:rPr>
        <w:t>3.3  投标文件的澄清和补正</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3.3.3  评标委员会对投标人提交的澄清、说明或补正有疑问的，可以要求投标人进一步澄清、说明或补正，直至满足评标委员会的要求。</w:t>
      </w:r>
    </w:p>
    <w:p>
      <w:pPr>
        <w:keepNext/>
        <w:keepLines/>
        <w:snapToGrid w:val="0"/>
        <w:spacing w:line="360" w:lineRule="auto"/>
        <w:outlineLvl w:val="2"/>
        <w:rPr>
          <w:rFonts w:ascii="宋体" w:hAnsi="宋体"/>
          <w:bCs/>
          <w:snapToGrid w:val="0"/>
          <w:color w:val="auto"/>
          <w:sz w:val="24"/>
          <w:highlight w:val="none"/>
        </w:rPr>
      </w:pPr>
      <w:bookmarkStart w:id="1131" w:name="_Toc430530508"/>
      <w:bookmarkStart w:id="1132" w:name="_Toc26312"/>
      <w:bookmarkStart w:id="1133" w:name="_Toc277082626"/>
      <w:bookmarkStart w:id="1134" w:name="_Toc23899"/>
      <w:bookmarkStart w:id="1135" w:name="_Toc24331"/>
      <w:bookmarkStart w:id="1136" w:name="_Toc287607820"/>
      <w:bookmarkStart w:id="1137" w:name="_Toc59810375"/>
      <w:bookmarkStart w:id="1138" w:name="_Toc509218784"/>
      <w:bookmarkStart w:id="1139" w:name="_Toc287620759"/>
      <w:bookmarkStart w:id="1140" w:name="_Toc200513206"/>
      <w:bookmarkStart w:id="1141" w:name="_Toc16680"/>
      <w:bookmarkStart w:id="1142" w:name="_Toc32189"/>
      <w:bookmarkStart w:id="1143" w:name="_Toc224103392"/>
      <w:bookmarkStart w:id="1144" w:name="_Toc11563"/>
      <w:r>
        <w:rPr>
          <w:rFonts w:ascii="宋体" w:hAnsi="宋体"/>
          <w:bCs/>
          <w:snapToGrid w:val="0"/>
          <w:color w:val="auto"/>
          <w:sz w:val="24"/>
          <w:highlight w:val="none"/>
        </w:rPr>
        <w:t>3.4  评标结果</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 xml:space="preserve">.1 </w:t>
      </w:r>
      <w:r>
        <w:rPr>
          <w:rFonts w:ascii="宋体" w:hAnsi="宋体"/>
          <w:color w:val="auto"/>
          <w:spacing w:val="1"/>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员会按照</w:t>
      </w:r>
      <w:r>
        <w:rPr>
          <w:rFonts w:ascii="宋体" w:hAnsi="宋体"/>
          <w:color w:val="auto"/>
          <w:spacing w:val="1"/>
          <w:kern w:val="0"/>
          <w:szCs w:val="21"/>
          <w:highlight w:val="none"/>
        </w:rPr>
        <w:t>得分</w:t>
      </w:r>
      <w:r>
        <w:rPr>
          <w:rFonts w:ascii="宋体" w:hAnsi="宋体"/>
          <w:color w:val="auto"/>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color w:val="auto"/>
          <w:kern w:val="0"/>
          <w:sz w:val="20"/>
          <w:szCs w:val="20"/>
          <w:highlight w:val="none"/>
        </w:rPr>
      </w:pPr>
      <w:r>
        <w:rPr>
          <w:rFonts w:ascii="宋体" w:hAnsi="宋体"/>
          <w:color w:val="auto"/>
          <w:spacing w:val="1"/>
          <w:kern w:val="0"/>
          <w:szCs w:val="21"/>
          <w:highlight w:val="none"/>
        </w:rPr>
        <w:t>3</w:t>
      </w:r>
      <w:r>
        <w:rPr>
          <w:rFonts w:ascii="宋体" w:hAnsi="宋体"/>
          <w:color w:val="auto"/>
          <w:kern w:val="0"/>
          <w:szCs w:val="21"/>
          <w:highlight w:val="none"/>
        </w:rPr>
        <w:t>.4.2  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p>
      <w:pPr>
        <w:widowControl/>
        <w:spacing w:line="360" w:lineRule="auto"/>
        <w:jc w:val="center"/>
        <w:rPr>
          <w:rFonts w:ascii="宋体" w:hAnsi="宋体"/>
          <w:b/>
          <w:color w:val="auto"/>
          <w:kern w:val="0"/>
          <w:sz w:val="28"/>
          <w:szCs w:val="28"/>
          <w:highlight w:val="none"/>
          <w:u w:val="single"/>
        </w:rPr>
      </w:pPr>
      <w:r>
        <w:rPr>
          <w:rFonts w:ascii="宋体" w:hAnsi="宋体"/>
          <w:color w:val="auto"/>
          <w:kern w:val="0"/>
          <w:sz w:val="20"/>
          <w:szCs w:val="20"/>
          <w:highlight w:val="none"/>
          <w:u w:val="single"/>
        </w:rPr>
        <w:br w:type="page"/>
      </w:r>
      <w:bookmarkStart w:id="1145" w:name="_Toc230410480"/>
      <w:bookmarkStart w:id="1146" w:name="_Toc277082627"/>
      <w:r>
        <w:rPr>
          <w:rFonts w:ascii="宋体" w:hAnsi="宋体"/>
          <w:b/>
          <w:color w:val="auto"/>
          <w:kern w:val="0"/>
          <w:sz w:val="28"/>
          <w:szCs w:val="28"/>
          <w:highlight w:val="none"/>
          <w:u w:val="single"/>
        </w:rPr>
        <w:t>附件A：综合评估法否决投标情况一览表</w:t>
      </w:r>
      <w:bookmarkEnd w:id="1145"/>
    </w:p>
    <w:bookmarkEnd w:id="1146"/>
    <w:p>
      <w:pPr>
        <w:widowControl/>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投标文件存在本一览表下列情形之一的，投标文件视为重大偏差并作否决投标处理，否则，评标委员会不得视为重大偏差而否决投标人的投标文件。</w:t>
      </w:r>
    </w:p>
    <w:tbl>
      <w:tblPr>
        <w:tblStyle w:val="45"/>
        <w:tblW w:w="905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899"/>
        <w:gridCol w:w="715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151"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A-2投标人的财务须满足投标人须知前附表1.4.1项的要求，否则由评标委员会作否决投标处理（如有）。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A-3投标人的业绩须满足投标人须知前附表1.4.1项的要求，否则由评标委员会作否决投标处理（如有）。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A-5投标人的项目经理资格要求须满足投标人须知前附表1.4.1项的要求，否则由评标委员会作否决投标处理。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A-7联合体投标人应满足：</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（1）联合体各方应按照招标文件提供的格式签订</w:t>
            </w:r>
            <w:r>
              <w:rPr>
                <w:rFonts w:hint="eastAsia" w:ascii="宋体" w:hAnsi="宋体"/>
                <w:color w:val="auto"/>
                <w:szCs w:val="21"/>
                <w:highlight w:val="none"/>
                <w:lang w:eastAsia="zh-CN"/>
              </w:rPr>
              <w:t>共同投标协议</w:t>
            </w:r>
            <w:r>
              <w:rPr>
                <w:rFonts w:hint="eastAsia" w:ascii="宋体" w:hAnsi="宋体"/>
                <w:color w:val="auto"/>
                <w:szCs w:val="21"/>
                <w:highlight w:val="none"/>
              </w:rPr>
              <w:t>，明确联合体牵头人和各方权利义务；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（2）联合体各方均应当具备承担招标项目的相应能力，</w:t>
            </w:r>
            <w:r>
              <w:rPr>
                <w:rFonts w:hint="eastAsia" w:ascii="宋体" w:hAnsi="宋体"/>
                <w:color w:val="auto"/>
                <w:szCs w:val="21"/>
                <w:highlight w:val="none"/>
                <w:lang w:eastAsia="zh-CN"/>
              </w:rPr>
              <w:t>共同投标协议</w:t>
            </w:r>
            <w:r>
              <w:rPr>
                <w:rFonts w:hint="eastAsia" w:ascii="宋体" w:hAnsi="宋体"/>
                <w:color w:val="auto"/>
                <w:szCs w:val="21"/>
                <w:highlight w:val="none"/>
              </w:rPr>
              <w:t>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（3）联合体各方不得再以自己名义单独或参加其他联合体在同一标段中投标。</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151"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A-8投标人名称必须与营业执照、资质证书、安全生产许可证一致，依法变更名称的应提交相应证明材料，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A-9投标文件格式（不含投标函部分）</w:t>
            </w:r>
            <w:r>
              <w:rPr>
                <w:rFonts w:hint="eastAsia" w:ascii="宋体" w:hAnsi="宋体" w:cs="宋体"/>
                <w:color w:val="auto"/>
                <w:kern w:val="0"/>
                <w:highlight w:val="none"/>
              </w:rPr>
              <w:t>符合第二章“投标人须知”第3.7款规定</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编制投标文件时不得对第八章“投标文件格式”的相应要素作实质性修改，否则视为重大偏差，由评标委员会作否决投标处理。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olor w:val="auto"/>
                <w:szCs w:val="21"/>
                <w:highlight w:val="none"/>
              </w:rPr>
              <w:t xml:space="preserve">A-11 </w:t>
            </w:r>
            <w:r>
              <w:rPr>
                <w:rFonts w:hint="eastAsia" w:ascii="宋体" w:hAnsi="宋体" w:cs="宋体"/>
                <w:color w:val="auto"/>
                <w:kern w:val="0"/>
                <w:highlight w:val="none"/>
              </w:rPr>
              <w:t>第八章 投标文件格式（不含投标函部分）要求法定代表人或其委托代理人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（或盖章）的须齐全。要求签名的，签名采用手写签名或签章或加盖CA数字证书均可。否则由评标委员会作否决投标处理。</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中各联合体成员单位</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（或盖章）。否则由评标委员会作否决投标处理。</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中要求各联合体成员盖单位法人章的，各联合体成员须盖章齐全，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A-14投标人应按投标人须知前附表第3.4款规定递交投标保证金。否则由评标委员会作否决投标处理。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w:t>
            </w:r>
            <w:r>
              <w:rPr>
                <w:rFonts w:ascii="宋体" w:hAnsi="宋体"/>
                <w:color w:val="auto"/>
                <w:szCs w:val="21"/>
                <w:highlight w:val="none"/>
              </w:rPr>
              <w:t>符合第四章“合同条款及格式”规定，投标文件不应附有招标人不能接受的条件</w:t>
            </w:r>
            <w:r>
              <w:rPr>
                <w:rFonts w:hint="eastAsia" w:ascii="宋体" w:hAnsi="宋体"/>
                <w:color w:val="auto"/>
                <w:szCs w:val="21"/>
                <w:highlight w:val="none"/>
              </w:rPr>
              <w:t>，否则交由评标委员会作否决投标处理。</w:t>
            </w:r>
            <w:r>
              <w:rPr>
                <w:rFonts w:hint="eastAsia" w:ascii="宋体" w:hAnsi="宋体" w:cs="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16符合第七章“技术标准和要求”的规定，否则交由评标委员会作否决投标处理。</w:t>
            </w:r>
            <w:r>
              <w:rPr>
                <w:rFonts w:hint="eastAsia" w:ascii="宋体" w:hAnsi="宋体" w:cs="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tcBorders>
              <w:bottom w:val="single" w:color="auto" w:sz="4" w:space="0"/>
            </w:tcBorders>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lang w:eastAsia="zh-CN"/>
              </w:rPr>
              <w:t>投标函部分及报价部分</w:t>
            </w:r>
            <w:r>
              <w:rPr>
                <w:rFonts w:ascii="宋体" w:hAnsi="宋体"/>
                <w:color w:val="auto"/>
                <w:szCs w:val="21"/>
                <w:highlight w:val="none"/>
              </w:rPr>
              <w:t>评审</w:t>
            </w:r>
          </w:p>
        </w:tc>
        <w:tc>
          <w:tcPr>
            <w:tcW w:w="7151" w:type="dxa"/>
            <w:tcBorders>
              <w:bottom w:val="single" w:color="auto" w:sz="4" w:space="0"/>
            </w:tcBorders>
            <w:vAlign w:val="center"/>
          </w:tcPr>
          <w:p>
            <w:pPr>
              <w:spacing w:line="400" w:lineRule="exact"/>
              <w:ind w:firstLine="420" w:firstLineChars="200"/>
              <w:rPr>
                <w:rFonts w:ascii="宋体" w:hAnsi="宋体" w:cs="宋体"/>
                <w:color w:val="auto"/>
                <w:kern w:val="0"/>
                <w:highlight w:val="none"/>
              </w:rPr>
            </w:pPr>
            <w:r>
              <w:rPr>
                <w:rFonts w:hint="eastAsia" w:ascii="宋体" w:hAnsi="宋体"/>
                <w:color w:val="auto"/>
                <w:szCs w:val="21"/>
                <w:highlight w:val="none"/>
              </w:rPr>
              <w:t>A-18</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（或盖章）的须齐全。要求签名的，签名采用手写签名或签章或加盖CA数字证书均可。要求加盖单位法人章的，应使用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0</w:t>
            </w:r>
            <w:r>
              <w:rPr>
                <w:rFonts w:hint="eastAsia" w:ascii="宋体" w:hAnsi="宋体"/>
                <w:color w:val="auto"/>
                <w:szCs w:val="21"/>
                <w:highlight w:val="none"/>
              </w:rPr>
              <w:t xml:space="preserve"> 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1</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2</w:t>
            </w:r>
            <w:r>
              <w:rPr>
                <w:rFonts w:hint="eastAsia" w:ascii="宋体" w:hAnsi="宋体"/>
                <w:color w:val="auto"/>
                <w:szCs w:val="21"/>
                <w:highlight w:val="none"/>
              </w:rPr>
              <w:t>投标函中的总报价不得高于招标人公布的投标总报价最高限价，</w:t>
            </w:r>
            <w:r>
              <w:rPr>
                <w:rFonts w:hint="eastAsia" w:ascii="宋体" w:hAnsi="宋体" w:cs="宋体"/>
                <w:color w:val="auto"/>
                <w:kern w:val="0"/>
                <w:highlight w:val="none"/>
              </w:rPr>
              <w:t>投标函中的总报价必须与已标价工程量清单中的投标总报价一致。</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hint="default" w:ascii="宋体" w:hAnsi="宋体"/>
                <w:color w:val="auto"/>
                <w:szCs w:val="21"/>
                <w:highlight w:val="none"/>
                <w:lang w:val="en-US"/>
              </w:rPr>
            </w:pPr>
            <w:r>
              <w:rPr>
                <w:rFonts w:hint="eastAsia" w:ascii="宋体" w:hAnsi="宋体"/>
                <w:szCs w:val="21"/>
              </w:rPr>
              <w:t>A-</w:t>
            </w:r>
            <w:r>
              <w:rPr>
                <w:rFonts w:hint="eastAsia" w:ascii="宋体" w:hAnsi="宋体"/>
                <w:szCs w:val="21"/>
                <w:lang w:val="en-US" w:eastAsia="zh-CN"/>
              </w:rPr>
              <w:t>23</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24</w:t>
            </w:r>
            <w:r>
              <w:rPr>
                <w:rFonts w:hint="eastAsia" w:ascii="宋体" w:hAnsi="宋体" w:cs="宋体"/>
                <w:color w:val="auto"/>
                <w:kern w:val="0"/>
                <w:highlight w:val="none"/>
              </w:rPr>
              <w:t>暂定金额（暂列金）必须按照招标文件给定的金额填报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A-</w:t>
            </w:r>
            <w:r>
              <w:rPr>
                <w:rFonts w:hint="eastAsia" w:ascii="宋体" w:hAnsi="宋体" w:cs="宋体"/>
                <w:color w:val="auto"/>
                <w:kern w:val="0"/>
                <w:highlight w:val="none"/>
                <w:lang w:val="en-US" w:eastAsia="zh-CN"/>
              </w:rPr>
              <w:t>26</w:t>
            </w:r>
            <w:r>
              <w:rPr>
                <w:rFonts w:hint="eastAsia" w:ascii="宋体" w:hAnsi="宋体" w:cs="宋体"/>
                <w:color w:val="auto"/>
                <w:kern w:val="0"/>
                <w:highlight w:val="none"/>
              </w:rPr>
              <w:t>投标人承诺已标价工程量清单满足第二章“投标人须知前附表”第3.2款第14条要求，如有差错则按第二章“投标人须知前附表”第3.2款第13条要求原则进行处理（或结算），否则由评标委员会作否决投标处理。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color w:val="auto"/>
                <w:szCs w:val="21"/>
                <w:highlight w:val="none"/>
              </w:rPr>
            </w:pPr>
          </w:p>
        </w:tc>
        <w:tc>
          <w:tcPr>
            <w:tcW w:w="7151"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27</w:t>
            </w:r>
            <w:r>
              <w:rPr>
                <w:rFonts w:hint="eastAsia" w:ascii="宋体" w:hAnsi="宋体"/>
                <w:color w:val="auto"/>
                <w:szCs w:val="21"/>
                <w:highlight w:val="none"/>
              </w:rPr>
              <w:t>投标报价有算术错误的，按照第三章“评标办法”第3.2.4项规定执行，否则由评标委员会作否决投标处理。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151"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rPr>
          <w:color w:val="auto"/>
          <w:highlight w:val="none"/>
        </w:rPr>
      </w:pPr>
    </w:p>
    <w:p>
      <w:pPr>
        <w:autoSpaceDE w:val="0"/>
        <w:autoSpaceDN w:val="0"/>
        <w:adjustRightInd w:val="0"/>
        <w:snapToGrid w:val="0"/>
        <w:spacing w:before="340" w:after="330" w:line="360" w:lineRule="auto"/>
        <w:jc w:val="left"/>
        <w:rPr>
          <w:rFonts w:ascii="宋体" w:hAnsi="宋体"/>
          <w:color w:val="auto"/>
          <w:kern w:val="0"/>
          <w:sz w:val="52"/>
          <w:szCs w:val="52"/>
          <w:highlight w:val="none"/>
        </w:rPr>
      </w:pPr>
      <w:r>
        <w:rPr>
          <w:rFonts w:ascii="宋体" w:hAnsi="宋体"/>
          <w:color w:val="auto"/>
          <w:kern w:val="0"/>
          <w:sz w:val="52"/>
          <w:szCs w:val="52"/>
          <w:highlight w:val="none"/>
        </w:rPr>
        <w:br w:type="page"/>
      </w:r>
    </w:p>
    <w:p>
      <w:pPr>
        <w:pStyle w:val="3"/>
        <w:spacing w:line="360" w:lineRule="auto"/>
        <w:jc w:val="center"/>
        <w:rPr>
          <w:rFonts w:ascii="宋体" w:hAnsi="宋体"/>
          <w:color w:val="auto"/>
          <w:kern w:val="0"/>
          <w:highlight w:val="none"/>
        </w:rPr>
      </w:pPr>
      <w:bookmarkStart w:id="1147" w:name="_Toc6951"/>
      <w:bookmarkStart w:id="1148" w:name="_Toc6396"/>
      <w:bookmarkStart w:id="1149" w:name="_Toc509218785"/>
      <w:bookmarkStart w:id="1150" w:name="_Toc20410"/>
      <w:bookmarkStart w:id="1151" w:name="_Toc59810376"/>
      <w:bookmarkStart w:id="1152" w:name="_Toc7343"/>
      <w:bookmarkStart w:id="1153" w:name="_Toc430530509"/>
      <w:bookmarkStart w:id="1154" w:name="_Toc1017"/>
      <w:r>
        <w:rPr>
          <w:rFonts w:hint="eastAsia" w:ascii="宋体" w:hAnsi="宋体"/>
          <w:color w:val="auto"/>
          <w:kern w:val="0"/>
          <w:highlight w:val="none"/>
        </w:rPr>
        <w:t>第四章  合同条款及格式</w:t>
      </w:r>
      <w:bookmarkEnd w:id="1147"/>
      <w:bookmarkEnd w:id="1148"/>
      <w:bookmarkEnd w:id="1149"/>
      <w:bookmarkEnd w:id="1150"/>
      <w:bookmarkEnd w:id="1151"/>
      <w:bookmarkEnd w:id="1152"/>
      <w:bookmarkEnd w:id="1153"/>
      <w:bookmarkEnd w:id="1154"/>
    </w:p>
    <w:p>
      <w:pPr>
        <w:pStyle w:val="99"/>
        <w:snapToGrid w:val="0"/>
        <w:spacing w:before="0" w:line="360" w:lineRule="auto"/>
        <w:ind w:firstLine="480" w:firstLineChars="200"/>
        <w:rPr>
          <w:rFonts w:ascii="宋体" w:hAnsi="宋体"/>
          <w:b w:val="0"/>
          <w:i/>
          <w:iCs/>
          <w:color w:val="auto"/>
          <w:sz w:val="24"/>
          <w:szCs w:val="24"/>
          <w:highlight w:val="none"/>
        </w:rPr>
      </w:pPr>
      <w:r>
        <w:rPr>
          <w:rFonts w:ascii="宋体" w:hAnsi="宋体"/>
          <w:b w:val="0"/>
          <w:i/>
          <w:iCs/>
          <w:color w:val="auto"/>
          <w:sz w:val="24"/>
          <w:szCs w:val="24"/>
          <w:highlight w:val="none"/>
        </w:rPr>
        <w:t>[</w:t>
      </w:r>
      <w:r>
        <w:rPr>
          <w:rFonts w:hint="eastAsia" w:ascii="宋体" w:hAnsi="宋体"/>
          <w:b w:val="0"/>
          <w:i/>
          <w:iCs/>
          <w:color w:val="auto"/>
          <w:sz w:val="24"/>
          <w:szCs w:val="24"/>
          <w:highlight w:val="none"/>
          <w:lang w:val="en-US" w:eastAsia="zh-CN"/>
        </w:rPr>
        <w:t>提示：</w:t>
      </w:r>
      <w:r>
        <w:rPr>
          <w:rFonts w:ascii="宋体" w:hAnsi="宋体"/>
          <w:b w:val="0"/>
          <w:i/>
          <w:iCs/>
          <w:color w:val="auto"/>
          <w:sz w:val="24"/>
          <w:szCs w:val="24"/>
          <w:highlight w:val="none"/>
        </w:rPr>
        <w:t>合同协议书为示范性内容，招标人在编制招标文件时不必填写，供中标后签订合同时填写。]</w:t>
      </w:r>
    </w:p>
    <w:p>
      <w:pPr>
        <w:spacing w:line="500" w:lineRule="exact"/>
        <w:ind w:firstLine="420" w:firstLineChars="200"/>
        <w:rPr>
          <w:rFonts w:ascii="仿宋_GB2312" w:hAnsi="华文仿宋" w:eastAsia="仿宋_GB2312"/>
          <w:iCs/>
          <w:color w:val="auto"/>
          <w:sz w:val="28"/>
          <w:szCs w:val="28"/>
          <w:highlight w:val="none"/>
        </w:rPr>
      </w:pPr>
      <w:r>
        <w:rPr>
          <w:rFonts w:ascii="宋体" w:hAnsi="宋体"/>
          <w:color w:val="auto"/>
          <w:highlight w:val="none"/>
        </w:rPr>
        <w:br w:type="page"/>
      </w:r>
      <w:bookmarkStart w:id="1155" w:name="_Toc351203632"/>
      <w:bookmarkStart w:id="1156" w:name="_Toc296503025"/>
      <w:bookmarkStart w:id="1157" w:name="_Toc296890982"/>
      <w:bookmarkStart w:id="1158" w:name="_Toc351203480"/>
    </w:p>
    <w:p>
      <w:pPr>
        <w:keepNext/>
        <w:keepLines/>
        <w:snapToGrid w:val="0"/>
        <w:spacing w:line="360" w:lineRule="auto"/>
        <w:jc w:val="center"/>
        <w:outlineLvl w:val="1"/>
        <w:rPr>
          <w:rFonts w:ascii="华文中宋" w:hAnsi="华文中宋" w:eastAsia="华文中宋" w:cs="Microsoft Sans Serif"/>
          <w:bCs/>
          <w:color w:val="auto"/>
          <w:sz w:val="44"/>
          <w:szCs w:val="44"/>
          <w:highlight w:val="none"/>
          <w:lang w:val="zh-CN"/>
        </w:rPr>
      </w:pPr>
      <w:bookmarkStart w:id="1159" w:name="_Toc303538973"/>
      <w:bookmarkEnd w:id="1159"/>
      <w:bookmarkStart w:id="1160" w:name="_Toc303538974"/>
      <w:bookmarkEnd w:id="1160"/>
      <w:bookmarkStart w:id="1161" w:name="_Toc303538972"/>
      <w:bookmarkEnd w:id="1161"/>
      <w:bookmarkStart w:id="1162" w:name="baidusnap3"/>
      <w:bookmarkEnd w:id="1162"/>
      <w:bookmarkStart w:id="1163" w:name="_Toc303538975"/>
      <w:bookmarkEnd w:id="1163"/>
      <w:bookmarkStart w:id="1164" w:name="_Toc303538976"/>
      <w:bookmarkEnd w:id="1164"/>
      <w:bookmarkStart w:id="1165" w:name="baidusnap7"/>
      <w:bookmarkEnd w:id="1165"/>
      <w:bookmarkStart w:id="1166" w:name="_Toc59810377"/>
      <w:bookmarkStart w:id="1167" w:name="_Toc11194"/>
      <w:bookmarkStart w:id="1168" w:name="_Toc17819"/>
      <w:bookmarkStart w:id="1169" w:name="_Toc3495"/>
      <w:bookmarkStart w:id="1170" w:name="_Toc24876"/>
      <w:bookmarkStart w:id="1171" w:name="_Toc27404"/>
      <w:bookmarkStart w:id="1172" w:name="_Toc33183533"/>
      <w:r>
        <w:rPr>
          <w:rFonts w:hint="eastAsia" w:ascii="华文中宋" w:hAnsi="华文中宋" w:eastAsia="华文中宋" w:cs="Microsoft Sans Serif"/>
          <w:b/>
          <w:bCs/>
          <w:color w:val="auto"/>
          <w:sz w:val="44"/>
          <w:szCs w:val="44"/>
          <w:highlight w:val="none"/>
          <w:lang w:val="zh-CN"/>
        </w:rPr>
        <w:t>第一部分 合同协议书</w:t>
      </w:r>
      <w:bookmarkEnd w:id="1166"/>
      <w:bookmarkEnd w:id="1167"/>
      <w:bookmarkEnd w:id="1168"/>
      <w:bookmarkEnd w:id="1169"/>
      <w:bookmarkEnd w:id="1170"/>
      <w:bookmarkEnd w:id="1171"/>
      <w:bookmarkEnd w:id="1172"/>
    </w:p>
    <w:p>
      <w:pPr>
        <w:snapToGrid w:val="0"/>
        <w:spacing w:line="600" w:lineRule="exact"/>
        <w:ind w:firstLine="481" w:firstLineChars="200"/>
        <w:rPr>
          <w:rFonts w:ascii="仿宋_GB2312" w:hAnsi="华文仿宋" w:eastAsia="仿宋_GB2312" w:cs="Microsoft Sans Serif"/>
          <w:b/>
          <w:color w:val="auto"/>
          <w:sz w:val="24"/>
          <w:highlight w:val="none"/>
        </w:rPr>
      </w:pPr>
    </w:p>
    <w:p>
      <w:pPr>
        <w:snapToGrid w:val="0"/>
        <w:spacing w:line="600" w:lineRule="exact"/>
        <w:ind w:firstLine="421" w:firstLineChars="200"/>
        <w:rPr>
          <w:rFonts w:ascii="宋体" w:hAnsi="宋体" w:cs="宋体"/>
          <w:b/>
          <w:color w:val="auto"/>
          <w:szCs w:val="21"/>
          <w:highlight w:val="none"/>
          <w:u w:val="single"/>
        </w:rPr>
      </w:pPr>
      <w:r>
        <w:rPr>
          <w:rFonts w:hint="eastAsia" w:ascii="宋体" w:hAnsi="宋体" w:cs="宋体"/>
          <w:b/>
          <w:color w:val="auto"/>
          <w:szCs w:val="21"/>
          <w:highlight w:val="none"/>
        </w:rPr>
        <w:t>发包人（全称）：</w:t>
      </w:r>
      <w:r>
        <w:rPr>
          <w:rFonts w:hint="eastAsia" w:ascii="宋体" w:hAnsi="宋体" w:cs="宋体"/>
          <w:b/>
          <w:color w:val="auto"/>
          <w:szCs w:val="21"/>
          <w:highlight w:val="none"/>
          <w:u w:val="single"/>
        </w:rPr>
        <w:t xml:space="preserve">                                 </w:t>
      </w:r>
    </w:p>
    <w:p>
      <w:pPr>
        <w:snapToGrid w:val="0"/>
        <w:spacing w:line="600" w:lineRule="exact"/>
        <w:ind w:firstLine="421" w:firstLineChars="200"/>
        <w:rPr>
          <w:rFonts w:ascii="宋体" w:hAnsi="宋体" w:cs="宋体"/>
          <w:b/>
          <w:color w:val="auto"/>
          <w:szCs w:val="21"/>
          <w:highlight w:val="none"/>
          <w:u w:val="single"/>
        </w:rPr>
      </w:pPr>
      <w:r>
        <w:rPr>
          <w:rFonts w:hint="eastAsia" w:ascii="宋体" w:hAnsi="宋体" w:cs="宋体"/>
          <w:b/>
          <w:color w:val="auto"/>
          <w:szCs w:val="21"/>
          <w:highlight w:val="none"/>
        </w:rPr>
        <w:t>承包人（全称）：</w:t>
      </w:r>
      <w:r>
        <w:rPr>
          <w:rFonts w:hint="eastAsia" w:ascii="宋体" w:hAnsi="宋体" w:cs="宋体"/>
          <w:b/>
          <w:color w:val="auto"/>
          <w:szCs w:val="21"/>
          <w:highlight w:val="none"/>
          <w:u w:val="single"/>
        </w:rPr>
        <w:t xml:space="preserve">                                 </w:t>
      </w:r>
    </w:p>
    <w:p>
      <w:pPr>
        <w:snapToGrid w:val="0"/>
        <w:spacing w:line="600" w:lineRule="exact"/>
        <w:ind w:firstLine="420" w:firstLineChars="200"/>
        <w:rPr>
          <w:rFonts w:ascii="宋体" w:hAnsi="宋体" w:cs="宋体"/>
          <w:b/>
          <w:color w:val="auto"/>
          <w:szCs w:val="21"/>
          <w:highlight w:val="none"/>
          <w:u w:val="single"/>
        </w:rPr>
      </w:pPr>
      <w:r>
        <w:rPr>
          <w:rFonts w:hint="eastAsia" w:ascii="宋体" w:hAnsi="宋体" w:cs="宋体"/>
          <w:color w:val="auto"/>
          <w:szCs w:val="21"/>
          <w:highlight w:val="none"/>
        </w:rPr>
        <w:t>根据《中华人民共和国民法典》、《中华人民共和国建筑法》及有关法律、法规规定，遵循平等、自愿、公平和诚实信用的原则，双方就</w:t>
      </w:r>
      <w:r>
        <w:rPr>
          <w:rFonts w:hint="eastAsia" w:ascii="宋体" w:hAnsi="宋体" w:cs="宋体"/>
          <w:b/>
          <w:color w:val="auto"/>
          <w:szCs w:val="21"/>
          <w:highlight w:val="none"/>
          <w:u w:val="single"/>
        </w:rPr>
        <w:t xml:space="preserve">                           </w:t>
      </w:r>
      <w:r>
        <w:rPr>
          <w:rFonts w:hint="eastAsia" w:ascii="宋体" w:hAnsi="宋体" w:cs="宋体"/>
          <w:color w:val="auto"/>
          <w:szCs w:val="21"/>
          <w:highlight w:val="none"/>
        </w:rPr>
        <w:t>工程施工及有关事项协商一致，共同达成如下协议：</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73" w:name="_Toc33183534"/>
      <w:r>
        <w:rPr>
          <w:rFonts w:hint="eastAsia" w:ascii="宋体" w:hAnsi="宋体" w:cs="宋体"/>
          <w:b/>
          <w:bCs/>
          <w:color w:val="auto"/>
          <w:szCs w:val="21"/>
          <w:highlight w:val="none"/>
          <w:lang w:val="zh-CN"/>
        </w:rPr>
        <w:t>一、工程概况</w:t>
      </w:r>
      <w:bookmarkEnd w:id="1173"/>
    </w:p>
    <w:p>
      <w:pPr>
        <w:snapToGrid w:val="0"/>
        <w:spacing w:line="600" w:lineRule="exact"/>
        <w:ind w:firstLine="420" w:firstLineChars="200"/>
        <w:rPr>
          <w:rFonts w:ascii="宋体" w:hAnsi="宋体" w:cs="宋体"/>
          <w:color w:val="auto"/>
          <w:szCs w:val="21"/>
          <w:highlight w:val="none"/>
          <w:u w:val="single"/>
        </w:rPr>
      </w:pPr>
      <w:r>
        <w:rPr>
          <w:rFonts w:hint="eastAsia" w:ascii="宋体" w:hAnsi="宋体" w:cs="宋体"/>
          <w:bCs/>
          <w:color w:val="auto"/>
          <w:szCs w:val="21"/>
          <w:highlight w:val="none"/>
        </w:rPr>
        <w:t>1.工程名称</w:t>
      </w:r>
      <w:r>
        <w:rPr>
          <w:rFonts w:hint="eastAsia" w:ascii="宋体" w:hAnsi="宋体" w:cs="宋体"/>
          <w:color w:val="auto"/>
          <w:szCs w:val="21"/>
          <w:highlight w:val="none"/>
        </w:rPr>
        <w:t>：</w:t>
      </w:r>
      <w:r>
        <w:rPr>
          <w:rFonts w:hint="eastAsia" w:ascii="宋体" w:hAnsi="宋体" w:cs="宋体"/>
          <w:b/>
          <w:color w:val="auto"/>
          <w:szCs w:val="21"/>
          <w:highlight w:val="none"/>
          <w:u w:val="single"/>
        </w:rPr>
        <w:t xml:space="preserve">                                 </w:t>
      </w:r>
      <w:r>
        <w:rPr>
          <w:rFonts w:hint="eastAsia" w:ascii="宋体" w:hAnsi="宋体" w:cs="宋体"/>
          <w:color w:val="auto"/>
          <w:szCs w:val="21"/>
          <w:highlight w:val="none"/>
        </w:rPr>
        <w:t>。</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2.工程地点：</w:t>
      </w:r>
      <w:r>
        <w:rPr>
          <w:rFonts w:hint="eastAsia" w:ascii="宋体" w:hAnsi="宋体" w:cs="宋体"/>
          <w:b/>
          <w:color w:val="auto"/>
          <w:szCs w:val="21"/>
          <w:highlight w:val="none"/>
          <w:u w:val="single"/>
        </w:rPr>
        <w:t xml:space="preserve">                                 </w:t>
      </w:r>
      <w:r>
        <w:rPr>
          <w:rFonts w:hint="eastAsia" w:ascii="宋体" w:hAnsi="宋体" w:cs="宋体"/>
          <w:color w:val="auto"/>
          <w:szCs w:val="21"/>
          <w:highlight w:val="none"/>
        </w:rPr>
        <w:t>。</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3.工程立项批准文号：</w:t>
      </w:r>
      <w:r>
        <w:rPr>
          <w:rFonts w:hint="eastAsia" w:ascii="宋体" w:hAnsi="宋体" w:cs="宋体"/>
          <w:b/>
          <w:color w:val="auto"/>
          <w:szCs w:val="21"/>
          <w:highlight w:val="none"/>
          <w:u w:val="single"/>
        </w:rPr>
        <w:t xml:space="preserve">                        </w:t>
      </w:r>
      <w:r>
        <w:rPr>
          <w:rFonts w:hint="eastAsia" w:ascii="宋体" w:hAnsi="宋体" w:cs="宋体"/>
          <w:bCs/>
          <w:color w:val="auto"/>
          <w:szCs w:val="21"/>
          <w:highlight w:val="none"/>
        </w:rPr>
        <w:t>。</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4.资金来源：</w:t>
      </w:r>
      <w:r>
        <w:rPr>
          <w:rFonts w:hint="eastAsia" w:ascii="宋体" w:hAnsi="宋体" w:cs="宋体"/>
          <w:b/>
          <w:color w:val="auto"/>
          <w:szCs w:val="21"/>
          <w:highlight w:val="none"/>
          <w:u w:val="single"/>
        </w:rPr>
        <w:t xml:space="preserve">                                 </w:t>
      </w:r>
      <w:r>
        <w:rPr>
          <w:rFonts w:hint="eastAsia" w:ascii="宋体" w:hAnsi="宋体" w:cs="宋体"/>
          <w:color w:val="auto"/>
          <w:szCs w:val="21"/>
          <w:highlight w:val="none"/>
        </w:rPr>
        <w:t>。</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5.工程内容：</w:t>
      </w:r>
      <w:r>
        <w:rPr>
          <w:rFonts w:hint="eastAsia" w:ascii="宋体" w:hAnsi="宋体" w:cs="宋体"/>
          <w:b/>
          <w:color w:val="auto"/>
          <w:szCs w:val="21"/>
          <w:highlight w:val="none"/>
          <w:u w:val="single"/>
        </w:rPr>
        <w:t xml:space="preserve">                                 </w:t>
      </w:r>
      <w:r>
        <w:rPr>
          <w:rFonts w:hint="eastAsia" w:ascii="宋体" w:hAnsi="宋体" w:cs="宋体"/>
          <w:color w:val="auto"/>
          <w:szCs w:val="21"/>
          <w:highlight w:val="none"/>
        </w:rPr>
        <w:t>。</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6.工程承包范围：</w:t>
      </w:r>
      <w:r>
        <w:rPr>
          <w:rFonts w:hint="eastAsia" w:ascii="宋体" w:hAnsi="宋体" w:cs="宋体"/>
          <w:b/>
          <w:color w:val="auto"/>
          <w:szCs w:val="21"/>
          <w:highlight w:val="none"/>
          <w:u w:val="single"/>
        </w:rPr>
        <w:t xml:space="preserve">                                 </w:t>
      </w:r>
      <w:r>
        <w:rPr>
          <w:rFonts w:hint="eastAsia" w:ascii="宋体" w:hAnsi="宋体" w:cs="宋体"/>
          <w:color w:val="auto"/>
          <w:szCs w:val="21"/>
          <w:highlight w:val="none"/>
        </w:rPr>
        <w:t>。</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74" w:name="_Toc33183535"/>
      <w:r>
        <w:rPr>
          <w:rFonts w:hint="eastAsia" w:ascii="宋体" w:hAnsi="宋体" w:cs="宋体"/>
          <w:b/>
          <w:bCs/>
          <w:color w:val="auto"/>
          <w:szCs w:val="21"/>
          <w:highlight w:val="none"/>
          <w:lang w:val="zh-CN"/>
        </w:rPr>
        <w:t>二、合同工期</w:t>
      </w:r>
      <w:bookmarkEnd w:id="1174"/>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承包人投标函中承诺的工期总日历天数：</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日历天。工期总日历天数与根据下述计划开工完工（竣工）日期计算的工期天数不一致的，以工期总日历天数为准。</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计划开工日期：</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日，实际开工日期以监理人发出的工程开工通知中明确的开工日期为准。</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计划完工（竣工）日期</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日，实际完工日期以合同工程完工证书中写明的日期为准。</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75" w:name="_Toc33183536"/>
      <w:r>
        <w:rPr>
          <w:rFonts w:hint="eastAsia" w:ascii="宋体" w:hAnsi="宋体" w:cs="宋体"/>
          <w:b/>
          <w:bCs/>
          <w:color w:val="auto"/>
          <w:szCs w:val="21"/>
          <w:highlight w:val="none"/>
          <w:lang w:val="zh-CN"/>
        </w:rPr>
        <w:t>三、质量标准</w:t>
      </w:r>
      <w:bookmarkEnd w:id="1175"/>
    </w:p>
    <w:p>
      <w:pPr>
        <w:keepNext w:val="0"/>
        <w:keepLines w:val="0"/>
        <w:snapToGrid w:val="0"/>
        <w:spacing w:line="600" w:lineRule="exact"/>
        <w:ind w:firstLine="420" w:firstLineChars="200"/>
        <w:outlineLvl w:val="9"/>
        <w:rPr>
          <w:rFonts w:ascii="宋体" w:hAnsi="宋体" w:cs="宋体"/>
          <w:bCs/>
          <w:color w:val="auto"/>
          <w:szCs w:val="21"/>
          <w:highlight w:val="none"/>
          <w:u w:val="single"/>
        </w:rPr>
      </w:pPr>
      <w:r>
        <w:rPr>
          <w:rFonts w:hint="eastAsia" w:ascii="宋体" w:hAnsi="宋体" w:cs="宋体"/>
          <w:bCs/>
          <w:color w:val="auto"/>
          <w:szCs w:val="21"/>
          <w:highlight w:val="none"/>
        </w:rPr>
        <w:t>工程质量符合强制性质量标准，符合</w:t>
      </w:r>
      <w:r>
        <w:rPr>
          <w:rFonts w:hint="eastAsia" w:ascii="宋体" w:hAnsi="宋体" w:cs="宋体"/>
          <w:bCs/>
          <w:color w:val="auto"/>
          <w:szCs w:val="21"/>
          <w:highlight w:val="none"/>
          <w:u w:val="single"/>
        </w:rPr>
        <w:t>国家和重庆市现行有关施工质量验收规范要求，并达到合格标准。</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76" w:name="_Toc33183537"/>
      <w:r>
        <w:rPr>
          <w:rFonts w:hint="eastAsia" w:ascii="宋体" w:hAnsi="宋体" w:cs="宋体"/>
          <w:b/>
          <w:bCs/>
          <w:color w:val="auto"/>
          <w:szCs w:val="21"/>
          <w:highlight w:val="none"/>
          <w:lang w:val="zh-CN"/>
        </w:rPr>
        <w:t>四、签约合同价与合同价格形式</w:t>
      </w:r>
      <w:bookmarkEnd w:id="1176"/>
      <w:r>
        <w:rPr>
          <w:rFonts w:hint="eastAsia" w:ascii="宋体" w:hAnsi="宋体" w:cs="宋体"/>
          <w:b/>
          <w:bCs/>
          <w:color w:val="auto"/>
          <w:szCs w:val="21"/>
          <w:highlight w:val="none"/>
          <w:lang w:val="zh-CN"/>
        </w:rPr>
        <w:tab/>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1.承包人投标函中承诺的中标价为：</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2.签约合同价为：</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其中：</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（1）安全生产费：</w:t>
      </w:r>
    </w:p>
    <w:p>
      <w:pPr>
        <w:snapToGrid w:val="0"/>
        <w:spacing w:line="600" w:lineRule="exact"/>
        <w:ind w:firstLine="945" w:firstLineChars="450"/>
        <w:rPr>
          <w:rFonts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（2）材料和工程设备暂估价金额：</w:t>
      </w:r>
    </w:p>
    <w:p>
      <w:pPr>
        <w:snapToGrid w:val="0"/>
        <w:spacing w:line="600" w:lineRule="exact"/>
        <w:ind w:firstLine="945" w:firstLineChars="450"/>
        <w:rPr>
          <w:rFonts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（3）专业工程暂估价金额：</w:t>
      </w:r>
    </w:p>
    <w:p>
      <w:pPr>
        <w:snapToGrid w:val="0"/>
        <w:spacing w:line="600" w:lineRule="exact"/>
        <w:ind w:firstLine="945" w:firstLineChars="450"/>
        <w:rPr>
          <w:rFonts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（4）暂列金额：</w:t>
      </w:r>
    </w:p>
    <w:p>
      <w:pPr>
        <w:snapToGrid w:val="0"/>
        <w:spacing w:line="600" w:lineRule="exact"/>
        <w:ind w:firstLine="945" w:firstLineChars="450"/>
        <w:rPr>
          <w:rFonts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（5）人工费（工资款）</w:t>
      </w:r>
    </w:p>
    <w:p>
      <w:pPr>
        <w:snapToGrid w:val="0"/>
        <w:spacing w:line="600" w:lineRule="exact"/>
        <w:ind w:firstLine="420" w:firstLineChars="200"/>
        <w:rPr>
          <w:color w:val="auto"/>
          <w:highlight w:val="none"/>
        </w:rPr>
      </w:pPr>
      <w:r>
        <w:rPr>
          <w:rFonts w:hint="eastAsia" w:ascii="宋体" w:hAnsi="宋体" w:cs="宋体"/>
          <w:color w:val="auto"/>
          <w:szCs w:val="21"/>
          <w:highlight w:val="none"/>
        </w:rPr>
        <w:t>该项目实行人工费（工资款）与其他工程款分账管理，发包人将应付工程款中的人工费（工资款），以不低于已完成合同价款的</w:t>
      </w:r>
      <w:r>
        <w:rPr>
          <w:rFonts w:hint="eastAsia" w:ascii="宋体" w:hAnsi="宋体" w:cs="宋体"/>
          <w:color w:val="auto"/>
          <w:szCs w:val="21"/>
          <w:highlight w:val="none"/>
          <w:u w:val="single"/>
        </w:rPr>
        <w:t xml:space="preserve">      </w:t>
      </w:r>
      <w:r>
        <w:rPr>
          <w:rFonts w:hint="eastAsia" w:ascii="宋体" w:hAnsi="宋体"/>
          <w:szCs w:val="21"/>
          <w:u w:val="none"/>
          <w:lang w:val="en-US" w:eastAsia="zh-CN"/>
        </w:rPr>
        <w:t>支付农民工工资</w:t>
      </w:r>
      <w:r>
        <w:rPr>
          <w:rFonts w:hint="eastAsia" w:ascii="宋体" w:hAnsi="宋体" w:cs="宋体"/>
          <w:color w:val="auto"/>
          <w:szCs w:val="21"/>
          <w:highlight w:val="none"/>
        </w:rPr>
        <w:t>，农民工工资单独支付至承包人设立的农民工工资专用账户。</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3.合同价格形式：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77" w:name="_Toc33183538"/>
      <w:r>
        <w:rPr>
          <w:rFonts w:hint="eastAsia" w:ascii="宋体" w:hAnsi="宋体" w:cs="宋体"/>
          <w:b/>
          <w:bCs/>
          <w:color w:val="auto"/>
          <w:szCs w:val="21"/>
          <w:highlight w:val="none"/>
          <w:lang w:val="zh-CN"/>
        </w:rPr>
        <w:t>五、项目经理及技术负责人</w:t>
      </w:r>
      <w:bookmarkEnd w:id="1177"/>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1、承包人</w:t>
      </w:r>
      <w:r>
        <w:rPr>
          <w:rFonts w:hint="eastAsia" w:ascii="宋体" w:hAnsi="宋体"/>
          <w:color w:val="auto"/>
          <w:szCs w:val="21"/>
          <w:highlight w:val="none"/>
        </w:rPr>
        <w:t>投标文件中承诺的项目经理</w:t>
      </w:r>
      <w:r>
        <w:rPr>
          <w:rFonts w:hint="eastAsia" w:ascii="宋体" w:hAnsi="宋体" w:cs="宋体"/>
          <w:color w:val="auto"/>
          <w:szCs w:val="21"/>
          <w:highlight w:val="none"/>
        </w:rPr>
        <w:t>：</w:t>
      </w:r>
    </w:p>
    <w:p>
      <w:pPr>
        <w:snapToGrid w:val="0"/>
        <w:spacing w:line="600" w:lineRule="exact"/>
        <w:ind w:firstLine="840" w:firstLineChars="400"/>
        <w:rPr>
          <w:rFonts w:ascii="宋体" w:hAnsi="宋体" w:cs="宋体"/>
          <w:color w:val="auto"/>
          <w:szCs w:val="21"/>
          <w:highlight w:val="none"/>
        </w:rPr>
      </w:pPr>
      <w:r>
        <w:rPr>
          <w:rFonts w:hint="eastAsia" w:ascii="宋体" w:hAnsi="宋体" w:cs="宋体"/>
          <w:color w:val="auto"/>
          <w:szCs w:val="21"/>
          <w:highlight w:val="none"/>
        </w:rPr>
        <w:t>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600" w:lineRule="exact"/>
        <w:ind w:firstLine="840" w:firstLineChars="400"/>
        <w:rPr>
          <w:rFonts w:ascii="宋体" w:hAnsi="宋体" w:cs="宋体"/>
          <w:color w:val="auto"/>
          <w:szCs w:val="21"/>
          <w:highlight w:val="none"/>
        </w:rPr>
      </w:pPr>
      <w:r>
        <w:rPr>
          <w:rFonts w:hint="eastAsia" w:ascii="宋体" w:hAnsi="宋体" w:cs="宋体"/>
          <w:color w:val="auto"/>
          <w:szCs w:val="21"/>
          <w:highlight w:val="none"/>
        </w:rPr>
        <w:t>身份证号码：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600" w:lineRule="exact"/>
        <w:ind w:firstLine="840" w:firstLineChars="400"/>
        <w:rPr>
          <w:rFonts w:ascii="宋体" w:hAnsi="宋体" w:cs="宋体"/>
          <w:color w:val="auto"/>
          <w:szCs w:val="21"/>
          <w:highlight w:val="none"/>
        </w:rPr>
      </w:pPr>
      <w:r>
        <w:rPr>
          <w:rFonts w:hint="eastAsia" w:ascii="宋体" w:hAnsi="宋体" w:cs="宋体"/>
          <w:color w:val="auto"/>
          <w:szCs w:val="21"/>
          <w:highlight w:val="none"/>
        </w:rPr>
        <w:t>建造师注册证书：</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600" w:lineRule="exact"/>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2、承包人</w:t>
      </w:r>
      <w:r>
        <w:rPr>
          <w:rFonts w:hint="eastAsia" w:ascii="宋体" w:hAnsi="宋体"/>
          <w:color w:val="auto"/>
          <w:szCs w:val="21"/>
          <w:highlight w:val="none"/>
        </w:rPr>
        <w:t>投标文件中承诺的技术负责人</w:t>
      </w:r>
      <w:r>
        <w:rPr>
          <w:rFonts w:hint="eastAsia" w:ascii="宋体" w:hAnsi="宋体" w:cs="宋体"/>
          <w:color w:val="auto"/>
          <w:szCs w:val="21"/>
          <w:highlight w:val="none"/>
        </w:rPr>
        <w:t>：</w:t>
      </w:r>
    </w:p>
    <w:p>
      <w:pPr>
        <w:snapToGrid w:val="0"/>
        <w:spacing w:line="600" w:lineRule="exact"/>
        <w:ind w:firstLine="840" w:firstLineChars="400"/>
        <w:rPr>
          <w:rFonts w:ascii="宋体" w:hAnsi="宋体" w:cs="宋体"/>
          <w:color w:val="auto"/>
          <w:szCs w:val="21"/>
          <w:highlight w:val="none"/>
        </w:rPr>
      </w:pPr>
      <w:r>
        <w:rPr>
          <w:rFonts w:hint="eastAsia" w:ascii="宋体" w:hAnsi="宋体" w:cs="宋体"/>
          <w:color w:val="auto"/>
          <w:szCs w:val="21"/>
          <w:highlight w:val="none"/>
        </w:rPr>
        <w:t>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2"/>
        <w:spacing w:line="600" w:lineRule="exact"/>
        <w:ind w:firstLine="840" w:firstLineChars="400"/>
        <w:rPr>
          <w:rFonts w:ascii="宋体" w:hAnsi="宋体"/>
          <w:color w:val="auto"/>
          <w:szCs w:val="21"/>
          <w:highlight w:val="none"/>
        </w:rPr>
      </w:pPr>
      <w:r>
        <w:rPr>
          <w:rFonts w:hint="eastAsia" w:ascii="宋体" w:hAnsi="宋体" w:cs="宋体"/>
          <w:color w:val="auto"/>
          <w:szCs w:val="21"/>
          <w:highlight w:val="none"/>
        </w:rPr>
        <w:t>身份证号码：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olor w:val="auto"/>
          <w:szCs w:val="21"/>
          <w:highlight w:val="none"/>
        </w:rPr>
        <w:t xml:space="preserve"> </w:t>
      </w:r>
    </w:p>
    <w:p>
      <w:pPr>
        <w:pStyle w:val="2"/>
        <w:spacing w:line="600" w:lineRule="exact"/>
        <w:ind w:firstLine="840" w:firstLineChars="400"/>
        <w:rPr>
          <w:rFonts w:ascii="宋体" w:hAnsi="宋体" w:cs="宋体"/>
          <w:color w:val="auto"/>
          <w:szCs w:val="21"/>
          <w:highlight w:val="none"/>
        </w:rPr>
      </w:pPr>
      <w:r>
        <w:rPr>
          <w:rFonts w:hint="eastAsia" w:ascii="宋体" w:hAnsi="宋体"/>
          <w:color w:val="auto"/>
          <w:szCs w:val="21"/>
          <w:highlight w:val="none"/>
        </w:rPr>
        <w:t>证书名称</w:t>
      </w:r>
      <w:r>
        <w:rPr>
          <w:rFonts w:ascii="宋体" w:hAnsi="宋体"/>
          <w:color w:val="auto"/>
          <w:szCs w:val="21"/>
          <w:highlight w:val="none"/>
        </w:rPr>
        <w:t>及号码：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keepNext/>
        <w:keepLines/>
        <w:snapToGrid w:val="0"/>
        <w:spacing w:line="600" w:lineRule="exact"/>
        <w:ind w:firstLine="421" w:firstLineChars="200"/>
        <w:outlineLvl w:val="3"/>
        <w:rPr>
          <w:rFonts w:ascii="宋体" w:hAnsi="宋体" w:cs="宋体"/>
          <w:b/>
          <w:color w:val="auto"/>
          <w:szCs w:val="21"/>
          <w:highlight w:val="none"/>
        </w:rPr>
      </w:pPr>
      <w:bookmarkStart w:id="1178" w:name="_Toc33183539"/>
      <w:r>
        <w:rPr>
          <w:rFonts w:hint="eastAsia" w:ascii="宋体" w:hAnsi="宋体" w:cs="宋体"/>
          <w:b/>
          <w:bCs/>
          <w:color w:val="auto"/>
          <w:szCs w:val="21"/>
          <w:highlight w:val="none"/>
          <w:lang w:val="zh-CN"/>
        </w:rPr>
        <w:t>六、合同文件构成</w:t>
      </w:r>
      <w:bookmarkEnd w:id="1178"/>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合同由以下文件构成：</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（1）合同协议书；</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（2）中标通知书；</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（3）投标函及投标函附录；</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（4）专用合同条款及其附件；</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（5）通用合同条款；</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（6）投标文件</w:t>
      </w:r>
      <w:r>
        <w:rPr>
          <w:rFonts w:hint="eastAsia" w:ascii="宋体" w:hAnsi="宋体"/>
          <w:color w:val="auto"/>
          <w:szCs w:val="21"/>
          <w:highlight w:val="none"/>
        </w:rPr>
        <w:t>（投标函及投标函附录除外）</w:t>
      </w:r>
      <w:r>
        <w:rPr>
          <w:rFonts w:hint="eastAsia" w:ascii="宋体" w:hAnsi="宋体" w:cs="宋体"/>
          <w:color w:val="auto"/>
          <w:szCs w:val="21"/>
          <w:highlight w:val="none"/>
        </w:rPr>
        <w:t>；</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（7）招标文件及修改文件；</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（8）技术标准和要求；</w:t>
      </w:r>
    </w:p>
    <w:p>
      <w:pPr>
        <w:adjustRightInd w:val="0"/>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（9）图纸；</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（10）其他合同文件。</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在合同订立、履行过程中形成的与合同有关的书面形式的文件均构成合同文件组成部分。</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或盖章。</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79" w:name="_Toc33183540"/>
      <w:r>
        <w:rPr>
          <w:rFonts w:hint="eastAsia" w:ascii="宋体" w:hAnsi="宋体" w:cs="宋体"/>
          <w:b/>
          <w:bCs/>
          <w:color w:val="auto"/>
          <w:szCs w:val="21"/>
          <w:highlight w:val="none"/>
          <w:lang w:val="zh-CN"/>
        </w:rPr>
        <w:t>七、承诺</w:t>
      </w:r>
      <w:bookmarkEnd w:id="1179"/>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1.发包人承诺按照法律规定履行项目审批手续、筹集工程建设资金并按照合同约定的期限和方式支付合同价款。</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w:t>
      </w:r>
      <w:r>
        <w:rPr>
          <w:rFonts w:hint="eastAsia" w:ascii="宋体" w:hAnsi="宋体" w:cs="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cs="宋体"/>
          <w:bCs/>
          <w:color w:val="auto"/>
          <w:szCs w:val="21"/>
          <w:highlight w:val="none"/>
        </w:rPr>
        <w:t>。</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3.发包人和承包人通过招投标形式签订合同的，双方理解并承诺不再就同一工程另行签订与合同实质性内容相背离的协议。</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80" w:name="_Toc33183541"/>
      <w:r>
        <w:rPr>
          <w:rFonts w:hint="eastAsia" w:ascii="宋体" w:hAnsi="宋体" w:cs="宋体"/>
          <w:b/>
          <w:bCs/>
          <w:color w:val="auto"/>
          <w:szCs w:val="21"/>
          <w:highlight w:val="none"/>
          <w:lang w:val="zh-CN"/>
        </w:rPr>
        <w:t>八、词语含义</w:t>
      </w:r>
      <w:bookmarkEnd w:id="1180"/>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本协议书中词语含义与专用合同条款及通用合同条款中赋予的含义相同。</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81" w:name="_Toc33183542"/>
      <w:r>
        <w:rPr>
          <w:rFonts w:hint="eastAsia" w:ascii="宋体" w:hAnsi="宋体" w:cs="宋体"/>
          <w:b/>
          <w:bCs/>
          <w:color w:val="auto"/>
          <w:szCs w:val="21"/>
          <w:highlight w:val="none"/>
          <w:lang w:val="zh-CN"/>
        </w:rPr>
        <w:t>九、签订时间</w:t>
      </w:r>
      <w:bookmarkEnd w:id="1181"/>
    </w:p>
    <w:p>
      <w:pPr>
        <w:snapToGrid w:val="0"/>
        <w:spacing w:line="600" w:lineRule="exact"/>
        <w:ind w:firstLine="420" w:firstLineChars="200"/>
        <w:rPr>
          <w:rFonts w:ascii="宋体" w:hAnsi="宋体" w:cs="宋体"/>
          <w:color w:val="auto"/>
          <w:szCs w:val="21"/>
          <w:highlight w:val="none"/>
        </w:rPr>
      </w:pPr>
      <w:r>
        <w:rPr>
          <w:rFonts w:hint="eastAsia" w:ascii="宋体" w:hAnsi="宋体" w:cs="宋体"/>
          <w:bCs/>
          <w:color w:val="auto"/>
          <w:szCs w:val="21"/>
          <w:highlight w:val="none"/>
        </w:rPr>
        <w:t>合同于</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日签订</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82" w:name="_Toc33183543"/>
      <w:r>
        <w:rPr>
          <w:rFonts w:hint="eastAsia" w:ascii="宋体" w:hAnsi="宋体" w:cs="宋体"/>
          <w:b/>
          <w:bCs/>
          <w:color w:val="auto"/>
          <w:szCs w:val="21"/>
          <w:highlight w:val="none"/>
          <w:lang w:val="zh-CN"/>
        </w:rPr>
        <w:t>十、签订地点</w:t>
      </w:r>
      <w:bookmarkEnd w:id="1182"/>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合同在</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签订。</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83" w:name="_Toc33183544"/>
      <w:r>
        <w:rPr>
          <w:rFonts w:hint="eastAsia" w:ascii="宋体" w:hAnsi="宋体" w:cs="宋体"/>
          <w:b/>
          <w:bCs/>
          <w:color w:val="auto"/>
          <w:szCs w:val="21"/>
          <w:highlight w:val="none"/>
          <w:lang w:val="zh-CN"/>
        </w:rPr>
        <w:t>十一、补充协议</w:t>
      </w:r>
      <w:bookmarkEnd w:id="1183"/>
    </w:p>
    <w:p>
      <w:pPr>
        <w:snapToGrid w:val="0"/>
        <w:spacing w:line="600" w:lineRule="exact"/>
        <w:ind w:firstLine="420" w:firstLineChars="200"/>
        <w:rPr>
          <w:rFonts w:ascii="宋体" w:hAnsi="宋体" w:cs="宋体"/>
          <w:b/>
          <w:bCs/>
          <w:color w:val="auto"/>
          <w:szCs w:val="21"/>
          <w:highlight w:val="none"/>
        </w:rPr>
      </w:pPr>
      <w:r>
        <w:rPr>
          <w:rFonts w:hint="eastAsia" w:ascii="宋体" w:hAnsi="宋体" w:cs="宋体"/>
          <w:bCs/>
          <w:color w:val="auto"/>
          <w:szCs w:val="21"/>
          <w:highlight w:val="none"/>
        </w:rPr>
        <w:t>合同未尽事宜，合同当事人另行签订补充协议，补充协议是合同的组成部分。</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84" w:name="_Toc33183545"/>
      <w:r>
        <w:rPr>
          <w:rFonts w:hint="eastAsia" w:ascii="宋体" w:hAnsi="宋体" w:cs="宋体"/>
          <w:b/>
          <w:bCs/>
          <w:color w:val="auto"/>
          <w:szCs w:val="21"/>
          <w:highlight w:val="none"/>
          <w:lang w:val="zh-CN"/>
        </w:rPr>
        <w:t>十二、合同生效</w:t>
      </w:r>
      <w:bookmarkEnd w:id="1184"/>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合同在以下条件全部满足之后生效：</w:t>
      </w:r>
    </w:p>
    <w:p>
      <w:pPr>
        <w:snapToGrid w:val="0"/>
        <w:spacing w:line="600" w:lineRule="exact"/>
        <w:ind w:firstLine="420" w:firstLineChars="200"/>
        <w:rPr>
          <w:rFonts w:ascii="宋体" w:hAnsi="宋体" w:cs="宋体"/>
          <w:color w:val="auto"/>
          <w:szCs w:val="21"/>
          <w:highlight w:val="none"/>
        </w:rPr>
      </w:pPr>
      <w:r>
        <w:rPr>
          <w:rFonts w:hint="eastAsia" w:ascii="宋体" w:hAnsi="宋体" w:cs="宋体"/>
          <w:bCs/>
          <w:color w:val="auto"/>
          <w:szCs w:val="21"/>
          <w:highlight w:val="none"/>
        </w:rPr>
        <w:t>1.合同</w:t>
      </w:r>
      <w:r>
        <w:rPr>
          <w:rFonts w:hint="eastAsia" w:ascii="宋体" w:hAnsi="宋体" w:cs="宋体"/>
          <w:color w:val="auto"/>
          <w:szCs w:val="21"/>
          <w:highlight w:val="none"/>
        </w:rPr>
        <w:t>经双方法定代表人或其委托代理人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并加盖</w:t>
      </w:r>
      <w:r>
        <w:rPr>
          <w:rFonts w:hint="eastAsia" w:ascii="宋体" w:hAnsi="宋体" w:cs="宋体"/>
          <w:snapToGrid w:val="0"/>
          <w:color w:val="auto"/>
          <w:kern w:val="0"/>
          <w:szCs w:val="21"/>
          <w:highlight w:val="none"/>
        </w:rPr>
        <w:t>公章或合同专用章</w:t>
      </w:r>
      <w:r>
        <w:rPr>
          <w:rFonts w:hint="eastAsia" w:ascii="宋体" w:hAnsi="宋体" w:cs="宋体"/>
          <w:color w:val="auto"/>
          <w:szCs w:val="21"/>
          <w:highlight w:val="none"/>
        </w:rPr>
        <w:t>；</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2.采用保函形式递交履约担保的，承包人按合同约定向发包人提交履约担保后。</w:t>
      </w:r>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w:t>
      </w:r>
    </w:p>
    <w:p>
      <w:pPr>
        <w:keepNext/>
        <w:keepLines/>
        <w:snapToGrid w:val="0"/>
        <w:spacing w:line="600" w:lineRule="exact"/>
        <w:ind w:firstLine="421" w:firstLineChars="200"/>
        <w:outlineLvl w:val="3"/>
        <w:rPr>
          <w:rFonts w:ascii="宋体" w:hAnsi="宋体" w:cs="宋体"/>
          <w:b/>
          <w:bCs/>
          <w:color w:val="auto"/>
          <w:szCs w:val="21"/>
          <w:highlight w:val="none"/>
          <w:lang w:val="zh-CN"/>
        </w:rPr>
      </w:pPr>
      <w:bookmarkStart w:id="1185" w:name="_Toc33183546"/>
      <w:r>
        <w:rPr>
          <w:rFonts w:hint="eastAsia" w:ascii="宋体" w:hAnsi="宋体" w:cs="宋体"/>
          <w:b/>
          <w:bCs/>
          <w:color w:val="auto"/>
          <w:szCs w:val="21"/>
          <w:highlight w:val="none"/>
          <w:lang w:val="zh-CN"/>
        </w:rPr>
        <w:t>十三、合同份数</w:t>
      </w:r>
      <w:bookmarkEnd w:id="1185"/>
    </w:p>
    <w:p>
      <w:pPr>
        <w:snapToGrid w:val="0"/>
        <w:spacing w:line="60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合同一式</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份，其中正本</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份，双方各持</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份，副本</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份，双方各执</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份。副本与正本不一致时，以正本为准。</w:t>
      </w:r>
    </w:p>
    <w:p>
      <w:pPr>
        <w:snapToGrid w:val="0"/>
        <w:spacing w:line="600" w:lineRule="exact"/>
        <w:rPr>
          <w:rFonts w:ascii="宋体" w:hAnsi="宋体" w:cs="宋体"/>
          <w:bCs/>
          <w:color w:val="auto"/>
          <w:szCs w:val="21"/>
          <w:highlight w:val="none"/>
        </w:rPr>
      </w:pPr>
    </w:p>
    <w:p>
      <w:pPr>
        <w:snapToGrid w:val="0"/>
        <w:spacing w:line="600" w:lineRule="exact"/>
        <w:ind w:firstLine="420" w:firstLineChars="200"/>
        <w:rPr>
          <w:rFonts w:ascii="宋体" w:hAnsi="宋体" w:cs="宋体"/>
          <w:color w:val="auto"/>
          <w:szCs w:val="21"/>
          <w:highlight w:val="none"/>
        </w:rPr>
      </w:pPr>
      <w:r>
        <w:rPr>
          <w:rFonts w:hint="eastAsia" w:ascii="宋体" w:hAnsi="宋体" w:cs="宋体"/>
          <w:bCs/>
          <w:color w:val="auto"/>
          <w:szCs w:val="21"/>
          <w:highlight w:val="none"/>
        </w:rPr>
        <w:t>（以下为</w:t>
      </w:r>
      <w:r>
        <w:rPr>
          <w:rFonts w:hint="eastAsia" w:ascii="宋体" w:hAnsi="宋体" w:cs="宋体"/>
          <w:bCs/>
          <w:color w:val="auto"/>
          <w:szCs w:val="21"/>
          <w:highlight w:val="none"/>
          <w:lang w:eastAsia="zh-CN"/>
        </w:rPr>
        <w:t>签名</w:t>
      </w:r>
      <w:r>
        <w:rPr>
          <w:rFonts w:hint="eastAsia" w:ascii="宋体" w:hAnsi="宋体" w:cs="宋体"/>
          <w:bCs/>
          <w:color w:val="auto"/>
          <w:szCs w:val="21"/>
          <w:highlight w:val="none"/>
        </w:rPr>
        <w:t>盖章页）。</w:t>
      </w:r>
    </w:p>
    <w:p>
      <w:pPr>
        <w:pStyle w:val="2"/>
        <w:spacing w:line="600" w:lineRule="exact"/>
        <w:rPr>
          <w:rFonts w:ascii="宋体" w:hAnsi="宋体" w:cs="宋体"/>
          <w:color w:val="auto"/>
          <w:szCs w:val="21"/>
          <w:highlight w:val="none"/>
        </w:rPr>
      </w:pPr>
    </w:p>
    <w:p>
      <w:pPr>
        <w:pStyle w:val="2"/>
        <w:spacing w:line="600" w:lineRule="exact"/>
        <w:rPr>
          <w:rFonts w:ascii="宋体" w:hAnsi="宋体" w:cs="宋体"/>
          <w:color w:val="auto"/>
          <w:szCs w:val="21"/>
          <w:highlight w:val="none"/>
        </w:rPr>
      </w:pPr>
    </w:p>
    <w:p>
      <w:pPr>
        <w:pStyle w:val="2"/>
        <w:spacing w:line="600" w:lineRule="exact"/>
        <w:rPr>
          <w:rFonts w:ascii="宋体" w:hAnsi="宋体" w:cs="宋体"/>
          <w:color w:val="auto"/>
          <w:szCs w:val="21"/>
          <w:highlight w:val="none"/>
        </w:rPr>
      </w:pP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发包人：</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（公章）</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法定代表人或其委托代理人：</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w:t>
      </w:r>
      <w:r>
        <w:rPr>
          <w:rFonts w:hint="eastAsia" w:ascii="宋体" w:hAnsi="宋体" w:cs="宋体"/>
          <w:snapToGrid w:val="0"/>
          <w:color w:val="auto"/>
          <w:kern w:val="0"/>
          <w:szCs w:val="21"/>
          <w:highlight w:val="none"/>
          <w:lang w:eastAsia="zh-CN"/>
        </w:rPr>
        <w:t>签名</w:t>
      </w:r>
      <w:r>
        <w:rPr>
          <w:rFonts w:hint="eastAsia" w:ascii="宋体" w:hAnsi="宋体" w:cs="宋体"/>
          <w:snapToGrid w:val="0"/>
          <w:color w:val="auto"/>
          <w:kern w:val="0"/>
          <w:szCs w:val="21"/>
          <w:highlight w:val="none"/>
        </w:rPr>
        <w:t>）</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统一社会信用代码：</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税人识别号：</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地    址：</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电    话：</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开户银行：</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u w:val="single"/>
        </w:rPr>
      </w:pPr>
      <w:r>
        <w:rPr>
          <w:rFonts w:hint="eastAsia" w:ascii="宋体" w:hAnsi="宋体" w:cs="宋体"/>
          <w:snapToGrid w:val="0"/>
          <w:color w:val="auto"/>
          <w:kern w:val="0"/>
          <w:szCs w:val="21"/>
          <w:highlight w:val="none"/>
        </w:rPr>
        <w:t>账    号：</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pStyle w:val="2"/>
        <w:rPr>
          <w:rFonts w:ascii="宋体" w:hAnsi="宋体" w:cs="宋体"/>
          <w:color w:val="auto"/>
          <w:szCs w:val="21"/>
          <w:highlight w:val="none"/>
        </w:rPr>
      </w:pP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承包人：</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（公章）</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法定代表人或其委托代理人：</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w:t>
      </w:r>
      <w:r>
        <w:rPr>
          <w:rFonts w:hint="eastAsia" w:ascii="宋体" w:hAnsi="宋体" w:cs="宋体"/>
          <w:snapToGrid w:val="0"/>
          <w:color w:val="auto"/>
          <w:kern w:val="0"/>
          <w:szCs w:val="21"/>
          <w:highlight w:val="none"/>
          <w:lang w:eastAsia="zh-CN"/>
        </w:rPr>
        <w:t>签名</w:t>
      </w:r>
      <w:r>
        <w:rPr>
          <w:rFonts w:hint="eastAsia" w:ascii="宋体" w:hAnsi="宋体" w:cs="宋体"/>
          <w:snapToGrid w:val="0"/>
          <w:color w:val="auto"/>
          <w:kern w:val="0"/>
          <w:szCs w:val="21"/>
          <w:highlight w:val="none"/>
        </w:rPr>
        <w:t>）</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统一社会信用代码：</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税人识别号：</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地    址：</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电    话：</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开户银行：</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pacing w:line="360" w:lineRule="auto"/>
        <w:ind w:firstLine="420" w:firstLineChars="200"/>
        <w:rPr>
          <w:rFonts w:ascii="宋体" w:hAnsi="宋体" w:cs="宋体"/>
          <w:color w:val="auto"/>
          <w:szCs w:val="21"/>
          <w:highlight w:val="none"/>
        </w:rPr>
      </w:pPr>
      <w:r>
        <w:rPr>
          <w:rFonts w:hint="eastAsia" w:ascii="宋体" w:hAnsi="宋体" w:cs="宋体"/>
          <w:snapToGrid w:val="0"/>
          <w:color w:val="auto"/>
          <w:kern w:val="0"/>
          <w:szCs w:val="21"/>
          <w:highlight w:val="none"/>
        </w:rPr>
        <w:t>账    号：</w:t>
      </w:r>
      <w:r>
        <w:rPr>
          <w:rFonts w:hint="eastAsia" w:ascii="宋体" w:hAnsi="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p>
    <w:p>
      <w:pPr>
        <w:adjustRightInd w:val="0"/>
        <w:snapToGrid w:val="0"/>
        <w:spacing w:line="600" w:lineRule="exact"/>
        <w:rPr>
          <w:rFonts w:ascii="宋体" w:hAnsi="宋体" w:cs="宋体"/>
          <w:b/>
          <w:snapToGrid w:val="0"/>
          <w:color w:val="auto"/>
          <w:spacing w:val="1"/>
          <w:w w:val="99"/>
          <w:kern w:val="0"/>
          <w:position w:val="-2"/>
          <w:szCs w:val="21"/>
          <w:highlight w:val="none"/>
        </w:rPr>
      </w:pPr>
    </w:p>
    <w:p>
      <w:pPr>
        <w:adjustRightInd w:val="0"/>
        <w:snapToGrid w:val="0"/>
        <w:spacing w:line="600" w:lineRule="exact"/>
        <w:jc w:val="right"/>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签约时间：     年  月  日</w:t>
      </w:r>
    </w:p>
    <w:p>
      <w:pPr>
        <w:keepNext/>
        <w:keepLines/>
        <w:snapToGrid w:val="0"/>
        <w:spacing w:line="360" w:lineRule="auto"/>
        <w:jc w:val="center"/>
        <w:outlineLvl w:val="1"/>
        <w:rPr>
          <w:rFonts w:ascii="华文中宋" w:hAnsi="华文中宋" w:eastAsia="华文中宋" w:cs="Microsoft Sans Serif"/>
          <w:b/>
          <w:bCs/>
          <w:color w:val="auto"/>
          <w:sz w:val="44"/>
          <w:szCs w:val="44"/>
          <w:highlight w:val="none"/>
          <w:lang w:val="zh-CN"/>
        </w:rPr>
      </w:pPr>
      <w:r>
        <w:rPr>
          <w:rFonts w:hint="eastAsia" w:ascii="宋体" w:hAnsi="宋体" w:cs="宋体"/>
          <w:b/>
          <w:bCs/>
          <w:snapToGrid w:val="0"/>
          <w:color w:val="auto"/>
          <w:kern w:val="0"/>
          <w:sz w:val="32"/>
          <w:szCs w:val="32"/>
          <w:highlight w:val="none"/>
          <w:lang w:val="zh-CN"/>
        </w:rPr>
        <w:br w:type="page"/>
      </w:r>
      <w:bookmarkStart w:id="1186" w:name="_Toc59810378"/>
      <w:bookmarkStart w:id="1187" w:name="_Toc30532"/>
      <w:bookmarkStart w:id="1188" w:name="_Toc26983"/>
      <w:bookmarkStart w:id="1189" w:name="_Toc33183547"/>
      <w:bookmarkStart w:id="1190" w:name="_Toc30529"/>
      <w:bookmarkStart w:id="1191" w:name="_Toc7693"/>
      <w:bookmarkStart w:id="1192" w:name="_Toc23738"/>
      <w:r>
        <w:rPr>
          <w:rFonts w:hint="eastAsia" w:ascii="华文中宋" w:hAnsi="华文中宋" w:eastAsia="华文中宋" w:cs="Microsoft Sans Serif"/>
          <w:b/>
          <w:bCs/>
          <w:color w:val="auto"/>
          <w:sz w:val="44"/>
          <w:szCs w:val="44"/>
          <w:highlight w:val="none"/>
          <w:lang w:val="zh-CN"/>
        </w:rPr>
        <w:t>第二部分 通用合同条款</w:t>
      </w:r>
      <w:bookmarkEnd w:id="1186"/>
      <w:bookmarkEnd w:id="1187"/>
      <w:bookmarkEnd w:id="1188"/>
      <w:bookmarkEnd w:id="1189"/>
      <w:bookmarkEnd w:id="1190"/>
      <w:bookmarkEnd w:id="1191"/>
      <w:bookmarkEnd w:id="1192"/>
    </w:p>
    <w:p>
      <w:pPr>
        <w:pStyle w:val="5"/>
        <w:spacing w:line="360" w:lineRule="auto"/>
        <w:rPr>
          <w:rFonts w:ascii="宋体" w:hAnsi="宋体" w:cs="宋体"/>
          <w:color w:val="auto"/>
          <w:sz w:val="21"/>
          <w:szCs w:val="21"/>
          <w:highlight w:val="none"/>
        </w:rPr>
      </w:pPr>
      <w:bookmarkStart w:id="1193" w:name="_Toc33183548"/>
      <w:bookmarkStart w:id="1194" w:name="_Toc28446"/>
      <w:bookmarkStart w:id="1195" w:name="_Toc13787"/>
      <w:bookmarkStart w:id="1196" w:name="_Toc59810379"/>
      <w:bookmarkStart w:id="1197" w:name="_Toc23988"/>
      <w:bookmarkStart w:id="1198" w:name="_Toc3429"/>
      <w:bookmarkStart w:id="1199" w:name="_Toc26433"/>
      <w:bookmarkStart w:id="1200" w:name="_Toc26239"/>
      <w:bookmarkStart w:id="1201" w:name="_Toc29442"/>
      <w:r>
        <w:rPr>
          <w:rFonts w:hint="eastAsia" w:ascii="宋体" w:hAnsi="宋体" w:cs="宋体"/>
          <w:color w:val="auto"/>
          <w:sz w:val="21"/>
          <w:szCs w:val="21"/>
          <w:highlight w:val="none"/>
        </w:rPr>
        <w:t xml:space="preserve">1. </w:t>
      </w:r>
      <w:bookmarkStart w:id="1202" w:name="_Toc229305362"/>
      <w:bookmarkStart w:id="1203" w:name="_Toc221950662"/>
      <w:bookmarkStart w:id="1204" w:name="_Toc229408497"/>
      <w:bookmarkStart w:id="1205" w:name="_Toc222033853"/>
      <w:bookmarkStart w:id="1206" w:name="_Toc222029502"/>
      <w:bookmarkStart w:id="1207" w:name="_Toc222032671"/>
      <w:bookmarkStart w:id="1208" w:name="_Toc222031004"/>
      <w:r>
        <w:rPr>
          <w:rFonts w:hint="eastAsia" w:ascii="宋体" w:hAnsi="宋体" w:cs="宋体"/>
          <w:color w:val="auto"/>
          <w:sz w:val="21"/>
          <w:szCs w:val="21"/>
          <w:highlight w:val="none"/>
        </w:rPr>
        <w:t>一般约定</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pPr>
        <w:keepNext/>
        <w:keepLines/>
        <w:snapToGrid w:val="0"/>
        <w:spacing w:line="600" w:lineRule="exact"/>
        <w:ind w:firstLine="420" w:firstLineChars="200"/>
        <w:outlineLvl w:val="3"/>
        <w:rPr>
          <w:rFonts w:ascii="宋体" w:hAnsi="宋体" w:cs="宋体"/>
          <w:color w:val="auto"/>
          <w:szCs w:val="21"/>
          <w:highlight w:val="none"/>
        </w:rPr>
      </w:pPr>
      <w:bookmarkStart w:id="1209" w:name="_Toc33183549"/>
      <w:bookmarkStart w:id="1210" w:name="_Toc221950667"/>
      <w:r>
        <w:rPr>
          <w:rFonts w:hint="eastAsia" w:ascii="宋体" w:hAnsi="宋体" w:cs="宋体"/>
          <w:color w:val="auto"/>
          <w:szCs w:val="21"/>
          <w:highlight w:val="none"/>
        </w:rPr>
        <w:t>1.1词语定义</w:t>
      </w:r>
      <w:bookmarkEnd w:id="120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通用合同条款、专用合同条款中的下列词语应具有本款所赋予的含义。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 合同</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1.1.1.1 合同文件（或称合同）：指合同协议书、中标通知书、投标函及投标函附录、专用合同条款、通用合同条款、技术标准和要求、图纸、已标价工程量清单，以及其他合同文件。</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1.1.1.2 合同协议书：指第1.5款所指的合同协议书。</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1.1.1.3 中标通知书：指发包人通知承包人中标的函件。</w:t>
      </w:r>
    </w:p>
    <w:p>
      <w:pPr>
        <w:spacing w:line="360" w:lineRule="auto"/>
        <w:ind w:firstLine="718" w:firstLineChars="342"/>
        <w:rPr>
          <w:rFonts w:ascii="宋体" w:hAnsi="宋体" w:cs="宋体"/>
          <w:dstrike/>
          <w:color w:val="auto"/>
          <w:szCs w:val="21"/>
          <w:highlight w:val="none"/>
        </w:rPr>
      </w:pPr>
      <w:r>
        <w:rPr>
          <w:rFonts w:hint="eastAsia" w:ascii="宋体" w:hAnsi="宋体" w:cs="宋体"/>
          <w:color w:val="auto"/>
          <w:szCs w:val="21"/>
          <w:highlight w:val="none"/>
        </w:rPr>
        <w:t>1.1.1.4 投标函：指构成合同文件组成部分的由承包人填写并签署的投标函。</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1.1.1.5 投标函附录：指附在投标函后构成合同文件的投标函附录。</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1.1.1.6  技术标准和要求：</w:t>
      </w:r>
      <w:bookmarkEnd w:id="1210"/>
      <w:r>
        <w:rPr>
          <w:rFonts w:hint="eastAsia" w:ascii="宋体" w:hAnsi="宋体" w:cs="宋体"/>
          <w:color w:val="auto"/>
          <w:szCs w:val="21"/>
          <w:highlight w:val="none"/>
        </w:rPr>
        <w:t>指构成合同文件组成部分的名为技术标准和要求（合同技术条款）的文件，包括合同双方当事人约定对其所做的修改或补充。</w:t>
      </w:r>
    </w:p>
    <w:p>
      <w:pPr>
        <w:spacing w:line="360" w:lineRule="auto"/>
        <w:ind w:firstLine="718" w:firstLineChars="342"/>
        <w:rPr>
          <w:rFonts w:ascii="宋体" w:hAnsi="宋体" w:cs="宋体"/>
          <w:color w:val="auto"/>
          <w:szCs w:val="21"/>
          <w:highlight w:val="none"/>
        </w:rPr>
      </w:pPr>
      <w:bookmarkStart w:id="1211" w:name="_Toc221950668"/>
      <w:r>
        <w:rPr>
          <w:rFonts w:hint="eastAsia" w:ascii="宋体" w:hAnsi="宋体" w:cs="宋体"/>
          <w:color w:val="auto"/>
          <w:szCs w:val="21"/>
          <w:highlight w:val="none"/>
        </w:rPr>
        <w:t>1.1.1.7  图纸：指列入合同的招标图纸、投标图纸和发包人按合同约定向承包人提供的施工图纸和其他图纸(包括配套说明和有关资料)。</w:t>
      </w:r>
      <w:bookmarkEnd w:id="1211"/>
      <w:r>
        <w:rPr>
          <w:rFonts w:hint="eastAsia" w:ascii="宋体" w:hAnsi="宋体" w:cs="宋体"/>
          <w:color w:val="auto"/>
          <w:szCs w:val="21"/>
          <w:highlight w:val="none"/>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1.1.1.8 已标价工程量清单：指构成合同文件组成部分的由承包人按照规定的格式和要求填写并标明价格的工程量清单。</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1.1.1.9 其他合同文件：指经合同双方当事人确认构成合同文件的其他文件。</w:t>
      </w:r>
    </w:p>
    <w:p>
      <w:pPr>
        <w:spacing w:line="360" w:lineRule="auto"/>
        <w:ind w:firstLine="718" w:firstLineChars="342"/>
        <w:rPr>
          <w:rFonts w:ascii="宋体" w:hAnsi="宋体" w:cs="宋体"/>
          <w:color w:val="auto"/>
          <w:szCs w:val="21"/>
          <w:highlight w:val="none"/>
        </w:rPr>
      </w:pPr>
      <w:bookmarkStart w:id="1212" w:name="_Toc221950669"/>
      <w:r>
        <w:rPr>
          <w:rFonts w:hint="eastAsia" w:ascii="宋体" w:hAnsi="宋体" w:cs="宋体"/>
          <w:color w:val="auto"/>
          <w:szCs w:val="21"/>
          <w:highlight w:val="none"/>
        </w:rPr>
        <w:t>1.1.2</w:t>
      </w:r>
      <w:bookmarkEnd w:id="1212"/>
      <w:r>
        <w:rPr>
          <w:rFonts w:hint="eastAsia" w:ascii="宋体" w:hAnsi="宋体" w:cs="宋体"/>
          <w:color w:val="auto"/>
          <w:szCs w:val="21"/>
          <w:highlight w:val="none"/>
        </w:rPr>
        <w:t xml:space="preserve"> 合同当事人和人员。</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1.1.2.1 合同当事人:指发包人和（或）承包人。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1.1.2.2 发包人：指专用合同条款中指明并与承包人在合同协议书中</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的当事人。</w:t>
      </w:r>
    </w:p>
    <w:p>
      <w:pPr>
        <w:autoSpaceDE w:val="0"/>
        <w:autoSpaceDN w:val="0"/>
        <w:adjustRightInd w:val="0"/>
        <w:spacing w:line="360" w:lineRule="auto"/>
        <w:ind w:firstLine="707" w:firstLineChars="337"/>
        <w:jc w:val="left"/>
        <w:rPr>
          <w:rFonts w:ascii="宋体" w:hAnsi="宋体" w:cs="宋体"/>
          <w:color w:val="auto"/>
          <w:szCs w:val="21"/>
          <w:highlight w:val="none"/>
        </w:rPr>
      </w:pPr>
      <w:r>
        <w:rPr>
          <w:rFonts w:hint="eastAsia" w:ascii="宋体" w:hAnsi="宋体" w:cs="宋体"/>
          <w:color w:val="auto"/>
          <w:szCs w:val="21"/>
          <w:highlight w:val="none"/>
        </w:rPr>
        <w:t>1.1.2.3 承包人：指专用条款中指明并与发包人在合同协议书中</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的当事人。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1.1.2.4 承包人项目经理：指承包人派驻施工场地的全权负责人。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1.1.2.5 分包人：指专用条款中指明的，从承包人处分包合同中某一部分工程，并与其签订分包合同的分包人。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1.1.2.6 监理人：指在专用合同条款中指明的，受发包人委托对合同履行实施管理的法人或其他组织。</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1.1.2.7 总监理工程师（总监）：指由监理人委派常驻施工场地对合同履行实施管理的全权负责人。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1.1.3工程和设备</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1.1.3.1 工程：指永久工程和（或）临时工程。</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1.1.3.2 永久工程：指按合同约定建造并移交给发包人的工程，包括工程设备。</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1.1.3.3 临时工程：指为完成合同约定的永久工程所修建的各类临时性工程，不包括施工设备。</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1.1.3.4 单位工程：指专用合同条款中指明特定范围的永久工程。</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1.1.3.5 工程设备：指构成或计划构成永久工程一部分的机电设备、金属结构设备、仪器装置及其他类似的设备和装置。</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1.1.3.6 施工设备：指为完成合同约定的各项工作所需的设备、器具和其他物品，不包括临时工程和材料。</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1.1.3.7 临时设施：指为完成合同约定的各项工作所服务的临时性生产和生活设施。</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1.1.3.8 承包人设备：指承包人自带的施工设备。</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1.1.3.9 施工场地（或称工地、现场）：指用于合同工程施工的场所，以及在合同中指定作为施工场地组成部分的其他场所，包括永久占地和临时占地。</w:t>
      </w:r>
    </w:p>
    <w:p>
      <w:pPr>
        <w:spacing w:line="360" w:lineRule="auto"/>
        <w:ind w:right="248" w:firstLine="707" w:firstLineChars="337"/>
        <w:rPr>
          <w:rFonts w:ascii="宋体" w:hAnsi="宋体" w:cs="宋体"/>
          <w:color w:val="auto"/>
          <w:szCs w:val="21"/>
          <w:highlight w:val="none"/>
        </w:rPr>
      </w:pPr>
      <w:bookmarkStart w:id="1213" w:name="_Toc221950674"/>
      <w:r>
        <w:rPr>
          <w:rFonts w:hint="eastAsia" w:ascii="宋体" w:hAnsi="宋体" w:cs="宋体"/>
          <w:color w:val="auto"/>
          <w:szCs w:val="21"/>
          <w:highlight w:val="none"/>
        </w:rPr>
        <w:t>1.1.3.10 永久占地：指发包人为建设本合同工程永久征用的场地。</w:t>
      </w:r>
      <w:bookmarkEnd w:id="1213"/>
    </w:p>
    <w:p>
      <w:pPr>
        <w:autoSpaceDE w:val="0"/>
        <w:autoSpaceDN w:val="0"/>
        <w:adjustRightInd w:val="0"/>
        <w:spacing w:line="360" w:lineRule="auto"/>
        <w:ind w:firstLine="707" w:firstLineChars="337"/>
        <w:jc w:val="left"/>
        <w:rPr>
          <w:rFonts w:ascii="宋体" w:hAnsi="宋体" w:cs="宋体"/>
          <w:color w:val="auto"/>
          <w:kern w:val="0"/>
          <w:szCs w:val="21"/>
          <w:highlight w:val="none"/>
        </w:rPr>
      </w:pPr>
      <w:bookmarkStart w:id="1214" w:name="_Toc221950675"/>
      <w:r>
        <w:rPr>
          <w:rFonts w:hint="eastAsia" w:ascii="宋体" w:hAnsi="宋体" w:cs="宋体"/>
          <w:color w:val="auto"/>
          <w:szCs w:val="21"/>
          <w:highlight w:val="none"/>
        </w:rPr>
        <w:t>1.1.3.11 临时占地：指发包人为建设本合同工程临时征用，并应在完工后须按合同要求退还的场地</w:t>
      </w:r>
      <w:bookmarkEnd w:id="1214"/>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bookmarkStart w:id="1215" w:name="_Toc221950676"/>
      <w:r>
        <w:rPr>
          <w:rFonts w:hint="eastAsia" w:ascii="宋体" w:hAnsi="宋体" w:cs="宋体"/>
          <w:color w:val="auto"/>
          <w:szCs w:val="21"/>
          <w:highlight w:val="none"/>
        </w:rPr>
        <w:t xml:space="preserve">1.1.4 </w:t>
      </w:r>
      <w:bookmarkEnd w:id="1215"/>
      <w:r>
        <w:rPr>
          <w:rFonts w:hint="eastAsia" w:ascii="宋体" w:hAnsi="宋体" w:cs="宋体"/>
          <w:color w:val="auto"/>
          <w:szCs w:val="21"/>
          <w:highlight w:val="none"/>
        </w:rPr>
        <w:t xml:space="preserve">日期： </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1.1.4.1 开工通知：指监理人按第11.1款通知承包人开工的函件。</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1.1.4.2 开工日期：指监理人按第11.1款发出的开工通知中写明的开工日期。</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1.1.4.3工期：指承包人在投标函中承诺的完成合同工程所需的期限，包括按第11.3款、第11.4款和第11.6款约定所作的变更。</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1.1.4.4 竣工日期：即合同工程完工日期，指第1.1.4.3目约定工期届满时的日期。实际完工日期以合同工程完工证书中写明的日期为准。</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1.1.4.5 缺陷责任期：即工程质量保修期，指履行第19.2款约定的缺陷责任的期限，包括根据第19.3款约定所作的延长，具体期限由专用合同条款约定。</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1.1.4.6 基准日期：指投标截止时间前28天的日期。</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1.1.4.7 天：除特别指明外，指日历天。合同中按天计算时间的，开始当天不计入，从次日开始计算。期限最后一天的截止时间为当天24:00。</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1.1.5 合同价格和费用</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1.1.5.1 签约合同价：指签定合同时合同协议书中写明的，包括了暂列金额、暂估价的合同总金额。</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1.1.5.2 合同价格：指承包人按合同约定完成了包括缺陷责任期内的全部承包工作后，发包人应付给承包人的金额，包括在履行合同过程中按合同约定进行的变更和调整。</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1.1.5.3 费用：指为履行合同所发生的或将要发生的所有合理开支，包括管理费和应分摊的其他费用，但不包括利润。</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1.1.5.4 暂列金额：指已标价工程量清单中所列的暂列金额，用于在签订协议书时尚未确定或不可预见变更的施工及其所需材料、工程设备、服务等的金额，包括以计日工方式支付的金额。</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1.1.5.5暂估价：指发包人在工程量清单中给定的用于支付必然发生但暂时不能确定价格的材料、设备以及专业工程的金额。</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1.1.5.6 计日工：指对零星工作采取的一种计价方式，按合同中的计日工子目及其单价计价付款。</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1.1.5.7 质量保证金（或称保留金）：指按第17.4.1项约定用于保证在缺陷责任期内履行缺陷修复义务的金额。</w:t>
      </w:r>
    </w:p>
    <w:p>
      <w:pPr>
        <w:spacing w:line="360" w:lineRule="auto"/>
        <w:ind w:firstLine="420" w:firstLineChars="200"/>
        <w:rPr>
          <w:rFonts w:ascii="宋体" w:hAnsi="宋体" w:cs="宋体"/>
          <w:color w:val="auto"/>
          <w:szCs w:val="21"/>
          <w:highlight w:val="none"/>
        </w:rPr>
      </w:pPr>
      <w:bookmarkStart w:id="1216" w:name="_Toc221950693"/>
      <w:r>
        <w:rPr>
          <w:rFonts w:hint="eastAsia" w:ascii="宋体" w:hAnsi="宋体" w:cs="宋体"/>
          <w:color w:val="auto"/>
          <w:szCs w:val="21"/>
          <w:highlight w:val="none"/>
        </w:rPr>
        <w:t>1.1.6 其他</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1.1.6.1 书面形式：指合同文件、信函、电报、传真等可以有形地表现所载内容的形式。</w:t>
      </w:r>
    </w:p>
    <w:p>
      <w:pPr>
        <w:keepNext/>
        <w:keepLines/>
        <w:snapToGrid w:val="0"/>
        <w:spacing w:line="600" w:lineRule="exact"/>
        <w:ind w:firstLine="420" w:firstLineChars="200"/>
        <w:outlineLvl w:val="3"/>
        <w:rPr>
          <w:rFonts w:ascii="宋体" w:hAnsi="宋体" w:cs="宋体"/>
          <w:color w:val="auto"/>
          <w:szCs w:val="21"/>
          <w:highlight w:val="none"/>
        </w:rPr>
      </w:pPr>
      <w:bookmarkStart w:id="1217" w:name="_Toc179632631"/>
      <w:bookmarkStart w:id="1218" w:name="_Toc33183550"/>
      <w:bookmarkStart w:id="1219" w:name="_Toc152045613"/>
      <w:bookmarkStart w:id="1220" w:name="_Toc152042391"/>
      <w:bookmarkStart w:id="1221" w:name="_Toc144974581"/>
      <w:r>
        <w:rPr>
          <w:rFonts w:hint="eastAsia" w:ascii="宋体" w:hAnsi="宋体" w:cs="宋体"/>
          <w:color w:val="auto"/>
          <w:szCs w:val="21"/>
          <w:highlight w:val="none"/>
        </w:rPr>
        <w:t>1.2 语言文字</w:t>
      </w:r>
      <w:bookmarkEnd w:id="1217"/>
      <w:bookmarkEnd w:id="1218"/>
      <w:bookmarkEnd w:id="1219"/>
      <w:bookmarkEnd w:id="1220"/>
      <w:bookmarkEnd w:id="122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除专用术语外，合同使用的语言文字为中文。必要时专用术语应附有中文注释。</w:t>
      </w:r>
    </w:p>
    <w:p>
      <w:pPr>
        <w:keepNext/>
        <w:keepLines/>
        <w:snapToGrid w:val="0"/>
        <w:spacing w:line="600" w:lineRule="exact"/>
        <w:ind w:firstLine="420" w:firstLineChars="200"/>
        <w:outlineLvl w:val="3"/>
        <w:rPr>
          <w:rFonts w:ascii="宋体" w:hAnsi="宋体" w:cs="宋体"/>
          <w:color w:val="auto"/>
          <w:szCs w:val="21"/>
          <w:highlight w:val="none"/>
        </w:rPr>
      </w:pPr>
      <w:bookmarkStart w:id="1222" w:name="_Toc152045614"/>
      <w:bookmarkStart w:id="1223" w:name="_Toc152042392"/>
      <w:bookmarkStart w:id="1224" w:name="_Toc179632632"/>
      <w:bookmarkStart w:id="1225" w:name="_Toc33183551"/>
      <w:bookmarkStart w:id="1226" w:name="_Toc144974582"/>
      <w:r>
        <w:rPr>
          <w:rFonts w:hint="eastAsia" w:ascii="宋体" w:hAnsi="宋体" w:cs="宋体"/>
          <w:color w:val="auto"/>
          <w:szCs w:val="21"/>
          <w:highlight w:val="none"/>
        </w:rPr>
        <w:t>1.3 法律</w:t>
      </w:r>
      <w:bookmarkEnd w:id="1222"/>
      <w:bookmarkEnd w:id="1223"/>
      <w:bookmarkEnd w:id="1224"/>
      <w:bookmarkEnd w:id="1225"/>
      <w:bookmarkEnd w:id="122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适用于合同的法律包括中华人民共和国法律、行政法规、部门规章，以及工程所在地的地方法规、自治条例、单行条例和地方政府规章。</w:t>
      </w:r>
    </w:p>
    <w:p>
      <w:pPr>
        <w:keepNext/>
        <w:keepLines/>
        <w:snapToGrid w:val="0"/>
        <w:spacing w:line="600" w:lineRule="exact"/>
        <w:ind w:firstLine="420" w:firstLineChars="200"/>
        <w:outlineLvl w:val="3"/>
        <w:rPr>
          <w:rFonts w:ascii="宋体" w:hAnsi="宋体" w:cs="宋体"/>
          <w:color w:val="auto"/>
          <w:szCs w:val="21"/>
          <w:highlight w:val="none"/>
        </w:rPr>
      </w:pPr>
      <w:bookmarkStart w:id="1227" w:name="_Toc179632633"/>
      <w:bookmarkStart w:id="1228" w:name="_Toc152045615"/>
      <w:bookmarkStart w:id="1229" w:name="_Toc144974583"/>
      <w:bookmarkStart w:id="1230" w:name="_Toc33183552"/>
      <w:bookmarkStart w:id="1231" w:name="_Toc152042393"/>
      <w:r>
        <w:rPr>
          <w:rFonts w:hint="eastAsia" w:ascii="宋体" w:hAnsi="宋体" w:cs="宋体"/>
          <w:color w:val="auto"/>
          <w:szCs w:val="21"/>
          <w:highlight w:val="none"/>
        </w:rPr>
        <w:t>1.4 合同文件的优先顺序</w:t>
      </w:r>
      <w:bookmarkEnd w:id="1227"/>
      <w:bookmarkEnd w:id="1228"/>
      <w:bookmarkEnd w:id="1229"/>
      <w:bookmarkEnd w:id="1230"/>
      <w:bookmarkEnd w:id="123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组成合同的各项文件应互相解释，互为说明。除专用合同条款另有约定外，解释合同文件的优先顺序如下：</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（1）合同协议书；</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（2）中标通知书；</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（3）投标函及投标函附录；</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（4）专用合同条款；</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（5）通用合同条款；</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（6）技术标准和要求；</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（7）图纸；</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（8）已标价工程量清单；</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（9）其他合同文件。</w:t>
      </w:r>
    </w:p>
    <w:p>
      <w:pPr>
        <w:keepNext/>
        <w:keepLines/>
        <w:snapToGrid w:val="0"/>
        <w:spacing w:line="600" w:lineRule="exact"/>
        <w:ind w:firstLine="420" w:firstLineChars="200"/>
        <w:outlineLvl w:val="3"/>
        <w:rPr>
          <w:rFonts w:ascii="宋体" w:hAnsi="宋体" w:cs="宋体"/>
          <w:color w:val="auto"/>
          <w:szCs w:val="21"/>
          <w:highlight w:val="none"/>
        </w:rPr>
      </w:pPr>
      <w:bookmarkStart w:id="1232" w:name="_Toc152045616"/>
      <w:bookmarkStart w:id="1233" w:name="_Toc179632634"/>
      <w:bookmarkStart w:id="1234" w:name="_Toc33183553"/>
      <w:bookmarkStart w:id="1235" w:name="_Toc152042394"/>
      <w:bookmarkStart w:id="1236" w:name="_Toc144974584"/>
      <w:r>
        <w:rPr>
          <w:rFonts w:hint="eastAsia" w:ascii="宋体" w:hAnsi="宋体" w:cs="宋体"/>
          <w:color w:val="auto"/>
          <w:szCs w:val="21"/>
          <w:highlight w:val="none"/>
        </w:rPr>
        <w:t>1.5 合同协议书</w:t>
      </w:r>
      <w:bookmarkEnd w:id="1232"/>
      <w:bookmarkEnd w:id="1233"/>
      <w:bookmarkEnd w:id="1234"/>
      <w:bookmarkEnd w:id="1235"/>
      <w:bookmarkEnd w:id="123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承包人按中标通知书规定的时间与发包人签订合同协议书。除法律另有规定或合同另有约定外，发包人和承包人的法定代表人或其委托代理人在合同协议书上</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并盖单位章后，合同生效。</w:t>
      </w:r>
    </w:p>
    <w:p>
      <w:pPr>
        <w:keepNext/>
        <w:keepLines/>
        <w:snapToGrid w:val="0"/>
        <w:spacing w:line="600" w:lineRule="exact"/>
        <w:ind w:firstLine="420" w:firstLineChars="200"/>
        <w:outlineLvl w:val="3"/>
        <w:rPr>
          <w:rFonts w:ascii="宋体" w:hAnsi="宋体" w:cs="宋体"/>
          <w:color w:val="auto"/>
          <w:szCs w:val="21"/>
          <w:highlight w:val="none"/>
        </w:rPr>
      </w:pPr>
      <w:bookmarkStart w:id="1237" w:name="_Toc33183554"/>
      <w:r>
        <w:rPr>
          <w:rFonts w:hint="eastAsia" w:ascii="宋体" w:hAnsi="宋体" w:cs="宋体"/>
          <w:color w:val="auto"/>
          <w:szCs w:val="21"/>
          <w:highlight w:val="none"/>
        </w:rPr>
        <w:t>1.6图纸和承包人文件</w:t>
      </w:r>
      <w:bookmarkEnd w:id="1237"/>
    </w:p>
    <w:bookmarkEnd w:id="1216"/>
    <w:p>
      <w:pPr>
        <w:spacing w:line="360" w:lineRule="auto"/>
        <w:ind w:firstLine="420" w:firstLineChars="200"/>
        <w:rPr>
          <w:rFonts w:ascii="宋体" w:hAnsi="宋体" w:cs="宋体"/>
          <w:color w:val="auto"/>
          <w:szCs w:val="21"/>
          <w:highlight w:val="none"/>
        </w:rPr>
      </w:pPr>
      <w:bookmarkStart w:id="1238" w:name="_Toc221950695"/>
      <w:r>
        <w:rPr>
          <w:rFonts w:hint="eastAsia" w:ascii="宋体" w:hAnsi="宋体" w:cs="宋体"/>
          <w:color w:val="auto"/>
          <w:szCs w:val="21"/>
          <w:highlight w:val="none"/>
        </w:rPr>
        <w:t>1.6.1图纸的提供</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发包人应按技术标准和要求（合同技术条款）约定的期限和数量将施工图纸以及其它图纸（包括配套说明和有关资料）提供给承包人。由于发包人未按时提供图纸造成工期延误的，按第11.3款的约定办理。</w:t>
      </w:r>
    </w:p>
    <w:bookmarkEnd w:id="1238"/>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1.6.2 承包人提供的文件</w:t>
      </w:r>
    </w:p>
    <w:p>
      <w:pPr>
        <w:spacing w:line="360" w:lineRule="auto"/>
        <w:rPr>
          <w:rFonts w:ascii="宋体" w:hAnsi="宋体" w:cs="宋体"/>
          <w:color w:val="auto"/>
          <w:szCs w:val="21"/>
          <w:highlight w:val="none"/>
        </w:rPr>
      </w:pPr>
      <w:r>
        <w:rPr>
          <w:rFonts w:hint="eastAsia" w:ascii="宋体" w:hAnsi="宋体" w:cs="宋体"/>
          <w:color w:val="auto"/>
          <w:szCs w:val="21"/>
          <w:highlight w:val="none"/>
        </w:rPr>
        <w:t>　　承包人提供的文件应按技术标准和要求（合同技术条款）约定的期限和数量提供给监理人。监理人应按技术标准和要求（合同技术条款）约定的期限批复承包人。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1.6.3 图纸的修改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1.6.4 图纸的错误</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承包人发现发包人提供的图纸存在明显错误或疏忽，应及时通知监理人。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1.6.5 图纸和承包人文件的保管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监理人和承包人均应在施工场地各保存一套完整的包含第1.6.1项、第1.6.2项、第1.6.3项约定内容的图纸和承包人文件。</w:t>
      </w:r>
    </w:p>
    <w:p>
      <w:pPr>
        <w:keepNext/>
        <w:keepLines/>
        <w:snapToGrid w:val="0"/>
        <w:spacing w:line="600" w:lineRule="exact"/>
        <w:ind w:firstLine="420" w:firstLineChars="200"/>
        <w:outlineLvl w:val="3"/>
        <w:rPr>
          <w:rFonts w:ascii="宋体" w:hAnsi="宋体" w:cs="宋体"/>
          <w:color w:val="auto"/>
          <w:szCs w:val="21"/>
          <w:highlight w:val="none"/>
        </w:rPr>
      </w:pPr>
      <w:bookmarkStart w:id="1239" w:name="_Toc33183555"/>
      <w:bookmarkStart w:id="1240" w:name="_Toc221950701"/>
      <w:r>
        <w:rPr>
          <w:rFonts w:hint="eastAsia" w:ascii="宋体" w:hAnsi="宋体" w:cs="宋体"/>
          <w:color w:val="auto"/>
          <w:szCs w:val="21"/>
          <w:highlight w:val="none"/>
        </w:rPr>
        <w:t>1.7联络</w:t>
      </w:r>
      <w:bookmarkEnd w:id="123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1.7.1 与合同有关的通知、批准、证明、证书、指示、要求、请求、同意、意见、确定和决定等，均应采用书面形式。</w:t>
      </w:r>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1.7.2  第1.7.1项中的通知、批准、证明、证书、指示、要求、请求、同意、意见、确定和决定等来往函件，均应在合同约定的期限内送达指定地点和接收人，并办理签收手续。来往函件的送期限在技术标准和要求（合同技术条款）中约定，送达地点在专用合同条款中约定。</w:t>
      </w:r>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1.7.3  来往函件均应按合同约定的期限及时发出和答复，不得无故扣压和拖延，亦不得拒收。否则，由此造成的后果由责任方负责。</w:t>
      </w:r>
      <w:bookmarkEnd w:id="1240"/>
    </w:p>
    <w:p>
      <w:pPr>
        <w:keepNext/>
        <w:keepLines/>
        <w:snapToGrid w:val="0"/>
        <w:spacing w:line="600" w:lineRule="exact"/>
        <w:ind w:firstLine="420" w:firstLineChars="200"/>
        <w:outlineLvl w:val="3"/>
        <w:rPr>
          <w:rFonts w:ascii="宋体" w:hAnsi="宋体" w:cs="宋体"/>
          <w:color w:val="auto"/>
          <w:szCs w:val="21"/>
          <w:highlight w:val="none"/>
        </w:rPr>
      </w:pPr>
      <w:bookmarkStart w:id="1241" w:name="_Toc179632637"/>
      <w:bookmarkStart w:id="1242" w:name="_Toc144974587"/>
      <w:bookmarkStart w:id="1243" w:name="_Toc33183556"/>
      <w:bookmarkStart w:id="1244" w:name="_Toc152045619"/>
      <w:bookmarkStart w:id="1245" w:name="_Toc152042397"/>
      <w:r>
        <w:rPr>
          <w:rFonts w:hint="eastAsia" w:ascii="宋体" w:hAnsi="宋体" w:cs="宋体"/>
          <w:color w:val="auto"/>
          <w:szCs w:val="21"/>
          <w:highlight w:val="none"/>
        </w:rPr>
        <w:t>1.8 转让</w:t>
      </w:r>
      <w:bookmarkEnd w:id="1241"/>
      <w:bookmarkEnd w:id="1242"/>
      <w:bookmarkEnd w:id="1243"/>
      <w:bookmarkEnd w:id="1244"/>
      <w:bookmarkEnd w:id="124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除合同另有约定外，未经对方当事人同意，一方当事人不得将合同权利全部或部分转让给第三人，也不得全部或部分转移合同义务。</w:t>
      </w:r>
    </w:p>
    <w:p>
      <w:pPr>
        <w:keepNext/>
        <w:keepLines/>
        <w:snapToGrid w:val="0"/>
        <w:spacing w:line="600" w:lineRule="exact"/>
        <w:ind w:firstLine="420" w:firstLineChars="200"/>
        <w:outlineLvl w:val="3"/>
        <w:rPr>
          <w:rFonts w:ascii="宋体" w:hAnsi="宋体" w:cs="宋体"/>
          <w:color w:val="auto"/>
          <w:szCs w:val="21"/>
          <w:highlight w:val="none"/>
        </w:rPr>
      </w:pPr>
      <w:bookmarkStart w:id="1246" w:name="_Toc152045620"/>
      <w:bookmarkStart w:id="1247" w:name="_Toc144974588"/>
      <w:bookmarkStart w:id="1248" w:name="_Toc152042398"/>
      <w:bookmarkStart w:id="1249" w:name="_Toc33183557"/>
      <w:bookmarkStart w:id="1250" w:name="_Toc179632638"/>
      <w:r>
        <w:rPr>
          <w:rFonts w:hint="eastAsia" w:ascii="宋体" w:hAnsi="宋体" w:cs="宋体"/>
          <w:color w:val="auto"/>
          <w:szCs w:val="21"/>
          <w:highlight w:val="none"/>
        </w:rPr>
        <w:t>1.9 严禁贿赂</w:t>
      </w:r>
      <w:bookmarkEnd w:id="1246"/>
      <w:bookmarkEnd w:id="1247"/>
      <w:bookmarkEnd w:id="1248"/>
      <w:bookmarkEnd w:id="1249"/>
      <w:bookmarkEnd w:id="125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合同双方当事人不得以贿赂或变相贿赂的方式，谋取不当利益或损害对方权益。因贿赂造成对方损失的，行为人应赔偿损失，并承担相应的法律责任。</w:t>
      </w:r>
    </w:p>
    <w:p>
      <w:pPr>
        <w:keepNext/>
        <w:keepLines/>
        <w:snapToGrid w:val="0"/>
        <w:spacing w:line="600" w:lineRule="exact"/>
        <w:ind w:firstLine="420" w:firstLineChars="200"/>
        <w:outlineLvl w:val="3"/>
        <w:rPr>
          <w:rFonts w:ascii="宋体" w:hAnsi="宋体" w:cs="宋体"/>
          <w:color w:val="auto"/>
          <w:szCs w:val="21"/>
          <w:highlight w:val="none"/>
        </w:rPr>
      </w:pPr>
      <w:bookmarkStart w:id="1251" w:name="_Toc152042399"/>
      <w:bookmarkStart w:id="1252" w:name="_Toc152045621"/>
      <w:bookmarkStart w:id="1253" w:name="_Toc179632639"/>
      <w:bookmarkStart w:id="1254" w:name="_Toc33183558"/>
      <w:bookmarkStart w:id="1255" w:name="_Toc144974589"/>
      <w:r>
        <w:rPr>
          <w:rFonts w:hint="eastAsia" w:ascii="宋体" w:hAnsi="宋体" w:cs="宋体"/>
          <w:color w:val="auto"/>
          <w:szCs w:val="21"/>
          <w:highlight w:val="none"/>
        </w:rPr>
        <w:t>1.10 化石、文物</w:t>
      </w:r>
      <w:bookmarkEnd w:id="1251"/>
      <w:bookmarkEnd w:id="1252"/>
      <w:bookmarkEnd w:id="1253"/>
      <w:bookmarkEnd w:id="1254"/>
      <w:bookmarkEnd w:id="125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1.10.2 承包人发现文物后不及时报告或隐瞒不报，致使文物丢失或损坏的，应赔偿损失，并承担相应的法律责任。</w:t>
      </w:r>
    </w:p>
    <w:p>
      <w:pPr>
        <w:keepNext/>
        <w:keepLines/>
        <w:snapToGrid w:val="0"/>
        <w:spacing w:line="600" w:lineRule="exact"/>
        <w:ind w:firstLine="420" w:firstLineChars="200"/>
        <w:outlineLvl w:val="3"/>
        <w:rPr>
          <w:rFonts w:ascii="宋体" w:hAnsi="宋体" w:cs="宋体"/>
          <w:color w:val="auto"/>
          <w:szCs w:val="21"/>
          <w:highlight w:val="none"/>
        </w:rPr>
      </w:pPr>
      <w:bookmarkStart w:id="1256" w:name="_Toc33183559"/>
      <w:r>
        <w:rPr>
          <w:rFonts w:hint="eastAsia" w:ascii="宋体" w:hAnsi="宋体" w:cs="宋体"/>
          <w:color w:val="auto"/>
          <w:szCs w:val="21"/>
          <w:highlight w:val="none"/>
        </w:rPr>
        <w:t>1.11专利技术</w:t>
      </w:r>
      <w:bookmarkEnd w:id="125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1.11.2 承包人在投标文件中采用专利技术的，专利技术的使用费包含在投标报价内。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1.11.3 承包人的技术秘密和声明需要保密的资料和信息，发包人和监理人不得为合同以外的目的泄露给他人。</w:t>
      </w:r>
    </w:p>
    <w:p>
      <w:pPr>
        <w:pStyle w:val="26"/>
        <w:spacing w:line="360" w:lineRule="auto"/>
        <w:ind w:right="249" w:firstLine="420" w:firstLineChars="200"/>
        <w:rPr>
          <w:rFonts w:ascii="宋体" w:hAnsi="宋体" w:cs="宋体"/>
          <w:color w:val="auto"/>
          <w:sz w:val="21"/>
          <w:szCs w:val="21"/>
          <w:highlight w:val="none"/>
        </w:rPr>
      </w:pPr>
      <w:bookmarkStart w:id="1257" w:name="_Toc221950710"/>
      <w:r>
        <w:rPr>
          <w:rFonts w:hint="eastAsia" w:ascii="宋体" w:hAnsi="宋体" w:cs="宋体"/>
          <w:color w:val="auto"/>
          <w:sz w:val="21"/>
          <w:szCs w:val="21"/>
          <w:highlight w:val="none"/>
        </w:rPr>
        <w:t>1.11.4  合同实施过程中，发包人要求承包人采用专利技术的，发包人应办理相应的使用手续，承包人应按发包人约定的条件使用，并承担使用专利技术的相关试验工作。所需的费用由发包人承担。</w:t>
      </w:r>
      <w:bookmarkEnd w:id="1257"/>
    </w:p>
    <w:p>
      <w:pPr>
        <w:keepNext/>
        <w:keepLines/>
        <w:snapToGrid w:val="0"/>
        <w:spacing w:line="600" w:lineRule="exact"/>
        <w:ind w:firstLine="420" w:firstLineChars="200"/>
        <w:outlineLvl w:val="3"/>
        <w:rPr>
          <w:rFonts w:ascii="宋体" w:hAnsi="宋体" w:cs="宋体"/>
          <w:color w:val="auto"/>
          <w:szCs w:val="21"/>
          <w:highlight w:val="none"/>
        </w:rPr>
      </w:pPr>
      <w:bookmarkStart w:id="1258" w:name="_Toc33183560"/>
      <w:bookmarkStart w:id="1259" w:name="_Toc144974591"/>
      <w:bookmarkStart w:id="1260" w:name="_Toc179632641"/>
      <w:bookmarkStart w:id="1261" w:name="_Toc152045623"/>
      <w:bookmarkStart w:id="1262" w:name="_Toc152042401"/>
      <w:r>
        <w:rPr>
          <w:rFonts w:hint="eastAsia" w:ascii="宋体" w:hAnsi="宋体" w:cs="宋体"/>
          <w:color w:val="auto"/>
          <w:szCs w:val="21"/>
          <w:highlight w:val="none"/>
        </w:rPr>
        <w:t>1.12 图纸和文件的保密</w:t>
      </w:r>
      <w:bookmarkEnd w:id="1258"/>
      <w:bookmarkEnd w:id="1259"/>
      <w:bookmarkEnd w:id="1260"/>
      <w:bookmarkEnd w:id="1261"/>
      <w:bookmarkEnd w:id="126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1.12.1 发包人提供的图纸和文件，未经发包人同意，承包人不得为合同以外的目的泄露给他人或公开发表与引用。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1.12.2 承包人提供的文件，未经承包人同意，发包人和监理人不得为合同以外的目的泄露给他人或公开发表与引用。</w:t>
      </w:r>
    </w:p>
    <w:p>
      <w:pPr>
        <w:pStyle w:val="5"/>
        <w:spacing w:line="360" w:lineRule="auto"/>
        <w:rPr>
          <w:rFonts w:ascii="宋体" w:hAnsi="宋体" w:cs="宋体"/>
          <w:color w:val="auto"/>
          <w:sz w:val="21"/>
          <w:szCs w:val="21"/>
          <w:highlight w:val="none"/>
        </w:rPr>
      </w:pPr>
      <w:bookmarkStart w:id="1263" w:name="_Toc229408498"/>
      <w:bookmarkStart w:id="1264" w:name="_Toc18706"/>
      <w:bookmarkStart w:id="1265" w:name="_Toc2377"/>
      <w:bookmarkStart w:id="1266" w:name="_Toc21447"/>
      <w:bookmarkStart w:id="1267" w:name="_Toc221950713"/>
      <w:bookmarkStart w:id="1268" w:name="_Toc222031005"/>
      <w:bookmarkStart w:id="1269" w:name="_Toc222032672"/>
      <w:bookmarkStart w:id="1270" w:name="_Toc59810380"/>
      <w:bookmarkStart w:id="1271" w:name="_Toc229305363"/>
      <w:bookmarkStart w:id="1272" w:name="_Toc222033854"/>
      <w:bookmarkStart w:id="1273" w:name="_Toc60"/>
      <w:bookmarkStart w:id="1274" w:name="_Toc560"/>
      <w:bookmarkStart w:id="1275" w:name="_Toc33183561"/>
      <w:bookmarkStart w:id="1276" w:name="_Toc222029503"/>
      <w:bookmarkStart w:id="1277" w:name="_Toc20783"/>
      <w:bookmarkStart w:id="1278" w:name="_Toc22077"/>
      <w:r>
        <w:rPr>
          <w:rFonts w:hint="eastAsia" w:ascii="宋体" w:hAnsi="宋体" w:cs="宋体"/>
          <w:color w:val="auto"/>
          <w:sz w:val="21"/>
          <w:szCs w:val="21"/>
          <w:highlight w:val="none"/>
        </w:rPr>
        <w:t>2. 发包人义务</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Start w:id="1279" w:name="_Toc221950720"/>
    </w:p>
    <w:p>
      <w:pPr>
        <w:keepNext/>
        <w:keepLines/>
        <w:snapToGrid w:val="0"/>
        <w:spacing w:line="600" w:lineRule="exact"/>
        <w:ind w:firstLine="420" w:firstLineChars="200"/>
        <w:outlineLvl w:val="3"/>
        <w:rPr>
          <w:rFonts w:ascii="宋体" w:hAnsi="宋体" w:cs="宋体"/>
          <w:color w:val="auto"/>
          <w:szCs w:val="21"/>
          <w:highlight w:val="none"/>
        </w:rPr>
      </w:pPr>
      <w:bookmarkStart w:id="1280" w:name="_Toc179632643"/>
      <w:bookmarkStart w:id="1281" w:name="_Toc152045625"/>
      <w:bookmarkStart w:id="1282" w:name="_Toc144974593"/>
      <w:bookmarkStart w:id="1283" w:name="_Toc33183562"/>
      <w:bookmarkStart w:id="1284" w:name="_Toc152042403"/>
      <w:r>
        <w:rPr>
          <w:rFonts w:hint="eastAsia" w:ascii="宋体" w:hAnsi="宋体" w:cs="宋体"/>
          <w:color w:val="auto"/>
          <w:szCs w:val="21"/>
          <w:highlight w:val="none"/>
        </w:rPr>
        <w:t>2.1 遵守法律</w:t>
      </w:r>
      <w:bookmarkEnd w:id="1280"/>
      <w:bookmarkEnd w:id="1281"/>
      <w:bookmarkEnd w:id="1282"/>
      <w:bookmarkEnd w:id="1283"/>
      <w:bookmarkEnd w:id="128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发包人在履行合同过程中应遵守法律，并保证承包人免于承担因发包人违反法律而引起的任何责任。</w:t>
      </w:r>
    </w:p>
    <w:p>
      <w:pPr>
        <w:keepNext/>
        <w:keepLines/>
        <w:snapToGrid w:val="0"/>
        <w:spacing w:line="600" w:lineRule="exact"/>
        <w:ind w:firstLine="420" w:firstLineChars="200"/>
        <w:outlineLvl w:val="3"/>
        <w:rPr>
          <w:rFonts w:ascii="宋体" w:hAnsi="宋体" w:cs="宋体"/>
          <w:color w:val="auto"/>
          <w:szCs w:val="21"/>
          <w:highlight w:val="none"/>
        </w:rPr>
      </w:pPr>
      <w:bookmarkStart w:id="1285" w:name="_Toc152042404"/>
      <w:bookmarkStart w:id="1286" w:name="_Toc33183563"/>
      <w:bookmarkStart w:id="1287" w:name="_Toc179632644"/>
      <w:bookmarkStart w:id="1288" w:name="_Toc152045626"/>
      <w:bookmarkStart w:id="1289" w:name="_Toc144974594"/>
      <w:r>
        <w:rPr>
          <w:rFonts w:hint="eastAsia" w:ascii="宋体" w:hAnsi="宋体" w:cs="宋体"/>
          <w:color w:val="auto"/>
          <w:szCs w:val="21"/>
          <w:highlight w:val="none"/>
        </w:rPr>
        <w:t>2.2 发出开工通知</w:t>
      </w:r>
      <w:bookmarkEnd w:id="1285"/>
      <w:bookmarkEnd w:id="1286"/>
      <w:bookmarkEnd w:id="1287"/>
      <w:bookmarkEnd w:id="1288"/>
      <w:bookmarkEnd w:id="128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发包人应委托监理人按第11.1款的约定向承包人发出开工通知。</w:t>
      </w:r>
    </w:p>
    <w:p>
      <w:pPr>
        <w:keepNext/>
        <w:keepLines/>
        <w:snapToGrid w:val="0"/>
        <w:spacing w:line="600" w:lineRule="exact"/>
        <w:ind w:firstLine="420" w:firstLineChars="200"/>
        <w:outlineLvl w:val="3"/>
        <w:rPr>
          <w:rFonts w:ascii="宋体" w:hAnsi="宋体" w:cs="宋体"/>
          <w:color w:val="auto"/>
          <w:szCs w:val="21"/>
          <w:highlight w:val="none"/>
        </w:rPr>
      </w:pPr>
      <w:bookmarkStart w:id="1290" w:name="_Toc33183564"/>
      <w:r>
        <w:rPr>
          <w:rFonts w:hint="eastAsia" w:ascii="宋体" w:hAnsi="宋体" w:cs="宋体"/>
          <w:color w:val="auto"/>
          <w:szCs w:val="21"/>
          <w:highlight w:val="none"/>
        </w:rPr>
        <w:t>2.3提供施工场地</w:t>
      </w:r>
      <w:bookmarkEnd w:id="129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2.3.1发包人应在合同双方签定合同协议书后的14天内，将本合同工程的施工场地范围图提交给承包人。发包人提供的施工用地范围图应标明用地范围内永久占地与临时占地的范围和界限，以及指明提供给承包人用于施工场地布置的范围和界限及其有关资料</w:t>
      </w:r>
      <w:bookmarkEnd w:id="1279"/>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2.3.2发包人提供的施工用地范围在专用合同条款中约定。</w:t>
      </w:r>
    </w:p>
    <w:p>
      <w:pPr>
        <w:spacing w:line="360" w:lineRule="auto"/>
        <w:ind w:firstLine="420" w:firstLineChars="200"/>
        <w:rPr>
          <w:rFonts w:ascii="宋体" w:hAnsi="宋体" w:cs="宋体"/>
          <w:color w:val="auto"/>
          <w:szCs w:val="21"/>
          <w:highlight w:val="none"/>
        </w:rPr>
      </w:pPr>
      <w:bookmarkStart w:id="1291" w:name="_Toc221950721"/>
      <w:r>
        <w:rPr>
          <w:rFonts w:hint="eastAsia" w:ascii="宋体" w:hAnsi="宋体" w:cs="宋体"/>
          <w:color w:val="auto"/>
          <w:szCs w:val="21"/>
          <w:highlight w:val="none"/>
        </w:rPr>
        <w:t>2.3.3除专用合同条款另有约定外，发包人应按技术标准和要求（合同技术条款）的约定，向承包人提供施工场地内的工程地质图纸和报告，以及地下障碍物图纸等施工场地有关资料</w:t>
      </w:r>
      <w:bookmarkEnd w:id="1291"/>
      <w:r>
        <w:rPr>
          <w:rFonts w:hint="eastAsia" w:ascii="宋体" w:hAnsi="宋体" w:cs="宋体"/>
          <w:color w:val="auto"/>
          <w:szCs w:val="21"/>
          <w:highlight w:val="none"/>
        </w:rPr>
        <w:t>，并保证资料的真实、准确、完整。</w:t>
      </w:r>
    </w:p>
    <w:p>
      <w:pPr>
        <w:keepNext/>
        <w:keepLines/>
        <w:snapToGrid w:val="0"/>
        <w:spacing w:line="600" w:lineRule="exact"/>
        <w:ind w:firstLine="420" w:firstLineChars="200"/>
        <w:outlineLvl w:val="3"/>
        <w:rPr>
          <w:rFonts w:ascii="宋体" w:hAnsi="宋体" w:cs="宋体"/>
          <w:color w:val="auto"/>
          <w:szCs w:val="21"/>
          <w:highlight w:val="none"/>
        </w:rPr>
      </w:pPr>
      <w:bookmarkStart w:id="1292" w:name="_Toc33183565"/>
      <w:bookmarkStart w:id="1293" w:name="_Toc179632646"/>
      <w:bookmarkStart w:id="1294" w:name="_Toc152045628"/>
      <w:bookmarkStart w:id="1295" w:name="_Toc152042406"/>
      <w:bookmarkStart w:id="1296" w:name="_Toc144974596"/>
      <w:r>
        <w:rPr>
          <w:rFonts w:hint="eastAsia" w:ascii="宋体" w:hAnsi="宋体" w:cs="宋体"/>
          <w:color w:val="auto"/>
          <w:szCs w:val="21"/>
          <w:highlight w:val="none"/>
        </w:rPr>
        <w:t>2.4 协助承包人办理证件和批件</w:t>
      </w:r>
      <w:bookmarkEnd w:id="1292"/>
      <w:bookmarkEnd w:id="1293"/>
      <w:bookmarkEnd w:id="1294"/>
      <w:bookmarkEnd w:id="1295"/>
      <w:bookmarkEnd w:id="129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发包人应协助承包人办理法律规定的有关施工证件和批件。</w:t>
      </w:r>
    </w:p>
    <w:p>
      <w:pPr>
        <w:keepNext/>
        <w:keepLines/>
        <w:snapToGrid w:val="0"/>
        <w:spacing w:line="600" w:lineRule="exact"/>
        <w:ind w:firstLine="420" w:firstLineChars="200"/>
        <w:outlineLvl w:val="3"/>
        <w:rPr>
          <w:rFonts w:ascii="宋体" w:hAnsi="宋体" w:cs="宋体"/>
          <w:color w:val="auto"/>
          <w:szCs w:val="21"/>
          <w:highlight w:val="none"/>
        </w:rPr>
      </w:pPr>
      <w:bookmarkStart w:id="1297" w:name="_Toc33183566"/>
      <w:bookmarkStart w:id="1298" w:name="_Toc152045629"/>
      <w:bookmarkStart w:id="1299" w:name="_Toc152042407"/>
      <w:bookmarkStart w:id="1300" w:name="_Toc179632647"/>
      <w:bookmarkStart w:id="1301" w:name="_Toc144974597"/>
      <w:r>
        <w:rPr>
          <w:rFonts w:hint="eastAsia" w:ascii="宋体" w:hAnsi="宋体" w:cs="宋体"/>
          <w:color w:val="auto"/>
          <w:szCs w:val="21"/>
          <w:highlight w:val="none"/>
        </w:rPr>
        <w:t>2.5 组织设计交底</w:t>
      </w:r>
      <w:bookmarkEnd w:id="1297"/>
      <w:bookmarkEnd w:id="1298"/>
      <w:bookmarkEnd w:id="1299"/>
      <w:bookmarkEnd w:id="1300"/>
      <w:bookmarkEnd w:id="130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发包人应根据合同进度计划，组织设计单位向承包人进行设计交底。</w:t>
      </w:r>
    </w:p>
    <w:p>
      <w:pPr>
        <w:keepNext/>
        <w:keepLines/>
        <w:snapToGrid w:val="0"/>
        <w:spacing w:line="600" w:lineRule="exact"/>
        <w:ind w:firstLine="420" w:firstLineChars="200"/>
        <w:outlineLvl w:val="3"/>
        <w:rPr>
          <w:rFonts w:ascii="宋体" w:hAnsi="宋体" w:cs="宋体"/>
          <w:color w:val="auto"/>
          <w:szCs w:val="21"/>
          <w:highlight w:val="none"/>
        </w:rPr>
      </w:pPr>
      <w:bookmarkStart w:id="1302" w:name="_Toc179632648"/>
      <w:bookmarkStart w:id="1303" w:name="_Toc152045630"/>
      <w:bookmarkStart w:id="1304" w:name="_Toc152042408"/>
      <w:bookmarkStart w:id="1305" w:name="_Toc144974598"/>
      <w:bookmarkStart w:id="1306" w:name="_Toc33183567"/>
      <w:r>
        <w:rPr>
          <w:rFonts w:hint="eastAsia" w:ascii="宋体" w:hAnsi="宋体" w:cs="宋体"/>
          <w:color w:val="auto"/>
          <w:szCs w:val="21"/>
          <w:highlight w:val="none"/>
        </w:rPr>
        <w:t>2.6 支付合同价款</w:t>
      </w:r>
      <w:bookmarkEnd w:id="1302"/>
      <w:bookmarkEnd w:id="1303"/>
      <w:bookmarkEnd w:id="1304"/>
      <w:bookmarkEnd w:id="1305"/>
      <w:bookmarkEnd w:id="130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发包人应按合同约定向承包人及时支付合同价款。</w:t>
      </w:r>
    </w:p>
    <w:p>
      <w:pPr>
        <w:keepNext/>
        <w:keepLines/>
        <w:snapToGrid w:val="0"/>
        <w:spacing w:line="600" w:lineRule="exact"/>
        <w:ind w:firstLine="420" w:firstLineChars="200"/>
        <w:outlineLvl w:val="3"/>
        <w:rPr>
          <w:rFonts w:ascii="宋体" w:hAnsi="宋体" w:cs="宋体"/>
          <w:color w:val="auto"/>
          <w:szCs w:val="21"/>
          <w:highlight w:val="none"/>
        </w:rPr>
      </w:pPr>
      <w:bookmarkStart w:id="1307" w:name="_Toc152042409"/>
      <w:bookmarkStart w:id="1308" w:name="_Toc152045631"/>
      <w:bookmarkStart w:id="1309" w:name="_Toc144974599"/>
      <w:bookmarkStart w:id="1310" w:name="_Toc179632649"/>
      <w:bookmarkStart w:id="1311" w:name="_Toc33183568"/>
      <w:r>
        <w:rPr>
          <w:rFonts w:hint="eastAsia" w:ascii="宋体" w:hAnsi="宋体" w:cs="宋体"/>
          <w:color w:val="auto"/>
          <w:szCs w:val="21"/>
          <w:highlight w:val="none"/>
        </w:rPr>
        <w:t>2.7 组织竣工验收</w:t>
      </w:r>
      <w:bookmarkEnd w:id="1307"/>
      <w:bookmarkEnd w:id="1308"/>
      <w:bookmarkEnd w:id="1309"/>
      <w:bookmarkEnd w:id="1310"/>
      <w:r>
        <w:rPr>
          <w:rFonts w:hint="eastAsia" w:ascii="宋体" w:hAnsi="宋体" w:cs="宋体"/>
          <w:color w:val="auto"/>
          <w:szCs w:val="21"/>
          <w:highlight w:val="none"/>
        </w:rPr>
        <w:t>（组织法人验收）</w:t>
      </w:r>
      <w:bookmarkEnd w:id="131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发包人应按合同约定及时组织法人验收。</w:t>
      </w:r>
    </w:p>
    <w:p>
      <w:pPr>
        <w:spacing w:line="360" w:lineRule="auto"/>
        <w:rPr>
          <w:rFonts w:ascii="宋体" w:hAnsi="宋体" w:cs="宋体"/>
          <w:color w:val="auto"/>
          <w:szCs w:val="21"/>
          <w:highlight w:val="none"/>
        </w:rPr>
      </w:pPr>
      <w:bookmarkStart w:id="1312" w:name="_Toc33183569"/>
      <w:r>
        <w:rPr>
          <w:rFonts w:hint="eastAsia" w:ascii="宋体" w:hAnsi="宋体" w:cs="宋体"/>
          <w:color w:val="auto"/>
          <w:szCs w:val="21"/>
          <w:highlight w:val="none"/>
        </w:rPr>
        <w:t>2.8  其它义务</w:t>
      </w:r>
      <w:bookmarkEnd w:id="1312"/>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其它义务在专用合同条款中补充约定。</w:t>
      </w:r>
    </w:p>
    <w:p>
      <w:pPr>
        <w:pStyle w:val="5"/>
        <w:spacing w:line="360" w:lineRule="auto"/>
        <w:rPr>
          <w:rFonts w:ascii="宋体" w:hAnsi="宋体" w:cs="宋体"/>
          <w:color w:val="auto"/>
          <w:sz w:val="21"/>
          <w:szCs w:val="21"/>
          <w:highlight w:val="none"/>
        </w:rPr>
      </w:pPr>
      <w:bookmarkStart w:id="1313" w:name="_Toc59810381"/>
      <w:bookmarkStart w:id="1314" w:name="_Toc229408499"/>
      <w:bookmarkStart w:id="1315" w:name="_Toc19126"/>
      <w:bookmarkStart w:id="1316" w:name="_Toc222033855"/>
      <w:bookmarkStart w:id="1317" w:name="_Toc17861"/>
      <w:bookmarkStart w:id="1318" w:name="_Toc222031006"/>
      <w:bookmarkStart w:id="1319" w:name="_Toc6345"/>
      <w:bookmarkStart w:id="1320" w:name="_Toc222032673"/>
      <w:bookmarkStart w:id="1321" w:name="_Toc15752"/>
      <w:bookmarkStart w:id="1322" w:name="_Toc27687"/>
      <w:bookmarkStart w:id="1323" w:name="_Toc221950732"/>
      <w:bookmarkStart w:id="1324" w:name="_Toc27108"/>
      <w:bookmarkStart w:id="1325" w:name="_Toc222029504"/>
      <w:bookmarkStart w:id="1326" w:name="_Toc2491"/>
      <w:bookmarkStart w:id="1327" w:name="_Toc33183570"/>
      <w:bookmarkStart w:id="1328" w:name="_Toc229305364"/>
      <w:r>
        <w:rPr>
          <w:rFonts w:hint="eastAsia" w:ascii="宋体" w:hAnsi="宋体" w:cs="宋体"/>
          <w:color w:val="auto"/>
          <w:sz w:val="21"/>
          <w:szCs w:val="21"/>
          <w:highlight w:val="none"/>
        </w:rPr>
        <w:t>3. 监理人</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pPr>
        <w:keepNext/>
        <w:keepLines/>
        <w:snapToGrid w:val="0"/>
        <w:spacing w:line="600" w:lineRule="exact"/>
        <w:ind w:firstLine="420" w:firstLineChars="200"/>
        <w:outlineLvl w:val="3"/>
        <w:rPr>
          <w:rFonts w:ascii="宋体" w:hAnsi="宋体" w:cs="宋体"/>
          <w:color w:val="auto"/>
          <w:szCs w:val="21"/>
          <w:highlight w:val="none"/>
        </w:rPr>
      </w:pPr>
      <w:bookmarkStart w:id="1329" w:name="_Toc33183571"/>
      <w:bookmarkStart w:id="1330" w:name="_Toc221950735"/>
      <w:r>
        <w:rPr>
          <w:rFonts w:hint="eastAsia" w:ascii="宋体" w:hAnsi="宋体" w:cs="宋体"/>
          <w:color w:val="auto"/>
          <w:szCs w:val="21"/>
          <w:highlight w:val="none"/>
        </w:rPr>
        <w:t>3.1监理人的职责和权利</w:t>
      </w:r>
      <w:bookmarkEnd w:id="1329"/>
    </w:p>
    <w:p>
      <w:pPr>
        <w:spacing w:line="360" w:lineRule="auto"/>
        <w:ind w:right="248" w:firstLine="447" w:firstLineChars="213"/>
        <w:rPr>
          <w:rFonts w:ascii="宋体" w:hAnsi="宋体" w:cs="宋体"/>
          <w:color w:val="auto"/>
          <w:szCs w:val="21"/>
          <w:highlight w:val="none"/>
        </w:rPr>
      </w:pPr>
      <w:r>
        <w:rPr>
          <w:rFonts w:hint="eastAsia" w:ascii="宋体" w:hAnsi="宋体" w:cs="宋体"/>
          <w:color w:val="auto"/>
          <w:szCs w:val="21"/>
          <w:highlight w:val="none"/>
        </w:rPr>
        <w:t>3.1.1监理人受发包人的委托，享有合同约定的权力。监理人的权力范围在专用合同条款中约定。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bookmarkEnd w:id="133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3.1.2 监理人发出的任何指示应视为已得到发包人的批准，但监理人无权免除或变更合同约定的发包人和承包人的权利、义务和责任。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3.1.3 合同约定应由承包人承担的义务和责任，不因监理人对承包人提交文件的审查或批准，对工程、材料和设备的检查和检验，以及为实施监理作出的指示等职务行为而减轻或解除。</w:t>
      </w:r>
    </w:p>
    <w:p>
      <w:pPr>
        <w:keepNext/>
        <w:keepLines/>
        <w:snapToGrid w:val="0"/>
        <w:spacing w:line="600" w:lineRule="exact"/>
        <w:ind w:firstLine="420" w:firstLineChars="200"/>
        <w:outlineLvl w:val="3"/>
        <w:rPr>
          <w:rFonts w:ascii="宋体" w:hAnsi="宋体" w:cs="宋体"/>
          <w:color w:val="auto"/>
          <w:szCs w:val="21"/>
          <w:highlight w:val="none"/>
        </w:rPr>
      </w:pPr>
      <w:bookmarkStart w:id="1331" w:name="_Toc179632653"/>
      <w:bookmarkStart w:id="1332" w:name="_Toc152045635"/>
      <w:bookmarkStart w:id="1333" w:name="_Toc144974603"/>
      <w:bookmarkStart w:id="1334" w:name="_Toc152042413"/>
      <w:bookmarkStart w:id="1335" w:name="_Toc33183572"/>
      <w:r>
        <w:rPr>
          <w:rFonts w:hint="eastAsia" w:ascii="宋体" w:hAnsi="宋体" w:cs="宋体"/>
          <w:color w:val="auto"/>
          <w:szCs w:val="21"/>
          <w:highlight w:val="none"/>
        </w:rPr>
        <w:t>3.2 总监理工程师</w:t>
      </w:r>
      <w:bookmarkEnd w:id="1331"/>
      <w:bookmarkEnd w:id="1332"/>
      <w:bookmarkEnd w:id="1333"/>
      <w:bookmarkEnd w:id="1334"/>
      <w:bookmarkEnd w:id="133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发包人应在发出开工通知前将总监理工程师的任命通知承包人。总监理工程师更换时，应在调离14天前通知承包人。总监理工程师短期离开施工场地的，应委派代表代行其职责，并通知承包人。</w:t>
      </w:r>
    </w:p>
    <w:p>
      <w:pPr>
        <w:keepNext/>
        <w:keepLines/>
        <w:snapToGrid w:val="0"/>
        <w:spacing w:line="600" w:lineRule="exact"/>
        <w:ind w:firstLine="420" w:firstLineChars="200"/>
        <w:outlineLvl w:val="3"/>
        <w:rPr>
          <w:rFonts w:ascii="宋体" w:hAnsi="宋体" w:cs="宋体"/>
          <w:color w:val="auto"/>
          <w:szCs w:val="21"/>
          <w:highlight w:val="none"/>
        </w:rPr>
      </w:pPr>
      <w:bookmarkStart w:id="1336" w:name="_Toc179632654"/>
      <w:bookmarkStart w:id="1337" w:name="_Toc144974604"/>
      <w:bookmarkStart w:id="1338" w:name="_Toc152042414"/>
      <w:bookmarkStart w:id="1339" w:name="_Toc33183573"/>
      <w:bookmarkStart w:id="1340" w:name="_Toc152045636"/>
      <w:r>
        <w:rPr>
          <w:rFonts w:hint="eastAsia" w:ascii="宋体" w:hAnsi="宋体" w:cs="宋体"/>
          <w:color w:val="auto"/>
          <w:szCs w:val="21"/>
          <w:highlight w:val="none"/>
        </w:rPr>
        <w:t>3.3 监理人员</w:t>
      </w:r>
      <w:bookmarkEnd w:id="1336"/>
      <w:bookmarkEnd w:id="1337"/>
      <w:bookmarkEnd w:id="1338"/>
      <w:bookmarkEnd w:id="1339"/>
      <w:bookmarkEnd w:id="134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3.3.3 承包人对总监理工程师授权的监理人员发出的指示有疑问的，可向总监理工程师提出书面异议，总监理工程师应在48小时内对该指示予以确认、更改或撤销。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3.3.4 除专用合同条款另有约定外，总监理工程师不应将第3.5款约定应由总监理工程师作出确定的权力授权或委托给其他监理人员。</w:t>
      </w:r>
    </w:p>
    <w:p>
      <w:pPr>
        <w:keepNext/>
        <w:keepLines/>
        <w:snapToGrid w:val="0"/>
        <w:spacing w:line="600" w:lineRule="exact"/>
        <w:ind w:firstLine="420" w:firstLineChars="200"/>
        <w:outlineLvl w:val="3"/>
        <w:rPr>
          <w:rFonts w:ascii="宋体" w:hAnsi="宋体" w:cs="宋体"/>
          <w:color w:val="auto"/>
          <w:szCs w:val="21"/>
          <w:highlight w:val="none"/>
        </w:rPr>
      </w:pPr>
      <w:bookmarkStart w:id="1341" w:name="_Toc144974605"/>
      <w:bookmarkStart w:id="1342" w:name="_Toc179632655"/>
      <w:bookmarkStart w:id="1343" w:name="_Toc152042415"/>
      <w:bookmarkStart w:id="1344" w:name="_Toc152045637"/>
      <w:bookmarkStart w:id="1345" w:name="_Toc33183574"/>
      <w:r>
        <w:rPr>
          <w:rFonts w:hint="eastAsia" w:ascii="宋体" w:hAnsi="宋体" w:cs="宋体"/>
          <w:color w:val="auto"/>
          <w:szCs w:val="21"/>
          <w:highlight w:val="none"/>
        </w:rPr>
        <w:t>3.4 监理人的指示</w:t>
      </w:r>
      <w:bookmarkEnd w:id="1341"/>
      <w:bookmarkEnd w:id="1342"/>
      <w:bookmarkEnd w:id="1343"/>
      <w:bookmarkEnd w:id="1344"/>
      <w:bookmarkEnd w:id="134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3.4.1 监理人应按第3.1款的约定向承包人发出指示，监理人的指示应盖有监理人授权的施工场地机构章，并由总监理工程师或总监理工程师按第3.3.1项约定授权的监理人员</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3.4.2 承包人收到监理人按第3.4.1项作出的指示后应遵照执行。指示构成变更的，应按第15条处理。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3.4.4 除合同另有约定外，承包人只从总监理工程师或按第3.3.1项被授权的监理人员处取得指示。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3.4.5 由于监理人未能按合同约定发出指示、指示延误或指示错误而导致承包人费用增加和（或）工期延误的，由发包人承担赔偿责任。 </w:t>
      </w:r>
    </w:p>
    <w:p>
      <w:pPr>
        <w:keepNext/>
        <w:keepLines/>
        <w:snapToGrid w:val="0"/>
        <w:spacing w:line="600" w:lineRule="exact"/>
        <w:ind w:firstLine="420" w:firstLineChars="200"/>
        <w:outlineLvl w:val="3"/>
        <w:rPr>
          <w:rFonts w:ascii="宋体" w:hAnsi="宋体" w:cs="宋体"/>
          <w:color w:val="auto"/>
          <w:szCs w:val="21"/>
          <w:highlight w:val="none"/>
        </w:rPr>
      </w:pPr>
      <w:bookmarkStart w:id="1346" w:name="_Toc179632656"/>
      <w:bookmarkStart w:id="1347" w:name="_Toc152045638"/>
      <w:bookmarkStart w:id="1348" w:name="_Toc144974606"/>
      <w:bookmarkStart w:id="1349" w:name="_Toc33183575"/>
      <w:bookmarkStart w:id="1350" w:name="_Toc152042416"/>
      <w:r>
        <w:rPr>
          <w:rFonts w:hint="eastAsia" w:ascii="宋体" w:hAnsi="宋体" w:cs="宋体"/>
          <w:color w:val="auto"/>
          <w:szCs w:val="21"/>
          <w:highlight w:val="none"/>
        </w:rPr>
        <w:t>3.5 商定或确定</w:t>
      </w:r>
      <w:bookmarkEnd w:id="1346"/>
      <w:bookmarkEnd w:id="1347"/>
      <w:bookmarkEnd w:id="1348"/>
      <w:bookmarkEnd w:id="1349"/>
      <w:bookmarkEnd w:id="135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3.5.1合同约定总监理工程师应按照本款对任何事项进行商定或确定时，总监理工程师应与合同当事人协商，尽量达成一致。不能达成一致的，总监理工程师应认真研究后审慎确定。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pPr>
        <w:pStyle w:val="5"/>
        <w:spacing w:line="360" w:lineRule="auto"/>
        <w:rPr>
          <w:rFonts w:ascii="宋体" w:hAnsi="宋体" w:cs="宋体"/>
          <w:color w:val="auto"/>
          <w:sz w:val="21"/>
          <w:szCs w:val="21"/>
          <w:highlight w:val="none"/>
        </w:rPr>
      </w:pPr>
      <w:bookmarkStart w:id="1351" w:name="_Toc20660"/>
      <w:bookmarkStart w:id="1352" w:name="_Toc29592"/>
      <w:bookmarkStart w:id="1353" w:name="_Toc222033856"/>
      <w:bookmarkStart w:id="1354" w:name="_Toc229305365"/>
      <w:bookmarkStart w:id="1355" w:name="_Toc222032674"/>
      <w:bookmarkStart w:id="1356" w:name="_Toc222031007"/>
      <w:bookmarkStart w:id="1357" w:name="_Toc221950744"/>
      <w:bookmarkStart w:id="1358" w:name="_Toc22472"/>
      <w:bookmarkStart w:id="1359" w:name="_Toc59810382"/>
      <w:bookmarkStart w:id="1360" w:name="_Toc222029505"/>
      <w:bookmarkStart w:id="1361" w:name="_Toc229408500"/>
      <w:bookmarkStart w:id="1362" w:name="_Toc28349"/>
      <w:bookmarkStart w:id="1363" w:name="_Toc25383"/>
      <w:bookmarkStart w:id="1364" w:name="_Toc19943"/>
      <w:bookmarkStart w:id="1365" w:name="_Toc33183576"/>
      <w:bookmarkStart w:id="1366" w:name="_Toc26669"/>
      <w:r>
        <w:rPr>
          <w:rFonts w:hint="eastAsia" w:ascii="宋体" w:hAnsi="宋体" w:cs="宋体"/>
          <w:color w:val="auto"/>
          <w:sz w:val="21"/>
          <w:szCs w:val="21"/>
          <w:highlight w:val="none"/>
        </w:rPr>
        <w:t>4. 承包人</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pPr>
        <w:keepNext/>
        <w:keepLines/>
        <w:snapToGrid w:val="0"/>
        <w:spacing w:line="600" w:lineRule="exact"/>
        <w:ind w:firstLine="420" w:firstLineChars="200"/>
        <w:outlineLvl w:val="3"/>
        <w:rPr>
          <w:rFonts w:ascii="宋体" w:hAnsi="宋体" w:cs="宋体"/>
          <w:color w:val="auto"/>
          <w:szCs w:val="21"/>
          <w:highlight w:val="none"/>
        </w:rPr>
      </w:pPr>
      <w:bookmarkStart w:id="1367" w:name="_Toc33183577"/>
      <w:bookmarkStart w:id="1368" w:name="_Toc221950747"/>
      <w:r>
        <w:rPr>
          <w:rFonts w:hint="eastAsia" w:ascii="宋体" w:hAnsi="宋体" w:cs="宋体"/>
          <w:color w:val="auto"/>
          <w:szCs w:val="21"/>
          <w:highlight w:val="none"/>
        </w:rPr>
        <w:t>4.1承包人的一般义务</w:t>
      </w:r>
      <w:bookmarkEnd w:id="136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4.1.1 遵守法律</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承包人在履行合同过程中应遵守法律，并保证发包人免于承担因承包人违反法律而引起的任何责任。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4.1.2 依法纳税</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承包人应按有关法律规定纳税，应缴纳的税金包括在合同价格内。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4.1.3 </w:t>
      </w:r>
      <w:bookmarkEnd w:id="1368"/>
      <w:bookmarkStart w:id="1369" w:name="_Toc221950748"/>
      <w:r>
        <w:rPr>
          <w:rFonts w:hint="eastAsia" w:ascii="宋体" w:hAnsi="宋体" w:cs="宋体"/>
          <w:color w:val="auto"/>
          <w:szCs w:val="21"/>
          <w:highlight w:val="none"/>
        </w:rPr>
        <w:t>完成各项承包工作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合同约定以及监理人根据第3.4款作出的指示，实施、完成全部工程，并修补工程中的任何缺陷。除第5.2款、第6.2款另有外，承包人应提供为完成合同工作所需的劳务、材料、施工设备、工程设备和其它物品，并按合同约定负责临时设施的设计、建造、运行、维护、管理和拆除。</w:t>
      </w:r>
      <w:bookmarkEnd w:id="136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4.1.4 对施工作业和施工方法的完备性负责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承包人应按合同约定的工作内容和施工进度要求，编制施工组织设计和施工措施计划，并对所有施工作业和施工方法的完备性和安全可靠性负责。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4.1.5 保证工程施工和人员的安全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承包人应按第9.2款约定采取施工安全措施，确保工程及其人员、材料、设备和设施的安全，防止因工程施工造成的人身伤害和财产损失。</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4.1.6 负责施工场地及其周边环境与生态的保护工作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承包人应按照第9.4款约定负责施工场地及其周边环境与生态的保护工作。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4.1.7 避免施工对公众与他人的利益造成损害</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4.1.8 为他人提供方便</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4.1.9 工程的维护和照管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除合同另有约定外，工程完工证书颁发前，承包人应负责照管和维护工程。合同工程完工证书颁发时尚有部分未完工程的，承包人还应负责该未完工程的照管和维护工作，直至完工后移交给发包人为止。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4.1.10  其它义务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其它义务在专用合同条款中补充约定。</w:t>
      </w:r>
    </w:p>
    <w:p>
      <w:pPr>
        <w:keepNext/>
        <w:keepLines/>
        <w:snapToGrid w:val="0"/>
        <w:spacing w:line="600" w:lineRule="exact"/>
        <w:ind w:firstLine="420" w:firstLineChars="200"/>
        <w:outlineLvl w:val="3"/>
        <w:rPr>
          <w:rFonts w:ascii="宋体" w:hAnsi="宋体" w:cs="宋体"/>
          <w:color w:val="auto"/>
          <w:szCs w:val="21"/>
          <w:highlight w:val="none"/>
        </w:rPr>
      </w:pPr>
      <w:bookmarkStart w:id="1370" w:name="_Toc221950749"/>
      <w:bookmarkStart w:id="1371" w:name="_Toc33183578"/>
      <w:r>
        <w:rPr>
          <w:rFonts w:hint="eastAsia" w:ascii="宋体" w:hAnsi="宋体" w:cs="宋体"/>
          <w:color w:val="auto"/>
          <w:szCs w:val="21"/>
          <w:highlight w:val="none"/>
        </w:rPr>
        <w:t xml:space="preserve">4.2 </w:t>
      </w:r>
      <w:bookmarkEnd w:id="1370"/>
      <w:bookmarkStart w:id="1372" w:name="_Toc221950751"/>
      <w:r>
        <w:rPr>
          <w:rFonts w:hint="eastAsia" w:ascii="宋体" w:hAnsi="宋体" w:cs="宋体"/>
          <w:color w:val="auto"/>
          <w:szCs w:val="21"/>
          <w:highlight w:val="none"/>
        </w:rPr>
        <w:t>履约担保</w:t>
      </w:r>
      <w:bookmarkEnd w:id="1371"/>
    </w:p>
    <w:bookmarkEnd w:id="1372"/>
    <w:p>
      <w:pPr>
        <w:spacing w:line="360" w:lineRule="auto"/>
        <w:ind w:firstLine="420" w:firstLineChars="200"/>
        <w:rPr>
          <w:rFonts w:ascii="宋体" w:hAnsi="宋体" w:cs="宋体"/>
          <w:color w:val="auto"/>
          <w:szCs w:val="21"/>
          <w:highlight w:val="none"/>
        </w:rPr>
      </w:pPr>
      <w:bookmarkStart w:id="1373" w:name="_Toc221950754"/>
      <w:r>
        <w:rPr>
          <w:rFonts w:hint="eastAsia" w:ascii="宋体" w:hAnsi="宋体" w:cs="宋体"/>
          <w:color w:val="auto"/>
          <w:szCs w:val="21"/>
          <w:highlight w:val="none"/>
        </w:rPr>
        <w:t>承包人应保证其履约担保在发包人颁发合同工程完工证书前一直有效。发包人应在合同工程完工证书颁布发后28天内将履约担保退还给承包人。</w:t>
      </w:r>
    </w:p>
    <w:p>
      <w:pPr>
        <w:keepNext/>
        <w:keepLines/>
        <w:snapToGrid w:val="0"/>
        <w:spacing w:line="600" w:lineRule="exact"/>
        <w:ind w:firstLine="420" w:firstLineChars="200"/>
        <w:outlineLvl w:val="3"/>
        <w:rPr>
          <w:rFonts w:ascii="宋体" w:hAnsi="宋体" w:cs="宋体"/>
          <w:color w:val="auto"/>
          <w:szCs w:val="21"/>
          <w:highlight w:val="none"/>
        </w:rPr>
      </w:pPr>
      <w:bookmarkStart w:id="1374" w:name="_Toc33183579"/>
      <w:r>
        <w:rPr>
          <w:rFonts w:hint="eastAsia" w:ascii="宋体" w:hAnsi="宋体" w:cs="宋体"/>
          <w:color w:val="auto"/>
          <w:szCs w:val="21"/>
          <w:highlight w:val="none"/>
        </w:rPr>
        <w:t>4.3分包</w:t>
      </w:r>
      <w:bookmarkEnd w:id="137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4.3.1 承包人不得将其承包的全部工程转包给第三人，或将其承包的全部工程肢解后以分包的名义转包给第三人。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4.3.2 承包人不得将工程主体、关键性工作分包给第三人。除专用合同条款另有约定外，未经发包人同意，承包人不得将工程的其他部分或工作分包给第三人。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4.3.3 分包人的资格能力应与其分包工程的标准和规模相适应。</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4.3.4 按投标函附录约定分包工程的，承包人应向发包人和监理人提交分包合同副本。</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4.3.5 承包人应与分包人就分包工程向发包人承担连带责任。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4.3.6分包工程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得增加承包人的额外费用；因承包人原因形成指定分包条件的，承包人应承担指定分包所增加的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由指定分包人造成的与其分包工作有关的一切索赔、诉讼和损失赔偿由指定分包人直接对发包人负责，承包人不对此承担责任。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4.3.8承包人和发包人应当签订分包合同，并履行合同约定的义务。分包合同必须遵循承包合同的各项原则，满足相应条款的要求。发包人可以对分包合同实施情况进行监督检查。承包人应将分包合同副本提交发包人和监理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4.3.9除4.3.7项规定的指定分包外，承包人对其分包项目的实施以及分包人的行为向发包人负全部责任。承包人应对分包项目的工程进度、质量、安全、计量和验收等实施监督和管理。</w:t>
      </w:r>
      <w:bookmarkEnd w:id="137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4.3.10分包人应按专用合同条款的约定设立项目管理机构组织管理分包工程的施工活动。</w:t>
      </w:r>
    </w:p>
    <w:p>
      <w:pPr>
        <w:keepNext/>
        <w:keepLines/>
        <w:snapToGrid w:val="0"/>
        <w:spacing w:line="600" w:lineRule="exact"/>
        <w:ind w:firstLine="420" w:firstLineChars="200"/>
        <w:outlineLvl w:val="3"/>
        <w:rPr>
          <w:rFonts w:ascii="宋体" w:hAnsi="宋体" w:cs="宋体"/>
          <w:color w:val="auto"/>
          <w:szCs w:val="21"/>
          <w:highlight w:val="none"/>
        </w:rPr>
      </w:pPr>
      <w:bookmarkStart w:id="1375" w:name="_Toc152045643"/>
      <w:bookmarkStart w:id="1376" w:name="_Toc152042421"/>
      <w:bookmarkStart w:id="1377" w:name="_Toc179632661"/>
      <w:bookmarkStart w:id="1378" w:name="_Toc144974611"/>
      <w:bookmarkStart w:id="1379" w:name="_Toc33183580"/>
      <w:r>
        <w:rPr>
          <w:rFonts w:hint="eastAsia" w:ascii="宋体" w:hAnsi="宋体" w:cs="宋体"/>
          <w:color w:val="auto"/>
          <w:szCs w:val="21"/>
          <w:highlight w:val="none"/>
        </w:rPr>
        <w:t>4.4 联合体</w:t>
      </w:r>
      <w:bookmarkEnd w:id="1375"/>
      <w:bookmarkEnd w:id="1376"/>
      <w:bookmarkEnd w:id="1377"/>
      <w:bookmarkEnd w:id="1378"/>
      <w:bookmarkEnd w:id="137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4.4.1 联合体各方应共同与发包人签订合同协议书。联合体各方应为履行合同承担连带责任。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4.4.2 </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经发包人确认后作为合同附件。在履行合同过程中，未经发包人同意，不得修改</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4.4.3 联合体牵头人负责与发包人和监理人联系，并接受指示，负责组织联合体各成员全面履行合同。</w:t>
      </w:r>
    </w:p>
    <w:p>
      <w:pPr>
        <w:keepNext/>
        <w:keepLines/>
        <w:snapToGrid w:val="0"/>
        <w:spacing w:line="600" w:lineRule="exact"/>
        <w:ind w:firstLine="420" w:firstLineChars="200"/>
        <w:outlineLvl w:val="3"/>
        <w:rPr>
          <w:rFonts w:ascii="宋体" w:hAnsi="宋体" w:cs="宋体"/>
          <w:color w:val="auto"/>
          <w:szCs w:val="21"/>
          <w:highlight w:val="none"/>
        </w:rPr>
      </w:pPr>
      <w:bookmarkStart w:id="1380" w:name="_Toc33183581"/>
      <w:bookmarkStart w:id="1381" w:name="_Toc152045644"/>
      <w:bookmarkStart w:id="1382" w:name="_Toc179632662"/>
      <w:bookmarkStart w:id="1383" w:name="_Toc144974612"/>
      <w:bookmarkStart w:id="1384" w:name="_Toc152042422"/>
      <w:r>
        <w:rPr>
          <w:rFonts w:hint="eastAsia" w:ascii="宋体" w:hAnsi="宋体" w:cs="宋体"/>
          <w:color w:val="auto"/>
          <w:szCs w:val="21"/>
          <w:highlight w:val="none"/>
        </w:rPr>
        <w:t>4.5 承包人项目经理</w:t>
      </w:r>
      <w:bookmarkEnd w:id="1380"/>
      <w:bookmarkEnd w:id="1381"/>
      <w:bookmarkEnd w:id="1382"/>
      <w:bookmarkEnd w:id="1383"/>
      <w:bookmarkEnd w:id="138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4.5.3承包人为履行合同发出的一切函件均应盖有承包人授权的施工场地管理机构章，并由承包人项目经理或其授权代表</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4.5.4 承包人项目经理可以授权其下属人员履行其某项职责，但事先应将这些人员的姓名和授权范围通知监理人。</w:t>
      </w:r>
    </w:p>
    <w:p>
      <w:pPr>
        <w:keepNext/>
        <w:keepLines/>
        <w:snapToGrid w:val="0"/>
        <w:spacing w:line="600" w:lineRule="exact"/>
        <w:ind w:firstLine="420" w:firstLineChars="200"/>
        <w:outlineLvl w:val="3"/>
        <w:rPr>
          <w:rFonts w:ascii="宋体" w:hAnsi="宋体" w:cs="宋体"/>
          <w:color w:val="auto"/>
          <w:szCs w:val="21"/>
          <w:highlight w:val="none"/>
        </w:rPr>
      </w:pPr>
      <w:bookmarkStart w:id="1385" w:name="_Toc152045645"/>
      <w:bookmarkStart w:id="1386" w:name="_Toc144974613"/>
      <w:bookmarkStart w:id="1387" w:name="_Toc179632663"/>
      <w:bookmarkStart w:id="1388" w:name="_Toc152042423"/>
      <w:bookmarkStart w:id="1389" w:name="_Toc33183582"/>
      <w:r>
        <w:rPr>
          <w:rFonts w:hint="eastAsia" w:ascii="宋体" w:hAnsi="宋体" w:cs="宋体"/>
          <w:color w:val="auto"/>
          <w:szCs w:val="21"/>
          <w:highlight w:val="none"/>
        </w:rPr>
        <w:t>4.6 承包人人员的管理</w:t>
      </w:r>
      <w:bookmarkEnd w:id="1385"/>
      <w:bookmarkEnd w:id="1386"/>
      <w:bookmarkEnd w:id="1387"/>
      <w:bookmarkEnd w:id="1388"/>
      <w:bookmarkEnd w:id="138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4.6.2 为完成合同约定的各项工作，承包人应向施工场地派遣或雇佣足够数量的下列人员：</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（1）具有相应资格的专业技工和合格的普工；</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（2）具有相应施工经验的技术人员；</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（3）具有相应岗位资格的各级管理人员。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4.6.3 承包人安排在施工场地的主要管理人员和技术骨干应相对稳定。承包人更换主要管理人员和技术骨干时，应取得监理人的同意。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4.6.4 特殊岗位的工作人员均应持有相应的资格证明，监理人有权随时检查。监理人认为有必要时，可进行现场考核。</w:t>
      </w:r>
    </w:p>
    <w:p>
      <w:pPr>
        <w:keepNext/>
        <w:keepLines/>
        <w:snapToGrid w:val="0"/>
        <w:spacing w:line="600" w:lineRule="exact"/>
        <w:ind w:firstLine="420" w:firstLineChars="200"/>
        <w:outlineLvl w:val="3"/>
        <w:rPr>
          <w:rFonts w:ascii="宋体" w:hAnsi="宋体" w:cs="宋体"/>
          <w:color w:val="auto"/>
          <w:szCs w:val="21"/>
          <w:highlight w:val="none"/>
        </w:rPr>
      </w:pPr>
      <w:bookmarkStart w:id="1390" w:name="_Toc33183583"/>
      <w:bookmarkStart w:id="1391" w:name="_Toc179632664"/>
      <w:bookmarkStart w:id="1392" w:name="_Toc152042424"/>
      <w:bookmarkStart w:id="1393" w:name="_Toc144974614"/>
      <w:bookmarkStart w:id="1394" w:name="_Toc152045646"/>
      <w:r>
        <w:rPr>
          <w:rFonts w:hint="eastAsia" w:ascii="宋体" w:hAnsi="宋体" w:cs="宋体"/>
          <w:color w:val="auto"/>
          <w:szCs w:val="21"/>
          <w:highlight w:val="none"/>
        </w:rPr>
        <w:t>4.7 撤换承包人项目经理和其他人员</w:t>
      </w:r>
      <w:bookmarkEnd w:id="1390"/>
      <w:bookmarkEnd w:id="1391"/>
      <w:bookmarkEnd w:id="1392"/>
      <w:bookmarkEnd w:id="1393"/>
      <w:bookmarkEnd w:id="139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承包人应对其项目经理和其他人员进行有效管理。监理人要求撤换不能胜任本职工作、行为不端或玩忽职守的承包人项目经理和其他人员的，承包人应予以撤换。</w:t>
      </w:r>
    </w:p>
    <w:p>
      <w:pPr>
        <w:keepNext/>
        <w:keepLines/>
        <w:snapToGrid w:val="0"/>
        <w:spacing w:line="600" w:lineRule="exact"/>
        <w:ind w:firstLine="420" w:firstLineChars="200"/>
        <w:outlineLvl w:val="3"/>
        <w:rPr>
          <w:rFonts w:ascii="宋体" w:hAnsi="宋体" w:cs="宋体"/>
          <w:color w:val="auto"/>
          <w:szCs w:val="21"/>
          <w:highlight w:val="none"/>
        </w:rPr>
      </w:pPr>
      <w:bookmarkStart w:id="1395" w:name="_Toc144974615"/>
      <w:bookmarkStart w:id="1396" w:name="_Toc179632665"/>
      <w:bookmarkStart w:id="1397" w:name="_Toc152042425"/>
      <w:bookmarkStart w:id="1398" w:name="_Toc152045647"/>
      <w:bookmarkStart w:id="1399" w:name="_Toc33183584"/>
      <w:r>
        <w:rPr>
          <w:rFonts w:hint="eastAsia" w:ascii="宋体" w:hAnsi="宋体" w:cs="宋体"/>
          <w:color w:val="auto"/>
          <w:szCs w:val="21"/>
          <w:highlight w:val="none"/>
        </w:rPr>
        <w:t>4.8 保障承包人人员的合法权益</w:t>
      </w:r>
      <w:bookmarkEnd w:id="1395"/>
      <w:bookmarkEnd w:id="1396"/>
      <w:bookmarkEnd w:id="1397"/>
      <w:bookmarkEnd w:id="1398"/>
      <w:bookmarkEnd w:id="139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4.8.1 承包人应与其雇佣的人员签订劳动合同，并按时发放工资。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4.8.3 承包人应为其雇佣人员提供必要的食宿条件，以及符合环境保护和卫生要求的生活环境，在远离城镇的施工场地，还应配备必要的伤病防治和急救的医务人员与医疗设施。</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4.8.5 承包人应按有关法律规定和合同约定，为其雇佣人员办理保险。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4.8.6 承包人应负责处理其雇佣人员因工伤亡事故的善后事宜。</w:t>
      </w:r>
    </w:p>
    <w:p>
      <w:pPr>
        <w:keepNext/>
        <w:keepLines/>
        <w:snapToGrid w:val="0"/>
        <w:spacing w:line="600" w:lineRule="exact"/>
        <w:ind w:firstLine="420" w:firstLineChars="200"/>
        <w:outlineLvl w:val="3"/>
        <w:rPr>
          <w:rFonts w:ascii="宋体" w:hAnsi="宋体" w:cs="宋体"/>
          <w:color w:val="auto"/>
          <w:szCs w:val="21"/>
          <w:highlight w:val="none"/>
        </w:rPr>
      </w:pPr>
      <w:bookmarkStart w:id="1400" w:name="_Toc179632666"/>
      <w:bookmarkStart w:id="1401" w:name="_Toc152045648"/>
      <w:bookmarkStart w:id="1402" w:name="_Toc152042426"/>
      <w:bookmarkStart w:id="1403" w:name="_Toc144974616"/>
      <w:bookmarkStart w:id="1404" w:name="_Toc33183585"/>
      <w:r>
        <w:rPr>
          <w:rFonts w:hint="eastAsia" w:ascii="宋体" w:hAnsi="宋体" w:cs="宋体"/>
          <w:color w:val="auto"/>
          <w:szCs w:val="21"/>
          <w:highlight w:val="none"/>
        </w:rPr>
        <w:t>4.9 工程价款应专款专用</w:t>
      </w:r>
      <w:bookmarkEnd w:id="1400"/>
      <w:bookmarkEnd w:id="1401"/>
      <w:bookmarkEnd w:id="1402"/>
      <w:bookmarkEnd w:id="1403"/>
      <w:bookmarkEnd w:id="140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发包人按合同约定支付给承包人的各项价款应专用于合同工程。</w:t>
      </w:r>
    </w:p>
    <w:p>
      <w:pPr>
        <w:keepNext/>
        <w:keepLines/>
        <w:snapToGrid w:val="0"/>
        <w:spacing w:line="600" w:lineRule="exact"/>
        <w:ind w:firstLine="420" w:firstLineChars="200"/>
        <w:outlineLvl w:val="3"/>
        <w:rPr>
          <w:rFonts w:ascii="宋体" w:hAnsi="宋体" w:cs="宋体"/>
          <w:color w:val="auto"/>
          <w:szCs w:val="21"/>
          <w:highlight w:val="none"/>
        </w:rPr>
      </w:pPr>
      <w:bookmarkStart w:id="1405" w:name="_Toc179632667"/>
      <w:bookmarkStart w:id="1406" w:name="_Toc152045649"/>
      <w:bookmarkStart w:id="1407" w:name="_Toc33183586"/>
      <w:bookmarkStart w:id="1408" w:name="_Toc144974617"/>
      <w:bookmarkStart w:id="1409" w:name="_Toc152042427"/>
      <w:r>
        <w:rPr>
          <w:rFonts w:hint="eastAsia" w:ascii="宋体" w:hAnsi="宋体" w:cs="宋体"/>
          <w:color w:val="auto"/>
          <w:szCs w:val="21"/>
          <w:highlight w:val="none"/>
        </w:rPr>
        <w:t>4.10 承包人现场查勘</w:t>
      </w:r>
      <w:bookmarkEnd w:id="1405"/>
      <w:bookmarkEnd w:id="1406"/>
      <w:bookmarkEnd w:id="1407"/>
      <w:bookmarkEnd w:id="1408"/>
      <w:bookmarkEnd w:id="1409"/>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4.10.1 发包人应将其持有的现场地质勘探资料、水文气象资料提供给承包人，并对其准确性负责。但承包人应对其阅读上述有关资料后所作出的解释和推断负责。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pPr>
        <w:keepNext/>
        <w:keepLines/>
        <w:snapToGrid w:val="0"/>
        <w:spacing w:line="600" w:lineRule="exact"/>
        <w:ind w:firstLine="420" w:firstLineChars="200"/>
        <w:outlineLvl w:val="3"/>
        <w:rPr>
          <w:rFonts w:ascii="宋体" w:hAnsi="宋体" w:cs="宋体"/>
          <w:color w:val="auto"/>
          <w:szCs w:val="21"/>
          <w:highlight w:val="none"/>
        </w:rPr>
      </w:pPr>
      <w:bookmarkStart w:id="1410" w:name="_Toc33183587"/>
      <w:r>
        <w:rPr>
          <w:rFonts w:hint="eastAsia" w:ascii="宋体" w:hAnsi="宋体" w:cs="宋体"/>
          <w:color w:val="auto"/>
          <w:szCs w:val="21"/>
          <w:highlight w:val="none"/>
        </w:rPr>
        <w:t>4.11不利物质条件</w:t>
      </w:r>
      <w:bookmarkEnd w:id="141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4.11.1除专用合同条款另有约定外，不利的物质条件是指在施工中遭遇不可预见的外界障碍或自然条件造成施工受阻。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4.11.2 承包人遇到不利物质条件时，应采取适应不利物质条件的合理措施继续施工，并及时通知监理人。承包人应有权根据第23.1款的约定，要求延长工期及增加费用。监理人收到此类要求后，应在分析上述外界障碍或自然条件是否不可预见及不可预见程度的基础上，按照通用合同条款第15条的约定办理． </w:t>
      </w:r>
    </w:p>
    <w:p>
      <w:pPr>
        <w:pStyle w:val="5"/>
        <w:spacing w:line="360" w:lineRule="auto"/>
        <w:rPr>
          <w:rFonts w:ascii="宋体" w:hAnsi="宋体" w:cs="宋体"/>
          <w:color w:val="auto"/>
          <w:sz w:val="21"/>
          <w:szCs w:val="21"/>
          <w:highlight w:val="none"/>
        </w:rPr>
      </w:pPr>
      <w:bookmarkStart w:id="1411" w:name="_Toc6108"/>
      <w:bookmarkStart w:id="1412" w:name="_Toc4905"/>
      <w:bookmarkStart w:id="1413" w:name="_Toc29193"/>
      <w:bookmarkStart w:id="1414" w:name="_Toc222031008"/>
      <w:bookmarkStart w:id="1415" w:name="_Toc229305366"/>
      <w:bookmarkStart w:id="1416" w:name="_Toc59810383"/>
      <w:bookmarkStart w:id="1417" w:name="_Toc9282"/>
      <w:bookmarkStart w:id="1418" w:name="_Toc222033857"/>
      <w:bookmarkStart w:id="1419" w:name="_Toc29646"/>
      <w:bookmarkStart w:id="1420" w:name="_Toc229408501"/>
      <w:bookmarkStart w:id="1421" w:name="_Toc222032675"/>
      <w:bookmarkStart w:id="1422" w:name="_Toc14689"/>
      <w:bookmarkStart w:id="1423" w:name="_Toc221950770"/>
      <w:bookmarkStart w:id="1424" w:name="_Toc11443"/>
      <w:bookmarkStart w:id="1425" w:name="_Toc222029506"/>
      <w:bookmarkStart w:id="1426" w:name="_Toc33183588"/>
      <w:r>
        <w:rPr>
          <w:rFonts w:hint="eastAsia" w:ascii="宋体" w:hAnsi="宋体" w:cs="宋体"/>
          <w:color w:val="auto"/>
          <w:sz w:val="21"/>
          <w:szCs w:val="21"/>
          <w:highlight w:val="none"/>
        </w:rPr>
        <w:t>5. 材料和工程设备</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pPr>
        <w:keepNext/>
        <w:keepLines/>
        <w:snapToGrid w:val="0"/>
        <w:spacing w:line="600" w:lineRule="exact"/>
        <w:ind w:firstLine="420" w:firstLineChars="200"/>
        <w:outlineLvl w:val="3"/>
        <w:rPr>
          <w:rFonts w:ascii="宋体" w:hAnsi="宋体" w:cs="宋体"/>
          <w:color w:val="auto"/>
          <w:szCs w:val="21"/>
          <w:highlight w:val="none"/>
        </w:rPr>
      </w:pPr>
      <w:bookmarkStart w:id="1427" w:name="_Toc33183589"/>
      <w:bookmarkStart w:id="1428" w:name="_Toc221950773"/>
      <w:r>
        <w:rPr>
          <w:rFonts w:hint="eastAsia" w:ascii="宋体" w:hAnsi="宋体" w:cs="宋体"/>
          <w:color w:val="auto"/>
          <w:szCs w:val="21"/>
          <w:highlight w:val="none"/>
        </w:rPr>
        <w:t>5.1承包人提供的材料和工程设备</w:t>
      </w:r>
      <w:bookmarkEnd w:id="142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5.1.1</w:t>
      </w:r>
      <w:bookmarkEnd w:id="1428"/>
      <w:r>
        <w:rPr>
          <w:rFonts w:hint="eastAsia" w:ascii="宋体" w:hAnsi="宋体" w:cs="宋体"/>
          <w:color w:val="auto"/>
          <w:szCs w:val="21"/>
          <w:highlight w:val="none"/>
        </w:rPr>
        <w:t xml:space="preserve"> 除5.2款约定由发包人提供的材料和工程设备外，承包人负责采购、验收、运输和保管完成本合同工作所需的材料和工程设备。承包人应对其采购的材料和工程设备负责。 </w:t>
      </w:r>
    </w:p>
    <w:p>
      <w:pPr>
        <w:spacing w:line="360" w:lineRule="auto"/>
        <w:ind w:firstLine="420" w:firstLineChars="200"/>
        <w:rPr>
          <w:rFonts w:ascii="宋体" w:hAnsi="宋体" w:cs="宋体"/>
          <w:color w:val="auto"/>
          <w:szCs w:val="21"/>
          <w:highlight w:val="none"/>
        </w:rPr>
      </w:pPr>
      <w:bookmarkStart w:id="1429" w:name="_Toc221950779"/>
      <w:r>
        <w:rPr>
          <w:rFonts w:hint="eastAsia" w:ascii="宋体" w:hAnsi="宋体" w:cs="宋体"/>
          <w:color w:val="auto"/>
          <w:szCs w:val="21"/>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keepNext/>
        <w:keepLines/>
        <w:snapToGrid w:val="0"/>
        <w:spacing w:line="600" w:lineRule="exact"/>
        <w:ind w:firstLine="420" w:firstLineChars="200"/>
        <w:outlineLvl w:val="3"/>
        <w:rPr>
          <w:rFonts w:ascii="宋体" w:hAnsi="宋体" w:cs="宋体"/>
          <w:color w:val="auto"/>
          <w:szCs w:val="21"/>
          <w:highlight w:val="none"/>
        </w:rPr>
      </w:pPr>
      <w:bookmarkStart w:id="1430" w:name="_Toc33183590"/>
      <w:r>
        <w:rPr>
          <w:rFonts w:hint="eastAsia" w:ascii="宋体" w:hAnsi="宋体" w:cs="宋体"/>
          <w:color w:val="auto"/>
          <w:szCs w:val="21"/>
          <w:highlight w:val="none"/>
        </w:rPr>
        <w:t>5.2发包人提供的材料和工程设备</w:t>
      </w:r>
      <w:bookmarkEnd w:id="143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5.2.1 发包人提供的材料和工程设备，应在专用合同条款中写明材料和工程设备的名称、规格、数量、价格、交货方式、交货地点和计划交货日期等。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5.2.2 承包人应根据合同进度计划的安排，向监理人报送要求发包人交货的日期计划。发包人应按照监理人与合同双方当事人商定的交货日期，向承包人提交材料和工程设备。</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5.2.3 发包人应在材料和工程设备到货7天前通知承包人，承包人应会同监理人在约定的时间内，赴交货地点共同进行验收。发包人提供的材料和工程设备运至交货地点验收后，由承包人负责接收、卸货、运输和保管。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5.2.4 发包人要求向承包人提前交货的，承包人不得拒绝，但发包人应承担承包人由此增加的费用。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5.2.5 承包人要求更改交货日期或地点的，应事先报请监理人批准。由于承包人要求更改交货时间或地点所增加的费用和（或）工期延误由承包人承担。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keepNext/>
        <w:keepLines/>
        <w:snapToGrid w:val="0"/>
        <w:spacing w:line="600" w:lineRule="exact"/>
        <w:ind w:firstLine="420" w:firstLineChars="200"/>
        <w:outlineLvl w:val="3"/>
        <w:rPr>
          <w:rFonts w:ascii="宋体" w:hAnsi="宋体" w:cs="宋体"/>
          <w:color w:val="auto"/>
          <w:szCs w:val="21"/>
          <w:highlight w:val="none"/>
        </w:rPr>
      </w:pPr>
      <w:bookmarkStart w:id="1431" w:name="_Toc152042432"/>
      <w:bookmarkStart w:id="1432" w:name="_Toc144974622"/>
      <w:bookmarkStart w:id="1433" w:name="_Toc179632672"/>
      <w:bookmarkStart w:id="1434" w:name="_Toc152045654"/>
      <w:bookmarkStart w:id="1435" w:name="_Toc33183591"/>
      <w:r>
        <w:rPr>
          <w:rFonts w:hint="eastAsia" w:ascii="宋体" w:hAnsi="宋体" w:cs="宋体"/>
          <w:color w:val="auto"/>
          <w:szCs w:val="21"/>
          <w:highlight w:val="none"/>
        </w:rPr>
        <w:t>5.3 材料和工程设备专用于合同工程</w:t>
      </w:r>
      <w:bookmarkEnd w:id="1431"/>
      <w:bookmarkEnd w:id="1432"/>
      <w:bookmarkEnd w:id="1433"/>
      <w:bookmarkEnd w:id="1434"/>
      <w:bookmarkEnd w:id="143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5.3.1运入施工场地的材料、工程设备，包括备品备件、安装专用工器具与随机资料，必须专用于合同工程，未经监理人同意，承包人不得运出施工场地或挪作他用。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keepNext/>
        <w:keepLines/>
        <w:snapToGrid w:val="0"/>
        <w:spacing w:line="600" w:lineRule="exact"/>
        <w:ind w:firstLine="420" w:firstLineChars="200"/>
        <w:outlineLvl w:val="3"/>
        <w:rPr>
          <w:rFonts w:ascii="宋体" w:hAnsi="宋体" w:cs="宋体"/>
          <w:color w:val="auto"/>
          <w:szCs w:val="21"/>
          <w:highlight w:val="none"/>
        </w:rPr>
      </w:pPr>
      <w:bookmarkStart w:id="1436" w:name="_Toc152045655"/>
      <w:bookmarkStart w:id="1437" w:name="_Toc144974623"/>
      <w:bookmarkStart w:id="1438" w:name="_Toc33183592"/>
      <w:bookmarkStart w:id="1439" w:name="_Toc152042433"/>
      <w:bookmarkStart w:id="1440" w:name="_Toc179632673"/>
      <w:r>
        <w:rPr>
          <w:rFonts w:hint="eastAsia" w:ascii="宋体" w:hAnsi="宋体" w:cs="宋体"/>
          <w:color w:val="auto"/>
          <w:szCs w:val="21"/>
          <w:highlight w:val="none"/>
        </w:rPr>
        <w:t>5.4 禁止使用不合格的材料和工程设备</w:t>
      </w:r>
      <w:bookmarkEnd w:id="1436"/>
      <w:bookmarkEnd w:id="1437"/>
      <w:bookmarkEnd w:id="1438"/>
      <w:bookmarkEnd w:id="1439"/>
      <w:bookmarkEnd w:id="144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5.4.1 监理人有权拒绝承包人提供的不合格材料或工程设备，并要求承包人立即进行更换。监理人应在更换后再次进行检查和检验，由此增加的费用和（或）工期延误由承包人承担。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5.4.2 监理人发现承包人使用了不合格的材料和工程设备，应即时发出指示要求承包人立即改正，并禁止在工程中继续使用不合格的材料和工程设备。</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5.4.3 发包人提供的材料或工程设备不符合合同要求的，承包人有权拒绝，并可要求发包人更换，由此增加的费用和（或）工期延误由发包人承担。</w:t>
      </w:r>
    </w:p>
    <w:bookmarkEnd w:id="1429"/>
    <w:p>
      <w:pPr>
        <w:pStyle w:val="5"/>
        <w:spacing w:line="360" w:lineRule="auto"/>
        <w:rPr>
          <w:rFonts w:ascii="宋体" w:hAnsi="宋体" w:cs="宋体"/>
          <w:color w:val="auto"/>
          <w:sz w:val="21"/>
          <w:szCs w:val="21"/>
          <w:highlight w:val="none"/>
        </w:rPr>
      </w:pPr>
      <w:bookmarkStart w:id="1441" w:name="_Toc2926"/>
      <w:bookmarkStart w:id="1442" w:name="_Toc221950785"/>
      <w:bookmarkStart w:id="1443" w:name="_Toc222032676"/>
      <w:bookmarkStart w:id="1444" w:name="_Toc4116"/>
      <w:bookmarkStart w:id="1445" w:name="_Toc222031009"/>
      <w:bookmarkStart w:id="1446" w:name="_Toc808"/>
      <w:bookmarkStart w:id="1447" w:name="_Toc22593"/>
      <w:bookmarkStart w:id="1448" w:name="_Toc32052"/>
      <w:bookmarkStart w:id="1449" w:name="_Toc25548"/>
      <w:bookmarkStart w:id="1450" w:name="_Toc222033858"/>
      <w:bookmarkStart w:id="1451" w:name="_Toc59810384"/>
      <w:bookmarkStart w:id="1452" w:name="_Toc229305367"/>
      <w:bookmarkStart w:id="1453" w:name="_Toc229408502"/>
      <w:bookmarkStart w:id="1454" w:name="_Toc222029507"/>
      <w:bookmarkStart w:id="1455" w:name="_Toc9328"/>
      <w:bookmarkStart w:id="1456" w:name="_Toc33183593"/>
      <w:r>
        <w:rPr>
          <w:rFonts w:hint="eastAsia" w:ascii="宋体" w:hAnsi="宋体" w:cs="宋体"/>
          <w:color w:val="auto"/>
          <w:sz w:val="21"/>
          <w:szCs w:val="21"/>
          <w:highlight w:val="none"/>
        </w:rPr>
        <w:t>6. 施工设备和临时设施</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pPr>
        <w:keepNext/>
        <w:keepLines/>
        <w:snapToGrid w:val="0"/>
        <w:spacing w:line="600" w:lineRule="exact"/>
        <w:ind w:firstLine="420" w:firstLineChars="200"/>
        <w:outlineLvl w:val="3"/>
        <w:rPr>
          <w:rFonts w:ascii="宋体" w:hAnsi="宋体" w:cs="宋体"/>
          <w:color w:val="auto"/>
          <w:szCs w:val="21"/>
          <w:highlight w:val="none"/>
        </w:rPr>
      </w:pPr>
      <w:bookmarkStart w:id="1457" w:name="_Toc152042435"/>
      <w:bookmarkStart w:id="1458" w:name="_Toc33183594"/>
      <w:bookmarkStart w:id="1459" w:name="_Toc144974625"/>
      <w:bookmarkStart w:id="1460" w:name="_Toc179632675"/>
      <w:bookmarkStart w:id="1461" w:name="_Toc152045657"/>
      <w:bookmarkStart w:id="1462" w:name="_Toc229305368"/>
      <w:bookmarkStart w:id="1463" w:name="_Toc222031010"/>
      <w:bookmarkStart w:id="1464" w:name="_Toc221950795"/>
      <w:bookmarkStart w:id="1465" w:name="_Toc229408503"/>
      <w:bookmarkStart w:id="1466" w:name="_Toc222032677"/>
      <w:bookmarkStart w:id="1467" w:name="_Toc222029508"/>
      <w:bookmarkStart w:id="1468" w:name="_Toc222033859"/>
      <w:r>
        <w:rPr>
          <w:rFonts w:hint="eastAsia" w:ascii="宋体" w:hAnsi="宋体" w:cs="宋体"/>
          <w:color w:val="auto"/>
          <w:szCs w:val="21"/>
          <w:highlight w:val="none"/>
        </w:rPr>
        <w:t>6.1 承包人提供的施工设备和临时设施</w:t>
      </w:r>
      <w:bookmarkEnd w:id="1457"/>
      <w:bookmarkEnd w:id="1458"/>
      <w:bookmarkEnd w:id="1459"/>
      <w:bookmarkEnd w:id="1460"/>
      <w:bookmarkEnd w:id="146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6.1.1 承包人应按合同进度计划的要求，及时配置施工设备和修建临时设施。进入施工场地的承包人设备需经监理人核查后才能投入使用。承包人更换合同约定的承包人设备的，应报监理人批准。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6.1.2除专用合同条款另有约定外，承包人应自行承担修建临时设施的费用，需要临时占地的，应由发包人办理申请手续并承担相应费用。</w:t>
      </w:r>
    </w:p>
    <w:p>
      <w:pPr>
        <w:keepNext/>
        <w:keepLines/>
        <w:snapToGrid w:val="0"/>
        <w:spacing w:line="600" w:lineRule="exact"/>
        <w:ind w:firstLine="420" w:firstLineChars="200"/>
        <w:outlineLvl w:val="3"/>
        <w:rPr>
          <w:rFonts w:ascii="宋体" w:hAnsi="宋体" w:cs="宋体"/>
          <w:color w:val="auto"/>
          <w:szCs w:val="21"/>
          <w:highlight w:val="none"/>
        </w:rPr>
      </w:pPr>
      <w:bookmarkStart w:id="1469" w:name="_Toc152045658"/>
      <w:bookmarkStart w:id="1470" w:name="_Toc179632676"/>
      <w:bookmarkStart w:id="1471" w:name="_Toc144974626"/>
      <w:bookmarkStart w:id="1472" w:name="_Toc152042436"/>
      <w:bookmarkStart w:id="1473" w:name="_Toc33183595"/>
      <w:r>
        <w:rPr>
          <w:rFonts w:hint="eastAsia" w:ascii="宋体" w:hAnsi="宋体" w:cs="宋体"/>
          <w:color w:val="auto"/>
          <w:szCs w:val="21"/>
          <w:highlight w:val="none"/>
        </w:rPr>
        <w:t>6.2 发包人提供的施工设备和临时设施</w:t>
      </w:r>
      <w:bookmarkEnd w:id="1469"/>
      <w:bookmarkEnd w:id="1470"/>
      <w:bookmarkEnd w:id="1471"/>
      <w:bookmarkEnd w:id="1472"/>
      <w:bookmarkEnd w:id="147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发包人提供的施工设备或临时设施在专用合同条款中约定。</w:t>
      </w:r>
    </w:p>
    <w:p>
      <w:pPr>
        <w:keepNext/>
        <w:keepLines/>
        <w:snapToGrid w:val="0"/>
        <w:spacing w:line="600" w:lineRule="exact"/>
        <w:ind w:firstLine="420" w:firstLineChars="200"/>
        <w:outlineLvl w:val="3"/>
        <w:rPr>
          <w:rFonts w:ascii="宋体" w:hAnsi="宋体" w:cs="宋体"/>
          <w:color w:val="auto"/>
          <w:szCs w:val="21"/>
          <w:highlight w:val="none"/>
        </w:rPr>
      </w:pPr>
      <w:bookmarkStart w:id="1474" w:name="_Toc152042437"/>
      <w:bookmarkStart w:id="1475" w:name="_Toc144974627"/>
      <w:bookmarkStart w:id="1476" w:name="_Toc152045659"/>
      <w:bookmarkStart w:id="1477" w:name="_Toc33183596"/>
      <w:bookmarkStart w:id="1478" w:name="_Toc179632677"/>
      <w:r>
        <w:rPr>
          <w:rFonts w:hint="eastAsia" w:ascii="宋体" w:hAnsi="宋体" w:cs="宋体"/>
          <w:color w:val="auto"/>
          <w:szCs w:val="21"/>
          <w:highlight w:val="none"/>
        </w:rPr>
        <w:t>6.3 要求承包人增加或更换施工设备</w:t>
      </w:r>
      <w:bookmarkEnd w:id="1474"/>
      <w:bookmarkEnd w:id="1475"/>
      <w:bookmarkEnd w:id="1476"/>
      <w:bookmarkEnd w:id="1477"/>
      <w:bookmarkEnd w:id="147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承包人使用的施工设备不能满足合同进度计划和（或）质量要求时，监理人有权要求承包人增加或更换施工设备，承包人应及时增加或更换，由此增加的费用和（或）工期延误由承包人承担。</w:t>
      </w:r>
    </w:p>
    <w:p>
      <w:pPr>
        <w:keepNext/>
        <w:keepLines/>
        <w:snapToGrid w:val="0"/>
        <w:spacing w:line="600" w:lineRule="exact"/>
        <w:ind w:firstLine="420" w:firstLineChars="200"/>
        <w:outlineLvl w:val="3"/>
        <w:rPr>
          <w:rFonts w:ascii="宋体" w:hAnsi="宋体" w:cs="宋体"/>
          <w:color w:val="auto"/>
          <w:szCs w:val="21"/>
          <w:highlight w:val="none"/>
        </w:rPr>
      </w:pPr>
      <w:bookmarkStart w:id="1479" w:name="_Toc179632678"/>
      <w:bookmarkStart w:id="1480" w:name="_Toc152042438"/>
      <w:bookmarkStart w:id="1481" w:name="_Toc33183597"/>
      <w:bookmarkStart w:id="1482" w:name="_Toc152045660"/>
      <w:bookmarkStart w:id="1483" w:name="_Toc144974628"/>
      <w:r>
        <w:rPr>
          <w:rFonts w:hint="eastAsia" w:ascii="宋体" w:hAnsi="宋体" w:cs="宋体"/>
          <w:color w:val="auto"/>
          <w:szCs w:val="21"/>
          <w:highlight w:val="none"/>
        </w:rPr>
        <w:t>6.4 施工设备和临时设施专用于合同工程</w:t>
      </w:r>
      <w:bookmarkEnd w:id="1479"/>
      <w:bookmarkEnd w:id="1480"/>
      <w:bookmarkEnd w:id="1481"/>
      <w:bookmarkEnd w:id="1482"/>
      <w:bookmarkEnd w:id="148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6.4.2 经监理人同意，承包人可根据合同进度计划撤走闲置的施工设备。</w:t>
      </w:r>
    </w:p>
    <w:p>
      <w:pPr>
        <w:pStyle w:val="5"/>
        <w:spacing w:line="360" w:lineRule="auto"/>
        <w:rPr>
          <w:rFonts w:ascii="宋体" w:hAnsi="宋体" w:cs="宋体"/>
          <w:color w:val="auto"/>
          <w:sz w:val="21"/>
          <w:szCs w:val="21"/>
          <w:highlight w:val="none"/>
        </w:rPr>
      </w:pPr>
      <w:bookmarkStart w:id="1484" w:name="_Toc31711"/>
      <w:bookmarkStart w:id="1485" w:name="_Toc3908"/>
      <w:bookmarkStart w:id="1486" w:name="_Toc16654"/>
      <w:bookmarkStart w:id="1487" w:name="_Toc24093"/>
      <w:bookmarkStart w:id="1488" w:name="_Toc10935"/>
      <w:bookmarkStart w:id="1489" w:name="_Toc59810385"/>
      <w:bookmarkStart w:id="1490" w:name="_Toc33183598"/>
      <w:bookmarkStart w:id="1491" w:name="_Toc31442"/>
      <w:bookmarkStart w:id="1492" w:name="_Toc12510"/>
      <w:r>
        <w:rPr>
          <w:rFonts w:hint="eastAsia" w:ascii="宋体" w:hAnsi="宋体" w:cs="宋体"/>
          <w:color w:val="auto"/>
          <w:sz w:val="21"/>
          <w:szCs w:val="21"/>
          <w:highlight w:val="none"/>
        </w:rPr>
        <w:t>7. 交通运输</w:t>
      </w:r>
      <w:bookmarkEnd w:id="1462"/>
      <w:bookmarkEnd w:id="1463"/>
      <w:bookmarkEnd w:id="1464"/>
      <w:bookmarkEnd w:id="1465"/>
      <w:bookmarkEnd w:id="1466"/>
      <w:bookmarkEnd w:id="1467"/>
      <w:bookmarkEnd w:id="1468"/>
      <w:bookmarkEnd w:id="1484"/>
      <w:bookmarkEnd w:id="1485"/>
      <w:bookmarkEnd w:id="1486"/>
      <w:bookmarkEnd w:id="1487"/>
      <w:bookmarkEnd w:id="1488"/>
      <w:bookmarkEnd w:id="1489"/>
      <w:bookmarkEnd w:id="1490"/>
      <w:bookmarkEnd w:id="1491"/>
      <w:bookmarkEnd w:id="1492"/>
    </w:p>
    <w:p>
      <w:pPr>
        <w:keepNext/>
        <w:keepLines/>
        <w:snapToGrid w:val="0"/>
        <w:spacing w:line="600" w:lineRule="exact"/>
        <w:ind w:firstLine="420" w:firstLineChars="200"/>
        <w:outlineLvl w:val="3"/>
        <w:rPr>
          <w:rFonts w:ascii="宋体" w:hAnsi="宋体" w:cs="宋体"/>
          <w:color w:val="auto"/>
          <w:szCs w:val="21"/>
          <w:highlight w:val="none"/>
        </w:rPr>
      </w:pPr>
      <w:bookmarkStart w:id="1493" w:name="_Toc33183599"/>
      <w:r>
        <w:rPr>
          <w:rFonts w:hint="eastAsia" w:ascii="宋体" w:hAnsi="宋体" w:cs="宋体"/>
          <w:color w:val="auto"/>
          <w:szCs w:val="21"/>
          <w:highlight w:val="none"/>
        </w:rPr>
        <w:t>7.1道路通行权和场外设施</w:t>
      </w:r>
      <w:bookmarkEnd w:id="149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keepNext/>
        <w:keepLines/>
        <w:snapToGrid w:val="0"/>
        <w:spacing w:line="600" w:lineRule="exact"/>
        <w:ind w:firstLine="420" w:firstLineChars="200"/>
        <w:outlineLvl w:val="3"/>
        <w:rPr>
          <w:rFonts w:ascii="宋体" w:hAnsi="宋体" w:cs="宋体"/>
          <w:color w:val="auto"/>
          <w:szCs w:val="21"/>
          <w:highlight w:val="none"/>
        </w:rPr>
      </w:pPr>
      <w:bookmarkStart w:id="1494" w:name="_Toc33183600"/>
      <w:bookmarkStart w:id="1495" w:name="_Toc221950800"/>
      <w:r>
        <w:rPr>
          <w:rFonts w:hint="eastAsia" w:ascii="宋体" w:hAnsi="宋体" w:cs="宋体"/>
          <w:color w:val="auto"/>
          <w:szCs w:val="21"/>
          <w:highlight w:val="none"/>
        </w:rPr>
        <w:t>7.2场内施工道路</w:t>
      </w:r>
      <w:bookmarkEnd w:id="149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1495"/>
    </w:p>
    <w:p>
      <w:pPr>
        <w:spacing w:line="360" w:lineRule="auto"/>
        <w:ind w:firstLine="420" w:firstLineChars="200"/>
        <w:rPr>
          <w:rFonts w:ascii="宋体" w:hAnsi="宋体" w:cs="宋体"/>
          <w:color w:val="auto"/>
          <w:szCs w:val="21"/>
          <w:highlight w:val="none"/>
        </w:rPr>
      </w:pPr>
      <w:bookmarkStart w:id="1496" w:name="_Toc221950801"/>
      <w:r>
        <w:rPr>
          <w:rFonts w:hint="eastAsia" w:ascii="宋体" w:hAnsi="宋体" w:cs="宋体"/>
          <w:color w:val="auto"/>
          <w:szCs w:val="21"/>
          <w:highlight w:val="none"/>
        </w:rPr>
        <w:t>7.2.2  承包人修建的临时道路和交通设施,应免费提供发包人、监理人，以及与本合同有关的其他承包人使用。</w:t>
      </w:r>
      <w:bookmarkEnd w:id="1496"/>
    </w:p>
    <w:p>
      <w:pPr>
        <w:keepNext/>
        <w:keepLines/>
        <w:snapToGrid w:val="0"/>
        <w:spacing w:line="600" w:lineRule="exact"/>
        <w:ind w:firstLine="420" w:firstLineChars="200"/>
        <w:outlineLvl w:val="3"/>
        <w:rPr>
          <w:rFonts w:ascii="宋体" w:hAnsi="宋体" w:cs="宋体"/>
          <w:color w:val="auto"/>
          <w:szCs w:val="21"/>
          <w:highlight w:val="none"/>
        </w:rPr>
      </w:pPr>
      <w:bookmarkStart w:id="1497" w:name="_Toc179632682"/>
      <w:bookmarkStart w:id="1498" w:name="_Toc152045664"/>
      <w:bookmarkStart w:id="1499" w:name="_Toc144974632"/>
      <w:bookmarkStart w:id="1500" w:name="_Toc152042442"/>
      <w:bookmarkStart w:id="1501" w:name="_Toc33183601"/>
      <w:r>
        <w:rPr>
          <w:rFonts w:hint="eastAsia" w:ascii="宋体" w:hAnsi="宋体" w:cs="宋体"/>
          <w:color w:val="auto"/>
          <w:szCs w:val="21"/>
          <w:highlight w:val="none"/>
        </w:rPr>
        <w:t>7.3 场外交通</w:t>
      </w:r>
      <w:bookmarkEnd w:id="1497"/>
      <w:bookmarkEnd w:id="1498"/>
      <w:bookmarkEnd w:id="1499"/>
      <w:bookmarkEnd w:id="1500"/>
      <w:bookmarkEnd w:id="150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7.3.1 承包人车辆外出行驶所需的场外公共道路的通行费、养路费和税款等由承包人承担。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7.3.2 承包人应遵守有关交通法规，严格按照道路和桥梁的限制荷重安全行驶，并服从交通管理部门的检查和监督。</w:t>
      </w:r>
    </w:p>
    <w:p>
      <w:pPr>
        <w:keepNext/>
        <w:keepLines/>
        <w:snapToGrid w:val="0"/>
        <w:spacing w:line="600" w:lineRule="exact"/>
        <w:ind w:firstLine="420" w:firstLineChars="200"/>
        <w:outlineLvl w:val="3"/>
        <w:rPr>
          <w:rFonts w:ascii="宋体" w:hAnsi="宋体" w:cs="宋体"/>
          <w:color w:val="auto"/>
          <w:szCs w:val="21"/>
          <w:highlight w:val="none"/>
        </w:rPr>
      </w:pPr>
      <w:bookmarkStart w:id="1502" w:name="_Toc33183602"/>
      <w:bookmarkStart w:id="1503" w:name="_Toc152042443"/>
      <w:bookmarkStart w:id="1504" w:name="_Toc152045665"/>
      <w:bookmarkStart w:id="1505" w:name="_Toc179632683"/>
      <w:bookmarkStart w:id="1506" w:name="_Toc144974633"/>
      <w:r>
        <w:rPr>
          <w:rFonts w:hint="eastAsia" w:ascii="宋体" w:hAnsi="宋体" w:cs="宋体"/>
          <w:color w:val="auto"/>
          <w:szCs w:val="21"/>
          <w:highlight w:val="none"/>
        </w:rPr>
        <w:t>7.4 超大件和超重件的运输</w:t>
      </w:r>
      <w:bookmarkEnd w:id="1502"/>
      <w:bookmarkEnd w:id="1503"/>
      <w:bookmarkEnd w:id="1504"/>
      <w:bookmarkEnd w:id="1505"/>
      <w:bookmarkEnd w:id="150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keepNext/>
        <w:keepLines/>
        <w:snapToGrid w:val="0"/>
        <w:spacing w:line="600" w:lineRule="exact"/>
        <w:ind w:firstLine="420" w:firstLineChars="200"/>
        <w:outlineLvl w:val="3"/>
        <w:rPr>
          <w:rFonts w:ascii="宋体" w:hAnsi="宋体" w:cs="宋体"/>
          <w:color w:val="auto"/>
          <w:szCs w:val="21"/>
          <w:highlight w:val="none"/>
        </w:rPr>
      </w:pPr>
      <w:bookmarkStart w:id="1507" w:name="_Toc33183603"/>
      <w:bookmarkStart w:id="1508" w:name="_Toc152045666"/>
      <w:bookmarkStart w:id="1509" w:name="_Toc179632684"/>
      <w:bookmarkStart w:id="1510" w:name="_Toc152042444"/>
      <w:bookmarkStart w:id="1511" w:name="_Toc144974634"/>
      <w:r>
        <w:rPr>
          <w:rFonts w:hint="eastAsia" w:ascii="宋体" w:hAnsi="宋体" w:cs="宋体"/>
          <w:color w:val="auto"/>
          <w:szCs w:val="21"/>
          <w:highlight w:val="none"/>
        </w:rPr>
        <w:t>7.5 道路和桥梁的损坏责任</w:t>
      </w:r>
      <w:bookmarkEnd w:id="1507"/>
      <w:bookmarkEnd w:id="1508"/>
      <w:bookmarkEnd w:id="1509"/>
      <w:bookmarkEnd w:id="1510"/>
      <w:bookmarkEnd w:id="151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因承包人运输造成施工场地内外公共道路和桥梁损坏的，由承包人承担修复损坏的全部费用和可能引起的赔偿。</w:t>
      </w:r>
    </w:p>
    <w:p>
      <w:pPr>
        <w:keepNext/>
        <w:keepLines/>
        <w:snapToGrid w:val="0"/>
        <w:spacing w:line="600" w:lineRule="exact"/>
        <w:ind w:firstLine="420" w:firstLineChars="200"/>
        <w:outlineLvl w:val="3"/>
        <w:rPr>
          <w:rFonts w:ascii="宋体" w:hAnsi="宋体" w:cs="宋体"/>
          <w:color w:val="auto"/>
          <w:szCs w:val="21"/>
          <w:highlight w:val="none"/>
        </w:rPr>
      </w:pPr>
      <w:bookmarkStart w:id="1512" w:name="_Toc33183604"/>
      <w:bookmarkStart w:id="1513" w:name="_Toc179632685"/>
      <w:bookmarkStart w:id="1514" w:name="_Toc152042445"/>
      <w:bookmarkStart w:id="1515" w:name="_Toc152045667"/>
      <w:bookmarkStart w:id="1516" w:name="_Toc144974635"/>
      <w:r>
        <w:rPr>
          <w:rFonts w:hint="eastAsia" w:ascii="宋体" w:hAnsi="宋体" w:cs="宋体"/>
          <w:color w:val="auto"/>
          <w:szCs w:val="21"/>
          <w:highlight w:val="none"/>
        </w:rPr>
        <w:t>7.6 水路和航空运输</w:t>
      </w:r>
      <w:bookmarkEnd w:id="1512"/>
      <w:bookmarkEnd w:id="1513"/>
      <w:bookmarkEnd w:id="1514"/>
      <w:bookmarkEnd w:id="1515"/>
      <w:bookmarkEnd w:id="151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本条上述各款的内容适用于水路运输和航空运输，其中“道路”一词的涵义包括河道、航线、船闸、机场、码头、堤防以及水路或航空运输中其他相似结构物；“车辆”一词的涵义包括船舶和飞机等。 </w:t>
      </w:r>
    </w:p>
    <w:p>
      <w:pPr>
        <w:pStyle w:val="5"/>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bookmarkStart w:id="1517" w:name="_Toc229408504"/>
      <w:bookmarkStart w:id="1518" w:name="_Toc12154"/>
      <w:bookmarkStart w:id="1519" w:name="_Toc22296"/>
      <w:bookmarkStart w:id="1520" w:name="_Toc33183605"/>
      <w:bookmarkStart w:id="1521" w:name="_Toc222031011"/>
      <w:bookmarkStart w:id="1522" w:name="_Toc8498"/>
      <w:bookmarkStart w:id="1523" w:name="_Toc59810386"/>
      <w:bookmarkStart w:id="1524" w:name="_Toc222029509"/>
      <w:bookmarkStart w:id="1525" w:name="_Toc222032678"/>
      <w:bookmarkStart w:id="1526" w:name="_Toc222033860"/>
      <w:bookmarkStart w:id="1527" w:name="_Toc2912"/>
      <w:bookmarkStart w:id="1528" w:name="_Toc229305369"/>
      <w:bookmarkStart w:id="1529" w:name="_Toc26266"/>
      <w:bookmarkStart w:id="1530" w:name="_Toc221950810"/>
      <w:bookmarkStart w:id="1531" w:name="_Toc19851"/>
      <w:bookmarkStart w:id="1532" w:name="_Toc25251"/>
      <w:r>
        <w:rPr>
          <w:rFonts w:hint="eastAsia" w:ascii="宋体" w:hAnsi="宋体" w:cs="宋体"/>
          <w:color w:val="auto"/>
          <w:sz w:val="21"/>
          <w:szCs w:val="21"/>
          <w:highlight w:val="none"/>
        </w:rPr>
        <w:t>8. 测量放线</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pPr>
        <w:keepNext/>
        <w:keepLines/>
        <w:snapToGrid w:val="0"/>
        <w:spacing w:line="600" w:lineRule="exact"/>
        <w:ind w:firstLine="420" w:firstLineChars="200"/>
        <w:outlineLvl w:val="3"/>
        <w:rPr>
          <w:rFonts w:ascii="宋体" w:hAnsi="宋体" w:cs="宋体"/>
          <w:color w:val="auto"/>
          <w:szCs w:val="21"/>
          <w:highlight w:val="none"/>
        </w:rPr>
      </w:pPr>
      <w:bookmarkStart w:id="1533" w:name="_Toc33183606"/>
      <w:bookmarkStart w:id="1534" w:name="_Toc221950814"/>
      <w:r>
        <w:rPr>
          <w:rFonts w:hint="eastAsia" w:ascii="宋体" w:hAnsi="宋体" w:cs="宋体"/>
          <w:color w:val="auto"/>
          <w:szCs w:val="21"/>
          <w:highlight w:val="none"/>
        </w:rPr>
        <w:t>8.1施工控制网</w:t>
      </w:r>
      <w:bookmarkEnd w:id="153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8.1.1除专用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8.1.2承包人应负责管理施工控制网点。施工控制网点丢失或损坏的，承包人应及时修复。承包人应承担施工控制网点的管理与修复费用，并在工程竣工后将施工控制网点移交发包人。</w:t>
      </w:r>
    </w:p>
    <w:p>
      <w:pPr>
        <w:keepNext/>
        <w:keepLines/>
        <w:snapToGrid w:val="0"/>
        <w:spacing w:line="600" w:lineRule="exact"/>
        <w:ind w:firstLine="420" w:firstLineChars="200"/>
        <w:outlineLvl w:val="3"/>
        <w:rPr>
          <w:rFonts w:ascii="宋体" w:hAnsi="宋体" w:cs="宋体"/>
          <w:color w:val="auto"/>
          <w:szCs w:val="21"/>
          <w:highlight w:val="none"/>
        </w:rPr>
      </w:pPr>
      <w:bookmarkStart w:id="1535" w:name="_Toc152045670"/>
      <w:bookmarkStart w:id="1536" w:name="_Toc33183607"/>
      <w:bookmarkStart w:id="1537" w:name="_Toc152042448"/>
      <w:bookmarkStart w:id="1538" w:name="_Toc179632688"/>
      <w:bookmarkStart w:id="1539" w:name="_Toc144974638"/>
      <w:r>
        <w:rPr>
          <w:rFonts w:hint="eastAsia" w:ascii="宋体" w:hAnsi="宋体" w:cs="宋体"/>
          <w:color w:val="auto"/>
          <w:szCs w:val="21"/>
          <w:highlight w:val="none"/>
        </w:rPr>
        <w:t>8.2 施工测量</w:t>
      </w:r>
      <w:bookmarkEnd w:id="1535"/>
      <w:bookmarkEnd w:id="1536"/>
      <w:bookmarkEnd w:id="1537"/>
      <w:bookmarkEnd w:id="1538"/>
      <w:bookmarkEnd w:id="153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8.2.1承包人应负责施工过程中的全部施工测量放线工作，并配置合格的人员、仪器、设备和其他物品。</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8.2.2监理人可以指示承包人进行抽样复测，当复测中发现错误或出现超过合同约定的误差时，承包人应按监理人指示进行修正或补测，并承担相应的复测费用。</w:t>
      </w:r>
    </w:p>
    <w:p>
      <w:pPr>
        <w:keepNext/>
        <w:keepLines/>
        <w:snapToGrid w:val="0"/>
        <w:spacing w:line="600" w:lineRule="exact"/>
        <w:ind w:firstLine="420" w:firstLineChars="200"/>
        <w:outlineLvl w:val="3"/>
        <w:rPr>
          <w:rFonts w:ascii="宋体" w:hAnsi="宋体" w:cs="宋体"/>
          <w:color w:val="auto"/>
          <w:szCs w:val="21"/>
          <w:highlight w:val="none"/>
        </w:rPr>
      </w:pPr>
      <w:bookmarkStart w:id="1540" w:name="_Toc33183608"/>
      <w:bookmarkStart w:id="1541" w:name="_Toc152042449"/>
      <w:bookmarkStart w:id="1542" w:name="_Toc144974639"/>
      <w:bookmarkStart w:id="1543" w:name="_Toc152045671"/>
      <w:bookmarkStart w:id="1544" w:name="_Toc179632689"/>
      <w:r>
        <w:rPr>
          <w:rFonts w:hint="eastAsia" w:ascii="宋体" w:hAnsi="宋体" w:cs="宋体"/>
          <w:color w:val="auto"/>
          <w:szCs w:val="21"/>
          <w:highlight w:val="none"/>
        </w:rPr>
        <w:t>8.3 基准资料错误的责任</w:t>
      </w:r>
      <w:bookmarkEnd w:id="1540"/>
      <w:bookmarkEnd w:id="1541"/>
      <w:bookmarkEnd w:id="1542"/>
      <w:bookmarkEnd w:id="1543"/>
      <w:bookmarkEnd w:id="154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keepNext/>
        <w:keepLines/>
        <w:snapToGrid w:val="0"/>
        <w:spacing w:line="600" w:lineRule="exact"/>
        <w:ind w:firstLine="420" w:firstLineChars="200"/>
        <w:outlineLvl w:val="3"/>
        <w:rPr>
          <w:rFonts w:ascii="宋体" w:hAnsi="宋体" w:cs="宋体"/>
          <w:color w:val="auto"/>
          <w:szCs w:val="21"/>
          <w:highlight w:val="none"/>
        </w:rPr>
      </w:pPr>
      <w:bookmarkStart w:id="1545" w:name="_Toc144974640"/>
      <w:bookmarkStart w:id="1546" w:name="_Toc33183609"/>
      <w:bookmarkStart w:id="1547" w:name="_Toc152042450"/>
      <w:bookmarkStart w:id="1548" w:name="_Toc179632690"/>
      <w:bookmarkStart w:id="1549" w:name="_Toc152045672"/>
      <w:r>
        <w:rPr>
          <w:rFonts w:hint="eastAsia" w:ascii="宋体" w:hAnsi="宋体" w:cs="宋体"/>
          <w:color w:val="auto"/>
          <w:szCs w:val="21"/>
          <w:highlight w:val="none"/>
        </w:rPr>
        <w:t>8.4 监理人使用施工控制网</w:t>
      </w:r>
      <w:bookmarkEnd w:id="1545"/>
      <w:bookmarkEnd w:id="1546"/>
      <w:bookmarkEnd w:id="1547"/>
      <w:bookmarkEnd w:id="1548"/>
      <w:bookmarkEnd w:id="1549"/>
    </w:p>
    <w:p>
      <w:pPr>
        <w:spacing w:line="360" w:lineRule="auto"/>
        <w:ind w:firstLine="420" w:firstLineChars="200"/>
        <w:rPr>
          <w:rFonts w:ascii="宋体" w:hAnsi="宋体" w:cs="宋体"/>
          <w:dstrike/>
          <w:color w:val="auto"/>
          <w:szCs w:val="21"/>
          <w:highlight w:val="none"/>
        </w:rPr>
      </w:pPr>
      <w:r>
        <w:rPr>
          <w:rFonts w:hint="eastAsia" w:ascii="宋体" w:hAnsi="宋体" w:cs="宋体"/>
          <w:color w:val="auto"/>
          <w:szCs w:val="21"/>
          <w:highlight w:val="none"/>
        </w:rPr>
        <w:t>监理人需要使用施工控制网的，承包人应提供必要的协助，发包人不再为此支付费用。</w:t>
      </w:r>
    </w:p>
    <w:bookmarkEnd w:id="1534"/>
    <w:p>
      <w:pPr>
        <w:keepNext/>
        <w:keepLines/>
        <w:snapToGrid w:val="0"/>
        <w:spacing w:line="600" w:lineRule="exact"/>
        <w:ind w:firstLine="420" w:firstLineChars="200"/>
        <w:outlineLvl w:val="3"/>
        <w:rPr>
          <w:rFonts w:ascii="宋体" w:hAnsi="宋体" w:cs="宋体"/>
          <w:color w:val="auto"/>
          <w:szCs w:val="21"/>
          <w:highlight w:val="none"/>
        </w:rPr>
      </w:pPr>
      <w:bookmarkStart w:id="1550" w:name="_Toc33183610"/>
      <w:bookmarkStart w:id="1551" w:name="_Toc221950821"/>
      <w:r>
        <w:rPr>
          <w:rFonts w:hint="eastAsia" w:ascii="宋体" w:hAnsi="宋体" w:cs="宋体"/>
          <w:color w:val="auto"/>
          <w:szCs w:val="21"/>
          <w:highlight w:val="none"/>
        </w:rPr>
        <w:t>8.5补充地质勘探</w:t>
      </w:r>
      <w:bookmarkEnd w:id="1550"/>
      <w:bookmarkEnd w:id="1551"/>
    </w:p>
    <w:p>
      <w:pPr>
        <w:spacing w:line="360" w:lineRule="auto"/>
        <w:ind w:firstLine="420" w:firstLineChars="200"/>
        <w:rPr>
          <w:rFonts w:ascii="宋体" w:hAnsi="宋体" w:cs="宋体"/>
          <w:color w:val="auto"/>
          <w:szCs w:val="21"/>
          <w:highlight w:val="none"/>
        </w:rPr>
      </w:pPr>
      <w:bookmarkStart w:id="1552" w:name="_Toc221950822"/>
      <w:r>
        <w:rPr>
          <w:rFonts w:hint="eastAsia" w:ascii="宋体" w:hAnsi="宋体" w:cs="宋体"/>
          <w:color w:val="auto"/>
          <w:szCs w:val="21"/>
          <w:highlight w:val="none"/>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所需进行的补充地质勘探，其费用由承包人承担。</w:t>
      </w:r>
      <w:bookmarkEnd w:id="1552"/>
    </w:p>
    <w:p>
      <w:pPr>
        <w:pStyle w:val="5"/>
        <w:spacing w:line="360" w:lineRule="auto"/>
        <w:rPr>
          <w:rFonts w:ascii="宋体" w:hAnsi="宋体" w:cs="宋体"/>
          <w:color w:val="auto"/>
          <w:sz w:val="21"/>
          <w:szCs w:val="21"/>
          <w:highlight w:val="none"/>
        </w:rPr>
      </w:pPr>
      <w:bookmarkStart w:id="1553" w:name="_Toc222031012"/>
      <w:bookmarkStart w:id="1554" w:name="_Toc221950823"/>
      <w:bookmarkStart w:id="1555" w:name="_Toc33183611"/>
      <w:bookmarkStart w:id="1556" w:name="_Toc222029510"/>
      <w:bookmarkStart w:id="1557" w:name="_Toc229408505"/>
      <w:bookmarkStart w:id="1558" w:name="_Toc7094"/>
      <w:bookmarkStart w:id="1559" w:name="_Toc222032679"/>
      <w:bookmarkStart w:id="1560" w:name="_Toc15686"/>
      <w:bookmarkStart w:id="1561" w:name="_Toc31892"/>
      <w:bookmarkStart w:id="1562" w:name="_Toc229305370"/>
      <w:bookmarkStart w:id="1563" w:name="_Toc16534"/>
      <w:bookmarkStart w:id="1564" w:name="_Toc222033861"/>
      <w:bookmarkStart w:id="1565" w:name="_Toc32160"/>
      <w:bookmarkStart w:id="1566" w:name="_Toc984"/>
      <w:bookmarkStart w:id="1567" w:name="_Toc10859"/>
      <w:bookmarkStart w:id="1568" w:name="_Toc59810387"/>
      <w:r>
        <w:rPr>
          <w:rFonts w:hint="eastAsia" w:ascii="宋体" w:hAnsi="宋体" w:cs="宋体"/>
          <w:color w:val="auto"/>
          <w:sz w:val="21"/>
          <w:szCs w:val="21"/>
          <w:highlight w:val="none"/>
        </w:rPr>
        <w:t>9. 施工安全、治安保卫和环境保护</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pPr>
        <w:keepNext/>
        <w:keepLines/>
        <w:snapToGrid w:val="0"/>
        <w:spacing w:line="600" w:lineRule="exact"/>
        <w:ind w:firstLine="420" w:firstLineChars="200"/>
        <w:outlineLvl w:val="3"/>
        <w:rPr>
          <w:rFonts w:ascii="宋体" w:hAnsi="宋体" w:cs="宋体"/>
          <w:color w:val="auto"/>
          <w:szCs w:val="21"/>
          <w:highlight w:val="none"/>
        </w:rPr>
      </w:pPr>
      <w:bookmarkStart w:id="1569" w:name="_Toc33183612"/>
      <w:bookmarkStart w:id="1570" w:name="_Toc221950826"/>
      <w:r>
        <w:rPr>
          <w:rFonts w:hint="eastAsia" w:ascii="宋体" w:hAnsi="宋体" w:cs="宋体"/>
          <w:color w:val="auto"/>
          <w:szCs w:val="21"/>
          <w:highlight w:val="none"/>
        </w:rPr>
        <w:t>9.1发包人的施工安全责任</w:t>
      </w:r>
      <w:bookmarkEnd w:id="1569"/>
    </w:p>
    <w:bookmarkEnd w:id="1570"/>
    <w:p>
      <w:pPr>
        <w:spacing w:line="360" w:lineRule="auto"/>
        <w:ind w:firstLine="420" w:firstLineChars="200"/>
        <w:rPr>
          <w:rFonts w:ascii="宋体" w:hAnsi="宋体" w:cs="宋体"/>
          <w:color w:val="auto"/>
          <w:szCs w:val="21"/>
          <w:highlight w:val="none"/>
        </w:rPr>
      </w:pPr>
      <w:bookmarkStart w:id="1571" w:name="_Toc221950836"/>
      <w:r>
        <w:rPr>
          <w:rFonts w:hint="eastAsia" w:ascii="宋体" w:hAnsi="宋体" w:cs="宋体"/>
          <w:color w:val="auto"/>
          <w:szCs w:val="21"/>
          <w:highlight w:val="none"/>
        </w:rPr>
        <w:t>9.1.1 发包人应按合同约定履行安全职责，发包人委托监理人根据国家有关安全的法律、法规、强制性标准以及部门规章，对承包人的安全责任改选情况进行监督和检查。监理人的监督检查不减轻承包人应负的安全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9.1.2 发包人应对其现场机构雇佣的全部人员的工伤事故承担责任，但由于承包人原因造成发包人人员工伤的，应由承包人承担责任。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9.1.3 发包人应负责赔偿以下各种情况造成的第三者人身伤亡和财产损失：</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工程或工程的任何部分对土地的占用所造成的第三者财产损失；</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由于发包人原因在施工场地及其毗邻地带造成的第三者人身伤亡和财产损失。</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9.1.5发包人按照已标价工程量清单所列金额和合同约定的计量支付规定，支付安全作业环境及安全施工措施所需费用。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9.1.6发包人负责组织工程参建单位编制保证安全生产的措施方案。工程开工前，就落实安全生产的措施进行全面系统的布置，进一步明确承包人的安全生产责任。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9.1.7发包人负责在拆除工程和爆破工程施工14天前向有关部门或机构报送相关备案资料。</w:t>
      </w:r>
    </w:p>
    <w:p>
      <w:pPr>
        <w:keepNext/>
        <w:keepLines/>
        <w:snapToGrid w:val="0"/>
        <w:spacing w:line="600" w:lineRule="exact"/>
        <w:ind w:firstLine="420" w:firstLineChars="200"/>
        <w:outlineLvl w:val="3"/>
        <w:rPr>
          <w:rFonts w:ascii="宋体" w:hAnsi="宋体" w:cs="宋体"/>
          <w:color w:val="auto"/>
          <w:szCs w:val="21"/>
          <w:highlight w:val="none"/>
        </w:rPr>
      </w:pPr>
      <w:bookmarkStart w:id="1572" w:name="_Toc33183613"/>
      <w:r>
        <w:rPr>
          <w:rFonts w:hint="eastAsia" w:ascii="宋体" w:hAnsi="宋体" w:cs="宋体"/>
          <w:color w:val="auto"/>
          <w:szCs w:val="21"/>
          <w:highlight w:val="none"/>
        </w:rPr>
        <w:t>9.2 承包人的施工安全责任</w:t>
      </w:r>
      <w:bookmarkEnd w:id="157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9.2.1 承包人应按合同约定履行安全职责,执行监理人有关安全工作的指示。承包人应按技术标准和要求（合同技术条款）约定的内容和期限，以及监理人的指示，编制施工安全技术措施提交监理人审批。监理人应技术标准和要求（合同技术条款）约定的期限内批复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9.2.2 承包人应加强施工作业安全管理，特别应加强易燃、易爆材料、火工器材、有毒与腐蚀性材料和其他危险品的管理，以及对爆破作业和地下工程施工等危险作业的管理。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9.2.3 承包人应严格按照国家安全标准制定施工安全操作规程，配备必要的安全生产和劳动保护设施，加强对承包人人员的安全教育，并发放安全工作手册和劳动保护用具。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9.2.4 承包人应按监理人的指示制定应对灾害的紧急预案，报送监理人审批。承包人还应按预案做好安全检查，配置必要的救助物资和器材，切实保护好有关人员的人身和财产安全。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9.2.5 合同约定的安全作业环境及安全施工措施所需费用应遵守有关规定，并包括在相关工作的合同价格中。因采取合同未约定的安全作业环境及安全施工措施增加的费用，由监理人按第3.5款商定或确定。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9.2.6 承包人应对其履行合同所雇佣的全部人员，包括分包人人员的工伤事故承担责任，但由于发包人原因造成承包人人员工伤事故的，应由发包人承担责任。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9.2.7 由于承包人原因在施工场地内及其毗邻地带造成的第三者人员伤亡和财产损失，由承包人负责赔偿。</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9.2.8承包人已标价工程量清单应包含工程安全作业环境及安全施工措施所需费用。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9.2.10承包人应设立安全生产管理机构，施工现场应有专职安全生产管理人员。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9.2.11承包人应负责对特种作业人员进行专门的安全作业培训，并保证特种作业人员持证上岗。</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9.2.12承包人应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9.2.13承包人在使用施工起重机构和整体提升脚手架、模板等自升式架设设施前，应组织有关单位进行验收。</w:t>
      </w:r>
    </w:p>
    <w:p>
      <w:pPr>
        <w:keepNext/>
        <w:keepLines/>
        <w:snapToGrid w:val="0"/>
        <w:spacing w:line="600" w:lineRule="exact"/>
        <w:ind w:firstLine="420" w:firstLineChars="200"/>
        <w:outlineLvl w:val="3"/>
        <w:rPr>
          <w:rFonts w:ascii="宋体" w:hAnsi="宋体"/>
          <w:color w:val="auto"/>
          <w:szCs w:val="21"/>
          <w:highlight w:val="none"/>
        </w:rPr>
      </w:pPr>
      <w:bookmarkStart w:id="1573" w:name="_Toc144974644"/>
      <w:bookmarkStart w:id="1574" w:name="_Toc179632694"/>
      <w:bookmarkStart w:id="1575" w:name="_Toc33183614"/>
      <w:bookmarkStart w:id="1576" w:name="_Toc152045676"/>
      <w:bookmarkStart w:id="1577" w:name="_Toc152042454"/>
      <w:bookmarkStart w:id="1578" w:name="_Toc152042456"/>
      <w:bookmarkStart w:id="1579" w:name="_Toc179632696"/>
      <w:bookmarkStart w:id="1580" w:name="_Toc144974646"/>
      <w:bookmarkStart w:id="1581" w:name="_Toc152045678"/>
      <w:r>
        <w:rPr>
          <w:rFonts w:hint="eastAsia" w:ascii="宋体" w:hAnsi="宋体"/>
          <w:color w:val="auto"/>
          <w:szCs w:val="21"/>
          <w:highlight w:val="none"/>
        </w:rPr>
        <w:t xml:space="preserve">9.3 </w:t>
      </w:r>
      <w:r>
        <w:rPr>
          <w:rFonts w:hint="eastAsia" w:ascii="宋体" w:hAnsi="宋体" w:cs="宋体"/>
          <w:color w:val="auto"/>
          <w:szCs w:val="21"/>
          <w:highlight w:val="none"/>
        </w:rPr>
        <w:t>治安</w:t>
      </w:r>
      <w:r>
        <w:rPr>
          <w:rFonts w:hint="eastAsia" w:ascii="宋体" w:hAnsi="宋体"/>
          <w:color w:val="auto"/>
          <w:szCs w:val="21"/>
          <w:highlight w:val="none"/>
        </w:rPr>
        <w:t>保卫</w:t>
      </w:r>
      <w:bookmarkEnd w:id="1573"/>
      <w:bookmarkEnd w:id="1574"/>
      <w:bookmarkEnd w:id="1575"/>
      <w:bookmarkEnd w:id="1576"/>
      <w:bookmarkEnd w:id="157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9.3.1 除合同另有约定外，发包人应与当地公安部门协商，在现场建立治安管理机构或联防组织，统一管理施工场地的治安保卫事项，履行合同工程的治安保卫职责。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9.3.2 发包人和承包人除应协助现场治安管理机构或联防组织维护施工场地的社会治安外，还应做好包括生活区在内的各自管辖区的治安保卫工作。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keepNext/>
        <w:keepLines/>
        <w:snapToGrid w:val="0"/>
        <w:spacing w:line="600" w:lineRule="exact"/>
        <w:ind w:firstLine="420" w:firstLineChars="200"/>
        <w:outlineLvl w:val="3"/>
        <w:rPr>
          <w:rFonts w:ascii="宋体" w:hAnsi="宋体"/>
          <w:color w:val="auto"/>
          <w:szCs w:val="21"/>
          <w:highlight w:val="none"/>
        </w:rPr>
      </w:pPr>
      <w:bookmarkStart w:id="1582" w:name="_Toc144974645"/>
      <w:bookmarkStart w:id="1583" w:name="_Toc179632695"/>
      <w:bookmarkStart w:id="1584" w:name="_Toc152042455"/>
      <w:bookmarkStart w:id="1585" w:name="_Toc33183615"/>
      <w:bookmarkStart w:id="1586" w:name="_Toc152045677"/>
      <w:r>
        <w:rPr>
          <w:rFonts w:hint="eastAsia" w:ascii="宋体" w:hAnsi="宋体"/>
          <w:color w:val="auto"/>
          <w:szCs w:val="21"/>
          <w:highlight w:val="none"/>
        </w:rPr>
        <w:t xml:space="preserve">9.4 </w:t>
      </w:r>
      <w:r>
        <w:rPr>
          <w:rFonts w:hint="eastAsia" w:ascii="宋体" w:hAnsi="宋体" w:cs="宋体"/>
          <w:color w:val="auto"/>
          <w:szCs w:val="21"/>
          <w:highlight w:val="none"/>
        </w:rPr>
        <w:t>环境保护</w:t>
      </w:r>
      <w:bookmarkEnd w:id="1582"/>
      <w:bookmarkEnd w:id="1583"/>
      <w:bookmarkEnd w:id="1584"/>
      <w:bookmarkEnd w:id="1585"/>
      <w:bookmarkEnd w:id="158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9.4.1 承包人在施工过程中，应遵守有关环境保护的法律，履行合同约定的环境保护义务，并对违反法律和合同约定义务所造成的环境破坏、人身伤害和财产损失负责。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9.4.2 承包人应按合同约定的环保工作内容，编制施工环保措施计划，报送监理人审批。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9.4.4 承包人应按合同约定采取有效措施，对施工开挖的边坡及时进行支护,维护排水设施，并进行水土保护，避免因施工造成的地质灾害。</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9.4.5 承包人应按国家饮用水管理标准定期对饮用水源进行监测，防止施工活动污染饮用水源。</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9.4.6 承包人应按合同约定，加强对噪声、粉尘、废气、废水和废油的控制，努力降低噪声，控制粉尘和废气浓度，做好废水和废油的治理和排放。</w:t>
      </w:r>
    </w:p>
    <w:bookmarkEnd w:id="1578"/>
    <w:bookmarkEnd w:id="1579"/>
    <w:bookmarkEnd w:id="1580"/>
    <w:bookmarkEnd w:id="1581"/>
    <w:p>
      <w:pPr>
        <w:keepNext/>
        <w:keepLines/>
        <w:snapToGrid w:val="0"/>
        <w:spacing w:line="600" w:lineRule="exact"/>
        <w:ind w:firstLine="420" w:firstLineChars="200"/>
        <w:outlineLvl w:val="3"/>
        <w:rPr>
          <w:rFonts w:ascii="宋体" w:hAnsi="宋体" w:cs="宋体"/>
          <w:color w:val="auto"/>
          <w:szCs w:val="21"/>
          <w:highlight w:val="none"/>
        </w:rPr>
      </w:pPr>
      <w:bookmarkStart w:id="1587" w:name="_Toc33183616"/>
      <w:r>
        <w:rPr>
          <w:rFonts w:hint="eastAsia" w:ascii="宋体" w:hAnsi="宋体" w:cs="宋体"/>
          <w:color w:val="auto"/>
          <w:szCs w:val="21"/>
          <w:highlight w:val="none"/>
        </w:rPr>
        <w:t>9.5事故处理</w:t>
      </w:r>
      <w:bookmarkEnd w:id="158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9.5.1发包人负责组织制定本建设项目的质量与安全事故应急预案，建立质量与安全事故应急处置指挥部。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9.5.2承包人应对易发生质量和安全事故的部位、环节的进行监控，配备救援器材、设备并定期组织演练。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9.5.3工程开工前，承包人应根据本工程特点制定施工现场施工质量与安全事故应急预案，并报发包人备案。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9.5.4施工过程中发生事故时，发包人、承包人应立即启动应急预案。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9.5.5事故调查处理由发包人按相关规定履行手续，承包人应配合。</w:t>
      </w:r>
    </w:p>
    <w:p>
      <w:pPr>
        <w:keepNext/>
        <w:keepLines/>
        <w:snapToGrid w:val="0"/>
        <w:spacing w:line="600" w:lineRule="exact"/>
        <w:ind w:firstLine="420" w:firstLineChars="200"/>
        <w:outlineLvl w:val="3"/>
        <w:rPr>
          <w:rFonts w:ascii="宋体" w:hAnsi="宋体" w:cs="宋体"/>
          <w:color w:val="auto"/>
          <w:szCs w:val="21"/>
          <w:highlight w:val="none"/>
        </w:rPr>
      </w:pPr>
      <w:bookmarkStart w:id="1588" w:name="_Toc33183617"/>
      <w:r>
        <w:rPr>
          <w:rFonts w:hint="eastAsia" w:ascii="宋体" w:hAnsi="宋体" w:cs="宋体"/>
          <w:color w:val="auto"/>
          <w:szCs w:val="21"/>
          <w:highlight w:val="none"/>
        </w:rPr>
        <w:t>9.6 水土保持</w:t>
      </w:r>
      <w:bookmarkEnd w:id="1571"/>
      <w:bookmarkEnd w:id="1588"/>
    </w:p>
    <w:p>
      <w:pPr>
        <w:spacing w:line="360" w:lineRule="auto"/>
        <w:ind w:firstLine="420" w:firstLineChars="200"/>
        <w:rPr>
          <w:rFonts w:ascii="宋体" w:hAnsi="宋体" w:cs="宋体"/>
          <w:color w:val="auto"/>
          <w:szCs w:val="21"/>
          <w:highlight w:val="none"/>
        </w:rPr>
      </w:pPr>
      <w:bookmarkStart w:id="1589" w:name="_Toc221950837"/>
      <w:r>
        <w:rPr>
          <w:rFonts w:hint="eastAsia" w:ascii="宋体" w:hAnsi="宋体" w:cs="宋体"/>
          <w:color w:val="auto"/>
          <w:szCs w:val="21"/>
          <w:highlight w:val="none"/>
        </w:rPr>
        <w:t>9.6.1 发包人应及时向承包人提供水土保持方案。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9.6.2承包人在施工过程中，应遵守有关水土保持的法律，履行合同约定的水土保持义务，并对其违反法律和合同约定义务所造成的水土流失灾害、人身伤害和财产损失负责。</w:t>
      </w:r>
      <w:bookmarkEnd w:id="1589"/>
    </w:p>
    <w:p>
      <w:pPr>
        <w:spacing w:line="360" w:lineRule="auto"/>
        <w:ind w:firstLine="420" w:firstLineChars="200"/>
        <w:rPr>
          <w:rFonts w:ascii="宋体" w:hAnsi="宋体" w:cs="宋体"/>
          <w:color w:val="auto"/>
          <w:szCs w:val="21"/>
          <w:highlight w:val="none"/>
        </w:rPr>
      </w:pPr>
      <w:bookmarkStart w:id="1590" w:name="_Toc221950839"/>
      <w:r>
        <w:rPr>
          <w:rFonts w:hint="eastAsia" w:ascii="宋体" w:hAnsi="宋体" w:cs="宋体"/>
          <w:color w:val="auto"/>
          <w:szCs w:val="21"/>
          <w:highlight w:val="none"/>
        </w:rPr>
        <w:t>9.6.3 承包人的水土保持措施计划，应满足技术标准和要求（合同技术条款）约定的要求</w:t>
      </w:r>
      <w:bookmarkEnd w:id="1590"/>
      <w:r>
        <w:rPr>
          <w:rFonts w:hint="eastAsia" w:ascii="宋体" w:hAnsi="宋体" w:cs="宋体"/>
          <w:color w:val="auto"/>
          <w:szCs w:val="21"/>
          <w:highlight w:val="none"/>
        </w:rPr>
        <w:t>。</w:t>
      </w:r>
    </w:p>
    <w:p>
      <w:pPr>
        <w:keepNext/>
        <w:keepLines/>
        <w:snapToGrid w:val="0"/>
        <w:spacing w:line="600" w:lineRule="exact"/>
        <w:ind w:firstLine="421" w:firstLineChars="200"/>
        <w:outlineLvl w:val="3"/>
        <w:rPr>
          <w:rFonts w:ascii="宋体" w:hAnsi="宋体" w:cs="宋体"/>
          <w:b/>
          <w:color w:val="auto"/>
          <w:szCs w:val="21"/>
          <w:highlight w:val="none"/>
        </w:rPr>
      </w:pPr>
      <w:r>
        <w:rPr>
          <w:rFonts w:hint="eastAsia" w:ascii="宋体" w:hAnsi="宋体" w:cs="宋体"/>
          <w:b/>
          <w:color w:val="auto"/>
          <w:szCs w:val="21"/>
          <w:highlight w:val="none"/>
        </w:rPr>
        <w:t>9.7</w:t>
      </w:r>
      <w:r>
        <w:rPr>
          <w:rFonts w:hint="eastAsia" w:ascii="宋体" w:hAnsi="宋体" w:cs="宋体"/>
          <w:color w:val="auto"/>
          <w:szCs w:val="21"/>
          <w:highlight w:val="none"/>
        </w:rPr>
        <w:t>文明</w:t>
      </w:r>
      <w:r>
        <w:rPr>
          <w:rFonts w:hint="eastAsia" w:ascii="宋体" w:hAnsi="宋体" w:cs="宋体"/>
          <w:b/>
          <w:color w:val="auto"/>
          <w:szCs w:val="21"/>
          <w:highlight w:val="none"/>
        </w:rPr>
        <w:t>工地</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9.7.1发包人应按专用合同条款的约定，负责建立创建文明建设工地的组织机构，制定创建文明建设工地的规划和办法。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9.7.2承包人应按创建文明建设工地的规划和办法，履行职责，承担相应责任。所需费用应含在已标价工程量清单中。</w:t>
      </w:r>
    </w:p>
    <w:p>
      <w:pPr>
        <w:keepNext/>
        <w:keepLines/>
        <w:snapToGrid w:val="0"/>
        <w:spacing w:line="600" w:lineRule="exact"/>
        <w:ind w:firstLine="421" w:firstLineChars="200"/>
        <w:outlineLvl w:val="3"/>
        <w:rPr>
          <w:rFonts w:ascii="宋体" w:hAnsi="宋体" w:cs="宋体"/>
          <w:b/>
          <w:color w:val="auto"/>
          <w:szCs w:val="21"/>
          <w:highlight w:val="none"/>
        </w:rPr>
      </w:pPr>
      <w:bookmarkStart w:id="1591" w:name="_Toc33183618"/>
      <w:r>
        <w:rPr>
          <w:rFonts w:hint="eastAsia" w:ascii="宋体" w:hAnsi="宋体" w:cs="宋体"/>
          <w:b/>
          <w:color w:val="auto"/>
          <w:szCs w:val="21"/>
          <w:highlight w:val="none"/>
        </w:rPr>
        <w:t>9.8防汛度汛</w:t>
      </w:r>
      <w:bookmarkEnd w:id="159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9.8.1发包人负责组织工程参建单位编制本工程的度汛方案和措施。</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9.8.2承包人应根据发包人编制的本工程度汛方案和措施，制定相应的度汛方案，报发包人批准后实施。</w:t>
      </w:r>
    </w:p>
    <w:p>
      <w:pPr>
        <w:pStyle w:val="5"/>
        <w:spacing w:line="360" w:lineRule="auto"/>
        <w:rPr>
          <w:rFonts w:ascii="宋体" w:hAnsi="宋体" w:cs="宋体"/>
          <w:color w:val="auto"/>
          <w:sz w:val="21"/>
          <w:szCs w:val="21"/>
          <w:highlight w:val="none"/>
        </w:rPr>
      </w:pPr>
      <w:bookmarkStart w:id="1592" w:name="_Toc222029511"/>
      <w:bookmarkStart w:id="1593" w:name="_Toc3582"/>
      <w:bookmarkStart w:id="1594" w:name="_Toc33183619"/>
      <w:bookmarkStart w:id="1595" w:name="_Toc59810388"/>
      <w:bookmarkStart w:id="1596" w:name="_Toc23177"/>
      <w:bookmarkStart w:id="1597" w:name="_Toc222031013"/>
      <w:bookmarkStart w:id="1598" w:name="_Toc21094"/>
      <w:bookmarkStart w:id="1599" w:name="_Toc25080"/>
      <w:bookmarkStart w:id="1600" w:name="_Toc229305371"/>
      <w:bookmarkStart w:id="1601" w:name="_Toc19392"/>
      <w:bookmarkStart w:id="1602" w:name="_Toc222033862"/>
      <w:bookmarkStart w:id="1603" w:name="_Toc221950840"/>
      <w:bookmarkStart w:id="1604" w:name="_Toc23415"/>
      <w:bookmarkStart w:id="1605" w:name="_Toc22182"/>
      <w:bookmarkStart w:id="1606" w:name="_Toc222032680"/>
      <w:bookmarkStart w:id="1607" w:name="_Toc229408506"/>
      <w:r>
        <w:rPr>
          <w:rFonts w:hint="eastAsia" w:ascii="宋体" w:hAnsi="宋体" w:cs="宋体"/>
          <w:color w:val="auto"/>
          <w:sz w:val="21"/>
          <w:szCs w:val="21"/>
          <w:highlight w:val="none"/>
        </w:rPr>
        <w:t>10  进度计划</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pPr>
        <w:keepNext/>
        <w:keepLines/>
        <w:snapToGrid w:val="0"/>
        <w:spacing w:line="600" w:lineRule="exact"/>
        <w:ind w:firstLine="420" w:firstLineChars="200"/>
        <w:outlineLvl w:val="3"/>
        <w:rPr>
          <w:rFonts w:ascii="宋体" w:hAnsi="宋体" w:cs="宋体"/>
          <w:color w:val="auto"/>
          <w:szCs w:val="21"/>
          <w:highlight w:val="none"/>
        </w:rPr>
      </w:pPr>
      <w:bookmarkStart w:id="1608" w:name="_Toc33183620"/>
      <w:bookmarkStart w:id="1609" w:name="_Toc221950843"/>
      <w:r>
        <w:rPr>
          <w:rFonts w:hint="eastAsia" w:ascii="宋体" w:hAnsi="宋体" w:cs="宋体"/>
          <w:color w:val="auto"/>
          <w:szCs w:val="21"/>
          <w:highlight w:val="none"/>
        </w:rPr>
        <w:t>10.1合同进度计划</w:t>
      </w:r>
      <w:bookmarkEnd w:id="1608"/>
    </w:p>
    <w:bookmarkEnd w:id="1609"/>
    <w:p>
      <w:pPr>
        <w:spacing w:line="360" w:lineRule="auto"/>
        <w:ind w:firstLine="420" w:firstLineChars="200"/>
        <w:rPr>
          <w:rFonts w:ascii="宋体" w:hAnsi="宋体" w:cs="宋体"/>
          <w:color w:val="auto"/>
          <w:szCs w:val="21"/>
          <w:highlight w:val="none"/>
        </w:rPr>
      </w:pPr>
      <w:bookmarkStart w:id="1610" w:name="_Toc221950845"/>
      <w:r>
        <w:rPr>
          <w:rFonts w:hint="eastAsia" w:ascii="宋体" w:hAnsi="宋体" w:cs="宋体"/>
          <w:color w:val="auto"/>
          <w:szCs w:val="21"/>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合同进度计划，是控制合同工程进度的依据。承包人还应根据合同进度计划，编制更为详细的分阶段或单位工程或分部工程进度计划，报监理人审批。</w:t>
      </w:r>
    </w:p>
    <w:p>
      <w:pPr>
        <w:keepNext/>
        <w:keepLines/>
        <w:snapToGrid w:val="0"/>
        <w:spacing w:line="600" w:lineRule="exact"/>
        <w:ind w:firstLine="420" w:firstLineChars="200"/>
        <w:outlineLvl w:val="3"/>
        <w:rPr>
          <w:rFonts w:ascii="宋体" w:hAnsi="宋体" w:cs="宋体"/>
          <w:color w:val="auto"/>
          <w:szCs w:val="21"/>
          <w:highlight w:val="none"/>
        </w:rPr>
      </w:pPr>
      <w:bookmarkStart w:id="1611" w:name="_Toc33183621"/>
      <w:r>
        <w:rPr>
          <w:rFonts w:hint="eastAsia" w:ascii="宋体" w:hAnsi="宋体" w:cs="宋体"/>
          <w:color w:val="auto"/>
          <w:szCs w:val="21"/>
          <w:highlight w:val="none"/>
        </w:rPr>
        <w:t>10.2合同进度计划的修订</w:t>
      </w:r>
      <w:bookmarkEnd w:id="161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不论何种原因造成施工进度计划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bookmarkEnd w:id="1610"/>
    </w:p>
    <w:p>
      <w:pPr>
        <w:keepNext/>
        <w:keepLines/>
        <w:snapToGrid w:val="0"/>
        <w:spacing w:line="600" w:lineRule="exact"/>
        <w:ind w:firstLine="420" w:firstLineChars="200"/>
        <w:outlineLvl w:val="3"/>
        <w:rPr>
          <w:rFonts w:ascii="宋体" w:hAnsi="宋体" w:cs="宋体"/>
          <w:color w:val="auto"/>
          <w:szCs w:val="21"/>
          <w:highlight w:val="none"/>
        </w:rPr>
      </w:pPr>
      <w:bookmarkStart w:id="1612" w:name="_Toc33183622"/>
      <w:bookmarkStart w:id="1613" w:name="_Toc221950846"/>
      <w:r>
        <w:rPr>
          <w:rFonts w:hint="eastAsia" w:ascii="宋体" w:hAnsi="宋体" w:cs="宋体"/>
          <w:color w:val="auto"/>
          <w:szCs w:val="21"/>
          <w:highlight w:val="none"/>
        </w:rPr>
        <w:t>10.3  单位工程进度计划</w:t>
      </w:r>
      <w:bookmarkEnd w:id="1612"/>
      <w:bookmarkEnd w:id="1613"/>
    </w:p>
    <w:p>
      <w:pPr>
        <w:spacing w:line="360" w:lineRule="auto"/>
        <w:ind w:right="248" w:firstLine="480"/>
        <w:rPr>
          <w:rFonts w:ascii="宋体" w:hAnsi="宋体" w:cs="宋体"/>
          <w:color w:val="auto"/>
          <w:szCs w:val="21"/>
          <w:highlight w:val="none"/>
        </w:rPr>
      </w:pPr>
      <w:bookmarkStart w:id="1614" w:name="_Toc221950847"/>
      <w:r>
        <w:rPr>
          <w:rFonts w:hint="eastAsia" w:ascii="宋体" w:hAnsi="宋体" w:cs="宋体"/>
          <w:color w:val="auto"/>
          <w:szCs w:val="21"/>
          <w:highlight w:val="none"/>
        </w:rPr>
        <w:t>监理人认为有必要时，承包人应按监理人指示的内容和期限，并根据合同进度计划的进度控制要求，编制单位工程进度计划，提交监理人审批。</w:t>
      </w:r>
      <w:bookmarkEnd w:id="1614"/>
    </w:p>
    <w:p>
      <w:pPr>
        <w:keepNext/>
        <w:keepLines/>
        <w:snapToGrid w:val="0"/>
        <w:spacing w:line="600" w:lineRule="exact"/>
        <w:ind w:firstLine="420" w:firstLineChars="200"/>
        <w:outlineLvl w:val="3"/>
        <w:rPr>
          <w:rFonts w:ascii="宋体" w:hAnsi="宋体" w:cs="宋体"/>
          <w:color w:val="auto"/>
          <w:szCs w:val="21"/>
          <w:highlight w:val="none"/>
        </w:rPr>
      </w:pPr>
      <w:bookmarkStart w:id="1615" w:name="_Toc221950848"/>
      <w:bookmarkStart w:id="1616" w:name="_Toc33183623"/>
      <w:r>
        <w:rPr>
          <w:rFonts w:hint="eastAsia" w:ascii="宋体" w:hAnsi="宋体" w:cs="宋体"/>
          <w:color w:val="auto"/>
          <w:szCs w:val="21"/>
          <w:highlight w:val="none"/>
        </w:rPr>
        <w:t>10.4  提交资金流估算表</w:t>
      </w:r>
      <w:bookmarkEnd w:id="1615"/>
      <w:bookmarkEnd w:id="1616"/>
      <w:r>
        <w:rPr>
          <w:rFonts w:hint="eastAsia" w:ascii="宋体" w:hAnsi="宋体" w:cs="宋体"/>
          <w:color w:val="auto"/>
          <w:szCs w:val="21"/>
          <w:highlight w:val="none"/>
        </w:rPr>
        <w:t xml:space="preserve">  </w:t>
      </w:r>
    </w:p>
    <w:p>
      <w:pPr>
        <w:spacing w:line="360" w:lineRule="auto"/>
        <w:ind w:right="248" w:firstLine="480"/>
        <w:rPr>
          <w:rFonts w:ascii="宋体" w:hAnsi="宋体" w:cs="宋体"/>
          <w:color w:val="auto"/>
          <w:szCs w:val="21"/>
          <w:highlight w:val="none"/>
        </w:rPr>
      </w:pPr>
      <w:bookmarkStart w:id="1617" w:name="_Toc221950849"/>
      <w:r>
        <w:rPr>
          <w:rFonts w:hint="eastAsia" w:ascii="宋体" w:hAnsi="宋体" w:cs="宋体"/>
          <w:color w:val="auto"/>
          <w:szCs w:val="21"/>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617"/>
    </w:p>
    <w:p>
      <w:pPr>
        <w:spacing w:line="360" w:lineRule="auto"/>
        <w:ind w:right="248"/>
        <w:rPr>
          <w:rFonts w:ascii="宋体" w:hAnsi="宋体" w:cs="宋体"/>
          <w:color w:val="auto"/>
          <w:szCs w:val="21"/>
          <w:highlight w:val="none"/>
        </w:rPr>
      </w:pPr>
      <w:r>
        <w:rPr>
          <w:rFonts w:hint="eastAsia" w:ascii="宋体" w:hAnsi="宋体" w:cs="宋体"/>
          <w:b/>
          <w:color w:val="auto"/>
          <w:szCs w:val="21"/>
          <w:highlight w:val="none"/>
        </w:rPr>
        <w:t xml:space="preserve">                       </w:t>
      </w:r>
      <w:bookmarkStart w:id="1618" w:name="_Toc221950850"/>
      <w:r>
        <w:rPr>
          <w:rFonts w:hint="eastAsia" w:ascii="宋体" w:hAnsi="宋体" w:cs="宋体"/>
          <w:b/>
          <w:color w:val="auto"/>
          <w:szCs w:val="21"/>
          <w:highlight w:val="none"/>
        </w:rPr>
        <w:t>资金流估算表</w:t>
      </w:r>
      <w:r>
        <w:rPr>
          <w:rFonts w:hint="eastAsia" w:ascii="宋体" w:hAnsi="宋体" w:cs="宋体"/>
          <w:color w:val="auto"/>
          <w:szCs w:val="21"/>
          <w:highlight w:val="none"/>
        </w:rPr>
        <w:t xml:space="preserve">(参考格式)          </w:t>
      </w:r>
    </w:p>
    <w:p>
      <w:pPr>
        <w:spacing w:line="360" w:lineRule="auto"/>
        <w:ind w:right="248"/>
        <w:rPr>
          <w:rFonts w:ascii="宋体" w:hAnsi="宋体" w:cs="宋体"/>
          <w:color w:val="auto"/>
          <w:szCs w:val="21"/>
          <w:highlight w:val="none"/>
        </w:rPr>
      </w:pPr>
      <w:r>
        <w:rPr>
          <w:rFonts w:hint="eastAsia" w:ascii="宋体" w:hAnsi="宋体" w:cs="宋体"/>
          <w:color w:val="auto"/>
          <w:szCs w:val="21"/>
          <w:highlight w:val="none"/>
        </w:rPr>
        <w:t>金额单位</w:t>
      </w:r>
      <w:bookmarkEnd w:id="1618"/>
      <w:r>
        <w:rPr>
          <w:rFonts w:hint="eastAsia" w:ascii="宋体" w:hAnsi="宋体" w:cs="宋体"/>
          <w:color w:val="auto"/>
          <w:szCs w:val="21"/>
          <w:highlight w:val="none"/>
          <w:u w:val="single"/>
        </w:rPr>
        <w:t xml:space="preserve">       </w:t>
      </w:r>
    </w:p>
    <w:tbl>
      <w:tblPr>
        <w:tblStyle w:val="45"/>
        <w:tblW w:w="903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03"/>
        <w:gridCol w:w="992"/>
        <w:gridCol w:w="1276"/>
        <w:gridCol w:w="992"/>
        <w:gridCol w:w="993"/>
        <w:gridCol w:w="992"/>
        <w:gridCol w:w="766"/>
        <w:gridCol w:w="1050"/>
        <w:gridCol w:w="11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4" w:type="dxa"/>
            <w:vAlign w:val="center"/>
          </w:tcPr>
          <w:p>
            <w:pPr>
              <w:spacing w:line="360" w:lineRule="auto"/>
              <w:ind w:right="248"/>
              <w:jc w:val="center"/>
              <w:rPr>
                <w:rFonts w:ascii="宋体" w:hAnsi="宋体" w:cs="宋体"/>
                <w:color w:val="auto"/>
                <w:szCs w:val="21"/>
                <w:highlight w:val="none"/>
              </w:rPr>
            </w:pPr>
            <w:bookmarkStart w:id="1619" w:name="_Toc221950851"/>
            <w:r>
              <w:rPr>
                <w:rFonts w:hint="eastAsia" w:ascii="宋体" w:hAnsi="宋体" w:cs="宋体"/>
                <w:color w:val="auto"/>
                <w:szCs w:val="21"/>
                <w:highlight w:val="none"/>
              </w:rPr>
              <w:t>年</w:t>
            </w:r>
            <w:bookmarkEnd w:id="1619"/>
          </w:p>
        </w:tc>
        <w:tc>
          <w:tcPr>
            <w:tcW w:w="403" w:type="dxa"/>
            <w:vAlign w:val="center"/>
          </w:tcPr>
          <w:p>
            <w:pPr>
              <w:spacing w:line="360" w:lineRule="auto"/>
              <w:ind w:right="248"/>
              <w:jc w:val="center"/>
              <w:rPr>
                <w:rFonts w:ascii="宋体" w:hAnsi="宋体" w:cs="宋体"/>
                <w:color w:val="auto"/>
                <w:szCs w:val="21"/>
                <w:highlight w:val="none"/>
              </w:rPr>
            </w:pPr>
            <w:bookmarkStart w:id="1620" w:name="_Toc221950852"/>
            <w:r>
              <w:rPr>
                <w:rFonts w:hint="eastAsia" w:ascii="宋体" w:hAnsi="宋体" w:cs="宋体"/>
                <w:color w:val="auto"/>
                <w:szCs w:val="21"/>
                <w:highlight w:val="none"/>
              </w:rPr>
              <w:t>月</w:t>
            </w:r>
            <w:bookmarkEnd w:id="1620"/>
          </w:p>
        </w:tc>
        <w:tc>
          <w:tcPr>
            <w:tcW w:w="992" w:type="dxa"/>
            <w:vAlign w:val="center"/>
          </w:tcPr>
          <w:p>
            <w:pPr>
              <w:spacing w:line="360" w:lineRule="auto"/>
              <w:ind w:right="7"/>
              <w:jc w:val="center"/>
              <w:rPr>
                <w:rFonts w:ascii="宋体" w:hAnsi="宋体" w:cs="宋体"/>
                <w:color w:val="auto"/>
                <w:szCs w:val="21"/>
                <w:highlight w:val="none"/>
              </w:rPr>
            </w:pPr>
            <w:bookmarkStart w:id="1621" w:name="_Toc221950853"/>
            <w:r>
              <w:rPr>
                <w:rFonts w:hint="eastAsia" w:ascii="宋体" w:hAnsi="宋体" w:cs="宋体"/>
                <w:color w:val="auto"/>
                <w:szCs w:val="21"/>
                <w:highlight w:val="none"/>
              </w:rPr>
              <w:t>工程</w:t>
            </w:r>
            <w:bookmarkEnd w:id="1621"/>
            <w:bookmarkStart w:id="1622" w:name="_Toc221950854"/>
            <w:r>
              <w:rPr>
                <w:rFonts w:hint="eastAsia" w:ascii="宋体" w:hAnsi="宋体" w:cs="宋体"/>
                <w:color w:val="auto"/>
                <w:szCs w:val="21"/>
                <w:highlight w:val="none"/>
              </w:rPr>
              <w:t>预付款</w:t>
            </w:r>
            <w:bookmarkEnd w:id="1622"/>
          </w:p>
        </w:tc>
        <w:tc>
          <w:tcPr>
            <w:tcW w:w="1276" w:type="dxa"/>
            <w:vAlign w:val="center"/>
          </w:tcPr>
          <w:p>
            <w:pPr>
              <w:spacing w:line="360" w:lineRule="auto"/>
              <w:jc w:val="center"/>
              <w:rPr>
                <w:rFonts w:ascii="宋体" w:hAnsi="宋体" w:cs="宋体"/>
                <w:color w:val="auto"/>
                <w:szCs w:val="21"/>
                <w:highlight w:val="none"/>
              </w:rPr>
            </w:pPr>
            <w:bookmarkStart w:id="1623" w:name="_Toc221950855"/>
            <w:r>
              <w:rPr>
                <w:rFonts w:hint="eastAsia" w:ascii="宋体" w:hAnsi="宋体" w:cs="宋体"/>
                <w:color w:val="auto"/>
                <w:szCs w:val="21"/>
                <w:highlight w:val="none"/>
              </w:rPr>
              <w:t>完成工作量付款</w:t>
            </w:r>
            <w:bookmarkEnd w:id="1623"/>
          </w:p>
        </w:tc>
        <w:tc>
          <w:tcPr>
            <w:tcW w:w="992" w:type="dxa"/>
            <w:vAlign w:val="center"/>
          </w:tcPr>
          <w:p>
            <w:pPr>
              <w:spacing w:line="360" w:lineRule="auto"/>
              <w:jc w:val="center"/>
              <w:rPr>
                <w:rFonts w:ascii="宋体" w:hAnsi="宋体" w:cs="宋体"/>
                <w:color w:val="auto"/>
                <w:szCs w:val="21"/>
                <w:highlight w:val="none"/>
              </w:rPr>
            </w:pPr>
            <w:bookmarkStart w:id="1624" w:name="_Toc221950856"/>
            <w:r>
              <w:rPr>
                <w:rFonts w:hint="eastAsia" w:ascii="宋体" w:hAnsi="宋体" w:cs="宋体"/>
                <w:color w:val="auto"/>
                <w:szCs w:val="21"/>
                <w:highlight w:val="none"/>
              </w:rPr>
              <w:t>保留金</w:t>
            </w:r>
            <w:bookmarkEnd w:id="1624"/>
            <w:bookmarkStart w:id="1625" w:name="_Toc221950857"/>
            <w:r>
              <w:rPr>
                <w:rFonts w:hint="eastAsia" w:ascii="宋体" w:hAnsi="宋体" w:cs="宋体"/>
                <w:color w:val="auto"/>
                <w:szCs w:val="21"/>
                <w:highlight w:val="none"/>
              </w:rPr>
              <w:t>扣留</w:t>
            </w:r>
            <w:bookmarkEnd w:id="1625"/>
          </w:p>
        </w:tc>
        <w:tc>
          <w:tcPr>
            <w:tcW w:w="993" w:type="dxa"/>
            <w:vAlign w:val="center"/>
          </w:tcPr>
          <w:p>
            <w:pPr>
              <w:spacing w:line="360" w:lineRule="auto"/>
              <w:ind w:right="-21"/>
              <w:jc w:val="center"/>
              <w:rPr>
                <w:rFonts w:ascii="宋体" w:hAnsi="宋体" w:cs="宋体"/>
                <w:color w:val="auto"/>
                <w:szCs w:val="21"/>
                <w:highlight w:val="none"/>
              </w:rPr>
            </w:pPr>
            <w:bookmarkStart w:id="1626" w:name="_Toc221950858"/>
            <w:r>
              <w:rPr>
                <w:rFonts w:hint="eastAsia" w:ascii="宋体" w:hAnsi="宋体" w:cs="宋体"/>
                <w:color w:val="auto"/>
                <w:szCs w:val="21"/>
                <w:highlight w:val="none"/>
              </w:rPr>
              <w:t>材料款</w:t>
            </w:r>
            <w:bookmarkEnd w:id="1626"/>
            <w:bookmarkStart w:id="1627" w:name="_Toc221950859"/>
            <w:r>
              <w:rPr>
                <w:rFonts w:hint="eastAsia" w:ascii="宋体" w:hAnsi="宋体" w:cs="宋体"/>
                <w:color w:val="auto"/>
                <w:szCs w:val="21"/>
                <w:highlight w:val="none"/>
              </w:rPr>
              <w:t>扣除</w:t>
            </w:r>
            <w:bookmarkEnd w:id="1627"/>
          </w:p>
        </w:tc>
        <w:tc>
          <w:tcPr>
            <w:tcW w:w="992" w:type="dxa"/>
            <w:vAlign w:val="center"/>
          </w:tcPr>
          <w:p>
            <w:pPr>
              <w:spacing w:line="360" w:lineRule="auto"/>
              <w:ind w:right="-21"/>
              <w:jc w:val="center"/>
              <w:rPr>
                <w:rFonts w:ascii="宋体" w:hAnsi="宋体" w:cs="宋体"/>
                <w:color w:val="auto"/>
                <w:szCs w:val="21"/>
                <w:highlight w:val="none"/>
              </w:rPr>
            </w:pPr>
            <w:bookmarkStart w:id="1628" w:name="_Toc221950860"/>
            <w:r>
              <w:rPr>
                <w:rFonts w:hint="eastAsia" w:ascii="宋体" w:hAnsi="宋体" w:cs="宋体"/>
                <w:color w:val="auto"/>
                <w:szCs w:val="21"/>
                <w:highlight w:val="none"/>
              </w:rPr>
              <w:t>预付款</w:t>
            </w:r>
            <w:bookmarkEnd w:id="1628"/>
            <w:bookmarkStart w:id="1629" w:name="_Toc221950861"/>
            <w:r>
              <w:rPr>
                <w:rFonts w:hint="eastAsia" w:ascii="宋体" w:hAnsi="宋体" w:cs="宋体"/>
                <w:color w:val="auto"/>
                <w:szCs w:val="21"/>
                <w:highlight w:val="none"/>
              </w:rPr>
              <w:t>扣还</w:t>
            </w:r>
            <w:bookmarkEnd w:id="1629"/>
          </w:p>
        </w:tc>
        <w:tc>
          <w:tcPr>
            <w:tcW w:w="766" w:type="dxa"/>
            <w:vAlign w:val="center"/>
          </w:tcPr>
          <w:p>
            <w:pPr>
              <w:spacing w:line="360" w:lineRule="auto"/>
              <w:jc w:val="center"/>
              <w:rPr>
                <w:rFonts w:ascii="宋体" w:hAnsi="宋体" w:cs="宋体"/>
                <w:color w:val="auto"/>
                <w:szCs w:val="21"/>
                <w:highlight w:val="none"/>
              </w:rPr>
            </w:pPr>
            <w:bookmarkStart w:id="1630" w:name="_Toc221950862"/>
            <w:r>
              <w:rPr>
                <w:rFonts w:hint="eastAsia" w:ascii="宋体" w:hAnsi="宋体" w:cs="宋体"/>
                <w:color w:val="auto"/>
                <w:szCs w:val="21"/>
                <w:highlight w:val="none"/>
              </w:rPr>
              <w:t>其他</w:t>
            </w:r>
            <w:bookmarkEnd w:id="1630"/>
          </w:p>
        </w:tc>
        <w:tc>
          <w:tcPr>
            <w:tcW w:w="1050" w:type="dxa"/>
            <w:vAlign w:val="center"/>
          </w:tcPr>
          <w:p>
            <w:pPr>
              <w:spacing w:line="360" w:lineRule="auto"/>
              <w:jc w:val="center"/>
              <w:rPr>
                <w:rFonts w:ascii="宋体" w:hAnsi="宋体" w:cs="宋体"/>
                <w:color w:val="auto"/>
                <w:szCs w:val="21"/>
                <w:highlight w:val="none"/>
              </w:rPr>
            </w:pPr>
            <w:bookmarkStart w:id="1631" w:name="_Toc221950863"/>
            <w:r>
              <w:rPr>
                <w:rFonts w:hint="eastAsia" w:ascii="宋体" w:hAnsi="宋体" w:cs="宋体"/>
                <w:color w:val="auto"/>
                <w:szCs w:val="21"/>
                <w:highlight w:val="none"/>
              </w:rPr>
              <w:t>应收款</w:t>
            </w:r>
            <w:bookmarkEnd w:id="1631"/>
          </w:p>
        </w:tc>
        <w:tc>
          <w:tcPr>
            <w:tcW w:w="1155" w:type="dxa"/>
            <w:vAlign w:val="center"/>
          </w:tcPr>
          <w:p>
            <w:pPr>
              <w:spacing w:line="360" w:lineRule="auto"/>
              <w:jc w:val="center"/>
              <w:rPr>
                <w:rFonts w:ascii="宋体" w:hAnsi="宋体" w:cs="宋体"/>
                <w:color w:val="auto"/>
                <w:szCs w:val="21"/>
                <w:highlight w:val="none"/>
              </w:rPr>
            </w:pPr>
            <w:bookmarkStart w:id="1632" w:name="_Toc221950864"/>
            <w:r>
              <w:rPr>
                <w:rFonts w:hint="eastAsia" w:ascii="宋体" w:hAnsi="宋体" w:cs="宋体"/>
                <w:color w:val="auto"/>
                <w:szCs w:val="21"/>
                <w:highlight w:val="none"/>
              </w:rPr>
              <w:t>累计</w:t>
            </w:r>
            <w:bookmarkEnd w:id="1632"/>
            <w:bookmarkStart w:id="1633" w:name="_Toc221950865"/>
            <w:r>
              <w:rPr>
                <w:rFonts w:hint="eastAsia" w:ascii="宋体" w:hAnsi="宋体" w:cs="宋体"/>
                <w:color w:val="auto"/>
                <w:szCs w:val="21"/>
                <w:highlight w:val="none"/>
              </w:rPr>
              <w:t>应收款</w:t>
            </w:r>
            <w:bookmarkEnd w:id="1633"/>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4" w:type="dxa"/>
            <w:vAlign w:val="center"/>
          </w:tcPr>
          <w:p>
            <w:pPr>
              <w:spacing w:line="360" w:lineRule="auto"/>
              <w:ind w:right="248"/>
              <w:jc w:val="center"/>
              <w:rPr>
                <w:rFonts w:ascii="宋体" w:hAnsi="宋体" w:cs="宋体"/>
                <w:color w:val="auto"/>
                <w:szCs w:val="21"/>
                <w:highlight w:val="none"/>
              </w:rPr>
            </w:pPr>
          </w:p>
        </w:tc>
        <w:tc>
          <w:tcPr>
            <w:tcW w:w="403"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276"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993"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766" w:type="dxa"/>
          </w:tcPr>
          <w:p>
            <w:pPr>
              <w:spacing w:line="360" w:lineRule="auto"/>
              <w:ind w:right="248"/>
              <w:jc w:val="center"/>
              <w:rPr>
                <w:rFonts w:ascii="宋体" w:hAnsi="宋体" w:cs="宋体"/>
                <w:color w:val="auto"/>
                <w:szCs w:val="21"/>
                <w:highlight w:val="none"/>
              </w:rPr>
            </w:pPr>
          </w:p>
        </w:tc>
        <w:tc>
          <w:tcPr>
            <w:tcW w:w="1050" w:type="dxa"/>
          </w:tcPr>
          <w:p>
            <w:pPr>
              <w:spacing w:line="360" w:lineRule="auto"/>
              <w:ind w:right="248"/>
              <w:jc w:val="center"/>
              <w:rPr>
                <w:rFonts w:ascii="宋体" w:hAnsi="宋体" w:cs="宋体"/>
                <w:color w:val="auto"/>
                <w:szCs w:val="21"/>
                <w:highlight w:val="none"/>
              </w:rPr>
            </w:pPr>
          </w:p>
        </w:tc>
        <w:tc>
          <w:tcPr>
            <w:tcW w:w="1155"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4" w:type="dxa"/>
            <w:vAlign w:val="center"/>
          </w:tcPr>
          <w:p>
            <w:pPr>
              <w:spacing w:line="360" w:lineRule="auto"/>
              <w:ind w:right="248"/>
              <w:jc w:val="center"/>
              <w:rPr>
                <w:rFonts w:ascii="宋体" w:hAnsi="宋体" w:cs="宋体"/>
                <w:color w:val="auto"/>
                <w:szCs w:val="21"/>
                <w:highlight w:val="none"/>
              </w:rPr>
            </w:pPr>
          </w:p>
        </w:tc>
        <w:tc>
          <w:tcPr>
            <w:tcW w:w="403"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276"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993"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766" w:type="dxa"/>
          </w:tcPr>
          <w:p>
            <w:pPr>
              <w:spacing w:line="360" w:lineRule="auto"/>
              <w:ind w:right="248"/>
              <w:jc w:val="center"/>
              <w:rPr>
                <w:rFonts w:ascii="宋体" w:hAnsi="宋体" w:cs="宋体"/>
                <w:color w:val="auto"/>
                <w:szCs w:val="21"/>
                <w:highlight w:val="none"/>
              </w:rPr>
            </w:pPr>
          </w:p>
        </w:tc>
        <w:tc>
          <w:tcPr>
            <w:tcW w:w="1050" w:type="dxa"/>
          </w:tcPr>
          <w:p>
            <w:pPr>
              <w:spacing w:line="360" w:lineRule="auto"/>
              <w:ind w:right="248"/>
              <w:jc w:val="center"/>
              <w:rPr>
                <w:rFonts w:ascii="宋体" w:hAnsi="宋体" w:cs="宋体"/>
                <w:color w:val="auto"/>
                <w:szCs w:val="21"/>
                <w:highlight w:val="none"/>
              </w:rPr>
            </w:pPr>
          </w:p>
        </w:tc>
        <w:tc>
          <w:tcPr>
            <w:tcW w:w="1155"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414" w:type="dxa"/>
            <w:vAlign w:val="center"/>
          </w:tcPr>
          <w:p>
            <w:pPr>
              <w:spacing w:line="360" w:lineRule="auto"/>
              <w:ind w:right="248"/>
              <w:jc w:val="center"/>
              <w:rPr>
                <w:rFonts w:ascii="宋体" w:hAnsi="宋体" w:cs="宋体"/>
                <w:color w:val="auto"/>
                <w:szCs w:val="21"/>
                <w:highlight w:val="none"/>
              </w:rPr>
            </w:pPr>
          </w:p>
        </w:tc>
        <w:tc>
          <w:tcPr>
            <w:tcW w:w="403"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276"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993"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766" w:type="dxa"/>
          </w:tcPr>
          <w:p>
            <w:pPr>
              <w:spacing w:line="360" w:lineRule="auto"/>
              <w:ind w:right="248"/>
              <w:jc w:val="center"/>
              <w:rPr>
                <w:rFonts w:ascii="宋体" w:hAnsi="宋体" w:cs="宋体"/>
                <w:color w:val="auto"/>
                <w:szCs w:val="21"/>
                <w:highlight w:val="none"/>
              </w:rPr>
            </w:pPr>
          </w:p>
        </w:tc>
        <w:tc>
          <w:tcPr>
            <w:tcW w:w="1050" w:type="dxa"/>
          </w:tcPr>
          <w:p>
            <w:pPr>
              <w:spacing w:line="360" w:lineRule="auto"/>
              <w:ind w:right="248"/>
              <w:jc w:val="center"/>
              <w:rPr>
                <w:rFonts w:ascii="宋体" w:hAnsi="宋体" w:cs="宋体"/>
                <w:color w:val="auto"/>
                <w:szCs w:val="21"/>
                <w:highlight w:val="none"/>
              </w:rPr>
            </w:pPr>
          </w:p>
        </w:tc>
        <w:tc>
          <w:tcPr>
            <w:tcW w:w="1155" w:type="dxa"/>
            <w:vAlign w:val="center"/>
          </w:tcPr>
          <w:p>
            <w:pPr>
              <w:spacing w:line="360" w:lineRule="auto"/>
              <w:ind w:right="248"/>
              <w:jc w:val="center"/>
              <w:rPr>
                <w:rFonts w:ascii="宋体" w:hAnsi="宋体" w:cs="宋体"/>
                <w:color w:val="auto"/>
                <w:szCs w:val="21"/>
                <w:highlight w:val="none"/>
              </w:rPr>
            </w:pPr>
          </w:p>
        </w:tc>
      </w:tr>
    </w:tbl>
    <w:p>
      <w:pPr>
        <w:pStyle w:val="5"/>
        <w:spacing w:line="360" w:lineRule="auto"/>
        <w:rPr>
          <w:rFonts w:ascii="宋体" w:hAnsi="宋体" w:cs="宋体"/>
          <w:color w:val="auto"/>
          <w:sz w:val="21"/>
          <w:szCs w:val="21"/>
          <w:highlight w:val="none"/>
        </w:rPr>
      </w:pPr>
      <w:bookmarkStart w:id="1634" w:name="_Toc229305372"/>
      <w:bookmarkStart w:id="1635" w:name="_Toc229408507"/>
      <w:bookmarkStart w:id="1636" w:name="_Toc221950866"/>
      <w:bookmarkStart w:id="1637" w:name="_Toc222032681"/>
      <w:bookmarkStart w:id="1638" w:name="_Toc222029512"/>
      <w:bookmarkStart w:id="1639" w:name="_Toc222033863"/>
      <w:bookmarkStart w:id="1640" w:name="_Toc222031014"/>
      <w:bookmarkStart w:id="1641" w:name="_Toc31777"/>
      <w:bookmarkStart w:id="1642" w:name="_Toc642"/>
      <w:bookmarkStart w:id="1643" w:name="_Toc18860"/>
      <w:bookmarkStart w:id="1644" w:name="_Toc24370"/>
      <w:bookmarkStart w:id="1645" w:name="_Toc17141"/>
      <w:bookmarkStart w:id="1646" w:name="_Toc25765"/>
      <w:bookmarkStart w:id="1647" w:name="_Toc33183624"/>
      <w:bookmarkStart w:id="1648" w:name="_Toc59810389"/>
      <w:bookmarkStart w:id="1649" w:name="_Toc2417"/>
      <w:r>
        <w:rPr>
          <w:rFonts w:hint="eastAsia" w:ascii="宋体" w:hAnsi="宋体" w:cs="宋体"/>
          <w:color w:val="auto"/>
          <w:sz w:val="21"/>
          <w:szCs w:val="21"/>
          <w:highlight w:val="none"/>
        </w:rPr>
        <w:t>11  开工和竣工</w:t>
      </w:r>
      <w:bookmarkEnd w:id="1634"/>
      <w:bookmarkEnd w:id="1635"/>
      <w:bookmarkEnd w:id="1636"/>
      <w:bookmarkEnd w:id="1637"/>
      <w:bookmarkEnd w:id="1638"/>
      <w:bookmarkEnd w:id="1639"/>
      <w:bookmarkEnd w:id="1640"/>
      <w:r>
        <w:rPr>
          <w:rFonts w:hint="eastAsia" w:ascii="宋体" w:hAnsi="宋体" w:cs="宋体"/>
          <w:color w:val="auto"/>
          <w:sz w:val="21"/>
          <w:szCs w:val="21"/>
          <w:highlight w:val="none"/>
        </w:rPr>
        <w:t>（完工）</w:t>
      </w:r>
      <w:bookmarkEnd w:id="1641"/>
      <w:bookmarkEnd w:id="1642"/>
      <w:bookmarkEnd w:id="1643"/>
      <w:bookmarkEnd w:id="1644"/>
      <w:bookmarkEnd w:id="1645"/>
      <w:bookmarkEnd w:id="1646"/>
      <w:bookmarkEnd w:id="1647"/>
      <w:bookmarkEnd w:id="1648"/>
      <w:bookmarkEnd w:id="1649"/>
    </w:p>
    <w:p>
      <w:pPr>
        <w:keepNext/>
        <w:keepLines/>
        <w:snapToGrid w:val="0"/>
        <w:spacing w:line="600" w:lineRule="exact"/>
        <w:ind w:firstLine="420" w:firstLineChars="200"/>
        <w:outlineLvl w:val="3"/>
        <w:rPr>
          <w:rFonts w:ascii="宋体" w:hAnsi="宋体" w:cs="宋体"/>
          <w:color w:val="auto"/>
          <w:szCs w:val="21"/>
          <w:highlight w:val="none"/>
        </w:rPr>
      </w:pPr>
      <w:bookmarkStart w:id="1650" w:name="_Toc33183625"/>
      <w:bookmarkStart w:id="1651" w:name="_Toc221950869"/>
      <w:r>
        <w:rPr>
          <w:rFonts w:hint="eastAsia" w:ascii="宋体" w:hAnsi="宋体" w:cs="宋体"/>
          <w:color w:val="auto"/>
          <w:szCs w:val="21"/>
          <w:highlight w:val="none"/>
        </w:rPr>
        <w:t>11.1开工</w:t>
      </w:r>
      <w:bookmarkEnd w:id="165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11.1.1 监理人应在开工日期7天前向承包人发出开工通知。监理人在发出开工通知前应获得发包人同意。工期自监理人发出的开工通知中载明的开工日期起计算。承包人应在开工日期后尽快施工。</w:t>
      </w:r>
    </w:p>
    <w:p>
      <w:pPr>
        <w:spacing w:line="360" w:lineRule="auto"/>
        <w:ind w:firstLine="420" w:firstLineChars="200"/>
        <w:rPr>
          <w:rFonts w:ascii="宋体" w:hAnsi="宋体" w:cs="宋体"/>
          <w:color w:val="auto"/>
          <w:szCs w:val="21"/>
          <w:highlight w:val="none"/>
          <w:shd w:val="pct10" w:color="auto" w:fill="FFFFFF"/>
        </w:rPr>
      </w:pPr>
      <w:r>
        <w:rPr>
          <w:rFonts w:hint="eastAsia" w:ascii="宋体" w:hAnsi="宋体" w:cs="宋体"/>
          <w:color w:val="auto"/>
          <w:szCs w:val="21"/>
          <w:highlight w:val="none"/>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11.1.3  若发包人未能按合同约定向承包人提供开工的必要条件，承包人有权要求延长工期。监理人应在收到承包人的书面要求后，按第3.5款的约定，与合同双方商定或确定增加的费用和延长的工期。</w:t>
      </w:r>
      <w:bookmarkEnd w:id="1651"/>
    </w:p>
    <w:p>
      <w:pPr>
        <w:spacing w:line="360" w:lineRule="auto"/>
        <w:ind w:firstLine="420" w:firstLineChars="200"/>
        <w:rPr>
          <w:rFonts w:ascii="宋体" w:hAnsi="宋体" w:cs="宋体"/>
          <w:color w:val="auto"/>
          <w:szCs w:val="21"/>
          <w:highlight w:val="none"/>
        </w:rPr>
      </w:pPr>
      <w:bookmarkStart w:id="1652" w:name="_Toc221950870"/>
      <w:r>
        <w:rPr>
          <w:rFonts w:hint="eastAsia" w:ascii="宋体" w:hAnsi="宋体" w:cs="宋体"/>
          <w:color w:val="auto"/>
          <w:szCs w:val="21"/>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652"/>
    </w:p>
    <w:p>
      <w:pPr>
        <w:keepNext/>
        <w:keepLines/>
        <w:snapToGrid w:val="0"/>
        <w:spacing w:line="600" w:lineRule="exact"/>
        <w:ind w:firstLine="420" w:firstLineChars="200"/>
        <w:outlineLvl w:val="3"/>
        <w:rPr>
          <w:rFonts w:ascii="宋体" w:hAnsi="宋体" w:cs="宋体"/>
          <w:color w:val="auto"/>
          <w:szCs w:val="21"/>
          <w:highlight w:val="none"/>
        </w:rPr>
      </w:pPr>
      <w:bookmarkStart w:id="1653" w:name="_Toc144974652"/>
      <w:bookmarkStart w:id="1654" w:name="_Toc179632702"/>
      <w:bookmarkStart w:id="1655" w:name="_Toc152042462"/>
      <w:bookmarkStart w:id="1656" w:name="_Toc152045684"/>
      <w:bookmarkStart w:id="1657" w:name="_Toc33183626"/>
      <w:r>
        <w:rPr>
          <w:rFonts w:hint="eastAsia" w:ascii="宋体" w:hAnsi="宋体" w:cs="宋体"/>
          <w:color w:val="auto"/>
          <w:szCs w:val="21"/>
          <w:highlight w:val="none"/>
        </w:rPr>
        <w:t>11.2 竣工</w:t>
      </w:r>
      <w:bookmarkEnd w:id="1653"/>
      <w:bookmarkEnd w:id="1654"/>
      <w:bookmarkEnd w:id="1655"/>
      <w:bookmarkEnd w:id="1656"/>
      <w:r>
        <w:rPr>
          <w:rFonts w:hint="eastAsia" w:ascii="宋体" w:hAnsi="宋体" w:cs="宋体"/>
          <w:color w:val="auto"/>
          <w:szCs w:val="21"/>
          <w:highlight w:val="none"/>
        </w:rPr>
        <w:t>（完工）</w:t>
      </w:r>
      <w:bookmarkEnd w:id="165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承包人应在第1.1.4.3目约定的期限内完成合同工程。合同工程实际完工日期在合同工程完工证书中明确。</w:t>
      </w:r>
    </w:p>
    <w:p>
      <w:pPr>
        <w:keepNext/>
        <w:keepLines/>
        <w:snapToGrid w:val="0"/>
        <w:spacing w:line="600" w:lineRule="exact"/>
        <w:ind w:firstLine="420" w:firstLineChars="200"/>
        <w:outlineLvl w:val="3"/>
        <w:rPr>
          <w:rFonts w:ascii="宋体" w:hAnsi="宋体" w:cs="宋体"/>
          <w:color w:val="auto"/>
          <w:szCs w:val="21"/>
          <w:highlight w:val="none"/>
        </w:rPr>
      </w:pPr>
      <w:bookmarkStart w:id="1658" w:name="_Toc152042463"/>
      <w:bookmarkStart w:id="1659" w:name="_Toc152045685"/>
      <w:bookmarkStart w:id="1660" w:name="_Toc33183627"/>
      <w:bookmarkStart w:id="1661" w:name="_Toc179632703"/>
      <w:bookmarkStart w:id="1662" w:name="_Toc144974653"/>
      <w:r>
        <w:rPr>
          <w:rFonts w:hint="eastAsia" w:ascii="宋体" w:hAnsi="宋体" w:cs="宋体"/>
          <w:color w:val="auto"/>
          <w:szCs w:val="21"/>
          <w:highlight w:val="none"/>
        </w:rPr>
        <w:t>11.3 发包人的工期延误</w:t>
      </w:r>
      <w:bookmarkEnd w:id="1658"/>
      <w:bookmarkEnd w:id="1659"/>
      <w:bookmarkEnd w:id="1660"/>
      <w:bookmarkEnd w:id="1661"/>
      <w:bookmarkEnd w:id="166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在履行合同过程中，由于发包人的下列原因造成工期延误的，承包人有权要求发包人延长工期和（或）增加费用，并支付合理利润。需要修订合同进度计划的，按照第10.2款的约定办理。</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（1）增加合同工作内容；</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（2）改变合同中任何一项工作的质量要求或其他特性；</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（3）发包人迟延提供材料、工程设备或变更交货地点的；</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（4）因发包人原因导致的暂停施工；</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（5）提供图纸延误；</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（6）未按合同约定及时支付预付款、进度款；</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（7）发包人造成工期延误的其他原因。</w:t>
      </w:r>
    </w:p>
    <w:p>
      <w:pPr>
        <w:keepNext/>
        <w:keepLines/>
        <w:snapToGrid w:val="0"/>
        <w:spacing w:line="600" w:lineRule="exact"/>
        <w:ind w:firstLine="420" w:firstLineChars="200"/>
        <w:outlineLvl w:val="3"/>
        <w:rPr>
          <w:rFonts w:ascii="宋体" w:hAnsi="宋体" w:cs="宋体"/>
          <w:color w:val="auto"/>
          <w:szCs w:val="21"/>
          <w:highlight w:val="none"/>
        </w:rPr>
      </w:pPr>
      <w:bookmarkStart w:id="1663" w:name="_Toc33183628"/>
      <w:r>
        <w:rPr>
          <w:rFonts w:hint="eastAsia" w:ascii="宋体" w:hAnsi="宋体" w:cs="宋体"/>
          <w:color w:val="auto"/>
          <w:szCs w:val="21"/>
          <w:highlight w:val="none"/>
        </w:rPr>
        <w:t>11.4异常恶劣的气候条件</w:t>
      </w:r>
      <w:bookmarkEnd w:id="1663"/>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11.4.1当工程所在地发生危及施工安全的异常恶劣气候时，发包人和承包人应按本合同通用合同条款第12条的约定，及时采取暂停施工或部分暂停施工措施。异常恶劣气候条件解除后，承包人应及时安排复工。</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11.4.2异常恶劣气候条件造成的工期延误和工程损坏，应由发包人与承包人参照本合同通用合同条款第21.3款的约定共同协商处理。</w:t>
      </w:r>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11.4.3 本合同工程界定异常恶劣气候条件的范围在专用合同条款中约定。</w:t>
      </w:r>
    </w:p>
    <w:p>
      <w:pPr>
        <w:keepNext/>
        <w:keepLines/>
        <w:snapToGrid w:val="0"/>
        <w:spacing w:line="600" w:lineRule="exact"/>
        <w:ind w:firstLine="420" w:firstLineChars="200"/>
        <w:outlineLvl w:val="3"/>
        <w:rPr>
          <w:rFonts w:ascii="宋体" w:hAnsi="宋体" w:cs="宋体"/>
          <w:color w:val="auto"/>
          <w:szCs w:val="21"/>
          <w:highlight w:val="none"/>
        </w:rPr>
      </w:pPr>
      <w:bookmarkStart w:id="1664" w:name="_Toc33183629"/>
      <w:r>
        <w:rPr>
          <w:rFonts w:hint="eastAsia" w:ascii="宋体" w:hAnsi="宋体" w:cs="宋体"/>
          <w:color w:val="auto"/>
          <w:szCs w:val="21"/>
          <w:highlight w:val="none"/>
        </w:rPr>
        <w:t>11.5  承包人工期延误</w:t>
      </w:r>
      <w:bookmarkEnd w:id="1664"/>
      <w:r>
        <w:rPr>
          <w:rFonts w:hint="eastAsia" w:ascii="宋体" w:hAnsi="宋体" w:cs="宋体"/>
          <w:color w:val="auto"/>
          <w:szCs w:val="21"/>
          <w:highlight w:val="none"/>
        </w:rPr>
        <w:t xml:space="preserve"> </w:t>
      </w:r>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bookmarkStart w:id="1665" w:name="_Toc221950882"/>
    </w:p>
    <w:p>
      <w:pPr>
        <w:keepNext/>
        <w:keepLines/>
        <w:snapToGrid w:val="0"/>
        <w:spacing w:line="600" w:lineRule="exact"/>
        <w:ind w:firstLine="420" w:firstLineChars="200"/>
        <w:outlineLvl w:val="3"/>
        <w:rPr>
          <w:rFonts w:ascii="宋体" w:hAnsi="宋体" w:cs="宋体"/>
          <w:color w:val="auto"/>
          <w:szCs w:val="21"/>
          <w:highlight w:val="none"/>
        </w:rPr>
      </w:pPr>
      <w:bookmarkStart w:id="1666" w:name="_Toc33183630"/>
      <w:r>
        <w:rPr>
          <w:rFonts w:hint="eastAsia" w:ascii="宋体" w:hAnsi="宋体" w:cs="宋体"/>
          <w:color w:val="auto"/>
          <w:szCs w:val="21"/>
          <w:highlight w:val="none"/>
        </w:rPr>
        <w:t>11.6工期提前</w:t>
      </w:r>
      <w:bookmarkEnd w:id="1666"/>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发包人要求提前完工的，双方协商一致后应签订提前完工协议，协议内容包括：</w:t>
      </w:r>
      <w:bookmarkEnd w:id="1665"/>
    </w:p>
    <w:p>
      <w:pPr>
        <w:spacing w:line="360" w:lineRule="auto"/>
        <w:ind w:right="248" w:firstLine="420" w:firstLineChars="200"/>
        <w:rPr>
          <w:rFonts w:ascii="宋体" w:hAnsi="宋体" w:cs="宋体"/>
          <w:color w:val="auto"/>
          <w:szCs w:val="21"/>
          <w:highlight w:val="none"/>
        </w:rPr>
      </w:pPr>
      <w:bookmarkStart w:id="1667" w:name="_Toc221950883"/>
      <w:r>
        <w:rPr>
          <w:rFonts w:hint="eastAsia" w:ascii="宋体" w:hAnsi="宋体" w:cs="宋体"/>
          <w:color w:val="auto"/>
          <w:szCs w:val="21"/>
          <w:highlight w:val="none"/>
        </w:rPr>
        <w:t>（1） 提前的时间和修订后的进度计划。</w:t>
      </w:r>
      <w:bookmarkEnd w:id="1667"/>
    </w:p>
    <w:p>
      <w:pPr>
        <w:spacing w:line="360" w:lineRule="auto"/>
        <w:ind w:right="248" w:firstLine="420" w:firstLineChars="200"/>
        <w:rPr>
          <w:rFonts w:ascii="宋体" w:hAnsi="宋体" w:cs="宋体"/>
          <w:color w:val="auto"/>
          <w:szCs w:val="21"/>
          <w:highlight w:val="none"/>
        </w:rPr>
      </w:pPr>
      <w:bookmarkStart w:id="1668" w:name="_Toc221950884"/>
      <w:r>
        <w:rPr>
          <w:rFonts w:hint="eastAsia" w:ascii="宋体" w:hAnsi="宋体" w:cs="宋体"/>
          <w:color w:val="auto"/>
          <w:szCs w:val="21"/>
          <w:highlight w:val="none"/>
        </w:rPr>
        <w:t>（2）承包人的赶工措施。</w:t>
      </w:r>
      <w:bookmarkEnd w:id="1668"/>
    </w:p>
    <w:p>
      <w:pPr>
        <w:spacing w:line="360" w:lineRule="auto"/>
        <w:ind w:right="248" w:firstLine="420" w:firstLineChars="200"/>
        <w:rPr>
          <w:rFonts w:ascii="宋体" w:hAnsi="宋体" w:cs="宋体"/>
          <w:color w:val="auto"/>
          <w:szCs w:val="21"/>
          <w:highlight w:val="none"/>
        </w:rPr>
      </w:pPr>
      <w:bookmarkStart w:id="1669" w:name="_Toc221950885"/>
      <w:r>
        <w:rPr>
          <w:rFonts w:hint="eastAsia" w:ascii="宋体" w:hAnsi="宋体" w:cs="宋体"/>
          <w:color w:val="auto"/>
          <w:szCs w:val="21"/>
          <w:highlight w:val="none"/>
        </w:rPr>
        <w:t>（3）发包人为赶工提供的条件。</w:t>
      </w:r>
      <w:bookmarkEnd w:id="1669"/>
    </w:p>
    <w:p>
      <w:pPr>
        <w:spacing w:line="360" w:lineRule="auto"/>
        <w:ind w:right="248" w:firstLine="420" w:firstLineChars="200"/>
        <w:rPr>
          <w:rFonts w:ascii="宋体" w:hAnsi="宋体" w:cs="宋体"/>
          <w:color w:val="auto"/>
          <w:szCs w:val="21"/>
          <w:highlight w:val="none"/>
        </w:rPr>
      </w:pPr>
      <w:bookmarkStart w:id="1670" w:name="_Toc221950886"/>
      <w:r>
        <w:rPr>
          <w:rFonts w:hint="eastAsia" w:ascii="宋体" w:hAnsi="宋体" w:cs="宋体"/>
          <w:color w:val="auto"/>
          <w:szCs w:val="21"/>
          <w:highlight w:val="none"/>
        </w:rPr>
        <w:t>（4）</w:t>
      </w:r>
      <w:bookmarkEnd w:id="1670"/>
      <w:r>
        <w:rPr>
          <w:rFonts w:hint="eastAsia" w:ascii="宋体" w:hAnsi="宋体" w:cs="宋体"/>
          <w:color w:val="auto"/>
          <w:szCs w:val="21"/>
          <w:highlight w:val="none"/>
        </w:rPr>
        <w:t>赶工费用（包括利润和奖金）</w:t>
      </w:r>
    </w:p>
    <w:p>
      <w:pPr>
        <w:pStyle w:val="5"/>
        <w:spacing w:line="360" w:lineRule="auto"/>
        <w:rPr>
          <w:rFonts w:ascii="宋体" w:hAnsi="宋体" w:cs="宋体"/>
          <w:color w:val="auto"/>
          <w:sz w:val="21"/>
          <w:szCs w:val="21"/>
          <w:highlight w:val="none"/>
        </w:rPr>
      </w:pPr>
      <w:bookmarkStart w:id="1671" w:name="_Toc222031015"/>
      <w:bookmarkStart w:id="1672" w:name="_Toc9154"/>
      <w:bookmarkStart w:id="1673" w:name="_Toc222032682"/>
      <w:bookmarkStart w:id="1674" w:name="_Toc59810390"/>
      <w:bookmarkStart w:id="1675" w:name="_Toc222029513"/>
      <w:bookmarkStart w:id="1676" w:name="_Toc33183631"/>
      <w:bookmarkStart w:id="1677" w:name="_Toc4258"/>
      <w:bookmarkStart w:id="1678" w:name="_Toc229408508"/>
      <w:bookmarkStart w:id="1679" w:name="_Toc3748"/>
      <w:bookmarkStart w:id="1680" w:name="_Toc21801"/>
      <w:bookmarkStart w:id="1681" w:name="_Toc229305373"/>
      <w:bookmarkStart w:id="1682" w:name="_Toc21880"/>
      <w:bookmarkStart w:id="1683" w:name="_Toc6337"/>
      <w:bookmarkStart w:id="1684" w:name="_Toc24482"/>
      <w:bookmarkStart w:id="1685" w:name="_Toc221950888"/>
      <w:bookmarkStart w:id="1686" w:name="_Toc222033864"/>
      <w:r>
        <w:rPr>
          <w:rFonts w:hint="eastAsia" w:ascii="宋体" w:hAnsi="宋体" w:cs="宋体"/>
          <w:color w:val="auto"/>
          <w:sz w:val="21"/>
          <w:szCs w:val="21"/>
          <w:highlight w:val="none"/>
        </w:rPr>
        <w:t>12. 暂停施工</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pPr>
        <w:keepNext/>
        <w:keepLines/>
        <w:snapToGrid w:val="0"/>
        <w:spacing w:line="600" w:lineRule="exact"/>
        <w:ind w:firstLine="420" w:firstLineChars="200"/>
        <w:outlineLvl w:val="3"/>
        <w:rPr>
          <w:rFonts w:ascii="宋体" w:hAnsi="宋体" w:cs="宋体"/>
          <w:color w:val="auto"/>
          <w:szCs w:val="21"/>
          <w:highlight w:val="none"/>
        </w:rPr>
      </w:pPr>
      <w:bookmarkStart w:id="1687" w:name="_Toc152045690"/>
      <w:bookmarkStart w:id="1688" w:name="_Toc152042468"/>
      <w:bookmarkStart w:id="1689" w:name="_Toc144974659"/>
      <w:bookmarkStart w:id="1690" w:name="_Toc33183632"/>
      <w:bookmarkStart w:id="1691" w:name="_Toc179632708"/>
      <w:r>
        <w:rPr>
          <w:rFonts w:hint="eastAsia" w:ascii="宋体" w:hAnsi="宋体" w:cs="宋体"/>
          <w:color w:val="auto"/>
          <w:szCs w:val="21"/>
          <w:highlight w:val="none"/>
        </w:rPr>
        <w:t>12.1 承包人暂停施工的责任</w:t>
      </w:r>
      <w:bookmarkEnd w:id="1687"/>
      <w:bookmarkEnd w:id="1688"/>
      <w:bookmarkEnd w:id="1689"/>
      <w:bookmarkEnd w:id="1690"/>
      <w:bookmarkEnd w:id="169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因下列暂停施工增加的费用和（或）工期延误由承包人承担：</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（1）承包人违约引起的暂停施工；</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（2）由于承包人原因为工程合理施工和安全保障所必需的暂停施工；</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（3）承包人擅自暂停施工；</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（4）承包人其他原因引起的暂停施工；</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（5）专用合同条款约定由承包人承担的其他暂停施工。</w:t>
      </w:r>
    </w:p>
    <w:p>
      <w:pPr>
        <w:keepNext/>
        <w:keepLines/>
        <w:snapToGrid w:val="0"/>
        <w:spacing w:line="600" w:lineRule="exact"/>
        <w:ind w:firstLine="420" w:firstLineChars="200"/>
        <w:outlineLvl w:val="3"/>
        <w:rPr>
          <w:rFonts w:ascii="宋体" w:hAnsi="宋体" w:cs="宋体"/>
          <w:color w:val="auto"/>
          <w:szCs w:val="21"/>
          <w:highlight w:val="none"/>
        </w:rPr>
      </w:pPr>
      <w:bookmarkStart w:id="1692" w:name="_Toc33183633"/>
      <w:bookmarkStart w:id="1693" w:name="_Toc221950893"/>
      <w:r>
        <w:rPr>
          <w:rFonts w:hint="eastAsia" w:ascii="宋体" w:hAnsi="宋体" w:cs="宋体"/>
          <w:color w:val="auto"/>
          <w:szCs w:val="21"/>
          <w:highlight w:val="none"/>
        </w:rPr>
        <w:t>12.2发包人暂停施工的责任</w:t>
      </w:r>
      <w:bookmarkEnd w:id="1692"/>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由于发包人原因引起的暂停施工造成工期延误的，承包人有权要求发包人延长工期和（或）增加费用，并支付合理利润。</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属于下列任何一种情况引起的暂停施工，均为发包人的责任：</w:t>
      </w:r>
      <w:bookmarkEnd w:id="1693"/>
    </w:p>
    <w:p>
      <w:pPr>
        <w:spacing w:line="360" w:lineRule="auto"/>
        <w:ind w:right="248" w:firstLine="480"/>
        <w:rPr>
          <w:rFonts w:ascii="宋体" w:hAnsi="宋体" w:cs="宋体"/>
          <w:color w:val="auto"/>
          <w:szCs w:val="21"/>
          <w:highlight w:val="none"/>
        </w:rPr>
      </w:pPr>
      <w:bookmarkStart w:id="1694" w:name="_Toc221950894"/>
      <w:r>
        <w:rPr>
          <w:rFonts w:hint="eastAsia" w:ascii="宋体" w:hAnsi="宋体" w:cs="宋体"/>
          <w:color w:val="auto"/>
          <w:szCs w:val="21"/>
          <w:highlight w:val="none"/>
        </w:rPr>
        <w:t>(1)由于发包人违约引起的暂停施工。</w:t>
      </w:r>
      <w:bookmarkEnd w:id="1694"/>
    </w:p>
    <w:p>
      <w:pPr>
        <w:spacing w:line="360" w:lineRule="auto"/>
        <w:ind w:right="248" w:firstLine="480"/>
        <w:rPr>
          <w:rFonts w:ascii="宋体" w:hAnsi="宋体" w:cs="宋体"/>
          <w:color w:val="auto"/>
          <w:szCs w:val="21"/>
          <w:highlight w:val="none"/>
        </w:rPr>
      </w:pPr>
      <w:bookmarkStart w:id="1695" w:name="_Toc221950895"/>
      <w:r>
        <w:rPr>
          <w:rFonts w:hint="eastAsia" w:ascii="宋体" w:hAnsi="宋体" w:cs="宋体"/>
          <w:color w:val="auto"/>
          <w:szCs w:val="21"/>
          <w:highlight w:val="none"/>
        </w:rPr>
        <w:t>(2)由于不可抗力的自然或社会因素引起的暂停施工。</w:t>
      </w:r>
      <w:bookmarkEnd w:id="1695"/>
    </w:p>
    <w:p>
      <w:pPr>
        <w:spacing w:line="360" w:lineRule="auto"/>
        <w:ind w:right="248" w:firstLine="480"/>
        <w:rPr>
          <w:rFonts w:ascii="宋体" w:hAnsi="宋体" w:cs="宋体"/>
          <w:color w:val="auto"/>
          <w:szCs w:val="21"/>
          <w:highlight w:val="none"/>
        </w:rPr>
      </w:pPr>
      <w:bookmarkStart w:id="1696" w:name="_Toc221950896"/>
      <w:r>
        <w:rPr>
          <w:rFonts w:hint="eastAsia" w:ascii="宋体" w:hAnsi="宋体" w:cs="宋体"/>
          <w:color w:val="auto"/>
          <w:szCs w:val="21"/>
          <w:highlight w:val="none"/>
        </w:rPr>
        <w:t>(3)专用合同条款中约定的其它由于发包人原因引起的暂停施工。</w:t>
      </w:r>
      <w:bookmarkEnd w:id="1696"/>
    </w:p>
    <w:p>
      <w:pPr>
        <w:keepNext/>
        <w:keepLines/>
        <w:snapToGrid w:val="0"/>
        <w:spacing w:line="600" w:lineRule="exact"/>
        <w:ind w:firstLine="420" w:firstLineChars="200"/>
        <w:outlineLvl w:val="3"/>
        <w:rPr>
          <w:rFonts w:ascii="宋体" w:hAnsi="宋体" w:cs="宋体"/>
          <w:color w:val="auto"/>
          <w:szCs w:val="21"/>
          <w:highlight w:val="none"/>
        </w:rPr>
      </w:pPr>
      <w:bookmarkStart w:id="1697" w:name="_Toc144974661"/>
      <w:bookmarkStart w:id="1698" w:name="_Toc152045692"/>
      <w:bookmarkStart w:id="1699" w:name="_Toc33183634"/>
      <w:bookmarkStart w:id="1700" w:name="_Toc179632710"/>
      <w:bookmarkStart w:id="1701" w:name="_Toc152042470"/>
      <w:r>
        <w:rPr>
          <w:rFonts w:hint="eastAsia" w:ascii="宋体" w:hAnsi="宋体" w:cs="宋体"/>
          <w:color w:val="auto"/>
          <w:szCs w:val="21"/>
          <w:highlight w:val="none"/>
        </w:rPr>
        <w:t>12.3 监理人暂停施工指示</w:t>
      </w:r>
      <w:bookmarkEnd w:id="1697"/>
      <w:bookmarkEnd w:id="1698"/>
      <w:bookmarkEnd w:id="1699"/>
      <w:bookmarkEnd w:id="1700"/>
      <w:bookmarkEnd w:id="170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12.3.1 监理人认为有必要时，可向承包人作出暂停施工的指示，承包人应按监理人指示暂停施工。不论由于何种原因引起的暂停施工，暂停施工期间承包人应负责妥善保护工程并提供安全保障。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keepNext/>
        <w:keepLines/>
        <w:snapToGrid w:val="0"/>
        <w:spacing w:line="600" w:lineRule="exact"/>
        <w:ind w:firstLine="420" w:firstLineChars="200"/>
        <w:outlineLvl w:val="3"/>
        <w:rPr>
          <w:rFonts w:ascii="宋体" w:hAnsi="宋体" w:cs="宋体"/>
          <w:color w:val="auto"/>
          <w:szCs w:val="21"/>
          <w:highlight w:val="none"/>
        </w:rPr>
      </w:pPr>
      <w:bookmarkStart w:id="1702" w:name="_Toc152045693"/>
      <w:bookmarkStart w:id="1703" w:name="_Toc144974662"/>
      <w:bookmarkStart w:id="1704" w:name="_Toc33183635"/>
      <w:bookmarkStart w:id="1705" w:name="_Toc152042471"/>
      <w:bookmarkStart w:id="1706" w:name="_Toc179632711"/>
      <w:r>
        <w:rPr>
          <w:rFonts w:hint="eastAsia" w:ascii="宋体" w:hAnsi="宋体" w:cs="宋体"/>
          <w:color w:val="auto"/>
          <w:szCs w:val="21"/>
          <w:highlight w:val="none"/>
        </w:rPr>
        <w:t>12.4 暂停施工后的复工</w:t>
      </w:r>
      <w:bookmarkEnd w:id="1702"/>
      <w:bookmarkEnd w:id="1703"/>
      <w:bookmarkEnd w:id="1704"/>
      <w:bookmarkEnd w:id="1705"/>
      <w:bookmarkEnd w:id="170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12.4.2 承包人无故拖延和拒绝复工的，由此增加的费用和工期延误由承包人承担；因发包人原因无法按时复工的，承包人有权要求发包人延长工期和（或）增加费用，并支付合理利润。</w:t>
      </w:r>
    </w:p>
    <w:p>
      <w:pPr>
        <w:keepNext/>
        <w:keepLines/>
        <w:snapToGrid w:val="0"/>
        <w:spacing w:line="600" w:lineRule="exact"/>
        <w:ind w:firstLine="420" w:firstLineChars="200"/>
        <w:outlineLvl w:val="3"/>
        <w:rPr>
          <w:rFonts w:ascii="宋体" w:hAnsi="宋体" w:cs="宋体"/>
          <w:color w:val="auto"/>
          <w:szCs w:val="21"/>
          <w:highlight w:val="none"/>
        </w:rPr>
      </w:pPr>
      <w:bookmarkStart w:id="1707" w:name="_Toc179632712"/>
      <w:bookmarkStart w:id="1708" w:name="_Toc33183636"/>
      <w:bookmarkStart w:id="1709" w:name="_Toc152042472"/>
      <w:bookmarkStart w:id="1710" w:name="_Toc144974663"/>
      <w:bookmarkStart w:id="1711" w:name="_Toc152045694"/>
      <w:r>
        <w:rPr>
          <w:rFonts w:hint="eastAsia" w:ascii="宋体" w:hAnsi="宋体" w:cs="宋体"/>
          <w:color w:val="auto"/>
          <w:szCs w:val="21"/>
          <w:highlight w:val="none"/>
        </w:rPr>
        <w:t>12.5 暂停施工持续56天以上</w:t>
      </w:r>
      <w:bookmarkEnd w:id="1707"/>
      <w:bookmarkEnd w:id="1708"/>
      <w:bookmarkEnd w:id="1709"/>
      <w:bookmarkEnd w:id="1710"/>
      <w:bookmarkEnd w:id="1711"/>
    </w:p>
    <w:p>
      <w:pPr>
        <w:spacing w:line="360" w:lineRule="auto"/>
        <w:ind w:firstLine="411" w:firstLineChars="196"/>
        <w:rPr>
          <w:rFonts w:ascii="宋体" w:hAnsi="宋体" w:cs="宋体"/>
          <w:color w:val="auto"/>
          <w:szCs w:val="21"/>
          <w:highlight w:val="none"/>
        </w:rPr>
      </w:pPr>
      <w:r>
        <w:rPr>
          <w:rFonts w:hint="eastAsia" w:ascii="宋体" w:hAnsi="宋体" w:cs="宋体"/>
          <w:color w:val="auto"/>
          <w:szCs w:val="21"/>
          <w:highlight w:val="none"/>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约定办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12.5.2 由于承包人责任引起的暂停施工，如承包人在收到监理人暂停施工指示后56天内不认真采取有效的复工措施，造成工期延误，可视为承包人违约，应按第22.1款的约定办理。</w:t>
      </w:r>
    </w:p>
    <w:p>
      <w:pPr>
        <w:pStyle w:val="5"/>
        <w:spacing w:line="360" w:lineRule="auto"/>
        <w:rPr>
          <w:rFonts w:ascii="宋体" w:hAnsi="宋体" w:cs="宋体"/>
          <w:color w:val="auto"/>
          <w:sz w:val="21"/>
          <w:szCs w:val="21"/>
          <w:highlight w:val="none"/>
        </w:rPr>
      </w:pPr>
      <w:bookmarkStart w:id="1712" w:name="_Toc9277"/>
      <w:bookmarkStart w:id="1713" w:name="_Toc222033865"/>
      <w:bookmarkStart w:id="1714" w:name="_Toc28968"/>
      <w:bookmarkStart w:id="1715" w:name="_Toc222029514"/>
      <w:bookmarkStart w:id="1716" w:name="_Toc33183637"/>
      <w:bookmarkStart w:id="1717" w:name="_Toc221950903"/>
      <w:bookmarkStart w:id="1718" w:name="_Toc3116"/>
      <w:bookmarkStart w:id="1719" w:name="_Toc15394"/>
      <w:bookmarkStart w:id="1720" w:name="_Toc222031016"/>
      <w:bookmarkStart w:id="1721" w:name="_Toc59810391"/>
      <w:bookmarkStart w:id="1722" w:name="_Toc222032683"/>
      <w:bookmarkStart w:id="1723" w:name="_Toc229305374"/>
      <w:bookmarkStart w:id="1724" w:name="_Toc229408509"/>
      <w:bookmarkStart w:id="1725" w:name="_Toc10099"/>
      <w:bookmarkStart w:id="1726" w:name="_Toc23230"/>
      <w:bookmarkStart w:id="1727" w:name="_Toc27794"/>
      <w:r>
        <w:rPr>
          <w:rFonts w:hint="eastAsia" w:ascii="宋体" w:hAnsi="宋体" w:cs="宋体"/>
          <w:color w:val="auto"/>
          <w:sz w:val="21"/>
          <w:szCs w:val="21"/>
          <w:highlight w:val="none"/>
        </w:rPr>
        <w:t>13. 工程质量</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pPr>
        <w:keepNext/>
        <w:keepLines/>
        <w:snapToGrid w:val="0"/>
        <w:spacing w:line="600" w:lineRule="exact"/>
        <w:ind w:firstLine="420" w:firstLineChars="200"/>
        <w:outlineLvl w:val="3"/>
        <w:rPr>
          <w:rFonts w:ascii="宋体" w:hAnsi="宋体"/>
          <w:color w:val="auto"/>
          <w:szCs w:val="21"/>
          <w:highlight w:val="none"/>
        </w:rPr>
      </w:pPr>
      <w:bookmarkStart w:id="1728" w:name="_Toc152042474"/>
      <w:bookmarkStart w:id="1729" w:name="_Toc152045696"/>
      <w:bookmarkStart w:id="1730" w:name="_Toc33183638"/>
      <w:bookmarkStart w:id="1731" w:name="_Toc144974665"/>
      <w:bookmarkStart w:id="1732" w:name="_Toc179632714"/>
      <w:bookmarkStart w:id="1733" w:name="_Toc222033866"/>
      <w:bookmarkStart w:id="1734" w:name="_Toc222029515"/>
      <w:bookmarkStart w:id="1735" w:name="_Toc222032684"/>
      <w:bookmarkStart w:id="1736" w:name="_Toc221950917"/>
      <w:bookmarkStart w:id="1737" w:name="_Toc222031017"/>
      <w:bookmarkStart w:id="1738" w:name="_Toc229305375"/>
      <w:r>
        <w:rPr>
          <w:rFonts w:hint="eastAsia" w:ascii="宋体" w:hAnsi="宋体"/>
          <w:color w:val="auto"/>
          <w:szCs w:val="21"/>
          <w:highlight w:val="none"/>
        </w:rPr>
        <w:t>13.1 工程质量要求</w:t>
      </w:r>
      <w:bookmarkEnd w:id="1728"/>
      <w:bookmarkEnd w:id="1729"/>
      <w:bookmarkEnd w:id="1730"/>
      <w:bookmarkEnd w:id="1731"/>
      <w:bookmarkEnd w:id="173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13.1.1 工程质量验收按合同约定验收标准执行。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13.1.2 因承包人原因造成工程质量达不到合同约定验收标准的，监理人有权要求承包人返工直至符合合同要求为止，由此造成的费用增加和（或）工期延误由承包人承担。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13.1.3 因发包人原因造成工程质量达不到合同约定验收标准的，发包人应承担由于承包人返工造成的费用增加和（或）工期延误，并支付承包人合理利润。</w:t>
      </w:r>
    </w:p>
    <w:p>
      <w:pPr>
        <w:keepNext/>
        <w:keepLines/>
        <w:snapToGrid w:val="0"/>
        <w:spacing w:line="600" w:lineRule="exact"/>
        <w:ind w:firstLine="420" w:firstLineChars="200"/>
        <w:outlineLvl w:val="3"/>
        <w:rPr>
          <w:rFonts w:ascii="宋体" w:hAnsi="宋体" w:cs="宋体"/>
          <w:color w:val="auto"/>
          <w:szCs w:val="21"/>
          <w:highlight w:val="none"/>
        </w:rPr>
      </w:pPr>
      <w:bookmarkStart w:id="1739" w:name="_Toc33183639"/>
      <w:bookmarkStart w:id="1740" w:name="_Toc152042475"/>
      <w:bookmarkStart w:id="1741" w:name="_Toc144974666"/>
      <w:bookmarkStart w:id="1742" w:name="_Toc152045697"/>
      <w:bookmarkStart w:id="1743" w:name="_Toc179632715"/>
      <w:r>
        <w:rPr>
          <w:rFonts w:hint="eastAsia" w:ascii="宋体" w:hAnsi="宋体" w:cs="宋体"/>
          <w:color w:val="auto"/>
          <w:szCs w:val="21"/>
          <w:highlight w:val="none"/>
        </w:rPr>
        <w:t xml:space="preserve">13.2 </w:t>
      </w:r>
      <w:r>
        <w:rPr>
          <w:rFonts w:hint="eastAsia" w:ascii="宋体" w:hAnsi="宋体"/>
          <w:color w:val="auto"/>
          <w:szCs w:val="21"/>
          <w:highlight w:val="none"/>
        </w:rPr>
        <w:t>承包人</w:t>
      </w:r>
      <w:r>
        <w:rPr>
          <w:rFonts w:hint="eastAsia" w:ascii="宋体" w:hAnsi="宋体" w:cs="宋体"/>
          <w:color w:val="auto"/>
          <w:szCs w:val="21"/>
          <w:highlight w:val="none"/>
        </w:rPr>
        <w:t>的质量管理</w:t>
      </w:r>
      <w:bookmarkEnd w:id="1739"/>
      <w:bookmarkEnd w:id="1740"/>
      <w:bookmarkEnd w:id="1741"/>
      <w:bookmarkEnd w:id="1742"/>
      <w:bookmarkEnd w:id="174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监批。监理人应在技术标准和要求（合同技术条款）约定期限内批复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13.2.2 承包人应加强对施工人员的质量教育和技术培训，定期考核施工人员的劳动技能，严格执行规范和操作规程。</w:t>
      </w:r>
    </w:p>
    <w:p>
      <w:pPr>
        <w:keepNext/>
        <w:keepLines/>
        <w:snapToGrid w:val="0"/>
        <w:spacing w:line="600" w:lineRule="exact"/>
        <w:ind w:firstLine="420" w:firstLineChars="200"/>
        <w:outlineLvl w:val="3"/>
        <w:rPr>
          <w:rFonts w:ascii="宋体" w:hAnsi="宋体" w:cs="宋体"/>
          <w:color w:val="auto"/>
          <w:szCs w:val="21"/>
          <w:highlight w:val="none"/>
        </w:rPr>
      </w:pPr>
      <w:bookmarkStart w:id="1744" w:name="_Toc179632716"/>
      <w:bookmarkStart w:id="1745" w:name="_Toc152045698"/>
      <w:bookmarkStart w:id="1746" w:name="_Toc152042476"/>
      <w:bookmarkStart w:id="1747" w:name="_Toc33183640"/>
      <w:bookmarkStart w:id="1748" w:name="_Toc144974667"/>
      <w:r>
        <w:rPr>
          <w:rFonts w:hint="eastAsia" w:ascii="宋体" w:hAnsi="宋体" w:cs="宋体"/>
          <w:color w:val="auto"/>
          <w:szCs w:val="21"/>
          <w:highlight w:val="none"/>
        </w:rPr>
        <w:t xml:space="preserve">13.3 </w:t>
      </w:r>
      <w:r>
        <w:rPr>
          <w:rFonts w:hint="eastAsia" w:ascii="宋体" w:hAnsi="宋体"/>
          <w:color w:val="auto"/>
          <w:szCs w:val="21"/>
          <w:highlight w:val="none"/>
        </w:rPr>
        <w:t>承包人</w:t>
      </w:r>
      <w:r>
        <w:rPr>
          <w:rFonts w:hint="eastAsia" w:ascii="宋体" w:hAnsi="宋体" w:cs="宋体"/>
          <w:color w:val="auto"/>
          <w:szCs w:val="21"/>
          <w:highlight w:val="none"/>
        </w:rPr>
        <w:t>的质量检查</w:t>
      </w:r>
      <w:bookmarkEnd w:id="1744"/>
      <w:bookmarkEnd w:id="1745"/>
      <w:bookmarkEnd w:id="1746"/>
      <w:bookmarkEnd w:id="1747"/>
      <w:bookmarkEnd w:id="174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承包人应按合同约定对材料、工程设备以及工程的所有部位及其施工工艺进行全过程的质量检查和检验，并作详细记录，编制工程质量报表，报送监理人审查。</w:t>
      </w:r>
    </w:p>
    <w:p>
      <w:pPr>
        <w:keepNext/>
        <w:keepLines/>
        <w:snapToGrid w:val="0"/>
        <w:spacing w:line="600" w:lineRule="exact"/>
        <w:ind w:firstLine="420" w:firstLineChars="200"/>
        <w:outlineLvl w:val="3"/>
        <w:rPr>
          <w:rFonts w:ascii="宋体" w:hAnsi="宋体" w:cs="宋体"/>
          <w:color w:val="auto"/>
          <w:szCs w:val="21"/>
          <w:highlight w:val="none"/>
        </w:rPr>
      </w:pPr>
      <w:bookmarkStart w:id="1749" w:name="_Toc33183641"/>
      <w:bookmarkStart w:id="1750" w:name="_Toc144974668"/>
      <w:bookmarkStart w:id="1751" w:name="_Toc152042477"/>
      <w:bookmarkStart w:id="1752" w:name="_Toc152045699"/>
      <w:bookmarkStart w:id="1753" w:name="_Toc179632717"/>
      <w:r>
        <w:rPr>
          <w:rFonts w:hint="eastAsia" w:ascii="宋体" w:hAnsi="宋体" w:cs="宋体"/>
          <w:color w:val="auto"/>
          <w:szCs w:val="21"/>
          <w:highlight w:val="none"/>
        </w:rPr>
        <w:t xml:space="preserve">13.4 </w:t>
      </w:r>
      <w:r>
        <w:rPr>
          <w:rFonts w:hint="eastAsia" w:ascii="宋体" w:hAnsi="宋体"/>
          <w:color w:val="auto"/>
          <w:szCs w:val="21"/>
          <w:highlight w:val="none"/>
        </w:rPr>
        <w:t>监理</w:t>
      </w:r>
      <w:r>
        <w:rPr>
          <w:rFonts w:hint="eastAsia" w:ascii="宋体" w:hAnsi="宋体" w:cs="宋体"/>
          <w:color w:val="auto"/>
          <w:szCs w:val="21"/>
          <w:highlight w:val="none"/>
        </w:rPr>
        <w:t>人的质量检查</w:t>
      </w:r>
      <w:bookmarkEnd w:id="1749"/>
      <w:bookmarkEnd w:id="1750"/>
      <w:bookmarkEnd w:id="1751"/>
      <w:bookmarkEnd w:id="1752"/>
      <w:bookmarkEnd w:id="175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keepNext/>
        <w:keepLines/>
        <w:snapToGrid w:val="0"/>
        <w:spacing w:line="600" w:lineRule="exact"/>
        <w:ind w:firstLine="420" w:firstLineChars="200"/>
        <w:outlineLvl w:val="3"/>
        <w:rPr>
          <w:rFonts w:ascii="宋体" w:hAnsi="宋体" w:cs="宋体"/>
          <w:color w:val="auto"/>
          <w:szCs w:val="21"/>
          <w:highlight w:val="none"/>
        </w:rPr>
      </w:pPr>
      <w:bookmarkStart w:id="1754" w:name="_Toc152042478"/>
      <w:bookmarkStart w:id="1755" w:name="_Toc33183642"/>
      <w:bookmarkStart w:id="1756" w:name="_Toc179632718"/>
      <w:bookmarkStart w:id="1757" w:name="_Toc144974669"/>
      <w:bookmarkStart w:id="1758" w:name="_Toc152045700"/>
      <w:r>
        <w:rPr>
          <w:rFonts w:hint="eastAsia" w:ascii="宋体" w:hAnsi="宋体" w:cs="宋体"/>
          <w:color w:val="auto"/>
          <w:szCs w:val="21"/>
          <w:highlight w:val="none"/>
        </w:rPr>
        <w:t>13.5 工程隐蔽部位覆盖前的检查</w:t>
      </w:r>
      <w:bookmarkEnd w:id="1754"/>
      <w:bookmarkEnd w:id="1755"/>
      <w:bookmarkEnd w:id="1756"/>
      <w:bookmarkEnd w:id="1757"/>
      <w:bookmarkEnd w:id="175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13.5.1 通知监理人检查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后，承包人才能进行覆盖。监理人检查确认质量不合格的，承包人应在监理人指示的时间内修整返工后，由监理人重新检查。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13.5.2 监理人未到场检查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监理人未按第13.5.1项约定的时间进行检查的，除监理人另有指示外，承包人可自行完成覆盖工作，并作相应记录报送监理人，监理人应</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确认。监理人事后对检查记录有疑问的，可按第13.5.3项的约定重新检查。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13.5.3 监理人重新检查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13.5.4 承包人私自覆盖</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承包人未通知监理人到场检查，私自将工程隐蔽部位覆盖的，监理人有权指示承包人钻孔探测或揭开检查，由此增加的费用和（或）工期延误由承包人承担。</w:t>
      </w:r>
    </w:p>
    <w:p>
      <w:pPr>
        <w:keepNext/>
        <w:keepLines/>
        <w:snapToGrid w:val="0"/>
        <w:spacing w:line="600" w:lineRule="exact"/>
        <w:ind w:firstLine="420" w:firstLineChars="200"/>
        <w:outlineLvl w:val="3"/>
        <w:rPr>
          <w:rFonts w:ascii="宋体" w:hAnsi="宋体" w:cs="宋体"/>
          <w:color w:val="auto"/>
          <w:szCs w:val="21"/>
          <w:highlight w:val="none"/>
        </w:rPr>
      </w:pPr>
      <w:bookmarkStart w:id="1759" w:name="_Toc33183643"/>
      <w:bookmarkStart w:id="1760" w:name="_Toc179632719"/>
      <w:bookmarkStart w:id="1761" w:name="_Toc152045701"/>
      <w:bookmarkStart w:id="1762" w:name="_Toc152042479"/>
      <w:bookmarkStart w:id="1763" w:name="_Toc144974670"/>
      <w:r>
        <w:rPr>
          <w:rFonts w:hint="eastAsia" w:ascii="宋体" w:hAnsi="宋体" w:cs="宋体"/>
          <w:color w:val="auto"/>
          <w:szCs w:val="21"/>
          <w:highlight w:val="none"/>
        </w:rPr>
        <w:t>13.6 清除不合格工程</w:t>
      </w:r>
      <w:bookmarkEnd w:id="1759"/>
      <w:bookmarkEnd w:id="1760"/>
      <w:bookmarkEnd w:id="1761"/>
      <w:bookmarkEnd w:id="1762"/>
      <w:bookmarkEnd w:id="176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13.6.2 由于发包人提供的材料或工程设备不合格造成的工程不合格，需要承包人采取措施补救的，发包人应承担由此增加的费用和（或）工期延误，并支付承包人合理利润。</w:t>
      </w:r>
    </w:p>
    <w:p>
      <w:pPr>
        <w:keepNext/>
        <w:keepLines/>
        <w:snapToGrid w:val="0"/>
        <w:spacing w:line="600" w:lineRule="exact"/>
        <w:ind w:firstLine="421" w:firstLineChars="200"/>
        <w:outlineLvl w:val="3"/>
        <w:rPr>
          <w:rFonts w:ascii="宋体" w:hAnsi="宋体" w:cs="宋体"/>
          <w:b/>
          <w:color w:val="auto"/>
          <w:szCs w:val="21"/>
          <w:highlight w:val="none"/>
        </w:rPr>
      </w:pPr>
      <w:r>
        <w:rPr>
          <w:rFonts w:hint="eastAsia" w:ascii="宋体" w:hAnsi="宋体" w:cs="宋体"/>
          <w:b/>
          <w:color w:val="auto"/>
          <w:szCs w:val="21"/>
          <w:highlight w:val="none"/>
        </w:rPr>
        <w:t>13.7 质量评定</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13.7.1发包人应组织进行工程项目划分，并确定单位工程、主要分部工程、重要隐蔽单元工程和关键部位单元工程。</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13.7.2工程实施过程中，单位工程、主要分部工程、重要隐蔽单元工程和关键部位单元工程的项目划分需要调整时，承包人应报发包人确认。</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13.7.3承包人应在单元（工序）工程质量自评合格后，报监理人核定质量等级并签证认可。</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13.7.4除专用合同条款另有约定外，承包人应在重要隐蔽单元工程及关键部位单元工程质量自评合格后以及监理人抽检后，由监理人组织承包人等单位组成的联合小组，共同检查核定其质量等级并填写签证表。发包人按有关规定完成质量结论报工程质量监督机构核备手续。</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13.7.5承包人应在分部工程质量自评合格后，报监理人复核和发包人认定。发包人负责按有关规定完成分部工程质量结论报工程质量监督机构核备（核定）手续。</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13.7.6承包人应在单位工程质量自评合格后，报监理人复核和发包人认定。发包人负责按有关规定完成单位工程质量结论报工程质量监督机构核定手续。</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13.7.7除专用合同条款另有约定外，工程质量等级分为合格和优良，应分别达到约定的标准。</w:t>
      </w:r>
    </w:p>
    <w:p>
      <w:pPr>
        <w:spacing w:before="100" w:beforeAutospacing="1" w:after="100" w:afterAutospacing="1" w:line="360" w:lineRule="auto"/>
        <w:rPr>
          <w:rFonts w:ascii="宋体" w:hAnsi="宋体" w:cs="宋体"/>
          <w:b/>
          <w:color w:val="auto"/>
          <w:szCs w:val="21"/>
          <w:highlight w:val="none"/>
        </w:rPr>
      </w:pPr>
      <w:r>
        <w:rPr>
          <w:rFonts w:hint="eastAsia" w:ascii="宋体" w:hAnsi="宋体" w:cs="宋体"/>
          <w:b/>
          <w:color w:val="auto"/>
          <w:szCs w:val="21"/>
          <w:highlight w:val="none"/>
        </w:rPr>
        <w:t>13.8 质量事故处理</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13.8.1发生质量事故时，承包人应及时向发包人和监理人报告。</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13.8.2质量事故调查处理由发包人按相关规定履行手续，承包人应配合。</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13.8.3承包人应对质量缺陷进行备案。发包人委托监理人对质量缺陷备案情况进行监督检查并履行相关手续。</w:t>
      </w:r>
    </w:p>
    <w:p>
      <w:pPr>
        <w:spacing w:line="360" w:lineRule="auto"/>
        <w:ind w:right="-7" w:firstLine="480"/>
        <w:rPr>
          <w:rFonts w:ascii="宋体" w:hAnsi="宋体" w:cs="宋体"/>
          <w:color w:val="auto"/>
          <w:szCs w:val="21"/>
          <w:highlight w:val="none"/>
        </w:rPr>
      </w:pPr>
      <w:r>
        <w:rPr>
          <w:rFonts w:hint="eastAsia" w:ascii="宋体" w:hAnsi="宋体" w:cs="宋体"/>
          <w:color w:val="auto"/>
          <w:szCs w:val="21"/>
          <w:highlight w:val="none"/>
        </w:rPr>
        <w:t>13.8.4除专用合同条款另有约定外，工程竣工验收时，发包人负责向竣工验收委员会汇报并提交历次质量缺陷处理的备案资料。</w:t>
      </w:r>
    </w:p>
    <w:p>
      <w:pPr>
        <w:pStyle w:val="5"/>
        <w:spacing w:line="360" w:lineRule="auto"/>
        <w:rPr>
          <w:rFonts w:ascii="宋体" w:hAnsi="宋体" w:cs="宋体"/>
          <w:color w:val="auto"/>
          <w:sz w:val="21"/>
          <w:szCs w:val="21"/>
          <w:highlight w:val="none"/>
        </w:rPr>
      </w:pPr>
      <w:bookmarkStart w:id="1764" w:name="_Toc27231"/>
      <w:bookmarkStart w:id="1765" w:name="_Toc24710"/>
      <w:bookmarkStart w:id="1766" w:name="_Toc1213"/>
      <w:bookmarkStart w:id="1767" w:name="_Toc16163"/>
      <w:bookmarkStart w:id="1768" w:name="_Toc59810392"/>
      <w:bookmarkStart w:id="1769" w:name="_Toc33183644"/>
      <w:bookmarkStart w:id="1770" w:name="_Toc229408510"/>
      <w:bookmarkStart w:id="1771" w:name="_Toc11712"/>
      <w:bookmarkStart w:id="1772" w:name="_Toc7933"/>
      <w:bookmarkStart w:id="1773" w:name="_Toc9814"/>
      <w:r>
        <w:rPr>
          <w:rFonts w:hint="eastAsia" w:ascii="宋体" w:hAnsi="宋体" w:cs="宋体"/>
          <w:color w:val="auto"/>
          <w:sz w:val="21"/>
          <w:szCs w:val="21"/>
          <w:highlight w:val="none"/>
        </w:rPr>
        <w:t>14. 试验和检验</w:t>
      </w:r>
      <w:bookmarkEnd w:id="1733"/>
      <w:bookmarkEnd w:id="1734"/>
      <w:bookmarkEnd w:id="1735"/>
      <w:bookmarkEnd w:id="1736"/>
      <w:bookmarkEnd w:id="1737"/>
      <w:bookmarkEnd w:id="1738"/>
      <w:bookmarkEnd w:id="1764"/>
      <w:bookmarkEnd w:id="1765"/>
      <w:bookmarkEnd w:id="1766"/>
      <w:bookmarkEnd w:id="1767"/>
      <w:bookmarkEnd w:id="1768"/>
      <w:bookmarkEnd w:id="1769"/>
      <w:bookmarkEnd w:id="1770"/>
      <w:bookmarkEnd w:id="1771"/>
      <w:bookmarkEnd w:id="1772"/>
      <w:bookmarkEnd w:id="1773"/>
    </w:p>
    <w:p>
      <w:pPr>
        <w:keepNext/>
        <w:keepLines/>
        <w:snapToGrid w:val="0"/>
        <w:spacing w:line="600" w:lineRule="exact"/>
        <w:ind w:firstLine="420" w:firstLineChars="200"/>
        <w:outlineLvl w:val="3"/>
        <w:rPr>
          <w:rFonts w:ascii="宋体" w:hAnsi="宋体" w:cs="宋体"/>
          <w:color w:val="auto"/>
          <w:szCs w:val="21"/>
          <w:highlight w:val="none"/>
        </w:rPr>
      </w:pPr>
      <w:bookmarkStart w:id="1774" w:name="_Toc33183645"/>
      <w:r>
        <w:rPr>
          <w:rFonts w:hint="eastAsia" w:ascii="宋体" w:hAnsi="宋体" w:cs="宋体"/>
          <w:color w:val="auto"/>
          <w:szCs w:val="21"/>
          <w:highlight w:val="none"/>
        </w:rPr>
        <w:t>14.1材料、工程设备和工程的试验和检验</w:t>
      </w:r>
      <w:bookmarkEnd w:id="177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14.1.2 监理人未按合同约定派员参加试验和检验的，除监理人另有指示外，承包人可自行试验和检验，并应立即将试验和检验结果报送监理人，监理人应</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确认。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14.1.4承包人应按相关规定和标准对水泥、钢材等原材料与中间产品质量进行检验，并报监理人复核。</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14.1.6对专用合同条款约定的试块、试件及有关材料，监理人实行见证取样。见证取样资料由承包人制备，记录应真实齐全，监理人、承包人等参与见证取样人员均应在相关文件上</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1775" w:name="_Toc144974673"/>
      <w:bookmarkStart w:id="1776" w:name="_Toc152045704"/>
      <w:bookmarkStart w:id="1777" w:name="_Toc33183646"/>
      <w:bookmarkStart w:id="1778" w:name="_Toc179632722"/>
      <w:bookmarkStart w:id="1779" w:name="_Toc152042482"/>
      <w:r>
        <w:rPr>
          <w:rFonts w:hint="eastAsia" w:ascii="宋体" w:hAnsi="宋体" w:cs="宋体"/>
          <w:color w:val="auto"/>
          <w:szCs w:val="21"/>
          <w:highlight w:val="none"/>
        </w:rPr>
        <w:t>14.2 现场材料试验</w:t>
      </w:r>
      <w:bookmarkEnd w:id="1775"/>
      <w:bookmarkEnd w:id="1776"/>
      <w:bookmarkEnd w:id="1777"/>
      <w:bookmarkEnd w:id="1778"/>
      <w:bookmarkEnd w:id="177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14.2.1 承包人根据合同约定或监理人指示进行的现场材料试验，应由承包人提供试验场所、试验人员、试验设备器材以及其他必要的试验条件。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14.2.2 监理人在必要时可以使用承包人的试验场所、试验设备器材以及其他试验条件，进行以工程质量检查为目的的复核性材料试验，承包人应予以协助。</w:t>
      </w:r>
    </w:p>
    <w:p>
      <w:pPr>
        <w:keepNext/>
        <w:keepLines/>
        <w:snapToGrid w:val="0"/>
        <w:spacing w:line="600" w:lineRule="exact"/>
        <w:ind w:firstLine="420" w:firstLineChars="200"/>
        <w:outlineLvl w:val="3"/>
        <w:rPr>
          <w:rFonts w:ascii="宋体" w:hAnsi="宋体" w:cs="宋体"/>
          <w:color w:val="auto"/>
          <w:szCs w:val="21"/>
          <w:highlight w:val="none"/>
        </w:rPr>
      </w:pPr>
      <w:bookmarkStart w:id="1780" w:name="_Toc144974674"/>
      <w:bookmarkStart w:id="1781" w:name="_Toc152045705"/>
      <w:bookmarkStart w:id="1782" w:name="_Toc152042483"/>
      <w:bookmarkStart w:id="1783" w:name="_Toc33183647"/>
      <w:bookmarkStart w:id="1784" w:name="_Toc179632723"/>
      <w:r>
        <w:rPr>
          <w:rFonts w:hint="eastAsia" w:ascii="宋体" w:hAnsi="宋体" w:cs="宋体"/>
          <w:color w:val="auto"/>
          <w:szCs w:val="21"/>
          <w:highlight w:val="none"/>
        </w:rPr>
        <w:t>14.3 现场工艺试验</w:t>
      </w:r>
      <w:bookmarkEnd w:id="1780"/>
      <w:bookmarkEnd w:id="1781"/>
      <w:bookmarkEnd w:id="1782"/>
      <w:bookmarkEnd w:id="1783"/>
      <w:bookmarkEnd w:id="178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承包人应按合同约定或监理人指示进行现场工艺试验。对大型的现场工艺试验，监理人认为必要时，应由承包人根据监理人提出的工艺试验要求，编制工艺试验措施计划，报送监理人审批。</w:t>
      </w:r>
    </w:p>
    <w:p>
      <w:pPr>
        <w:pStyle w:val="5"/>
        <w:spacing w:line="360" w:lineRule="auto"/>
        <w:rPr>
          <w:rFonts w:ascii="宋体" w:hAnsi="宋体" w:cs="宋体"/>
          <w:color w:val="auto"/>
          <w:sz w:val="21"/>
          <w:szCs w:val="21"/>
          <w:highlight w:val="none"/>
        </w:rPr>
      </w:pPr>
      <w:bookmarkStart w:id="1785" w:name="_Toc229408511"/>
      <w:bookmarkStart w:id="1786" w:name="_Toc221950924"/>
      <w:bookmarkStart w:id="1787" w:name="_Toc7057"/>
      <w:bookmarkStart w:id="1788" w:name="_Toc222029516"/>
      <w:bookmarkStart w:id="1789" w:name="_Toc229305376"/>
      <w:bookmarkStart w:id="1790" w:name="_Toc59810393"/>
      <w:bookmarkStart w:id="1791" w:name="_Toc24246"/>
      <w:bookmarkStart w:id="1792" w:name="_Toc22527"/>
      <w:bookmarkStart w:id="1793" w:name="_Toc5784"/>
      <w:bookmarkStart w:id="1794" w:name="_Toc20811"/>
      <w:bookmarkStart w:id="1795" w:name="_Toc15626"/>
      <w:bookmarkStart w:id="1796" w:name="_Toc222032685"/>
      <w:bookmarkStart w:id="1797" w:name="_Toc222033867"/>
      <w:bookmarkStart w:id="1798" w:name="_Toc33183648"/>
      <w:bookmarkStart w:id="1799" w:name="_Toc12463"/>
      <w:bookmarkStart w:id="1800" w:name="_Toc222031018"/>
      <w:r>
        <w:rPr>
          <w:rFonts w:hint="eastAsia" w:ascii="宋体" w:hAnsi="宋体" w:cs="宋体"/>
          <w:color w:val="auto"/>
          <w:sz w:val="21"/>
          <w:szCs w:val="21"/>
          <w:highlight w:val="none"/>
        </w:rPr>
        <w:t>15. 变更</w:t>
      </w:r>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p>
    <w:p>
      <w:pPr>
        <w:keepNext/>
        <w:keepLines/>
        <w:snapToGrid w:val="0"/>
        <w:spacing w:line="600" w:lineRule="exact"/>
        <w:ind w:firstLine="420" w:firstLineChars="200"/>
        <w:outlineLvl w:val="3"/>
        <w:rPr>
          <w:rFonts w:ascii="宋体" w:hAnsi="宋体" w:cs="宋体"/>
          <w:color w:val="auto"/>
          <w:szCs w:val="21"/>
          <w:highlight w:val="none"/>
        </w:rPr>
      </w:pPr>
      <w:bookmarkStart w:id="1801" w:name="_Toc221950925"/>
      <w:bookmarkStart w:id="1802" w:name="_Toc33183649"/>
      <w:r>
        <w:rPr>
          <w:rFonts w:hint="eastAsia" w:ascii="宋体" w:hAnsi="宋体" w:cs="宋体"/>
          <w:color w:val="auto"/>
          <w:szCs w:val="21"/>
          <w:highlight w:val="none"/>
        </w:rPr>
        <w:t>15.1 变更的范围和内容</w:t>
      </w:r>
      <w:bookmarkEnd w:id="1801"/>
      <w:bookmarkEnd w:id="180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在履行合同中发生以下情形之一，应按照本条规定进行变更。</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（1）取消合同中任何一项工作，但被取消的工作不能转由发包人或其它人实施；</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（2）改变合同中任何一项工作的质量或其它特性；</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（3）改变合同工程的基线、标高、位置或尺寸；</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（4）改变合同中任何一项工作的施工时间或改变已批准的施工工艺或顺序；</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（5）为完成工程需要追加的额外工作。</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（6）增加或减少专用合同条款中约定的关键项目工程量超过其工程总量的一定数量的百分比。</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上述第（1）～（6）目的变更内容引起工程施工组织和进度计划发生实质性变动和影响其原定的价格时，才予调整该项目的单价。第（6）目情形下单价调整方式在专用合同条款中约定。</w:t>
      </w:r>
    </w:p>
    <w:p>
      <w:pPr>
        <w:keepNext/>
        <w:keepLines/>
        <w:snapToGrid w:val="0"/>
        <w:spacing w:line="600" w:lineRule="exact"/>
        <w:ind w:firstLine="420" w:firstLineChars="200"/>
        <w:outlineLvl w:val="3"/>
        <w:rPr>
          <w:rFonts w:ascii="宋体" w:hAnsi="宋体" w:cs="宋体"/>
          <w:color w:val="auto"/>
          <w:szCs w:val="21"/>
          <w:highlight w:val="none"/>
        </w:rPr>
      </w:pPr>
      <w:bookmarkStart w:id="1803" w:name="_Toc179632726"/>
      <w:bookmarkStart w:id="1804" w:name="_Toc152045708"/>
      <w:bookmarkStart w:id="1805" w:name="_Toc33183650"/>
      <w:bookmarkStart w:id="1806" w:name="_Toc152042486"/>
      <w:bookmarkStart w:id="1807" w:name="_Toc144974677"/>
      <w:bookmarkStart w:id="1808" w:name="_Toc221950942"/>
      <w:r>
        <w:rPr>
          <w:rFonts w:hint="eastAsia" w:ascii="宋体" w:hAnsi="宋体" w:cs="宋体"/>
          <w:color w:val="auto"/>
          <w:szCs w:val="21"/>
          <w:highlight w:val="none"/>
        </w:rPr>
        <w:t>15.2 变更权</w:t>
      </w:r>
      <w:bookmarkEnd w:id="1803"/>
      <w:bookmarkEnd w:id="1804"/>
      <w:bookmarkEnd w:id="1805"/>
      <w:bookmarkEnd w:id="1806"/>
      <w:bookmarkEnd w:id="180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在履行合同过程中，经发包人同意，监理人可按第15.3款约定的变更程序向承包人作出变更指示，承包人应遵照执行。没有监理人的变更指示，承包人不得擅自变更。</w:t>
      </w:r>
    </w:p>
    <w:p>
      <w:pPr>
        <w:keepNext/>
        <w:keepLines/>
        <w:snapToGrid w:val="0"/>
        <w:spacing w:line="600" w:lineRule="exact"/>
        <w:ind w:firstLine="420" w:firstLineChars="200"/>
        <w:outlineLvl w:val="3"/>
        <w:rPr>
          <w:rFonts w:ascii="宋体" w:hAnsi="宋体" w:cs="宋体"/>
          <w:color w:val="auto"/>
          <w:szCs w:val="21"/>
          <w:highlight w:val="none"/>
        </w:rPr>
      </w:pPr>
      <w:bookmarkStart w:id="1809" w:name="_Toc144974678"/>
      <w:bookmarkStart w:id="1810" w:name="_Toc152045709"/>
      <w:bookmarkStart w:id="1811" w:name="_Toc33183651"/>
      <w:bookmarkStart w:id="1812" w:name="_Toc179632727"/>
      <w:bookmarkStart w:id="1813" w:name="_Toc152042487"/>
      <w:r>
        <w:rPr>
          <w:rFonts w:hint="eastAsia" w:ascii="宋体" w:hAnsi="宋体" w:cs="宋体"/>
          <w:color w:val="auto"/>
          <w:szCs w:val="21"/>
          <w:highlight w:val="none"/>
        </w:rPr>
        <w:t>15.3 变更程序</w:t>
      </w:r>
      <w:bookmarkEnd w:id="1809"/>
      <w:bookmarkEnd w:id="1810"/>
      <w:bookmarkEnd w:id="1811"/>
      <w:bookmarkEnd w:id="1812"/>
      <w:bookmarkEnd w:id="181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15.3.1 变更的提出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（2）在合同履行过程中，发生第15.1款约定情形的，监理人应按照第15.3.3项约定向承包人发出变更指示。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（4）若承包人收到监理人的变更意向书后认为难以实施此项变更，应立即通知监理人，说明原因并附详细依据。监理人与承包人和发包人协商后确定撤销、改变或不改变原变更意向书。</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15.3.2 变更估价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（2）变更工作影响工期的，承包人应提出调整工期的具体细节。监理人认为有必要时，可要求承包人提交要求提前或延长工期的施工进度计划及相应施工措施等详细资料。</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（3）除专用合同条款对期限另有约定外，监理人收到承包人变更报价书后的14天内，根据第15.4款约定的估价原则，按照第3.5款商定或确定变更价格。</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15.3.3 变更指示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（1）变更指示只能由监理人发出。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（2）变更指示应说明变更的目的、范围、变更内容以及变更的工程量及其进度和技术要求，并附有关图纸和文件。承包人收到变更指示后，应按变更指示进行变更工作。</w:t>
      </w:r>
    </w:p>
    <w:p>
      <w:pPr>
        <w:keepNext/>
        <w:keepLines/>
        <w:snapToGrid w:val="0"/>
        <w:spacing w:line="600" w:lineRule="exact"/>
        <w:ind w:firstLine="420" w:firstLineChars="200"/>
        <w:outlineLvl w:val="3"/>
        <w:rPr>
          <w:rFonts w:ascii="宋体" w:hAnsi="宋体" w:cs="宋体"/>
          <w:color w:val="auto"/>
          <w:szCs w:val="21"/>
          <w:highlight w:val="none"/>
        </w:rPr>
      </w:pPr>
      <w:bookmarkStart w:id="1814" w:name="_Toc33183652"/>
      <w:bookmarkStart w:id="1815" w:name="_Toc152042488"/>
      <w:bookmarkStart w:id="1816" w:name="_Toc152045710"/>
      <w:bookmarkStart w:id="1817" w:name="_Toc144974679"/>
      <w:bookmarkStart w:id="1818" w:name="_Toc179632728"/>
      <w:r>
        <w:rPr>
          <w:rFonts w:hint="eastAsia" w:ascii="宋体" w:hAnsi="宋体" w:cs="宋体"/>
          <w:color w:val="auto"/>
          <w:szCs w:val="21"/>
          <w:highlight w:val="none"/>
        </w:rPr>
        <w:t>15.4 变更的估价原则</w:t>
      </w:r>
      <w:bookmarkEnd w:id="1814"/>
      <w:bookmarkEnd w:id="1815"/>
      <w:bookmarkEnd w:id="1816"/>
      <w:bookmarkEnd w:id="1817"/>
      <w:bookmarkEnd w:id="181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除专用合同条款另有约定外，因变更引起的价格调整按照本款约定处理。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15.4.1 已标价工程量清单中有适用于变更工作的子目的，采用该子目的单价。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15.4.2 已标价工程量清单中无适用于变更工作的子目，但有类似子目的，可在合理范围内参照类似子目的单价，由监理人按第3.5款商定或确定变更工作的单价。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15.4.3 已标价工程量清单中无适用或类似子目的单价，可按照成本加利润的原则，由监理人按第3.5款商定或确定变更工作的单价。</w:t>
      </w:r>
    </w:p>
    <w:p>
      <w:pPr>
        <w:keepNext/>
        <w:keepLines/>
        <w:snapToGrid w:val="0"/>
        <w:spacing w:line="600" w:lineRule="exact"/>
        <w:ind w:firstLine="420" w:firstLineChars="200"/>
        <w:outlineLvl w:val="3"/>
        <w:rPr>
          <w:rFonts w:ascii="宋体" w:hAnsi="宋体" w:cs="宋体"/>
          <w:color w:val="auto"/>
          <w:szCs w:val="21"/>
          <w:highlight w:val="none"/>
        </w:rPr>
      </w:pPr>
      <w:bookmarkStart w:id="1819" w:name="_Toc144974680"/>
      <w:bookmarkStart w:id="1820" w:name="_Toc152045711"/>
      <w:bookmarkStart w:id="1821" w:name="_Toc179632729"/>
      <w:bookmarkStart w:id="1822" w:name="_Toc152042489"/>
      <w:bookmarkStart w:id="1823" w:name="_Toc33183653"/>
      <w:r>
        <w:rPr>
          <w:rFonts w:hint="eastAsia" w:ascii="宋体" w:hAnsi="宋体" w:cs="宋体"/>
          <w:color w:val="auto"/>
          <w:szCs w:val="21"/>
          <w:highlight w:val="none"/>
        </w:rPr>
        <w:t>15.5 承包人的合理化建议</w:t>
      </w:r>
      <w:bookmarkEnd w:id="1819"/>
      <w:bookmarkEnd w:id="1820"/>
      <w:bookmarkEnd w:id="1821"/>
      <w:bookmarkEnd w:id="1822"/>
      <w:bookmarkEnd w:id="182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15.5.2 承包人提出的合理化建议降低了合同价格、缩短了工期或者提高了工程经济效益的，发包人可按国家有关规定在专用合同条款中约定给予奖励。</w:t>
      </w:r>
    </w:p>
    <w:p>
      <w:pPr>
        <w:keepNext/>
        <w:keepLines/>
        <w:snapToGrid w:val="0"/>
        <w:spacing w:line="600" w:lineRule="exact"/>
        <w:ind w:firstLine="420" w:firstLineChars="200"/>
        <w:outlineLvl w:val="3"/>
        <w:rPr>
          <w:rFonts w:ascii="宋体" w:hAnsi="宋体" w:cs="宋体"/>
          <w:color w:val="auto"/>
          <w:szCs w:val="21"/>
          <w:highlight w:val="none"/>
        </w:rPr>
      </w:pPr>
      <w:bookmarkStart w:id="1824" w:name="_Toc144974681"/>
      <w:bookmarkStart w:id="1825" w:name="_Toc152045712"/>
      <w:bookmarkStart w:id="1826" w:name="_Toc152042490"/>
      <w:bookmarkStart w:id="1827" w:name="_Toc33183654"/>
      <w:bookmarkStart w:id="1828" w:name="_Toc179632730"/>
      <w:r>
        <w:rPr>
          <w:rFonts w:hint="eastAsia" w:ascii="宋体" w:hAnsi="宋体" w:cs="宋体"/>
          <w:color w:val="auto"/>
          <w:szCs w:val="21"/>
          <w:highlight w:val="none"/>
        </w:rPr>
        <w:t>15.6 暂列金额</w:t>
      </w:r>
      <w:bookmarkEnd w:id="1824"/>
      <w:bookmarkEnd w:id="1825"/>
      <w:bookmarkEnd w:id="1826"/>
      <w:bookmarkEnd w:id="1827"/>
      <w:bookmarkEnd w:id="182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暂列金额只能按照监理人的指示使用，并对合同价格进行相应调整。</w:t>
      </w:r>
    </w:p>
    <w:p>
      <w:pPr>
        <w:keepNext/>
        <w:keepLines/>
        <w:snapToGrid w:val="0"/>
        <w:spacing w:line="600" w:lineRule="exact"/>
        <w:ind w:firstLine="420" w:firstLineChars="200"/>
        <w:outlineLvl w:val="3"/>
        <w:rPr>
          <w:rFonts w:ascii="宋体" w:hAnsi="宋体" w:cs="宋体"/>
          <w:color w:val="auto"/>
          <w:szCs w:val="21"/>
          <w:highlight w:val="none"/>
        </w:rPr>
      </w:pPr>
      <w:bookmarkStart w:id="1829" w:name="_Toc33183655"/>
      <w:bookmarkStart w:id="1830" w:name="_Toc179632731"/>
      <w:bookmarkStart w:id="1831" w:name="_Toc152045713"/>
      <w:bookmarkStart w:id="1832" w:name="_Toc152042491"/>
      <w:bookmarkStart w:id="1833" w:name="_Toc144974682"/>
      <w:r>
        <w:rPr>
          <w:rFonts w:hint="eastAsia" w:ascii="宋体" w:hAnsi="宋体" w:cs="宋体"/>
          <w:color w:val="auto"/>
          <w:szCs w:val="21"/>
          <w:highlight w:val="none"/>
        </w:rPr>
        <w:t>15.7 计日工</w:t>
      </w:r>
      <w:bookmarkEnd w:id="1829"/>
      <w:bookmarkEnd w:id="1830"/>
      <w:bookmarkEnd w:id="1831"/>
      <w:bookmarkEnd w:id="1832"/>
      <w:bookmarkEnd w:id="1833"/>
    </w:p>
    <w:p>
      <w:pPr>
        <w:spacing w:line="360" w:lineRule="auto"/>
        <w:ind w:firstLine="420" w:firstLineChars="200"/>
        <w:rPr>
          <w:rFonts w:ascii="宋体" w:hAnsi="宋体" w:cs="宋体"/>
          <w:color w:val="auto"/>
          <w:szCs w:val="21"/>
          <w:highlight w:val="none"/>
          <w:shd w:val="pct10" w:color="auto" w:fill="FFFFFF"/>
        </w:rPr>
      </w:pPr>
      <w:r>
        <w:rPr>
          <w:rFonts w:hint="eastAsia" w:ascii="宋体" w:hAnsi="宋体" w:cs="宋体"/>
          <w:color w:val="auto"/>
          <w:szCs w:val="21"/>
          <w:highlight w:val="none"/>
        </w:rPr>
        <w:t>15.7.1 发包人认为有必要时，由监理人通知承包人以计日工方式实施变更的零星工作。其价款按列入已标价工程量清单中的计日工计价子目及其单价进行计算。</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15.7.2 采用计日工计价的任何一项变更工作，应从暂列金额中支付，承包人应在该项变更的实施过程中，每天提交以下报表和有关凭证报送监理人审批：</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（1）工作名称、内容和数量；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（2）投入该工作所有人员的姓名、工种、级别和耗用工时；</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（3）投入该工作的材料类别和数量；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（4）投入该工作的施工设备型号、台数和耗用台时；</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（5）监理人要求提交的其他资料和凭证。</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15.7.3 计日工由承包人汇总后，按第17.3.2项的约定列入进度付款申请单，由监理人复核并经发包人同意后列入进度付款。</w:t>
      </w:r>
    </w:p>
    <w:p>
      <w:pPr>
        <w:keepNext/>
        <w:keepLines/>
        <w:snapToGrid w:val="0"/>
        <w:spacing w:line="600" w:lineRule="exact"/>
        <w:ind w:firstLine="420" w:firstLineChars="200"/>
        <w:outlineLvl w:val="3"/>
        <w:rPr>
          <w:rFonts w:ascii="宋体" w:hAnsi="宋体" w:cs="宋体"/>
          <w:color w:val="auto"/>
          <w:szCs w:val="21"/>
          <w:highlight w:val="none"/>
        </w:rPr>
      </w:pPr>
      <w:bookmarkStart w:id="1834" w:name="_Toc33183656"/>
      <w:r>
        <w:rPr>
          <w:rFonts w:hint="eastAsia" w:ascii="宋体" w:hAnsi="宋体" w:cs="宋体"/>
          <w:color w:val="auto"/>
          <w:szCs w:val="21"/>
          <w:highlight w:val="none"/>
        </w:rPr>
        <w:t>15.8 暂估价</w:t>
      </w:r>
      <w:bookmarkEnd w:id="1808"/>
      <w:bookmarkEnd w:id="1834"/>
    </w:p>
    <w:p>
      <w:pPr>
        <w:spacing w:line="360" w:lineRule="auto"/>
        <w:ind w:firstLine="424" w:firstLineChars="202"/>
        <w:rPr>
          <w:rFonts w:ascii="宋体" w:hAnsi="宋体" w:cs="宋体"/>
          <w:color w:val="auto"/>
          <w:szCs w:val="21"/>
          <w:highlight w:val="none"/>
        </w:rPr>
      </w:pPr>
      <w:bookmarkStart w:id="1835" w:name="_Toc229305377"/>
      <w:bookmarkStart w:id="1836" w:name="_Toc222029517"/>
      <w:bookmarkStart w:id="1837" w:name="_Toc222032686"/>
      <w:bookmarkStart w:id="1838" w:name="_Toc221950944"/>
      <w:bookmarkStart w:id="1839" w:name="_Toc222033868"/>
      <w:bookmarkStart w:id="1840" w:name="_Toc222031019"/>
      <w:bookmarkStart w:id="1841" w:name="_Toc229408512"/>
      <w:r>
        <w:rPr>
          <w:rFonts w:hint="eastAsia" w:ascii="宋体" w:hAnsi="宋体" w:cs="宋体"/>
          <w:color w:val="auto"/>
          <w:szCs w:val="21"/>
          <w:highlight w:val="none"/>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与工程量清单中所列金额差以及相应的税金等其他费用列入合同价格。必须招标的暂估价项目招标组织形式、发包人和承包人组织招标时双方的权利义务关系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pPr>
        <w:pStyle w:val="5"/>
        <w:spacing w:line="360" w:lineRule="auto"/>
        <w:rPr>
          <w:rFonts w:ascii="宋体" w:hAnsi="宋体" w:cs="宋体"/>
          <w:color w:val="auto"/>
          <w:sz w:val="21"/>
          <w:szCs w:val="21"/>
          <w:highlight w:val="none"/>
        </w:rPr>
      </w:pPr>
      <w:bookmarkStart w:id="1842" w:name="_Toc8919"/>
      <w:bookmarkStart w:id="1843" w:name="_Toc11603"/>
      <w:bookmarkStart w:id="1844" w:name="_Toc25646"/>
      <w:bookmarkStart w:id="1845" w:name="_Toc59810394"/>
      <w:bookmarkStart w:id="1846" w:name="_Toc23982"/>
      <w:bookmarkStart w:id="1847" w:name="_Toc28715"/>
      <w:bookmarkStart w:id="1848" w:name="_Toc3496"/>
      <w:bookmarkStart w:id="1849" w:name="_Toc33183657"/>
      <w:bookmarkStart w:id="1850" w:name="_Toc4913"/>
      <w:r>
        <w:rPr>
          <w:rFonts w:hint="eastAsia" w:ascii="宋体" w:hAnsi="宋体" w:cs="宋体"/>
          <w:color w:val="auto"/>
          <w:sz w:val="21"/>
          <w:szCs w:val="21"/>
          <w:highlight w:val="none"/>
        </w:rPr>
        <w:t>16. 价格调整</w:t>
      </w:r>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pPr>
        <w:keepNext/>
        <w:keepLines/>
        <w:snapToGrid w:val="0"/>
        <w:spacing w:line="600" w:lineRule="exact"/>
        <w:ind w:firstLine="420" w:firstLineChars="200"/>
        <w:outlineLvl w:val="3"/>
        <w:rPr>
          <w:rFonts w:ascii="宋体" w:hAnsi="宋体" w:cs="宋体"/>
          <w:color w:val="auto"/>
          <w:szCs w:val="21"/>
          <w:highlight w:val="none"/>
        </w:rPr>
      </w:pPr>
      <w:bookmarkStart w:id="1851" w:name="_Toc221950945"/>
      <w:bookmarkStart w:id="1852" w:name="_Toc33183658"/>
      <w:r>
        <w:rPr>
          <w:rFonts w:hint="eastAsia" w:ascii="宋体" w:hAnsi="宋体" w:cs="宋体"/>
          <w:color w:val="auto"/>
          <w:szCs w:val="21"/>
          <w:highlight w:val="none"/>
        </w:rPr>
        <w:t>16.1 物价波动引起的价格调整</w:t>
      </w:r>
      <w:bookmarkEnd w:id="1851"/>
      <w:bookmarkEnd w:id="185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由于物价波动原因引起合同价格需要调整的，其价格调整方式在专用合同条款中约定。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16.1.1 采用价格指数调整价格差额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16.1.1.1 价格调整公式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因人工、材料和设备等价格波动影响合同价格时，根据投标函附录中的价格指数和权重表约定的数据，按以下公式计算差额并调整合同价格。</w:t>
      </w:r>
    </w:p>
    <w:p>
      <w:pPr>
        <w:autoSpaceDE w:val="0"/>
        <w:autoSpaceDN w:val="0"/>
        <w:adjustRightInd w:val="0"/>
        <w:spacing w:line="360" w:lineRule="auto"/>
        <w:ind w:right="248" w:firstLine="839" w:firstLineChars="398"/>
        <w:rPr>
          <w:rFonts w:ascii="宋体" w:hAnsi="宋体" w:cs="宋体"/>
          <w:color w:val="auto"/>
          <w:szCs w:val="21"/>
          <w:highlight w:val="none"/>
        </w:rPr>
      </w:pPr>
      <w:r>
        <w:rPr>
          <w:rFonts w:hint="eastAsia" w:ascii="宋体" w:hAnsi="宋体" w:cs="宋体"/>
          <w:b/>
          <w:bCs/>
          <w:color w:val="auto"/>
          <w:kern w:val="0"/>
          <w:szCs w:val="21"/>
          <w:highlight w:val="none"/>
          <w:lang w:val="zh-CN"/>
        </w:rPr>
        <w:t xml:space="preserve">        </w:t>
      </w:r>
      <w:r>
        <w:rPr>
          <w:rFonts w:hint="eastAsia" w:ascii="宋体" w:hAnsi="宋体" w:cs="宋体"/>
          <w:color w:val="auto"/>
          <w:position w:val="-34"/>
          <w:szCs w:val="21"/>
          <w:highlight w:val="none"/>
        </w:rPr>
        <w:object>
          <v:shape id="_x0000_i1025" o:spt="75" type="#_x0000_t75" style="height:39.25pt;width:305.75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p>
    <w:p>
      <w:pPr>
        <w:tabs>
          <w:tab w:val="left" w:pos="126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w:t>
      </w:r>
    </w:p>
    <w:p>
      <w:pPr>
        <w:tabs>
          <w:tab w:val="left" w:pos="126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式中： △P -- 需调整的价格差额；</w:t>
      </w:r>
    </w:p>
    <w:p>
      <w:pPr>
        <w:tabs>
          <w:tab w:val="left" w:pos="1260"/>
        </w:tabs>
        <w:spacing w:line="360" w:lineRule="auto"/>
        <w:rPr>
          <w:rFonts w:ascii="宋体" w:hAnsi="宋体" w:cs="宋体"/>
          <w:color w:val="auto"/>
          <w:szCs w:val="21"/>
          <w:highlight w:val="none"/>
        </w:rPr>
      </w:pPr>
      <w:r>
        <w:rPr>
          <w:rFonts w:hint="eastAsia" w:ascii="宋体" w:hAnsi="宋体" w:cs="宋体"/>
          <w:color w:val="auto"/>
          <w:szCs w:val="21"/>
          <w:highlight w:val="none"/>
        </w:rPr>
        <w:tab/>
      </w:r>
      <w:r>
        <w:rPr>
          <w:rFonts w:hint="eastAsia" w:ascii="宋体" w:hAnsi="宋体" w:cs="宋体"/>
          <w:color w:val="auto"/>
          <w:szCs w:val="21"/>
          <w:highlight w:val="none"/>
        </w:rPr>
        <w:t>P</w:t>
      </w:r>
      <w:r>
        <w:rPr>
          <w:rFonts w:hint="eastAsia" w:ascii="宋体" w:hAnsi="宋体" w:cs="宋体"/>
          <w:color w:val="auto"/>
          <w:szCs w:val="21"/>
          <w:highlight w:val="none"/>
          <w:vertAlign w:val="subscript"/>
        </w:rPr>
        <w:t>0</w:t>
      </w:r>
      <w:r>
        <w:rPr>
          <w:rFonts w:hint="eastAsia" w:ascii="宋体" w:hAnsi="宋体" w:cs="宋体"/>
          <w:color w:val="auto"/>
          <w:szCs w:val="21"/>
          <w:highlight w:val="none"/>
        </w:rPr>
        <w:t xml:space="preserve">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pPr>
        <w:tabs>
          <w:tab w:val="left" w:pos="1260"/>
        </w:tabs>
        <w:spacing w:line="360" w:lineRule="auto"/>
        <w:rPr>
          <w:rFonts w:ascii="宋体" w:hAnsi="宋体" w:cs="宋体"/>
          <w:color w:val="auto"/>
          <w:szCs w:val="21"/>
          <w:highlight w:val="none"/>
        </w:rPr>
      </w:pPr>
      <w:r>
        <w:rPr>
          <w:rFonts w:hint="eastAsia" w:ascii="宋体" w:hAnsi="宋体" w:cs="宋体"/>
          <w:color w:val="auto"/>
          <w:szCs w:val="21"/>
          <w:highlight w:val="none"/>
        </w:rPr>
        <w:tab/>
      </w:r>
      <w:bookmarkStart w:id="1853" w:name="_Toc152042495"/>
      <w:bookmarkStart w:id="1854" w:name="_Toc144974686"/>
      <w:r>
        <w:rPr>
          <w:rFonts w:hint="eastAsia" w:ascii="宋体" w:hAnsi="宋体" w:cs="宋体"/>
          <w:color w:val="auto"/>
          <w:szCs w:val="21"/>
          <w:highlight w:val="none"/>
        </w:rPr>
        <w:t>A -- 定值权重(即不调部分的权重)；</w:t>
      </w:r>
      <w:bookmarkEnd w:id="1853"/>
      <w:bookmarkEnd w:id="1854"/>
    </w:p>
    <w:p>
      <w:pPr>
        <w:tabs>
          <w:tab w:val="left" w:pos="1260"/>
        </w:tabs>
        <w:spacing w:line="360" w:lineRule="auto"/>
        <w:rPr>
          <w:rFonts w:ascii="宋体" w:hAnsi="宋体" w:cs="宋体"/>
          <w:color w:val="auto"/>
          <w:szCs w:val="21"/>
          <w:highlight w:val="none"/>
        </w:rPr>
      </w:pPr>
      <w:r>
        <w:rPr>
          <w:rFonts w:hint="eastAsia" w:ascii="宋体" w:hAnsi="宋体" w:cs="宋体"/>
          <w:color w:val="auto"/>
          <w:szCs w:val="21"/>
          <w:highlight w:val="none"/>
        </w:rPr>
        <w:tab/>
      </w:r>
      <w:r>
        <w:rPr>
          <w:rFonts w:hint="eastAsia" w:ascii="宋体" w:hAnsi="宋体" w:cs="宋体"/>
          <w:color w:val="auto"/>
          <w:szCs w:val="21"/>
          <w:highlight w:val="none"/>
        </w:rPr>
        <w:t>B</w:t>
      </w:r>
      <w:r>
        <w:rPr>
          <w:rFonts w:hint="eastAsia" w:ascii="宋体" w:hAnsi="宋体" w:cs="宋体"/>
          <w:color w:val="auto"/>
          <w:szCs w:val="21"/>
          <w:highlight w:val="none"/>
          <w:vertAlign w:val="subscript"/>
        </w:rPr>
        <w:t>1</w:t>
      </w:r>
      <w:r>
        <w:rPr>
          <w:rFonts w:hint="eastAsia" w:ascii="宋体" w:hAnsi="宋体" w:cs="宋体"/>
          <w:color w:val="auto"/>
          <w:szCs w:val="21"/>
          <w:highlight w:val="none"/>
        </w:rPr>
        <w:t>; B</w:t>
      </w:r>
      <w:r>
        <w:rPr>
          <w:rFonts w:hint="eastAsia" w:ascii="宋体" w:hAnsi="宋体" w:cs="宋体"/>
          <w:color w:val="auto"/>
          <w:szCs w:val="21"/>
          <w:highlight w:val="none"/>
          <w:vertAlign w:val="subscript"/>
        </w:rPr>
        <w:t>2</w:t>
      </w:r>
      <w:r>
        <w:rPr>
          <w:rFonts w:hint="eastAsia" w:ascii="宋体" w:hAnsi="宋体" w:cs="宋体"/>
          <w:color w:val="auto"/>
          <w:szCs w:val="21"/>
          <w:highlight w:val="none"/>
        </w:rPr>
        <w:t xml:space="preserve"> ;B</w:t>
      </w:r>
      <w:r>
        <w:rPr>
          <w:rFonts w:hint="eastAsia" w:ascii="宋体" w:hAnsi="宋体" w:cs="宋体"/>
          <w:color w:val="auto"/>
          <w:szCs w:val="21"/>
          <w:highlight w:val="none"/>
          <w:vertAlign w:val="subscript"/>
        </w:rPr>
        <w:t>3</w:t>
      </w:r>
      <w:r>
        <w:rPr>
          <w:rFonts w:hint="eastAsia" w:ascii="宋体" w:hAnsi="宋体" w:cs="宋体"/>
          <w:color w:val="auto"/>
          <w:szCs w:val="21"/>
          <w:highlight w:val="none"/>
        </w:rPr>
        <w:t>·····B</w:t>
      </w:r>
      <w:r>
        <w:rPr>
          <w:rFonts w:hint="eastAsia" w:ascii="宋体" w:hAnsi="宋体" w:cs="宋体"/>
          <w:color w:val="auto"/>
          <w:szCs w:val="21"/>
          <w:highlight w:val="none"/>
          <w:vertAlign w:val="subscript"/>
        </w:rPr>
        <w:t>n</w:t>
      </w:r>
      <w:r>
        <w:rPr>
          <w:rFonts w:hint="eastAsia" w:ascii="宋体" w:hAnsi="宋体" w:cs="宋体"/>
          <w:color w:val="auto"/>
          <w:szCs w:val="21"/>
          <w:highlight w:val="none"/>
        </w:rPr>
        <w:t xml:space="preserve"> -- 各可调因子的变值权重(即可调部分的权重)为各可调因子在投标函投标总报价中所占的比例；</w:t>
      </w:r>
    </w:p>
    <w:p>
      <w:pPr>
        <w:tabs>
          <w:tab w:val="left" w:pos="1260"/>
        </w:tabs>
        <w:spacing w:line="360" w:lineRule="auto"/>
        <w:rPr>
          <w:rFonts w:ascii="宋体" w:hAnsi="宋体" w:cs="宋体"/>
          <w:color w:val="auto"/>
          <w:szCs w:val="21"/>
          <w:highlight w:val="none"/>
        </w:rPr>
      </w:pPr>
      <w:r>
        <w:rPr>
          <w:rFonts w:hint="eastAsia" w:ascii="宋体" w:hAnsi="宋体" w:cs="宋体"/>
          <w:color w:val="auto"/>
          <w:szCs w:val="21"/>
          <w:highlight w:val="none"/>
        </w:rPr>
        <w:tab/>
      </w:r>
      <w:r>
        <w:rPr>
          <w:rFonts w:hint="eastAsia" w:ascii="宋体" w:hAnsi="宋体" w:cs="宋体"/>
          <w:color w:val="auto"/>
          <w:szCs w:val="21"/>
          <w:highlight w:val="none"/>
        </w:rPr>
        <w:t>F</w:t>
      </w:r>
      <w:r>
        <w:rPr>
          <w:rFonts w:hint="eastAsia" w:ascii="宋体" w:hAnsi="宋体" w:cs="宋体"/>
          <w:color w:val="auto"/>
          <w:szCs w:val="21"/>
          <w:highlight w:val="none"/>
          <w:vertAlign w:val="subscript"/>
        </w:rPr>
        <w:t>t1</w:t>
      </w:r>
      <w:r>
        <w:rPr>
          <w:rFonts w:hint="eastAsia" w:ascii="宋体" w:hAnsi="宋体" w:cs="宋体"/>
          <w:color w:val="auto"/>
          <w:szCs w:val="21"/>
          <w:highlight w:val="none"/>
        </w:rPr>
        <w:t xml:space="preserve"> ;F</w:t>
      </w:r>
      <w:r>
        <w:rPr>
          <w:rFonts w:hint="eastAsia" w:ascii="宋体" w:hAnsi="宋体" w:cs="宋体"/>
          <w:color w:val="auto"/>
          <w:szCs w:val="21"/>
          <w:highlight w:val="none"/>
          <w:vertAlign w:val="subscript"/>
        </w:rPr>
        <w:t>t2</w:t>
      </w:r>
      <w:r>
        <w:rPr>
          <w:rFonts w:hint="eastAsia" w:ascii="宋体" w:hAnsi="宋体" w:cs="宋体"/>
          <w:color w:val="auto"/>
          <w:szCs w:val="21"/>
          <w:highlight w:val="none"/>
        </w:rPr>
        <w:t xml:space="preserve"> ;F</w:t>
      </w:r>
      <w:r>
        <w:rPr>
          <w:rFonts w:hint="eastAsia" w:ascii="宋体" w:hAnsi="宋体" w:cs="宋体"/>
          <w:color w:val="auto"/>
          <w:szCs w:val="21"/>
          <w:highlight w:val="none"/>
          <w:vertAlign w:val="subscript"/>
        </w:rPr>
        <w:t>t3</w:t>
      </w:r>
      <w:r>
        <w:rPr>
          <w:rFonts w:hint="eastAsia" w:ascii="宋体" w:hAnsi="宋体" w:cs="宋体"/>
          <w:color w:val="auto"/>
          <w:szCs w:val="21"/>
          <w:highlight w:val="none"/>
        </w:rPr>
        <w:t>·····F</w:t>
      </w:r>
      <w:r>
        <w:rPr>
          <w:rFonts w:hint="eastAsia" w:ascii="宋体" w:hAnsi="宋体" w:cs="宋体"/>
          <w:color w:val="auto"/>
          <w:szCs w:val="21"/>
          <w:highlight w:val="none"/>
          <w:vertAlign w:val="subscript"/>
        </w:rPr>
        <w:t>tn</w:t>
      </w:r>
      <w:r>
        <w:rPr>
          <w:rFonts w:hint="eastAsia" w:ascii="宋体" w:hAnsi="宋体" w:cs="宋体"/>
          <w:color w:val="auto"/>
          <w:szCs w:val="21"/>
          <w:highlight w:val="none"/>
        </w:rPr>
        <w:t xml:space="preserve"> -- 各可调因子的现行价格指数，指第17.3.3项、第17.5.2项和第17.6.2项约定的付款证书相关周期最后一天的前42天的各可调因子的价格指数；</w:t>
      </w:r>
    </w:p>
    <w:p>
      <w:pPr>
        <w:tabs>
          <w:tab w:val="left" w:pos="1260"/>
        </w:tabs>
        <w:spacing w:line="360" w:lineRule="auto"/>
        <w:rPr>
          <w:rFonts w:ascii="宋体" w:hAnsi="宋体" w:cs="宋体"/>
          <w:color w:val="auto"/>
          <w:szCs w:val="21"/>
          <w:highlight w:val="none"/>
        </w:rPr>
      </w:pPr>
      <w:r>
        <w:rPr>
          <w:rFonts w:hint="eastAsia" w:ascii="宋体" w:hAnsi="宋体" w:cs="宋体"/>
          <w:color w:val="auto"/>
          <w:szCs w:val="21"/>
          <w:highlight w:val="none"/>
        </w:rPr>
        <w:tab/>
      </w:r>
      <w:r>
        <w:rPr>
          <w:rFonts w:hint="eastAsia" w:ascii="宋体" w:hAnsi="宋体" w:cs="宋体"/>
          <w:color w:val="auto"/>
          <w:szCs w:val="21"/>
          <w:highlight w:val="none"/>
        </w:rPr>
        <w:t>F</w:t>
      </w:r>
      <w:r>
        <w:rPr>
          <w:rFonts w:hint="eastAsia" w:ascii="宋体" w:hAnsi="宋体" w:cs="宋体"/>
          <w:color w:val="auto"/>
          <w:szCs w:val="21"/>
          <w:highlight w:val="none"/>
          <w:vertAlign w:val="subscript"/>
        </w:rPr>
        <w:t>o1</w:t>
      </w:r>
      <w:r>
        <w:rPr>
          <w:rFonts w:hint="eastAsia" w:ascii="宋体" w:hAnsi="宋体" w:cs="宋体"/>
          <w:color w:val="auto"/>
          <w:szCs w:val="21"/>
          <w:highlight w:val="none"/>
        </w:rPr>
        <w:t>; F</w:t>
      </w:r>
      <w:r>
        <w:rPr>
          <w:rFonts w:hint="eastAsia" w:ascii="宋体" w:hAnsi="宋体" w:cs="宋体"/>
          <w:color w:val="auto"/>
          <w:szCs w:val="21"/>
          <w:highlight w:val="none"/>
          <w:vertAlign w:val="subscript"/>
        </w:rPr>
        <w:t>o2</w:t>
      </w:r>
      <w:r>
        <w:rPr>
          <w:rFonts w:hint="eastAsia" w:ascii="宋体" w:hAnsi="宋体" w:cs="宋体"/>
          <w:color w:val="auto"/>
          <w:szCs w:val="21"/>
          <w:highlight w:val="none"/>
        </w:rPr>
        <w:t>; F</w:t>
      </w:r>
      <w:r>
        <w:rPr>
          <w:rFonts w:hint="eastAsia" w:ascii="宋体" w:hAnsi="宋体" w:cs="宋体"/>
          <w:color w:val="auto"/>
          <w:szCs w:val="21"/>
          <w:highlight w:val="none"/>
          <w:vertAlign w:val="subscript"/>
        </w:rPr>
        <w:t>o3</w:t>
      </w:r>
      <w:r>
        <w:rPr>
          <w:rFonts w:hint="eastAsia" w:ascii="宋体" w:hAnsi="宋体" w:cs="宋体"/>
          <w:color w:val="auto"/>
          <w:szCs w:val="21"/>
          <w:highlight w:val="none"/>
        </w:rPr>
        <w:t>·····F</w:t>
      </w:r>
      <w:r>
        <w:rPr>
          <w:rFonts w:hint="eastAsia" w:ascii="宋体" w:hAnsi="宋体" w:cs="宋体"/>
          <w:color w:val="auto"/>
          <w:szCs w:val="21"/>
          <w:highlight w:val="none"/>
          <w:vertAlign w:val="subscript"/>
        </w:rPr>
        <w:t>on</w:t>
      </w:r>
      <w:r>
        <w:rPr>
          <w:rFonts w:hint="eastAsia" w:ascii="宋体" w:hAnsi="宋体" w:cs="宋体"/>
          <w:color w:val="auto"/>
          <w:szCs w:val="21"/>
          <w:highlight w:val="none"/>
        </w:rPr>
        <w:t xml:space="preserve"> -- 各可调因子的基本价格指数，指基准日期的各可调因子的价格指数。</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16.1.1.2 暂时确定调整差额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在计算调整差额时得不到现行价格指数的，可暂用上一次价格指数计算，并在以后的付款中再按实际价格指数进行调整。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16.1.1.3 权重的调整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按第15.1款约定的变更导致原定合同中的权重不合理时，由监理人与承包人和发包人协商后进行调整。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16.1.1.4 承包人工期延误后的价格调整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16.1.2 采用造价信息调整价格差额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工程造价信息的来源以及价格调整的项目和系数在专用合同条款中约定。</w:t>
      </w:r>
    </w:p>
    <w:p>
      <w:pPr>
        <w:keepNext/>
        <w:keepLines/>
        <w:snapToGrid w:val="0"/>
        <w:spacing w:line="600" w:lineRule="exact"/>
        <w:ind w:firstLine="420" w:firstLineChars="200"/>
        <w:outlineLvl w:val="3"/>
        <w:rPr>
          <w:rFonts w:ascii="宋体" w:hAnsi="宋体" w:cs="宋体"/>
          <w:color w:val="auto"/>
          <w:szCs w:val="21"/>
          <w:highlight w:val="none"/>
        </w:rPr>
      </w:pPr>
      <w:bookmarkStart w:id="1855" w:name="_Toc33183659"/>
      <w:bookmarkStart w:id="1856" w:name="_Toc152045717"/>
      <w:bookmarkStart w:id="1857" w:name="_Toc179632735"/>
      <w:bookmarkStart w:id="1858" w:name="_Toc152042496"/>
      <w:bookmarkStart w:id="1859" w:name="_Toc144974688"/>
      <w:r>
        <w:rPr>
          <w:rFonts w:hint="eastAsia" w:ascii="宋体" w:hAnsi="宋体" w:cs="宋体"/>
          <w:color w:val="auto"/>
          <w:szCs w:val="21"/>
          <w:highlight w:val="none"/>
        </w:rPr>
        <w:t>16.2 法律变化引起的价格调整</w:t>
      </w:r>
      <w:bookmarkEnd w:id="1855"/>
      <w:bookmarkEnd w:id="1856"/>
      <w:bookmarkEnd w:id="1857"/>
      <w:bookmarkEnd w:id="1858"/>
      <w:bookmarkEnd w:id="185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pPr>
        <w:pStyle w:val="5"/>
        <w:spacing w:line="360" w:lineRule="auto"/>
        <w:rPr>
          <w:rFonts w:ascii="宋体" w:hAnsi="宋体" w:cs="宋体"/>
          <w:color w:val="auto"/>
          <w:sz w:val="21"/>
          <w:szCs w:val="21"/>
          <w:highlight w:val="none"/>
        </w:rPr>
      </w:pPr>
      <w:bookmarkStart w:id="1860" w:name="_Toc221950995"/>
      <w:bookmarkStart w:id="1861" w:name="_Toc16492"/>
      <w:bookmarkStart w:id="1862" w:name="_Toc229305378"/>
      <w:bookmarkStart w:id="1863" w:name="_Toc3432"/>
      <w:bookmarkStart w:id="1864" w:name="_Toc1427"/>
      <w:bookmarkStart w:id="1865" w:name="_Toc21231"/>
      <w:bookmarkStart w:id="1866" w:name="_Toc18679"/>
      <w:bookmarkStart w:id="1867" w:name="_Toc222033869"/>
      <w:bookmarkStart w:id="1868" w:name="_Toc32656"/>
      <w:bookmarkStart w:id="1869" w:name="_Toc59810395"/>
      <w:bookmarkStart w:id="1870" w:name="_Toc229408513"/>
      <w:bookmarkStart w:id="1871" w:name="_Toc33183660"/>
      <w:bookmarkStart w:id="1872" w:name="_Toc222032687"/>
      <w:bookmarkStart w:id="1873" w:name="_Toc31598"/>
      <w:bookmarkStart w:id="1874" w:name="_Toc222029518"/>
      <w:bookmarkStart w:id="1875" w:name="_Toc222031020"/>
      <w:r>
        <w:rPr>
          <w:rFonts w:hint="eastAsia" w:ascii="宋体" w:hAnsi="宋体" w:cs="宋体"/>
          <w:color w:val="auto"/>
          <w:sz w:val="21"/>
          <w:szCs w:val="21"/>
          <w:highlight w:val="none"/>
        </w:rPr>
        <w:t>17. 计量与支付</w:t>
      </w:r>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pPr>
        <w:keepNext/>
        <w:keepLines/>
        <w:snapToGrid w:val="0"/>
        <w:spacing w:line="600" w:lineRule="exact"/>
        <w:ind w:firstLine="420" w:firstLineChars="200"/>
        <w:outlineLvl w:val="3"/>
        <w:rPr>
          <w:rFonts w:ascii="宋体" w:hAnsi="宋体" w:cs="宋体"/>
          <w:color w:val="auto"/>
          <w:szCs w:val="21"/>
          <w:highlight w:val="none"/>
        </w:rPr>
      </w:pPr>
      <w:bookmarkStart w:id="1876" w:name="_Toc221950996"/>
      <w:bookmarkStart w:id="1877" w:name="_Toc33183661"/>
      <w:r>
        <w:rPr>
          <w:rFonts w:hint="eastAsia" w:ascii="宋体" w:hAnsi="宋体" w:cs="宋体"/>
          <w:color w:val="auto"/>
          <w:szCs w:val="21"/>
          <w:highlight w:val="none"/>
        </w:rPr>
        <w:t>17.1 计量</w:t>
      </w:r>
      <w:bookmarkEnd w:id="1876"/>
      <w:bookmarkEnd w:id="1877"/>
    </w:p>
    <w:p>
      <w:pPr>
        <w:spacing w:line="360" w:lineRule="auto"/>
        <w:ind w:firstLine="420" w:firstLineChars="200"/>
        <w:rPr>
          <w:rFonts w:ascii="宋体" w:hAnsi="宋体" w:cs="宋体"/>
          <w:color w:val="auto"/>
          <w:szCs w:val="21"/>
          <w:highlight w:val="none"/>
        </w:rPr>
      </w:pPr>
      <w:bookmarkStart w:id="1878" w:name="_Toc221951004"/>
      <w:r>
        <w:rPr>
          <w:rFonts w:hint="eastAsia" w:ascii="宋体" w:hAnsi="宋体" w:cs="宋体"/>
          <w:color w:val="auto"/>
          <w:szCs w:val="21"/>
          <w:highlight w:val="none"/>
        </w:rPr>
        <w:t>17.1.1 计量单位</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计量采用国家法定的计量单位。</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17.1.2 计量方法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结算工程量应按工程量清单中约定的方法计算。</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17.1.3 计量周期</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除专用合同条款另有约定外，单价子目已完成工程量按月计量，总价子目的计量周期按批准的支付分解报告确定。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17.1.4 单价子目的计量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（1）已标价工程量清单中的单价子目工程量为估算工程量。结算工程量是承包人实际完成的，并按合同约定的计量方法进行计量的工程量。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（2）承包人对已完成的工程进行计量，向监理人提交进度付款申请单、已完成工程量报表和有关计量资料。</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（4）监理人认为有必要时，可通知承包人共同进行联合测量、计量，承包人应遵照执行。</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（6）监理人应在收到承包人提交的工程量报表后的7天内进行复核，监理人未在约定时间内复核的，承包人提交的工程量报表中的工程量视为承包人实际完成的工程量，据此计算工程价款。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17.1.5 总价子目的计量 </w:t>
      </w:r>
    </w:p>
    <w:p>
      <w:pPr>
        <w:spacing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总价子目的分解和计量按照下述约定进行。</w:t>
      </w:r>
    </w:p>
    <w:p>
      <w:pPr>
        <w:spacing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（1）总价子目的计量和支付应以总价为基础，不因第16.1款中的因素而进行调整。承包人实际完成的工程量，是进行工程目标管理和控制进度支付的依据。</w:t>
      </w:r>
    </w:p>
    <w:p>
      <w:pPr>
        <w:spacing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spacing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（3）监理人对承包人提交的上述资料进行复核，以确定分阶段实际完成的工程量和工程形象目标。对其有异议的，可要求承包人按第8.2款约定进行共同复核和抽样复测。</w:t>
      </w:r>
    </w:p>
    <w:p>
      <w:pPr>
        <w:spacing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 xml:space="preserve">（4）除按照第15条约定的变更外，总价子目的工程量是承包人用于结算的最终工程量。 </w:t>
      </w:r>
    </w:p>
    <w:p>
      <w:pPr>
        <w:keepNext/>
        <w:keepLines/>
        <w:snapToGrid w:val="0"/>
        <w:spacing w:line="600" w:lineRule="exact"/>
        <w:ind w:firstLine="420" w:firstLineChars="200"/>
        <w:outlineLvl w:val="3"/>
        <w:rPr>
          <w:rFonts w:ascii="宋体" w:hAnsi="宋体" w:cs="宋体"/>
          <w:color w:val="auto"/>
          <w:szCs w:val="21"/>
          <w:highlight w:val="none"/>
        </w:rPr>
      </w:pPr>
      <w:bookmarkStart w:id="1879" w:name="_Toc33183662"/>
      <w:r>
        <w:rPr>
          <w:rFonts w:hint="eastAsia" w:ascii="宋体" w:hAnsi="宋体" w:cs="宋体"/>
          <w:color w:val="auto"/>
          <w:szCs w:val="21"/>
          <w:highlight w:val="none"/>
        </w:rPr>
        <w:t>17.2 预付款</w:t>
      </w:r>
      <w:bookmarkEnd w:id="1878"/>
      <w:bookmarkEnd w:id="1879"/>
    </w:p>
    <w:p>
      <w:pPr>
        <w:spacing w:line="360" w:lineRule="auto"/>
        <w:ind w:firstLine="420" w:firstLineChars="200"/>
        <w:rPr>
          <w:rFonts w:ascii="宋体" w:hAnsi="宋体" w:cs="宋体"/>
          <w:color w:val="auto"/>
          <w:szCs w:val="21"/>
          <w:highlight w:val="none"/>
        </w:rPr>
      </w:pPr>
      <w:bookmarkStart w:id="1880" w:name="_Toc221951006"/>
      <w:r>
        <w:rPr>
          <w:rFonts w:hint="eastAsia" w:ascii="宋体" w:hAnsi="宋体" w:cs="宋体"/>
          <w:color w:val="auto"/>
          <w:szCs w:val="21"/>
          <w:highlight w:val="none"/>
        </w:rPr>
        <w:t>17.2.1 预付款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17.2.2 预付款保函（担保）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（1）承包人应在收到第一次工程预付款的同时向发包人提交工程预付款担保，担保金额应与第一次工程预付款金额相同，工程预付款担保在第一次工程预付款被发包人扣回前一直有效。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（2）工程材料预付款的担保在专用合同条款中约定。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（3）预付款担保的担保金额可根据预付款扣回的金额相应递减。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17.2.3 预付款的扣回与还清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bookmarkEnd w:id="1880"/>
    <w:p>
      <w:pPr>
        <w:keepNext/>
        <w:keepLines/>
        <w:snapToGrid w:val="0"/>
        <w:spacing w:line="600" w:lineRule="exact"/>
        <w:ind w:firstLine="420" w:firstLineChars="200"/>
        <w:outlineLvl w:val="3"/>
        <w:rPr>
          <w:rFonts w:ascii="宋体" w:hAnsi="宋体" w:cs="宋体"/>
          <w:color w:val="auto"/>
          <w:szCs w:val="21"/>
          <w:highlight w:val="none"/>
        </w:rPr>
      </w:pPr>
      <w:bookmarkStart w:id="1881" w:name="_Toc152042500"/>
      <w:bookmarkStart w:id="1882" w:name="_Toc152045721"/>
      <w:bookmarkStart w:id="1883" w:name="_Toc144974692"/>
      <w:bookmarkStart w:id="1884" w:name="_Toc33183664"/>
      <w:bookmarkStart w:id="1885" w:name="_Toc179632739"/>
      <w:bookmarkStart w:id="1886" w:name="_Toc221951013"/>
      <w:r>
        <w:rPr>
          <w:rFonts w:hint="eastAsia" w:ascii="宋体" w:hAnsi="宋体" w:cs="宋体"/>
          <w:color w:val="auto"/>
          <w:szCs w:val="21"/>
          <w:highlight w:val="none"/>
        </w:rPr>
        <w:t>17.3 工程进度付款</w:t>
      </w:r>
      <w:bookmarkEnd w:id="1881"/>
      <w:bookmarkEnd w:id="1882"/>
      <w:bookmarkEnd w:id="1883"/>
      <w:bookmarkEnd w:id="1884"/>
      <w:bookmarkEnd w:id="188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17.3.1 付款周期</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付款周期同计量周期。</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17.3.2 进度付款申请单</w:t>
      </w:r>
    </w:p>
    <w:p>
      <w:pPr>
        <w:spacing w:line="360" w:lineRule="auto"/>
        <w:ind w:firstLine="420" w:firstLineChars="200"/>
        <w:rPr>
          <w:rFonts w:ascii="宋体" w:hAnsi="宋体" w:cs="宋体"/>
          <w:dstrike/>
          <w:color w:val="auto"/>
          <w:szCs w:val="21"/>
          <w:highlight w:val="none"/>
        </w:rPr>
      </w:pPr>
      <w:r>
        <w:rPr>
          <w:rFonts w:hint="eastAsia" w:ascii="宋体" w:hAnsi="宋体" w:cs="宋体"/>
          <w:color w:val="auto"/>
          <w:szCs w:val="21"/>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（1）截至本次付款周期末已实施工程的价款；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（2）根据第15条应增加和扣减的变更金额；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（3）根据第23条应增加和扣减的索赔金额；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（4）根据第17.2款约定应支付的预付款和扣减的返还预付款；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（5）根据第17.4.1项约定应扣减的质量保证金；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（6）根据合同应增加和扣减的其他金额。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17.3.3 进度付款证书和支付时间</w:t>
      </w:r>
    </w:p>
    <w:p>
      <w:pPr>
        <w:spacing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（2）发包人应在监理人收到进度付款申请单后的28天内，将进度应付款支付给承包人。发包人不按期支付的，按专用合同条款的约定支付逾期付款违约金。</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（3）监理人出具进度付款证书，不应视为监理人已同意、批准或接受了承包人完成的该部分工作。</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（4）进度付款涉及政府投资资金的，按照国库集中支付等国家相关规定和专用合同条款的约定办理。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17.3.4 工程进度付款的修正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在对以往历次已签发的进度付款证书进行汇总和复核中发现错、漏或重复的，监理人有权予以修正，承包人也有权提出修正申请。经双方复核同意的修正，应在本次进度付款中支付或扣除。</w:t>
      </w:r>
    </w:p>
    <w:p>
      <w:pPr>
        <w:keepNext/>
        <w:keepLines/>
        <w:snapToGrid w:val="0"/>
        <w:spacing w:line="600" w:lineRule="exact"/>
        <w:ind w:firstLine="420" w:firstLineChars="200"/>
        <w:outlineLvl w:val="3"/>
        <w:rPr>
          <w:rFonts w:ascii="宋体" w:hAnsi="宋体" w:cs="宋体"/>
          <w:color w:val="auto"/>
          <w:szCs w:val="21"/>
          <w:highlight w:val="none"/>
        </w:rPr>
      </w:pPr>
      <w:bookmarkStart w:id="1887" w:name="_Toc33183665"/>
      <w:r>
        <w:rPr>
          <w:rFonts w:hint="eastAsia" w:ascii="宋体" w:hAnsi="宋体" w:cs="宋体"/>
          <w:color w:val="auto"/>
          <w:szCs w:val="21"/>
          <w:highlight w:val="none"/>
        </w:rPr>
        <w:t>17.4 质量保证金</w:t>
      </w:r>
      <w:bookmarkEnd w:id="1886"/>
      <w:bookmarkEnd w:id="1887"/>
    </w:p>
    <w:p>
      <w:pPr>
        <w:spacing w:line="360" w:lineRule="auto"/>
        <w:ind w:firstLine="420" w:firstLineChars="200"/>
        <w:rPr>
          <w:rFonts w:ascii="宋体" w:hAnsi="宋体" w:cs="宋体"/>
          <w:color w:val="auto"/>
          <w:szCs w:val="21"/>
          <w:highlight w:val="none"/>
        </w:rPr>
      </w:pPr>
      <w:bookmarkStart w:id="1888" w:name="_Toc221951015"/>
      <w:r>
        <w:rPr>
          <w:rFonts w:hint="eastAsia" w:ascii="宋体" w:hAnsi="宋体" w:cs="宋体"/>
          <w:color w:val="auto"/>
          <w:szCs w:val="21"/>
          <w:highlight w:val="none"/>
        </w:rPr>
        <w:t>17.4.1监理人应从第一个工程进度付款周期开始，在发包人的进度付款中，按专用合同条款约定扣留质量保证金，直至扣留的工程质量保证金总额达到专用合同条款约定的金额或比例为止。质量保证金的计算额度不止包括预付款的支付与扣回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p>
    <w:p>
      <w:pPr>
        <w:keepNext/>
        <w:keepLines/>
        <w:snapToGrid w:val="0"/>
        <w:spacing w:line="600" w:lineRule="exact"/>
        <w:ind w:firstLine="420" w:firstLineChars="200"/>
        <w:outlineLvl w:val="3"/>
        <w:rPr>
          <w:rFonts w:ascii="宋体" w:hAnsi="宋体" w:cs="宋体"/>
          <w:color w:val="auto"/>
          <w:szCs w:val="21"/>
          <w:highlight w:val="none"/>
        </w:rPr>
      </w:pPr>
      <w:bookmarkStart w:id="1889" w:name="_Toc33183666"/>
      <w:r>
        <w:rPr>
          <w:rFonts w:hint="eastAsia" w:ascii="宋体" w:hAnsi="宋体" w:cs="宋体"/>
          <w:color w:val="auto"/>
          <w:szCs w:val="21"/>
          <w:highlight w:val="none"/>
        </w:rPr>
        <w:t>17.5 竣工结算</w:t>
      </w:r>
      <w:bookmarkEnd w:id="1888"/>
      <w:r>
        <w:rPr>
          <w:rFonts w:hint="eastAsia" w:ascii="宋体" w:hAnsi="宋体" w:cs="宋体"/>
          <w:color w:val="auto"/>
          <w:szCs w:val="21"/>
          <w:highlight w:val="none"/>
        </w:rPr>
        <w:t>（完工结算）</w:t>
      </w:r>
      <w:bookmarkEnd w:id="188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17.5.1 竣工（完工）付款申请单</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bCs/>
          <w:color w:val="auto"/>
          <w:szCs w:val="21"/>
          <w:highlight w:val="none"/>
        </w:rPr>
        <w:t>承包人应在工程接收证书颁发后28天内，按专用合同条款约定的份数向监理人提交完工付款申请单，</w:t>
      </w:r>
      <w:r>
        <w:rPr>
          <w:rFonts w:hint="eastAsia" w:ascii="宋体" w:hAnsi="宋体" w:cs="宋体"/>
          <w:color w:val="auto"/>
          <w:szCs w:val="21"/>
          <w:highlight w:val="none"/>
        </w:rPr>
        <w:t>并提供相关证明材料。完工付款申请单应包括下列内容：完工结算合同总价、发包人已支付承包人的工程价款、应扣留的质量保证金、应支付的完工付款金额。</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（2）监理人对完工付款申请单有异议的，有权要求承包人进行修正和提供补充资料。经监理人和承包人协商后，由承包人向监理人提交修正后的完工付款申请单。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17.5.2 竣工（完工）付款证书及支付时间</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监理人在收到承包人提交的竣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（2）发包人应在监理人出具完工付款证书后的14天内，将应支付款支付给承包人。发包人不按期支付的，按第17.3.3（2）目的约定，将逾期付款违约金支付给承包人。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（3）承包人对发包人签认的完工付款证书有异议的，发包人可出具完工付款申请单中承包人已同意部分的临时付款证书。存在争议的部分，按第24条的约定办理。</w:t>
      </w:r>
    </w:p>
    <w:p>
      <w:pPr>
        <w:spacing w:line="360" w:lineRule="auto"/>
        <w:ind w:firstLine="630" w:firstLineChars="300"/>
        <w:rPr>
          <w:rFonts w:ascii="宋体" w:hAnsi="宋体" w:cs="宋体"/>
          <w:color w:val="auto"/>
          <w:szCs w:val="21"/>
          <w:highlight w:val="none"/>
        </w:rPr>
      </w:pPr>
      <w:r>
        <w:rPr>
          <w:rFonts w:hint="eastAsia" w:ascii="宋体" w:hAnsi="宋体" w:cs="宋体"/>
          <w:color w:val="auto"/>
          <w:szCs w:val="21"/>
          <w:highlight w:val="none"/>
        </w:rPr>
        <w:t>（4）完工付款涉及政府投资资金的，按第17.3.3（４）目的约定办理。</w:t>
      </w:r>
    </w:p>
    <w:p>
      <w:pPr>
        <w:keepNext/>
        <w:keepLines/>
        <w:snapToGrid w:val="0"/>
        <w:spacing w:line="600" w:lineRule="exact"/>
        <w:ind w:firstLine="420" w:firstLineChars="200"/>
        <w:outlineLvl w:val="3"/>
        <w:rPr>
          <w:rFonts w:ascii="宋体" w:hAnsi="宋体" w:cs="宋体"/>
          <w:color w:val="auto"/>
          <w:szCs w:val="21"/>
          <w:highlight w:val="none"/>
        </w:rPr>
      </w:pPr>
      <w:bookmarkStart w:id="1890" w:name="_Toc221951017"/>
      <w:bookmarkStart w:id="1891" w:name="_Toc33183667"/>
      <w:r>
        <w:rPr>
          <w:rFonts w:hint="eastAsia" w:ascii="宋体" w:hAnsi="宋体" w:cs="宋体"/>
          <w:color w:val="auto"/>
          <w:szCs w:val="21"/>
          <w:highlight w:val="none"/>
        </w:rPr>
        <w:t>17.6 最终结清</w:t>
      </w:r>
      <w:bookmarkEnd w:id="1890"/>
      <w:bookmarkEnd w:id="189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17.6.1 最终结清申请单</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（1）工程质量保修责任终止证书签发后，承包人应按监理人批准的格式提交最终结清申请单。提交最终结清申请单的份数在专用合同条款中约定。</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（2）发包人对最终结清申请单内容有异议的，有权要求承包人进行修正和提供补充资料，由承包人向监理人提交修正后的最终结清申请单。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17.6.2 最终结清证书和支付时间</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（2）发包人应在监理人出具最终结清证书后的14天内，将应支付款支付给承包人。发包人不按期支付的，按第17.3.3（2）目的约定，将逾期付款违约金支付给承包人。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（3）承包人对发包人签认的最终结清证书有异议的，按第24条的约定办理。</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（4）最终结清付款涉及政府投资资金的，按第17.3.3（４）目的约定办理。</w:t>
      </w:r>
    </w:p>
    <w:p>
      <w:pPr>
        <w:keepNext/>
        <w:keepLines/>
        <w:snapToGrid w:val="0"/>
        <w:spacing w:line="600" w:lineRule="exact"/>
        <w:ind w:firstLine="420" w:firstLineChars="200"/>
        <w:outlineLvl w:val="3"/>
        <w:rPr>
          <w:rFonts w:ascii="宋体" w:hAnsi="宋体" w:cs="宋体"/>
          <w:color w:val="auto"/>
          <w:szCs w:val="21"/>
          <w:highlight w:val="none"/>
        </w:rPr>
      </w:pPr>
      <w:bookmarkStart w:id="1892" w:name="_Toc33183668"/>
      <w:r>
        <w:rPr>
          <w:rFonts w:hint="eastAsia" w:ascii="宋体" w:hAnsi="宋体" w:cs="宋体"/>
          <w:color w:val="auto"/>
          <w:szCs w:val="21"/>
          <w:highlight w:val="none"/>
        </w:rPr>
        <w:t>17.7竣工财务决算</w:t>
      </w:r>
      <w:bookmarkEnd w:id="1892"/>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发包人负责编制本工程项目竣工财务决算，承包人应按专用合同条款的约定提供竣工财务决算编制所需的相关材料。</w:t>
      </w:r>
    </w:p>
    <w:p>
      <w:pPr>
        <w:keepNext/>
        <w:keepLines/>
        <w:snapToGrid w:val="0"/>
        <w:spacing w:line="600" w:lineRule="exact"/>
        <w:ind w:firstLine="420" w:firstLineChars="200"/>
        <w:outlineLvl w:val="3"/>
        <w:rPr>
          <w:rFonts w:ascii="宋体" w:hAnsi="宋体" w:cs="宋体"/>
          <w:color w:val="auto"/>
          <w:szCs w:val="21"/>
          <w:highlight w:val="none"/>
        </w:rPr>
      </w:pPr>
      <w:bookmarkStart w:id="1893" w:name="_Toc33183669"/>
      <w:r>
        <w:rPr>
          <w:rFonts w:hint="eastAsia" w:ascii="宋体" w:hAnsi="宋体" w:cs="宋体"/>
          <w:color w:val="auto"/>
          <w:szCs w:val="21"/>
          <w:highlight w:val="none"/>
        </w:rPr>
        <w:t>17.8竣工审计</w:t>
      </w:r>
      <w:bookmarkEnd w:id="1893"/>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发包人负责完成本工程竣工审计手续，承包人应完成相关配合工作。</w:t>
      </w:r>
    </w:p>
    <w:p>
      <w:pPr>
        <w:pStyle w:val="5"/>
        <w:spacing w:line="360" w:lineRule="auto"/>
        <w:rPr>
          <w:rFonts w:ascii="宋体" w:hAnsi="宋体" w:cs="宋体"/>
          <w:color w:val="auto"/>
          <w:sz w:val="21"/>
          <w:szCs w:val="21"/>
          <w:highlight w:val="none"/>
        </w:rPr>
      </w:pPr>
      <w:bookmarkStart w:id="1894" w:name="_Toc229305379"/>
      <w:bookmarkStart w:id="1895" w:name="_Toc222032688"/>
      <w:bookmarkStart w:id="1896" w:name="_Toc222031021"/>
      <w:bookmarkStart w:id="1897" w:name="_Toc222029519"/>
      <w:bookmarkStart w:id="1898" w:name="_Toc229408514"/>
      <w:bookmarkStart w:id="1899" w:name="_Toc221951019"/>
      <w:bookmarkStart w:id="1900" w:name="_Toc222033870"/>
      <w:bookmarkStart w:id="1901" w:name="_Toc33183670"/>
      <w:bookmarkStart w:id="1902" w:name="_Toc7522"/>
      <w:bookmarkStart w:id="1903" w:name="_Toc18304"/>
      <w:bookmarkStart w:id="1904" w:name="_Toc28330"/>
      <w:bookmarkStart w:id="1905" w:name="_Toc13237"/>
      <w:bookmarkStart w:id="1906" w:name="_Toc21262"/>
      <w:bookmarkStart w:id="1907" w:name="_Toc25846"/>
      <w:bookmarkStart w:id="1908" w:name="_Toc59810396"/>
      <w:bookmarkStart w:id="1909" w:name="_Toc26973"/>
      <w:r>
        <w:rPr>
          <w:rFonts w:hint="eastAsia" w:ascii="宋体" w:hAnsi="宋体" w:cs="宋体"/>
          <w:color w:val="auto"/>
          <w:sz w:val="21"/>
          <w:szCs w:val="21"/>
          <w:highlight w:val="none"/>
        </w:rPr>
        <w:t>18. 竣工验收</w:t>
      </w:r>
      <w:bookmarkEnd w:id="1894"/>
      <w:bookmarkEnd w:id="1895"/>
      <w:bookmarkEnd w:id="1896"/>
      <w:bookmarkEnd w:id="1897"/>
      <w:bookmarkEnd w:id="1898"/>
      <w:bookmarkEnd w:id="1899"/>
      <w:bookmarkEnd w:id="1900"/>
      <w:r>
        <w:rPr>
          <w:rFonts w:hint="eastAsia" w:ascii="宋体" w:hAnsi="宋体" w:cs="宋体"/>
          <w:color w:val="auto"/>
          <w:sz w:val="21"/>
          <w:szCs w:val="21"/>
          <w:highlight w:val="none"/>
        </w:rPr>
        <w:t>（验收）</w:t>
      </w:r>
      <w:bookmarkEnd w:id="1901"/>
      <w:bookmarkEnd w:id="1902"/>
      <w:bookmarkEnd w:id="1903"/>
      <w:bookmarkEnd w:id="1904"/>
      <w:bookmarkEnd w:id="1905"/>
      <w:bookmarkEnd w:id="1906"/>
      <w:bookmarkEnd w:id="1907"/>
      <w:bookmarkEnd w:id="1908"/>
      <w:bookmarkEnd w:id="1909"/>
    </w:p>
    <w:p>
      <w:pPr>
        <w:keepNext/>
        <w:keepLines/>
        <w:snapToGrid w:val="0"/>
        <w:spacing w:line="600" w:lineRule="exact"/>
        <w:ind w:firstLine="420" w:firstLineChars="200"/>
        <w:outlineLvl w:val="3"/>
        <w:rPr>
          <w:rFonts w:ascii="宋体" w:hAnsi="宋体" w:cs="宋体"/>
          <w:color w:val="auto"/>
          <w:szCs w:val="21"/>
          <w:highlight w:val="none"/>
        </w:rPr>
      </w:pPr>
      <w:bookmarkStart w:id="1910" w:name="_Toc222029520"/>
      <w:bookmarkStart w:id="1911" w:name="_Toc221951044"/>
      <w:bookmarkStart w:id="1912" w:name="_Toc222033871"/>
      <w:bookmarkStart w:id="1913" w:name="_Toc222032689"/>
      <w:bookmarkStart w:id="1914" w:name="_Toc229305380"/>
      <w:bookmarkStart w:id="1915" w:name="_Toc222031022"/>
      <w:r>
        <w:rPr>
          <w:rFonts w:hint="eastAsia" w:ascii="宋体" w:hAnsi="宋体" w:cs="宋体"/>
          <w:color w:val="auto"/>
          <w:szCs w:val="21"/>
          <w:highlight w:val="none"/>
        </w:rPr>
        <w:t>18.1 验收工作分类</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18.2 分部工程验收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18.2.1分部工程具备验收条件时，承包人应向发包人提交验收申请报告，发包人应在收到验收申请报告之日起10个工作日内决定是否同意进行验收。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18.2.2除专用合同条款另有约定外，监理人主持分部工程验收，承包人应派符合条件的代表参加验收工作组。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18.2.3分部工程验收通过后，发包人向承包人发送分部工程验收鉴定书。承包人应及时完成分部工程验收鉴定书载明应由承包人处理的遗留问题。</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18.3单位工程验收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18.3.1单位工程具备验收条件时，承包人应向发包人提交验收申请报告，发包人应在收到验收申请报告之日起10个工作日内决定是否同意进行验收。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18.3.2发包人主持单位工程验收，承包人应派符合条件的代表参加验收工作组。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18.3.3单位工程验收通过后，发包人向承包人发送单位工程验收鉴定书。承包人应及时完成单位工程验收鉴定书载明应由承包人处理的遗留问题。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18.3.4 需提前投入使用的单位工程在专用合同条款中明确。</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18.4合同工程完工验收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 4.1合同工程具备验收条件时，承包人应向发包人提交验收申请报告，发包人应在收到验收申请报告之日起20个工作日内决定是否同意进行验收。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18.4.2发包人主持合同工程完工验收，承包人应派符合条件的代表参加验收工作组。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18.4.3合同工程完工验收通过后，发包人向承包人发送合同工程完工验收鉴定书。承包人应及时完成合同工程完工验收鉴定书载明应由承包人处理的遗留问题。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18.4.4合同工程完工验收通过后，发包人与承包人应30个工作日内组织专人负责工程交接，双方交接负责人应在交接记录上</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承包人应按验收鉴定书约定的时间及时移交工程及其档案资料。工程移交时，承包人应向发包人递交工程质量保修书。在承包人递交了工程质量保修书、完成施工场地清理以及提交有关资料后，发包人应30个工作日内向承包人颁发合同工程完工证书。</w:t>
      </w:r>
    </w:p>
    <w:p>
      <w:pPr>
        <w:keepNext/>
        <w:keepLines/>
        <w:snapToGrid w:val="0"/>
        <w:spacing w:line="600" w:lineRule="exact"/>
        <w:ind w:firstLine="420" w:firstLineChars="200"/>
        <w:outlineLvl w:val="3"/>
        <w:rPr>
          <w:rFonts w:ascii="宋体" w:hAnsi="宋体" w:cs="宋体"/>
          <w:color w:val="auto"/>
          <w:szCs w:val="21"/>
          <w:highlight w:val="none"/>
        </w:rPr>
      </w:pPr>
      <w:bookmarkStart w:id="1916" w:name="_Toc33183671"/>
      <w:r>
        <w:rPr>
          <w:rFonts w:hint="eastAsia" w:ascii="宋体" w:hAnsi="宋体" w:cs="宋体"/>
          <w:color w:val="auto"/>
          <w:szCs w:val="21"/>
          <w:highlight w:val="none"/>
        </w:rPr>
        <w:t>18.5  阶段验收</w:t>
      </w:r>
      <w:bookmarkEnd w:id="191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18.5.1 工程建设具备阶段验收条件时，发包人负责提出阶段验收申请报告。承包人应派代表参加阶段验收，并作为被验收单位在验收鉴定书上</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。阶段验收的具体类别在专用合同条款中约定。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18.5.2承包人应及时完成阶段验收鉴定书载明应由承包人处理的遗留问题。</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 xml:space="preserve">18.6  专项验收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18.6.1发包人负责提出专项验收申请报告。承包人应按专项验收的相关规定参加专项验收。专项验收的具体类别在专用合同条款中约定。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18.6.2承包应及时完成专项成果性文件载明应由承包人处理的遗留问题。</w:t>
      </w:r>
    </w:p>
    <w:p>
      <w:pPr>
        <w:spacing w:line="360" w:lineRule="auto"/>
        <w:ind w:right="248"/>
        <w:rPr>
          <w:rFonts w:ascii="宋体" w:hAnsi="宋体" w:cs="宋体"/>
          <w:b/>
          <w:color w:val="auto"/>
          <w:szCs w:val="21"/>
          <w:highlight w:val="none"/>
        </w:rPr>
      </w:pPr>
      <w:r>
        <w:rPr>
          <w:rFonts w:hint="eastAsia" w:ascii="宋体" w:hAnsi="宋体" w:cs="宋体"/>
          <w:b/>
          <w:color w:val="auto"/>
          <w:szCs w:val="21"/>
          <w:highlight w:val="none"/>
        </w:rPr>
        <w:t>18.7 竣工验收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18.7.1申请竣工验收前，发包人组织竣工验收自查，承包人应派代表参加。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18.7.2竣工验收分为竣工技术预验收和竣工验收两个阶段，发包人应通知承包人派代表参加技术预验收和竣工验收。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18.7.3专用合同条款约定工程需要进行技术鉴定的，承包人应提交有关资料并完成配合工作。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18.7.4竣工验收需要进行质量检测的，所需费用由发包人承担，但因承包人原因造成质量不合格的除外。</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18.7.5工程质量保修期满以及竣工验收遗留问题和尾工处理完成并通过验收后，发包人负责将处理情况和验收成果报送竣工验收主持单位，申请领取工程竣工证书，并发送承包人。</w:t>
      </w:r>
    </w:p>
    <w:p>
      <w:pPr>
        <w:spacing w:line="360" w:lineRule="auto"/>
        <w:ind w:right="248"/>
        <w:rPr>
          <w:rFonts w:ascii="宋体" w:hAnsi="宋体" w:cs="宋体"/>
          <w:b/>
          <w:color w:val="auto"/>
          <w:szCs w:val="21"/>
          <w:highlight w:val="none"/>
        </w:rPr>
      </w:pPr>
      <w:r>
        <w:rPr>
          <w:rFonts w:hint="eastAsia" w:ascii="宋体" w:hAnsi="宋体" w:cs="宋体"/>
          <w:b/>
          <w:color w:val="auto"/>
          <w:szCs w:val="21"/>
          <w:highlight w:val="none"/>
        </w:rPr>
        <w:t>18.8 施工期运行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18.8.2在施工期运行中发现工程或工程设备损坏或存在缺陷的，由承包人按第19.2款约定进行修复。</w:t>
      </w:r>
    </w:p>
    <w:p>
      <w:pPr>
        <w:spacing w:line="360" w:lineRule="auto"/>
        <w:ind w:right="248"/>
        <w:rPr>
          <w:rFonts w:ascii="宋体" w:hAnsi="宋体" w:cs="宋体"/>
          <w:b/>
          <w:color w:val="auto"/>
          <w:szCs w:val="21"/>
          <w:highlight w:val="none"/>
        </w:rPr>
      </w:pPr>
      <w:r>
        <w:rPr>
          <w:rFonts w:hint="eastAsia" w:ascii="宋体" w:hAnsi="宋体" w:cs="宋体"/>
          <w:b/>
          <w:color w:val="auto"/>
          <w:szCs w:val="21"/>
          <w:highlight w:val="none"/>
        </w:rPr>
        <w:t>18.9 试运行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18.9.1除专用合同条款另有约定外，承包人应按规定进行工程及工程设备试运行，负责提供试运行所需的人员、器材和必要的条件，并承担全部试运行费用。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spacing w:line="360" w:lineRule="auto"/>
        <w:ind w:right="248"/>
        <w:rPr>
          <w:rFonts w:ascii="宋体" w:hAnsi="宋体" w:cs="宋体"/>
          <w:b/>
          <w:color w:val="auto"/>
          <w:szCs w:val="21"/>
          <w:highlight w:val="none"/>
        </w:rPr>
      </w:pPr>
      <w:r>
        <w:rPr>
          <w:rFonts w:hint="eastAsia" w:ascii="宋体" w:hAnsi="宋体" w:cs="宋体"/>
          <w:b/>
          <w:color w:val="auto"/>
          <w:szCs w:val="21"/>
          <w:highlight w:val="none"/>
        </w:rPr>
        <w:t>18.10 竣工（完工）清场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18.10.1工程项目竣工（完工）清场的工作范围和内容在技术标准和要求（合同技术条款）中约定。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18.10.2承包未按监理人的要求恢复临时占地，或者场地清理未达到合同约定的，发包人有权委托其它人恢复或清理，所发生的金额从拟支付给承包人的款项中扣除。</w:t>
      </w:r>
    </w:p>
    <w:p>
      <w:pPr>
        <w:spacing w:line="360" w:lineRule="auto"/>
        <w:ind w:right="248"/>
        <w:rPr>
          <w:rFonts w:ascii="宋体" w:hAnsi="宋体" w:cs="宋体"/>
          <w:b/>
          <w:color w:val="auto"/>
          <w:szCs w:val="21"/>
          <w:highlight w:val="none"/>
        </w:rPr>
      </w:pPr>
      <w:bookmarkStart w:id="1917" w:name="_Toc229408515"/>
      <w:r>
        <w:rPr>
          <w:rFonts w:hint="eastAsia" w:ascii="宋体" w:hAnsi="宋体" w:cs="宋体"/>
          <w:b/>
          <w:color w:val="auto"/>
          <w:szCs w:val="21"/>
          <w:highlight w:val="none"/>
        </w:rPr>
        <w:t>18.11施工队伍的撤离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工程接收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5"/>
        <w:spacing w:line="360" w:lineRule="auto"/>
        <w:rPr>
          <w:rFonts w:ascii="宋体" w:hAnsi="宋体" w:cs="宋体"/>
          <w:color w:val="auto"/>
          <w:sz w:val="21"/>
          <w:szCs w:val="21"/>
          <w:highlight w:val="none"/>
        </w:rPr>
      </w:pPr>
      <w:bookmarkStart w:id="1918" w:name="_Toc21948"/>
      <w:bookmarkStart w:id="1919" w:name="_Toc18713"/>
      <w:bookmarkStart w:id="1920" w:name="_Toc3320"/>
      <w:bookmarkStart w:id="1921" w:name="_Toc22136"/>
      <w:bookmarkStart w:id="1922" w:name="_Toc3124"/>
      <w:bookmarkStart w:id="1923" w:name="_Toc10888"/>
      <w:bookmarkStart w:id="1924" w:name="_Toc32085"/>
      <w:bookmarkStart w:id="1925" w:name="_Toc33183672"/>
      <w:bookmarkStart w:id="1926" w:name="_Toc59810397"/>
      <w:r>
        <w:rPr>
          <w:rFonts w:hint="eastAsia" w:ascii="宋体" w:hAnsi="宋体" w:cs="宋体"/>
          <w:color w:val="auto"/>
          <w:sz w:val="21"/>
          <w:szCs w:val="21"/>
          <w:highlight w:val="none"/>
        </w:rPr>
        <w:t>19. 缺陷责任与保修责任</w:t>
      </w:r>
      <w:bookmarkEnd w:id="1910"/>
      <w:bookmarkEnd w:id="1911"/>
      <w:bookmarkEnd w:id="1912"/>
      <w:bookmarkEnd w:id="1913"/>
      <w:bookmarkEnd w:id="1914"/>
      <w:bookmarkEnd w:id="1915"/>
      <w:bookmarkEnd w:id="1917"/>
      <w:bookmarkEnd w:id="1918"/>
      <w:bookmarkEnd w:id="1919"/>
      <w:bookmarkEnd w:id="1920"/>
      <w:bookmarkEnd w:id="1921"/>
      <w:bookmarkEnd w:id="1922"/>
      <w:bookmarkEnd w:id="1923"/>
      <w:bookmarkEnd w:id="1924"/>
      <w:bookmarkEnd w:id="1925"/>
      <w:bookmarkEnd w:id="1926"/>
    </w:p>
    <w:p>
      <w:pPr>
        <w:keepNext/>
        <w:keepLines/>
        <w:snapToGrid w:val="0"/>
        <w:spacing w:line="600" w:lineRule="exact"/>
        <w:ind w:firstLine="420" w:firstLineChars="200"/>
        <w:outlineLvl w:val="3"/>
        <w:rPr>
          <w:rFonts w:ascii="宋体" w:hAnsi="宋体" w:cs="宋体"/>
          <w:color w:val="auto"/>
          <w:szCs w:val="21"/>
          <w:highlight w:val="none"/>
        </w:rPr>
      </w:pPr>
      <w:bookmarkStart w:id="1927" w:name="_Toc221951045"/>
      <w:bookmarkStart w:id="1928" w:name="_Toc33183673"/>
      <w:r>
        <w:rPr>
          <w:rFonts w:hint="eastAsia" w:ascii="宋体" w:hAnsi="宋体" w:cs="宋体"/>
          <w:color w:val="auto"/>
          <w:szCs w:val="21"/>
          <w:highlight w:val="none"/>
        </w:rPr>
        <w:t>19.1 缺陷责任期（工程质量保修期）的起算时间</w:t>
      </w:r>
      <w:bookmarkEnd w:id="1927"/>
      <w:bookmarkEnd w:id="1928"/>
    </w:p>
    <w:p>
      <w:pPr>
        <w:spacing w:line="360" w:lineRule="auto"/>
        <w:ind w:firstLine="420" w:firstLineChars="200"/>
        <w:rPr>
          <w:rFonts w:ascii="宋体" w:hAnsi="宋体" w:cs="宋体"/>
          <w:color w:val="auto"/>
          <w:szCs w:val="21"/>
          <w:highlight w:val="none"/>
        </w:rPr>
      </w:pPr>
      <w:bookmarkStart w:id="1929" w:name="_Toc221951047"/>
      <w:bookmarkStart w:id="1930" w:name="_Toc152042515"/>
      <w:bookmarkStart w:id="1931" w:name="_Toc179632754"/>
      <w:bookmarkStart w:id="1932" w:name="_Toc152045736"/>
      <w:bookmarkStart w:id="1933" w:name="_Toc144974707"/>
      <w:r>
        <w:rPr>
          <w:rFonts w:hint="eastAsia" w:ascii="宋体" w:hAnsi="宋体" w:cs="宋体"/>
          <w:color w:val="auto"/>
          <w:szCs w:val="21"/>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bookmarkEnd w:id="1929"/>
    </w:p>
    <w:p>
      <w:pPr>
        <w:keepNext/>
        <w:keepLines/>
        <w:snapToGrid w:val="0"/>
        <w:spacing w:line="600" w:lineRule="exact"/>
        <w:ind w:firstLine="420" w:firstLineChars="200"/>
        <w:outlineLvl w:val="3"/>
        <w:rPr>
          <w:rFonts w:ascii="宋体" w:hAnsi="宋体" w:cs="宋体"/>
          <w:color w:val="auto"/>
          <w:szCs w:val="21"/>
          <w:highlight w:val="none"/>
        </w:rPr>
      </w:pPr>
      <w:bookmarkStart w:id="1934" w:name="_Toc33183674"/>
      <w:r>
        <w:rPr>
          <w:rFonts w:hint="eastAsia" w:ascii="宋体" w:hAnsi="宋体" w:cs="宋体"/>
          <w:color w:val="auto"/>
          <w:szCs w:val="21"/>
          <w:highlight w:val="none"/>
        </w:rPr>
        <w:t>19.2 缺陷责任</w:t>
      </w:r>
      <w:bookmarkEnd w:id="1930"/>
      <w:bookmarkEnd w:id="1931"/>
      <w:bookmarkEnd w:id="1932"/>
      <w:bookmarkEnd w:id="1933"/>
      <w:bookmarkEnd w:id="193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19.2.1 承包人应在缺陷责任期内对已交付使用的工程承担缺陷责任。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19.2.4 承包人不能在合理时间内修复缺陷的，发包人可自行修复或委托其他人修复，所需费用和利润的承担，按第19.2.3项约定办理。</w:t>
      </w:r>
    </w:p>
    <w:p>
      <w:pPr>
        <w:keepNext/>
        <w:keepLines/>
        <w:snapToGrid w:val="0"/>
        <w:spacing w:line="600" w:lineRule="exact"/>
        <w:ind w:firstLine="420" w:firstLineChars="200"/>
        <w:outlineLvl w:val="3"/>
        <w:rPr>
          <w:rFonts w:ascii="宋体" w:hAnsi="宋体" w:cs="宋体"/>
          <w:color w:val="auto"/>
          <w:szCs w:val="21"/>
          <w:highlight w:val="none"/>
        </w:rPr>
      </w:pPr>
      <w:bookmarkStart w:id="1935" w:name="_Toc152042516"/>
      <w:bookmarkStart w:id="1936" w:name="_Toc33183675"/>
      <w:bookmarkStart w:id="1937" w:name="_Toc144974708"/>
      <w:bookmarkStart w:id="1938" w:name="_Toc152045737"/>
      <w:bookmarkStart w:id="1939" w:name="_Toc179632755"/>
      <w:r>
        <w:rPr>
          <w:rFonts w:hint="eastAsia" w:ascii="宋体" w:hAnsi="宋体" w:cs="宋体"/>
          <w:color w:val="auto"/>
          <w:szCs w:val="21"/>
          <w:highlight w:val="none"/>
        </w:rPr>
        <w:t>19.3 缺陷责任期的延长</w:t>
      </w:r>
      <w:bookmarkEnd w:id="1935"/>
      <w:bookmarkEnd w:id="1936"/>
      <w:bookmarkEnd w:id="1937"/>
      <w:bookmarkEnd w:id="1938"/>
      <w:bookmarkEnd w:id="193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由于承包人原因造成某项缺陷或损坏使某项工程或工程设备不能按原定目标使用而需要再次检查、检验和修复的，发包人有权要求承包人相应延长缺陷责任期，但缺陷责任期最长不超过2年。</w:t>
      </w:r>
    </w:p>
    <w:p>
      <w:pPr>
        <w:keepNext/>
        <w:keepLines/>
        <w:snapToGrid w:val="0"/>
        <w:spacing w:line="600" w:lineRule="exact"/>
        <w:ind w:firstLine="420" w:firstLineChars="200"/>
        <w:outlineLvl w:val="3"/>
        <w:rPr>
          <w:rFonts w:ascii="宋体" w:hAnsi="宋体" w:cs="宋体"/>
          <w:color w:val="auto"/>
          <w:szCs w:val="21"/>
          <w:highlight w:val="none"/>
        </w:rPr>
      </w:pPr>
      <w:bookmarkStart w:id="1940" w:name="_Toc144974709"/>
      <w:bookmarkStart w:id="1941" w:name="_Toc33183676"/>
      <w:bookmarkStart w:id="1942" w:name="_Toc152042517"/>
      <w:bookmarkStart w:id="1943" w:name="_Toc179632756"/>
      <w:bookmarkStart w:id="1944" w:name="_Toc152045738"/>
      <w:r>
        <w:rPr>
          <w:rFonts w:hint="eastAsia" w:ascii="宋体" w:hAnsi="宋体" w:cs="宋体"/>
          <w:color w:val="auto"/>
          <w:szCs w:val="21"/>
          <w:highlight w:val="none"/>
        </w:rPr>
        <w:t>19.4 进一步试验和试运行</w:t>
      </w:r>
      <w:bookmarkEnd w:id="1940"/>
      <w:bookmarkEnd w:id="1941"/>
      <w:bookmarkEnd w:id="1942"/>
      <w:bookmarkEnd w:id="1943"/>
      <w:bookmarkEnd w:id="194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任何一项缺陷或损坏修复后，经检查证明其影响了工程或工程设备的使用性能，承包人应重新进行合同约定的试验和试运行，试验和试运行的全部费用应由责任方承担。</w:t>
      </w:r>
    </w:p>
    <w:p>
      <w:pPr>
        <w:keepNext/>
        <w:keepLines/>
        <w:snapToGrid w:val="0"/>
        <w:spacing w:line="600" w:lineRule="exact"/>
        <w:ind w:firstLine="420" w:firstLineChars="200"/>
        <w:outlineLvl w:val="3"/>
        <w:rPr>
          <w:rFonts w:ascii="宋体" w:hAnsi="宋体" w:cs="宋体"/>
          <w:color w:val="auto"/>
          <w:szCs w:val="21"/>
          <w:highlight w:val="none"/>
        </w:rPr>
      </w:pPr>
      <w:bookmarkStart w:id="1945" w:name="_Toc33183677"/>
      <w:bookmarkStart w:id="1946" w:name="_Toc179632757"/>
      <w:bookmarkStart w:id="1947" w:name="_Toc152045739"/>
      <w:bookmarkStart w:id="1948" w:name="_Toc144974710"/>
      <w:bookmarkStart w:id="1949" w:name="_Toc152042518"/>
      <w:r>
        <w:rPr>
          <w:rFonts w:hint="eastAsia" w:ascii="宋体" w:hAnsi="宋体" w:cs="宋体"/>
          <w:color w:val="auto"/>
          <w:szCs w:val="21"/>
          <w:highlight w:val="none"/>
        </w:rPr>
        <w:t>19.5 承包人的进入权</w:t>
      </w:r>
      <w:bookmarkEnd w:id="1945"/>
      <w:bookmarkEnd w:id="1946"/>
      <w:bookmarkEnd w:id="1947"/>
      <w:bookmarkEnd w:id="1948"/>
      <w:bookmarkEnd w:id="194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缺陷责任期内承包人为缺陷修复工作需要，有权进入工程现场，但应遵守发包人的保安和保密规定。</w:t>
      </w:r>
    </w:p>
    <w:p>
      <w:pPr>
        <w:keepNext/>
        <w:keepLines/>
        <w:snapToGrid w:val="0"/>
        <w:spacing w:line="600" w:lineRule="exact"/>
        <w:ind w:firstLine="420" w:firstLineChars="200"/>
        <w:outlineLvl w:val="3"/>
        <w:rPr>
          <w:rFonts w:ascii="宋体" w:hAnsi="宋体" w:cs="宋体"/>
          <w:color w:val="auto"/>
          <w:szCs w:val="21"/>
          <w:highlight w:val="none"/>
        </w:rPr>
      </w:pPr>
      <w:bookmarkStart w:id="1950" w:name="_Toc179632758"/>
      <w:bookmarkStart w:id="1951" w:name="_Toc144974711"/>
      <w:bookmarkStart w:id="1952" w:name="_Toc152045740"/>
      <w:bookmarkStart w:id="1953" w:name="_Toc152042519"/>
      <w:bookmarkStart w:id="1954" w:name="_Toc33183678"/>
      <w:r>
        <w:rPr>
          <w:rFonts w:hint="eastAsia" w:ascii="宋体" w:hAnsi="宋体" w:cs="宋体"/>
          <w:color w:val="auto"/>
          <w:szCs w:val="21"/>
          <w:highlight w:val="none"/>
        </w:rPr>
        <w:t>19.6 缺陷责任期终止证书</w:t>
      </w:r>
      <w:bookmarkEnd w:id="1950"/>
      <w:bookmarkEnd w:id="1951"/>
      <w:bookmarkEnd w:id="1952"/>
      <w:bookmarkEnd w:id="1953"/>
      <w:r>
        <w:rPr>
          <w:rFonts w:hint="eastAsia" w:ascii="宋体" w:hAnsi="宋体" w:cs="宋体"/>
          <w:color w:val="auto"/>
          <w:szCs w:val="21"/>
          <w:highlight w:val="none"/>
        </w:rPr>
        <w:t>（工程质量保修责任终止证书）</w:t>
      </w:r>
      <w:bookmarkEnd w:id="195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合同工程完工验收或投入使用验收后，发包人与承包人应办理工程交接手续，承包人应向发包人递交工程质量保修书。</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缺陷责任期（工程质量保修期）满后30个工作日内，发包人应向承包人颁发工程质量保修责任终止证书，并退还剩余的质量保证金，但保修责任范围内的质量缺陷未处理完成的应除外。</w:t>
      </w:r>
    </w:p>
    <w:p>
      <w:pPr>
        <w:keepNext/>
        <w:keepLines/>
        <w:snapToGrid w:val="0"/>
        <w:spacing w:line="600" w:lineRule="exact"/>
        <w:ind w:firstLine="420" w:firstLineChars="200"/>
        <w:outlineLvl w:val="3"/>
        <w:rPr>
          <w:rFonts w:ascii="宋体" w:hAnsi="宋体" w:cs="宋体"/>
          <w:color w:val="auto"/>
          <w:szCs w:val="21"/>
          <w:highlight w:val="none"/>
        </w:rPr>
      </w:pPr>
      <w:bookmarkStart w:id="1955" w:name="_Toc152042520"/>
      <w:bookmarkStart w:id="1956" w:name="_Toc179632759"/>
      <w:bookmarkStart w:id="1957" w:name="_Toc144974712"/>
      <w:bookmarkStart w:id="1958" w:name="_Toc152045741"/>
      <w:bookmarkStart w:id="1959" w:name="_Toc33183679"/>
      <w:bookmarkStart w:id="1960" w:name="_Toc229408516"/>
      <w:bookmarkStart w:id="1961" w:name="_Toc221951060"/>
      <w:bookmarkStart w:id="1962" w:name="_Toc229305381"/>
      <w:bookmarkStart w:id="1963" w:name="_Toc222033872"/>
      <w:bookmarkStart w:id="1964" w:name="_Toc222029521"/>
      <w:bookmarkStart w:id="1965" w:name="_Toc222032690"/>
      <w:bookmarkStart w:id="1966" w:name="_Toc222031023"/>
      <w:r>
        <w:rPr>
          <w:rFonts w:hint="eastAsia" w:ascii="宋体" w:hAnsi="宋体" w:cs="宋体"/>
          <w:color w:val="auto"/>
          <w:szCs w:val="21"/>
          <w:highlight w:val="none"/>
        </w:rPr>
        <w:t>19.7 保修责任</w:t>
      </w:r>
      <w:bookmarkEnd w:id="1955"/>
      <w:bookmarkEnd w:id="1956"/>
      <w:bookmarkEnd w:id="1957"/>
      <w:bookmarkEnd w:id="1958"/>
      <w:bookmarkEnd w:id="195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5"/>
        <w:spacing w:line="360" w:lineRule="auto"/>
        <w:rPr>
          <w:rFonts w:ascii="宋体" w:hAnsi="宋体" w:cs="宋体"/>
          <w:color w:val="auto"/>
          <w:sz w:val="21"/>
          <w:szCs w:val="21"/>
          <w:highlight w:val="none"/>
        </w:rPr>
      </w:pPr>
      <w:bookmarkStart w:id="1967" w:name="_Toc251"/>
      <w:bookmarkStart w:id="1968" w:name="_Toc27383"/>
      <w:bookmarkStart w:id="1969" w:name="_Toc9672"/>
      <w:bookmarkStart w:id="1970" w:name="_Toc33183680"/>
      <w:bookmarkStart w:id="1971" w:name="_Toc59810398"/>
      <w:bookmarkStart w:id="1972" w:name="_Toc26609"/>
      <w:bookmarkStart w:id="1973" w:name="_Toc4128"/>
      <w:bookmarkStart w:id="1974" w:name="_Toc8096"/>
      <w:bookmarkStart w:id="1975" w:name="_Toc12379"/>
      <w:r>
        <w:rPr>
          <w:rFonts w:hint="eastAsia" w:ascii="宋体" w:hAnsi="宋体" w:cs="宋体"/>
          <w:color w:val="auto"/>
          <w:sz w:val="21"/>
          <w:szCs w:val="21"/>
          <w:highlight w:val="none"/>
        </w:rPr>
        <w:t>20. 保险</w:t>
      </w:r>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pPr>
        <w:keepNext/>
        <w:keepLines/>
        <w:snapToGrid w:val="0"/>
        <w:spacing w:line="600" w:lineRule="exact"/>
        <w:ind w:firstLine="420" w:firstLineChars="200"/>
        <w:outlineLvl w:val="3"/>
        <w:rPr>
          <w:rFonts w:ascii="宋体" w:hAnsi="宋体" w:cs="宋体"/>
          <w:color w:val="auto"/>
          <w:szCs w:val="21"/>
          <w:highlight w:val="none"/>
        </w:rPr>
      </w:pPr>
      <w:bookmarkStart w:id="1976" w:name="_Toc152042522"/>
      <w:bookmarkStart w:id="1977" w:name="_Toc152045743"/>
      <w:bookmarkStart w:id="1978" w:name="_Toc144974714"/>
      <w:bookmarkStart w:id="1979" w:name="_Toc179632761"/>
      <w:bookmarkStart w:id="1980" w:name="_Toc33183681"/>
      <w:r>
        <w:rPr>
          <w:rFonts w:hint="eastAsia" w:ascii="宋体" w:hAnsi="宋体" w:cs="宋体"/>
          <w:color w:val="auto"/>
          <w:szCs w:val="21"/>
          <w:highlight w:val="none"/>
        </w:rPr>
        <w:t>20.1 工程保险</w:t>
      </w:r>
      <w:bookmarkEnd w:id="1976"/>
      <w:bookmarkEnd w:id="1977"/>
      <w:bookmarkEnd w:id="1978"/>
      <w:bookmarkEnd w:id="1979"/>
      <w:bookmarkEnd w:id="198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keepNext/>
        <w:keepLines/>
        <w:snapToGrid w:val="0"/>
        <w:spacing w:line="600" w:lineRule="exact"/>
        <w:ind w:firstLine="420" w:firstLineChars="200"/>
        <w:outlineLvl w:val="3"/>
        <w:rPr>
          <w:rFonts w:ascii="宋体" w:hAnsi="宋体" w:cs="宋体"/>
          <w:color w:val="auto"/>
          <w:szCs w:val="21"/>
          <w:highlight w:val="none"/>
        </w:rPr>
      </w:pPr>
      <w:bookmarkStart w:id="1981" w:name="_Toc152042523"/>
      <w:bookmarkStart w:id="1982" w:name="_Toc144974715"/>
      <w:bookmarkStart w:id="1983" w:name="_Toc152045744"/>
      <w:bookmarkStart w:id="1984" w:name="_Toc33183682"/>
      <w:bookmarkStart w:id="1985" w:name="_Toc179632762"/>
      <w:r>
        <w:rPr>
          <w:rFonts w:hint="eastAsia" w:ascii="宋体" w:hAnsi="宋体" w:cs="宋体"/>
          <w:color w:val="auto"/>
          <w:szCs w:val="21"/>
          <w:highlight w:val="none"/>
        </w:rPr>
        <w:t>20.2 人员工伤事故的保险</w:t>
      </w:r>
      <w:bookmarkEnd w:id="1981"/>
      <w:bookmarkEnd w:id="1982"/>
      <w:bookmarkEnd w:id="1983"/>
      <w:bookmarkEnd w:id="1984"/>
      <w:bookmarkEnd w:id="198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20.2.1 承包人员工伤事故的保险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承包人应依照有关法律规定参加工伤保险，为其履行合同所雇佣的全部人员，缴纳工伤保险费，并要求其分包人也进行此项保险。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20.2.2 发包人员工伤事故的保险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发包人应依照有关法律规定参加工伤保险，为其现场机构雇佣的全部人员，缴纳工伤保险费，并要求其监理人也进行此项保险。</w:t>
      </w:r>
    </w:p>
    <w:p>
      <w:pPr>
        <w:keepNext/>
        <w:keepLines/>
        <w:snapToGrid w:val="0"/>
        <w:spacing w:line="600" w:lineRule="exact"/>
        <w:ind w:firstLine="420" w:firstLineChars="200"/>
        <w:outlineLvl w:val="3"/>
        <w:rPr>
          <w:rFonts w:ascii="宋体" w:hAnsi="宋体" w:cs="宋体"/>
          <w:color w:val="auto"/>
          <w:szCs w:val="21"/>
          <w:highlight w:val="none"/>
        </w:rPr>
      </w:pPr>
      <w:bookmarkStart w:id="1986" w:name="_Toc152042524"/>
      <w:bookmarkStart w:id="1987" w:name="_Toc152045745"/>
      <w:bookmarkStart w:id="1988" w:name="_Toc144974716"/>
      <w:bookmarkStart w:id="1989" w:name="_Toc179632763"/>
      <w:bookmarkStart w:id="1990" w:name="_Toc33183683"/>
      <w:r>
        <w:rPr>
          <w:rFonts w:hint="eastAsia" w:ascii="宋体" w:hAnsi="宋体" w:cs="宋体"/>
          <w:color w:val="auto"/>
          <w:szCs w:val="21"/>
          <w:highlight w:val="none"/>
        </w:rPr>
        <w:t>20.3 人身意外伤害险</w:t>
      </w:r>
      <w:bookmarkEnd w:id="1986"/>
      <w:bookmarkEnd w:id="1987"/>
      <w:bookmarkEnd w:id="1988"/>
      <w:bookmarkEnd w:id="1989"/>
      <w:bookmarkEnd w:id="199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20.3.1 发包人应在整个施工期间为其现场机构雇用的全部人员，投保人身意外伤害险，缴纳保险费，并要求其监理人也进行此项保险。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20.3.2 承包人应在整个施工期间为其现场机构雇用的全部人员，投保人身意外伤害险，缴纳保险费，并要求其分包人也进行此项保险。</w:t>
      </w:r>
    </w:p>
    <w:p>
      <w:pPr>
        <w:keepNext/>
        <w:keepLines/>
        <w:snapToGrid w:val="0"/>
        <w:spacing w:line="600" w:lineRule="exact"/>
        <w:ind w:firstLine="420" w:firstLineChars="200"/>
        <w:outlineLvl w:val="3"/>
        <w:rPr>
          <w:rFonts w:ascii="宋体" w:hAnsi="宋体" w:cs="宋体"/>
          <w:color w:val="auto"/>
          <w:szCs w:val="21"/>
          <w:highlight w:val="none"/>
        </w:rPr>
      </w:pPr>
      <w:bookmarkStart w:id="1991" w:name="_Toc33183684"/>
      <w:bookmarkStart w:id="1992" w:name="_Toc152042525"/>
      <w:bookmarkStart w:id="1993" w:name="_Toc179632764"/>
      <w:bookmarkStart w:id="1994" w:name="_Toc152045746"/>
      <w:bookmarkStart w:id="1995" w:name="_Toc144974717"/>
      <w:r>
        <w:rPr>
          <w:rFonts w:hint="eastAsia" w:ascii="宋体" w:hAnsi="宋体" w:cs="宋体"/>
          <w:color w:val="auto"/>
          <w:szCs w:val="21"/>
          <w:highlight w:val="none"/>
        </w:rPr>
        <w:t>20.4 第三者责任险</w:t>
      </w:r>
      <w:bookmarkEnd w:id="1991"/>
      <w:bookmarkEnd w:id="1992"/>
      <w:bookmarkEnd w:id="1993"/>
      <w:bookmarkEnd w:id="1994"/>
      <w:bookmarkEnd w:id="199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20.4.2 在缺陷责任期终止证书颁发前，承包人应以承包人和发包人的共同名义，投保第20.4.1项约定的第三者责任险，其保险费率、保险金额等有关内容在专用合同条款中约定。</w:t>
      </w:r>
    </w:p>
    <w:p>
      <w:pPr>
        <w:keepNext/>
        <w:keepLines/>
        <w:snapToGrid w:val="0"/>
        <w:spacing w:line="600" w:lineRule="exact"/>
        <w:ind w:firstLine="420" w:firstLineChars="200"/>
        <w:outlineLvl w:val="3"/>
        <w:rPr>
          <w:rFonts w:ascii="宋体" w:hAnsi="宋体" w:cs="宋体"/>
          <w:color w:val="auto"/>
          <w:szCs w:val="21"/>
          <w:highlight w:val="none"/>
        </w:rPr>
      </w:pPr>
      <w:bookmarkStart w:id="1996" w:name="_Toc144974718"/>
      <w:bookmarkStart w:id="1997" w:name="_Toc152045747"/>
      <w:bookmarkStart w:id="1998" w:name="_Toc179632765"/>
      <w:bookmarkStart w:id="1999" w:name="_Toc33183685"/>
      <w:bookmarkStart w:id="2000" w:name="_Toc152042526"/>
      <w:r>
        <w:rPr>
          <w:rFonts w:hint="eastAsia" w:ascii="宋体" w:hAnsi="宋体" w:cs="宋体"/>
          <w:color w:val="auto"/>
          <w:szCs w:val="21"/>
          <w:highlight w:val="none"/>
        </w:rPr>
        <w:t>20.5 其他保险</w:t>
      </w:r>
      <w:bookmarkEnd w:id="1996"/>
      <w:bookmarkEnd w:id="1997"/>
      <w:bookmarkEnd w:id="1998"/>
      <w:bookmarkEnd w:id="1999"/>
      <w:bookmarkEnd w:id="200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除专用合同条款另有约定外，承包人应为其施工设备、进场的材料和工程设备等办理保险。</w:t>
      </w:r>
    </w:p>
    <w:p>
      <w:pPr>
        <w:keepNext/>
        <w:keepLines/>
        <w:snapToGrid w:val="0"/>
        <w:spacing w:line="600" w:lineRule="exact"/>
        <w:ind w:firstLine="420" w:firstLineChars="200"/>
        <w:outlineLvl w:val="3"/>
        <w:rPr>
          <w:rFonts w:ascii="宋体" w:hAnsi="宋体" w:cs="宋体"/>
          <w:color w:val="auto"/>
          <w:szCs w:val="21"/>
          <w:highlight w:val="none"/>
        </w:rPr>
      </w:pPr>
      <w:bookmarkStart w:id="2001" w:name="_Toc33183686"/>
      <w:bookmarkStart w:id="2002" w:name="_Toc152045748"/>
      <w:bookmarkStart w:id="2003" w:name="_Toc152042527"/>
      <w:bookmarkStart w:id="2004" w:name="_Toc179632766"/>
      <w:bookmarkStart w:id="2005" w:name="_Toc144974719"/>
      <w:r>
        <w:rPr>
          <w:rFonts w:hint="eastAsia" w:ascii="宋体" w:hAnsi="宋体" w:cs="宋体"/>
          <w:color w:val="auto"/>
          <w:szCs w:val="21"/>
          <w:highlight w:val="none"/>
        </w:rPr>
        <w:t>20.6 对各项保险的一般要求</w:t>
      </w:r>
      <w:bookmarkEnd w:id="2001"/>
      <w:bookmarkEnd w:id="2002"/>
      <w:bookmarkEnd w:id="2003"/>
      <w:bookmarkEnd w:id="2004"/>
      <w:bookmarkEnd w:id="200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20.6.1 保险凭证</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承包人应在专用合同条款约定的期限内向发包人提交各项保险生效的证据和保险单副本，保险单必须与专用合同条款约定的条件保持一致。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20.6.2 保险合同条款的变动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承包人需要变动保险合同条款时，应事先征得发包人同意，并通知监理人。保险人作出变动的，承包人应在收到保险人通知后立即通知发包人和监理人。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20.6.3 持续保险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承包人应与保险人保持联系，使保险人能够随时了解工程实施中的变动，并确保按保险合同条款要求持续保险。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20.6.4 保险金不足的补偿</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保险金不足以补偿损失时，应由承包人和发包人各自负责补偿的范围和金额在专用合同条款中约定。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20.6.5 未按约定投保的补救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（1）由于负有投保义务的一方当事人未按合同约定办理保险，或未能使保险持续有效的，另一方当事人可代为办理，所需费用由对方当事人承担。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（2）由于负有投保义务的一方当事人未按合同约定办理某项保险，导致受益人未能得到保险人的赔偿，原应从该项保险得到的保险金应由负有投保义务的一方当事人支付。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20.6.6 报告义务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当保险事故发生时，投保人应按照保险单规定的条件和期限及时向保险人报告。</w:t>
      </w:r>
    </w:p>
    <w:p>
      <w:pPr>
        <w:keepNext/>
        <w:keepLines/>
        <w:snapToGrid w:val="0"/>
        <w:spacing w:line="600" w:lineRule="exact"/>
        <w:ind w:firstLine="420" w:firstLineChars="200"/>
        <w:outlineLvl w:val="3"/>
        <w:rPr>
          <w:rFonts w:ascii="宋体" w:hAnsi="宋体" w:cs="宋体"/>
          <w:color w:val="auto"/>
          <w:szCs w:val="21"/>
          <w:highlight w:val="none"/>
        </w:rPr>
      </w:pPr>
      <w:bookmarkStart w:id="2006" w:name="_Toc33183687"/>
      <w:bookmarkStart w:id="2007" w:name="_Toc221951074"/>
      <w:r>
        <w:rPr>
          <w:rFonts w:hint="eastAsia" w:ascii="宋体" w:hAnsi="宋体" w:cs="宋体"/>
          <w:color w:val="auto"/>
          <w:szCs w:val="21"/>
          <w:highlight w:val="none"/>
        </w:rPr>
        <w:t>20.7 风险责任的转移</w:t>
      </w:r>
      <w:bookmarkEnd w:id="2006"/>
      <w:bookmarkEnd w:id="2007"/>
    </w:p>
    <w:p>
      <w:pPr>
        <w:spacing w:line="360" w:lineRule="auto"/>
        <w:ind w:firstLine="420" w:firstLineChars="200"/>
        <w:rPr>
          <w:rFonts w:ascii="宋体" w:hAnsi="宋体" w:cs="宋体"/>
          <w:color w:val="auto"/>
          <w:szCs w:val="21"/>
          <w:highlight w:val="none"/>
        </w:rPr>
      </w:pPr>
      <w:bookmarkStart w:id="2008" w:name="_Toc221951075"/>
      <w:r>
        <w:rPr>
          <w:rFonts w:hint="eastAsia" w:ascii="宋体" w:hAnsi="宋体" w:cs="宋体"/>
          <w:color w:val="auto"/>
          <w:szCs w:val="21"/>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bookmarkEnd w:id="2008"/>
    </w:p>
    <w:p>
      <w:pPr>
        <w:pStyle w:val="5"/>
        <w:spacing w:line="360" w:lineRule="auto"/>
        <w:rPr>
          <w:rFonts w:ascii="宋体" w:hAnsi="宋体" w:cs="宋体"/>
          <w:color w:val="auto"/>
          <w:sz w:val="21"/>
          <w:szCs w:val="21"/>
          <w:highlight w:val="none"/>
        </w:rPr>
      </w:pPr>
      <w:bookmarkStart w:id="2009" w:name="_Toc21338"/>
      <w:bookmarkStart w:id="2010" w:name="_Toc248"/>
      <w:bookmarkStart w:id="2011" w:name="_Toc221951076"/>
      <w:bookmarkStart w:id="2012" w:name="_Toc222033873"/>
      <w:bookmarkStart w:id="2013" w:name="_Toc18093"/>
      <w:bookmarkStart w:id="2014" w:name="_Toc229408517"/>
      <w:bookmarkStart w:id="2015" w:name="_Toc222029522"/>
      <w:bookmarkStart w:id="2016" w:name="_Toc229305382"/>
      <w:bookmarkStart w:id="2017" w:name="_Toc222032691"/>
      <w:bookmarkStart w:id="2018" w:name="_Toc222031024"/>
      <w:bookmarkStart w:id="2019" w:name="_Toc17678"/>
      <w:bookmarkStart w:id="2020" w:name="_Toc22419"/>
      <w:bookmarkStart w:id="2021" w:name="_Toc15708"/>
      <w:bookmarkStart w:id="2022" w:name="_Toc33183688"/>
      <w:bookmarkStart w:id="2023" w:name="_Toc7363"/>
      <w:bookmarkStart w:id="2024" w:name="_Toc59810399"/>
      <w:r>
        <w:rPr>
          <w:rFonts w:hint="eastAsia" w:ascii="宋体" w:hAnsi="宋体" w:cs="宋体"/>
          <w:color w:val="auto"/>
          <w:sz w:val="21"/>
          <w:szCs w:val="21"/>
          <w:highlight w:val="none"/>
        </w:rPr>
        <w:t>21. 不可抗力</w:t>
      </w:r>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p>
    <w:p>
      <w:pPr>
        <w:keepNext/>
        <w:keepLines/>
        <w:snapToGrid w:val="0"/>
        <w:spacing w:line="600" w:lineRule="exact"/>
        <w:ind w:firstLine="420" w:firstLineChars="200"/>
        <w:outlineLvl w:val="3"/>
        <w:rPr>
          <w:rFonts w:ascii="宋体" w:hAnsi="宋体" w:cs="宋体"/>
          <w:color w:val="auto"/>
          <w:szCs w:val="21"/>
          <w:highlight w:val="none"/>
        </w:rPr>
      </w:pPr>
      <w:bookmarkStart w:id="2025" w:name="_Toc144974721"/>
      <w:bookmarkStart w:id="2026" w:name="_Toc152042529"/>
      <w:bookmarkStart w:id="2027" w:name="_Toc33183689"/>
      <w:bookmarkStart w:id="2028" w:name="_Toc179632768"/>
      <w:bookmarkStart w:id="2029" w:name="_Toc152045750"/>
      <w:bookmarkStart w:id="2030" w:name="_Toc229408518"/>
      <w:bookmarkStart w:id="2031" w:name="_Toc222029523"/>
      <w:bookmarkStart w:id="2032" w:name="_Toc222033874"/>
      <w:bookmarkStart w:id="2033" w:name="_Toc222031025"/>
      <w:bookmarkStart w:id="2034" w:name="_Toc221951083"/>
      <w:bookmarkStart w:id="2035" w:name="_Toc222032692"/>
      <w:bookmarkStart w:id="2036" w:name="_Toc229305383"/>
      <w:r>
        <w:rPr>
          <w:rFonts w:hint="eastAsia" w:ascii="宋体" w:hAnsi="宋体" w:cs="宋体"/>
          <w:color w:val="auto"/>
          <w:szCs w:val="21"/>
          <w:highlight w:val="none"/>
        </w:rPr>
        <w:t>21.1 不可抗力的确认</w:t>
      </w:r>
      <w:bookmarkEnd w:id="2025"/>
      <w:bookmarkEnd w:id="2026"/>
      <w:bookmarkEnd w:id="2027"/>
      <w:bookmarkEnd w:id="2028"/>
      <w:bookmarkEnd w:id="202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pPr>
        <w:keepNext/>
        <w:keepLines/>
        <w:snapToGrid w:val="0"/>
        <w:spacing w:line="600" w:lineRule="exact"/>
        <w:ind w:firstLine="420" w:firstLineChars="200"/>
        <w:outlineLvl w:val="3"/>
        <w:rPr>
          <w:rFonts w:ascii="宋体" w:hAnsi="宋体" w:cs="宋体"/>
          <w:color w:val="auto"/>
          <w:szCs w:val="21"/>
          <w:highlight w:val="none"/>
        </w:rPr>
      </w:pPr>
      <w:bookmarkStart w:id="2037" w:name="_Toc152045751"/>
      <w:bookmarkStart w:id="2038" w:name="_Toc152042530"/>
      <w:bookmarkStart w:id="2039" w:name="_Toc144974722"/>
      <w:bookmarkStart w:id="2040" w:name="_Toc33183690"/>
      <w:bookmarkStart w:id="2041" w:name="_Toc179632769"/>
      <w:r>
        <w:rPr>
          <w:rFonts w:hint="eastAsia" w:ascii="宋体" w:hAnsi="宋体" w:cs="宋体"/>
          <w:color w:val="auto"/>
          <w:szCs w:val="21"/>
          <w:highlight w:val="none"/>
        </w:rPr>
        <w:t>21.2 不可抗力的通知</w:t>
      </w:r>
      <w:bookmarkEnd w:id="2037"/>
      <w:bookmarkEnd w:id="2038"/>
      <w:bookmarkEnd w:id="2039"/>
      <w:bookmarkEnd w:id="2040"/>
      <w:bookmarkEnd w:id="204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21.2.1 合同一方当事人遇到不可抗力事件，使其履行合同义务受到阻碍时，应立即通知合同另一方当事人和监理人，书面说明不可抗力和受阻碍的详细情况，并提供必要的证明。</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pPr>
        <w:keepNext/>
        <w:keepLines/>
        <w:snapToGrid w:val="0"/>
        <w:spacing w:line="600" w:lineRule="exact"/>
        <w:ind w:firstLine="420" w:firstLineChars="200"/>
        <w:outlineLvl w:val="3"/>
        <w:rPr>
          <w:rFonts w:ascii="宋体" w:hAnsi="宋体" w:cs="宋体"/>
          <w:color w:val="auto"/>
          <w:szCs w:val="21"/>
          <w:highlight w:val="none"/>
        </w:rPr>
      </w:pPr>
      <w:bookmarkStart w:id="2042" w:name="_Toc152042531"/>
      <w:bookmarkStart w:id="2043" w:name="_Toc152045752"/>
      <w:bookmarkStart w:id="2044" w:name="_Toc144974723"/>
      <w:bookmarkStart w:id="2045" w:name="_Toc179632770"/>
      <w:bookmarkStart w:id="2046" w:name="_Toc33183691"/>
      <w:r>
        <w:rPr>
          <w:rFonts w:hint="eastAsia" w:ascii="宋体" w:hAnsi="宋体" w:cs="宋体"/>
          <w:color w:val="auto"/>
          <w:szCs w:val="21"/>
          <w:highlight w:val="none"/>
        </w:rPr>
        <w:t>21.3 不可抗力后果及其处理</w:t>
      </w:r>
      <w:bookmarkEnd w:id="2042"/>
      <w:bookmarkEnd w:id="2043"/>
      <w:bookmarkEnd w:id="2044"/>
      <w:bookmarkEnd w:id="2045"/>
      <w:bookmarkEnd w:id="204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21.3.1 不可抗力造成损害的责任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除专用合同条款另有约定外，不可抗力导致的人员伤亡、财产损失、费用增加和（或）工期延误等后果，由合同双方按以下原则承担：</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（1）永久工程，包括已运至施工场地的材料和工程设备的损害，以及因工程损害造成的第三者人员伤亡和财产损失由发包人承担；</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（2）承包人设备的损坏由承包人承担；</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（3）发包人和承包人各自承担其人员伤亡和其他财产损失及其相关费用；</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（4）承包人的停工损失由承包人承担，但停工期间应监理人要求照管工程和清理、修复工程的金额由发包人承担；</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（5）不能按期竣工的，应合理延长工期，承包人不需支付逾期竣工违约金。发包人要求赶工的，承包人应采取赶工措施，赶工费用由发包人承担。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21.3.2 延迟履行期间发生的不可抗力</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合同一方当事人延迟履行，在延迟履行期间发生不可抗力的，不免除其责任。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21.3.3 避免和减少不可抗力损失</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不可抗力发生后，发包人和承包人均应采取措施尽量避免和减少损失的扩大，任何一方没有采取有效措施导致损失扩大的，应对扩大的损失承担责任。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21.3.4 因不可抗力解除合同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pPr>
        <w:pStyle w:val="5"/>
        <w:spacing w:line="360" w:lineRule="auto"/>
        <w:rPr>
          <w:rFonts w:ascii="宋体" w:hAnsi="宋体" w:cs="宋体"/>
          <w:color w:val="auto"/>
          <w:sz w:val="21"/>
          <w:szCs w:val="21"/>
          <w:highlight w:val="none"/>
        </w:rPr>
      </w:pPr>
      <w:bookmarkStart w:id="2047" w:name="_Toc10618"/>
      <w:bookmarkStart w:id="2048" w:name="_Toc21827"/>
      <w:bookmarkStart w:id="2049" w:name="_Toc16244"/>
      <w:bookmarkStart w:id="2050" w:name="_Toc59810400"/>
      <w:bookmarkStart w:id="2051" w:name="_Toc32288"/>
      <w:bookmarkStart w:id="2052" w:name="_Toc24329"/>
      <w:bookmarkStart w:id="2053" w:name="_Toc33183692"/>
      <w:bookmarkStart w:id="2054" w:name="_Toc31138"/>
      <w:bookmarkStart w:id="2055" w:name="_Toc1090"/>
      <w:r>
        <w:rPr>
          <w:rFonts w:hint="eastAsia" w:ascii="宋体" w:hAnsi="宋体" w:cs="宋体"/>
          <w:color w:val="auto"/>
          <w:sz w:val="21"/>
          <w:szCs w:val="21"/>
          <w:highlight w:val="none"/>
        </w:rPr>
        <w:t>22. 违约</w:t>
      </w:r>
      <w:bookmarkEnd w:id="2030"/>
      <w:bookmarkEnd w:id="2031"/>
      <w:bookmarkEnd w:id="2032"/>
      <w:bookmarkEnd w:id="2033"/>
      <w:bookmarkEnd w:id="2034"/>
      <w:bookmarkEnd w:id="2035"/>
      <w:bookmarkEnd w:id="2036"/>
      <w:bookmarkEnd w:id="2047"/>
      <w:bookmarkEnd w:id="2048"/>
      <w:bookmarkEnd w:id="2049"/>
      <w:bookmarkEnd w:id="2050"/>
      <w:bookmarkEnd w:id="2051"/>
      <w:bookmarkEnd w:id="2052"/>
      <w:bookmarkEnd w:id="2053"/>
      <w:bookmarkEnd w:id="2054"/>
      <w:bookmarkEnd w:id="2055"/>
    </w:p>
    <w:p>
      <w:pPr>
        <w:keepNext/>
        <w:keepLines/>
        <w:snapToGrid w:val="0"/>
        <w:spacing w:line="600" w:lineRule="exact"/>
        <w:ind w:firstLine="420" w:firstLineChars="200"/>
        <w:outlineLvl w:val="3"/>
        <w:rPr>
          <w:rFonts w:ascii="宋体" w:hAnsi="宋体" w:cs="宋体"/>
          <w:color w:val="auto"/>
          <w:szCs w:val="21"/>
          <w:highlight w:val="none"/>
        </w:rPr>
      </w:pPr>
      <w:bookmarkStart w:id="2056" w:name="_Toc152045754"/>
      <w:bookmarkStart w:id="2057" w:name="_Toc33183693"/>
      <w:bookmarkStart w:id="2058" w:name="_Toc179632772"/>
      <w:bookmarkStart w:id="2059" w:name="_Toc144974725"/>
      <w:bookmarkStart w:id="2060" w:name="_Toc152042533"/>
      <w:r>
        <w:rPr>
          <w:rFonts w:hint="eastAsia" w:ascii="宋体" w:hAnsi="宋体" w:cs="宋体"/>
          <w:color w:val="auto"/>
          <w:szCs w:val="21"/>
          <w:highlight w:val="none"/>
        </w:rPr>
        <w:t>22.1 承包人违约</w:t>
      </w:r>
      <w:bookmarkEnd w:id="2056"/>
      <w:bookmarkEnd w:id="2057"/>
      <w:bookmarkEnd w:id="2058"/>
      <w:bookmarkEnd w:id="2059"/>
      <w:bookmarkEnd w:id="206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22.1.1 承包人违约的情形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在履行合同过程中发生的下列情况属承包人违约：</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（1）承包人违反第1.8款或第4.3款的约定，私自将合同的全部或部分权利转让给其他人，或私自将合同的全部或部分义务转移给其他人；</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（2）承包人违反第5.3款或第6.4款的约定，未经监理人批准，私自将已按合同约定进入施工场地的施工设备、临时设施或材料撤离施工场地；</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（3）承包人违反第5.4款的约定使用了不合格材料或工程设备，工程质量达不到标准要求，又拒绝清除不合格工程；</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（4）承包人未能按合同进度计划及时完成合同约定的工作，已造成或预期造成工期延误；</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（5）承包人在缺陷责任期（工程质量保修期）内，未能对合同工程完工验收鉴定书中所列的缺陷清单的内容或缺陷责任期（工程质量保修期）内发生的缺陷进行修复，而又拒绝按监理人指示再进行修补；</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（6）承包人无法继续履行或明确表示不履行或实质上已停止履行合同；</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（7）承包人不按合同约定履行义务的其他情况。</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22.1.2 对承包人违约的处理</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（1）承包人发生第22.1.1（6）目约定的违约情况时，发包人可通知承包人立即解除合同，并按有关法律处理。</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（2）承包人发生除第22.1.1（6）目约定以外的其他违约情况时，监理人可向承包人发出整改通知，要求其在指定的期限内改正。承包人应承担其违约所引起的费用增加和（或）工期延误。</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（3）经检查证明承包人已采取了有效措施纠正违约行为，具备复工条件的，可由监理人签发复工通知复工。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22.1.3 承包人违约解除合同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22.1.4 合同解除后的估价、付款和结清</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 xml:space="preserve">（1）合同解除后，监理人按第3.5款商定或确定承包人实际完成工作的价值，以及承包人已提供的材料、施工设备、工程设备和临时工程等的价值。 </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 xml:space="preserve">（2）合同解除后，发包人应暂停对承包人的一切付款，查清各项付款和已扣款金额，包括承包人应支付的违约金。 </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（3）合同解除后，发包人应按第23.4款的约定向承包人索赔由于解除合同给发包人造成的损失。</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（4）合同双方确认上述往来款项后，出具最终结清付款证书，结清全部合同款项。</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（5）发包人和承包人未能就解除合同后的结清达成一致而形成争议的，按第24条的约定办理。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22.1.5 协议利益的转让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因承包人违约解除合同的，发包人有权要求承包人将其为实施合同而签订的材料和设备的订货协议或任何服务协议利益转让给发包人，并在解除合同后的14天内，依法办理转让手续。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22.1.6 紧急情况下无能力或不愿进行抢救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keepNext/>
        <w:keepLines/>
        <w:snapToGrid w:val="0"/>
        <w:spacing w:line="600" w:lineRule="exact"/>
        <w:ind w:firstLine="420" w:firstLineChars="200"/>
        <w:outlineLvl w:val="3"/>
        <w:rPr>
          <w:rFonts w:ascii="宋体" w:hAnsi="宋体" w:cs="宋体"/>
          <w:color w:val="auto"/>
          <w:szCs w:val="21"/>
          <w:highlight w:val="none"/>
        </w:rPr>
      </w:pPr>
      <w:bookmarkStart w:id="2061" w:name="_Toc179632773"/>
      <w:bookmarkStart w:id="2062" w:name="_Toc33183694"/>
      <w:bookmarkStart w:id="2063" w:name="_Toc152042534"/>
      <w:bookmarkStart w:id="2064" w:name="_Toc144974726"/>
      <w:bookmarkStart w:id="2065" w:name="_Toc152045755"/>
      <w:r>
        <w:rPr>
          <w:rFonts w:hint="eastAsia" w:ascii="宋体" w:hAnsi="宋体" w:cs="宋体"/>
          <w:color w:val="auto"/>
          <w:szCs w:val="21"/>
          <w:highlight w:val="none"/>
        </w:rPr>
        <w:t>22.2 发包人违约</w:t>
      </w:r>
      <w:bookmarkEnd w:id="2061"/>
      <w:bookmarkEnd w:id="2062"/>
      <w:bookmarkEnd w:id="2063"/>
      <w:bookmarkEnd w:id="2064"/>
      <w:bookmarkEnd w:id="2065"/>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22.2.1 发包人违约的情形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在履行合同过程中发生的下列情形，属发包人违约：</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（1）发包人未能按合同约定支付预付款或合同价款，或拖延、拒绝批准付款申请和支付凭证，导致付款延误的；</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（2）发包人原因造成停工的；</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（3）监理人无正当理由没有在约定期限内发出复工指示，导致承包人无法复工的；</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（4）发包人无法继续履行或明确表示不履行或实质上已停止履行合同的；</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（5）发包人不履行合同约定其他义务的。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22.2.2 承包人有权暂停施工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22.2.3 发包人违约解除合同 </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 xml:space="preserve">（1）发生第22.2.1（4）目的违约情况时，承包人可书面通知发包人解除合同。   </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（2）承包人按22.2.2项暂停施工28天后，发包人仍不纠正违约行为的，承包人可向发包人发出解除合同通知。但承包人的这一行动不免除发包人承担的违约责任，也不影响承包人根据合同约定享有的索赔权利。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22.2.4 解除合同后的付款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因发包人违约解除合同的，发包人应在解除合同后28天内向承包人支付下列金额，承包人应在此期限内及时向发包人提交要求支付下列金额的有关资料和凭证：</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（1）合同解除日以前所完成工作的价款；</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（2）承包人为该工程施工订购并已付款的材料、工程设备和其他物品的金额。发包人付还后，该材料、工程设备和其他物品归发包人所有；</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（3）承包人为完成工程所发生的，而发包人未支付的金额；</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（4）承包人撤离施工场地以及遣散承包人人员的金额；</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（5）由于解除合同应赔偿的承包人损失；</w:t>
      </w:r>
    </w:p>
    <w:p>
      <w:pPr>
        <w:spacing w:line="360" w:lineRule="auto"/>
        <w:ind w:firstLine="718" w:firstLineChars="342"/>
        <w:rPr>
          <w:rFonts w:ascii="宋体" w:hAnsi="宋体" w:cs="宋体"/>
          <w:color w:val="auto"/>
          <w:szCs w:val="21"/>
          <w:highlight w:val="none"/>
        </w:rPr>
      </w:pPr>
      <w:r>
        <w:rPr>
          <w:rFonts w:hint="eastAsia" w:ascii="宋体" w:hAnsi="宋体" w:cs="宋体"/>
          <w:color w:val="auto"/>
          <w:szCs w:val="21"/>
          <w:highlight w:val="none"/>
        </w:rPr>
        <w:t>（6）按合同约定在合同解除日前应支付给承包人的其他金额。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发包人应按本项约定支付上述金额并退还质量保证金和履约担保，但有权要求承包人支付应偿还给发包人的各项金额。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22.2.5 解除合同后的承包人撤离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pPr>
        <w:keepNext/>
        <w:keepLines/>
        <w:snapToGrid w:val="0"/>
        <w:spacing w:line="600" w:lineRule="exact"/>
        <w:ind w:firstLine="420" w:firstLineChars="200"/>
        <w:outlineLvl w:val="3"/>
        <w:rPr>
          <w:rFonts w:ascii="宋体" w:hAnsi="宋体" w:cs="宋体"/>
          <w:color w:val="auto"/>
          <w:szCs w:val="21"/>
          <w:highlight w:val="none"/>
        </w:rPr>
      </w:pPr>
      <w:bookmarkStart w:id="2066" w:name="_Toc33183695"/>
      <w:bookmarkStart w:id="2067" w:name="_Toc179632774"/>
      <w:bookmarkStart w:id="2068" w:name="_Toc152045756"/>
      <w:bookmarkStart w:id="2069" w:name="_Toc152042535"/>
      <w:r>
        <w:rPr>
          <w:rFonts w:hint="eastAsia" w:ascii="宋体" w:hAnsi="宋体" w:cs="宋体"/>
          <w:color w:val="auto"/>
          <w:szCs w:val="21"/>
          <w:highlight w:val="none"/>
        </w:rPr>
        <w:t>22.3 第三人造成的违约</w:t>
      </w:r>
      <w:bookmarkEnd w:id="2066"/>
      <w:bookmarkEnd w:id="2067"/>
      <w:bookmarkEnd w:id="2068"/>
      <w:bookmarkEnd w:id="206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在履行合同过程中，一方当事人因第三人的原因造成违约的，应当向对方当事人承担违约责任。一方当事人和第三人之间的纠纷，依照法律规定或者按照约定解决。</w:t>
      </w:r>
    </w:p>
    <w:p>
      <w:pPr>
        <w:pStyle w:val="5"/>
        <w:spacing w:line="360" w:lineRule="auto"/>
        <w:rPr>
          <w:rFonts w:ascii="宋体" w:hAnsi="宋体" w:cs="宋体"/>
          <w:color w:val="auto"/>
          <w:sz w:val="21"/>
          <w:szCs w:val="21"/>
          <w:highlight w:val="none"/>
        </w:rPr>
      </w:pPr>
      <w:bookmarkStart w:id="2070" w:name="_Toc3200"/>
      <w:bookmarkStart w:id="2071" w:name="_Toc19810"/>
      <w:bookmarkStart w:id="2072" w:name="_Toc222032693"/>
      <w:bookmarkStart w:id="2073" w:name="_Toc222031026"/>
      <w:bookmarkStart w:id="2074" w:name="_Toc24994"/>
      <w:bookmarkStart w:id="2075" w:name="_Toc59810401"/>
      <w:bookmarkStart w:id="2076" w:name="_Toc15978"/>
      <w:bookmarkStart w:id="2077" w:name="_Toc6833"/>
      <w:bookmarkStart w:id="2078" w:name="_Toc221951088"/>
      <w:bookmarkStart w:id="2079" w:name="_Toc222033875"/>
      <w:bookmarkStart w:id="2080" w:name="_Toc14089"/>
      <w:bookmarkStart w:id="2081" w:name="_Toc229305384"/>
      <w:bookmarkStart w:id="2082" w:name="_Toc17974"/>
      <w:bookmarkStart w:id="2083" w:name="_Toc222029524"/>
      <w:bookmarkStart w:id="2084" w:name="_Toc33183696"/>
      <w:bookmarkStart w:id="2085" w:name="_Toc229408519"/>
      <w:r>
        <w:rPr>
          <w:rFonts w:hint="eastAsia" w:ascii="宋体" w:hAnsi="宋体" w:cs="宋体"/>
          <w:color w:val="auto"/>
          <w:sz w:val="21"/>
          <w:szCs w:val="21"/>
          <w:highlight w:val="none"/>
        </w:rPr>
        <w:t>23. 索赔</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p>
    <w:p>
      <w:pPr>
        <w:keepNext/>
        <w:keepLines/>
        <w:snapToGrid w:val="0"/>
        <w:spacing w:line="600" w:lineRule="exact"/>
        <w:ind w:firstLine="420" w:firstLineChars="200"/>
        <w:outlineLvl w:val="3"/>
        <w:rPr>
          <w:rFonts w:ascii="宋体" w:hAnsi="宋体" w:cs="宋体"/>
          <w:color w:val="auto"/>
          <w:szCs w:val="21"/>
          <w:highlight w:val="none"/>
        </w:rPr>
      </w:pPr>
      <w:bookmarkStart w:id="2086" w:name="_Toc152045758"/>
      <w:bookmarkStart w:id="2087" w:name="_Toc144974728"/>
      <w:bookmarkStart w:id="2088" w:name="_Toc33183697"/>
      <w:bookmarkStart w:id="2089" w:name="_Toc179632776"/>
      <w:bookmarkStart w:id="2090" w:name="_Toc152042537"/>
      <w:bookmarkStart w:id="2091" w:name="_Toc221951097"/>
      <w:r>
        <w:rPr>
          <w:rFonts w:hint="eastAsia" w:ascii="宋体" w:hAnsi="宋体" w:cs="宋体"/>
          <w:color w:val="auto"/>
          <w:szCs w:val="21"/>
          <w:highlight w:val="none"/>
        </w:rPr>
        <w:t>23.1 承包人索赔的提出</w:t>
      </w:r>
      <w:bookmarkEnd w:id="2086"/>
      <w:bookmarkEnd w:id="2087"/>
      <w:bookmarkEnd w:id="2088"/>
      <w:bookmarkEnd w:id="2089"/>
      <w:bookmarkEnd w:id="209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根据合同约定，承包人认为有权得到追加付款和（或）延长工期的，应按以下程序向发包人提出索赔：</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（2）承包人应在发出索赔意向通知书后28天内，向监理人正式递交索赔通知书。索赔通知书应详细说明索赔理由以及要求追加的付款金额和（或）延长的工期，并附必要的记录和证明材料；</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（3）索赔事件具有连续影响的，承包人应按合理时间间隔继续递交延续索赔通知，说明连续影响的实际情况和记录，列出累计的追加付款金额和（或）工期延长天数；</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（4）在索赔事件影响结束后的28天内，承包人应向监理人递交最终索赔通知书，说明最终要求索赔的追加付款金额和延长的工期，并附必要的记录和证明材料。</w:t>
      </w:r>
    </w:p>
    <w:p>
      <w:pPr>
        <w:keepNext/>
        <w:keepLines/>
        <w:snapToGrid w:val="0"/>
        <w:spacing w:line="600" w:lineRule="exact"/>
        <w:ind w:firstLine="420" w:firstLineChars="200"/>
        <w:outlineLvl w:val="3"/>
        <w:rPr>
          <w:rFonts w:ascii="宋体" w:hAnsi="宋体" w:cs="宋体"/>
          <w:color w:val="auto"/>
          <w:szCs w:val="21"/>
          <w:highlight w:val="none"/>
        </w:rPr>
      </w:pPr>
      <w:bookmarkStart w:id="2092" w:name="_Toc152045759"/>
      <w:bookmarkStart w:id="2093" w:name="_Toc144974729"/>
      <w:bookmarkStart w:id="2094" w:name="_Toc179632777"/>
      <w:bookmarkStart w:id="2095" w:name="_Toc152042538"/>
      <w:bookmarkStart w:id="2096" w:name="_Toc33183698"/>
      <w:r>
        <w:rPr>
          <w:rFonts w:hint="eastAsia" w:ascii="宋体" w:hAnsi="宋体" w:cs="宋体"/>
          <w:color w:val="auto"/>
          <w:szCs w:val="21"/>
          <w:highlight w:val="none"/>
        </w:rPr>
        <w:t>23.2 承包人索赔处理程序</w:t>
      </w:r>
      <w:bookmarkEnd w:id="2092"/>
      <w:bookmarkEnd w:id="2093"/>
      <w:bookmarkEnd w:id="2094"/>
      <w:bookmarkEnd w:id="2095"/>
      <w:bookmarkEnd w:id="2096"/>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（1）监理人收到承包人提交的索赔通知书后，应及时审查索赔通知书的内容、查验承包人的记录和证明材料，必要时监理人可要求承包人提交全部原始记录副本。</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（2）监理人应按第3.5款商定或确定追加的付款和（或）延长的工期，并在收到上述索赔通知书或有关索赔的进一步证明材料后的42天内，将索赔处理结果答复承包人。</w:t>
      </w:r>
    </w:p>
    <w:p>
      <w:pPr>
        <w:spacing w:line="360" w:lineRule="auto"/>
        <w:ind w:firstLine="359" w:firstLineChars="171"/>
        <w:rPr>
          <w:rFonts w:ascii="宋体" w:hAnsi="宋体" w:cs="宋体"/>
          <w:color w:val="auto"/>
          <w:szCs w:val="21"/>
          <w:highlight w:val="none"/>
        </w:rPr>
      </w:pPr>
      <w:r>
        <w:rPr>
          <w:rFonts w:hint="eastAsia" w:ascii="宋体" w:hAnsi="宋体" w:cs="宋体"/>
          <w:color w:val="auto"/>
          <w:szCs w:val="21"/>
          <w:highlight w:val="none"/>
        </w:rPr>
        <w:t>（3）承包人接受索赔处理结果的，发包人应在作出索赔处理结果答复后28天内完成赔付。承包人不接受索赔处理结果的，按第24条的约定办理。</w:t>
      </w:r>
    </w:p>
    <w:p>
      <w:pPr>
        <w:keepNext/>
        <w:keepLines/>
        <w:snapToGrid w:val="0"/>
        <w:spacing w:line="600" w:lineRule="exact"/>
        <w:ind w:firstLine="420" w:firstLineChars="200"/>
        <w:outlineLvl w:val="3"/>
        <w:rPr>
          <w:rFonts w:ascii="宋体" w:hAnsi="宋体" w:cs="宋体"/>
          <w:color w:val="auto"/>
          <w:szCs w:val="21"/>
          <w:highlight w:val="none"/>
        </w:rPr>
      </w:pPr>
      <w:bookmarkStart w:id="2097" w:name="_Toc152045760"/>
      <w:bookmarkStart w:id="2098" w:name="_Toc144974730"/>
      <w:bookmarkStart w:id="2099" w:name="_Toc33183699"/>
      <w:bookmarkStart w:id="2100" w:name="_Toc179632778"/>
      <w:bookmarkStart w:id="2101" w:name="_Toc152042539"/>
      <w:r>
        <w:rPr>
          <w:rFonts w:hint="eastAsia" w:ascii="宋体" w:hAnsi="宋体" w:cs="宋体"/>
          <w:color w:val="auto"/>
          <w:szCs w:val="21"/>
          <w:highlight w:val="none"/>
        </w:rPr>
        <w:t>23.3 承包人提出索赔的期限</w:t>
      </w:r>
      <w:bookmarkEnd w:id="2097"/>
      <w:bookmarkEnd w:id="2098"/>
      <w:bookmarkEnd w:id="2099"/>
      <w:bookmarkEnd w:id="2100"/>
      <w:bookmarkEnd w:id="210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23.3.1 承包人按第17.5款的约定接受了完工付款证书后，应被认为已无权再提出在合同工程完工证书颁发前所发生的任何索赔。</w:t>
      </w:r>
    </w:p>
    <w:p>
      <w:pPr>
        <w:spacing w:line="360" w:lineRule="auto"/>
        <w:ind w:firstLine="420" w:firstLineChars="200"/>
        <w:rPr>
          <w:rFonts w:ascii="宋体" w:hAnsi="宋体" w:cs="宋体"/>
          <w:color w:val="auto"/>
          <w:szCs w:val="21"/>
          <w:highlight w:val="none"/>
          <w:shd w:val="pct10" w:color="auto" w:fill="FFFFFF"/>
        </w:rPr>
      </w:pPr>
      <w:r>
        <w:rPr>
          <w:rFonts w:hint="eastAsia" w:ascii="宋体" w:hAnsi="宋体" w:cs="宋体"/>
          <w:color w:val="auto"/>
          <w:szCs w:val="21"/>
          <w:highlight w:val="none"/>
        </w:rPr>
        <w:t xml:space="preserve">23.3.2 承包人按第17.6款的约定提交的最终结清申请单中，只限于提出合同工程完工证书颁发后发生的索赔。提出索赔的期限自接受最终结清证书时终止。 </w:t>
      </w:r>
    </w:p>
    <w:p>
      <w:pPr>
        <w:keepNext/>
        <w:keepLines/>
        <w:snapToGrid w:val="0"/>
        <w:spacing w:line="600" w:lineRule="exact"/>
        <w:ind w:firstLine="420" w:firstLineChars="200"/>
        <w:outlineLvl w:val="3"/>
        <w:rPr>
          <w:rFonts w:ascii="宋体" w:hAnsi="宋体" w:cs="宋体"/>
          <w:color w:val="auto"/>
          <w:szCs w:val="21"/>
          <w:highlight w:val="none"/>
        </w:rPr>
      </w:pPr>
      <w:bookmarkStart w:id="2102" w:name="_Toc179632779"/>
      <w:bookmarkStart w:id="2103" w:name="_Toc152042540"/>
      <w:bookmarkStart w:id="2104" w:name="_Toc152045761"/>
      <w:bookmarkStart w:id="2105" w:name="_Toc144974731"/>
      <w:bookmarkStart w:id="2106" w:name="_Toc33183700"/>
      <w:r>
        <w:rPr>
          <w:rFonts w:hint="eastAsia" w:ascii="宋体" w:hAnsi="宋体" w:cs="宋体"/>
          <w:color w:val="auto"/>
          <w:szCs w:val="21"/>
          <w:highlight w:val="none"/>
        </w:rPr>
        <w:t>23.4 发包人的索赔</w:t>
      </w:r>
      <w:bookmarkEnd w:id="2102"/>
      <w:bookmarkEnd w:id="2103"/>
      <w:bookmarkEnd w:id="2104"/>
      <w:bookmarkEnd w:id="2105"/>
      <w:bookmarkEnd w:id="210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23.4.2 监理人按第3.5款商定或确定发包人从承包人处得到赔付的金额和（或）缺陷责任期的延长期。承包人应付给发包人的金额可从拟支付给承包人的合同价款中扣除，或由承包人以其他方式支付给发包人。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bookmarkEnd w:id="2091"/>
    </w:p>
    <w:p>
      <w:pPr>
        <w:pStyle w:val="5"/>
        <w:spacing w:line="360" w:lineRule="auto"/>
        <w:rPr>
          <w:rFonts w:ascii="宋体" w:hAnsi="宋体" w:cs="宋体"/>
          <w:color w:val="auto"/>
          <w:sz w:val="21"/>
          <w:szCs w:val="21"/>
          <w:highlight w:val="none"/>
        </w:rPr>
      </w:pPr>
      <w:bookmarkStart w:id="2107" w:name="_Toc15418"/>
      <w:bookmarkStart w:id="2108" w:name="_Toc59810402"/>
      <w:bookmarkStart w:id="2109" w:name="_Toc26139"/>
      <w:bookmarkStart w:id="2110" w:name="_Toc229408520"/>
      <w:bookmarkStart w:id="2111" w:name="_Toc33183701"/>
      <w:bookmarkStart w:id="2112" w:name="_Toc222033876"/>
      <w:bookmarkStart w:id="2113" w:name="_Toc31753"/>
      <w:bookmarkStart w:id="2114" w:name="_Toc29737"/>
      <w:bookmarkStart w:id="2115" w:name="_Toc221951098"/>
      <w:bookmarkStart w:id="2116" w:name="_Toc24860"/>
      <w:bookmarkStart w:id="2117" w:name="_Toc222029525"/>
      <w:bookmarkStart w:id="2118" w:name="_Toc12975"/>
      <w:bookmarkStart w:id="2119" w:name="_Toc15464"/>
      <w:bookmarkStart w:id="2120" w:name="_Toc229305385"/>
      <w:bookmarkStart w:id="2121" w:name="_Toc222031027"/>
      <w:bookmarkStart w:id="2122" w:name="_Toc222032694"/>
      <w:r>
        <w:rPr>
          <w:rFonts w:hint="eastAsia" w:ascii="宋体" w:hAnsi="宋体" w:cs="宋体"/>
          <w:color w:val="auto"/>
          <w:sz w:val="21"/>
          <w:szCs w:val="21"/>
          <w:highlight w:val="none"/>
        </w:rPr>
        <w:t>24. 争议的解决</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p>
    <w:p>
      <w:pPr>
        <w:keepNext/>
        <w:keepLines/>
        <w:snapToGrid w:val="0"/>
        <w:spacing w:line="600" w:lineRule="exact"/>
        <w:ind w:firstLine="420" w:firstLineChars="200"/>
        <w:outlineLvl w:val="3"/>
        <w:rPr>
          <w:rFonts w:ascii="宋体" w:hAnsi="宋体" w:cs="宋体"/>
          <w:color w:val="auto"/>
          <w:szCs w:val="21"/>
          <w:highlight w:val="none"/>
        </w:rPr>
      </w:pPr>
      <w:bookmarkStart w:id="2123" w:name="_Toc144974733"/>
      <w:bookmarkStart w:id="2124" w:name="_Toc152045763"/>
      <w:bookmarkStart w:id="2125" w:name="_Toc152042542"/>
      <w:bookmarkStart w:id="2126" w:name="_Toc179632781"/>
      <w:bookmarkStart w:id="2127" w:name="_Toc33183702"/>
      <w:r>
        <w:rPr>
          <w:rFonts w:hint="eastAsia" w:ascii="宋体" w:hAnsi="宋体" w:cs="宋体"/>
          <w:color w:val="auto"/>
          <w:szCs w:val="21"/>
          <w:highlight w:val="none"/>
        </w:rPr>
        <w:t>24.1 争议的解决方式</w:t>
      </w:r>
      <w:bookmarkEnd w:id="2123"/>
      <w:bookmarkEnd w:id="2124"/>
      <w:bookmarkEnd w:id="2125"/>
      <w:bookmarkEnd w:id="2126"/>
      <w:bookmarkEnd w:id="212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（1）向约定的仲裁委员会申请仲裁；</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（2）向有管辖权的人民法院提起诉讼。</w:t>
      </w:r>
    </w:p>
    <w:p>
      <w:pPr>
        <w:keepNext/>
        <w:keepLines/>
        <w:snapToGrid w:val="0"/>
        <w:spacing w:line="600" w:lineRule="exact"/>
        <w:ind w:firstLine="420" w:firstLineChars="200"/>
        <w:outlineLvl w:val="3"/>
        <w:rPr>
          <w:rFonts w:ascii="宋体" w:hAnsi="宋体" w:cs="宋体"/>
          <w:color w:val="auto"/>
          <w:szCs w:val="21"/>
          <w:highlight w:val="none"/>
        </w:rPr>
      </w:pPr>
      <w:bookmarkStart w:id="2128" w:name="_Toc152042543"/>
      <w:bookmarkStart w:id="2129" w:name="_Toc152045764"/>
      <w:bookmarkStart w:id="2130" w:name="_Toc144974734"/>
      <w:bookmarkStart w:id="2131" w:name="_Toc33183703"/>
      <w:bookmarkStart w:id="2132" w:name="_Toc179632782"/>
      <w:r>
        <w:rPr>
          <w:rFonts w:hint="eastAsia" w:ascii="宋体" w:hAnsi="宋体" w:cs="宋体"/>
          <w:color w:val="auto"/>
          <w:szCs w:val="21"/>
          <w:highlight w:val="none"/>
        </w:rPr>
        <w:t>24.2 友好解决</w:t>
      </w:r>
      <w:bookmarkEnd w:id="2128"/>
      <w:bookmarkEnd w:id="2129"/>
      <w:bookmarkEnd w:id="2130"/>
      <w:bookmarkEnd w:id="2131"/>
      <w:bookmarkEnd w:id="213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在提请争议评审、仲裁或者诉讼前，以及在争议评审、仲裁或诉讼过程中，发包人和承包人均可共同努力友好协商解决争议。</w:t>
      </w:r>
    </w:p>
    <w:p>
      <w:pPr>
        <w:keepNext/>
        <w:keepLines/>
        <w:snapToGrid w:val="0"/>
        <w:spacing w:line="600" w:lineRule="exact"/>
        <w:ind w:firstLine="420" w:firstLineChars="200"/>
        <w:outlineLvl w:val="3"/>
        <w:rPr>
          <w:rFonts w:ascii="宋体" w:hAnsi="宋体" w:cs="宋体"/>
          <w:color w:val="auto"/>
          <w:szCs w:val="21"/>
          <w:highlight w:val="none"/>
        </w:rPr>
      </w:pPr>
      <w:bookmarkStart w:id="2133" w:name="_Toc152042544"/>
      <w:bookmarkStart w:id="2134" w:name="_Toc179632783"/>
      <w:bookmarkStart w:id="2135" w:name="_Toc33183704"/>
      <w:bookmarkStart w:id="2136" w:name="_Toc152045765"/>
      <w:bookmarkStart w:id="2137" w:name="_Toc144974735"/>
      <w:r>
        <w:rPr>
          <w:rFonts w:hint="eastAsia" w:ascii="宋体" w:hAnsi="宋体" w:cs="宋体"/>
          <w:color w:val="auto"/>
          <w:szCs w:val="21"/>
          <w:highlight w:val="none"/>
        </w:rPr>
        <w:t>24.3 争议评审</w:t>
      </w:r>
      <w:bookmarkEnd w:id="2133"/>
      <w:bookmarkEnd w:id="2134"/>
      <w:bookmarkEnd w:id="2135"/>
      <w:bookmarkEnd w:id="2136"/>
      <w:bookmarkEnd w:id="213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24.3.1 采用争议评审的，发包人和承包人应在开工日后的28天内或在争议发生后，协商成立争议评审组。争议评审组由有合同管理和工程实践经验的专家组成。</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24.3.2 合同双方的争议，应首先由申请人向争议评审组提交一份详细的评审申请报告，并附必要的文件、图纸和证明材料，申请人还应将上述报告的副本同时提交给被申请人和监理人。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24.3.3 被申请人在收到申请人评审申请报告副本后的28天内，向争议评审组提交一份答辩报告，并附证明材料。被申请人应将答辩报告的副本同时提交给申请人和监理人。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24.3.4 除专用合同条款另有约定外，争议评审组在收到合同双方报告后的14天内，邀请双方代表和有关人员举行调查会，向双方调查争议细节；必要时争议评审组可要求双方进一步提供补充材料。</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24.3.6 发包人和承包人接受评审意见的，由监理人根据评审意见拟定执行协议，经争议双方</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后作为合同的补充文件，并遵照执行。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pPr>
        <w:keepNext/>
        <w:keepLines/>
        <w:snapToGrid w:val="0"/>
        <w:spacing w:line="600" w:lineRule="exact"/>
        <w:ind w:firstLine="420" w:firstLineChars="200"/>
        <w:outlineLvl w:val="3"/>
        <w:rPr>
          <w:rFonts w:ascii="宋体" w:hAnsi="宋体" w:cs="宋体"/>
          <w:color w:val="auto"/>
          <w:szCs w:val="21"/>
          <w:highlight w:val="none"/>
        </w:rPr>
      </w:pPr>
      <w:bookmarkStart w:id="2138" w:name="_Toc221951107"/>
      <w:bookmarkStart w:id="2139" w:name="_Toc33183705"/>
      <w:r>
        <w:rPr>
          <w:rFonts w:hint="eastAsia" w:ascii="宋体" w:hAnsi="宋体" w:cs="宋体"/>
          <w:color w:val="auto"/>
          <w:szCs w:val="21"/>
          <w:highlight w:val="none"/>
        </w:rPr>
        <w:t>24.4仲裁</w:t>
      </w:r>
      <w:bookmarkEnd w:id="2138"/>
      <w:bookmarkEnd w:id="2139"/>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bookmarkStart w:id="2140" w:name="_Toc221951108"/>
      <w:r>
        <w:rPr>
          <w:rFonts w:hint="eastAsia" w:ascii="宋体" w:hAnsi="宋体" w:cs="宋体"/>
          <w:color w:val="auto"/>
          <w:szCs w:val="21"/>
          <w:highlight w:val="none"/>
        </w:rPr>
        <w:t>24.4.1若合同双方商定直接向仲裁机构申请仲裁，应签订仲裁协议并约定仲裁机构。</w:t>
      </w:r>
      <w:bookmarkEnd w:id="2140"/>
    </w:p>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w:t>
      </w:r>
      <w:bookmarkStart w:id="2141" w:name="_Toc221951109"/>
      <w:r>
        <w:rPr>
          <w:rFonts w:hint="eastAsia" w:ascii="宋体" w:hAnsi="宋体" w:cs="宋体"/>
          <w:color w:val="auto"/>
          <w:szCs w:val="21"/>
          <w:highlight w:val="none"/>
        </w:rPr>
        <w:t>24.4.2若合同双方未能达成仲裁协议，则本合同的仲裁条款无效，任一方均有权向人民法院提起诉讼。</w:t>
      </w:r>
      <w:bookmarkEnd w:id="2141"/>
      <w:r>
        <w:rPr>
          <w:rFonts w:hint="eastAsia" w:ascii="宋体" w:hAnsi="宋体" w:cs="宋体"/>
          <w:color w:val="auto"/>
          <w:szCs w:val="21"/>
          <w:highlight w:val="none"/>
        </w:rPr>
        <w:t xml:space="preserve"> </w:t>
      </w:r>
    </w:p>
    <w:p>
      <w:pPr>
        <w:pStyle w:val="2"/>
        <w:rPr>
          <w:color w:val="auto"/>
          <w:highlight w:val="none"/>
        </w:rPr>
      </w:pPr>
      <w:r>
        <w:rPr>
          <w:rFonts w:hint="eastAsia" w:ascii="宋体" w:hAnsi="宋体" w:cs="宋体"/>
          <w:color w:val="auto"/>
          <w:szCs w:val="21"/>
          <w:highlight w:val="none"/>
        </w:rPr>
        <w:t xml:space="preserve"> </w:t>
      </w:r>
    </w:p>
    <w:p>
      <w:pPr>
        <w:ind w:right="248"/>
        <w:rPr>
          <w:rFonts w:ascii="宋体" w:hAnsi="宋体" w:cs="宋体"/>
          <w:color w:val="auto"/>
          <w:szCs w:val="21"/>
          <w:highlight w:val="none"/>
        </w:rPr>
      </w:pPr>
      <w:r>
        <w:rPr>
          <w:rFonts w:ascii="宋体" w:hAnsi="宋体" w:cs="宋体"/>
          <w:color w:val="auto"/>
          <w:szCs w:val="21"/>
          <w:highlight w:val="none"/>
        </w:rPr>
        <w:br w:type="page"/>
      </w:r>
    </w:p>
    <w:p>
      <w:pPr>
        <w:keepNext/>
        <w:keepLines/>
        <w:snapToGrid w:val="0"/>
        <w:spacing w:line="360" w:lineRule="auto"/>
        <w:jc w:val="center"/>
        <w:outlineLvl w:val="1"/>
        <w:rPr>
          <w:rFonts w:ascii="宋体" w:hAnsi="宋体"/>
          <w:b/>
          <w:bCs/>
          <w:color w:val="auto"/>
          <w:kern w:val="0"/>
          <w:sz w:val="44"/>
          <w:szCs w:val="44"/>
          <w:highlight w:val="none"/>
        </w:rPr>
      </w:pPr>
      <w:bookmarkStart w:id="2142" w:name="_Toc59810403"/>
      <w:bookmarkStart w:id="2143" w:name="_Toc1331"/>
      <w:bookmarkStart w:id="2144" w:name="_Toc33183706"/>
      <w:bookmarkStart w:id="2145" w:name="_Toc13367"/>
      <w:bookmarkStart w:id="2146" w:name="_Toc15016"/>
      <w:bookmarkStart w:id="2147" w:name="_Toc16115"/>
      <w:bookmarkStart w:id="2148" w:name="_Toc6520"/>
      <w:r>
        <w:rPr>
          <w:rFonts w:hint="eastAsia" w:ascii="宋体" w:hAnsi="宋体"/>
          <w:b/>
          <w:bCs/>
          <w:color w:val="auto"/>
          <w:kern w:val="0"/>
          <w:sz w:val="44"/>
          <w:szCs w:val="44"/>
          <w:highlight w:val="none"/>
        </w:rPr>
        <w:t xml:space="preserve">第三部分 </w:t>
      </w:r>
      <w:r>
        <w:rPr>
          <w:rFonts w:hint="eastAsia" w:ascii="华文中宋" w:hAnsi="华文中宋" w:eastAsia="华文中宋" w:cs="Microsoft Sans Serif"/>
          <w:b/>
          <w:bCs/>
          <w:color w:val="auto"/>
          <w:sz w:val="44"/>
          <w:szCs w:val="44"/>
          <w:highlight w:val="none"/>
          <w:lang w:val="zh-CN"/>
        </w:rPr>
        <w:t>专用</w:t>
      </w:r>
      <w:r>
        <w:rPr>
          <w:rFonts w:hint="eastAsia" w:ascii="宋体" w:hAnsi="宋体"/>
          <w:b/>
          <w:bCs/>
          <w:color w:val="auto"/>
          <w:kern w:val="0"/>
          <w:sz w:val="44"/>
          <w:szCs w:val="44"/>
          <w:highlight w:val="none"/>
        </w:rPr>
        <w:t>合同条款</w:t>
      </w:r>
      <w:bookmarkEnd w:id="2142"/>
      <w:bookmarkEnd w:id="2143"/>
      <w:bookmarkEnd w:id="2144"/>
      <w:bookmarkEnd w:id="2145"/>
      <w:bookmarkEnd w:id="2146"/>
      <w:bookmarkEnd w:id="2147"/>
      <w:bookmarkEnd w:id="2148"/>
    </w:p>
    <w:p>
      <w:pPr>
        <w:pStyle w:val="5"/>
        <w:spacing w:line="360" w:lineRule="auto"/>
        <w:rPr>
          <w:rFonts w:ascii="宋体" w:hAnsi="宋体" w:cs="宋体"/>
          <w:color w:val="auto"/>
          <w:sz w:val="21"/>
          <w:szCs w:val="21"/>
          <w:highlight w:val="none"/>
        </w:rPr>
      </w:pPr>
      <w:bookmarkStart w:id="2149" w:name="_Toc221951111"/>
      <w:bookmarkStart w:id="2150" w:name="_Toc30280"/>
      <w:bookmarkStart w:id="2151" w:name="_Toc222029527"/>
      <w:bookmarkStart w:id="2152" w:name="_Toc10624"/>
      <w:bookmarkStart w:id="2153" w:name="_Toc222031029"/>
      <w:bookmarkStart w:id="2154" w:name="_Toc33183707"/>
      <w:bookmarkStart w:id="2155" w:name="_Toc21102"/>
      <w:bookmarkStart w:id="2156" w:name="_Toc59810404"/>
      <w:bookmarkStart w:id="2157" w:name="_Toc14158"/>
      <w:bookmarkStart w:id="2158" w:name="_Toc11549"/>
      <w:bookmarkStart w:id="2159" w:name="_Toc7027"/>
      <w:bookmarkStart w:id="2160" w:name="_Toc229305387"/>
      <w:bookmarkStart w:id="2161" w:name="_Toc18571"/>
      <w:bookmarkStart w:id="2162" w:name="_Toc222032696"/>
      <w:bookmarkStart w:id="2163" w:name="_Toc222033878"/>
      <w:r>
        <w:rPr>
          <w:rFonts w:hint="eastAsia" w:ascii="宋体" w:hAnsi="宋体" w:cs="宋体"/>
          <w:color w:val="auto"/>
          <w:sz w:val="21"/>
          <w:szCs w:val="21"/>
          <w:highlight w:val="none"/>
        </w:rPr>
        <w:t>1.一般约定</w:t>
      </w:r>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pPr>
        <w:keepNext/>
        <w:keepLines/>
        <w:snapToGrid w:val="0"/>
        <w:spacing w:line="600" w:lineRule="exact"/>
        <w:ind w:firstLine="420" w:firstLineChars="200"/>
        <w:outlineLvl w:val="3"/>
        <w:rPr>
          <w:rFonts w:ascii="宋体" w:hAnsi="宋体" w:cs="宋体"/>
          <w:color w:val="auto"/>
          <w:szCs w:val="21"/>
          <w:highlight w:val="none"/>
        </w:rPr>
      </w:pPr>
      <w:bookmarkStart w:id="2164" w:name="_Toc221951112"/>
      <w:bookmarkStart w:id="2165" w:name="_Toc33183708"/>
      <w:r>
        <w:rPr>
          <w:rFonts w:hint="eastAsia" w:ascii="宋体" w:hAnsi="宋体" w:cs="宋体"/>
          <w:color w:val="auto"/>
          <w:szCs w:val="21"/>
          <w:highlight w:val="none"/>
        </w:rPr>
        <w:t>1.1  词语定义</w:t>
      </w:r>
      <w:bookmarkEnd w:id="2164"/>
      <w:bookmarkEnd w:id="2165"/>
    </w:p>
    <w:p>
      <w:pPr>
        <w:snapToGrid w:val="0"/>
        <w:spacing w:line="360" w:lineRule="auto"/>
        <w:ind w:firstLine="420" w:firstLineChars="200"/>
        <w:rPr>
          <w:rFonts w:ascii="宋体" w:hAnsi="宋体" w:cs="宋体"/>
          <w:color w:val="auto"/>
          <w:kern w:val="0"/>
          <w:szCs w:val="21"/>
          <w:highlight w:val="none"/>
        </w:rPr>
      </w:pPr>
      <w:bookmarkStart w:id="2166" w:name="_Toc221951113"/>
      <w:r>
        <w:rPr>
          <w:rFonts w:hint="eastAsia" w:ascii="宋体" w:hAnsi="宋体" w:cs="宋体"/>
          <w:color w:val="auto"/>
          <w:kern w:val="0"/>
          <w:szCs w:val="21"/>
          <w:highlight w:val="none"/>
        </w:rPr>
        <w:t>1.1.1 合同</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1.1.1.6 技术标准和要求：</w:t>
      </w:r>
      <w:r>
        <w:rPr>
          <w:rFonts w:hint="eastAsia" w:ascii="宋体" w:hAnsi="宋体" w:cs="宋体"/>
          <w:color w:val="auto"/>
          <w:kern w:val="0"/>
          <w:szCs w:val="21"/>
          <w:highlight w:val="none"/>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1.1.1.8 已标价工程量清单：</w:t>
      </w:r>
      <w:r>
        <w:rPr>
          <w:rFonts w:hint="eastAsia" w:ascii="宋体" w:hAnsi="宋体" w:cs="宋体"/>
          <w:color w:val="auto"/>
          <w:kern w:val="0"/>
          <w:szCs w:val="21"/>
          <w:highlight w:val="none"/>
          <w:u w:val="single"/>
        </w:rPr>
        <w:t>指构成合同文件组成部分的已标明价格、经算术性错误修正及其他错误修正（如有）且承包人已确认的最终的工程量清单。</w:t>
      </w:r>
    </w:p>
    <w:p>
      <w:pPr>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rPr>
        <w:t>1.1.1.9 其他合同文件：</w:t>
      </w:r>
      <w:r>
        <w:rPr>
          <w:rFonts w:hint="eastAsia" w:ascii="宋体" w:hAnsi="宋体" w:cs="宋体"/>
          <w:color w:val="auto"/>
          <w:kern w:val="0"/>
          <w:szCs w:val="21"/>
          <w:highlight w:val="none"/>
          <w:u w:val="single"/>
        </w:rPr>
        <w:t>按照合同协议书〔第六条〕约定执行。</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本项补充1.1.1.10～1.1.1.15目：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1.1.1.10招标文件：</w:t>
      </w:r>
      <w:r>
        <w:rPr>
          <w:rFonts w:hint="eastAsia" w:ascii="宋体" w:hAnsi="宋体"/>
          <w:color w:val="auto"/>
          <w:kern w:val="0"/>
          <w:szCs w:val="21"/>
          <w:highlight w:val="none"/>
          <w:u w:val="single"/>
        </w:rPr>
        <w:t>指本工程的招标文件、图纸、其他技术资料及招标人发出的对招标文件所作的澄清、修改、修改等资料</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1.1.1.11 工作：</w:t>
      </w:r>
      <w:r>
        <w:rPr>
          <w:rFonts w:hint="eastAsia" w:ascii="宋体" w:hAnsi="宋体"/>
          <w:color w:val="auto"/>
          <w:kern w:val="0"/>
          <w:szCs w:val="21"/>
          <w:highlight w:val="none"/>
          <w:u w:val="single"/>
        </w:rPr>
        <w:t>指根据合同条款规定，或根据合同合理推及的，为本工程（包括永久工程和临时工程）施工与维护所需要的管理、劳务、材料、施工设备和其他物品的提供</w:t>
      </w:r>
      <w:r>
        <w:rPr>
          <w:rFonts w:hint="eastAsia" w:ascii="宋体" w:hAnsi="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1.1.1.12 重大设计变更：</w:t>
      </w:r>
      <w:r>
        <w:rPr>
          <w:rFonts w:hint="eastAsia" w:ascii="宋体" w:hAnsi="宋体"/>
          <w:color w:val="auto"/>
          <w:kern w:val="0"/>
          <w:szCs w:val="21"/>
          <w:highlight w:val="none"/>
          <w:u w:val="single"/>
        </w:rPr>
        <w:t>中小型工程以《重庆市水利工程建设项目设计变更及投资概算调整管理办法》（渝水基[2007]20号文）为准，大型工程以“关于印发《水利工程设计变更管理暂行办法》的通知”（水规计[2012]93号文）为准。</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1.1.1.13 公章：专指法人单位名称章。</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1.1.1.14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cs="宋体"/>
          <w:color w:val="auto"/>
          <w:szCs w:val="21"/>
          <w:highlight w:val="none"/>
        </w:rPr>
      </w:pPr>
      <w:r>
        <w:rPr>
          <w:rFonts w:hint="eastAsia" w:ascii="宋体" w:hAnsi="宋体"/>
          <w:color w:val="auto"/>
          <w:szCs w:val="21"/>
          <w:highlight w:val="none"/>
        </w:rPr>
        <w:t>1.1.1.15 项目法人：指具有民事权利能力和民事行为能力，依法独立享有民事权利和承担民事义务，以建设项目为目的，从事项目管理的机构、单位或组织。</w:t>
      </w:r>
    </w:p>
    <w:p>
      <w:pPr>
        <w:spacing w:line="360" w:lineRule="auto"/>
        <w:rPr>
          <w:rFonts w:ascii="宋体" w:hAnsi="宋体" w:cs="宋体"/>
          <w:color w:val="auto"/>
          <w:szCs w:val="21"/>
          <w:highlight w:val="none"/>
        </w:rPr>
      </w:pPr>
      <w:r>
        <w:rPr>
          <w:rFonts w:hint="eastAsia" w:ascii="宋体" w:hAnsi="宋体" w:cs="宋体"/>
          <w:color w:val="auto"/>
          <w:szCs w:val="21"/>
          <w:highlight w:val="none"/>
        </w:rPr>
        <w:t>1.1.2  合同当事人和人员</w:t>
      </w:r>
      <w:bookmarkEnd w:id="2166"/>
    </w:p>
    <w:p>
      <w:pPr>
        <w:spacing w:line="360" w:lineRule="auto"/>
        <w:ind w:firstLine="420" w:firstLineChars="200"/>
        <w:rPr>
          <w:rFonts w:ascii="宋体" w:hAnsi="宋体" w:cs="宋体"/>
          <w:color w:val="auto"/>
          <w:szCs w:val="21"/>
          <w:highlight w:val="none"/>
        </w:rPr>
      </w:pPr>
      <w:bookmarkStart w:id="2167" w:name="_Toc221951114"/>
      <w:r>
        <w:rPr>
          <w:rFonts w:hint="eastAsia" w:ascii="宋体" w:hAnsi="宋体" w:cs="宋体"/>
          <w:color w:val="auto"/>
          <w:szCs w:val="21"/>
          <w:highlight w:val="none"/>
        </w:rPr>
        <w:t>1.1.2.2  发包人：</w:t>
      </w:r>
      <w:r>
        <w:rPr>
          <w:rFonts w:hint="eastAsia" w:ascii="宋体" w:hAnsi="宋体" w:cs="宋体"/>
          <w:color w:val="auto"/>
          <w:szCs w:val="21"/>
          <w:highlight w:val="none"/>
          <w:u w:val="single"/>
        </w:rPr>
        <w:t xml:space="preserve">       (填入发包人的名称)       </w:t>
      </w:r>
      <w:bookmarkEnd w:id="2167"/>
      <w:r>
        <w:rPr>
          <w:rFonts w:hint="eastAsia" w:ascii="宋体" w:hAnsi="宋体" w:cs="宋体"/>
          <w:color w:val="auto"/>
          <w:szCs w:val="21"/>
          <w:highlight w:val="none"/>
        </w:rPr>
        <w:t>；</w:t>
      </w:r>
    </w:p>
    <w:p>
      <w:pPr>
        <w:spacing w:line="360" w:lineRule="auto"/>
        <w:ind w:firstLine="840" w:firstLineChars="400"/>
        <w:jc w:val="left"/>
        <w:rPr>
          <w:color w:val="auto"/>
          <w:highlight w:val="none"/>
        </w:rPr>
      </w:pPr>
      <w:r>
        <w:rPr>
          <w:rFonts w:hint="eastAsia" w:ascii="宋体" w:hAnsi="宋体"/>
          <w:color w:val="auto"/>
          <w:szCs w:val="21"/>
          <w:highlight w:val="none"/>
        </w:rPr>
        <w:t>联系人及联系方式：</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s="宋体"/>
          <w:color w:val="auto"/>
          <w:szCs w:val="21"/>
          <w:highlight w:val="none"/>
        </w:rPr>
      </w:pPr>
      <w:bookmarkStart w:id="2168" w:name="_Toc221951115"/>
      <w:r>
        <w:rPr>
          <w:rFonts w:hint="eastAsia" w:ascii="宋体" w:hAnsi="宋体" w:cs="宋体"/>
          <w:color w:val="auto"/>
          <w:szCs w:val="21"/>
          <w:highlight w:val="none"/>
        </w:rPr>
        <w:t>1.1.2.3  承包人：</w:t>
      </w:r>
      <w:r>
        <w:rPr>
          <w:rFonts w:hint="eastAsia" w:ascii="宋体" w:hAnsi="宋体" w:cs="宋体"/>
          <w:color w:val="auto"/>
          <w:szCs w:val="21"/>
          <w:highlight w:val="none"/>
          <w:u w:val="single"/>
        </w:rPr>
        <w:t xml:space="preserve">      (签约后填入承包人的名称)    </w:t>
      </w:r>
      <w:r>
        <w:rPr>
          <w:rFonts w:hint="eastAsia" w:ascii="宋体" w:hAnsi="宋体" w:cs="宋体"/>
          <w:color w:val="auto"/>
          <w:szCs w:val="21"/>
          <w:highlight w:val="none"/>
        </w:rPr>
        <w:t>；</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840" w:firstLineChars="400"/>
        <w:jc w:val="left"/>
        <w:rPr>
          <w:rFonts w:ascii="宋体" w:hAnsi="宋体" w:cs="宋体"/>
          <w:color w:val="auto"/>
          <w:szCs w:val="21"/>
          <w:highlight w:val="none"/>
        </w:rPr>
      </w:pPr>
      <w:r>
        <w:rPr>
          <w:rFonts w:hint="eastAsia" w:ascii="宋体" w:hAnsi="宋体"/>
          <w:color w:val="auto"/>
          <w:szCs w:val="21"/>
          <w:highlight w:val="none"/>
        </w:rPr>
        <w:t>联系人及联系方式：</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bookmarkEnd w:id="2168"/>
    </w:p>
    <w:p>
      <w:pPr>
        <w:spacing w:line="360" w:lineRule="auto"/>
        <w:ind w:firstLine="420" w:firstLineChars="200"/>
        <w:rPr>
          <w:rFonts w:ascii="宋体" w:hAnsi="宋体" w:cs="宋体"/>
          <w:color w:val="auto"/>
          <w:szCs w:val="21"/>
          <w:highlight w:val="none"/>
        </w:rPr>
      </w:pPr>
      <w:bookmarkStart w:id="2169" w:name="_Toc221951116"/>
      <w:r>
        <w:rPr>
          <w:rFonts w:hint="eastAsia" w:ascii="宋体" w:hAnsi="宋体" w:cs="宋体"/>
          <w:color w:val="auto"/>
          <w:szCs w:val="21"/>
          <w:highlight w:val="none"/>
        </w:rPr>
        <w:t>1.1.2.5  分包人：</w:t>
      </w:r>
      <w:r>
        <w:rPr>
          <w:rFonts w:hint="eastAsia" w:ascii="宋体" w:hAnsi="宋体" w:cs="宋体"/>
          <w:color w:val="auto"/>
          <w:szCs w:val="21"/>
          <w:highlight w:val="none"/>
          <w:u w:val="single"/>
        </w:rPr>
        <w:t xml:space="preserve">      (签约后填入分包人的名称)   </w:t>
      </w:r>
      <w:r>
        <w:rPr>
          <w:rFonts w:hint="eastAsia" w:ascii="宋体" w:hAnsi="宋体" w:cs="宋体"/>
          <w:color w:val="auto"/>
          <w:szCs w:val="21"/>
          <w:highlight w:val="none"/>
        </w:rPr>
        <w:t>；</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840" w:firstLineChars="400"/>
        <w:jc w:val="left"/>
        <w:rPr>
          <w:rFonts w:ascii="宋体" w:hAnsi="宋体" w:cs="宋体"/>
          <w:color w:val="auto"/>
          <w:szCs w:val="21"/>
          <w:highlight w:val="none"/>
        </w:rPr>
      </w:pPr>
      <w:r>
        <w:rPr>
          <w:rFonts w:hint="eastAsia" w:ascii="宋体" w:hAnsi="宋体"/>
          <w:color w:val="auto"/>
          <w:szCs w:val="21"/>
          <w:highlight w:val="none"/>
        </w:rPr>
        <w:t>联系人及联系方式：</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bookmarkEnd w:id="2169"/>
    </w:p>
    <w:p>
      <w:pPr>
        <w:spacing w:line="360" w:lineRule="auto"/>
        <w:ind w:firstLine="420" w:firstLineChars="200"/>
        <w:rPr>
          <w:rFonts w:ascii="宋体" w:hAnsi="宋体" w:cs="宋体"/>
          <w:color w:val="auto"/>
          <w:szCs w:val="21"/>
          <w:highlight w:val="none"/>
        </w:rPr>
      </w:pPr>
      <w:bookmarkStart w:id="2170" w:name="_Toc221951117"/>
      <w:r>
        <w:rPr>
          <w:rFonts w:hint="eastAsia" w:ascii="宋体" w:hAnsi="宋体" w:cs="宋体"/>
          <w:color w:val="auto"/>
          <w:szCs w:val="21"/>
          <w:highlight w:val="none"/>
        </w:rPr>
        <w:t>1.1.2.6  监理人：</w:t>
      </w:r>
      <w:r>
        <w:rPr>
          <w:rFonts w:hint="eastAsia" w:ascii="宋体" w:hAnsi="宋体" w:cs="宋体"/>
          <w:color w:val="auto"/>
          <w:szCs w:val="21"/>
          <w:highlight w:val="none"/>
          <w:u w:val="single"/>
        </w:rPr>
        <w:t xml:space="preserve">      (填入监理人名称)           </w:t>
      </w:r>
      <w:bookmarkEnd w:id="2170"/>
      <w:r>
        <w:rPr>
          <w:rFonts w:hint="eastAsia" w:ascii="宋体" w:hAnsi="宋体" w:cs="宋体"/>
          <w:color w:val="auto"/>
          <w:szCs w:val="21"/>
          <w:highlight w:val="none"/>
        </w:rPr>
        <w:t>；</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840" w:firstLineChars="400"/>
        <w:jc w:val="left"/>
        <w:rPr>
          <w:color w:val="auto"/>
          <w:highlight w:val="none"/>
        </w:rPr>
      </w:pPr>
      <w:r>
        <w:rPr>
          <w:rFonts w:hint="eastAsia" w:ascii="宋体" w:hAnsi="宋体"/>
          <w:color w:val="auto"/>
          <w:szCs w:val="21"/>
          <w:highlight w:val="none"/>
        </w:rPr>
        <w:t>联系人及联系方式：</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rPr>
          <w:rFonts w:ascii="宋体" w:hAnsi="宋体" w:cs="宋体"/>
          <w:color w:val="auto"/>
          <w:szCs w:val="21"/>
          <w:highlight w:val="none"/>
        </w:rPr>
      </w:pPr>
      <w:bookmarkStart w:id="2171" w:name="_Toc221951125"/>
      <w:r>
        <w:rPr>
          <w:rFonts w:hint="eastAsia" w:ascii="宋体" w:hAnsi="宋体" w:cs="宋体"/>
          <w:color w:val="auto"/>
          <w:szCs w:val="21"/>
          <w:highlight w:val="none"/>
        </w:rPr>
        <w:t>1.1.4  日期</w:t>
      </w:r>
      <w:bookmarkEnd w:id="2171"/>
    </w:p>
    <w:p>
      <w:pPr>
        <w:spacing w:line="360" w:lineRule="auto"/>
        <w:ind w:firstLine="420" w:firstLineChars="200"/>
        <w:rPr>
          <w:rFonts w:ascii="宋体" w:hAnsi="宋体" w:cs="宋体"/>
          <w:color w:val="auto"/>
          <w:szCs w:val="21"/>
          <w:highlight w:val="none"/>
        </w:rPr>
      </w:pPr>
      <w:bookmarkStart w:id="2172" w:name="_Toc221951126"/>
      <w:r>
        <w:rPr>
          <w:rFonts w:hint="eastAsia" w:ascii="宋体" w:hAnsi="宋体" w:cs="宋体"/>
          <w:color w:val="auto"/>
          <w:szCs w:val="21"/>
          <w:highlight w:val="none"/>
        </w:rPr>
        <w:t>1.1.4.5  缺陷责任期：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2172"/>
    </w:p>
    <w:p>
      <w:pPr>
        <w:spacing w:line="360" w:lineRule="auto"/>
        <w:ind w:firstLine="840" w:firstLineChars="400"/>
        <w:rPr>
          <w:rFonts w:ascii="宋体" w:hAnsi="宋体" w:cs="宋体"/>
          <w:color w:val="auto"/>
          <w:szCs w:val="21"/>
          <w:highlight w:val="none"/>
        </w:rPr>
      </w:pPr>
      <w:r>
        <w:rPr>
          <w:rFonts w:hint="eastAsia" w:ascii="宋体" w:hAnsi="宋体" w:cs="宋体"/>
          <w:color w:val="auto"/>
          <w:szCs w:val="21"/>
          <w:highlight w:val="none"/>
        </w:rPr>
        <w:t>工程质量保修期：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173" w:name="_Toc221951127"/>
      <w:bookmarkStart w:id="2174" w:name="_Toc33183709"/>
      <w:r>
        <w:rPr>
          <w:rFonts w:hint="eastAsia" w:ascii="宋体" w:hAnsi="宋体" w:cs="宋体"/>
          <w:color w:val="auto"/>
          <w:szCs w:val="21"/>
          <w:highlight w:val="none"/>
        </w:rPr>
        <w:t>1.4  合同文件的优先顺序</w:t>
      </w:r>
      <w:bookmarkEnd w:id="2173"/>
      <w:bookmarkEnd w:id="2174"/>
    </w:p>
    <w:p>
      <w:pPr>
        <w:spacing w:line="360" w:lineRule="auto"/>
        <w:ind w:firstLine="420" w:firstLineChars="200"/>
        <w:jc w:val="left"/>
        <w:rPr>
          <w:rFonts w:ascii="宋体" w:hAnsi="宋体"/>
          <w:color w:val="auto"/>
          <w:szCs w:val="21"/>
          <w:highlight w:val="none"/>
        </w:rPr>
      </w:pPr>
      <w:bookmarkStart w:id="2175" w:name="_Toc221951128"/>
      <w:r>
        <w:rPr>
          <w:rFonts w:hint="eastAsia" w:ascii="宋体" w:hAnsi="宋体"/>
          <w:color w:val="auto"/>
          <w:szCs w:val="21"/>
          <w:highlight w:val="none"/>
        </w:rPr>
        <w:t>合同文件组成及优先顺序为：</w:t>
      </w:r>
      <w:r>
        <w:rPr>
          <w:rFonts w:hint="eastAsia" w:ascii="宋体" w:hAnsi="宋体"/>
          <w:color w:val="auto"/>
          <w:szCs w:val="21"/>
          <w:highlight w:val="none"/>
          <w:u w:val="single"/>
        </w:rPr>
        <w:t>按照合同协议书</w:t>
      </w:r>
      <w:r>
        <w:rPr>
          <w:rFonts w:hint="eastAsia" w:ascii="宋体" w:hAnsi="宋体"/>
          <w:bCs/>
          <w:color w:val="auto"/>
          <w:szCs w:val="21"/>
          <w:highlight w:val="none"/>
          <w:u w:val="single"/>
        </w:rPr>
        <w:t>〔</w:t>
      </w:r>
      <w:r>
        <w:rPr>
          <w:rFonts w:hint="eastAsia" w:ascii="宋体" w:hAnsi="宋体"/>
          <w:color w:val="auto"/>
          <w:szCs w:val="21"/>
          <w:highlight w:val="none"/>
          <w:u w:val="single"/>
        </w:rPr>
        <w:t>第六条</w:t>
      </w:r>
      <w:r>
        <w:rPr>
          <w:rFonts w:hint="eastAsia" w:ascii="宋体" w:hAnsi="宋体"/>
          <w:bCs/>
          <w:color w:val="auto"/>
          <w:szCs w:val="21"/>
          <w:highlight w:val="none"/>
          <w:u w:val="single"/>
        </w:rPr>
        <w:t>〕</w:t>
      </w:r>
      <w:r>
        <w:rPr>
          <w:rFonts w:hint="eastAsia" w:ascii="宋体" w:hAnsi="宋体"/>
          <w:color w:val="auto"/>
          <w:szCs w:val="21"/>
          <w:highlight w:val="none"/>
          <w:u w:val="single"/>
        </w:rPr>
        <w:t>列明的文件顺序执行</w:t>
      </w:r>
      <w:r>
        <w:rPr>
          <w:rFonts w:hint="eastAsia" w:ascii="宋体" w:hAnsi="宋体"/>
          <w:color w:val="auto"/>
          <w:szCs w:val="21"/>
          <w:highlight w:val="none"/>
        </w:rPr>
        <w:t>。</w:t>
      </w:r>
    </w:p>
    <w:bookmarkEnd w:id="2175"/>
    <w:p>
      <w:pPr>
        <w:keepNext/>
        <w:keepLines/>
        <w:snapToGrid w:val="0"/>
        <w:spacing w:line="600" w:lineRule="exact"/>
        <w:ind w:firstLine="420" w:firstLineChars="200"/>
        <w:outlineLvl w:val="3"/>
        <w:rPr>
          <w:rFonts w:ascii="宋体" w:hAnsi="宋体" w:cs="宋体"/>
          <w:color w:val="auto"/>
          <w:szCs w:val="21"/>
          <w:highlight w:val="none"/>
        </w:rPr>
      </w:pPr>
      <w:bookmarkStart w:id="2176" w:name="_Toc33183710"/>
      <w:r>
        <w:rPr>
          <w:rFonts w:hint="eastAsia" w:ascii="宋体" w:hAnsi="宋体" w:cs="宋体"/>
          <w:color w:val="auto"/>
          <w:szCs w:val="21"/>
          <w:highlight w:val="none"/>
        </w:rPr>
        <w:t>1.6 图纸和承包人文件</w:t>
      </w:r>
      <w:bookmarkEnd w:id="2176"/>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1.6.1 图纸的提供</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发包人向承包人提供图纸的期限：</w:t>
      </w:r>
      <w:r>
        <w:rPr>
          <w:rFonts w:hint="eastAsia" w:ascii="宋体" w:hAnsi="宋体" w:cs="宋体"/>
          <w:color w:val="auto"/>
          <w:kern w:val="0"/>
          <w:szCs w:val="21"/>
          <w:highlight w:val="none"/>
          <w:u w:val="single"/>
        </w:rPr>
        <w:t>通用合同条款第11.1款〔开工通知〕载明的开工日期前   天</w:t>
      </w:r>
      <w:r>
        <w:rPr>
          <w:rFonts w:hint="eastAsia" w:ascii="宋体" w:hAnsi="宋体" w:cs="宋体"/>
          <w:color w:val="auto"/>
          <w:kern w:val="0"/>
          <w:szCs w:val="21"/>
          <w:highlight w:val="none"/>
        </w:rPr>
        <w:t>；</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发包人向承包人提供图纸的数量：</w:t>
      </w:r>
      <w:r>
        <w:rPr>
          <w:rFonts w:hint="eastAsia" w:ascii="宋体" w:hAnsi="宋体" w:cs="宋体"/>
          <w:color w:val="auto"/>
          <w:kern w:val="0"/>
          <w:szCs w:val="21"/>
          <w:highlight w:val="none"/>
          <w:u w:val="single"/>
        </w:rPr>
        <w:t xml:space="preserve">    套</w:t>
      </w:r>
      <w:r>
        <w:rPr>
          <w:rFonts w:hint="eastAsia" w:ascii="宋体" w:hAnsi="宋体" w:cs="宋体"/>
          <w:color w:val="auto"/>
          <w:kern w:val="0"/>
          <w:szCs w:val="21"/>
          <w:highlight w:val="none"/>
        </w:rPr>
        <w:t>；</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发包人向承包人提供图纸的内容：</w:t>
      </w:r>
      <w:r>
        <w:rPr>
          <w:rFonts w:hint="eastAsia" w:ascii="宋体" w:hAnsi="宋体" w:cs="宋体"/>
          <w:color w:val="auto"/>
          <w:kern w:val="0"/>
          <w:szCs w:val="21"/>
          <w:highlight w:val="none"/>
          <w:u w:val="single"/>
        </w:rPr>
        <w:t>工程承包范围内满足工程进度要求的设计文件</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发包人组织承包人、监理人和设计人进行图纸会审和设计交底、安全交底的时间：</w:t>
      </w:r>
      <w:r>
        <w:rPr>
          <w:rFonts w:hint="eastAsia" w:ascii="宋体" w:hAnsi="宋体" w:cs="宋体"/>
          <w:color w:val="auto"/>
          <w:kern w:val="0"/>
          <w:szCs w:val="21"/>
          <w:highlight w:val="none"/>
          <w:u w:val="single"/>
        </w:rPr>
        <w:t>提供满足工程进度要求的设计文件后    天内</w:t>
      </w:r>
      <w:r>
        <w:rPr>
          <w:rFonts w:hint="eastAsia" w:ascii="宋体" w:hAnsi="宋体" w:cs="宋体"/>
          <w:color w:val="auto"/>
          <w:kern w:val="0"/>
          <w:szCs w:val="21"/>
          <w:highlight w:val="none"/>
        </w:rPr>
        <w:t>。</w:t>
      </w:r>
      <w:r>
        <w:rPr>
          <w:rFonts w:hint="eastAsia" w:ascii="宋体" w:hAnsi="宋体" w:cs="宋体"/>
          <w:color w:val="auto"/>
          <w:kern w:val="0"/>
          <w:szCs w:val="21"/>
          <w:highlight w:val="none"/>
          <w:u w:val="single"/>
        </w:rPr>
        <w:t>承包人可以书面方式通过监理人向发包人申请进行紧急的设计交底，发包人认为确有必要且条件许可时，应尽快组织实施承包人申请的设计交底</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1.6.2 承包人提供的文件</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承包人提供文件的数量：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。需要由承包人提供的书面文件，包括但不限于：</w:t>
      </w:r>
      <w:r>
        <w:rPr>
          <w:rFonts w:hint="eastAsia" w:ascii="宋体" w:hAnsi="宋体" w:cs="宋体"/>
          <w:color w:val="auto"/>
          <w:kern w:val="0"/>
          <w:szCs w:val="21"/>
          <w:highlight w:val="none"/>
          <w:u w:val="single"/>
        </w:rPr>
        <w:t>施工组织设计、专项施工方案、危险性较大的单项工程（如有）、安全应急方案、进度计划、报表及计划、合同工程完工资料（或工程竣工资料）及施工过程中因工程变更需要报送的施工方案、施工过程中涉及工程价款变更的相关资料、完整的完工结算资料等</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承包人提供文件的期限：</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u w:val="single"/>
        </w:rPr>
        <w:t>图纸会审及设计交底后7天内，向监理人、发包人提交经优化完善的施工组织设计和工程总体进度计划及当年年度施工进度计划。进度计划安排必须符合发包人对本工程总体进度计划的安排。专项方案应在专项方案实施7日前通过审查（含专家论证）。施工组织设计和专项方案经监理人审批同意后执行。承包人应接受监理人、发包人对其提交的施工组织设计和专项方案中不合理的工期安排及技术措施、方案的修改意见，并修改完善后重新报批，直至获得批准</w:t>
      </w:r>
      <w:r>
        <w:rPr>
          <w:rFonts w:hint="eastAsia" w:ascii="宋体" w:hAnsi="宋体" w:cs="宋体"/>
          <w:color w:val="auto"/>
          <w:kern w:val="0"/>
          <w:szCs w:val="21"/>
          <w:highlight w:val="none"/>
        </w:rPr>
        <w:t>。</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u w:val="single"/>
        </w:rPr>
        <w:t>每月  日前报送上月工程进度完成报表</w:t>
      </w:r>
      <w:r>
        <w:rPr>
          <w:rFonts w:hint="eastAsia" w:ascii="宋体" w:hAnsi="宋体" w:cs="宋体"/>
          <w:color w:val="auto"/>
          <w:kern w:val="0"/>
          <w:szCs w:val="21"/>
          <w:highlight w:val="none"/>
        </w:rPr>
        <w:t>。</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（3）</w:t>
      </w:r>
      <w:r>
        <w:rPr>
          <w:rFonts w:hint="eastAsia" w:ascii="宋体" w:hAnsi="宋体" w:cs="宋体"/>
          <w:color w:val="auto"/>
          <w:kern w:val="0"/>
          <w:szCs w:val="21"/>
          <w:highlight w:val="none"/>
          <w:u w:val="single"/>
        </w:rPr>
        <w:t>合同另有约定的,按照其约定</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承包人提供的文件的形式：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olor w:val="auto"/>
          <w:szCs w:val="21"/>
          <w:highlight w:val="none"/>
        </w:rPr>
        <w:t>监理人审批承包人文件的期限：</w:t>
      </w:r>
      <w:r>
        <w:rPr>
          <w:rFonts w:hint="eastAsia" w:ascii="宋体" w:hAnsi="宋体"/>
          <w:color w:val="auto"/>
          <w:szCs w:val="21"/>
          <w:highlight w:val="none"/>
          <w:u w:val="single"/>
        </w:rPr>
        <w:t>收到施工组织设计和工程总体进度计划及当年年度施工进度计划后7天内；合同另有约定的，从其约定</w:t>
      </w:r>
      <w:r>
        <w:rPr>
          <w:rFonts w:hint="eastAsia" w:ascii="宋体" w:hAnsi="宋体"/>
          <w:color w:val="auto"/>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承包人提供的文件的费用：</w:t>
      </w:r>
      <w:r>
        <w:rPr>
          <w:rFonts w:hint="eastAsia" w:ascii="宋体" w:hAnsi="宋体" w:cs="宋体"/>
          <w:color w:val="auto"/>
          <w:kern w:val="0"/>
          <w:szCs w:val="21"/>
          <w:highlight w:val="none"/>
          <w:u w:val="single"/>
        </w:rPr>
        <w:t>由承包人承担</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发包人审批承包人文件的期限：</w:t>
      </w:r>
      <w:r>
        <w:rPr>
          <w:rFonts w:hint="eastAsia" w:ascii="宋体" w:hAnsi="宋体" w:cs="宋体"/>
          <w:color w:val="auto"/>
          <w:kern w:val="0"/>
          <w:szCs w:val="21"/>
          <w:highlight w:val="none"/>
          <w:u w:val="single"/>
        </w:rPr>
        <w:t>收到后14天内；合同另有约定的，从其约定</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监理人、发包人的修改意见和审批，不免除或减轻承包人对该工作、工程、材料、工程设备等应承担的责任和义务。</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1.6.4 图纸的错误</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承包人不得利用图纸的差错、遗漏或缺陷，从中获得不正当的利益。</w:t>
      </w:r>
    </w:p>
    <w:p>
      <w:pPr>
        <w:pStyle w:val="2"/>
        <w:rPr>
          <w:rFonts w:ascii="宋体" w:hAnsi="宋体" w:cs="宋体"/>
          <w:color w:val="auto"/>
          <w:szCs w:val="21"/>
          <w:highlight w:val="none"/>
        </w:rPr>
      </w:pPr>
      <w:bookmarkStart w:id="2177" w:name="_Toc221951129"/>
      <w:r>
        <w:rPr>
          <w:rFonts w:hint="eastAsia" w:ascii="宋体" w:hAnsi="宋体" w:cs="宋体"/>
          <w:color w:val="auto"/>
          <w:szCs w:val="21"/>
          <w:highlight w:val="none"/>
        </w:rPr>
        <w:t>1.7  联络</w:t>
      </w:r>
      <w:bookmarkEnd w:id="2177"/>
    </w:p>
    <w:p>
      <w:pPr>
        <w:snapToGrid w:val="0"/>
        <w:spacing w:line="360" w:lineRule="auto"/>
        <w:ind w:firstLine="420" w:firstLineChars="200"/>
        <w:rPr>
          <w:rFonts w:ascii="宋体" w:hAnsi="宋体" w:cs="宋体"/>
          <w:color w:val="auto"/>
          <w:kern w:val="0"/>
          <w:szCs w:val="21"/>
          <w:highlight w:val="none"/>
        </w:rPr>
      </w:pPr>
      <w:bookmarkStart w:id="2178" w:name="_Toc221951130"/>
      <w:r>
        <w:rPr>
          <w:rFonts w:hint="eastAsia" w:ascii="宋体" w:hAnsi="宋体" w:cs="宋体"/>
          <w:color w:val="auto"/>
          <w:kern w:val="0"/>
          <w:szCs w:val="21"/>
          <w:highlight w:val="none"/>
        </w:rPr>
        <w:t>1.7.1 发包人和承包人应当在</w:t>
      </w:r>
      <w:r>
        <w:rPr>
          <w:rFonts w:hint="eastAsia" w:ascii="宋体" w:hAnsi="宋体" w:cs="宋体"/>
          <w:color w:val="auto"/>
          <w:kern w:val="0"/>
          <w:szCs w:val="21"/>
          <w:highlight w:val="none"/>
          <w:u w:val="single"/>
        </w:rPr>
        <w:t>1</w:t>
      </w:r>
      <w:r>
        <w:rPr>
          <w:rFonts w:hint="eastAsia" w:ascii="宋体" w:hAnsi="宋体" w:cs="宋体"/>
          <w:color w:val="auto"/>
          <w:kern w:val="0"/>
          <w:szCs w:val="21"/>
          <w:highlight w:val="none"/>
        </w:rPr>
        <w:t>天内将与合同有关的通知、批准、证明、证书、指示、指令、要求、请求、同意、意见、确定和决定等书面函件送达对方当事人，并办理书面签收手续。</w:t>
      </w:r>
    </w:p>
    <w:p>
      <w:pPr>
        <w:tabs>
          <w:tab w:val="left" w:pos="7513"/>
        </w:tabs>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1.7.2 发包人接收文件的地点: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发包人指定的接收人为: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tabs>
          <w:tab w:val="left" w:pos="7513"/>
        </w:tabs>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承包人接收文件的地点: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承包人指定的接收人为：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tabs>
          <w:tab w:val="left" w:pos="7371"/>
        </w:tabs>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监理人接收文件的地点：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tabs>
          <w:tab w:val="left" w:pos="7371"/>
        </w:tabs>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监理人指定的接收人为：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bookmarkEnd w:id="2178"/>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1.9 严禁贿赂</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本款补充如下：</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在合同执行过程中，发包人和承包人应严格履行附件7《重庆市水利工程建设廉政合同》。</w:t>
      </w:r>
    </w:p>
    <w:p>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本条补充1.13、1.14款如下：</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1.13 知识产权</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1.13.1 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kern w:val="0"/>
          <w:szCs w:val="21"/>
          <w:highlight w:val="none"/>
          <w:u w:val="single"/>
        </w:rPr>
        <w:t>属于发包人。</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关于发包人提供的上述文件的使用限制的要求：</w:t>
      </w:r>
      <w:r>
        <w:rPr>
          <w:rFonts w:hint="eastAsia" w:ascii="宋体" w:hAnsi="宋体" w:cs="宋体"/>
          <w:color w:val="auto"/>
          <w:kern w:val="0"/>
          <w:szCs w:val="21"/>
          <w:highlight w:val="none"/>
          <w:u w:val="single"/>
        </w:rPr>
        <w:t>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1.13.3 合同当事人保证在履行合同过程中不侵犯对方及第三方的知识产权。</w:t>
      </w:r>
    </w:p>
    <w:p>
      <w:pPr>
        <w:keepNext/>
        <w:keepLines/>
        <w:snapToGrid w:val="0"/>
        <w:spacing w:line="600" w:lineRule="exact"/>
        <w:ind w:firstLine="420" w:firstLineChars="200"/>
        <w:outlineLvl w:val="3"/>
        <w:rPr>
          <w:rFonts w:ascii="宋体" w:hAnsi="宋体" w:cs="宋体"/>
          <w:color w:val="auto"/>
          <w:szCs w:val="21"/>
          <w:highlight w:val="none"/>
        </w:rPr>
      </w:pPr>
      <w:bookmarkStart w:id="2179" w:name="_Toc532377330"/>
      <w:r>
        <w:rPr>
          <w:rFonts w:hint="eastAsia" w:ascii="宋体" w:hAnsi="宋体" w:cs="宋体"/>
          <w:color w:val="auto"/>
          <w:szCs w:val="21"/>
          <w:highlight w:val="none"/>
        </w:rPr>
        <w:t>1.14工程量清单错误的修正</w:t>
      </w:r>
      <w:bookmarkEnd w:id="2179"/>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出现工程量清单错误时，责任和权利划分：</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出现工程量清单错误时，是否调整合同价格：</w:t>
      </w:r>
      <w:r>
        <w:rPr>
          <w:rFonts w:hint="eastAsia" w:ascii="宋体" w:hAnsi="宋体"/>
          <w:color w:val="auto"/>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color w:val="auto"/>
          <w:highlight w:val="none"/>
        </w:rPr>
      </w:pPr>
      <w:r>
        <w:rPr>
          <w:rFonts w:hint="eastAsia" w:ascii="宋体" w:hAnsi="宋体"/>
          <w:color w:val="auto"/>
          <w:szCs w:val="21"/>
          <w:highlight w:val="none"/>
        </w:rPr>
        <w:t>允许调整合同价格的工程量偏差范围：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5"/>
        <w:spacing w:line="360" w:lineRule="auto"/>
        <w:rPr>
          <w:rFonts w:ascii="宋体" w:hAnsi="宋体" w:cs="宋体"/>
          <w:color w:val="auto"/>
          <w:sz w:val="21"/>
          <w:szCs w:val="21"/>
          <w:highlight w:val="none"/>
        </w:rPr>
      </w:pPr>
      <w:bookmarkStart w:id="2180" w:name="_Toc222031030"/>
      <w:bookmarkStart w:id="2181" w:name="_Toc222032697"/>
      <w:bookmarkStart w:id="2182" w:name="_Toc229305388"/>
      <w:bookmarkStart w:id="2183" w:name="_Toc31221"/>
      <w:bookmarkStart w:id="2184" w:name="_Toc222033879"/>
      <w:bookmarkStart w:id="2185" w:name="_Toc221951131"/>
      <w:bookmarkStart w:id="2186" w:name="_Toc222029528"/>
      <w:bookmarkStart w:id="2187" w:name="_Toc27290"/>
      <w:bookmarkStart w:id="2188" w:name="_Toc32071"/>
      <w:bookmarkStart w:id="2189" w:name="_Toc14296"/>
      <w:bookmarkStart w:id="2190" w:name="_Toc59810405"/>
      <w:bookmarkStart w:id="2191" w:name="_Toc33183711"/>
      <w:bookmarkStart w:id="2192" w:name="_Toc30487"/>
      <w:bookmarkStart w:id="2193" w:name="_Toc8735"/>
      <w:bookmarkStart w:id="2194" w:name="_Toc4023"/>
      <w:r>
        <w:rPr>
          <w:rFonts w:hint="eastAsia" w:ascii="宋体" w:hAnsi="宋体" w:cs="宋体"/>
          <w:color w:val="auto"/>
          <w:sz w:val="21"/>
          <w:szCs w:val="21"/>
          <w:highlight w:val="none"/>
        </w:rPr>
        <w:t>2.发包人义务</w:t>
      </w:r>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pPr>
        <w:keepNext/>
        <w:keepLines/>
        <w:snapToGrid w:val="0"/>
        <w:spacing w:line="600" w:lineRule="exact"/>
        <w:ind w:firstLine="420" w:firstLineChars="200"/>
        <w:outlineLvl w:val="3"/>
        <w:rPr>
          <w:rFonts w:ascii="宋体" w:hAnsi="宋体" w:cs="宋体"/>
          <w:color w:val="auto"/>
          <w:szCs w:val="21"/>
          <w:highlight w:val="none"/>
        </w:rPr>
      </w:pPr>
      <w:bookmarkStart w:id="2195" w:name="_Toc33183712"/>
      <w:bookmarkStart w:id="2196" w:name="_Toc221951132"/>
      <w:r>
        <w:rPr>
          <w:rFonts w:hint="eastAsia" w:ascii="宋体" w:hAnsi="宋体" w:cs="宋体"/>
          <w:color w:val="auto"/>
          <w:szCs w:val="21"/>
          <w:highlight w:val="none"/>
        </w:rPr>
        <w:t>2.3  提供施工场地</w:t>
      </w:r>
      <w:bookmarkEnd w:id="2195"/>
      <w:bookmarkEnd w:id="2196"/>
    </w:p>
    <w:p>
      <w:pPr>
        <w:adjustRightInd w:val="0"/>
        <w:snapToGrid w:val="0"/>
        <w:spacing w:line="360" w:lineRule="auto"/>
        <w:ind w:firstLine="420" w:firstLineChars="200"/>
        <w:rPr>
          <w:rFonts w:ascii="宋体" w:hAnsi="宋体" w:cs="宋体"/>
          <w:b/>
          <w:bCs/>
          <w:color w:val="auto"/>
          <w:szCs w:val="21"/>
          <w:highlight w:val="none"/>
        </w:rPr>
      </w:pPr>
      <w:bookmarkStart w:id="2197" w:name="_Toc221951133"/>
      <w:r>
        <w:rPr>
          <w:rFonts w:hint="eastAsia" w:ascii="宋体" w:hAnsi="宋体" w:cs="宋体"/>
          <w:color w:val="auto"/>
          <w:szCs w:val="21"/>
          <w:highlight w:val="none"/>
        </w:rPr>
        <w:t>2.3.2发包人提供的施工场地范围为：</w:t>
      </w:r>
      <w:bookmarkEnd w:id="2197"/>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rPr>
        <w:t>。</w:t>
      </w:r>
      <w:r>
        <w:rPr>
          <w:rFonts w:hint="eastAsia" w:ascii="宋体" w:hAnsi="宋体" w:cs="宋体"/>
          <w:color w:val="auto"/>
          <w:kern w:val="0"/>
          <w:szCs w:val="21"/>
          <w:highlight w:val="none"/>
        </w:rPr>
        <w:t>施工场地的提供采用以下第</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种方式：</w:t>
      </w:r>
      <w:r>
        <w:rPr>
          <w:rFonts w:hint="eastAsia" w:ascii="宋体" w:hAnsi="宋体" w:cs="宋体"/>
          <w:b/>
          <w:bCs/>
          <w:color w:val="auto"/>
          <w:szCs w:val="21"/>
          <w:highlight w:val="none"/>
        </w:rPr>
        <w:t xml:space="preserve">  </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（1）一次提供全部施工场地：发包人于</w:t>
      </w:r>
      <w:r>
        <w:rPr>
          <w:rFonts w:hint="eastAsia" w:ascii="宋体" w:hAnsi="宋体" w:cs="宋体"/>
          <w:color w:val="auto"/>
          <w:kern w:val="0"/>
          <w:szCs w:val="21"/>
          <w:highlight w:val="none"/>
          <w:u w:val="single"/>
        </w:rPr>
        <w:t>开工</w:t>
      </w:r>
      <w:r>
        <w:rPr>
          <w:rFonts w:hint="eastAsia" w:ascii="宋体" w:hAnsi="宋体" w:cs="宋体"/>
          <w:color w:val="auto"/>
          <w:kern w:val="0"/>
          <w:szCs w:val="21"/>
          <w:highlight w:val="none"/>
        </w:rPr>
        <w:t>前向承包人提供合同工程用地范围内的施工场地。</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（2）分次提供全部施工场地：</w:t>
      </w:r>
      <w:r>
        <w:rPr>
          <w:rFonts w:hint="eastAsia" w:ascii="宋体" w:hAnsi="宋体" w:cs="宋体"/>
          <w:color w:val="auto"/>
          <w:kern w:val="0"/>
          <w:szCs w:val="21"/>
          <w:highlight w:val="none"/>
          <w:u w:val="single"/>
        </w:rPr>
        <w:t>发包人按约定的时间分次向承包人提供合同工程用地范围内的施工场地</w:t>
      </w:r>
      <w:r>
        <w:rPr>
          <w:rFonts w:hint="eastAsia" w:ascii="宋体" w:hAnsi="宋体" w:cs="宋体"/>
          <w:color w:val="auto"/>
          <w:kern w:val="0"/>
          <w:szCs w:val="21"/>
          <w:highlight w:val="none"/>
        </w:rPr>
        <w:t>。</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u w:val="single"/>
        </w:rPr>
        <w:t>承包人编制的施工组织计划已充分考虑了施工场地提供的因素</w:t>
      </w:r>
      <w:r>
        <w:rPr>
          <w:rFonts w:hint="eastAsia" w:ascii="宋体" w:hAnsi="宋体" w:cs="宋体"/>
          <w:color w:val="auto"/>
          <w:kern w:val="0"/>
          <w:szCs w:val="21"/>
          <w:highlight w:val="none"/>
        </w:rPr>
        <w:t>。</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2.3.3承包人自行勘察的施工场地范围为：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2"/>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本项补充2.3.4、2.3.5项如下：：</w:t>
      </w:r>
    </w:p>
    <w:p>
      <w:pPr>
        <w:pStyle w:val="2"/>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2.3.4关于发包人负责提供施工场地的要求：发包人负责办理施工场地的征用及与之有关的拆迁赔偿手续并承担相关费用。承包人在按10.1款规定提交施工进度计划的同时，应向监理人提交一份按施工先后次序所需的施工场地计划。监理人应在收到此计划后的</w:t>
      </w:r>
      <w:r>
        <w:rPr>
          <w:rFonts w:hint="eastAsia" w:ascii="宋体" w:hAnsi="宋体" w:cs="宋体"/>
          <w:color w:val="auto"/>
          <w:kern w:val="0"/>
          <w:szCs w:val="21"/>
          <w:highlight w:val="none"/>
          <w:u w:val="single"/>
        </w:rPr>
        <w:t>7</w:t>
      </w:r>
      <w:r>
        <w:rPr>
          <w:rFonts w:hint="eastAsia" w:ascii="宋体" w:hAnsi="宋体" w:cs="宋体"/>
          <w:color w:val="auto"/>
          <w:kern w:val="0"/>
          <w:szCs w:val="21"/>
          <w:highlight w:val="none"/>
        </w:rPr>
        <w:t>天内审核并转报发包人核备。发包人应在监理人发出本工程或分部工程开工通知之前，对承包人开工所需的施工场地办妥征用手续和相关拆迁赔偿手续，移交承包人使用，以使承包人能够及时开工；此后按承包人提交并经监理人同意的合同进度计划的安排，分期（也可以一次）将施工所需的其余施工场地办妥征用以及拆迁赔偿手续，移交承包人使用，以使承包人能够连续不间断地施工。由于承包人施工考虑不周或措施不当等原因而造成的超计划占地或拆迁等所发生的征用和赔偿费用，应由承包人承担。</w:t>
      </w:r>
    </w:p>
    <w:p>
      <w:pPr>
        <w:pStyle w:val="2"/>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2.3.5关于发包人应负责提供其他施工所需要条件的要求：</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198" w:name="_Toc33183713"/>
      <w:bookmarkStart w:id="2199" w:name="_Toc221951134"/>
      <w:r>
        <w:rPr>
          <w:rFonts w:hint="eastAsia" w:ascii="宋体" w:hAnsi="宋体" w:cs="宋体"/>
          <w:color w:val="auto"/>
          <w:szCs w:val="21"/>
          <w:highlight w:val="none"/>
        </w:rPr>
        <w:t>2.8  其它义务</w:t>
      </w:r>
      <w:bookmarkEnd w:id="2198"/>
      <w:bookmarkEnd w:id="2199"/>
      <w:r>
        <w:rPr>
          <w:rFonts w:hint="eastAsia" w:ascii="宋体" w:hAnsi="宋体" w:cs="宋体"/>
          <w:color w:val="auto"/>
          <w:szCs w:val="21"/>
          <w:highlight w:val="none"/>
        </w:rPr>
        <w:t xml:space="preserve">  </w:t>
      </w:r>
    </w:p>
    <w:p>
      <w:pPr>
        <w:snapToGrid w:val="0"/>
        <w:spacing w:line="360" w:lineRule="auto"/>
        <w:ind w:firstLine="480"/>
        <w:rPr>
          <w:rFonts w:ascii="宋体" w:hAnsi="宋体" w:cs="宋体"/>
          <w:color w:val="auto"/>
          <w:szCs w:val="21"/>
          <w:highlight w:val="none"/>
        </w:rPr>
      </w:pPr>
      <w:bookmarkStart w:id="2200" w:name="_Toc221951135"/>
      <w:r>
        <w:rPr>
          <w:rFonts w:hint="eastAsia" w:ascii="宋体" w:hAnsi="宋体" w:cs="宋体"/>
          <w:color w:val="auto"/>
          <w:szCs w:val="21"/>
          <w:highlight w:val="none"/>
        </w:rPr>
        <w:t xml:space="preserve"> </w:t>
      </w:r>
      <w:bookmarkEnd w:id="2200"/>
      <w:r>
        <w:rPr>
          <w:rFonts w:hint="eastAsia" w:ascii="宋体" w:hAnsi="宋体" w:cs="宋体"/>
          <w:color w:val="auto"/>
          <w:szCs w:val="21"/>
          <w:highlight w:val="none"/>
        </w:rPr>
        <w:t>本款补充2.8.1</w:t>
      </w:r>
      <w:r>
        <w:rPr>
          <w:rFonts w:hint="eastAsia" w:ascii="宋体" w:hAnsi="宋体" w:cs="宋体"/>
          <w:color w:val="auto"/>
          <w:kern w:val="0"/>
          <w:szCs w:val="21"/>
          <w:highlight w:val="none"/>
        </w:rPr>
        <w:t>～</w:t>
      </w:r>
      <w:r>
        <w:rPr>
          <w:rFonts w:hint="eastAsia" w:ascii="宋体" w:hAnsi="宋体" w:cs="宋体"/>
          <w:color w:val="auto"/>
          <w:szCs w:val="21"/>
          <w:highlight w:val="none"/>
        </w:rPr>
        <w:t>2.8.4项：</w:t>
      </w:r>
    </w:p>
    <w:p>
      <w:pPr>
        <w:snapToGrid w:val="0"/>
        <w:spacing w:line="360" w:lineRule="auto"/>
        <w:ind w:firstLine="480"/>
        <w:rPr>
          <w:rFonts w:ascii="宋体" w:hAnsi="宋体" w:cs="宋体"/>
          <w:color w:val="auto"/>
          <w:kern w:val="0"/>
          <w:szCs w:val="21"/>
          <w:highlight w:val="none"/>
        </w:rPr>
      </w:pPr>
      <w:r>
        <w:rPr>
          <w:rFonts w:hint="eastAsia" w:ascii="宋体" w:hAnsi="宋体" w:cs="宋体"/>
          <w:color w:val="auto"/>
          <w:szCs w:val="21"/>
          <w:highlight w:val="none"/>
        </w:rPr>
        <w:t>2.8.1</w:t>
      </w:r>
      <w:r>
        <w:rPr>
          <w:rFonts w:hint="eastAsia" w:ascii="宋体" w:hAnsi="宋体" w:cs="宋体"/>
          <w:color w:val="auto"/>
          <w:kern w:val="0"/>
          <w:szCs w:val="21"/>
          <w:highlight w:val="none"/>
        </w:rPr>
        <w:t>发包人代表</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发包人代表：</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姓    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身份证号：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职    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联系方式：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联系地址：</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邮    编：</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发包人对发包人代表的授权范围如下：</w:t>
      </w:r>
      <w:r>
        <w:rPr>
          <w:rFonts w:hint="eastAsia" w:ascii="宋体" w:hAnsi="宋体" w:cs="宋体"/>
          <w:color w:val="auto"/>
          <w:kern w:val="0"/>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cs="宋体"/>
          <w:color w:val="auto"/>
          <w:kern w:val="0"/>
          <w:szCs w:val="21"/>
          <w:highlight w:val="none"/>
        </w:rPr>
        <w:t>。</w:t>
      </w:r>
    </w:p>
    <w:p>
      <w:pPr>
        <w:keepNext/>
        <w:keepLines/>
        <w:spacing w:line="360" w:lineRule="auto"/>
        <w:ind w:firstLine="420" w:firstLineChars="200"/>
        <w:outlineLvl w:val="4"/>
        <w:rPr>
          <w:rFonts w:ascii="宋体" w:hAnsi="宋体" w:cs="宋体"/>
          <w:color w:val="auto"/>
          <w:kern w:val="0"/>
          <w:szCs w:val="21"/>
          <w:highlight w:val="none"/>
        </w:rPr>
      </w:pPr>
      <w:r>
        <w:rPr>
          <w:rFonts w:hint="eastAsia" w:ascii="宋体" w:hAnsi="宋体" w:cs="宋体"/>
          <w:color w:val="auto"/>
          <w:kern w:val="0"/>
          <w:szCs w:val="21"/>
          <w:highlight w:val="none"/>
        </w:rPr>
        <w:t>2.8.2 资金来源证明及支付担保</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发包人提供资金来源证明的期限要求：</w:t>
      </w:r>
      <w:r>
        <w:rPr>
          <w:rFonts w:hint="eastAsia" w:ascii="宋体" w:hAnsi="宋体" w:cs="宋体"/>
          <w:color w:val="auto"/>
          <w:kern w:val="0"/>
          <w:szCs w:val="21"/>
          <w:highlight w:val="none"/>
          <w:u w:val="single"/>
        </w:rPr>
        <w:t>不采用</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发包人是否提供支付担保：</w:t>
      </w:r>
      <w:r>
        <w:rPr>
          <w:rFonts w:hint="eastAsia" w:ascii="宋体" w:hAnsi="宋体" w:cs="宋体"/>
          <w:color w:val="auto"/>
          <w:kern w:val="0"/>
          <w:szCs w:val="21"/>
          <w:highlight w:val="none"/>
          <w:u w:val="single"/>
        </w:rPr>
        <w:t>提供</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发包人提供支付担保的形式：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支付担保的金额：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支付担保的期限：</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olor w:val="auto"/>
          <w:szCs w:val="21"/>
          <w:highlight w:val="none"/>
        </w:rPr>
        <w:t>支付担保的退还时间：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2"/>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2.8.3组织竣工验收</w:t>
      </w:r>
    </w:p>
    <w:p>
      <w:pPr>
        <w:pStyle w:val="2"/>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发包人应按合同约定及时组织法人验收，配合政府验收。</w:t>
      </w:r>
    </w:p>
    <w:p>
      <w:pPr>
        <w:snapToGrid w:val="0"/>
        <w:spacing w:line="360" w:lineRule="auto"/>
        <w:ind w:firstLine="480"/>
        <w:rPr>
          <w:rFonts w:ascii="宋体" w:hAnsi="宋体" w:cs="宋体"/>
          <w:color w:val="auto"/>
          <w:kern w:val="0"/>
          <w:szCs w:val="21"/>
          <w:highlight w:val="none"/>
        </w:rPr>
      </w:pPr>
      <w:r>
        <w:rPr>
          <w:rFonts w:hint="eastAsia" w:ascii="宋体" w:hAnsi="宋体" w:cs="宋体"/>
          <w:color w:val="auto"/>
          <w:kern w:val="0"/>
          <w:szCs w:val="21"/>
          <w:highlight w:val="none"/>
        </w:rPr>
        <w:t>2.8.4其他义务</w:t>
      </w:r>
    </w:p>
    <w:p>
      <w:pPr>
        <w:pStyle w:val="2"/>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（1）与承包人签订《重庆市水利工程建设安全生产合同》、《重庆市水利工程建设廉政合同》、《按期支付农民工工资合同》。</w:t>
      </w:r>
    </w:p>
    <w:p>
      <w:pPr>
        <w:pStyle w:val="2"/>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（2）施工场地征用、搬迁和移民安置由发包人负责。</w:t>
      </w:r>
    </w:p>
    <w:p>
      <w:pPr>
        <w:pStyle w:val="2"/>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3）由于发包人未能按照本项规定办妥永久征地征用手续，影响承包人及时使用施工场地造成的费用增加和（或）工期延误应由发包人承担。由于承包人未能按照本项规定提交施工场地计划，影响发包人办理施工场地征用手续造成的费用增加和（或）工期延误由承包人承担。</w:t>
      </w:r>
    </w:p>
    <w:p>
      <w:pPr>
        <w:pStyle w:val="5"/>
        <w:spacing w:line="360" w:lineRule="auto"/>
        <w:rPr>
          <w:rFonts w:ascii="宋体" w:hAnsi="宋体" w:cs="宋体"/>
          <w:color w:val="auto"/>
          <w:sz w:val="21"/>
          <w:szCs w:val="21"/>
          <w:highlight w:val="none"/>
        </w:rPr>
      </w:pPr>
      <w:bookmarkStart w:id="2201" w:name="_Toc14140"/>
      <w:bookmarkStart w:id="2202" w:name="_Toc222032698"/>
      <w:bookmarkStart w:id="2203" w:name="_Toc999"/>
      <w:bookmarkStart w:id="2204" w:name="_Toc229305389"/>
      <w:bookmarkStart w:id="2205" w:name="_Toc222029529"/>
      <w:bookmarkStart w:id="2206" w:name="_Toc59810406"/>
      <w:bookmarkStart w:id="2207" w:name="_Toc222033880"/>
      <w:bookmarkStart w:id="2208" w:name="_Toc221951140"/>
      <w:bookmarkStart w:id="2209" w:name="_Toc8953"/>
      <w:bookmarkStart w:id="2210" w:name="_Toc33183714"/>
      <w:bookmarkStart w:id="2211" w:name="_Toc31512"/>
      <w:bookmarkStart w:id="2212" w:name="_Toc25829"/>
      <w:bookmarkStart w:id="2213" w:name="_Toc222031031"/>
      <w:bookmarkStart w:id="2214" w:name="_Toc4624"/>
      <w:bookmarkStart w:id="2215" w:name="_Toc9573"/>
      <w:r>
        <w:rPr>
          <w:rFonts w:hint="eastAsia" w:ascii="宋体" w:hAnsi="宋体" w:cs="宋体"/>
          <w:color w:val="auto"/>
          <w:sz w:val="21"/>
          <w:szCs w:val="21"/>
          <w:highlight w:val="none"/>
        </w:rPr>
        <w:t>3.监理人</w:t>
      </w:r>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pPr>
        <w:keepNext/>
        <w:keepLines/>
        <w:snapToGrid w:val="0"/>
        <w:spacing w:line="600" w:lineRule="exact"/>
        <w:ind w:firstLine="420" w:firstLineChars="200"/>
        <w:outlineLvl w:val="3"/>
        <w:rPr>
          <w:rFonts w:ascii="宋体" w:hAnsi="宋体" w:cs="宋体"/>
          <w:color w:val="auto"/>
          <w:szCs w:val="21"/>
          <w:highlight w:val="none"/>
        </w:rPr>
      </w:pPr>
      <w:bookmarkStart w:id="2216" w:name="_Toc33183715"/>
      <w:bookmarkStart w:id="2217" w:name="_Toc221951141"/>
      <w:r>
        <w:rPr>
          <w:rFonts w:hint="eastAsia" w:ascii="宋体" w:hAnsi="宋体" w:cs="宋体"/>
          <w:color w:val="auto"/>
          <w:szCs w:val="21"/>
          <w:highlight w:val="none"/>
        </w:rPr>
        <w:t>3.1  监理人的职责和权力</w:t>
      </w:r>
      <w:bookmarkEnd w:id="2216"/>
      <w:bookmarkEnd w:id="2217"/>
    </w:p>
    <w:p>
      <w:pPr>
        <w:pStyle w:val="2"/>
        <w:spacing w:line="360" w:lineRule="auto"/>
        <w:ind w:firstLine="420" w:firstLineChars="200"/>
        <w:rPr>
          <w:rFonts w:ascii="宋体" w:hAnsi="宋体" w:cs="宋体"/>
          <w:color w:val="auto"/>
          <w:kern w:val="0"/>
          <w:szCs w:val="21"/>
          <w:highlight w:val="none"/>
          <w:u w:val="single"/>
        </w:rPr>
      </w:pPr>
      <w:bookmarkStart w:id="2218" w:name="_Toc221951142"/>
      <w:r>
        <w:rPr>
          <w:rFonts w:hint="eastAsia" w:ascii="宋体" w:hAnsi="宋体" w:cs="宋体"/>
          <w:color w:val="auto"/>
          <w:kern w:val="0"/>
          <w:szCs w:val="21"/>
          <w:highlight w:val="none"/>
        </w:rPr>
        <w:t>3.1.1</w:t>
      </w:r>
      <w:bookmarkEnd w:id="2218"/>
      <w:r>
        <w:rPr>
          <w:rFonts w:hint="eastAsia" w:ascii="宋体" w:hAnsi="宋体" w:cs="宋体"/>
          <w:color w:val="auto"/>
          <w:kern w:val="0"/>
          <w:szCs w:val="21"/>
          <w:highlight w:val="none"/>
        </w:rPr>
        <w:t>　</w:t>
      </w:r>
      <w:bookmarkStart w:id="2219" w:name="_Toc221951143"/>
      <w:r>
        <w:rPr>
          <w:rFonts w:hint="eastAsia" w:ascii="宋体" w:hAnsi="宋体" w:cs="宋体"/>
          <w:color w:val="auto"/>
          <w:kern w:val="0"/>
          <w:szCs w:val="21"/>
          <w:highlight w:val="none"/>
        </w:rPr>
        <w:t>监理人须根据发包人事先批准的权力范围行使权力，发包人批准的权力范围：</w:t>
      </w:r>
      <w:bookmarkEnd w:id="2219"/>
      <w:bookmarkStart w:id="2220" w:name="_Toc221951144"/>
      <w:r>
        <w:rPr>
          <w:rFonts w:hint="eastAsia" w:ascii="宋体" w:hAnsi="宋体" w:cs="宋体"/>
          <w:color w:val="auto"/>
          <w:kern w:val="0"/>
          <w:szCs w:val="21"/>
          <w:highlight w:val="none"/>
          <w:u w:val="single"/>
        </w:rPr>
        <w:t>见发包人与监理人就本工程签订的监理合同；任何涉及费用确定和（或）工期调整，或者设计变更，或者变更估价，或者涉及经济责任的事项，监理工程师在发出指令或通知前，须征得发包人同意。</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关于监理人的监理内容：</w:t>
      </w:r>
      <w:r>
        <w:rPr>
          <w:rFonts w:hint="eastAsia" w:ascii="宋体" w:hAnsi="宋体" w:cs="宋体"/>
          <w:color w:val="auto"/>
          <w:kern w:val="0"/>
          <w:szCs w:val="21"/>
          <w:highlight w:val="none"/>
          <w:u w:val="single"/>
        </w:rPr>
        <w:t>见发包人与监理人就本工程签订的监理合同</w:t>
      </w:r>
      <w:r>
        <w:rPr>
          <w:rFonts w:hint="eastAsia" w:ascii="宋体" w:hAnsi="宋体" w:cs="宋体"/>
          <w:color w:val="auto"/>
          <w:kern w:val="0"/>
          <w:szCs w:val="21"/>
          <w:highlight w:val="none"/>
        </w:rPr>
        <w:t>。</w:t>
      </w:r>
    </w:p>
    <w:p>
      <w:pPr>
        <w:pStyle w:val="2"/>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关于监理人在施工现场的办公场所、生活场所的提供和费用承担的约定：</w:t>
      </w:r>
      <w:r>
        <w:rPr>
          <w:rFonts w:hint="eastAsia" w:ascii="宋体" w:hAnsi="宋体" w:cs="宋体"/>
          <w:color w:val="auto"/>
          <w:kern w:val="0"/>
          <w:szCs w:val="21"/>
          <w:highlight w:val="none"/>
          <w:u w:val="single"/>
        </w:rPr>
        <w:t xml:space="preserve">                          </w:t>
      </w:r>
      <w:r>
        <w:rPr>
          <w:rFonts w:hint="eastAsia" w:ascii="宋体" w:hAnsi="宋体" w:cs="宋体"/>
          <w:color w:val="auto"/>
          <w:kern w:val="0"/>
          <w:szCs w:val="21"/>
          <w:highlight w:val="none"/>
        </w:rPr>
        <w:t>。</w:t>
      </w:r>
    </w:p>
    <w:bookmarkEnd w:id="2220"/>
    <w:p>
      <w:pPr>
        <w:keepNext/>
        <w:keepLines/>
        <w:snapToGrid w:val="0"/>
        <w:spacing w:line="600" w:lineRule="exact"/>
        <w:ind w:firstLine="420" w:firstLineChars="200"/>
        <w:outlineLvl w:val="3"/>
        <w:rPr>
          <w:rFonts w:ascii="宋体" w:hAnsi="宋体" w:cs="宋体"/>
          <w:color w:val="auto"/>
          <w:szCs w:val="21"/>
          <w:highlight w:val="none"/>
        </w:rPr>
      </w:pPr>
      <w:bookmarkStart w:id="2221" w:name="_Toc33183716"/>
      <w:r>
        <w:rPr>
          <w:rFonts w:hint="eastAsia" w:ascii="宋体" w:hAnsi="宋体" w:cs="宋体"/>
          <w:color w:val="auto"/>
          <w:kern w:val="0"/>
          <w:szCs w:val="21"/>
          <w:highlight w:val="none"/>
        </w:rPr>
        <w:t>3.2总</w:t>
      </w:r>
      <w:r>
        <w:rPr>
          <w:rFonts w:hint="eastAsia" w:ascii="宋体" w:hAnsi="宋体" w:cs="宋体"/>
          <w:color w:val="auto"/>
          <w:szCs w:val="21"/>
          <w:highlight w:val="none"/>
        </w:rPr>
        <w:t>监理工程师</w:t>
      </w:r>
      <w:bookmarkEnd w:id="2221"/>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总监理工程师：</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联系方式：</w:t>
      </w:r>
      <w:r>
        <w:rPr>
          <w:rFonts w:hint="eastAsia" w:ascii="宋体" w:hAnsi="宋体" w:cs="宋体"/>
          <w:color w:val="auto"/>
          <w:szCs w:val="21"/>
          <w:highlight w:val="none"/>
          <w:u w:val="single"/>
        </w:rPr>
        <w:t xml:space="preserve">                          </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关于监理人的其他约定：</w:t>
      </w:r>
      <w:r>
        <w:rPr>
          <w:rFonts w:hint="eastAsia" w:ascii="宋体" w:hAnsi="宋体" w:cs="宋体"/>
          <w:color w:val="auto"/>
          <w:kern w:val="0"/>
          <w:szCs w:val="21"/>
          <w:highlight w:val="none"/>
          <w:u w:val="single"/>
        </w:rPr>
        <w:t>见发包人与监理人就本工程签订的监理合同</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3.5 商定或确定</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在发包人和承包人不能通过协商达成一致意见时，发包人授权监理人对以下事项进行确定：</w:t>
      </w:r>
    </w:p>
    <w:p>
      <w:pPr>
        <w:pStyle w:val="2"/>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u w:val="single"/>
        </w:rPr>
        <w:t xml:space="preserve">                          </w:t>
      </w:r>
      <w:r>
        <w:rPr>
          <w:rFonts w:hint="eastAsia" w:ascii="宋体" w:hAnsi="宋体" w:cs="宋体"/>
          <w:color w:val="auto"/>
          <w:kern w:val="0"/>
          <w:szCs w:val="21"/>
          <w:highlight w:val="none"/>
        </w:rPr>
        <w:t>。（2）</w:t>
      </w:r>
      <w:r>
        <w:rPr>
          <w:rFonts w:hint="eastAsia" w:ascii="宋体" w:hAnsi="宋体" w:cs="宋体"/>
          <w:color w:val="auto"/>
          <w:kern w:val="0"/>
          <w:szCs w:val="21"/>
          <w:highlight w:val="none"/>
          <w:u w:val="single"/>
        </w:rPr>
        <w:t xml:space="preserve">                          </w:t>
      </w:r>
      <w:r>
        <w:rPr>
          <w:rFonts w:hint="eastAsia" w:ascii="宋体" w:hAnsi="宋体" w:cs="宋体"/>
          <w:color w:val="auto"/>
          <w:kern w:val="0"/>
          <w:szCs w:val="21"/>
          <w:highlight w:val="none"/>
        </w:rPr>
        <w:t>。</w:t>
      </w:r>
    </w:p>
    <w:p>
      <w:pPr>
        <w:pStyle w:val="2"/>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w:t>
      </w:r>
    </w:p>
    <w:p>
      <w:pPr>
        <w:pStyle w:val="5"/>
        <w:spacing w:line="360" w:lineRule="auto"/>
        <w:rPr>
          <w:rFonts w:ascii="宋体" w:hAnsi="宋体" w:cs="宋体"/>
          <w:color w:val="auto"/>
          <w:sz w:val="21"/>
          <w:szCs w:val="21"/>
          <w:highlight w:val="none"/>
        </w:rPr>
      </w:pPr>
      <w:bookmarkStart w:id="2222" w:name="_Toc59810407"/>
      <w:bookmarkStart w:id="2223" w:name="_Toc19382"/>
      <w:bookmarkStart w:id="2224" w:name="_Toc2423"/>
      <w:bookmarkStart w:id="2225" w:name="_Toc33183717"/>
      <w:bookmarkStart w:id="2226" w:name="_Toc222031032"/>
      <w:bookmarkStart w:id="2227" w:name="_Toc24671"/>
      <w:bookmarkStart w:id="2228" w:name="_Toc29115"/>
      <w:bookmarkStart w:id="2229" w:name="_Toc222029530"/>
      <w:bookmarkStart w:id="2230" w:name="_Toc222032699"/>
      <w:bookmarkStart w:id="2231" w:name="_Toc30620"/>
      <w:bookmarkStart w:id="2232" w:name="_Toc2714"/>
      <w:bookmarkStart w:id="2233" w:name="_Toc229305390"/>
      <w:bookmarkStart w:id="2234" w:name="_Toc222033881"/>
      <w:bookmarkStart w:id="2235" w:name="_Toc19284"/>
      <w:bookmarkStart w:id="2236" w:name="_Toc221951150"/>
      <w:r>
        <w:rPr>
          <w:rFonts w:hint="eastAsia" w:ascii="宋体" w:hAnsi="宋体" w:cs="宋体"/>
          <w:color w:val="auto"/>
          <w:sz w:val="21"/>
          <w:szCs w:val="21"/>
          <w:highlight w:val="none"/>
        </w:rPr>
        <w:t>4.承包人</w:t>
      </w:r>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p>
    <w:p>
      <w:pPr>
        <w:keepNext/>
        <w:keepLines/>
        <w:snapToGrid w:val="0"/>
        <w:spacing w:line="600" w:lineRule="exact"/>
        <w:ind w:firstLine="420" w:firstLineChars="200"/>
        <w:outlineLvl w:val="3"/>
        <w:rPr>
          <w:rFonts w:ascii="宋体" w:hAnsi="宋体" w:cs="宋体"/>
          <w:color w:val="auto"/>
          <w:szCs w:val="21"/>
          <w:highlight w:val="none"/>
        </w:rPr>
      </w:pPr>
      <w:bookmarkStart w:id="2237" w:name="_Toc33183718"/>
      <w:bookmarkStart w:id="2238" w:name="_Toc221951151"/>
      <w:r>
        <w:rPr>
          <w:rFonts w:hint="eastAsia" w:ascii="宋体" w:hAnsi="宋体" w:cs="宋体"/>
          <w:color w:val="auto"/>
          <w:szCs w:val="21"/>
          <w:highlight w:val="none"/>
        </w:rPr>
        <w:t>4.1  承包人的一般义务</w:t>
      </w:r>
      <w:bookmarkEnd w:id="2237"/>
      <w:bookmarkEnd w:id="2238"/>
    </w:p>
    <w:p>
      <w:pPr>
        <w:snapToGrid w:val="0"/>
        <w:spacing w:line="360" w:lineRule="auto"/>
        <w:ind w:firstLine="420" w:firstLineChars="200"/>
        <w:rPr>
          <w:rFonts w:ascii="宋体" w:hAnsi="宋体" w:cs="宋体"/>
          <w:color w:val="auto"/>
          <w:kern w:val="0"/>
          <w:szCs w:val="21"/>
          <w:highlight w:val="none"/>
        </w:rPr>
      </w:pPr>
      <w:bookmarkStart w:id="2239" w:name="_Toc221951152"/>
      <w:r>
        <w:rPr>
          <w:rFonts w:hint="eastAsia" w:ascii="宋体" w:hAnsi="宋体" w:cs="宋体"/>
          <w:color w:val="auto"/>
          <w:kern w:val="0"/>
          <w:szCs w:val="21"/>
          <w:highlight w:val="none"/>
        </w:rPr>
        <w:t>4.1.3完成各项承包工作</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 xml:space="preserve">(1)办理法律规定和合同约定应由承包人办理的许可和批准，并将办理结果书面报送发包人留存；协助发包人办理施工所需的相关证件及手续。  </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(3)按法律规定和合同约定采取施工安全和环境保护措施，办理工伤保险，确保工程及人员、材料、设备和设施的安全。</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 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w:t>
      </w: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按照约定采取施工安全措施，确保工程及其人员、材料、设备和设施的安全，防止因工程施工造成的人身伤害和财产损失。</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w:t>
      </w: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将发包人按合同约定支付的各项价款专用于合同工程，且应及时支付其雇用人员工资，并及时向分包人支付合同价款。</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w:t>
      </w: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承包人提交的竣工资料的内容：</w:t>
      </w:r>
      <w:r>
        <w:rPr>
          <w:rFonts w:hint="eastAsia" w:ascii="宋体" w:hAnsi="宋体" w:cs="宋体"/>
          <w:color w:val="auto"/>
          <w:kern w:val="0"/>
          <w:szCs w:val="21"/>
          <w:highlight w:val="none"/>
          <w:u w:val="single"/>
        </w:rPr>
        <w:t>按《重庆市水利工程建设项目竣工档案编制办法》（渝水【2011】39号）规定执行</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承包人需要提交的竣工资料套数：</w:t>
      </w:r>
      <w:r>
        <w:rPr>
          <w:rFonts w:hint="eastAsia" w:ascii="宋体" w:hAnsi="宋体" w:cs="宋体"/>
          <w:color w:val="auto"/>
          <w:kern w:val="0"/>
          <w:szCs w:val="21"/>
          <w:highlight w:val="none"/>
          <w:u w:val="single"/>
        </w:rPr>
        <w:t>完整竣工资料一式     套（含电子文档）</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承包人提交的竣工资料的费用承担：</w:t>
      </w:r>
      <w:r>
        <w:rPr>
          <w:rFonts w:hint="eastAsia" w:ascii="宋体" w:hAnsi="宋体" w:cs="宋体"/>
          <w:color w:val="auto"/>
          <w:kern w:val="0"/>
          <w:szCs w:val="21"/>
          <w:highlight w:val="none"/>
          <w:u w:val="single"/>
        </w:rPr>
        <w:t>由承包人承担</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承包人提交的竣工资料移交时间：</w:t>
      </w:r>
      <w:r>
        <w:rPr>
          <w:rFonts w:hint="eastAsia" w:ascii="宋体" w:hAnsi="宋体" w:cs="宋体"/>
          <w:color w:val="auto"/>
          <w:kern w:val="0"/>
          <w:szCs w:val="21"/>
          <w:highlight w:val="none"/>
          <w:u w:val="single"/>
        </w:rPr>
        <w:t>工程完工验收合格后     个月内移交给发包人</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承包人提交的竣工资料形式要求：</w:t>
      </w:r>
      <w:r>
        <w:rPr>
          <w:rFonts w:hint="eastAsia" w:ascii="宋体" w:hAnsi="宋体" w:cs="宋体"/>
          <w:color w:val="auto"/>
          <w:kern w:val="0"/>
          <w:szCs w:val="21"/>
          <w:highlight w:val="none"/>
          <w:u w:val="single"/>
        </w:rPr>
        <w:t>完整的书面文件及电子文档</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4.1.4对施工作业和施工方法的完备性负责</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本项补充4.1.4.1目如下：</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4.1.4.1施工组织设计的提交和修改</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（1）承包人提交详细施工组织设计的期限的约定：</w:t>
      </w:r>
      <w:r>
        <w:rPr>
          <w:rFonts w:hint="eastAsia" w:ascii="宋体" w:hAnsi="宋体" w:cs="宋体"/>
          <w:color w:val="auto"/>
          <w:kern w:val="0"/>
          <w:szCs w:val="21"/>
          <w:highlight w:val="none"/>
          <w:u w:val="single"/>
        </w:rPr>
        <w:t>合同签订后14天内，但最迟不得晚于开工通知载明的开工日期前7天</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（2）承包人编制施工组织设计的内容：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rPr>
        <w:t>（3）发包人和监理人在收到详细的施工组织设计后确认或提出修改意见的期限：</w:t>
      </w:r>
      <w:r>
        <w:rPr>
          <w:rFonts w:hint="eastAsia" w:ascii="宋体" w:hAnsi="宋体" w:cs="宋体"/>
          <w:color w:val="auto"/>
          <w:kern w:val="0"/>
          <w:szCs w:val="21"/>
          <w:highlight w:val="none"/>
          <w:u w:val="single"/>
        </w:rPr>
        <w:t>收到施工组织设计后     天内</w:t>
      </w:r>
      <w:r>
        <w:rPr>
          <w:rFonts w:hint="eastAsia" w:ascii="宋体" w:hAnsi="宋体" w:cs="宋体"/>
          <w:color w:val="auto"/>
          <w:kern w:val="0"/>
          <w:szCs w:val="21"/>
          <w:highlight w:val="none"/>
        </w:rPr>
        <w:t>。</w:t>
      </w:r>
    </w:p>
    <w:p>
      <w:pPr>
        <w:pStyle w:val="2"/>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color w:val="auto"/>
          <w:highlight w:val="none"/>
        </w:rPr>
        <w:t>本款补充细化4.1.9、4.1.10项如下：</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4.1.9工程的维护和照管</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完工验收证书颁发前，承包人应负责照管和维护工程及将用于或安装在本工程中的材料、设备。完工验收证书颁发时尚有部分未完工工程的，承包人还应负责该未完工工程、材料、设备的照管和维护工作，直至完工后移交给发包人为止。</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在承包人负责照管与维护期间，如果本工程或材料、设备等发生损失或损害，除不可抗力原因之外，承包人均应自费弥补，并达到合同要求。承包人还应对按第23项（索赔）规定而实施作业过程中由承包人造成的对工程的任何损失或损害负责。</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4.1.10其他义务</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u w:val="single"/>
        </w:rPr>
        <w:t>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（4）承包人应服从发包人要求的管理模式、工作方式和工作要求，同时接受监理人的管理和全程监督，配合项目结、决算的办理。</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 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重庆市水利建设市场主体信用信息平台。工资支付表应如实记录支付单位、支付时间、支付对象、支付数额、支付对象的身份证号和</w:t>
      </w: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等信息。民工花名册和工资支付表应报监理人备查。</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（8）承包人应履行的其他义务：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jc w:val="left"/>
        <w:rPr>
          <w:rFonts w:ascii="宋体" w:hAnsi="宋体" w:cs="宋体"/>
          <w:color w:val="auto"/>
          <w:szCs w:val="21"/>
          <w:highlight w:val="none"/>
        </w:rPr>
      </w:pPr>
      <w:r>
        <w:rPr>
          <w:rFonts w:hint="eastAsia" w:ascii="宋体" w:hAnsi="宋体" w:cs="宋体"/>
          <w:color w:val="auto"/>
          <w:szCs w:val="21"/>
          <w:highlight w:val="none"/>
        </w:rPr>
        <w:t>4.2  履约担保</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本款补充4.2.1～4.2.</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项如下：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4.2.1 承包人是否提供履约担保：</w:t>
      </w:r>
      <w:r>
        <w:rPr>
          <w:rFonts w:hint="eastAsia" w:ascii="宋体" w:hAnsi="宋体" w:cs="宋体"/>
          <w:color w:val="auto"/>
          <w:kern w:val="0"/>
          <w:szCs w:val="21"/>
          <w:highlight w:val="none"/>
          <w:u w:val="single"/>
        </w:rPr>
        <w:t>提供</w:t>
      </w:r>
      <w:r>
        <w:rPr>
          <w:rFonts w:hint="eastAsia" w:ascii="宋体" w:hAnsi="宋体" w:cs="宋体"/>
          <w:color w:val="auto"/>
          <w:kern w:val="0"/>
          <w:szCs w:val="21"/>
          <w:highlight w:val="none"/>
        </w:rPr>
        <w:t>。</w:t>
      </w:r>
      <w:r>
        <w:rPr>
          <w:rFonts w:hint="eastAsia" w:ascii="宋体" w:hAnsi="宋体"/>
          <w:color w:val="auto"/>
          <w:kern w:val="0"/>
          <w:szCs w:val="21"/>
          <w:highlight w:val="none"/>
        </w:rPr>
        <w:t>若投标人为联合体，由联合体牵头人或按照</w:t>
      </w:r>
      <w:r>
        <w:rPr>
          <w:rFonts w:hint="eastAsia" w:ascii="宋体" w:hAnsi="宋体"/>
          <w:color w:val="auto"/>
          <w:kern w:val="0"/>
          <w:szCs w:val="21"/>
          <w:highlight w:val="none"/>
          <w:lang w:eastAsia="zh-CN"/>
        </w:rPr>
        <w:t>共同投标协议</w:t>
      </w:r>
      <w:r>
        <w:rPr>
          <w:rFonts w:hint="eastAsia" w:ascii="宋体" w:hAnsi="宋体"/>
          <w:color w:val="auto"/>
          <w:kern w:val="0"/>
          <w:szCs w:val="21"/>
          <w:highlight w:val="none"/>
        </w:rPr>
        <w:t>的约定提交履约担保。</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4.2.2承包人提供履约担保的形式、金额及期限：</w:t>
      </w:r>
    </w:p>
    <w:p>
      <w:pPr>
        <w:snapToGrid w:val="0"/>
        <w:spacing w:line="400" w:lineRule="exact"/>
        <w:ind w:firstLine="420" w:firstLineChars="200"/>
        <w:rPr>
          <w:rFonts w:hint="eastAsia" w:ascii="宋体" w:hAnsi="宋体"/>
          <w:color w:val="auto"/>
          <w:kern w:val="0"/>
          <w:szCs w:val="21"/>
          <w:highlight w:val="none"/>
        </w:rPr>
      </w:pPr>
      <w:r>
        <w:rPr>
          <w:rFonts w:hint="eastAsia" w:ascii="宋体" w:hAnsi="宋体" w:cs="宋体"/>
          <w:color w:val="auto"/>
          <w:kern w:val="0"/>
          <w:szCs w:val="21"/>
          <w:highlight w:val="none"/>
        </w:rPr>
        <w:t>（1）履约担保的形式：</w:t>
      </w:r>
      <w:r>
        <w:rPr>
          <w:rFonts w:hint="eastAsia" w:ascii="宋体" w:hAnsi="宋体"/>
          <w:color w:val="auto"/>
          <w:kern w:val="0"/>
          <w:szCs w:val="21"/>
          <w:highlight w:val="none"/>
        </w:rPr>
        <w:t>现金或</w:t>
      </w:r>
      <w:r>
        <w:rPr>
          <w:rFonts w:hint="eastAsia" w:ascii="宋体" w:hAnsi="宋体"/>
          <w:color w:val="auto"/>
          <w:kern w:val="0"/>
          <w:szCs w:val="21"/>
          <w:highlight w:val="none"/>
          <w:lang w:val="en-US" w:eastAsia="zh-CN"/>
        </w:rPr>
        <w:t>履约</w:t>
      </w:r>
      <w:r>
        <w:rPr>
          <w:rFonts w:hint="eastAsia" w:ascii="宋体" w:hAnsi="宋体"/>
          <w:color w:val="auto"/>
          <w:kern w:val="0"/>
          <w:szCs w:val="21"/>
          <w:highlight w:val="none"/>
        </w:rPr>
        <w:t>保函或现金+</w:t>
      </w:r>
      <w:r>
        <w:rPr>
          <w:rFonts w:hint="eastAsia" w:ascii="宋体" w:hAnsi="宋体"/>
          <w:color w:val="auto"/>
          <w:kern w:val="0"/>
          <w:szCs w:val="21"/>
          <w:highlight w:val="none"/>
          <w:lang w:val="en-US" w:eastAsia="zh-CN"/>
        </w:rPr>
        <w:t>履约</w:t>
      </w:r>
      <w:r>
        <w:rPr>
          <w:rFonts w:hint="eastAsia" w:ascii="宋体" w:hAnsi="宋体"/>
          <w:color w:val="auto"/>
          <w:kern w:val="0"/>
          <w:szCs w:val="21"/>
          <w:highlight w:val="none"/>
        </w:rPr>
        <w:t>保函的组合，</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保函包括银行保函、保证保险和担保保函，其示范文本详见合同附件。承包人提交的</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保函应严格执行其示范文本，不得对示范文本中的实质性内容进行修改。承包人</w:t>
      </w:r>
      <w:r>
        <w:rPr>
          <w:rFonts w:hint="eastAsia" w:ascii="宋体" w:hAnsi="宋体"/>
          <w:color w:val="auto"/>
          <w:kern w:val="0"/>
          <w:szCs w:val="21"/>
          <w:highlight w:val="none"/>
          <w:lang w:val="en-US" w:eastAsia="zh-CN"/>
        </w:rPr>
        <w:t>若</w:t>
      </w:r>
      <w:r>
        <w:rPr>
          <w:rFonts w:hint="eastAsia" w:ascii="宋体" w:hAnsi="宋体"/>
          <w:color w:val="auto"/>
          <w:kern w:val="0"/>
          <w:szCs w:val="21"/>
          <w:highlight w:val="none"/>
        </w:rPr>
        <w:t>采用现金提交履约担保的，允许使用符合《关于在全市工程建设领域全面推行工程保函工作的通知》（渝公管发〔2022〕25号）、《关于进一步规范工程建设领域工程保函示范文本的通知》（渝公管发〔2022〕26号）要求的</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保函置换。</w:t>
      </w:r>
    </w:p>
    <w:p>
      <w:pPr>
        <w:snapToGrid w:val="0"/>
        <w:spacing w:line="400" w:lineRule="exact"/>
        <w:ind w:firstLine="420" w:firstLineChars="200"/>
        <w:rPr>
          <w:rFonts w:ascii="宋体" w:hAnsi="宋体"/>
          <w:color w:val="auto"/>
          <w:kern w:val="0"/>
          <w:szCs w:val="21"/>
          <w:highlight w:val="none"/>
          <w:u w:val="single"/>
        </w:rPr>
      </w:pPr>
      <w:r>
        <w:rPr>
          <w:rFonts w:hint="eastAsia" w:ascii="宋体" w:hAnsi="宋体"/>
          <w:color w:val="auto"/>
          <w:kern w:val="0"/>
          <w:szCs w:val="21"/>
          <w:highlight w:val="none"/>
        </w:rPr>
        <w:t>（2）具体要求：</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保函的开立人应当是具有相应资格的银行、保险机构、融资担保公司，其信用资质、履约能力、担保能力、赔付流程、安全保密等应符合</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保函业务条件。</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保函应合法合规，符合招投标行政监督部门、行业主管部门和金融监管部门的相关规定，满足招标文件约定要求。承包人应选择在渝依法设立总部或者设有分支机构的金融机构开具</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保函（包括纸质保函或电子保函）。</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保函为纸质保函的，纸质保函应注明在重庆市辖区范围内的核验地址和核验方式，并确保该纸质保函能在开立人在渝的总部或者分支机构进行核验。承包人对所提交的</w:t>
      </w:r>
      <w:r>
        <w:rPr>
          <w:rFonts w:hint="eastAsia" w:ascii="宋体" w:hAnsi="宋体"/>
          <w:color w:val="auto"/>
          <w:kern w:val="0"/>
          <w:szCs w:val="21"/>
          <w:highlight w:val="none"/>
          <w:lang w:eastAsia="zh-CN"/>
        </w:rPr>
        <w:t>履约</w:t>
      </w:r>
      <w:r>
        <w:rPr>
          <w:rFonts w:hint="eastAsia" w:ascii="宋体" w:hAnsi="宋体"/>
          <w:color w:val="auto"/>
          <w:kern w:val="0"/>
          <w:szCs w:val="21"/>
          <w:highlight w:val="none"/>
        </w:rPr>
        <w:t>保函的真实性、合法性、有效性负责。</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）履约担保的金额：</w:t>
      </w:r>
      <w:r>
        <w:rPr>
          <w:rFonts w:hint="eastAsia" w:ascii="宋体" w:hAnsi="宋体" w:cs="宋体"/>
          <w:color w:val="auto"/>
          <w:kern w:val="0"/>
          <w:szCs w:val="21"/>
          <w:highlight w:val="none"/>
          <w:u w:val="single"/>
        </w:rPr>
        <w:t xml:space="preserve">                                      </w:t>
      </w:r>
      <w:r>
        <w:rPr>
          <w:rFonts w:hint="eastAsia" w:ascii="宋体" w:hAnsi="宋体"/>
          <w:color w:val="auto"/>
          <w:szCs w:val="21"/>
          <w:highlight w:val="none"/>
        </w:rPr>
        <w:t>。</w:t>
      </w:r>
    </w:p>
    <w:p>
      <w:pPr>
        <w:tabs>
          <w:tab w:val="left" w:pos="1134"/>
        </w:tabs>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rPr>
        <w:t>）履约担保的提交时间：</w:t>
      </w:r>
      <w:r>
        <w:rPr>
          <w:rFonts w:hint="eastAsia" w:ascii="宋体" w:hAnsi="宋体" w:cs="宋体"/>
          <w:color w:val="auto"/>
          <w:kern w:val="0"/>
          <w:szCs w:val="21"/>
          <w:highlight w:val="none"/>
          <w:u w:val="single"/>
        </w:rPr>
        <w:t>在合同签订前，承包人按担保金额向发包人提交履约担保。</w:t>
      </w:r>
    </w:p>
    <w:p>
      <w:pPr>
        <w:tabs>
          <w:tab w:val="left" w:pos="1134"/>
        </w:tabs>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）履约担保的期限：</w:t>
      </w:r>
      <w:r>
        <w:rPr>
          <w:rFonts w:hint="eastAsia" w:ascii="宋体" w:hAnsi="宋体" w:cs="宋体"/>
          <w:color w:val="auto"/>
          <w:kern w:val="0"/>
          <w:szCs w:val="21"/>
          <w:highlight w:val="none"/>
          <w:u w:val="single"/>
        </w:rPr>
        <w:t>自提交履约担保之日起至发包人颁发合同工程完工证书止</w:t>
      </w:r>
      <w:r>
        <w:rPr>
          <w:rFonts w:hint="eastAsia" w:ascii="宋体" w:hAnsi="宋体" w:cs="宋体"/>
          <w:color w:val="auto"/>
          <w:kern w:val="0"/>
          <w:szCs w:val="21"/>
          <w:highlight w:val="none"/>
        </w:rPr>
        <w:t>。</w:t>
      </w:r>
    </w:p>
    <w:p>
      <w:pPr>
        <w:pStyle w:val="2"/>
        <w:spacing w:line="360" w:lineRule="auto"/>
        <w:ind w:right="0"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）履约担保的退还时间：</w:t>
      </w:r>
      <w:r>
        <w:rPr>
          <w:rFonts w:hint="eastAsia" w:ascii="宋体" w:hAnsi="宋体" w:cs="宋体"/>
          <w:color w:val="auto"/>
          <w:kern w:val="0"/>
          <w:szCs w:val="21"/>
          <w:highlight w:val="none"/>
          <w:u w:val="single"/>
        </w:rPr>
        <w:t>采用现金担保的，合同工程完工证书颁发后</w:t>
      </w:r>
      <w:r>
        <w:rPr>
          <w:rFonts w:ascii="宋体" w:hAnsi="宋体" w:cs="宋体"/>
          <w:color w:val="auto"/>
          <w:kern w:val="0"/>
          <w:szCs w:val="21"/>
          <w:highlight w:val="none"/>
          <w:u w:val="single"/>
        </w:rPr>
        <w:t>28天内退还，或按工程实际情况约定分阶段退还，阶段</w:t>
      </w:r>
      <w:r>
        <w:rPr>
          <w:rFonts w:hint="eastAsia" w:ascii="宋体" w:hAnsi="宋体" w:cs="宋体"/>
          <w:color w:val="auto"/>
          <w:kern w:val="0"/>
          <w:szCs w:val="21"/>
          <w:highlight w:val="none"/>
          <w:u w:val="single"/>
        </w:rPr>
        <w:t>划分按以下标准执行：</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。采用</w:t>
      </w:r>
      <w:r>
        <w:rPr>
          <w:rFonts w:hint="eastAsia" w:ascii="宋体" w:hAnsi="宋体" w:cs="宋体"/>
          <w:color w:val="auto"/>
          <w:kern w:val="0"/>
          <w:szCs w:val="21"/>
          <w:highlight w:val="none"/>
          <w:u w:val="single"/>
          <w:lang w:val="en-US" w:eastAsia="zh-CN"/>
        </w:rPr>
        <w:t>履约</w:t>
      </w:r>
      <w:r>
        <w:rPr>
          <w:rFonts w:hint="eastAsia" w:ascii="宋体" w:hAnsi="宋体" w:cs="宋体"/>
          <w:color w:val="auto"/>
          <w:kern w:val="0"/>
          <w:szCs w:val="21"/>
          <w:highlight w:val="none"/>
          <w:u w:val="single"/>
        </w:rPr>
        <w:t>保函的，合同工程完工证书颁发后</w:t>
      </w:r>
      <w:r>
        <w:rPr>
          <w:rFonts w:ascii="宋体" w:hAnsi="宋体" w:cs="宋体"/>
          <w:color w:val="auto"/>
          <w:kern w:val="0"/>
          <w:szCs w:val="21"/>
          <w:highlight w:val="none"/>
          <w:u w:val="single"/>
        </w:rPr>
        <w:t>28天内退还，或按工程实际情况约定分阶段退还，阶段</w:t>
      </w:r>
      <w:r>
        <w:rPr>
          <w:rFonts w:hint="eastAsia" w:ascii="宋体" w:hAnsi="宋体" w:cs="宋体"/>
          <w:color w:val="auto"/>
          <w:kern w:val="0"/>
          <w:szCs w:val="21"/>
          <w:highlight w:val="none"/>
          <w:u w:val="single"/>
        </w:rPr>
        <w:t>划分按以下标准执行：</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rPr>
        <w:t>。</w:t>
      </w:r>
      <w:bookmarkEnd w:id="2239"/>
      <w:bookmarkStart w:id="2240" w:name="_Toc33183719"/>
      <w:bookmarkStart w:id="2241" w:name="_Toc221951153"/>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4.3  分包</w:t>
      </w:r>
      <w:bookmarkEnd w:id="2240"/>
      <w:bookmarkEnd w:id="2241"/>
    </w:p>
    <w:p>
      <w:pPr>
        <w:spacing w:line="360" w:lineRule="auto"/>
        <w:ind w:right="248" w:firstLine="420" w:firstLineChars="200"/>
        <w:rPr>
          <w:rFonts w:ascii="宋体" w:hAnsi="宋体" w:cs="宋体"/>
          <w:bCs/>
          <w:color w:val="auto"/>
          <w:szCs w:val="21"/>
          <w:highlight w:val="none"/>
        </w:rPr>
      </w:pPr>
      <w:bookmarkStart w:id="2242" w:name="_Toc221951154"/>
      <w:r>
        <w:rPr>
          <w:rFonts w:hint="eastAsia" w:ascii="宋体" w:hAnsi="宋体" w:cs="宋体"/>
          <w:bCs/>
          <w:color w:val="auto"/>
          <w:szCs w:val="21"/>
          <w:highlight w:val="none"/>
        </w:rPr>
        <w:t>本款补充细化4.3.1、4.3.2项如下：</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4.3.1  分包的一般约定</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分包分为：工程分包和劳务作业分包。分包人应自行完成所承包的任务。</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禁止分包的工程包括：《水利建设工程施工分包管理规定》、《水利工程施工转包违法分包等违法行为认定查处管理暂行办法》等国家法律、法规禁止分包的工程。</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主体结构、关键性工作的范围：国家法律、法规、规范、标准等所约束的范围。</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4.3.2  允许承包人分包的工程项目、工作内容与</w:t>
      </w:r>
      <w:r>
        <w:rPr>
          <w:rFonts w:hint="eastAsia" w:ascii="宋体" w:hAnsi="宋体" w:cs="宋体"/>
          <w:color w:val="auto"/>
          <w:szCs w:val="21"/>
          <w:highlight w:val="none"/>
          <w:lang w:val="zh-CN"/>
        </w:rPr>
        <w:t>分包金额</w:t>
      </w:r>
      <w:r>
        <w:rPr>
          <w:rFonts w:hint="eastAsia" w:ascii="宋体" w:hAnsi="宋体" w:cs="宋体"/>
          <w:bCs/>
          <w:color w:val="auto"/>
          <w:szCs w:val="21"/>
          <w:highlight w:val="none"/>
        </w:rPr>
        <w:t>限额</w:t>
      </w:r>
      <w:bookmarkEnd w:id="2242"/>
    </w:p>
    <w:p>
      <w:pPr>
        <w:pStyle w:val="26"/>
        <w:spacing w:line="360" w:lineRule="auto"/>
        <w:ind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允许分包的专业工程包括：符合《中华人民共和国建筑法》、《中华人民共和国招标投标法》、《水利建设工程施工分包管理规定》和《水利工程施工转包违法分包等违法行为认定查处管理暂行办法》的相关规定。如承包人违法分包一经查实，承包人的履约担保不予退还，发包人有权终止合同，同时发包人有权向相关行政监管部门举报。</w:t>
      </w:r>
    </w:p>
    <w:p>
      <w:pPr>
        <w:pStyle w:val="26"/>
        <w:spacing w:line="360" w:lineRule="auto"/>
        <w:ind w:right="248" w:firstLine="630" w:firstLineChars="300"/>
        <w:rPr>
          <w:rFonts w:ascii="宋体" w:hAnsi="宋体" w:cs="宋体"/>
          <w:bCs/>
          <w:color w:val="auto"/>
          <w:sz w:val="21"/>
          <w:szCs w:val="21"/>
          <w:highlight w:val="none"/>
        </w:rPr>
      </w:pPr>
      <w:bookmarkStart w:id="2243" w:name="_Toc221951155"/>
      <w:r>
        <w:rPr>
          <w:rFonts w:hint="eastAsia" w:ascii="宋体" w:hAnsi="宋体" w:cs="宋体"/>
          <w:bCs/>
          <w:color w:val="auto"/>
          <w:sz w:val="21"/>
          <w:szCs w:val="21"/>
          <w:highlight w:val="none"/>
        </w:rPr>
        <w:t>1）工程项目：</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bookmarkEnd w:id="2243"/>
    </w:p>
    <w:p>
      <w:pPr>
        <w:pStyle w:val="26"/>
        <w:spacing w:line="360" w:lineRule="auto"/>
        <w:ind w:left="105" w:leftChars="50" w:right="248" w:firstLine="552" w:firstLineChars="263"/>
        <w:rPr>
          <w:rFonts w:ascii="宋体" w:hAnsi="宋体" w:cs="宋体"/>
          <w:bCs/>
          <w:color w:val="auto"/>
          <w:sz w:val="21"/>
          <w:szCs w:val="21"/>
          <w:highlight w:val="none"/>
        </w:rPr>
      </w:pPr>
      <w:bookmarkStart w:id="2244" w:name="_Toc221951156"/>
      <w:r>
        <w:rPr>
          <w:rFonts w:hint="eastAsia" w:ascii="宋体" w:hAnsi="宋体" w:cs="宋体"/>
          <w:bCs/>
          <w:color w:val="auto"/>
          <w:sz w:val="21"/>
          <w:szCs w:val="21"/>
          <w:highlight w:val="none"/>
        </w:rPr>
        <w:t>2）工作内容：</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w:t>
      </w:r>
      <w:bookmarkEnd w:id="2244"/>
    </w:p>
    <w:p>
      <w:pPr>
        <w:pStyle w:val="26"/>
        <w:spacing w:line="360" w:lineRule="auto"/>
        <w:ind w:left="105" w:leftChars="50" w:right="248" w:firstLine="552" w:firstLineChars="263"/>
        <w:rPr>
          <w:rFonts w:ascii="宋体" w:hAnsi="宋体" w:cs="宋体"/>
          <w:color w:val="auto"/>
          <w:sz w:val="21"/>
          <w:szCs w:val="21"/>
          <w:highlight w:val="none"/>
        </w:rPr>
      </w:pPr>
      <w:bookmarkStart w:id="2245" w:name="_Toc221951157"/>
      <w:r>
        <w:rPr>
          <w:rFonts w:hint="eastAsia" w:ascii="宋体" w:hAnsi="宋体" w:cs="宋体"/>
          <w:color w:val="auto"/>
          <w:sz w:val="21"/>
          <w:szCs w:val="21"/>
          <w:highlight w:val="none"/>
        </w:rPr>
        <w:t>3）分包金额限额：</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bookmarkEnd w:id="2245"/>
      <w:r>
        <w:rPr>
          <w:rFonts w:hint="eastAsia" w:ascii="宋体" w:hAnsi="宋体" w:cs="宋体"/>
          <w:color w:val="auto"/>
          <w:sz w:val="21"/>
          <w:szCs w:val="21"/>
          <w:highlight w:val="none"/>
        </w:rPr>
        <w:t xml:space="preserve"> </w:t>
      </w:r>
    </w:p>
    <w:p>
      <w:pPr>
        <w:spacing w:line="360" w:lineRule="auto"/>
        <w:ind w:firstLine="630" w:firstLineChars="300"/>
        <w:jc w:val="left"/>
        <w:rPr>
          <w:rFonts w:ascii="宋体" w:hAnsi="宋体"/>
          <w:color w:val="auto"/>
          <w:szCs w:val="21"/>
          <w:highlight w:val="none"/>
        </w:rPr>
      </w:pPr>
      <w:r>
        <w:rPr>
          <w:rFonts w:hint="eastAsia" w:ascii="宋体" w:hAnsi="宋体" w:cs="宋体"/>
          <w:color w:val="auto"/>
          <w:szCs w:val="21"/>
          <w:highlight w:val="none"/>
        </w:rPr>
        <w:t>4）</w:t>
      </w:r>
      <w:r>
        <w:rPr>
          <w:rFonts w:hint="eastAsia" w:ascii="宋体" w:hAnsi="宋体"/>
          <w:color w:val="auto"/>
          <w:szCs w:val="21"/>
          <w:highlight w:val="none"/>
        </w:rPr>
        <w:t>关于分包合同价款支付的约定：</w:t>
      </w:r>
      <w:r>
        <w:rPr>
          <w:rFonts w:hint="eastAsia" w:ascii="宋体" w:hAnsi="宋体"/>
          <w:color w:val="auto"/>
          <w:szCs w:val="21"/>
          <w:highlight w:val="none"/>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color w:val="auto"/>
          <w:szCs w:val="21"/>
          <w:highlight w:val="none"/>
        </w:rPr>
        <w:t>。</w:t>
      </w:r>
    </w:p>
    <w:p>
      <w:pPr>
        <w:pStyle w:val="26"/>
        <w:spacing w:line="360" w:lineRule="auto"/>
        <w:ind w:right="248" w:firstLine="0"/>
        <w:rPr>
          <w:rFonts w:ascii="宋体" w:hAnsi="宋体" w:cs="宋体"/>
          <w:color w:val="auto"/>
          <w:sz w:val="21"/>
          <w:szCs w:val="21"/>
          <w:highlight w:val="none"/>
        </w:rPr>
      </w:pPr>
      <w:r>
        <w:rPr>
          <w:rFonts w:hint="eastAsia" w:ascii="宋体" w:hAnsi="宋体" w:cs="宋体"/>
          <w:color w:val="auto"/>
          <w:sz w:val="21"/>
          <w:szCs w:val="21"/>
          <w:highlight w:val="none"/>
        </w:rPr>
        <w:t xml:space="preserve">    其他关于分包的约定：</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（1）因工程变更增加了有特殊性技术要求、特殊工艺或者涉及专利保护等的专项工程，且按规定无须再进行招标的，由承包人提出书面申请，经发包人书面同意，可以分包。</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（2）专业分包人的资格能力（含安全生产能力）应与其分包工程的标准和规模相适应，且应当具备如下条件：</w:t>
      </w:r>
    </w:p>
    <w:p>
      <w:pPr>
        <w:pStyle w:val="26"/>
        <w:spacing w:line="360" w:lineRule="auto"/>
        <w:ind w:left="105" w:leftChars="50" w:right="248" w:firstLine="342" w:firstLineChars="163"/>
        <w:rPr>
          <w:rFonts w:ascii="宋体" w:hAnsi="宋体" w:cs="宋体"/>
          <w:color w:val="auto"/>
          <w:sz w:val="21"/>
          <w:szCs w:val="21"/>
          <w:highlight w:val="none"/>
        </w:rPr>
      </w:pPr>
      <w:r>
        <w:rPr>
          <w:rFonts w:hint="eastAsia" w:ascii="宋体" w:hAnsi="宋体" w:cs="宋体"/>
          <w:color w:val="auto"/>
          <w:sz w:val="21"/>
          <w:szCs w:val="21"/>
          <w:highlight w:val="none"/>
        </w:rPr>
        <w:t>a. 具有经工商登记的</w:t>
      </w:r>
      <w:r>
        <w:rPr>
          <w:rFonts w:hint="eastAsia" w:ascii="宋体" w:hAnsi="宋体" w:cs="宋体"/>
          <w:color w:val="auto"/>
          <w:sz w:val="21"/>
          <w:szCs w:val="21"/>
          <w:highlight w:val="none"/>
          <w:lang w:eastAsia="zh-CN"/>
        </w:rPr>
        <w:t>独立法人资格</w:t>
      </w:r>
      <w:r>
        <w:rPr>
          <w:rFonts w:hint="eastAsia" w:ascii="宋体" w:hAnsi="宋体" w:cs="宋体"/>
          <w:color w:val="auto"/>
          <w:sz w:val="21"/>
          <w:szCs w:val="21"/>
          <w:highlight w:val="none"/>
        </w:rPr>
        <w:t>；</w:t>
      </w:r>
    </w:p>
    <w:p>
      <w:pPr>
        <w:pStyle w:val="26"/>
        <w:spacing w:line="360" w:lineRule="auto"/>
        <w:ind w:left="105" w:leftChars="50" w:right="248" w:firstLine="342" w:firstLineChars="163"/>
        <w:rPr>
          <w:rFonts w:ascii="宋体" w:hAnsi="宋体" w:cs="宋体"/>
          <w:color w:val="auto"/>
          <w:sz w:val="21"/>
          <w:szCs w:val="21"/>
          <w:highlight w:val="none"/>
        </w:rPr>
      </w:pPr>
      <w:r>
        <w:rPr>
          <w:rFonts w:hint="eastAsia" w:ascii="宋体" w:hAnsi="宋体" w:cs="宋体"/>
          <w:color w:val="auto"/>
          <w:sz w:val="21"/>
          <w:szCs w:val="21"/>
          <w:highlight w:val="none"/>
        </w:rPr>
        <w:t>b. 具有从事类似工程经验的管理与技术人员；</w:t>
      </w:r>
    </w:p>
    <w:p>
      <w:pPr>
        <w:pStyle w:val="26"/>
        <w:spacing w:line="360" w:lineRule="auto"/>
        <w:ind w:left="105" w:leftChars="50" w:right="248" w:firstLine="342" w:firstLineChars="163"/>
        <w:rPr>
          <w:rFonts w:ascii="宋体" w:hAnsi="宋体" w:cs="宋体"/>
          <w:color w:val="auto"/>
          <w:sz w:val="21"/>
          <w:szCs w:val="21"/>
          <w:highlight w:val="none"/>
        </w:rPr>
      </w:pPr>
      <w:r>
        <w:rPr>
          <w:rFonts w:hint="eastAsia" w:ascii="宋体" w:hAnsi="宋体" w:cs="宋体"/>
          <w:color w:val="auto"/>
          <w:sz w:val="21"/>
          <w:szCs w:val="21"/>
          <w:highlight w:val="none"/>
        </w:rPr>
        <w:t>c. 具有（自有或租赁）分包工程所需的施工设备。</w:t>
      </w:r>
    </w:p>
    <w:p>
      <w:pPr>
        <w:pStyle w:val="26"/>
        <w:spacing w:line="360" w:lineRule="auto"/>
        <w:ind w:right="248"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承包人应向监理人提交专业分包人的资格能力证明材料，经监理人审查并报发包人批准后，可以将相应专业工程分包给该专业分包人。</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（3）专业分包工程不得再次分包。</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4）承包人和专业分包人应当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6）承包人应当建立健全相关分包管理制度和台账，对专业分包工程的质量、安全、进度和专业分包人的行为等实施全过程管理，按照合同约定对专业分包工程的实施向发包人负责，并承担连带责任。专业分包合同不免除承包合同中规定的承包人的责任或者义务。</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（7）专业分包人应当依据专业分包合同的约定，组织分包工程的施工，并对分包工程的质量、安全和进度等实施有效控制。专业分包人对其分包的工程向承包人负责，并就所分包的工程向发包人承担连带责任。</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8）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9）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由指定分包人造成的与其分包工作有关的一切索赔、诉讼和损失赔偿由指定分包人直接对发包人负责，承包人不对此承担责任。</w:t>
      </w:r>
    </w:p>
    <w:p>
      <w:pPr>
        <w:pStyle w:val="26"/>
        <w:spacing w:line="360" w:lineRule="auto"/>
        <w:ind w:right="248"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（10）发包人对承包人与分包人之间的法律与经济纠纷不承担任何责任和义务。</w:t>
      </w:r>
    </w:p>
    <w:p>
      <w:pPr>
        <w:pStyle w:val="26"/>
        <w:spacing w:line="360" w:lineRule="auto"/>
        <w:ind w:left="6" w:leftChars="3" w:right="248" w:firstLine="336" w:firstLineChars="160"/>
        <w:rPr>
          <w:rFonts w:ascii="宋体" w:hAnsi="宋体" w:cs="宋体"/>
          <w:color w:val="auto"/>
          <w:sz w:val="21"/>
          <w:szCs w:val="21"/>
          <w:highlight w:val="none"/>
        </w:rPr>
      </w:pPr>
      <w:r>
        <w:rPr>
          <w:rFonts w:hint="eastAsia" w:ascii="宋体" w:hAnsi="宋体" w:cs="宋体"/>
          <w:color w:val="auto"/>
          <w:sz w:val="21"/>
          <w:szCs w:val="21"/>
          <w:highlight w:val="none"/>
        </w:rPr>
        <w:t>（11）项目的各项分包工作均应遵守《水利建设工程施工分包管理规定》和《水利工程施工转包违法分包等违法行为认定查处管理暂行办法》的有关规定。</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4.3.10 分包人项目管理机构的设立：</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w:t>
      </w:r>
    </w:p>
    <w:p>
      <w:pPr>
        <w:snapToGrid w:val="0"/>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4.5  承包人项目经理</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项目经理：</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建造师执业资格等级：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s="宋体"/>
          <w:color w:val="auto"/>
          <w:szCs w:val="21"/>
          <w:highlight w:val="none"/>
          <w:u w:val="single"/>
        </w:rPr>
        <w:t>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联系方式：</w:t>
      </w:r>
      <w:r>
        <w:rPr>
          <w:rFonts w:hint="eastAsia" w:ascii="宋体" w:hAnsi="宋体" w:cs="宋体"/>
          <w:color w:val="auto"/>
          <w:szCs w:val="21"/>
          <w:highlight w:val="none"/>
          <w:u w:val="single"/>
        </w:rPr>
        <w:t>        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承包人对项目经理的授权范围如下：</w:t>
      </w:r>
      <w:r>
        <w:rPr>
          <w:rFonts w:hint="eastAsia" w:ascii="宋体" w:hAnsi="宋体" w:cs="宋体"/>
          <w:color w:val="auto"/>
          <w:kern w:val="0"/>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关于项目经理每月在施工现场的时间要求：</w:t>
      </w:r>
      <w:r>
        <w:rPr>
          <w:rFonts w:hint="eastAsia" w:ascii="宋体" w:hAnsi="宋体" w:cs="宋体"/>
          <w:color w:val="auto"/>
          <w:kern w:val="0"/>
          <w:szCs w:val="21"/>
          <w:highlight w:val="none"/>
          <w:u w:val="single"/>
        </w:rPr>
        <w:t>不少于22天，由监理人负责项目经理的考勤</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u w:val="single"/>
        </w:rPr>
        <w:t>承包人应在合同签订前提交与项目经理签订的劳动合同及为项目经理缴纳社会保险的证明，承包人未在限期内提交的，项目经理无权履行职责，发包人有权要求更换项目经理</w:t>
      </w:r>
      <w:r>
        <w:rPr>
          <w:rFonts w:hint="eastAsia" w:ascii="宋体" w:hAnsi="宋体" w:cs="宋体"/>
          <w:color w:val="auto"/>
          <w:kern w:val="0"/>
          <w:szCs w:val="21"/>
          <w:highlight w:val="none"/>
        </w:rPr>
        <w:t>。</w:t>
      </w:r>
    </w:p>
    <w:p>
      <w:pPr>
        <w:spacing w:line="360" w:lineRule="auto"/>
        <w:ind w:right="248" w:firstLine="420" w:firstLineChars="200"/>
        <w:rPr>
          <w:rFonts w:ascii="宋体" w:hAnsi="宋体" w:cs="宋体"/>
          <w:bCs/>
          <w:color w:val="auto"/>
          <w:szCs w:val="21"/>
          <w:highlight w:val="none"/>
        </w:rPr>
      </w:pPr>
      <w:r>
        <w:rPr>
          <w:rFonts w:hint="eastAsia" w:ascii="宋体" w:hAnsi="宋体" w:cs="宋体"/>
          <w:bCs/>
          <w:color w:val="auto"/>
          <w:szCs w:val="21"/>
          <w:highlight w:val="none"/>
        </w:rPr>
        <w:t>4.6承包人人员的管理</w:t>
      </w:r>
    </w:p>
    <w:p>
      <w:pPr>
        <w:snapToGrid w:val="0"/>
        <w:spacing w:line="360" w:lineRule="auto"/>
        <w:ind w:firstLine="420" w:firstLineChars="200"/>
        <w:jc w:val="left"/>
        <w:rPr>
          <w:rFonts w:ascii="宋体" w:hAnsi="宋体" w:cs="宋体"/>
          <w:bCs/>
          <w:color w:val="auto"/>
          <w:szCs w:val="21"/>
          <w:highlight w:val="none"/>
        </w:rPr>
      </w:pPr>
      <w:r>
        <w:rPr>
          <w:rFonts w:hint="eastAsia" w:ascii="宋体" w:hAnsi="宋体" w:cs="宋体"/>
          <w:bCs/>
          <w:color w:val="auto"/>
          <w:szCs w:val="21"/>
          <w:highlight w:val="none"/>
        </w:rPr>
        <w:t>本款补充4.6.5项如下：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bCs/>
          <w:color w:val="auto"/>
          <w:szCs w:val="21"/>
          <w:highlight w:val="none"/>
        </w:rPr>
        <w:t>4.6.5</w:t>
      </w:r>
      <w:r>
        <w:rPr>
          <w:rFonts w:hint="eastAsia" w:ascii="宋体" w:hAnsi="宋体" w:cs="宋体"/>
          <w:color w:val="auto"/>
          <w:kern w:val="0"/>
          <w:szCs w:val="21"/>
          <w:highlight w:val="none"/>
        </w:rPr>
        <w:t>技术负责人</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                 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职称等级：</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专    业：</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证书编号：</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联系方式：</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关于技术负责人每月在施工现场的时间要求：</w:t>
      </w:r>
      <w:r>
        <w:rPr>
          <w:rFonts w:hint="eastAsia" w:ascii="宋体" w:hAnsi="宋体" w:cs="宋体"/>
          <w:color w:val="auto"/>
          <w:kern w:val="0"/>
          <w:szCs w:val="21"/>
          <w:highlight w:val="none"/>
          <w:u w:val="single"/>
        </w:rPr>
        <w:t>不少于22天，由监理人负责技术负责人的考勤</w:t>
      </w:r>
      <w:r>
        <w:rPr>
          <w:rFonts w:hint="eastAsia" w:ascii="宋体" w:hAnsi="宋体" w:cs="宋体"/>
          <w:color w:val="auto"/>
          <w:kern w:val="0"/>
          <w:szCs w:val="21"/>
          <w:highlight w:val="none"/>
        </w:rPr>
        <w:t>。</w:t>
      </w:r>
    </w:p>
    <w:p>
      <w:pPr>
        <w:spacing w:line="360" w:lineRule="auto"/>
        <w:ind w:right="248" w:firstLine="420" w:firstLineChars="200"/>
        <w:rPr>
          <w:rFonts w:ascii="宋体" w:hAnsi="宋体" w:cs="宋体"/>
          <w:bCs/>
          <w:color w:val="auto"/>
          <w:szCs w:val="21"/>
          <w:highlight w:val="none"/>
        </w:rPr>
      </w:pPr>
      <w:r>
        <w:rPr>
          <w:rFonts w:hint="eastAsia" w:ascii="宋体" w:hAnsi="宋体" w:cs="宋体"/>
          <w:color w:val="auto"/>
          <w:kern w:val="0"/>
          <w:szCs w:val="21"/>
          <w:highlight w:val="none"/>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cs="宋体"/>
          <w:color w:val="auto"/>
          <w:kern w:val="0"/>
          <w:szCs w:val="21"/>
          <w:highlight w:val="none"/>
        </w:rPr>
        <w:t>。</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bCs/>
          <w:color w:val="auto"/>
          <w:szCs w:val="21"/>
          <w:highlight w:val="none"/>
        </w:rPr>
        <w:t>4.6.6</w:t>
      </w:r>
      <w:r>
        <w:rPr>
          <w:rFonts w:hint="eastAsia" w:ascii="宋体" w:hAnsi="宋体" w:cs="宋体"/>
          <w:color w:val="auto"/>
          <w:kern w:val="0"/>
          <w:szCs w:val="21"/>
          <w:highlight w:val="none"/>
        </w:rPr>
        <w:t>承包人主要施工管理人员离开施工现场的批准要求：</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80"/>
        <w:rPr>
          <w:rFonts w:ascii="宋体" w:hAnsi="宋体" w:cs="宋体"/>
          <w:bCs/>
          <w:color w:val="auto"/>
          <w:szCs w:val="21"/>
          <w:highlight w:val="none"/>
        </w:rPr>
      </w:pPr>
      <w:r>
        <w:rPr>
          <w:rFonts w:hint="eastAsia" w:ascii="宋体" w:hAnsi="宋体" w:cs="宋体"/>
          <w:bCs/>
          <w:color w:val="auto"/>
          <w:szCs w:val="21"/>
          <w:highlight w:val="none"/>
        </w:rPr>
        <w:t>4.7撤换承包人项目经理和其他人员</w:t>
      </w:r>
    </w:p>
    <w:p>
      <w:pPr>
        <w:pStyle w:val="2"/>
        <w:ind w:firstLine="420" w:firstLineChars="200"/>
        <w:rPr>
          <w:color w:val="auto"/>
          <w:highlight w:val="none"/>
        </w:rPr>
      </w:pPr>
      <w:r>
        <w:rPr>
          <w:rFonts w:hint="eastAsia" w:ascii="宋体" w:hAnsi="宋体" w:cs="宋体"/>
          <w:bCs/>
          <w:color w:val="auto"/>
          <w:szCs w:val="21"/>
          <w:highlight w:val="none"/>
        </w:rPr>
        <w:t>本款补充4.7.1、4.7.2项如下：</w:t>
      </w:r>
    </w:p>
    <w:p>
      <w:pPr>
        <w:snapToGrid w:val="0"/>
        <w:spacing w:line="360" w:lineRule="auto"/>
        <w:ind w:firstLine="480"/>
        <w:rPr>
          <w:rFonts w:ascii="宋体" w:hAnsi="宋体" w:cs="宋体"/>
          <w:bCs/>
          <w:color w:val="auto"/>
          <w:szCs w:val="21"/>
          <w:highlight w:val="none"/>
        </w:rPr>
      </w:pPr>
      <w:r>
        <w:rPr>
          <w:rFonts w:hint="eastAsia" w:ascii="宋体" w:hAnsi="宋体" w:cs="宋体"/>
          <w:bCs/>
          <w:color w:val="auto"/>
          <w:szCs w:val="21"/>
          <w:highlight w:val="none"/>
        </w:rPr>
        <w:t>4.7.1撤换承包人项目经理</w:t>
      </w:r>
      <w:r>
        <w:rPr>
          <w:rFonts w:hint="eastAsia" w:ascii="宋体" w:hAnsi="宋体" w:cs="宋体"/>
          <w:color w:val="auto"/>
          <w:kern w:val="0"/>
          <w:szCs w:val="21"/>
          <w:highlight w:val="none"/>
        </w:rPr>
        <w:t>（或）技术负责人</w:t>
      </w:r>
    </w:p>
    <w:p>
      <w:pPr>
        <w:snapToGrid w:val="0"/>
        <w:spacing w:line="360" w:lineRule="auto"/>
        <w:ind w:firstLine="480"/>
        <w:rPr>
          <w:rFonts w:ascii="宋体" w:hAnsi="宋体" w:cs="宋体"/>
          <w:color w:val="auto"/>
          <w:kern w:val="0"/>
          <w:szCs w:val="21"/>
          <w:highlight w:val="none"/>
        </w:rPr>
      </w:pPr>
      <w:r>
        <w:rPr>
          <w:rFonts w:hint="eastAsia" w:ascii="宋体" w:hAnsi="宋体" w:cs="宋体"/>
          <w:color w:val="auto"/>
          <w:kern w:val="0"/>
          <w:szCs w:val="21"/>
          <w:highlight w:val="none"/>
        </w:rPr>
        <w:t>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继任项目经理和（或）技术负责人继续履行合同约定的职责。</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若项目经理和</w:t>
      </w:r>
      <w:r>
        <w:rPr>
          <w:rFonts w:hint="eastAsia" w:ascii="宋体" w:hAnsi="宋体" w:cs="宋体"/>
          <w:color w:val="auto"/>
          <w:kern w:val="0"/>
          <w:szCs w:val="21"/>
          <w:highlight w:val="none"/>
        </w:rPr>
        <w:t>（或）</w:t>
      </w:r>
      <w:r>
        <w:rPr>
          <w:rFonts w:hint="eastAsia" w:ascii="宋体" w:hAnsi="宋体" w:cs="宋体"/>
          <w:color w:val="auto"/>
          <w:szCs w:val="21"/>
          <w:highlight w:val="none"/>
        </w:rPr>
        <w:t>技术负责人出现下列情形需更换的，承包人应在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天前书面通知发包人和监理人，</w:t>
      </w:r>
      <w:r>
        <w:rPr>
          <w:rFonts w:hint="eastAsia" w:ascii="宋体" w:hAnsi="宋体"/>
          <w:color w:val="auto"/>
          <w:szCs w:val="21"/>
          <w:highlight w:val="none"/>
        </w:rPr>
        <w:t>经发包人领导班子集体决策同意后予以批准，并将变更信息推送给行业主管部门：</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（1）死亡；</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（2）非承包人原因导致工期延长，而致使项目经理和技术负责人达到法定退休年龄且确需退休；</w:t>
      </w:r>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（3）按《职工非因工伤残或因病丧失劳动能力程度鉴定标准（试行）》规定鉴定为完全丧失劳动能力和大部分丧失劳动能力；</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（4）非承包人原因导致中标3个月不能开工；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（5）被公安或者司法机关限制人身自由；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（6）被取消职称或者执业资格，不满足项目管理要求；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u w:val="single"/>
        </w:rPr>
        <w:t>非承包人原因导致确需变更的其它情形</w:t>
      </w:r>
      <w:r>
        <w:rPr>
          <w:rFonts w:hint="eastAsia" w:ascii="宋体" w:hAnsi="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4.7.2撤换承包人其他人员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承包人应按招标人招标文件规定配备现场施工从业人员，具体人员配备如下：</w:t>
      </w:r>
      <w:r>
        <w:rPr>
          <w:rFonts w:hint="eastAsia" w:ascii="宋体" w:hAnsi="宋体"/>
          <w:color w:val="auto"/>
          <w:szCs w:val="21"/>
          <w:highlight w:val="none"/>
          <w:u w:val="single"/>
        </w:rPr>
        <w:t xml:space="preserve">               </w:t>
      </w:r>
      <w:r>
        <w:rPr>
          <w:rFonts w:hint="eastAsia" w:ascii="宋体" w:hAnsi="宋体"/>
          <w:color w:val="auto"/>
          <w:szCs w:val="21"/>
          <w:highlight w:val="none"/>
        </w:rPr>
        <w:t>。若国有资金投资项目其他主要人员变更的，参照《重庆市政府投资项目合同变更管理暂行办法》的规定。</w:t>
      </w:r>
    </w:p>
    <w:p>
      <w:pPr>
        <w:spacing w:line="360" w:lineRule="auto"/>
        <w:ind w:firstLine="420" w:firstLineChars="200"/>
        <w:jc w:val="left"/>
        <w:rPr>
          <w:rFonts w:ascii="宋体" w:hAnsi="宋体" w:cs="宋体"/>
          <w:color w:val="auto"/>
          <w:szCs w:val="21"/>
          <w:highlight w:val="none"/>
        </w:rPr>
      </w:pPr>
      <w:r>
        <w:rPr>
          <w:rFonts w:hint="eastAsia" w:ascii="宋体" w:hAnsi="宋体"/>
          <w:color w:val="auto"/>
          <w:szCs w:val="21"/>
          <w:highlight w:val="none"/>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ascii="宋体" w:hAnsi="宋体" w:cs="宋体"/>
          <w:bCs/>
          <w:color w:val="auto"/>
          <w:szCs w:val="21"/>
          <w:highlight w:val="none"/>
        </w:rPr>
      </w:pPr>
      <w:r>
        <w:rPr>
          <w:rFonts w:hint="eastAsia" w:ascii="宋体" w:hAnsi="宋体" w:cs="宋体"/>
          <w:color w:val="auto"/>
          <w:kern w:val="0"/>
          <w:szCs w:val="21"/>
          <w:highlight w:val="none"/>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宋体" w:hAnsi="宋体"/>
          <w:color w:val="auto"/>
          <w:szCs w:val="21"/>
          <w:highlight w:val="none"/>
        </w:rPr>
        <w:t>审核批准</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246" w:name="_Toc33183720"/>
      <w:bookmarkStart w:id="2247" w:name="_Toc221951158"/>
      <w:r>
        <w:rPr>
          <w:rFonts w:hint="eastAsia" w:ascii="宋体" w:hAnsi="宋体" w:cs="宋体"/>
          <w:color w:val="auto"/>
          <w:szCs w:val="21"/>
          <w:highlight w:val="none"/>
        </w:rPr>
        <w:t>4.11  不利物质条件</w:t>
      </w:r>
      <w:bookmarkEnd w:id="2246"/>
      <w:bookmarkEnd w:id="2247"/>
    </w:p>
    <w:p>
      <w:pPr>
        <w:spacing w:line="360" w:lineRule="auto"/>
        <w:ind w:right="248" w:firstLine="420" w:firstLineChars="200"/>
        <w:rPr>
          <w:rFonts w:ascii="宋体" w:hAnsi="宋体" w:cs="宋体"/>
          <w:color w:val="auto"/>
          <w:szCs w:val="21"/>
          <w:highlight w:val="none"/>
        </w:rPr>
      </w:pPr>
      <w:bookmarkStart w:id="2248" w:name="_Toc221951159"/>
      <w:r>
        <w:rPr>
          <w:rFonts w:hint="eastAsia" w:ascii="宋体" w:hAnsi="宋体" w:cs="宋体"/>
          <w:color w:val="auto"/>
          <w:szCs w:val="21"/>
          <w:highlight w:val="none"/>
        </w:rPr>
        <w:t>4.11.1不利物质条件的范围：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2248"/>
    </w:p>
    <w:p>
      <w:pPr>
        <w:pStyle w:val="5"/>
        <w:spacing w:line="360" w:lineRule="auto"/>
        <w:rPr>
          <w:rFonts w:ascii="宋体" w:hAnsi="宋体" w:cs="宋体"/>
          <w:color w:val="auto"/>
          <w:sz w:val="21"/>
          <w:szCs w:val="21"/>
          <w:highlight w:val="none"/>
        </w:rPr>
      </w:pPr>
      <w:bookmarkStart w:id="2249" w:name="_Toc222033882"/>
      <w:bookmarkStart w:id="2250" w:name="_Toc31700"/>
      <w:bookmarkStart w:id="2251" w:name="_Toc222032700"/>
      <w:bookmarkStart w:id="2252" w:name="_Toc59810408"/>
      <w:bookmarkStart w:id="2253" w:name="_Toc33183721"/>
      <w:bookmarkStart w:id="2254" w:name="_Toc30241"/>
      <w:bookmarkStart w:id="2255" w:name="_Toc7480"/>
      <w:bookmarkStart w:id="2256" w:name="_Toc17960"/>
      <w:bookmarkStart w:id="2257" w:name="_Toc221951160"/>
      <w:bookmarkStart w:id="2258" w:name="_Toc229305391"/>
      <w:bookmarkStart w:id="2259" w:name="_Toc222031033"/>
      <w:bookmarkStart w:id="2260" w:name="_Toc27381"/>
      <w:bookmarkStart w:id="2261" w:name="_Toc222029531"/>
      <w:bookmarkStart w:id="2262" w:name="_Toc26364"/>
      <w:bookmarkStart w:id="2263" w:name="_Toc23821"/>
      <w:r>
        <w:rPr>
          <w:rFonts w:hint="eastAsia" w:ascii="宋体" w:hAnsi="宋体" w:cs="宋体"/>
          <w:color w:val="auto"/>
          <w:sz w:val="21"/>
          <w:szCs w:val="21"/>
          <w:highlight w:val="none"/>
        </w:rPr>
        <w:t>5.材料和工程设备</w:t>
      </w:r>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p>
    <w:p>
      <w:pPr>
        <w:keepNext/>
        <w:keepLines/>
        <w:snapToGrid w:val="0"/>
        <w:spacing w:line="600" w:lineRule="exact"/>
        <w:ind w:firstLine="420" w:firstLineChars="200"/>
        <w:outlineLvl w:val="3"/>
        <w:rPr>
          <w:rFonts w:ascii="宋体" w:hAnsi="宋体" w:cs="宋体"/>
          <w:color w:val="auto"/>
          <w:szCs w:val="21"/>
          <w:highlight w:val="none"/>
        </w:rPr>
      </w:pPr>
      <w:bookmarkStart w:id="2264" w:name="_Toc33183722"/>
      <w:bookmarkStart w:id="2265" w:name="_Toc221951163"/>
      <w:r>
        <w:rPr>
          <w:rFonts w:hint="eastAsia" w:ascii="宋体" w:hAnsi="宋体" w:cs="宋体"/>
          <w:color w:val="auto"/>
          <w:szCs w:val="21"/>
          <w:highlight w:val="none"/>
        </w:rPr>
        <w:t>5.1承包人提供的材料和工程设备</w:t>
      </w:r>
      <w:bookmarkEnd w:id="2264"/>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本款补充细化如下：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（1）承包人负责采购、运输和保管的材料、工程设备：</w:t>
      </w:r>
      <w:r>
        <w:rPr>
          <w:rFonts w:hint="eastAsia" w:ascii="宋体" w:hAnsi="宋体" w:cs="宋体"/>
          <w:color w:val="auto"/>
          <w:kern w:val="0"/>
          <w:szCs w:val="21"/>
          <w:highlight w:val="none"/>
          <w:u w:val="single"/>
        </w:rPr>
        <w:t>由承包人自行采购。承包人采购材料设备必须经监理人和发包人批准，结算时由监理人和发包人按招标文件规定审核的数量和合同约定价格价格计算</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（2）承包人报送监理人审批的时间：</w:t>
      </w:r>
      <w:r>
        <w:rPr>
          <w:rFonts w:hint="eastAsia" w:ascii="宋体" w:hAnsi="宋体" w:cs="宋体"/>
          <w:color w:val="auto"/>
          <w:kern w:val="0"/>
          <w:szCs w:val="21"/>
          <w:highlight w:val="none"/>
          <w:u w:val="single"/>
        </w:rPr>
        <w:t>按发包人及监理单位的相关规定执行</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s="宋体"/>
          <w:color w:val="auto"/>
          <w:kern w:val="0"/>
          <w:szCs w:val="21"/>
          <w:highlight w:val="none"/>
        </w:rPr>
        <w:t>（3）</w:t>
      </w:r>
      <w:r>
        <w:rPr>
          <w:rFonts w:hint="eastAsia" w:ascii="宋体" w:hAnsi="宋体"/>
          <w:color w:val="auto"/>
          <w:szCs w:val="21"/>
          <w:highlight w:val="none"/>
        </w:rPr>
        <w:t>承包人选择的生产厂家或供应商满足下列条件：</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A.承包人选择的混凝土供应商应满足下列条件：</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B.承包人选择的钢材供应商应满足下列条件：</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C.承包人选择的水泥供应商应满足下列条件：</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840" w:firstLineChars="400"/>
        <w:jc w:val="left"/>
        <w:rPr>
          <w:rFonts w:ascii="宋体" w:hAnsi="宋体"/>
          <w:color w:val="auto"/>
          <w:szCs w:val="21"/>
          <w:highlight w:val="none"/>
        </w:rPr>
      </w:pPr>
      <w:r>
        <w:rPr>
          <w:rFonts w:hint="eastAsia" w:ascii="宋体" w:hAnsi="宋体"/>
          <w:color w:val="auto"/>
          <w:szCs w:val="21"/>
          <w:highlight w:val="none"/>
        </w:rPr>
        <w:t>E.承包人采购的材料在使用前，应按发包人和监理人的要求进行检验或试验，不合格的不得使用。</w:t>
      </w:r>
    </w:p>
    <w:p>
      <w:pPr>
        <w:spacing w:line="360" w:lineRule="auto"/>
        <w:ind w:firstLine="840" w:firstLineChars="400"/>
        <w:jc w:val="left"/>
        <w:rPr>
          <w:rFonts w:ascii="宋体" w:hAnsi="宋体" w:cs="宋体"/>
          <w:color w:val="auto"/>
          <w:szCs w:val="21"/>
          <w:highlight w:val="none"/>
        </w:rPr>
      </w:pPr>
      <w:r>
        <w:rPr>
          <w:rFonts w:hint="eastAsia" w:ascii="宋体" w:hAnsi="宋体"/>
          <w:color w:val="auto"/>
          <w:szCs w:val="21"/>
          <w:highlight w:val="none"/>
        </w:rPr>
        <w:t>F.</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266" w:name="_Toc33183723"/>
      <w:r>
        <w:rPr>
          <w:rFonts w:hint="eastAsia" w:ascii="宋体" w:hAnsi="宋体" w:cs="宋体"/>
          <w:color w:val="auto"/>
          <w:szCs w:val="21"/>
          <w:highlight w:val="none"/>
        </w:rPr>
        <w:t>5.2  发包人提供的材料和工程设备</w:t>
      </w:r>
      <w:bookmarkEnd w:id="2265"/>
      <w:bookmarkEnd w:id="2266"/>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5.2.1发包人提供的材料和工程设备见下表：</w:t>
      </w:r>
    </w:p>
    <w:p>
      <w:pPr>
        <w:spacing w:line="360" w:lineRule="auto"/>
        <w:ind w:right="248"/>
        <w:jc w:val="center"/>
        <w:rPr>
          <w:rFonts w:ascii="宋体" w:hAnsi="宋体" w:cs="宋体"/>
          <w:color w:val="auto"/>
          <w:szCs w:val="21"/>
          <w:highlight w:val="none"/>
        </w:rPr>
      </w:pPr>
      <w:r>
        <w:rPr>
          <w:rFonts w:hint="eastAsia" w:ascii="宋体" w:hAnsi="宋体" w:cs="宋体"/>
          <w:b/>
          <w:color w:val="auto"/>
          <w:szCs w:val="21"/>
          <w:highlight w:val="none"/>
        </w:rPr>
        <w:t>发包人提供的主要材料表(</w:t>
      </w:r>
      <w:r>
        <w:rPr>
          <w:rFonts w:hint="eastAsia" w:ascii="宋体" w:hAnsi="宋体" w:cs="宋体"/>
          <w:color w:val="auto"/>
          <w:szCs w:val="21"/>
          <w:highlight w:val="none"/>
        </w:rPr>
        <w:t>参考格式</w:t>
      </w:r>
      <w:r>
        <w:rPr>
          <w:rFonts w:hint="eastAsia" w:ascii="宋体" w:hAnsi="宋体" w:cs="宋体"/>
          <w:b/>
          <w:color w:val="auto"/>
          <w:szCs w:val="21"/>
          <w:highlight w:val="none"/>
        </w:rPr>
        <w:t>)</w:t>
      </w:r>
    </w:p>
    <w:tbl>
      <w:tblPr>
        <w:tblStyle w:val="45"/>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1701"/>
        <w:gridCol w:w="1134"/>
        <w:gridCol w:w="1134"/>
        <w:gridCol w:w="1559"/>
        <w:gridCol w:w="9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60" w:lineRule="auto"/>
              <w:ind w:right="-3"/>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01"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材料名称</w:t>
            </w:r>
          </w:p>
        </w:tc>
        <w:tc>
          <w:tcPr>
            <w:tcW w:w="1701"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材料规格</w:t>
            </w:r>
          </w:p>
        </w:tc>
        <w:tc>
          <w:tcPr>
            <w:tcW w:w="1134" w:type="dxa"/>
            <w:vAlign w:val="center"/>
          </w:tcPr>
          <w:p>
            <w:pPr>
              <w:spacing w:line="360" w:lineRule="auto"/>
              <w:ind w:right="-33"/>
              <w:jc w:val="center"/>
              <w:rPr>
                <w:rFonts w:ascii="宋体" w:hAnsi="宋体" w:cs="宋体"/>
                <w:color w:val="auto"/>
                <w:szCs w:val="21"/>
                <w:highlight w:val="none"/>
              </w:rPr>
            </w:pPr>
            <w:r>
              <w:rPr>
                <w:rFonts w:hint="eastAsia" w:ascii="宋体" w:hAnsi="宋体" w:cs="宋体"/>
                <w:color w:val="auto"/>
                <w:szCs w:val="21"/>
                <w:highlight w:val="none"/>
              </w:rPr>
              <w:t>数量</w:t>
            </w:r>
          </w:p>
        </w:tc>
        <w:tc>
          <w:tcPr>
            <w:tcW w:w="1134"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交货地点</w:t>
            </w:r>
          </w:p>
        </w:tc>
        <w:tc>
          <w:tcPr>
            <w:tcW w:w="1559"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计划交货日期</w:t>
            </w:r>
          </w:p>
        </w:tc>
        <w:tc>
          <w:tcPr>
            <w:tcW w:w="992"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559"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559"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959"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559"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r>
    </w:tbl>
    <w:p>
      <w:pPr>
        <w:spacing w:line="360" w:lineRule="auto"/>
        <w:ind w:right="248" w:firstLine="1136" w:firstLineChars="539"/>
        <w:rPr>
          <w:rFonts w:ascii="宋体" w:hAnsi="宋体" w:cs="宋体"/>
          <w:b/>
          <w:color w:val="auto"/>
          <w:szCs w:val="21"/>
          <w:highlight w:val="none"/>
        </w:rPr>
      </w:pPr>
    </w:p>
    <w:p>
      <w:pPr>
        <w:spacing w:line="360" w:lineRule="auto"/>
        <w:ind w:right="248"/>
        <w:jc w:val="center"/>
        <w:rPr>
          <w:rFonts w:ascii="宋体" w:hAnsi="宋体" w:cs="宋体"/>
          <w:color w:val="auto"/>
          <w:szCs w:val="21"/>
          <w:highlight w:val="none"/>
        </w:rPr>
      </w:pPr>
      <w:r>
        <w:rPr>
          <w:rFonts w:hint="eastAsia" w:ascii="宋体" w:hAnsi="宋体" w:cs="宋体"/>
          <w:b/>
          <w:color w:val="auto"/>
          <w:szCs w:val="21"/>
          <w:highlight w:val="none"/>
        </w:rPr>
        <w:t>发包人提供的主要设备表(</w:t>
      </w:r>
      <w:r>
        <w:rPr>
          <w:rFonts w:hint="eastAsia" w:ascii="宋体" w:hAnsi="宋体" w:cs="宋体"/>
          <w:color w:val="auto"/>
          <w:szCs w:val="21"/>
          <w:highlight w:val="none"/>
        </w:rPr>
        <w:t>参考格式</w:t>
      </w:r>
      <w:r>
        <w:rPr>
          <w:rFonts w:hint="eastAsia" w:ascii="宋体" w:hAnsi="宋体" w:cs="宋体"/>
          <w:b/>
          <w:color w:val="auto"/>
          <w:szCs w:val="21"/>
          <w:highlight w:val="none"/>
        </w:rPr>
        <w:t>)</w:t>
      </w:r>
    </w:p>
    <w:tbl>
      <w:tblPr>
        <w:tblStyle w:val="45"/>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842"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工程设备名称</w:t>
            </w:r>
          </w:p>
        </w:tc>
        <w:tc>
          <w:tcPr>
            <w:tcW w:w="1560"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型号及规格</w:t>
            </w:r>
          </w:p>
        </w:tc>
        <w:tc>
          <w:tcPr>
            <w:tcW w:w="992" w:type="dxa"/>
            <w:vAlign w:val="center"/>
          </w:tcPr>
          <w:p>
            <w:pPr>
              <w:spacing w:line="360" w:lineRule="auto"/>
              <w:ind w:right="-33"/>
              <w:jc w:val="center"/>
              <w:rPr>
                <w:rFonts w:ascii="宋体" w:hAnsi="宋体" w:cs="宋体"/>
                <w:color w:val="auto"/>
                <w:szCs w:val="21"/>
                <w:highlight w:val="none"/>
              </w:rPr>
            </w:pPr>
            <w:r>
              <w:rPr>
                <w:rFonts w:hint="eastAsia" w:ascii="宋体" w:hAnsi="宋体" w:cs="宋体"/>
                <w:color w:val="auto"/>
                <w:szCs w:val="21"/>
                <w:highlight w:val="none"/>
              </w:rPr>
              <w:t>数量</w:t>
            </w:r>
          </w:p>
        </w:tc>
        <w:tc>
          <w:tcPr>
            <w:tcW w:w="1134"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交货地点</w:t>
            </w:r>
          </w:p>
        </w:tc>
        <w:tc>
          <w:tcPr>
            <w:tcW w:w="1701"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计划交货日期</w:t>
            </w:r>
          </w:p>
        </w:tc>
        <w:tc>
          <w:tcPr>
            <w:tcW w:w="850"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ascii="宋体" w:hAnsi="宋体" w:cs="宋体"/>
                <w:color w:val="auto"/>
                <w:szCs w:val="21"/>
                <w:highlight w:val="none"/>
              </w:rPr>
            </w:pPr>
          </w:p>
        </w:tc>
        <w:tc>
          <w:tcPr>
            <w:tcW w:w="1842" w:type="dxa"/>
            <w:vAlign w:val="center"/>
          </w:tcPr>
          <w:p>
            <w:pPr>
              <w:spacing w:line="360" w:lineRule="auto"/>
              <w:ind w:right="248"/>
              <w:jc w:val="center"/>
              <w:rPr>
                <w:rFonts w:ascii="宋体" w:hAnsi="宋体" w:cs="宋体"/>
                <w:color w:val="auto"/>
                <w:szCs w:val="21"/>
                <w:highlight w:val="none"/>
              </w:rPr>
            </w:pPr>
          </w:p>
        </w:tc>
        <w:tc>
          <w:tcPr>
            <w:tcW w:w="1560"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850"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ascii="宋体" w:hAnsi="宋体" w:cs="宋体"/>
                <w:color w:val="auto"/>
                <w:szCs w:val="21"/>
                <w:highlight w:val="none"/>
              </w:rPr>
            </w:pPr>
          </w:p>
        </w:tc>
        <w:tc>
          <w:tcPr>
            <w:tcW w:w="1842" w:type="dxa"/>
            <w:vAlign w:val="center"/>
          </w:tcPr>
          <w:p>
            <w:pPr>
              <w:spacing w:line="360" w:lineRule="auto"/>
              <w:ind w:right="248"/>
              <w:jc w:val="center"/>
              <w:rPr>
                <w:rFonts w:ascii="宋体" w:hAnsi="宋体" w:cs="宋体"/>
                <w:color w:val="auto"/>
                <w:szCs w:val="21"/>
                <w:highlight w:val="none"/>
              </w:rPr>
            </w:pPr>
          </w:p>
        </w:tc>
        <w:tc>
          <w:tcPr>
            <w:tcW w:w="1560"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850"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101" w:type="dxa"/>
            <w:vAlign w:val="center"/>
          </w:tcPr>
          <w:p>
            <w:pPr>
              <w:spacing w:line="360" w:lineRule="auto"/>
              <w:ind w:right="248"/>
              <w:jc w:val="center"/>
              <w:rPr>
                <w:rFonts w:ascii="宋体" w:hAnsi="宋体" w:cs="宋体"/>
                <w:color w:val="auto"/>
                <w:szCs w:val="21"/>
                <w:highlight w:val="none"/>
              </w:rPr>
            </w:pPr>
          </w:p>
        </w:tc>
        <w:tc>
          <w:tcPr>
            <w:tcW w:w="1842" w:type="dxa"/>
            <w:vAlign w:val="center"/>
          </w:tcPr>
          <w:p>
            <w:pPr>
              <w:spacing w:line="360" w:lineRule="auto"/>
              <w:ind w:right="248"/>
              <w:jc w:val="center"/>
              <w:rPr>
                <w:rFonts w:ascii="宋体" w:hAnsi="宋体" w:cs="宋体"/>
                <w:color w:val="auto"/>
                <w:szCs w:val="21"/>
                <w:highlight w:val="none"/>
              </w:rPr>
            </w:pPr>
          </w:p>
        </w:tc>
        <w:tc>
          <w:tcPr>
            <w:tcW w:w="1560"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850" w:type="dxa"/>
            <w:vAlign w:val="center"/>
          </w:tcPr>
          <w:p>
            <w:pPr>
              <w:spacing w:line="360" w:lineRule="auto"/>
              <w:ind w:right="248"/>
              <w:jc w:val="center"/>
              <w:rPr>
                <w:rFonts w:ascii="宋体" w:hAnsi="宋体" w:cs="宋体"/>
                <w:color w:val="auto"/>
                <w:szCs w:val="21"/>
                <w:highlight w:val="none"/>
              </w:rPr>
            </w:pPr>
          </w:p>
        </w:tc>
      </w:tr>
    </w:tbl>
    <w:p>
      <w:pPr>
        <w:spacing w:line="360" w:lineRule="auto"/>
        <w:ind w:firstLine="420" w:firstLineChars="200"/>
        <w:jc w:val="left"/>
        <w:rPr>
          <w:rFonts w:ascii="宋体" w:hAnsi="宋体" w:cs="宋体"/>
          <w:color w:val="auto"/>
          <w:kern w:val="0"/>
          <w:szCs w:val="21"/>
          <w:highlight w:val="none"/>
        </w:rPr>
      </w:pPr>
      <w:bookmarkStart w:id="2267" w:name="_Toc222032701"/>
      <w:bookmarkStart w:id="2268" w:name="_Toc222029532"/>
      <w:bookmarkStart w:id="2269" w:name="_Toc222031034"/>
      <w:bookmarkStart w:id="2270" w:name="_Toc229305392"/>
      <w:bookmarkStart w:id="2271" w:name="_Toc221951166"/>
      <w:bookmarkStart w:id="2272" w:name="_Toc222033883"/>
      <w:r>
        <w:rPr>
          <w:rFonts w:hint="eastAsia" w:ascii="宋体" w:hAnsi="宋体"/>
          <w:color w:val="auto"/>
          <w:szCs w:val="21"/>
          <w:highlight w:val="none"/>
        </w:rPr>
        <w:t>材料（设备）的名称、规格、数量和价格：</w:t>
      </w:r>
      <w:r>
        <w:rPr>
          <w:rFonts w:hint="eastAsia" w:ascii="宋体" w:hAnsi="宋体"/>
          <w:color w:val="auto"/>
          <w:szCs w:val="21"/>
          <w:highlight w:val="none"/>
          <w:u w:val="single"/>
        </w:rPr>
        <w:t>发包人应提供甲供材料（设备）的明细表，结算时按经监理人、承包人共同确认的供应数量乘以招标时甲供材料暂定价格，在支付工程款时扣除</w:t>
      </w:r>
      <w:r>
        <w:rPr>
          <w:rFonts w:hint="eastAsia" w:ascii="宋体" w:hAnsi="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5.4 禁止使用不合格的材料和工程设备</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本款补充细化如下：</w:t>
      </w:r>
      <w:r>
        <w:rPr>
          <w:rFonts w:hint="eastAsia" w:ascii="宋体" w:hAnsi="宋体" w:cs="宋体"/>
          <w:color w:val="auto"/>
          <w:kern w:val="0"/>
          <w:szCs w:val="21"/>
          <w:highlight w:val="none"/>
          <w:u w:val="single"/>
        </w:rPr>
        <w:t>发包人按约定的内容提供材料设备，承包人按施工规范和检测规范对一切进场材料进行质量检验，承包人有权退回检验不合格的材料；承包人对投入使用的材料质量负责，并对工程质量全面负责。</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本条补充5.5、5.6款如下：</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5.5 材料与工程设备的保管与使用</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发包人供应的材料设备的保管费用的承担：</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5.6 样品</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需要承包人报送样品的材料或工程设备，样品的种类、名称、规格、数量要求：</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pStyle w:val="5"/>
        <w:spacing w:line="360" w:lineRule="auto"/>
        <w:rPr>
          <w:rFonts w:ascii="宋体" w:hAnsi="宋体" w:cs="宋体"/>
          <w:color w:val="auto"/>
          <w:sz w:val="21"/>
          <w:szCs w:val="21"/>
          <w:highlight w:val="none"/>
        </w:rPr>
      </w:pPr>
      <w:bookmarkStart w:id="2273" w:name="_Toc20257"/>
      <w:bookmarkStart w:id="2274" w:name="_Toc29661"/>
      <w:bookmarkStart w:id="2275" w:name="_Toc20051"/>
      <w:bookmarkStart w:id="2276" w:name="_Toc52"/>
      <w:bookmarkStart w:id="2277" w:name="_Toc27516"/>
      <w:bookmarkStart w:id="2278" w:name="_Toc33183724"/>
      <w:bookmarkStart w:id="2279" w:name="_Toc59810409"/>
      <w:bookmarkStart w:id="2280" w:name="_Toc32729"/>
      <w:bookmarkStart w:id="2281" w:name="_Toc28776"/>
      <w:r>
        <w:rPr>
          <w:rFonts w:hint="eastAsia" w:ascii="宋体" w:hAnsi="宋体" w:cs="宋体"/>
          <w:color w:val="auto"/>
          <w:sz w:val="21"/>
          <w:szCs w:val="21"/>
          <w:highlight w:val="none"/>
        </w:rPr>
        <w:t>6.施工设备和临时设施</w:t>
      </w:r>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r>
        <w:rPr>
          <w:rFonts w:hint="eastAsia" w:ascii="宋体" w:hAnsi="宋体" w:cs="宋体"/>
          <w:color w:val="auto"/>
          <w:sz w:val="21"/>
          <w:szCs w:val="21"/>
          <w:highlight w:val="none"/>
        </w:rPr>
        <w:t xml:space="preserve"> </w:t>
      </w:r>
    </w:p>
    <w:p>
      <w:pPr>
        <w:keepNext/>
        <w:keepLines/>
        <w:snapToGrid w:val="0"/>
        <w:spacing w:line="600" w:lineRule="exact"/>
        <w:ind w:firstLine="420" w:firstLineChars="200"/>
        <w:outlineLvl w:val="3"/>
        <w:rPr>
          <w:rFonts w:ascii="宋体" w:hAnsi="宋体" w:cs="宋体"/>
          <w:color w:val="auto"/>
          <w:szCs w:val="21"/>
          <w:highlight w:val="none"/>
        </w:rPr>
      </w:pPr>
      <w:bookmarkStart w:id="2282" w:name="_Toc33183725"/>
      <w:bookmarkStart w:id="2283" w:name="_Toc221951167"/>
      <w:r>
        <w:rPr>
          <w:rFonts w:hint="eastAsia" w:ascii="宋体" w:hAnsi="宋体" w:cs="宋体"/>
          <w:color w:val="auto"/>
          <w:szCs w:val="21"/>
          <w:highlight w:val="none"/>
        </w:rPr>
        <w:t>6.1  承包人提供的施工设备和临时设施</w:t>
      </w:r>
      <w:bookmarkEnd w:id="2282"/>
    </w:p>
    <w:p>
      <w:pPr>
        <w:autoSpaceDE w:val="0"/>
        <w:autoSpaceDN w:val="0"/>
        <w:adjustRightInd w:val="0"/>
        <w:spacing w:line="360" w:lineRule="auto"/>
        <w:ind w:firstLine="480"/>
        <w:jc w:val="left"/>
        <w:rPr>
          <w:rFonts w:ascii="宋体" w:hAnsi="宋体" w:cs="宋体"/>
          <w:color w:val="auto"/>
          <w:szCs w:val="21"/>
          <w:highlight w:val="none"/>
        </w:rPr>
      </w:pPr>
      <w:r>
        <w:rPr>
          <w:rFonts w:hint="eastAsia" w:ascii="宋体" w:hAnsi="宋体" w:cs="宋体"/>
          <w:color w:val="auto"/>
          <w:kern w:val="0"/>
          <w:szCs w:val="21"/>
          <w:highlight w:val="none"/>
        </w:rPr>
        <w:t>关于修建临时设施费用承担的约定：</w:t>
      </w:r>
      <w:r>
        <w:rPr>
          <w:rFonts w:hint="eastAsia" w:ascii="宋体" w:hAnsi="宋体" w:cs="宋体"/>
          <w:color w:val="auto"/>
          <w:kern w:val="0"/>
          <w:szCs w:val="21"/>
          <w:highlight w:val="none"/>
          <w:u w:val="single"/>
        </w:rPr>
        <w:t>由承包人承担</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284" w:name="_Toc33183726"/>
      <w:r>
        <w:rPr>
          <w:rFonts w:hint="eastAsia" w:ascii="宋体" w:hAnsi="宋体" w:cs="宋体"/>
          <w:color w:val="auto"/>
          <w:szCs w:val="21"/>
          <w:highlight w:val="none"/>
        </w:rPr>
        <w:t>6.2  发包人提供的施工设备和临时设施</w:t>
      </w:r>
      <w:bookmarkEnd w:id="2283"/>
      <w:bookmarkEnd w:id="2284"/>
    </w:p>
    <w:p>
      <w:pPr>
        <w:spacing w:line="360" w:lineRule="auto"/>
        <w:ind w:right="248" w:firstLine="424" w:firstLineChars="202"/>
        <w:rPr>
          <w:rFonts w:ascii="宋体" w:hAnsi="宋体" w:cs="宋体"/>
          <w:color w:val="auto"/>
          <w:szCs w:val="21"/>
          <w:highlight w:val="none"/>
        </w:rPr>
      </w:pPr>
      <w:bookmarkStart w:id="2285" w:name="_Toc221951169"/>
      <w:r>
        <w:rPr>
          <w:rFonts w:hint="eastAsia" w:ascii="宋体" w:hAnsi="宋体" w:cs="宋体"/>
          <w:color w:val="auto"/>
          <w:szCs w:val="21"/>
          <w:highlight w:val="none"/>
        </w:rPr>
        <w:t>（1）发包人提供的的施工设备见下表</w:t>
      </w:r>
      <w:bookmarkEnd w:id="2285"/>
      <w:r>
        <w:rPr>
          <w:rFonts w:hint="eastAsia" w:ascii="宋体" w:hAnsi="宋体" w:cs="宋体"/>
          <w:color w:val="auto"/>
          <w:szCs w:val="21"/>
          <w:highlight w:val="none"/>
        </w:rPr>
        <w:t>：</w:t>
      </w:r>
    </w:p>
    <w:p>
      <w:pPr>
        <w:spacing w:line="360" w:lineRule="auto"/>
        <w:ind w:right="248"/>
        <w:jc w:val="center"/>
        <w:rPr>
          <w:rFonts w:ascii="宋体" w:hAnsi="宋体" w:cs="宋体"/>
          <w:color w:val="auto"/>
          <w:szCs w:val="21"/>
          <w:highlight w:val="none"/>
        </w:rPr>
      </w:pPr>
      <w:bookmarkStart w:id="2286" w:name="_Toc221951170"/>
      <w:r>
        <w:rPr>
          <w:rFonts w:hint="eastAsia" w:ascii="宋体" w:hAnsi="宋体" w:cs="宋体"/>
          <w:b/>
          <w:color w:val="auto"/>
          <w:szCs w:val="21"/>
          <w:highlight w:val="none"/>
        </w:rPr>
        <w:t>发包人提供的施工设备表(</w:t>
      </w:r>
      <w:r>
        <w:rPr>
          <w:rFonts w:hint="eastAsia" w:ascii="宋体" w:hAnsi="宋体" w:cs="宋体"/>
          <w:color w:val="auto"/>
          <w:szCs w:val="21"/>
          <w:highlight w:val="none"/>
        </w:rPr>
        <w:t>参考格式</w:t>
      </w:r>
      <w:r>
        <w:rPr>
          <w:rFonts w:hint="eastAsia" w:ascii="宋体" w:hAnsi="宋体" w:cs="宋体"/>
          <w:b/>
          <w:color w:val="auto"/>
          <w:szCs w:val="21"/>
          <w:highlight w:val="none"/>
        </w:rPr>
        <w:t>)</w:t>
      </w:r>
      <w:bookmarkEnd w:id="2286"/>
    </w:p>
    <w:tbl>
      <w:tblPr>
        <w:tblStyle w:val="45"/>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842"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施工设备名称</w:t>
            </w:r>
          </w:p>
        </w:tc>
        <w:tc>
          <w:tcPr>
            <w:tcW w:w="1560"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型号及规格</w:t>
            </w:r>
          </w:p>
        </w:tc>
        <w:tc>
          <w:tcPr>
            <w:tcW w:w="992" w:type="dxa"/>
            <w:vAlign w:val="center"/>
          </w:tcPr>
          <w:p>
            <w:pPr>
              <w:spacing w:line="360" w:lineRule="auto"/>
              <w:ind w:right="-33"/>
              <w:jc w:val="center"/>
              <w:rPr>
                <w:rFonts w:ascii="宋体" w:hAnsi="宋体" w:cs="宋体"/>
                <w:color w:val="auto"/>
                <w:szCs w:val="21"/>
                <w:highlight w:val="none"/>
              </w:rPr>
            </w:pPr>
            <w:r>
              <w:rPr>
                <w:rFonts w:hint="eastAsia" w:ascii="宋体" w:hAnsi="宋体" w:cs="宋体"/>
                <w:color w:val="auto"/>
                <w:szCs w:val="21"/>
                <w:highlight w:val="none"/>
              </w:rPr>
              <w:t>数量</w:t>
            </w:r>
          </w:p>
        </w:tc>
        <w:tc>
          <w:tcPr>
            <w:tcW w:w="1134"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交货地点</w:t>
            </w:r>
          </w:p>
        </w:tc>
        <w:tc>
          <w:tcPr>
            <w:tcW w:w="1701"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计划交货日期</w:t>
            </w:r>
          </w:p>
        </w:tc>
        <w:tc>
          <w:tcPr>
            <w:tcW w:w="850" w:type="dxa"/>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ascii="宋体" w:hAnsi="宋体" w:cs="宋体"/>
                <w:color w:val="auto"/>
                <w:szCs w:val="21"/>
                <w:highlight w:val="none"/>
              </w:rPr>
            </w:pPr>
          </w:p>
        </w:tc>
        <w:tc>
          <w:tcPr>
            <w:tcW w:w="1842" w:type="dxa"/>
            <w:vAlign w:val="center"/>
          </w:tcPr>
          <w:p>
            <w:pPr>
              <w:spacing w:line="360" w:lineRule="auto"/>
              <w:ind w:right="248"/>
              <w:jc w:val="center"/>
              <w:rPr>
                <w:rFonts w:ascii="宋体" w:hAnsi="宋体" w:cs="宋体"/>
                <w:color w:val="auto"/>
                <w:szCs w:val="21"/>
                <w:highlight w:val="none"/>
              </w:rPr>
            </w:pPr>
          </w:p>
        </w:tc>
        <w:tc>
          <w:tcPr>
            <w:tcW w:w="1560"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850"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ascii="宋体" w:hAnsi="宋体" w:cs="宋体"/>
                <w:color w:val="auto"/>
                <w:szCs w:val="21"/>
                <w:highlight w:val="none"/>
              </w:rPr>
            </w:pPr>
          </w:p>
        </w:tc>
        <w:tc>
          <w:tcPr>
            <w:tcW w:w="1842" w:type="dxa"/>
            <w:vAlign w:val="center"/>
          </w:tcPr>
          <w:p>
            <w:pPr>
              <w:spacing w:line="360" w:lineRule="auto"/>
              <w:ind w:right="248"/>
              <w:jc w:val="center"/>
              <w:rPr>
                <w:rFonts w:ascii="宋体" w:hAnsi="宋体" w:cs="宋体"/>
                <w:color w:val="auto"/>
                <w:szCs w:val="21"/>
                <w:highlight w:val="none"/>
              </w:rPr>
            </w:pPr>
          </w:p>
        </w:tc>
        <w:tc>
          <w:tcPr>
            <w:tcW w:w="1560"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850" w:type="dxa"/>
            <w:vAlign w:val="center"/>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101" w:type="dxa"/>
            <w:vAlign w:val="center"/>
          </w:tcPr>
          <w:p>
            <w:pPr>
              <w:spacing w:line="360" w:lineRule="auto"/>
              <w:ind w:right="248"/>
              <w:jc w:val="center"/>
              <w:rPr>
                <w:rFonts w:ascii="宋体" w:hAnsi="宋体" w:cs="宋体"/>
                <w:color w:val="auto"/>
                <w:szCs w:val="21"/>
                <w:highlight w:val="none"/>
              </w:rPr>
            </w:pPr>
          </w:p>
        </w:tc>
        <w:tc>
          <w:tcPr>
            <w:tcW w:w="1842" w:type="dxa"/>
            <w:vAlign w:val="center"/>
          </w:tcPr>
          <w:p>
            <w:pPr>
              <w:spacing w:line="360" w:lineRule="auto"/>
              <w:ind w:right="248"/>
              <w:jc w:val="center"/>
              <w:rPr>
                <w:rFonts w:ascii="宋体" w:hAnsi="宋体" w:cs="宋体"/>
                <w:color w:val="auto"/>
                <w:szCs w:val="21"/>
                <w:highlight w:val="none"/>
              </w:rPr>
            </w:pPr>
          </w:p>
        </w:tc>
        <w:tc>
          <w:tcPr>
            <w:tcW w:w="1560" w:type="dxa"/>
            <w:vAlign w:val="center"/>
          </w:tcPr>
          <w:p>
            <w:pPr>
              <w:spacing w:line="360" w:lineRule="auto"/>
              <w:ind w:right="248"/>
              <w:jc w:val="center"/>
              <w:rPr>
                <w:rFonts w:ascii="宋体" w:hAnsi="宋体" w:cs="宋体"/>
                <w:color w:val="auto"/>
                <w:szCs w:val="21"/>
                <w:highlight w:val="none"/>
              </w:rPr>
            </w:pPr>
          </w:p>
        </w:tc>
        <w:tc>
          <w:tcPr>
            <w:tcW w:w="992" w:type="dxa"/>
            <w:vAlign w:val="center"/>
          </w:tcPr>
          <w:p>
            <w:pPr>
              <w:spacing w:line="360" w:lineRule="auto"/>
              <w:ind w:right="248"/>
              <w:jc w:val="center"/>
              <w:rPr>
                <w:rFonts w:ascii="宋体" w:hAnsi="宋体" w:cs="宋体"/>
                <w:color w:val="auto"/>
                <w:szCs w:val="21"/>
                <w:highlight w:val="none"/>
              </w:rPr>
            </w:pPr>
          </w:p>
        </w:tc>
        <w:tc>
          <w:tcPr>
            <w:tcW w:w="1134" w:type="dxa"/>
            <w:vAlign w:val="center"/>
          </w:tcPr>
          <w:p>
            <w:pPr>
              <w:spacing w:line="360" w:lineRule="auto"/>
              <w:ind w:right="248"/>
              <w:jc w:val="center"/>
              <w:rPr>
                <w:rFonts w:ascii="宋体" w:hAnsi="宋体" w:cs="宋体"/>
                <w:color w:val="auto"/>
                <w:szCs w:val="21"/>
                <w:highlight w:val="none"/>
              </w:rPr>
            </w:pPr>
          </w:p>
        </w:tc>
        <w:tc>
          <w:tcPr>
            <w:tcW w:w="1701" w:type="dxa"/>
            <w:vAlign w:val="center"/>
          </w:tcPr>
          <w:p>
            <w:pPr>
              <w:spacing w:line="360" w:lineRule="auto"/>
              <w:ind w:right="248"/>
              <w:jc w:val="center"/>
              <w:rPr>
                <w:rFonts w:ascii="宋体" w:hAnsi="宋体" w:cs="宋体"/>
                <w:color w:val="auto"/>
                <w:szCs w:val="21"/>
                <w:highlight w:val="none"/>
              </w:rPr>
            </w:pPr>
          </w:p>
        </w:tc>
        <w:tc>
          <w:tcPr>
            <w:tcW w:w="850" w:type="dxa"/>
            <w:vAlign w:val="center"/>
          </w:tcPr>
          <w:p>
            <w:pPr>
              <w:spacing w:line="360" w:lineRule="auto"/>
              <w:ind w:right="248"/>
              <w:jc w:val="center"/>
              <w:rPr>
                <w:rFonts w:ascii="宋体" w:hAnsi="宋体" w:cs="宋体"/>
                <w:color w:val="auto"/>
                <w:szCs w:val="21"/>
                <w:highlight w:val="none"/>
              </w:rPr>
            </w:pPr>
          </w:p>
        </w:tc>
      </w:tr>
    </w:tbl>
    <w:p>
      <w:pPr>
        <w:pStyle w:val="39"/>
        <w:spacing w:line="360" w:lineRule="auto"/>
        <w:rPr>
          <w:rFonts w:ascii="宋体" w:hAnsi="宋体" w:cs="宋体"/>
          <w:color w:val="auto"/>
          <w:sz w:val="21"/>
          <w:szCs w:val="21"/>
          <w:highlight w:val="none"/>
        </w:rPr>
      </w:pPr>
      <w:bookmarkStart w:id="2287" w:name="_Toc221951177"/>
      <w:r>
        <w:rPr>
          <w:rFonts w:hint="eastAsia" w:ascii="宋体" w:hAnsi="宋体" w:cs="宋体"/>
          <w:color w:val="auto"/>
          <w:sz w:val="21"/>
          <w:szCs w:val="21"/>
          <w:highlight w:val="none"/>
        </w:rPr>
        <w:t>注：设备状况栏内填写该设备的新旧程度、购进时间、已使用小时数和最近一次的大修时间。</w:t>
      </w:r>
      <w:bookmarkEnd w:id="2287"/>
    </w:p>
    <w:p>
      <w:pPr>
        <w:spacing w:line="360" w:lineRule="auto"/>
        <w:ind w:right="248" w:firstLine="424" w:firstLineChars="202"/>
        <w:rPr>
          <w:rFonts w:ascii="宋体" w:hAnsi="宋体" w:cs="宋体"/>
          <w:b/>
          <w:color w:val="auto"/>
          <w:szCs w:val="21"/>
          <w:highlight w:val="none"/>
        </w:rPr>
      </w:pPr>
      <w:r>
        <w:rPr>
          <w:rFonts w:hint="eastAsia" w:ascii="宋体" w:hAnsi="宋体" w:cs="宋体"/>
          <w:color w:val="auto"/>
          <w:szCs w:val="21"/>
          <w:highlight w:val="none"/>
        </w:rPr>
        <w:t>（2）发包人提供的临时设施：</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5"/>
        <w:spacing w:line="360" w:lineRule="auto"/>
        <w:rPr>
          <w:rFonts w:ascii="宋体" w:hAnsi="宋体" w:cs="宋体"/>
          <w:color w:val="auto"/>
          <w:sz w:val="21"/>
          <w:szCs w:val="21"/>
          <w:highlight w:val="none"/>
        </w:rPr>
      </w:pPr>
      <w:bookmarkStart w:id="2288" w:name="_Toc10945"/>
      <w:bookmarkStart w:id="2289" w:name="_Toc33183727"/>
      <w:bookmarkStart w:id="2290" w:name="_Toc11731"/>
      <w:bookmarkStart w:id="2291" w:name="_Toc59810410"/>
      <w:bookmarkStart w:id="2292" w:name="_Toc9145"/>
      <w:bookmarkStart w:id="2293" w:name="_Toc21098"/>
      <w:bookmarkStart w:id="2294" w:name="_Toc222029533"/>
      <w:bookmarkStart w:id="2295" w:name="_Toc27876"/>
      <w:bookmarkStart w:id="2296" w:name="_Toc222031035"/>
      <w:bookmarkStart w:id="2297" w:name="_Toc21361"/>
      <w:bookmarkStart w:id="2298" w:name="_Toc221951178"/>
      <w:bookmarkStart w:id="2299" w:name="_Toc222033884"/>
      <w:bookmarkStart w:id="2300" w:name="_Toc24333"/>
      <w:bookmarkStart w:id="2301" w:name="_Toc222032702"/>
      <w:r>
        <w:rPr>
          <w:rFonts w:hint="eastAsia" w:ascii="宋体" w:hAnsi="宋体" w:cs="宋体"/>
          <w:color w:val="auto"/>
          <w:sz w:val="21"/>
          <w:szCs w:val="21"/>
          <w:highlight w:val="none"/>
        </w:rPr>
        <w:t>7.交通运输</w:t>
      </w:r>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p>
    <w:p>
      <w:pPr>
        <w:keepNext/>
        <w:keepLines/>
        <w:snapToGrid w:val="0"/>
        <w:spacing w:line="600" w:lineRule="exact"/>
        <w:ind w:firstLine="420" w:firstLineChars="200"/>
        <w:outlineLvl w:val="3"/>
        <w:rPr>
          <w:rFonts w:ascii="宋体" w:hAnsi="宋体" w:cs="宋体"/>
          <w:color w:val="auto"/>
          <w:szCs w:val="21"/>
          <w:highlight w:val="none"/>
        </w:rPr>
      </w:pPr>
      <w:bookmarkStart w:id="2302" w:name="_Toc221951179"/>
      <w:bookmarkStart w:id="2303" w:name="_Toc33183728"/>
      <w:r>
        <w:rPr>
          <w:rFonts w:hint="eastAsia" w:ascii="宋体" w:hAnsi="宋体" w:cs="宋体"/>
          <w:color w:val="auto"/>
          <w:szCs w:val="21"/>
          <w:highlight w:val="none"/>
        </w:rPr>
        <w:t>7.1  道路通行权和场外设施</w:t>
      </w:r>
      <w:bookmarkEnd w:id="2302"/>
      <w:bookmarkEnd w:id="2303"/>
    </w:p>
    <w:p>
      <w:pPr>
        <w:snapToGrid w:val="0"/>
        <w:spacing w:line="360" w:lineRule="auto"/>
        <w:ind w:firstLine="420" w:firstLineChars="200"/>
        <w:rPr>
          <w:rFonts w:ascii="宋体" w:hAnsi="宋体" w:cs="宋体"/>
          <w:color w:val="auto"/>
          <w:szCs w:val="21"/>
          <w:highlight w:val="none"/>
        </w:rPr>
      </w:pPr>
      <w:bookmarkStart w:id="2304" w:name="_Toc33183729"/>
      <w:r>
        <w:rPr>
          <w:rFonts w:hint="eastAsia" w:ascii="宋体" w:hAnsi="宋体" w:cs="宋体"/>
          <w:color w:val="auto"/>
          <w:szCs w:val="21"/>
          <w:highlight w:val="none"/>
        </w:rPr>
        <w:t>道路通行权及场外设施的约定：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2304"/>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szCs w:val="21"/>
          <w:highlight w:val="none"/>
        </w:rPr>
        <w:t xml:space="preserve">7.2  </w:t>
      </w:r>
      <w:r>
        <w:rPr>
          <w:rFonts w:hint="eastAsia" w:ascii="宋体" w:hAnsi="宋体" w:cs="宋体"/>
          <w:color w:val="auto"/>
          <w:kern w:val="0"/>
          <w:szCs w:val="21"/>
          <w:highlight w:val="none"/>
        </w:rPr>
        <w:t>场内施工道路</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由发包人提供的部分道路和交通设施维修、养护和管理的约定：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kern w:val="0"/>
          <w:szCs w:val="21"/>
          <w:highlight w:val="none"/>
        </w:rPr>
        <w:t>关于场外交通和场内交通的边界的约定：</w:t>
      </w:r>
      <w:r>
        <w:rPr>
          <w:rFonts w:hint="eastAsia" w:ascii="宋体" w:hAnsi="宋体"/>
          <w:color w:val="auto"/>
          <w:szCs w:val="21"/>
          <w:highlight w:val="none"/>
          <w:u w:val="single"/>
        </w:rPr>
        <w:t>以合同工程用地红线为界，用地红线外为场外交通，用地红线范围内为场内交通（场外道路穿越场内的除外）</w:t>
      </w:r>
      <w:r>
        <w:rPr>
          <w:rFonts w:hint="eastAsia" w:ascii="宋体" w:hAnsi="宋体"/>
          <w:color w:val="auto"/>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olor w:val="auto"/>
          <w:kern w:val="0"/>
          <w:szCs w:val="21"/>
          <w:highlight w:val="none"/>
        </w:rPr>
        <w:t>关于发包人向承包人免费提供满足工程施工需要的场内道路和交通设施的约定：</w:t>
      </w:r>
      <w:r>
        <w:rPr>
          <w:rFonts w:hint="eastAsia" w:ascii="宋体" w:hAnsi="宋体"/>
          <w:color w:val="auto"/>
          <w:kern w:val="0"/>
          <w:szCs w:val="21"/>
          <w:highlight w:val="none"/>
          <w:u w:val="single"/>
        </w:rPr>
        <w:t>以施工场地移交时的现状为准</w:t>
      </w:r>
      <w:r>
        <w:rPr>
          <w:rFonts w:hint="eastAsia" w:ascii="宋体" w:hAnsi="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305" w:name="_Toc33183731"/>
      <w:r>
        <w:rPr>
          <w:rFonts w:hint="eastAsia" w:ascii="宋体" w:hAnsi="宋体" w:cs="宋体"/>
          <w:color w:val="auto"/>
          <w:szCs w:val="21"/>
          <w:highlight w:val="none"/>
        </w:rPr>
        <w:t>7.3  场外交通</w:t>
      </w:r>
      <w:bookmarkEnd w:id="2305"/>
    </w:p>
    <w:p>
      <w:pPr>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u w:val="single"/>
        </w:rPr>
        <w:t>承包人应遵守有关交通法规，执行有关道路限速、限行、禁止超载的规定，并配合交通管理部门的监督和检查。场外交通以施工场地移交时的现状为准。</w:t>
      </w:r>
    </w:p>
    <w:p>
      <w:pPr>
        <w:keepNext/>
        <w:keepLines/>
        <w:snapToGrid w:val="0"/>
        <w:spacing w:line="600" w:lineRule="exact"/>
        <w:ind w:firstLine="420" w:firstLineChars="200"/>
        <w:outlineLvl w:val="3"/>
        <w:rPr>
          <w:rFonts w:ascii="宋体" w:hAnsi="宋体" w:cs="宋体"/>
          <w:color w:val="auto"/>
          <w:szCs w:val="21"/>
          <w:highlight w:val="none"/>
        </w:rPr>
      </w:pPr>
      <w:bookmarkStart w:id="2306" w:name="_Toc33183732"/>
      <w:r>
        <w:rPr>
          <w:rFonts w:hint="eastAsia" w:ascii="宋体" w:hAnsi="宋体" w:cs="宋体"/>
          <w:color w:val="auto"/>
          <w:szCs w:val="21"/>
          <w:highlight w:val="none"/>
        </w:rPr>
        <w:t>7.4  超大件和超重件的运输</w:t>
      </w:r>
      <w:bookmarkEnd w:id="2306"/>
    </w:p>
    <w:p>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运输超大件或超重件所需的道路和桥梁临时加固改造费用和其他有关费用由</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承担。</w:t>
      </w:r>
    </w:p>
    <w:p>
      <w:pPr>
        <w:pStyle w:val="5"/>
        <w:spacing w:line="360" w:lineRule="auto"/>
        <w:rPr>
          <w:rFonts w:ascii="宋体" w:hAnsi="宋体" w:cs="宋体"/>
          <w:color w:val="auto"/>
          <w:sz w:val="21"/>
          <w:szCs w:val="21"/>
          <w:highlight w:val="none"/>
        </w:rPr>
      </w:pPr>
      <w:bookmarkStart w:id="2307" w:name="_Toc15336"/>
      <w:bookmarkStart w:id="2308" w:name="_Toc31182"/>
      <w:bookmarkStart w:id="2309" w:name="_Toc18512"/>
      <w:bookmarkStart w:id="2310" w:name="_Toc33183733"/>
      <w:bookmarkStart w:id="2311" w:name="_Toc4602"/>
      <w:bookmarkStart w:id="2312" w:name="_Toc59810411"/>
      <w:bookmarkStart w:id="2313" w:name="_Toc11104"/>
      <w:bookmarkStart w:id="2314" w:name="_Toc22572"/>
      <w:bookmarkStart w:id="2315" w:name="_Toc24300"/>
      <w:r>
        <w:rPr>
          <w:rFonts w:hint="eastAsia" w:ascii="宋体" w:hAnsi="宋体" w:cs="宋体"/>
          <w:color w:val="auto"/>
          <w:sz w:val="21"/>
          <w:szCs w:val="21"/>
          <w:highlight w:val="none"/>
        </w:rPr>
        <w:t>8.测量放线</w:t>
      </w:r>
      <w:bookmarkEnd w:id="2307"/>
      <w:bookmarkEnd w:id="2308"/>
      <w:bookmarkEnd w:id="2309"/>
      <w:bookmarkEnd w:id="2310"/>
      <w:bookmarkEnd w:id="2311"/>
      <w:bookmarkEnd w:id="2312"/>
      <w:bookmarkEnd w:id="2313"/>
      <w:bookmarkEnd w:id="2314"/>
      <w:bookmarkEnd w:id="2315"/>
      <w:r>
        <w:rPr>
          <w:rFonts w:hint="eastAsia" w:ascii="宋体" w:hAnsi="宋体" w:cs="宋体"/>
          <w:color w:val="auto"/>
          <w:sz w:val="21"/>
          <w:szCs w:val="21"/>
          <w:highlight w:val="none"/>
        </w:rPr>
        <w:t xml:space="preserve"> </w:t>
      </w:r>
    </w:p>
    <w:p>
      <w:pPr>
        <w:keepNext/>
        <w:keepLines/>
        <w:snapToGrid w:val="0"/>
        <w:spacing w:line="600" w:lineRule="exact"/>
        <w:ind w:firstLine="420" w:firstLineChars="200"/>
        <w:outlineLvl w:val="3"/>
        <w:rPr>
          <w:rFonts w:ascii="宋体" w:hAnsi="宋体" w:cs="宋体"/>
          <w:color w:val="auto"/>
          <w:szCs w:val="21"/>
          <w:highlight w:val="none"/>
        </w:rPr>
      </w:pPr>
      <w:bookmarkStart w:id="2316" w:name="_Toc33183734"/>
      <w:r>
        <w:rPr>
          <w:rFonts w:hint="eastAsia" w:ascii="宋体" w:hAnsi="宋体" w:cs="宋体"/>
          <w:color w:val="auto"/>
          <w:szCs w:val="21"/>
          <w:highlight w:val="none"/>
        </w:rPr>
        <w:t>8.1施工控制网</w:t>
      </w:r>
      <w:bookmarkEnd w:id="2316"/>
    </w:p>
    <w:p>
      <w:pPr>
        <w:spacing w:line="360" w:lineRule="auto"/>
        <w:ind w:right="248" w:firstLine="480"/>
        <w:rPr>
          <w:rFonts w:ascii="宋体" w:hAnsi="宋体" w:cs="宋体"/>
          <w:color w:val="auto"/>
          <w:kern w:val="0"/>
          <w:szCs w:val="21"/>
          <w:highlight w:val="none"/>
        </w:rPr>
      </w:pPr>
      <w:r>
        <w:rPr>
          <w:rFonts w:hint="eastAsia" w:ascii="宋体" w:hAnsi="宋体" w:cs="宋体"/>
          <w:color w:val="auto"/>
          <w:szCs w:val="21"/>
          <w:highlight w:val="none"/>
        </w:rPr>
        <w:t>8.1.1施工控制网的约定：</w:t>
      </w:r>
      <w:r>
        <w:rPr>
          <w:rFonts w:hint="eastAsia" w:ascii="宋体" w:hAnsi="宋体" w:cs="宋体"/>
          <w:color w:val="auto"/>
          <w:kern w:val="0"/>
          <w:szCs w:val="21"/>
          <w:highlight w:val="none"/>
          <w:u w:val="single"/>
        </w:rPr>
        <w:t>发包人通过监理人向承包人提供测量基准点、基准线和水准点及其书面资料的期限：不晚于开工前    天</w:t>
      </w:r>
      <w:r>
        <w:rPr>
          <w:rFonts w:hint="eastAsia" w:ascii="宋体" w:hAnsi="宋体" w:cs="宋体"/>
          <w:color w:val="auto"/>
          <w:kern w:val="0"/>
          <w:szCs w:val="21"/>
          <w:highlight w:val="none"/>
        </w:rPr>
        <w:t>。</w:t>
      </w:r>
    </w:p>
    <w:p>
      <w:pPr>
        <w:spacing w:line="360" w:lineRule="auto"/>
        <w:ind w:right="248" w:firstLine="480"/>
        <w:rPr>
          <w:rFonts w:ascii="宋体" w:hAnsi="宋体" w:cs="宋体"/>
          <w:color w:val="auto"/>
          <w:kern w:val="0"/>
          <w:szCs w:val="21"/>
          <w:highlight w:val="none"/>
        </w:rPr>
      </w:pPr>
      <w:r>
        <w:rPr>
          <w:rFonts w:hint="eastAsia" w:ascii="宋体" w:hAnsi="宋体" w:cs="宋体"/>
          <w:color w:val="auto"/>
          <w:kern w:val="0"/>
          <w:szCs w:val="21"/>
          <w:highlight w:val="none"/>
        </w:rPr>
        <w:t>承包人报监理人审批施工控制网资料的期限：</w:t>
      </w:r>
      <w:r>
        <w:rPr>
          <w:rFonts w:hint="eastAsia" w:ascii="宋体" w:hAnsi="宋体" w:cs="宋体"/>
          <w:color w:val="auto"/>
          <w:kern w:val="0"/>
          <w:szCs w:val="21"/>
          <w:highlight w:val="none"/>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cs="宋体"/>
          <w:color w:val="auto"/>
          <w:kern w:val="0"/>
          <w:szCs w:val="21"/>
          <w:highlight w:val="none"/>
        </w:rPr>
        <w:t>。</w:t>
      </w:r>
    </w:p>
    <w:p>
      <w:pPr>
        <w:pStyle w:val="5"/>
        <w:spacing w:line="360" w:lineRule="auto"/>
        <w:rPr>
          <w:rFonts w:ascii="宋体" w:hAnsi="宋体" w:cs="宋体"/>
          <w:color w:val="auto"/>
          <w:sz w:val="21"/>
          <w:szCs w:val="21"/>
          <w:highlight w:val="none"/>
        </w:rPr>
      </w:pPr>
      <w:bookmarkStart w:id="2317" w:name="_Toc24981"/>
      <w:bookmarkStart w:id="2318" w:name="_Toc33183735"/>
      <w:bookmarkStart w:id="2319" w:name="_Toc10124"/>
      <w:bookmarkStart w:id="2320" w:name="_Toc22714"/>
      <w:bookmarkStart w:id="2321" w:name="_Toc17638"/>
      <w:bookmarkStart w:id="2322" w:name="_Toc11814"/>
      <w:bookmarkStart w:id="2323" w:name="_Toc59810412"/>
      <w:bookmarkStart w:id="2324" w:name="_Toc31332"/>
      <w:bookmarkStart w:id="2325" w:name="_Toc11930"/>
      <w:r>
        <w:rPr>
          <w:rFonts w:hint="eastAsia" w:ascii="宋体" w:hAnsi="宋体" w:cs="宋体"/>
          <w:color w:val="auto"/>
          <w:sz w:val="21"/>
          <w:szCs w:val="21"/>
          <w:highlight w:val="none"/>
        </w:rPr>
        <w:t>9.施工安全、治安保卫和环境保护</w:t>
      </w:r>
      <w:bookmarkEnd w:id="2317"/>
      <w:bookmarkEnd w:id="2318"/>
      <w:bookmarkEnd w:id="2319"/>
      <w:bookmarkEnd w:id="2320"/>
      <w:bookmarkEnd w:id="2321"/>
      <w:bookmarkEnd w:id="2322"/>
      <w:bookmarkEnd w:id="2323"/>
      <w:bookmarkEnd w:id="2324"/>
      <w:bookmarkEnd w:id="2325"/>
    </w:p>
    <w:p>
      <w:pPr>
        <w:keepNext/>
        <w:keepLines/>
        <w:snapToGrid w:val="0"/>
        <w:spacing w:line="600" w:lineRule="exact"/>
        <w:ind w:firstLine="420" w:firstLineChars="200"/>
        <w:outlineLvl w:val="3"/>
        <w:rPr>
          <w:rFonts w:ascii="宋体" w:hAnsi="宋体" w:cs="宋体"/>
          <w:color w:val="auto"/>
          <w:szCs w:val="21"/>
          <w:highlight w:val="none"/>
        </w:rPr>
      </w:pPr>
      <w:bookmarkStart w:id="2326" w:name="_Toc33183736"/>
      <w:r>
        <w:rPr>
          <w:rFonts w:hint="eastAsia" w:ascii="宋体" w:hAnsi="宋体" w:cs="宋体"/>
          <w:color w:val="auto"/>
          <w:szCs w:val="21"/>
          <w:highlight w:val="none"/>
        </w:rPr>
        <w:t>9.1  发包人的施工安全责任</w:t>
      </w:r>
      <w:bookmarkEnd w:id="232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9.1.4发包人负责提供的地下管线资料有：</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，其余可能影响相邻建筑物地下工程的有关资料由承包人负责收集，并保证有关资料的真实、准确、完整，满足有关技术规程的要求。</w:t>
      </w:r>
    </w:p>
    <w:p>
      <w:pPr>
        <w:pStyle w:val="2"/>
        <w:ind w:firstLine="420" w:firstLineChars="200"/>
        <w:rPr>
          <w:color w:val="auto"/>
          <w:highlight w:val="none"/>
        </w:rPr>
      </w:pPr>
      <w:r>
        <w:rPr>
          <w:rFonts w:hint="eastAsia" w:ascii="宋体" w:hAnsi="宋体" w:cs="宋体"/>
          <w:color w:val="auto"/>
          <w:szCs w:val="21"/>
          <w:highlight w:val="none"/>
        </w:rPr>
        <w:t>本款补充9.1.8项如下：</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u w:val="single"/>
        </w:rPr>
        <w:t>9.1.8发包人安全监督部门应当按照现行标准规范对施工现场安全生产措施落实情况进行监督检查，对安全生产状况进行综合评定，并将评定结果纳入安全档案。</w:t>
      </w:r>
    </w:p>
    <w:p>
      <w:pPr>
        <w:keepNext/>
        <w:keepLines/>
        <w:snapToGrid w:val="0"/>
        <w:spacing w:line="600" w:lineRule="exact"/>
        <w:ind w:firstLine="420" w:firstLineChars="200"/>
        <w:outlineLvl w:val="3"/>
        <w:rPr>
          <w:rFonts w:ascii="宋体" w:hAnsi="宋体" w:cs="宋体"/>
          <w:color w:val="auto"/>
          <w:szCs w:val="21"/>
          <w:highlight w:val="none"/>
        </w:rPr>
      </w:pPr>
      <w:bookmarkStart w:id="2327" w:name="_Toc33183737"/>
      <w:r>
        <w:rPr>
          <w:rFonts w:hint="eastAsia" w:ascii="宋体" w:hAnsi="宋体" w:cs="宋体"/>
          <w:color w:val="auto"/>
          <w:szCs w:val="21"/>
          <w:highlight w:val="none"/>
        </w:rPr>
        <w:t>9.2  承包人的施工安全责任</w:t>
      </w:r>
      <w:bookmarkEnd w:id="2327"/>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szCs w:val="21"/>
          <w:highlight w:val="none"/>
        </w:rPr>
        <w:t>9.2.5</w:t>
      </w:r>
      <w:r>
        <w:rPr>
          <w:rFonts w:hint="eastAsia" w:ascii="宋体" w:hAnsi="宋体" w:cs="宋体"/>
          <w:color w:val="auto"/>
          <w:kern w:val="0"/>
          <w:szCs w:val="21"/>
          <w:highlight w:val="none"/>
        </w:rPr>
        <w:t>关于安全生产费支付比例和支付期限的约定：</w:t>
      </w:r>
      <w:r>
        <w:rPr>
          <w:rFonts w:hint="eastAsia" w:ascii="宋体" w:hAnsi="宋体" w:cs="宋体"/>
          <w:color w:val="auto"/>
          <w:kern w:val="0"/>
          <w:szCs w:val="21"/>
          <w:highlight w:val="none"/>
          <w:u w:val="single"/>
        </w:rPr>
        <w:t>施工合同签订后30天内按照《关于落实水利工程建设安全生产费用及使用管理问题的通知》（渝水基〔2009〕28号）文件规定支付安全生产费的30%（合同期在一年以上的）或50%（合同期在一年以下（含一年）的），其余部分与进度款同期支付。</w:t>
      </w:r>
    </w:p>
    <w:p>
      <w:pPr>
        <w:spacing w:line="360" w:lineRule="auto"/>
        <w:ind w:right="248" w:firstLine="480"/>
        <w:rPr>
          <w:rFonts w:ascii="宋体" w:hAnsi="宋体" w:cs="宋体"/>
          <w:color w:val="auto"/>
          <w:szCs w:val="21"/>
          <w:highlight w:val="none"/>
        </w:rPr>
      </w:pPr>
      <w:r>
        <w:rPr>
          <w:rFonts w:hint="eastAsia" w:ascii="宋体" w:hAnsi="宋体" w:cs="宋体"/>
          <w:color w:val="auto"/>
          <w:kern w:val="0"/>
          <w:szCs w:val="21"/>
          <w:highlight w:val="none"/>
        </w:rPr>
        <w:t>安全生产费的要求与内容、提取支付方法以及违反约定造成损失的赔偿等条款，按照现行规范要求执行，做到专款专用。</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9.2.12下列工程应编制专项施工方案：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。其中</w:t>
      </w:r>
      <w:r>
        <w:rPr>
          <w:rFonts w:hint="eastAsia" w:ascii="宋体" w:hAnsi="宋体" w:cs="宋体"/>
          <w:color w:val="auto"/>
          <w:szCs w:val="21"/>
          <w:highlight w:val="none"/>
          <w:u w:val="single"/>
        </w:rPr>
        <w:t xml:space="preserve">  按渝水基〔2010〕15号文定义属于危险性较大的单项工程，应编制专项施工方案，并按文件要求组织专家论证和审查，其中专家1/2人员应经发包人同意              </w:t>
      </w:r>
      <w:r>
        <w:rPr>
          <w:rFonts w:hint="eastAsia" w:ascii="宋体" w:hAnsi="宋体" w:cs="宋体"/>
          <w:color w:val="auto"/>
          <w:szCs w:val="21"/>
          <w:highlight w:val="none"/>
        </w:rPr>
        <w:t>。</w:t>
      </w:r>
    </w:p>
    <w:p>
      <w:pPr>
        <w:pStyle w:val="2"/>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本款补充9.2.14项如下：</w:t>
      </w:r>
    </w:p>
    <w:p>
      <w:pPr>
        <w:pStyle w:val="2"/>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9.2.14承包人施工安全责任承担</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（1）承包人的原因造成事故，由此产生的法律责任和事故责任及费用由承包人全部承担。</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（2）承包人在施工过程中，必须严格执行安全生产法的相关规定，制定切实可靠的安全技术措施。</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（3）接受发包人安全监督和管理，在施工中违反安全管理规定和操作规程、违章作业的，承担违约责任。</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4）承包人应当按照重庆市水利局、市财政局、市发改委和市安监局《关于落实水利工程建设安全生产费用及使用管理问题的通知》（渝水基〔2009〕28号）的规定，在财务管理中单独列出安全生产费，按规定范围安排使用，不得挤占、挪用，并建立健全安全生产费用使用台帐。承包人专职管理人员负责对本工程安全生产措施的组织实施进行现场监督检查，并有权向水行政主管部门反映情况。</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（5）承包人对工程安全生产费用的使用负总责。承包人挪用安全生产费用的，发包人有权责令限期整改，逾期未改正的，可以责令其暂停施工；造成损失的，依法承担赔偿责任。</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（6）为保护本合同工程免遭损坏，或为了现场附近和过往群众的安全与方便，在确有必要的时候和地方，或当监理人或有关主管部门要求时，承包人应自费提供照明、警卫、护栅、警告标志等安全防护设施。</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（7）在通航水域施工时，承包人应与当地主管部门取得联系，设置必要的导航标志，及时发布航行通告，确保施工水域安全。</w:t>
      </w:r>
    </w:p>
    <w:p>
      <w:pPr>
        <w:spacing w:line="360" w:lineRule="auto"/>
        <w:ind w:right="248" w:firstLine="480"/>
        <w:jc w:val="left"/>
        <w:rPr>
          <w:rFonts w:ascii="宋体" w:hAnsi="宋体" w:cs="宋体"/>
          <w:color w:val="auto"/>
          <w:szCs w:val="21"/>
          <w:highlight w:val="none"/>
          <w:u w:val="single"/>
        </w:rPr>
      </w:pPr>
      <w:r>
        <w:rPr>
          <w:rFonts w:hint="eastAsia" w:ascii="宋体" w:hAnsi="宋体" w:cs="宋体"/>
          <w:color w:val="auto"/>
          <w:szCs w:val="21"/>
          <w:highlight w:val="none"/>
          <w:u w:val="single"/>
        </w:rPr>
        <w:t>（8）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keepNext/>
        <w:keepLines/>
        <w:snapToGrid w:val="0"/>
        <w:spacing w:line="600" w:lineRule="exact"/>
        <w:ind w:firstLine="420" w:firstLineChars="200"/>
        <w:outlineLvl w:val="3"/>
        <w:rPr>
          <w:rFonts w:ascii="宋体" w:hAnsi="宋体" w:cs="宋体"/>
          <w:color w:val="auto"/>
          <w:szCs w:val="21"/>
          <w:highlight w:val="none"/>
        </w:rPr>
      </w:pPr>
      <w:bookmarkStart w:id="2328" w:name="_Toc33183738"/>
      <w:r>
        <w:rPr>
          <w:rFonts w:hint="eastAsia" w:ascii="宋体" w:hAnsi="宋体" w:cs="宋体"/>
          <w:color w:val="auto"/>
          <w:szCs w:val="21"/>
          <w:highlight w:val="none"/>
        </w:rPr>
        <w:t>9.7文明工地</w:t>
      </w:r>
      <w:bookmarkEnd w:id="2328"/>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9.7.1 本合同文明工地的约定：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pStyle w:val="5"/>
        <w:spacing w:line="360" w:lineRule="auto"/>
        <w:rPr>
          <w:rFonts w:ascii="宋体" w:hAnsi="宋体" w:cs="宋体"/>
          <w:color w:val="auto"/>
          <w:sz w:val="21"/>
          <w:szCs w:val="21"/>
          <w:highlight w:val="none"/>
        </w:rPr>
      </w:pPr>
      <w:bookmarkStart w:id="2329" w:name="_Toc27445"/>
      <w:bookmarkStart w:id="2330" w:name="_Toc31140"/>
      <w:bookmarkStart w:id="2331" w:name="_Toc59810413"/>
      <w:bookmarkStart w:id="2332" w:name="_Toc15002"/>
      <w:bookmarkStart w:id="2333" w:name="_Toc28925"/>
      <w:bookmarkStart w:id="2334" w:name="_Toc17874"/>
      <w:bookmarkStart w:id="2335" w:name="_Toc1313"/>
      <w:bookmarkStart w:id="2336" w:name="_Toc12476"/>
      <w:bookmarkStart w:id="2337" w:name="_Toc229305394"/>
      <w:bookmarkStart w:id="2338" w:name="_Toc222029536"/>
      <w:bookmarkStart w:id="2339" w:name="_Toc222032705"/>
      <w:bookmarkStart w:id="2340" w:name="_Toc222031038"/>
      <w:bookmarkStart w:id="2341" w:name="_Toc222033887"/>
      <w:bookmarkStart w:id="2342" w:name="_Toc221951188"/>
      <w:r>
        <w:rPr>
          <w:rFonts w:hint="eastAsia" w:ascii="宋体" w:hAnsi="宋体" w:cs="宋体"/>
          <w:color w:val="auto"/>
          <w:sz w:val="21"/>
          <w:szCs w:val="21"/>
          <w:highlight w:val="none"/>
        </w:rPr>
        <w:t>10.进度计划</w:t>
      </w:r>
      <w:bookmarkEnd w:id="2329"/>
      <w:bookmarkEnd w:id="2330"/>
      <w:bookmarkEnd w:id="2331"/>
      <w:bookmarkEnd w:id="2332"/>
      <w:bookmarkEnd w:id="2333"/>
      <w:bookmarkEnd w:id="2334"/>
      <w:bookmarkEnd w:id="2335"/>
      <w:bookmarkEnd w:id="2336"/>
    </w:p>
    <w:p>
      <w:pPr>
        <w:snapToGrid w:val="0"/>
        <w:spacing w:before="72" w:beforeLines="30"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10.2合同进度计划的修订</w:t>
      </w:r>
    </w:p>
    <w:p>
      <w:pPr>
        <w:snapToGrid w:val="0"/>
        <w:spacing w:before="72" w:beforeLines="30"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发包人和监理人在收到修订的施工进度计划后确认或提出修改意见的期限：</w:t>
      </w:r>
      <w:r>
        <w:rPr>
          <w:rFonts w:hint="eastAsia" w:ascii="宋体" w:hAnsi="宋体" w:cs="宋体"/>
          <w:color w:val="auto"/>
          <w:kern w:val="0"/>
          <w:szCs w:val="21"/>
          <w:highlight w:val="none"/>
          <w:u w:val="single"/>
        </w:rPr>
        <w:t>收到修订的施工进度计划后   天内</w:t>
      </w:r>
      <w:r>
        <w:rPr>
          <w:rFonts w:hint="eastAsia" w:ascii="宋体" w:hAnsi="宋体" w:cs="宋体"/>
          <w:color w:val="auto"/>
          <w:kern w:val="0"/>
          <w:szCs w:val="21"/>
          <w:highlight w:val="none"/>
        </w:rPr>
        <w:t>。</w:t>
      </w:r>
    </w:p>
    <w:p>
      <w:pPr>
        <w:pStyle w:val="5"/>
        <w:spacing w:line="360" w:lineRule="auto"/>
        <w:rPr>
          <w:rFonts w:ascii="宋体" w:hAnsi="宋体" w:cs="宋体"/>
          <w:color w:val="auto"/>
          <w:sz w:val="21"/>
          <w:szCs w:val="21"/>
          <w:highlight w:val="none"/>
        </w:rPr>
      </w:pPr>
      <w:bookmarkStart w:id="2343" w:name="_Toc10469"/>
      <w:bookmarkStart w:id="2344" w:name="_Toc33183739"/>
      <w:bookmarkStart w:id="2345" w:name="_Toc4230"/>
      <w:bookmarkStart w:id="2346" w:name="_Toc12920"/>
      <w:bookmarkStart w:id="2347" w:name="_Toc476"/>
      <w:bookmarkStart w:id="2348" w:name="_Toc27910"/>
      <w:bookmarkStart w:id="2349" w:name="_Toc15857"/>
      <w:bookmarkStart w:id="2350" w:name="_Toc9073"/>
      <w:bookmarkStart w:id="2351" w:name="_Toc59810414"/>
      <w:r>
        <w:rPr>
          <w:rFonts w:hint="eastAsia" w:ascii="宋体" w:hAnsi="宋体" w:cs="宋体"/>
          <w:color w:val="auto"/>
          <w:sz w:val="21"/>
          <w:szCs w:val="21"/>
          <w:highlight w:val="none"/>
        </w:rPr>
        <w:t>11.开工和竣工</w:t>
      </w:r>
      <w:bookmarkEnd w:id="2337"/>
      <w:bookmarkEnd w:id="2338"/>
      <w:bookmarkEnd w:id="2339"/>
      <w:bookmarkEnd w:id="2340"/>
      <w:bookmarkEnd w:id="2341"/>
      <w:bookmarkEnd w:id="2342"/>
      <w:r>
        <w:rPr>
          <w:rFonts w:hint="eastAsia" w:ascii="宋体" w:hAnsi="宋体" w:cs="宋体"/>
          <w:color w:val="auto"/>
          <w:sz w:val="21"/>
          <w:szCs w:val="21"/>
          <w:highlight w:val="none"/>
        </w:rPr>
        <w:t>（完工）</w:t>
      </w:r>
      <w:bookmarkEnd w:id="2343"/>
      <w:bookmarkEnd w:id="2344"/>
      <w:bookmarkEnd w:id="2345"/>
      <w:bookmarkEnd w:id="2346"/>
      <w:bookmarkEnd w:id="2347"/>
      <w:bookmarkEnd w:id="2348"/>
      <w:bookmarkEnd w:id="2349"/>
      <w:bookmarkEnd w:id="2350"/>
      <w:bookmarkEnd w:id="2351"/>
    </w:p>
    <w:p>
      <w:pPr>
        <w:spacing w:line="360" w:lineRule="auto"/>
        <w:jc w:val="left"/>
        <w:rPr>
          <w:rFonts w:ascii="宋体" w:hAnsi="宋体" w:cs="宋体"/>
          <w:b/>
          <w:color w:val="auto"/>
          <w:kern w:val="0"/>
          <w:szCs w:val="21"/>
          <w:highlight w:val="none"/>
        </w:rPr>
      </w:pPr>
      <w:r>
        <w:rPr>
          <w:rFonts w:hint="eastAsia" w:ascii="宋体" w:hAnsi="宋体" w:cs="宋体"/>
          <w:b/>
          <w:color w:val="auto"/>
          <w:kern w:val="0"/>
          <w:szCs w:val="21"/>
          <w:highlight w:val="none"/>
        </w:rPr>
        <w:t>11.1开工</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关于承包人提交工程开工报审表的期限：</w:t>
      </w:r>
      <w:r>
        <w:rPr>
          <w:rFonts w:hint="eastAsia" w:ascii="宋体" w:hAnsi="宋体" w:cs="宋体"/>
          <w:color w:val="auto"/>
          <w:kern w:val="0"/>
          <w:szCs w:val="21"/>
          <w:highlight w:val="none"/>
          <w:u w:val="single"/>
        </w:rPr>
        <w:t>不晚于开工前     天</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关于发包人应完成的其他开工准备工作及期限：</w:t>
      </w:r>
      <w:r>
        <w:rPr>
          <w:rFonts w:hint="eastAsia" w:ascii="宋体" w:hAnsi="宋体" w:cs="宋体"/>
          <w:color w:val="auto"/>
          <w:kern w:val="0"/>
          <w:szCs w:val="21"/>
          <w:highlight w:val="none"/>
          <w:u w:val="single"/>
        </w:rPr>
        <w:t>不晚于开工前     天</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关于承包人应完成的其他开工准备工作及期限：</w:t>
      </w:r>
      <w:r>
        <w:rPr>
          <w:rFonts w:hint="eastAsia" w:ascii="宋体" w:hAnsi="宋体" w:cs="宋体"/>
          <w:color w:val="auto"/>
          <w:kern w:val="0"/>
          <w:szCs w:val="21"/>
          <w:highlight w:val="none"/>
          <w:u w:val="single"/>
        </w:rPr>
        <w:t>不晚于开工前     天</w:t>
      </w:r>
      <w:r>
        <w:rPr>
          <w:rFonts w:hint="eastAsia" w:ascii="宋体" w:hAnsi="宋体" w:cs="宋体"/>
          <w:color w:val="auto"/>
          <w:kern w:val="0"/>
          <w:szCs w:val="21"/>
          <w:highlight w:val="none"/>
        </w:rPr>
        <w:t>。</w:t>
      </w:r>
    </w:p>
    <w:p>
      <w:pPr>
        <w:spacing w:line="360" w:lineRule="auto"/>
        <w:rPr>
          <w:rFonts w:ascii="宋体" w:hAnsi="宋体" w:cs="宋体"/>
          <w:color w:val="auto"/>
          <w:szCs w:val="21"/>
          <w:highlight w:val="none"/>
        </w:rPr>
      </w:pPr>
      <w:r>
        <w:rPr>
          <w:rFonts w:hint="eastAsia" w:ascii="宋体" w:hAnsi="宋体" w:cs="宋体"/>
          <w:b/>
          <w:color w:val="auto"/>
          <w:kern w:val="0"/>
          <w:szCs w:val="21"/>
          <w:highlight w:val="none"/>
        </w:rPr>
        <w:t>11.3  发包人的工期延误</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在合同履行过程中，因下列情况导致工期延误和（或）费用增加的，由发包人承担由此延误的工期和（或）增加的费用：</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（1）发包人未能按合同约定提供施工场地，且该未能提供上述开工条件直接影响项目关键线路的；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（4）变更未及时审批，直接影响项目关键线路的；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（5）实施变更直接影响项目关键线路的；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（6）因发包人原因导致工程暂停施工、停建、缓建的；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（7）因征地拆迁、群众阻工等情形导致工期延误累计超过1</w:t>
      </w:r>
      <w:r>
        <w:rPr>
          <w:rFonts w:ascii="宋体" w:hAnsi="宋体" w:cs="宋体"/>
          <w:color w:val="auto"/>
          <w:kern w:val="0"/>
          <w:szCs w:val="21"/>
          <w:highlight w:val="none"/>
        </w:rPr>
        <w:t>4</w:t>
      </w:r>
      <w:r>
        <w:rPr>
          <w:rFonts w:hint="eastAsia" w:ascii="宋体" w:hAnsi="宋体" w:cs="宋体"/>
          <w:color w:val="auto"/>
          <w:kern w:val="0"/>
          <w:szCs w:val="21"/>
          <w:highlight w:val="none"/>
        </w:rPr>
        <w:t>天的；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（8）</w:t>
      </w:r>
      <w:r>
        <w:rPr>
          <w:rFonts w:hint="eastAsia" w:ascii="宋体" w:hAnsi="宋体" w:cs="宋体"/>
          <w:color w:val="auto"/>
          <w:kern w:val="0"/>
          <w:szCs w:val="21"/>
          <w:highlight w:val="none"/>
          <w:u w:val="single"/>
        </w:rPr>
        <w:t>合同约定的其他情形</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因发包人原因未按计划开工日期开工的，发包人应按实际开工日期顺延完工日期。因发包人原因导致工期延误需要修订施工进度计划的，按照第10.2合同进度计划的修订执行。</w:t>
      </w:r>
    </w:p>
    <w:p>
      <w:pPr>
        <w:keepNext/>
        <w:keepLines/>
        <w:snapToGrid w:val="0"/>
        <w:spacing w:line="600" w:lineRule="exact"/>
        <w:ind w:firstLine="420" w:firstLineChars="200"/>
        <w:outlineLvl w:val="3"/>
        <w:rPr>
          <w:rFonts w:ascii="宋体" w:hAnsi="宋体" w:cs="宋体"/>
          <w:color w:val="auto"/>
          <w:szCs w:val="21"/>
          <w:highlight w:val="none"/>
        </w:rPr>
      </w:pPr>
      <w:bookmarkStart w:id="2352" w:name="_Toc221951189"/>
      <w:bookmarkStart w:id="2353" w:name="_Toc33183740"/>
      <w:r>
        <w:rPr>
          <w:rFonts w:hint="eastAsia" w:ascii="宋体" w:hAnsi="宋体" w:cs="宋体"/>
          <w:color w:val="auto"/>
          <w:szCs w:val="21"/>
          <w:highlight w:val="none"/>
        </w:rPr>
        <w:t>11.4  异常恶劣的气候条件</w:t>
      </w:r>
      <w:bookmarkEnd w:id="2352"/>
      <w:bookmarkEnd w:id="2353"/>
      <w:r>
        <w:rPr>
          <w:rFonts w:hint="eastAsia" w:ascii="宋体" w:hAnsi="宋体" w:cs="宋体"/>
          <w:color w:val="auto"/>
          <w:szCs w:val="21"/>
          <w:highlight w:val="none"/>
        </w:rPr>
        <w:t xml:space="preserve"> </w:t>
      </w:r>
    </w:p>
    <w:p>
      <w:pPr>
        <w:spacing w:line="360" w:lineRule="auto"/>
        <w:ind w:right="248" w:firstLine="480"/>
        <w:rPr>
          <w:rFonts w:ascii="宋体" w:hAnsi="宋体" w:cs="宋体"/>
          <w:color w:val="auto"/>
          <w:szCs w:val="21"/>
          <w:highlight w:val="none"/>
        </w:rPr>
      </w:pPr>
      <w:bookmarkStart w:id="2354" w:name="_Toc221951191"/>
      <w:r>
        <w:rPr>
          <w:rFonts w:hint="eastAsia" w:ascii="宋体" w:hAnsi="宋体" w:cs="宋体"/>
          <w:color w:val="auto"/>
          <w:szCs w:val="21"/>
          <w:highlight w:val="none"/>
        </w:rPr>
        <w:t>11.4.3 本合同工程界定异常恶劣气候条件（</w:t>
      </w:r>
      <w:r>
        <w:rPr>
          <w:rFonts w:hint="eastAsia" w:ascii="宋体" w:hAnsi="宋体" w:cs="宋体"/>
          <w:color w:val="auto"/>
          <w:kern w:val="0"/>
          <w:szCs w:val="21"/>
          <w:highlight w:val="none"/>
        </w:rPr>
        <w:t>异常恶劣气候是指项目所在地50年以上一遇的罕见气候现象</w:t>
      </w:r>
      <w:r>
        <w:rPr>
          <w:rFonts w:hint="eastAsia" w:ascii="宋体" w:hAnsi="宋体" w:cs="宋体"/>
          <w:color w:val="auto"/>
          <w:szCs w:val="21"/>
          <w:highlight w:val="none"/>
        </w:rPr>
        <w:t>）的范围为：</w:t>
      </w:r>
      <w:bookmarkEnd w:id="2354"/>
    </w:p>
    <w:p>
      <w:pPr>
        <w:spacing w:line="360" w:lineRule="auto"/>
        <w:ind w:right="248" w:firstLine="480"/>
        <w:rPr>
          <w:rFonts w:ascii="宋体" w:hAnsi="宋体" w:cs="宋体"/>
          <w:color w:val="auto"/>
          <w:szCs w:val="21"/>
          <w:highlight w:val="none"/>
        </w:rPr>
      </w:pPr>
      <w:bookmarkStart w:id="2355" w:name="_Toc221951192"/>
      <w:r>
        <w:rPr>
          <w:rFonts w:hint="eastAsia" w:ascii="宋体" w:hAnsi="宋体" w:cs="宋体"/>
          <w:color w:val="auto"/>
          <w:szCs w:val="21"/>
          <w:highlight w:val="none"/>
        </w:rPr>
        <w:t>（1）日降雨量大于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㎜的雨日超过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 `</w:t>
      </w:r>
      <w:bookmarkEnd w:id="2355"/>
    </w:p>
    <w:p>
      <w:pPr>
        <w:spacing w:line="360" w:lineRule="auto"/>
        <w:ind w:right="248" w:firstLine="480"/>
        <w:rPr>
          <w:rFonts w:ascii="宋体" w:hAnsi="宋体" w:cs="宋体"/>
          <w:color w:val="auto"/>
          <w:szCs w:val="21"/>
          <w:highlight w:val="none"/>
        </w:rPr>
      </w:pPr>
      <w:bookmarkStart w:id="2356" w:name="_Toc221951193"/>
      <w:r>
        <w:rPr>
          <w:rFonts w:hint="eastAsia" w:ascii="宋体" w:hAnsi="宋体" w:cs="宋体"/>
          <w:color w:val="auto"/>
          <w:szCs w:val="21"/>
          <w:highlight w:val="none"/>
        </w:rPr>
        <w:t>（2）风速大于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m/s的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级以上台风灾害；</w:t>
      </w:r>
      <w:bookmarkEnd w:id="2356"/>
    </w:p>
    <w:p>
      <w:pPr>
        <w:spacing w:line="360" w:lineRule="auto"/>
        <w:ind w:right="248" w:firstLine="480"/>
        <w:rPr>
          <w:rFonts w:ascii="宋体" w:hAnsi="宋体" w:cs="宋体"/>
          <w:color w:val="auto"/>
          <w:szCs w:val="21"/>
          <w:highlight w:val="none"/>
        </w:rPr>
      </w:pPr>
      <w:bookmarkStart w:id="2357" w:name="_Toc221951194"/>
      <w:r>
        <w:rPr>
          <w:rFonts w:hint="eastAsia" w:ascii="宋体" w:hAnsi="宋体" w:cs="宋体"/>
          <w:color w:val="auto"/>
          <w:szCs w:val="21"/>
          <w:highlight w:val="none"/>
        </w:rPr>
        <w:t>（3）</w:t>
      </w:r>
      <w:bookmarkEnd w:id="2357"/>
      <w:r>
        <w:rPr>
          <w:rFonts w:hint="eastAsia" w:ascii="宋体" w:hAnsi="宋体" w:cs="宋体"/>
          <w:color w:val="auto"/>
          <w:szCs w:val="21"/>
          <w:highlight w:val="none"/>
        </w:rPr>
        <w:t>日气温超过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℃的高温大于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w:t>
      </w:r>
    </w:p>
    <w:p>
      <w:pPr>
        <w:spacing w:line="360" w:lineRule="auto"/>
        <w:ind w:right="248" w:firstLine="480"/>
        <w:rPr>
          <w:rFonts w:ascii="宋体" w:hAnsi="宋体" w:cs="宋体"/>
          <w:color w:val="auto"/>
          <w:szCs w:val="21"/>
          <w:highlight w:val="none"/>
        </w:rPr>
      </w:pPr>
      <w:bookmarkStart w:id="2358" w:name="_Toc221951195"/>
      <w:r>
        <w:rPr>
          <w:rFonts w:hint="eastAsia" w:ascii="宋体" w:hAnsi="宋体" w:cs="宋体"/>
          <w:color w:val="auto"/>
          <w:szCs w:val="21"/>
          <w:highlight w:val="none"/>
        </w:rPr>
        <w:t>（4）</w:t>
      </w:r>
      <w:bookmarkEnd w:id="2358"/>
      <w:r>
        <w:rPr>
          <w:rFonts w:hint="eastAsia" w:ascii="宋体" w:hAnsi="宋体" w:cs="宋体"/>
          <w:color w:val="auto"/>
          <w:szCs w:val="21"/>
          <w:highlight w:val="none"/>
        </w:rPr>
        <w:t>日气温低于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℃的严寒大于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w:t>
      </w:r>
    </w:p>
    <w:p>
      <w:pPr>
        <w:spacing w:line="360" w:lineRule="auto"/>
        <w:ind w:right="248" w:firstLine="480"/>
        <w:rPr>
          <w:rFonts w:ascii="宋体" w:hAnsi="宋体" w:cs="宋体"/>
          <w:color w:val="auto"/>
          <w:szCs w:val="21"/>
          <w:highlight w:val="none"/>
          <w:u w:val="single"/>
        </w:rPr>
      </w:pPr>
      <w:bookmarkStart w:id="2359" w:name="_Toc221951196"/>
      <w:r>
        <w:rPr>
          <w:rFonts w:hint="eastAsia" w:ascii="宋体" w:hAnsi="宋体" w:cs="宋体"/>
          <w:color w:val="auto"/>
          <w:szCs w:val="21"/>
          <w:highlight w:val="none"/>
        </w:rPr>
        <w:t>（5）</w:t>
      </w:r>
      <w:bookmarkEnd w:id="2359"/>
      <w:r>
        <w:rPr>
          <w:rFonts w:hint="eastAsia" w:ascii="宋体" w:hAnsi="宋体" w:cs="宋体"/>
          <w:color w:val="auto"/>
          <w:szCs w:val="21"/>
          <w:highlight w:val="none"/>
        </w:rPr>
        <w:t>造成工程损坏的冰雹和大雪灾害：</w:t>
      </w:r>
      <w:r>
        <w:rPr>
          <w:rFonts w:hint="eastAsia" w:ascii="宋体" w:hAnsi="宋体" w:cs="宋体"/>
          <w:color w:val="auto"/>
          <w:szCs w:val="21"/>
          <w:highlight w:val="none"/>
          <w:u w:val="single"/>
        </w:rPr>
        <w:t xml:space="preserve">                。</w:t>
      </w:r>
    </w:p>
    <w:p>
      <w:pPr>
        <w:spacing w:line="360" w:lineRule="auto"/>
        <w:ind w:right="248" w:firstLine="480"/>
        <w:rPr>
          <w:rFonts w:ascii="宋体" w:hAnsi="宋体" w:cs="宋体"/>
          <w:color w:val="auto"/>
          <w:szCs w:val="21"/>
          <w:highlight w:val="none"/>
        </w:rPr>
      </w:pPr>
      <w:bookmarkStart w:id="2360" w:name="_Toc221951197"/>
      <w:r>
        <w:rPr>
          <w:rFonts w:hint="eastAsia" w:ascii="宋体" w:hAnsi="宋体" w:cs="宋体"/>
          <w:color w:val="auto"/>
          <w:szCs w:val="21"/>
          <w:highlight w:val="none"/>
        </w:rPr>
        <w:t>（6）</w:t>
      </w:r>
      <w:r>
        <w:rPr>
          <w:rFonts w:hint="eastAsia" w:ascii="宋体" w:hAnsi="宋体" w:cs="宋体"/>
          <w:color w:val="auto"/>
          <w:szCs w:val="21"/>
          <w:highlight w:val="none"/>
          <w:u w:val="single"/>
        </w:rPr>
        <w:t>其他：</w:t>
      </w:r>
      <w:r>
        <w:rPr>
          <w:rFonts w:hint="eastAsia" w:ascii="宋体" w:hAnsi="宋体" w:cs="宋体"/>
          <w:color w:val="auto"/>
          <w:szCs w:val="21"/>
          <w:highlight w:val="none"/>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w:t>
      </w:r>
      <w:bookmarkEnd w:id="2360"/>
    </w:p>
    <w:p>
      <w:pPr>
        <w:keepNext/>
        <w:keepLines/>
        <w:snapToGrid w:val="0"/>
        <w:spacing w:line="600" w:lineRule="exact"/>
        <w:ind w:firstLine="420" w:firstLineChars="200"/>
        <w:outlineLvl w:val="3"/>
        <w:rPr>
          <w:rFonts w:ascii="宋体" w:hAnsi="宋体" w:cs="宋体"/>
          <w:color w:val="auto"/>
          <w:szCs w:val="21"/>
          <w:highlight w:val="none"/>
        </w:rPr>
      </w:pPr>
      <w:bookmarkStart w:id="2361" w:name="_Toc221951198"/>
      <w:bookmarkStart w:id="2362" w:name="_Toc33183741"/>
      <w:r>
        <w:rPr>
          <w:rFonts w:hint="eastAsia" w:ascii="宋体" w:hAnsi="宋体" w:cs="宋体"/>
          <w:color w:val="auto"/>
          <w:szCs w:val="21"/>
          <w:highlight w:val="none"/>
        </w:rPr>
        <w:t>11.5  承包人工期延误</w:t>
      </w:r>
      <w:bookmarkEnd w:id="2361"/>
      <w:bookmarkEnd w:id="2362"/>
      <w:r>
        <w:rPr>
          <w:rFonts w:hint="eastAsia" w:ascii="宋体" w:hAnsi="宋体" w:cs="宋体"/>
          <w:color w:val="auto"/>
          <w:szCs w:val="21"/>
          <w:highlight w:val="none"/>
        </w:rPr>
        <w:t xml:space="preserve"> </w:t>
      </w:r>
    </w:p>
    <w:p>
      <w:pPr>
        <w:spacing w:line="360" w:lineRule="auto"/>
        <w:ind w:right="248" w:firstLine="420" w:firstLineChars="200"/>
        <w:rPr>
          <w:rFonts w:ascii="宋体" w:hAnsi="宋体" w:cs="宋体"/>
          <w:bCs/>
          <w:color w:val="auto"/>
          <w:szCs w:val="21"/>
          <w:highlight w:val="none"/>
        </w:rPr>
      </w:pPr>
      <w:bookmarkStart w:id="2363" w:name="_Toc221951200"/>
      <w:r>
        <w:rPr>
          <w:rFonts w:hint="eastAsia" w:ascii="宋体" w:hAnsi="宋体" w:cs="宋体"/>
          <w:bCs/>
          <w:color w:val="auto"/>
          <w:szCs w:val="21"/>
          <w:highlight w:val="none"/>
        </w:rPr>
        <w:t>（1）逾期完工违约金表(参考格式)</w:t>
      </w:r>
      <w:bookmarkEnd w:id="2363"/>
    </w:p>
    <w:tbl>
      <w:tblPr>
        <w:tblStyle w:val="45"/>
        <w:tblW w:w="850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3"/>
        <w:gridCol w:w="3675"/>
        <w:gridCol w:w="1995"/>
        <w:gridCol w:w="19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spacing w:line="360" w:lineRule="auto"/>
              <w:ind w:right="-3"/>
              <w:jc w:val="center"/>
              <w:rPr>
                <w:rFonts w:ascii="宋体" w:hAnsi="宋体" w:cs="宋体"/>
                <w:color w:val="auto"/>
                <w:szCs w:val="21"/>
                <w:highlight w:val="none"/>
              </w:rPr>
            </w:pPr>
            <w:bookmarkStart w:id="2364" w:name="_Toc221951201"/>
            <w:r>
              <w:rPr>
                <w:rFonts w:hint="eastAsia" w:ascii="宋体" w:hAnsi="宋体" w:cs="宋体"/>
                <w:color w:val="auto"/>
                <w:szCs w:val="21"/>
                <w:highlight w:val="none"/>
              </w:rPr>
              <w:t>序号</w:t>
            </w:r>
            <w:bookmarkEnd w:id="2364"/>
          </w:p>
        </w:tc>
        <w:tc>
          <w:tcPr>
            <w:tcW w:w="3675" w:type="dxa"/>
            <w:vAlign w:val="center"/>
          </w:tcPr>
          <w:p>
            <w:pPr>
              <w:spacing w:line="360" w:lineRule="auto"/>
              <w:ind w:right="3"/>
              <w:jc w:val="center"/>
              <w:rPr>
                <w:rFonts w:ascii="宋体" w:hAnsi="宋体" w:cs="宋体"/>
                <w:color w:val="auto"/>
                <w:szCs w:val="21"/>
                <w:highlight w:val="none"/>
              </w:rPr>
            </w:pPr>
            <w:bookmarkStart w:id="2365" w:name="_Toc221951202"/>
            <w:r>
              <w:rPr>
                <w:rFonts w:hint="eastAsia" w:ascii="宋体" w:hAnsi="宋体" w:cs="宋体"/>
                <w:color w:val="auto"/>
                <w:szCs w:val="21"/>
                <w:highlight w:val="none"/>
              </w:rPr>
              <w:t>项目及其说明</w:t>
            </w:r>
            <w:bookmarkEnd w:id="2365"/>
          </w:p>
        </w:tc>
        <w:tc>
          <w:tcPr>
            <w:tcW w:w="1995" w:type="dxa"/>
            <w:vAlign w:val="center"/>
          </w:tcPr>
          <w:p>
            <w:pPr>
              <w:spacing w:line="360" w:lineRule="auto"/>
              <w:ind w:right="9"/>
              <w:jc w:val="center"/>
              <w:rPr>
                <w:rFonts w:ascii="宋体" w:hAnsi="宋体" w:cs="宋体"/>
                <w:color w:val="auto"/>
                <w:szCs w:val="21"/>
                <w:highlight w:val="none"/>
              </w:rPr>
            </w:pPr>
            <w:bookmarkStart w:id="2366" w:name="_Toc221951203"/>
            <w:r>
              <w:rPr>
                <w:rFonts w:hint="eastAsia" w:ascii="宋体" w:hAnsi="宋体" w:cs="宋体"/>
                <w:color w:val="auto"/>
                <w:szCs w:val="21"/>
                <w:highlight w:val="none"/>
              </w:rPr>
              <w:t>要求竣工日期</w:t>
            </w:r>
            <w:bookmarkEnd w:id="2366"/>
          </w:p>
        </w:tc>
        <w:tc>
          <w:tcPr>
            <w:tcW w:w="1995" w:type="dxa"/>
          </w:tcPr>
          <w:p>
            <w:pPr>
              <w:spacing w:line="360" w:lineRule="auto"/>
              <w:ind w:right="9"/>
              <w:jc w:val="center"/>
              <w:rPr>
                <w:rFonts w:ascii="宋体" w:hAnsi="宋体" w:cs="宋体"/>
                <w:color w:val="auto"/>
                <w:szCs w:val="21"/>
                <w:highlight w:val="none"/>
              </w:rPr>
            </w:pPr>
            <w:bookmarkStart w:id="2367" w:name="_Toc221951204"/>
            <w:r>
              <w:rPr>
                <w:rFonts w:hint="eastAsia" w:ascii="宋体" w:hAnsi="宋体" w:cs="宋体"/>
                <w:color w:val="auto"/>
                <w:szCs w:val="21"/>
                <w:highlight w:val="none"/>
              </w:rPr>
              <w:t>违约金(元/天)</w:t>
            </w:r>
            <w:bookmarkEnd w:id="236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spacing w:line="360" w:lineRule="auto"/>
              <w:ind w:right="248"/>
              <w:jc w:val="center"/>
              <w:rPr>
                <w:rFonts w:ascii="宋体" w:hAnsi="宋体" w:cs="宋体"/>
                <w:color w:val="auto"/>
                <w:szCs w:val="21"/>
                <w:highlight w:val="none"/>
              </w:rPr>
            </w:pPr>
          </w:p>
        </w:tc>
        <w:tc>
          <w:tcPr>
            <w:tcW w:w="3675" w:type="dxa"/>
            <w:vAlign w:val="center"/>
          </w:tcPr>
          <w:p>
            <w:pPr>
              <w:spacing w:line="360" w:lineRule="auto"/>
              <w:ind w:right="248"/>
              <w:jc w:val="center"/>
              <w:rPr>
                <w:rFonts w:ascii="宋体" w:hAnsi="宋体" w:cs="宋体"/>
                <w:color w:val="auto"/>
                <w:szCs w:val="21"/>
                <w:highlight w:val="none"/>
              </w:rPr>
            </w:pPr>
          </w:p>
        </w:tc>
        <w:tc>
          <w:tcPr>
            <w:tcW w:w="1995" w:type="dxa"/>
            <w:vAlign w:val="center"/>
          </w:tcPr>
          <w:p>
            <w:pPr>
              <w:spacing w:line="360" w:lineRule="auto"/>
              <w:ind w:right="248"/>
              <w:jc w:val="center"/>
              <w:rPr>
                <w:rFonts w:ascii="宋体" w:hAnsi="宋体" w:cs="宋体"/>
                <w:color w:val="auto"/>
                <w:szCs w:val="21"/>
                <w:highlight w:val="none"/>
              </w:rPr>
            </w:pPr>
          </w:p>
        </w:tc>
        <w:tc>
          <w:tcPr>
            <w:tcW w:w="1995" w:type="dxa"/>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spacing w:line="360" w:lineRule="auto"/>
              <w:ind w:right="248"/>
              <w:jc w:val="center"/>
              <w:rPr>
                <w:rFonts w:ascii="宋体" w:hAnsi="宋体" w:cs="宋体"/>
                <w:color w:val="auto"/>
                <w:szCs w:val="21"/>
                <w:highlight w:val="none"/>
              </w:rPr>
            </w:pPr>
          </w:p>
        </w:tc>
        <w:tc>
          <w:tcPr>
            <w:tcW w:w="3675" w:type="dxa"/>
            <w:vAlign w:val="center"/>
          </w:tcPr>
          <w:p>
            <w:pPr>
              <w:spacing w:line="360" w:lineRule="auto"/>
              <w:ind w:right="248"/>
              <w:jc w:val="center"/>
              <w:rPr>
                <w:rFonts w:ascii="宋体" w:hAnsi="宋体" w:cs="宋体"/>
                <w:color w:val="auto"/>
                <w:szCs w:val="21"/>
                <w:highlight w:val="none"/>
              </w:rPr>
            </w:pPr>
          </w:p>
        </w:tc>
        <w:tc>
          <w:tcPr>
            <w:tcW w:w="1995" w:type="dxa"/>
            <w:vAlign w:val="center"/>
          </w:tcPr>
          <w:p>
            <w:pPr>
              <w:spacing w:line="360" w:lineRule="auto"/>
              <w:ind w:right="248"/>
              <w:jc w:val="center"/>
              <w:rPr>
                <w:rFonts w:ascii="宋体" w:hAnsi="宋体" w:cs="宋体"/>
                <w:color w:val="auto"/>
                <w:szCs w:val="21"/>
                <w:highlight w:val="none"/>
              </w:rPr>
            </w:pPr>
          </w:p>
        </w:tc>
        <w:tc>
          <w:tcPr>
            <w:tcW w:w="1995" w:type="dxa"/>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43" w:type="dxa"/>
            <w:vAlign w:val="center"/>
          </w:tcPr>
          <w:p>
            <w:pPr>
              <w:spacing w:line="360" w:lineRule="auto"/>
              <w:ind w:right="248"/>
              <w:jc w:val="center"/>
              <w:rPr>
                <w:rFonts w:ascii="宋体" w:hAnsi="宋体" w:cs="宋体"/>
                <w:color w:val="auto"/>
                <w:szCs w:val="21"/>
                <w:highlight w:val="none"/>
              </w:rPr>
            </w:pPr>
          </w:p>
        </w:tc>
        <w:tc>
          <w:tcPr>
            <w:tcW w:w="3675" w:type="dxa"/>
            <w:vAlign w:val="center"/>
          </w:tcPr>
          <w:p>
            <w:pPr>
              <w:spacing w:line="360" w:lineRule="auto"/>
              <w:ind w:right="248"/>
              <w:jc w:val="center"/>
              <w:rPr>
                <w:rFonts w:ascii="宋体" w:hAnsi="宋体" w:cs="宋体"/>
                <w:color w:val="auto"/>
                <w:szCs w:val="21"/>
                <w:highlight w:val="none"/>
              </w:rPr>
            </w:pPr>
          </w:p>
        </w:tc>
        <w:tc>
          <w:tcPr>
            <w:tcW w:w="1995" w:type="dxa"/>
            <w:vAlign w:val="center"/>
          </w:tcPr>
          <w:p>
            <w:pPr>
              <w:spacing w:line="360" w:lineRule="auto"/>
              <w:ind w:right="248"/>
              <w:jc w:val="center"/>
              <w:rPr>
                <w:rFonts w:ascii="宋体" w:hAnsi="宋体" w:cs="宋体"/>
                <w:color w:val="auto"/>
                <w:szCs w:val="21"/>
                <w:highlight w:val="none"/>
              </w:rPr>
            </w:pPr>
          </w:p>
        </w:tc>
        <w:tc>
          <w:tcPr>
            <w:tcW w:w="1995" w:type="dxa"/>
          </w:tcPr>
          <w:p>
            <w:pPr>
              <w:spacing w:line="360" w:lineRule="auto"/>
              <w:ind w:right="248"/>
              <w:jc w:val="center"/>
              <w:rPr>
                <w:rFonts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spacing w:line="360" w:lineRule="auto"/>
              <w:ind w:right="248"/>
              <w:jc w:val="center"/>
              <w:rPr>
                <w:rFonts w:ascii="宋体" w:hAnsi="宋体" w:cs="宋体"/>
                <w:color w:val="auto"/>
                <w:szCs w:val="21"/>
                <w:highlight w:val="none"/>
              </w:rPr>
            </w:pPr>
          </w:p>
        </w:tc>
        <w:tc>
          <w:tcPr>
            <w:tcW w:w="3675" w:type="dxa"/>
            <w:vAlign w:val="center"/>
          </w:tcPr>
          <w:p>
            <w:pPr>
              <w:spacing w:line="360" w:lineRule="auto"/>
              <w:ind w:right="248"/>
              <w:jc w:val="center"/>
              <w:rPr>
                <w:rFonts w:ascii="宋体" w:hAnsi="宋体" w:cs="宋体"/>
                <w:color w:val="auto"/>
                <w:szCs w:val="21"/>
                <w:highlight w:val="none"/>
              </w:rPr>
            </w:pPr>
          </w:p>
        </w:tc>
        <w:tc>
          <w:tcPr>
            <w:tcW w:w="1995" w:type="dxa"/>
            <w:vAlign w:val="center"/>
          </w:tcPr>
          <w:p>
            <w:pPr>
              <w:spacing w:line="360" w:lineRule="auto"/>
              <w:ind w:right="248"/>
              <w:jc w:val="center"/>
              <w:rPr>
                <w:rFonts w:ascii="宋体" w:hAnsi="宋体" w:cs="宋体"/>
                <w:color w:val="auto"/>
                <w:szCs w:val="21"/>
                <w:highlight w:val="none"/>
              </w:rPr>
            </w:pPr>
          </w:p>
        </w:tc>
        <w:tc>
          <w:tcPr>
            <w:tcW w:w="1995" w:type="dxa"/>
          </w:tcPr>
          <w:p>
            <w:pPr>
              <w:spacing w:line="360" w:lineRule="auto"/>
              <w:ind w:right="248"/>
              <w:jc w:val="center"/>
              <w:rPr>
                <w:rFonts w:ascii="宋体" w:hAnsi="宋体" w:cs="宋体"/>
                <w:color w:val="auto"/>
                <w:szCs w:val="21"/>
                <w:highlight w:val="none"/>
              </w:rPr>
            </w:pPr>
          </w:p>
        </w:tc>
      </w:tr>
    </w:tbl>
    <w:p>
      <w:pPr>
        <w:spacing w:line="360" w:lineRule="auto"/>
        <w:ind w:right="248" w:firstLine="420" w:firstLineChars="200"/>
        <w:rPr>
          <w:rFonts w:ascii="宋体" w:hAnsi="宋体" w:cs="宋体"/>
          <w:color w:val="auto"/>
          <w:szCs w:val="21"/>
          <w:highlight w:val="none"/>
        </w:rPr>
      </w:pPr>
      <w:bookmarkStart w:id="2368" w:name="_Toc221951205"/>
      <w:r>
        <w:rPr>
          <w:rFonts w:hint="eastAsia" w:ascii="宋体" w:hAnsi="宋体" w:cs="宋体"/>
          <w:color w:val="auto"/>
          <w:szCs w:val="21"/>
          <w:highlight w:val="none"/>
        </w:rPr>
        <w:t>（2）全部逾期完工违约金的总限额为</w:t>
      </w:r>
      <w:r>
        <w:rPr>
          <w:rFonts w:hint="eastAsia" w:ascii="宋体" w:hAnsi="宋体" w:cs="宋体"/>
          <w:color w:val="auto"/>
          <w:szCs w:val="21"/>
          <w:highlight w:val="none"/>
          <w:u w:val="single"/>
        </w:rPr>
        <w:t xml:space="preserve">  （不超过合同总价的  %） </w:t>
      </w:r>
      <w:r>
        <w:rPr>
          <w:rFonts w:hint="eastAsia" w:ascii="宋体" w:hAnsi="宋体" w:cs="宋体"/>
          <w:color w:val="auto"/>
          <w:szCs w:val="21"/>
          <w:highlight w:val="none"/>
        </w:rPr>
        <w:t>。</w:t>
      </w:r>
      <w:bookmarkEnd w:id="2368"/>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kern w:val="0"/>
          <w:szCs w:val="21"/>
          <w:highlight w:val="none"/>
        </w:rPr>
        <w:t>由于承包人原因，未能按合同进度计划完成工作，或监理人认为承包人工作进度不能满足合同工期要求的，承包人应采取措施加快进度，并承担加快进度所增加的费用。由于承包人原因造成工期延误，承包人应支付逾期竣（完）工违约金。承包人支付逾期竣（完）工违约金，不免除承包人完成工作及修补缺陷的义务。</w:t>
      </w:r>
    </w:p>
    <w:p>
      <w:pPr>
        <w:keepNext/>
        <w:keepLines/>
        <w:snapToGrid w:val="0"/>
        <w:spacing w:line="600" w:lineRule="exact"/>
        <w:ind w:firstLine="420" w:firstLineChars="200"/>
        <w:outlineLvl w:val="3"/>
        <w:rPr>
          <w:rFonts w:ascii="宋体" w:hAnsi="宋体" w:cs="宋体"/>
          <w:color w:val="auto"/>
          <w:szCs w:val="21"/>
          <w:highlight w:val="none"/>
        </w:rPr>
      </w:pPr>
      <w:bookmarkStart w:id="2369" w:name="_Toc33183742"/>
      <w:r>
        <w:rPr>
          <w:rFonts w:hint="eastAsia" w:ascii="宋体" w:hAnsi="宋体" w:cs="宋体"/>
          <w:color w:val="auto"/>
          <w:szCs w:val="21"/>
          <w:highlight w:val="none"/>
        </w:rPr>
        <w:t>11.6工期提前</w:t>
      </w:r>
      <w:bookmarkEnd w:id="2369"/>
    </w:p>
    <w:p>
      <w:pPr>
        <w:pStyle w:val="2"/>
        <w:spacing w:line="360" w:lineRule="auto"/>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本款补充11.6.1、11.6.2项如下：</w:t>
      </w:r>
    </w:p>
    <w:p>
      <w:pPr>
        <w:pStyle w:val="2"/>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11.6.1工期提前的资金约定</w:t>
      </w:r>
    </w:p>
    <w:p>
      <w:pPr>
        <w:pStyle w:val="2"/>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（1）当项目需要提前完工或项目工期按照第</w:t>
      </w:r>
      <w:r>
        <w:rPr>
          <w:rFonts w:hint="eastAsia" w:ascii="宋体" w:hAnsi="宋体" w:cs="宋体"/>
          <w:color w:val="auto"/>
          <w:kern w:val="0"/>
          <w:szCs w:val="21"/>
          <w:highlight w:val="none"/>
          <w:u w:val="single"/>
        </w:rPr>
        <w:t>11.3款〔发包人的工期延误〕</w:t>
      </w:r>
      <w:r>
        <w:rPr>
          <w:rFonts w:hint="eastAsia" w:ascii="宋体" w:hAnsi="宋体" w:cs="宋体"/>
          <w:color w:val="auto"/>
          <w:kern w:val="0"/>
          <w:szCs w:val="21"/>
          <w:highlight w:val="none"/>
        </w:rPr>
        <w:t>约定顺延后需要提前完工的，发包人应通过监理人向承包人下达提前完工指示。承包人同意提前完工的，应向发包人和监理人提交提前完工方案，提前完工方案经监理人和发包人审批后生效。由此增加的费用按照第</w:t>
      </w:r>
      <w:r>
        <w:rPr>
          <w:rFonts w:hint="eastAsia" w:ascii="宋体" w:hAnsi="宋体" w:cs="宋体"/>
          <w:color w:val="auto"/>
          <w:kern w:val="0"/>
          <w:szCs w:val="21"/>
          <w:highlight w:val="none"/>
          <w:u w:val="single"/>
        </w:rPr>
        <w:t>15.4款〔变更的估价原则〕</w:t>
      </w:r>
      <w:r>
        <w:rPr>
          <w:rFonts w:hint="eastAsia" w:ascii="宋体" w:hAnsi="宋体" w:cs="宋体"/>
          <w:color w:val="auto"/>
          <w:kern w:val="0"/>
          <w:szCs w:val="21"/>
          <w:highlight w:val="none"/>
        </w:rPr>
        <w:t>约定执行。</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（2）发包人不得随意要求承包人提前完工，承包人也不得随意提出提前完工的建议。如遇特殊情况，确需将工期提前的，发包人和承包人必须采取有效措施，确保工程质量。</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（3）如果承包人提前完工，发包人支付奖金的计算方法在合同条款数据表中约定，时间自完工验收证书中写明的实际完工日期起至预定的完工日期止，按天计算。但奖金最高限额不超过项目11.6.2条的限额。</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11.6.2 提前完工的奖励：</w:t>
      </w:r>
      <w:r>
        <w:rPr>
          <w:rFonts w:hint="eastAsia" w:ascii="宋体" w:hAnsi="宋体" w:cs="宋体"/>
          <w:color w:val="auto"/>
          <w:kern w:val="0"/>
          <w:szCs w:val="21"/>
          <w:highlight w:val="none"/>
          <w:u w:val="single"/>
        </w:rPr>
        <w:t xml:space="preserve">    元/天，不超过签约合同价的    %</w:t>
      </w:r>
      <w:r>
        <w:rPr>
          <w:rFonts w:hint="eastAsia" w:ascii="宋体" w:hAnsi="宋体" w:cs="宋体"/>
          <w:color w:val="auto"/>
          <w:kern w:val="0"/>
          <w:szCs w:val="21"/>
          <w:highlight w:val="none"/>
        </w:rPr>
        <w:t>。</w:t>
      </w:r>
    </w:p>
    <w:p>
      <w:pPr>
        <w:pStyle w:val="5"/>
        <w:spacing w:line="360" w:lineRule="auto"/>
        <w:rPr>
          <w:rFonts w:ascii="宋体" w:hAnsi="宋体" w:cs="宋体"/>
          <w:color w:val="auto"/>
          <w:sz w:val="21"/>
          <w:szCs w:val="21"/>
          <w:highlight w:val="none"/>
        </w:rPr>
      </w:pPr>
      <w:bookmarkStart w:id="2370" w:name="_Toc11691"/>
      <w:bookmarkStart w:id="2371" w:name="_Toc222031039"/>
      <w:bookmarkStart w:id="2372" w:name="_Toc33183743"/>
      <w:bookmarkStart w:id="2373" w:name="_Toc229305395"/>
      <w:bookmarkStart w:id="2374" w:name="_Toc222033888"/>
      <w:bookmarkStart w:id="2375" w:name="_Toc22455"/>
      <w:bookmarkStart w:id="2376" w:name="_Toc24428"/>
      <w:bookmarkStart w:id="2377" w:name="_Toc222029537"/>
      <w:bookmarkStart w:id="2378" w:name="_Toc12317"/>
      <w:bookmarkStart w:id="2379" w:name="_Toc221951206"/>
      <w:bookmarkStart w:id="2380" w:name="_Toc32459"/>
      <w:bookmarkStart w:id="2381" w:name="_Toc222032706"/>
      <w:bookmarkStart w:id="2382" w:name="_Toc8594"/>
      <w:bookmarkStart w:id="2383" w:name="_Toc27384"/>
      <w:bookmarkStart w:id="2384" w:name="_Toc59810415"/>
      <w:r>
        <w:rPr>
          <w:rFonts w:hint="eastAsia" w:ascii="宋体" w:hAnsi="宋体" w:cs="宋体"/>
          <w:color w:val="auto"/>
          <w:sz w:val="21"/>
          <w:szCs w:val="21"/>
          <w:highlight w:val="none"/>
        </w:rPr>
        <w:t>12.暂停施工</w:t>
      </w:r>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p>
    <w:p>
      <w:pPr>
        <w:keepNext/>
        <w:keepLines/>
        <w:snapToGrid w:val="0"/>
        <w:spacing w:line="600" w:lineRule="exact"/>
        <w:ind w:firstLine="420" w:firstLineChars="200"/>
        <w:outlineLvl w:val="3"/>
        <w:rPr>
          <w:rFonts w:ascii="宋体" w:hAnsi="宋体" w:cs="宋体"/>
          <w:color w:val="auto"/>
          <w:szCs w:val="21"/>
          <w:highlight w:val="none"/>
        </w:rPr>
      </w:pPr>
      <w:bookmarkStart w:id="2385" w:name="_Toc221951207"/>
      <w:bookmarkStart w:id="2386" w:name="_Toc33183744"/>
      <w:r>
        <w:rPr>
          <w:rFonts w:hint="eastAsia" w:ascii="宋体" w:hAnsi="宋体" w:cs="宋体"/>
          <w:color w:val="auto"/>
          <w:szCs w:val="21"/>
          <w:highlight w:val="none"/>
        </w:rPr>
        <w:t>12.1  承包人暂停施工的责任</w:t>
      </w:r>
      <w:bookmarkEnd w:id="2385"/>
      <w:bookmarkEnd w:id="2386"/>
    </w:p>
    <w:p>
      <w:pPr>
        <w:spacing w:line="360" w:lineRule="auto"/>
        <w:ind w:right="248" w:firstLine="480"/>
        <w:rPr>
          <w:rFonts w:ascii="宋体" w:hAnsi="宋体" w:cs="宋体"/>
          <w:color w:val="auto"/>
          <w:szCs w:val="21"/>
          <w:highlight w:val="none"/>
        </w:rPr>
      </w:pPr>
      <w:bookmarkStart w:id="2387" w:name="_Toc221951209"/>
      <w:r>
        <w:rPr>
          <w:rFonts w:hint="eastAsia" w:ascii="宋体" w:hAnsi="宋体" w:cs="宋体"/>
          <w:color w:val="auto"/>
          <w:szCs w:val="21"/>
          <w:highlight w:val="none"/>
        </w:rPr>
        <w:t xml:space="preserve"> (5) 承包人承担暂停施工责任的其它情形：</w:t>
      </w:r>
      <w:r>
        <w:rPr>
          <w:rFonts w:hint="eastAsia" w:ascii="宋体" w:hAnsi="宋体" w:cs="宋体"/>
          <w:color w:val="auto"/>
          <w:szCs w:val="21"/>
          <w:highlight w:val="none"/>
          <w:u w:val="single"/>
        </w:rPr>
        <w:t xml:space="preserve">    因承包人原因引起的暂停施工，承包人应承担由此增加的费用和（或）延误的工期，且承包人在收到监理人复工指示后84天内仍未复工的，视为第22.1.1项〔承包人违约的情形〕第（7）目约定的承包人无法继续履行合同的情形。     </w:t>
      </w:r>
      <w:r>
        <w:rPr>
          <w:rFonts w:hint="eastAsia" w:ascii="宋体" w:hAnsi="宋体" w:cs="宋体"/>
          <w:color w:val="auto"/>
          <w:szCs w:val="21"/>
          <w:highlight w:val="none"/>
        </w:rPr>
        <w:t xml:space="preserve"> 。</w:t>
      </w:r>
      <w:bookmarkEnd w:id="2387"/>
    </w:p>
    <w:p>
      <w:pPr>
        <w:keepNext/>
        <w:keepLines/>
        <w:snapToGrid w:val="0"/>
        <w:spacing w:line="600" w:lineRule="exact"/>
        <w:ind w:firstLine="420" w:firstLineChars="200"/>
        <w:outlineLvl w:val="3"/>
        <w:rPr>
          <w:rFonts w:ascii="宋体" w:hAnsi="宋体" w:cs="宋体"/>
          <w:color w:val="auto"/>
          <w:szCs w:val="21"/>
          <w:highlight w:val="none"/>
        </w:rPr>
      </w:pPr>
      <w:bookmarkStart w:id="2388" w:name="_Toc33183745"/>
      <w:r>
        <w:rPr>
          <w:rFonts w:hint="eastAsia" w:ascii="宋体" w:hAnsi="宋体" w:cs="宋体"/>
          <w:color w:val="auto"/>
          <w:szCs w:val="21"/>
          <w:highlight w:val="none"/>
        </w:rPr>
        <w:t>12.2  发包人暂停施工的责任</w:t>
      </w:r>
      <w:bookmarkEnd w:id="2388"/>
    </w:p>
    <w:p>
      <w:pPr>
        <w:spacing w:line="360" w:lineRule="auto"/>
        <w:ind w:right="248" w:firstLine="480"/>
        <w:rPr>
          <w:rFonts w:ascii="宋体" w:hAnsi="宋体" w:cs="宋体"/>
          <w:color w:val="auto"/>
          <w:szCs w:val="21"/>
          <w:highlight w:val="none"/>
          <w:u w:val="single"/>
        </w:rPr>
      </w:pPr>
      <w:r>
        <w:rPr>
          <w:rFonts w:hint="eastAsia" w:ascii="宋体" w:hAnsi="宋体" w:cs="宋体"/>
          <w:color w:val="auto"/>
          <w:szCs w:val="21"/>
          <w:highlight w:val="none"/>
        </w:rPr>
        <w:t xml:space="preserve"> (3) 发包人承担暂停施工责任的其它情形：</w:t>
      </w:r>
      <w:r>
        <w:rPr>
          <w:rFonts w:hint="eastAsia" w:ascii="宋体" w:hAnsi="宋体" w:cs="宋体"/>
          <w:color w:val="auto"/>
          <w:szCs w:val="21"/>
          <w:highlight w:val="none"/>
          <w:u w:val="single"/>
        </w:rPr>
        <w:t xml:space="preserve">  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pStyle w:val="2"/>
        <w:rPr>
          <w:color w:val="auto"/>
          <w:highlight w:val="none"/>
        </w:rPr>
      </w:pPr>
      <w:r>
        <w:rPr>
          <w:rFonts w:hint="eastAsia"/>
          <w:color w:val="auto"/>
          <w:highlight w:val="none"/>
        </w:rPr>
        <w:t>本条补充12.6、12.7款如下：</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12.6暂停施工期间的工程照管</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暂停施工期间，承包人应负责妥善照管工程并提供安全保障，由此增加的费用由责任方承担。</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12.7 暂停施工的措施</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暂停施工期间，发包人和承包人均应采取必要的措施确保工程质量及安全，防止因暂停施工扩大损失。</w:t>
      </w:r>
    </w:p>
    <w:p>
      <w:pPr>
        <w:pStyle w:val="5"/>
        <w:spacing w:line="360" w:lineRule="auto"/>
        <w:rPr>
          <w:rFonts w:ascii="宋体" w:hAnsi="宋体" w:cs="宋体"/>
          <w:color w:val="auto"/>
          <w:sz w:val="21"/>
          <w:szCs w:val="21"/>
          <w:highlight w:val="none"/>
        </w:rPr>
      </w:pPr>
      <w:bookmarkStart w:id="2389" w:name="_Toc25728"/>
      <w:bookmarkStart w:id="2390" w:name="_Toc59810416"/>
      <w:bookmarkStart w:id="2391" w:name="_Toc12330"/>
      <w:bookmarkStart w:id="2392" w:name="_Toc31720"/>
      <w:bookmarkStart w:id="2393" w:name="_Toc33183746"/>
      <w:bookmarkStart w:id="2394" w:name="_Toc4400"/>
      <w:bookmarkStart w:id="2395" w:name="_Toc19731"/>
      <w:bookmarkStart w:id="2396" w:name="_Toc16942"/>
      <w:bookmarkStart w:id="2397" w:name="_Toc6513"/>
      <w:r>
        <w:rPr>
          <w:rFonts w:hint="eastAsia" w:ascii="宋体" w:hAnsi="宋体" w:cs="宋体"/>
          <w:color w:val="auto"/>
          <w:sz w:val="21"/>
          <w:szCs w:val="21"/>
          <w:highlight w:val="none"/>
        </w:rPr>
        <w:t>13.工程质量</w:t>
      </w:r>
      <w:bookmarkEnd w:id="2389"/>
      <w:bookmarkEnd w:id="2390"/>
      <w:bookmarkEnd w:id="2391"/>
      <w:bookmarkEnd w:id="2392"/>
      <w:bookmarkEnd w:id="2393"/>
      <w:bookmarkEnd w:id="2394"/>
      <w:bookmarkEnd w:id="2395"/>
      <w:bookmarkEnd w:id="2396"/>
      <w:bookmarkEnd w:id="2397"/>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13.1 工程质量要求</w:t>
      </w:r>
    </w:p>
    <w:p>
      <w:p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rPr>
        <w:t>13.1.1  工程质量符合国家有关施工质量验收规范和标准要求，</w:t>
      </w:r>
      <w:r>
        <w:rPr>
          <w:rFonts w:hint="eastAsia" w:ascii="宋体" w:hAnsi="宋体" w:cs="宋体"/>
          <w:color w:val="auto"/>
          <w:kern w:val="0"/>
          <w:szCs w:val="21"/>
          <w:highlight w:val="none"/>
          <w:u w:val="single"/>
        </w:rPr>
        <w:t>达到合格/优良标准。</w:t>
      </w:r>
    </w:p>
    <w:p>
      <w:pPr>
        <w:keepNext/>
        <w:keepLines/>
        <w:snapToGrid w:val="0"/>
        <w:spacing w:line="600" w:lineRule="exact"/>
        <w:ind w:firstLine="420" w:firstLineChars="200"/>
        <w:outlineLvl w:val="3"/>
        <w:rPr>
          <w:rFonts w:ascii="宋体" w:hAnsi="宋体" w:cs="宋体"/>
          <w:color w:val="auto"/>
          <w:szCs w:val="21"/>
          <w:highlight w:val="none"/>
        </w:rPr>
      </w:pPr>
      <w:bookmarkStart w:id="2398" w:name="_Toc33183747"/>
      <w:r>
        <w:rPr>
          <w:rFonts w:hint="eastAsia" w:ascii="宋体" w:hAnsi="宋体" w:cs="宋体"/>
          <w:color w:val="auto"/>
          <w:kern w:val="0"/>
          <w:szCs w:val="21"/>
          <w:highlight w:val="none"/>
        </w:rPr>
        <w:t>13.6 清除不合格工程</w:t>
      </w:r>
      <w:bookmarkEnd w:id="2398"/>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本款补充13.6.3项如下：</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13.6.3</w:t>
      </w:r>
      <w:r>
        <w:rPr>
          <w:rFonts w:hint="eastAsia" w:ascii="宋体" w:hAnsi="宋体" w:cs="宋体"/>
          <w:color w:val="auto"/>
          <w:kern w:val="0"/>
          <w:szCs w:val="21"/>
          <w:highlight w:val="none"/>
          <w:u w:val="single"/>
        </w:rPr>
        <w:t>按《水利水电工程单元工程施工质量验收评定标准》（SL 631～639）及其它现行有效的质量验收评定标准要求执行。</w:t>
      </w:r>
      <w:r>
        <w:rPr>
          <w:rFonts w:hint="eastAsia" w:ascii="宋体" w:hAnsi="宋体" w:cs="宋体"/>
          <w:color w:val="auto"/>
          <w:kern w:val="0"/>
          <w:szCs w:val="21"/>
          <w:highlight w:val="none"/>
        </w:rPr>
        <w:t xml:space="preserve"> 质量事故处理的约定：</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（1）合同履行过程中，发生工程质量事故的调查处理按照国家及重庆市现行规定处理。</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3）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keepNext/>
        <w:keepLines/>
        <w:snapToGrid w:val="0"/>
        <w:spacing w:line="600" w:lineRule="exact"/>
        <w:ind w:firstLine="420" w:firstLineChars="200"/>
        <w:outlineLvl w:val="3"/>
        <w:rPr>
          <w:rFonts w:ascii="宋体" w:hAnsi="宋体" w:cs="宋体"/>
          <w:color w:val="auto"/>
          <w:szCs w:val="21"/>
          <w:highlight w:val="none"/>
        </w:rPr>
      </w:pPr>
      <w:bookmarkStart w:id="2399" w:name="_Toc33183748"/>
      <w:r>
        <w:rPr>
          <w:rFonts w:hint="eastAsia" w:ascii="宋体" w:hAnsi="宋体" w:cs="宋体"/>
          <w:color w:val="auto"/>
          <w:szCs w:val="21"/>
          <w:highlight w:val="none"/>
        </w:rPr>
        <w:t>13.7质量</w:t>
      </w:r>
      <w:r>
        <w:rPr>
          <w:rFonts w:hint="eastAsia" w:ascii="宋体" w:hAnsi="宋体" w:cs="宋体"/>
          <w:color w:val="auto"/>
          <w:kern w:val="0"/>
          <w:szCs w:val="21"/>
          <w:highlight w:val="none"/>
        </w:rPr>
        <w:t>评定</w:t>
      </w:r>
      <w:bookmarkEnd w:id="2399"/>
    </w:p>
    <w:p>
      <w:p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szCs w:val="21"/>
          <w:highlight w:val="none"/>
        </w:rPr>
        <w:t>13.7.4重要隐蔽单元工程和关键部位单元工程质量评定的约定：</w:t>
      </w:r>
      <w:r>
        <w:rPr>
          <w:rFonts w:hint="eastAsia" w:ascii="宋体" w:hAnsi="宋体" w:cs="宋体"/>
          <w:color w:val="auto"/>
          <w:kern w:val="0"/>
          <w:szCs w:val="21"/>
          <w:highlight w:val="none"/>
          <w:u w:val="single"/>
        </w:rPr>
        <w:t>单元工程质量符合《水利水电工程单元工程施工质量验收评定标准》（SL 631～639）及其它现行有效的质量验收评定标准要求。</w:t>
      </w:r>
    </w:p>
    <w:p>
      <w:pPr>
        <w:pStyle w:val="2"/>
        <w:spacing w:line="360" w:lineRule="auto"/>
        <w:rPr>
          <w:color w:val="auto"/>
          <w:highlight w:val="none"/>
        </w:rPr>
      </w:pPr>
      <w:r>
        <w:rPr>
          <w:rFonts w:hint="eastAsia" w:ascii="宋体" w:hAnsi="宋体" w:cs="宋体"/>
          <w:color w:val="auto"/>
          <w:szCs w:val="21"/>
          <w:highlight w:val="none"/>
          <w:u w:val="single"/>
        </w:rPr>
        <w:t xml:space="preserve">                                                                                                                           。</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13.7.7工程合格标准为：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；优良标准为：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。达到优良的奖金为：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400" w:name="_Toc33183749"/>
      <w:r>
        <w:rPr>
          <w:rFonts w:hint="eastAsia" w:ascii="宋体" w:hAnsi="宋体" w:cs="宋体"/>
          <w:color w:val="auto"/>
          <w:szCs w:val="21"/>
          <w:highlight w:val="none"/>
        </w:rPr>
        <w:t xml:space="preserve">13.8  </w:t>
      </w:r>
      <w:r>
        <w:rPr>
          <w:rFonts w:hint="eastAsia" w:ascii="宋体" w:hAnsi="宋体" w:cs="宋体"/>
          <w:color w:val="auto"/>
          <w:kern w:val="0"/>
          <w:szCs w:val="21"/>
          <w:highlight w:val="none"/>
        </w:rPr>
        <w:t>质量事故</w:t>
      </w:r>
      <w:r>
        <w:rPr>
          <w:rFonts w:hint="eastAsia" w:ascii="宋体" w:hAnsi="宋体" w:cs="宋体"/>
          <w:color w:val="auto"/>
          <w:szCs w:val="21"/>
          <w:highlight w:val="none"/>
        </w:rPr>
        <w:t>处理</w:t>
      </w:r>
      <w:bookmarkEnd w:id="2400"/>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13.8.4工程竣工验收时，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向竣工验收委员会汇报并提交历次质量缺陷处理的备案资料。</w:t>
      </w:r>
    </w:p>
    <w:p>
      <w:pPr>
        <w:pStyle w:val="5"/>
        <w:spacing w:line="360" w:lineRule="auto"/>
        <w:rPr>
          <w:rFonts w:ascii="宋体" w:hAnsi="宋体" w:cs="宋体"/>
          <w:color w:val="auto"/>
          <w:sz w:val="21"/>
          <w:szCs w:val="21"/>
          <w:highlight w:val="none"/>
        </w:rPr>
      </w:pPr>
      <w:bookmarkStart w:id="2401" w:name="_Toc33183750"/>
      <w:bookmarkStart w:id="2402" w:name="_Toc14259"/>
      <w:bookmarkStart w:id="2403" w:name="_Toc66"/>
      <w:bookmarkStart w:id="2404" w:name="_Toc59810417"/>
      <w:bookmarkStart w:id="2405" w:name="_Toc14125"/>
      <w:bookmarkStart w:id="2406" w:name="_Toc31114"/>
      <w:bookmarkStart w:id="2407" w:name="_Toc11906"/>
      <w:bookmarkStart w:id="2408" w:name="_Toc20504"/>
      <w:bookmarkStart w:id="2409" w:name="_Toc2027"/>
      <w:r>
        <w:rPr>
          <w:rFonts w:hint="eastAsia" w:ascii="宋体" w:hAnsi="宋体" w:cs="宋体"/>
          <w:color w:val="auto"/>
          <w:sz w:val="21"/>
          <w:szCs w:val="21"/>
          <w:highlight w:val="none"/>
        </w:rPr>
        <w:t>14. 试验和检验</w:t>
      </w:r>
      <w:bookmarkEnd w:id="2401"/>
      <w:bookmarkEnd w:id="2402"/>
      <w:bookmarkEnd w:id="2403"/>
      <w:bookmarkEnd w:id="2404"/>
      <w:bookmarkEnd w:id="2405"/>
      <w:bookmarkEnd w:id="2406"/>
      <w:bookmarkEnd w:id="2407"/>
      <w:bookmarkEnd w:id="2408"/>
      <w:bookmarkEnd w:id="2409"/>
    </w:p>
    <w:p>
      <w:pPr>
        <w:keepNext/>
        <w:keepLines/>
        <w:snapToGrid w:val="0"/>
        <w:spacing w:line="600" w:lineRule="exact"/>
        <w:ind w:firstLine="420" w:firstLineChars="200"/>
        <w:outlineLvl w:val="3"/>
        <w:rPr>
          <w:rFonts w:ascii="宋体" w:hAnsi="宋体" w:cs="宋体"/>
          <w:color w:val="auto"/>
          <w:szCs w:val="21"/>
          <w:highlight w:val="none"/>
        </w:rPr>
      </w:pPr>
      <w:bookmarkStart w:id="2410" w:name="_Toc33183751"/>
      <w:r>
        <w:rPr>
          <w:rFonts w:hint="eastAsia" w:ascii="宋体" w:hAnsi="宋体" w:cs="宋体"/>
          <w:color w:val="auto"/>
          <w:szCs w:val="21"/>
          <w:highlight w:val="none"/>
        </w:rPr>
        <w:t>14.1材料、工程设备和工程的试验和检验</w:t>
      </w:r>
      <w:bookmarkEnd w:id="2410"/>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14.1.5 水工金属结构、启闭机及机电产品进场后，监理人组织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按合同进行交货检查和验收。</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14.1.6 本工程实行见证取样的试块、试件及有关材料：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本款补充14.1.7、14.1.8项如下：</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14.1.7</w:t>
      </w:r>
      <w:r>
        <w:rPr>
          <w:rFonts w:hint="eastAsia" w:ascii="宋体" w:hAnsi="宋体" w:cs="宋体"/>
          <w:color w:val="auto"/>
          <w:kern w:val="0"/>
          <w:szCs w:val="21"/>
          <w:highlight w:val="none"/>
        </w:rPr>
        <w:t>试验设备</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施工现场需要配置的试验场所：</w:t>
      </w:r>
      <w:r>
        <w:rPr>
          <w:rFonts w:hint="eastAsia" w:ascii="宋体" w:hAnsi="宋体" w:cs="宋体"/>
          <w:color w:val="auto"/>
          <w:kern w:val="0"/>
          <w:szCs w:val="21"/>
          <w:highlight w:val="none"/>
          <w:u w:val="single"/>
        </w:rPr>
        <w:t>满足工程施工的需要</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施工现场需要配备的试验设备：</w:t>
      </w:r>
      <w:r>
        <w:rPr>
          <w:rFonts w:hint="eastAsia" w:ascii="宋体" w:hAnsi="宋体" w:cs="宋体"/>
          <w:color w:val="auto"/>
          <w:kern w:val="0"/>
          <w:szCs w:val="21"/>
          <w:highlight w:val="none"/>
          <w:u w:val="single"/>
        </w:rPr>
        <w:t>满足工程施工的需要</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施工现场需要具备的其他试验条件：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right="248" w:firstLine="480"/>
        <w:rPr>
          <w:rFonts w:ascii="宋体" w:hAnsi="宋体" w:cs="宋体"/>
          <w:color w:val="auto"/>
          <w:kern w:val="0"/>
          <w:szCs w:val="21"/>
          <w:highlight w:val="none"/>
          <w:u w:val="single"/>
        </w:rPr>
      </w:pPr>
      <w:r>
        <w:rPr>
          <w:rFonts w:hint="eastAsia" w:ascii="宋体" w:hAnsi="宋体" w:cs="宋体"/>
          <w:color w:val="auto"/>
          <w:szCs w:val="21"/>
          <w:highlight w:val="none"/>
          <w:u w:val="single"/>
        </w:rPr>
        <w:t>14.1.8</w:t>
      </w:r>
      <w:r>
        <w:rPr>
          <w:rFonts w:hint="eastAsia" w:ascii="宋体" w:hAnsi="宋体" w:cs="宋体"/>
          <w:color w:val="auto"/>
          <w:kern w:val="0"/>
          <w:szCs w:val="21"/>
          <w:highlight w:val="none"/>
          <w:u w:val="single"/>
        </w:rPr>
        <w:t>本工程施工检测由承包人按《重庆市水利工程质量检测管理办法》渝水〔2018〕110号文规定选择具有相应资质检测单位进行施工质量抽样检测，并需事先报监理审核，并征得发包人书面同意后实施。施工检测单位不能和监理抽检、发包人抽检及验收检测为同一家单位。施工一般检测所需费用由承包人在工程承包费中支付，第三方检测所需费用由发包人承担。承包人应与检测单位在开展检测工作前共同编制施工检测实施方案，实施方案中检测项目及频次必须满足验收评定标准及规程、规范的要求，并经发包人组织评审后实施。</w:t>
      </w:r>
    </w:p>
    <w:p>
      <w:pPr>
        <w:keepNext/>
        <w:keepLines/>
        <w:snapToGrid w:val="0"/>
        <w:spacing w:line="600" w:lineRule="exact"/>
        <w:ind w:firstLine="420" w:firstLineChars="200"/>
        <w:outlineLvl w:val="3"/>
        <w:rPr>
          <w:rFonts w:ascii="宋体" w:hAnsi="宋体" w:cs="宋体"/>
          <w:color w:val="auto"/>
          <w:szCs w:val="21"/>
          <w:highlight w:val="none"/>
        </w:rPr>
      </w:pPr>
      <w:bookmarkStart w:id="2411" w:name="_Toc33183752"/>
      <w:r>
        <w:rPr>
          <w:rFonts w:hint="eastAsia" w:ascii="宋体" w:hAnsi="宋体" w:cs="宋体"/>
          <w:color w:val="auto"/>
          <w:szCs w:val="21"/>
          <w:highlight w:val="none"/>
          <w:u w:val="single"/>
        </w:rPr>
        <w:t>14.3 现场</w:t>
      </w:r>
      <w:r>
        <w:rPr>
          <w:rFonts w:hint="eastAsia" w:ascii="宋体" w:hAnsi="宋体" w:cs="宋体"/>
          <w:color w:val="auto"/>
          <w:szCs w:val="21"/>
          <w:highlight w:val="none"/>
        </w:rPr>
        <w:t>工艺试验</w:t>
      </w:r>
      <w:bookmarkEnd w:id="2411"/>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本款补充14.3.1、14.3.2项如下：</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14.3.1若因承包人取样、制样、送检及相关配合不及时而导致工程的工期和费用增加，影响的工期不予延长，增加费用由承包人承担。</w:t>
      </w:r>
    </w:p>
    <w:p>
      <w:pPr>
        <w:pStyle w:val="2"/>
        <w:spacing w:line="360" w:lineRule="auto"/>
        <w:ind w:right="248" w:firstLine="420" w:firstLineChars="200"/>
        <w:rPr>
          <w:rFonts w:ascii="宋体" w:hAnsi="宋体" w:cs="宋体"/>
          <w:color w:val="auto"/>
          <w:szCs w:val="21"/>
          <w:highlight w:val="none"/>
        </w:rPr>
      </w:pPr>
      <w:r>
        <w:rPr>
          <w:rFonts w:hint="eastAsia" w:ascii="宋体" w:hAnsi="宋体" w:cs="宋体"/>
          <w:color w:val="auto"/>
          <w:kern w:val="0"/>
          <w:szCs w:val="21"/>
          <w:highlight w:val="none"/>
        </w:rPr>
        <w:t>14.3.2检测试验不合格的项目，其缺陷处理和复测费用由承包人承担，工期不予延长。</w:t>
      </w:r>
    </w:p>
    <w:p>
      <w:pPr>
        <w:pStyle w:val="5"/>
        <w:spacing w:line="360" w:lineRule="auto"/>
        <w:rPr>
          <w:rFonts w:ascii="宋体" w:hAnsi="宋体" w:cs="宋体"/>
          <w:color w:val="auto"/>
          <w:sz w:val="21"/>
          <w:szCs w:val="21"/>
          <w:highlight w:val="none"/>
        </w:rPr>
      </w:pPr>
      <w:bookmarkStart w:id="2412" w:name="_Toc222032708"/>
      <w:bookmarkStart w:id="2413" w:name="_Toc31906"/>
      <w:bookmarkStart w:id="2414" w:name="_Toc222029539"/>
      <w:bookmarkStart w:id="2415" w:name="_Toc59810418"/>
      <w:bookmarkStart w:id="2416" w:name="_Toc33183753"/>
      <w:bookmarkStart w:id="2417" w:name="_Toc222031041"/>
      <w:bookmarkStart w:id="2418" w:name="_Toc23646"/>
      <w:bookmarkStart w:id="2419" w:name="_Toc10593"/>
      <w:bookmarkStart w:id="2420" w:name="_Toc222033890"/>
      <w:bookmarkStart w:id="2421" w:name="_Toc221951213"/>
      <w:bookmarkStart w:id="2422" w:name="_Toc229305396"/>
      <w:bookmarkStart w:id="2423" w:name="_Toc26937"/>
      <w:bookmarkStart w:id="2424" w:name="_Toc26569"/>
      <w:bookmarkStart w:id="2425" w:name="_Toc27399"/>
      <w:bookmarkStart w:id="2426" w:name="_Toc9223"/>
      <w:r>
        <w:rPr>
          <w:rFonts w:hint="eastAsia" w:ascii="宋体" w:hAnsi="宋体" w:cs="宋体"/>
          <w:color w:val="auto"/>
          <w:sz w:val="21"/>
          <w:szCs w:val="21"/>
          <w:highlight w:val="none"/>
        </w:rPr>
        <w:t>15.变更</w:t>
      </w:r>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pPr>
        <w:keepNext/>
        <w:keepLines/>
        <w:snapToGrid w:val="0"/>
        <w:spacing w:line="600" w:lineRule="exact"/>
        <w:ind w:firstLine="420" w:firstLineChars="200"/>
        <w:outlineLvl w:val="3"/>
        <w:rPr>
          <w:rFonts w:ascii="宋体" w:hAnsi="宋体" w:cs="宋体"/>
          <w:color w:val="auto"/>
          <w:szCs w:val="21"/>
          <w:highlight w:val="none"/>
        </w:rPr>
      </w:pPr>
      <w:bookmarkStart w:id="2427" w:name="_Toc33183754"/>
      <w:bookmarkStart w:id="2428" w:name="_Toc221951214"/>
      <w:r>
        <w:rPr>
          <w:rFonts w:hint="eastAsia" w:ascii="宋体" w:hAnsi="宋体" w:cs="宋体"/>
          <w:color w:val="auto"/>
          <w:szCs w:val="21"/>
          <w:highlight w:val="none"/>
        </w:rPr>
        <w:t>15.1  变更的范围和内容</w:t>
      </w:r>
      <w:bookmarkEnd w:id="2427"/>
      <w:bookmarkEnd w:id="2428"/>
    </w:p>
    <w:p>
      <w:pPr>
        <w:spacing w:line="360" w:lineRule="auto"/>
        <w:ind w:firstLine="420" w:firstLineChars="200"/>
        <w:rPr>
          <w:rFonts w:ascii="宋体" w:hAnsi="宋体" w:cs="宋体"/>
          <w:color w:val="auto"/>
          <w:szCs w:val="21"/>
          <w:highlight w:val="none"/>
        </w:rPr>
      </w:pPr>
      <w:bookmarkStart w:id="2429" w:name="_Toc221951216"/>
      <w:r>
        <w:rPr>
          <w:rFonts w:hint="eastAsia" w:ascii="宋体" w:hAnsi="宋体" w:cs="宋体"/>
          <w:color w:val="auto"/>
          <w:szCs w:val="21"/>
          <w:highlight w:val="none"/>
        </w:rPr>
        <w:t>在履行合同中发生以下情形之一，应按照本条规定进行变更。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（1）增加或减少合同中任何工作，或追加额外的工作；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（2）取消合同中任何工作；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（3）改变合同中任何工作的质量标准或其他特性；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（4）改变工程的基线、标高、位置和尺寸；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（5）适用于工程的标准和（或）规范变化导致需要对工程进行改变，且该改变导致工期和（或）费用变化的；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（6）勘察设计变更；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（8）项目管理人员变更；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（9）因人工、原材料等价格变化导致的合同总价变更；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（10）非实施内容变化导致的工期变更；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承包人对其提供的材料、工程设备、施工、无负荷试车、热负荷试车及图纸参数存在的缺陷，自费修正、调整和完善，不属于变更。</w:t>
      </w:r>
    </w:p>
    <w:bookmarkEnd w:id="2429"/>
    <w:p>
      <w:pPr>
        <w:keepNext/>
        <w:keepLines/>
        <w:snapToGrid w:val="0"/>
        <w:spacing w:line="600" w:lineRule="exact"/>
        <w:ind w:firstLine="420" w:firstLineChars="200"/>
        <w:outlineLvl w:val="3"/>
        <w:rPr>
          <w:rFonts w:ascii="宋体" w:hAnsi="宋体" w:cs="宋体"/>
          <w:color w:val="auto"/>
          <w:szCs w:val="21"/>
          <w:highlight w:val="none"/>
        </w:rPr>
      </w:pPr>
      <w:bookmarkStart w:id="2430" w:name="_Toc33183755"/>
      <w:bookmarkStart w:id="2431" w:name="_Toc221951218"/>
      <w:r>
        <w:rPr>
          <w:rFonts w:hint="eastAsia" w:ascii="宋体" w:hAnsi="宋体" w:cs="宋体"/>
          <w:color w:val="auto"/>
          <w:szCs w:val="21"/>
          <w:highlight w:val="none"/>
        </w:rPr>
        <w:t>15.2 变更权</w:t>
      </w:r>
      <w:bookmarkEnd w:id="2430"/>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本款补充15.2.1、15.2.2项如下：</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15.2.1发包人和监理人提出变更</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s="宋体"/>
          <w:color w:val="auto"/>
          <w:kern w:val="0"/>
          <w:szCs w:val="21"/>
          <w:highlight w:val="none"/>
        </w:rPr>
        <w:t>涉及设计变更的，应由设计人提供变更后的图纸和说明，交由发包人同意后由监理人以书面形式发出。如变更超过原设计标准或批准的建设规模时，</w:t>
      </w:r>
      <w:r>
        <w:rPr>
          <w:rFonts w:hint="eastAsia" w:ascii="宋体" w:hAnsi="宋体"/>
          <w:color w:val="auto"/>
          <w:szCs w:val="21"/>
          <w:highlight w:val="none"/>
        </w:rPr>
        <w:t>由发包人及时办理规划、设计变更等审批手续。</w:t>
      </w:r>
    </w:p>
    <w:p>
      <w:pPr>
        <w:spacing w:line="360" w:lineRule="auto"/>
        <w:ind w:firstLine="420" w:firstLineChars="200"/>
        <w:jc w:val="left"/>
        <w:rPr>
          <w:rFonts w:ascii="宋体" w:hAnsi="宋体" w:cs="宋体"/>
          <w:color w:val="auto"/>
          <w:kern w:val="0"/>
          <w:szCs w:val="21"/>
          <w:highlight w:val="none"/>
        </w:rPr>
      </w:pPr>
      <w:r>
        <w:rPr>
          <w:rFonts w:hint="eastAsia" w:ascii="宋体" w:hAnsi="宋体"/>
          <w:color w:val="auto"/>
          <w:szCs w:val="21"/>
          <w:highlight w:val="none"/>
        </w:rPr>
        <w:t>若出现重大设计变更，变更后的内容超出承包人资质或能力范围的，发包人将另行依法招标选择承包单位，无需征得承包人同意。</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15.2.2 承包人提出变更建议</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color w:val="auto"/>
          <w:szCs w:val="21"/>
          <w:highlight w:val="none"/>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color w:val="auto"/>
          <w:szCs w:val="21"/>
          <w:highlight w:val="none"/>
        </w:rPr>
        <w:t>。</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（1）对所提方案和（或）待做工作及其实施计划的说明</w:t>
      </w:r>
      <w:r>
        <w:rPr>
          <w:rFonts w:hint="eastAsia" w:ascii="宋体" w:hAnsi="宋体" w:cs="宋体"/>
          <w:color w:val="auto"/>
          <w:kern w:val="0"/>
          <w:szCs w:val="21"/>
          <w:highlight w:val="none"/>
        </w:rPr>
        <w:t>；</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（2）承包人按照对工程进度计划进行必要修改的建议</w:t>
      </w:r>
      <w:r>
        <w:rPr>
          <w:rFonts w:hint="eastAsia" w:ascii="宋体" w:hAnsi="宋体" w:cs="宋体"/>
          <w:color w:val="auto"/>
          <w:kern w:val="0"/>
          <w:szCs w:val="21"/>
          <w:highlight w:val="none"/>
        </w:rPr>
        <w:t>；</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（3）承包人发生较大返工损失增加费用的建议</w:t>
      </w:r>
      <w:r>
        <w:rPr>
          <w:rFonts w:hint="eastAsia" w:ascii="宋体" w:hAnsi="宋体" w:cs="宋体"/>
          <w:color w:val="auto"/>
          <w:kern w:val="0"/>
          <w:szCs w:val="21"/>
          <w:highlight w:val="none"/>
        </w:rPr>
        <w:t>。</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发包人在收到上述建议书后，应尽快给予批准、否决或提出意见</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432" w:name="_Toc33183756"/>
      <w:r>
        <w:rPr>
          <w:rFonts w:hint="eastAsia" w:ascii="宋体" w:hAnsi="宋体" w:cs="宋体"/>
          <w:color w:val="auto"/>
          <w:kern w:val="0"/>
          <w:szCs w:val="21"/>
          <w:highlight w:val="none"/>
        </w:rPr>
        <w:t>15.3 变更</w:t>
      </w:r>
      <w:r>
        <w:rPr>
          <w:rFonts w:hint="eastAsia" w:ascii="宋体" w:hAnsi="宋体" w:cs="宋体"/>
          <w:color w:val="auto"/>
          <w:szCs w:val="21"/>
          <w:highlight w:val="none"/>
        </w:rPr>
        <w:t>程序</w:t>
      </w:r>
      <w:bookmarkEnd w:id="2432"/>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15.3.1 变更的提出</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本项补充（5）（6）目如下：</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（5）一般设计变更：承包人收到监理人下达的变更指示后，应按照监理人下达的变更指示执行，并书面说明实施该变更指示对合同价格和工期的影响，按照第15.4项〔变更的估价原则〕约定执行。</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（6）重大设计变更：需经设计人、监理人和发包人三方</w:t>
      </w:r>
      <w:r>
        <w:rPr>
          <w:rFonts w:hint="eastAsia" w:ascii="宋体" w:hAnsi="宋体"/>
          <w:color w:val="auto"/>
          <w:szCs w:val="21"/>
          <w:highlight w:val="none"/>
          <w:lang w:eastAsia="zh-CN"/>
        </w:rPr>
        <w:t>签名</w:t>
      </w:r>
      <w:r>
        <w:rPr>
          <w:rFonts w:hint="eastAsia" w:ascii="宋体" w:hAnsi="宋体"/>
          <w:color w:val="auto"/>
          <w:szCs w:val="21"/>
          <w:highlight w:val="none"/>
        </w:rPr>
        <w:t>认可并报相关行业部门审查同意后实施。</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本款补充15.3.4项如下：</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15.3.4 变更报批程序</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（3）项目管理人员变更的，应当经发包人领导班子集体决策同意，并将变更信息推送给行业主管部门。变更后的项目管理人员应当符合招标文件和行业主管部门的相关规定。</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（4）因人工、原材料市场价格发生大幅度变化导致的合同总价变更，由发包人与承包人按照合同进行变更，并将变更信息推送给行业主管部门。</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（6）项目合同变更后，增加的实施内容达到依法必须招标的规模标准的，增加的部分按重庆市有关规定执行。</w:t>
      </w:r>
    </w:p>
    <w:p>
      <w:pPr>
        <w:keepNext/>
        <w:keepLines/>
        <w:snapToGrid w:val="0"/>
        <w:spacing w:line="600" w:lineRule="exact"/>
        <w:ind w:firstLine="420" w:firstLineChars="200"/>
        <w:outlineLvl w:val="3"/>
        <w:rPr>
          <w:rFonts w:ascii="宋体" w:hAnsi="宋体" w:cs="宋体"/>
          <w:color w:val="auto"/>
          <w:szCs w:val="21"/>
          <w:highlight w:val="none"/>
        </w:rPr>
      </w:pPr>
      <w:bookmarkStart w:id="2433" w:name="_Toc33183757"/>
      <w:r>
        <w:rPr>
          <w:rFonts w:hint="eastAsia" w:ascii="宋体" w:hAnsi="宋体" w:cs="宋体"/>
          <w:color w:val="auto"/>
          <w:szCs w:val="21"/>
          <w:highlight w:val="none"/>
        </w:rPr>
        <w:t>15.4 变更的估价原则</w:t>
      </w:r>
      <w:bookmarkEnd w:id="2433"/>
    </w:p>
    <w:p>
      <w:pPr>
        <w:pStyle w:val="2"/>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当发生工程变更时，工程量</w:t>
      </w:r>
      <w:r>
        <w:rPr>
          <w:rFonts w:hint="eastAsia" w:ascii="宋体" w:hAnsi="宋体" w:cs="宋体"/>
          <w:color w:val="auto"/>
          <w:kern w:val="0"/>
          <w:szCs w:val="21"/>
          <w:highlight w:val="none"/>
          <w:u w:val="single"/>
        </w:rPr>
        <w:t>按《水利水电工程设计工程量计算规定》（SL 328-2005）、</w:t>
      </w:r>
      <w:r>
        <w:rPr>
          <w:rFonts w:hint="eastAsia" w:ascii="宋体" w:hAnsi="宋体"/>
          <w:color w:val="auto"/>
          <w:szCs w:val="21"/>
          <w:highlight w:val="none"/>
          <w:u w:val="single"/>
        </w:rPr>
        <w:t>《重庆市水利工程设计概（估）算 编制规定》（2021年版）、《重庆市水利建筑工程预算定额》（2021年版）、《重庆市水利工程机械台时费定额》（2021年版）及《重庆市中小型水利水电设备安装工程预算定额》（2008年版）</w:t>
      </w:r>
      <w:r>
        <w:rPr>
          <w:rFonts w:hint="eastAsia" w:ascii="宋体" w:hAnsi="宋体" w:cs="宋体"/>
          <w:color w:val="auto"/>
          <w:kern w:val="0"/>
          <w:szCs w:val="21"/>
          <w:highlight w:val="none"/>
          <w:u w:val="none"/>
        </w:rPr>
        <w:t>等配套文件</w:t>
      </w:r>
      <w:r>
        <w:rPr>
          <w:rFonts w:hint="eastAsia" w:ascii="宋体" w:hAnsi="宋体" w:cs="宋体"/>
          <w:color w:val="auto"/>
          <w:kern w:val="0"/>
          <w:szCs w:val="21"/>
          <w:highlight w:val="none"/>
        </w:rPr>
        <w:t>规定的计算规则及已标价工程量清单规定的工程量计算规则计量，按以下办法计价：</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15.4.1已标价工程量清单中有相同项目的，按照相同项目单价计算；</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15.4.2已标价工程量清单中有类似项目的，参考类似项目单价计算；</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15.4.3已标价工程量清单中无相同项目亦无类似项目的，按以下定额组价后</w:t>
      </w:r>
      <w:r>
        <w:rPr>
          <w:rFonts w:hint="eastAsia" w:ascii="宋体" w:hAnsi="宋体" w:cs="宋体"/>
          <w:color w:val="auto"/>
          <w:kern w:val="0"/>
          <w:szCs w:val="21"/>
          <w:highlight w:val="none"/>
          <w:u w:val="single"/>
        </w:rPr>
        <w:t>按承包人投标总报价</w:t>
      </w:r>
      <w:r>
        <w:rPr>
          <w:rFonts w:hint="eastAsia" w:ascii="宋体" w:hAnsi="宋体" w:cs="宋体"/>
          <w:color w:val="auto"/>
          <w:szCs w:val="21"/>
          <w:highlight w:val="none"/>
          <w:u w:val="single"/>
        </w:rPr>
        <w:t>与招标控制价的下浮比例同比例下浮</w:t>
      </w:r>
      <w:r>
        <w:rPr>
          <w:rFonts w:hint="eastAsia" w:ascii="宋体" w:hAnsi="宋体" w:cs="宋体"/>
          <w:color w:val="auto"/>
          <w:kern w:val="0"/>
          <w:szCs w:val="21"/>
          <w:highlight w:val="none"/>
          <w:u w:val="single"/>
        </w:rPr>
        <w:t>（税前）</w:t>
      </w:r>
      <w:r>
        <w:rPr>
          <w:rFonts w:hint="eastAsia" w:ascii="宋体" w:hAnsi="宋体" w:cs="宋体"/>
          <w:color w:val="auto"/>
          <w:kern w:val="0"/>
          <w:szCs w:val="21"/>
          <w:highlight w:val="none"/>
        </w:rPr>
        <w:t>：</w:t>
      </w:r>
    </w:p>
    <w:p>
      <w:pPr>
        <w:adjustRightInd w:val="0"/>
        <w:snapToGrid w:val="0"/>
        <w:spacing w:line="360" w:lineRule="auto"/>
        <w:ind w:firstLine="420" w:firstLineChars="200"/>
        <w:rPr>
          <w:rFonts w:hint="eastAsia" w:ascii="宋体" w:hAnsi="宋体" w:eastAsia="宋体" w:cs="宋体"/>
          <w:color w:val="auto"/>
          <w:kern w:val="0"/>
          <w:szCs w:val="21"/>
          <w:highlight w:val="none"/>
          <w:u w:val="single"/>
          <w:lang w:eastAsia="zh-CN"/>
        </w:rPr>
      </w:pPr>
      <w:r>
        <w:rPr>
          <w:rFonts w:hint="eastAsia" w:ascii="宋体" w:hAnsi="宋体" w:cs="宋体"/>
          <w:color w:val="auto"/>
          <w:kern w:val="0"/>
          <w:szCs w:val="21"/>
          <w:highlight w:val="none"/>
          <w:u w:val="single"/>
        </w:rPr>
        <w:t>2021年重庆市水利局颁发的《重庆市水利局重庆市发展和改革委员会关于发布2021年版&lt;重庆市水利工程设计概（估）算编制规定&gt;的通知》（渝水建[2021]7号文）以及《重庆市水利局关于发布2021年版&lt;重庆市水利建筑工程概算定额&gt;&lt;重庆市水利建筑工程预算定额&gt;&lt;重庆市水利工程机械台时费定额&gt;的通知》（渝水建[2021]8号文），《关于水利工程营业税改增值税后计价依据调整的通知》（渝水〔2016〕151号），《关于适用增值税新税率调整水利工程计价依据的通知》（渝水〔2018〕31号）、《关于重新调整水利工程和水土保持工程计价依据中增值税税率的通知》（渝水（2019）55号）及相关配套文件。建筑工程主要采用渝水建[2021]8号文颁发的《重庆市水利建筑工程预算定额》（2021年版）；施工机械台班费采用渝水建[2021]8号文颁发的《重庆市水利工程机械台时费定额》（2021年版）；安装工程采用渝水基[2008]31号文颁发的《重庆市中小型水利水电设备安装工程预算定额》（2008年版）</w:t>
      </w:r>
      <w:r>
        <w:rPr>
          <w:rFonts w:hint="eastAsia" w:ascii="宋体" w:hAnsi="宋体" w:cs="宋体"/>
          <w:color w:val="auto"/>
          <w:kern w:val="0"/>
          <w:szCs w:val="21"/>
          <w:highlight w:val="none"/>
          <w:u w:val="single"/>
          <w:lang w:eastAsia="zh-CN"/>
        </w:rPr>
        <w:t>。</w:t>
      </w:r>
    </w:p>
    <w:p>
      <w:pPr>
        <w:adjustRightInd w:val="0"/>
        <w:snapToGrid w:val="0"/>
        <w:spacing w:line="360" w:lineRule="auto"/>
        <w:ind w:firstLine="420" w:firstLineChars="200"/>
        <w:rPr>
          <w:rFonts w:hint="eastAsia" w:ascii="宋体" w:hAnsi="宋体" w:cs="宋体"/>
          <w:color w:val="auto"/>
          <w:kern w:val="0"/>
          <w:szCs w:val="21"/>
          <w:highlight w:val="none"/>
          <w:u w:val="none"/>
          <w:lang w:eastAsia="zh-CN"/>
        </w:rPr>
      </w:pPr>
      <w:r>
        <w:rPr>
          <w:rFonts w:hint="eastAsia" w:ascii="宋体" w:hAnsi="宋体" w:cs="宋体"/>
          <w:color w:val="auto"/>
          <w:kern w:val="0"/>
          <w:szCs w:val="21"/>
          <w:highlight w:val="none"/>
          <w:u w:val="none"/>
        </w:rPr>
        <w:t>以上定额缺项的，参照</w:t>
      </w:r>
      <w:r>
        <w:rPr>
          <w:rFonts w:hint="eastAsia" w:ascii="宋体" w:hAnsi="宋体" w:cs="宋体"/>
          <w:color w:val="auto"/>
          <w:kern w:val="0"/>
          <w:szCs w:val="21"/>
          <w:highlight w:val="none"/>
          <w:u w:val="none"/>
          <w:lang w:eastAsia="zh-CN"/>
        </w:rPr>
        <w:t>：</w:t>
      </w:r>
    </w:p>
    <w:p>
      <w:pPr>
        <w:adjustRightInd w:val="0"/>
        <w:snapToGrid w:val="0"/>
        <w:spacing w:line="36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u w:val="single"/>
        </w:rPr>
        <w:t>（一）如果《重庆市水利建筑工程预算定额》（2021年版）及其配套定额、文件没有适用于变更（新增）项目单价编制的定额子目，可借用全国水利定额、水利电力定额、其他省、市及自治区的水利定额的定额消耗量，人、材、机预算单价需严格按《重庆市水利工程机械台时费定额》（2021年版）、《重庆市水利工程设计概（估）算编制规定》（2021年版）和重庆市水利工程造价管理站发布的《关于公布重庆市水利工程人工费价格信息的通知》及其他配套文件编制执行。</w:t>
      </w:r>
    </w:p>
    <w:p>
      <w:pPr>
        <w:adjustRightInd w:val="0"/>
        <w:snapToGrid w:val="0"/>
        <w:spacing w:line="36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u w:val="single"/>
        </w:rPr>
        <w:t>（二）如果2021年版</w:t>
      </w:r>
      <w:r>
        <w:rPr>
          <w:rFonts w:hint="eastAsia" w:ascii="宋体" w:hAnsi="宋体" w:cs="宋体"/>
          <w:color w:val="auto"/>
          <w:kern w:val="0"/>
          <w:szCs w:val="21"/>
          <w:highlight w:val="none"/>
          <w:u w:val="single"/>
          <w:lang w:eastAsia="zh-CN"/>
        </w:rPr>
        <w:t>《</w:t>
      </w:r>
      <w:r>
        <w:rPr>
          <w:rFonts w:hint="eastAsia" w:ascii="宋体" w:hAnsi="宋体" w:cs="宋体"/>
          <w:color w:val="auto"/>
          <w:kern w:val="0"/>
          <w:szCs w:val="21"/>
          <w:highlight w:val="none"/>
          <w:u w:val="single"/>
        </w:rPr>
        <w:t>重庆市水利定额</w:t>
      </w:r>
      <w:r>
        <w:rPr>
          <w:rFonts w:hint="eastAsia" w:ascii="宋体" w:hAnsi="宋体" w:cs="宋体"/>
          <w:color w:val="auto"/>
          <w:kern w:val="0"/>
          <w:szCs w:val="21"/>
          <w:highlight w:val="none"/>
          <w:u w:val="single"/>
          <w:lang w:eastAsia="zh-CN"/>
        </w:rPr>
        <w:t>》</w:t>
      </w:r>
      <w:r>
        <w:rPr>
          <w:rFonts w:hint="eastAsia" w:ascii="宋体" w:hAnsi="宋体" w:cs="宋体"/>
          <w:color w:val="auto"/>
          <w:kern w:val="0"/>
          <w:szCs w:val="21"/>
          <w:highlight w:val="none"/>
          <w:u w:val="single"/>
        </w:rPr>
        <w:t>及其他</w:t>
      </w:r>
      <w:r>
        <w:rPr>
          <w:rFonts w:hint="eastAsia" w:ascii="宋体" w:hAnsi="宋体" w:cs="宋体"/>
          <w:color w:val="auto"/>
          <w:kern w:val="0"/>
          <w:szCs w:val="21"/>
          <w:highlight w:val="none"/>
          <w:u w:val="single"/>
          <w:lang w:eastAsia="zh-CN"/>
        </w:rPr>
        <w:t>《</w:t>
      </w:r>
      <w:r>
        <w:rPr>
          <w:rFonts w:hint="eastAsia" w:ascii="宋体" w:hAnsi="宋体" w:cs="宋体"/>
          <w:color w:val="auto"/>
          <w:kern w:val="0"/>
          <w:szCs w:val="21"/>
          <w:highlight w:val="none"/>
          <w:u w:val="single"/>
        </w:rPr>
        <w:t>水利定额</w:t>
      </w:r>
      <w:r>
        <w:rPr>
          <w:rFonts w:hint="eastAsia" w:ascii="宋体" w:hAnsi="宋体" w:cs="宋体"/>
          <w:color w:val="auto"/>
          <w:kern w:val="0"/>
          <w:szCs w:val="21"/>
          <w:highlight w:val="none"/>
          <w:u w:val="single"/>
          <w:lang w:eastAsia="zh-CN"/>
        </w:rPr>
        <w:t>》</w:t>
      </w:r>
      <w:r>
        <w:rPr>
          <w:rFonts w:hint="eastAsia" w:ascii="宋体" w:hAnsi="宋体" w:cs="宋体"/>
          <w:color w:val="auto"/>
          <w:kern w:val="0"/>
          <w:szCs w:val="21"/>
          <w:highlight w:val="none"/>
          <w:u w:val="single"/>
        </w:rPr>
        <w:t>和配套的定额、文件均没有适用于变更（新增）项目单价编制的定额子目，由承包人报建设单位同意后，可借用重庆市2018定额及相关配套文件编制执行。</w:t>
      </w:r>
    </w:p>
    <w:p>
      <w:p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三）变更（新增）项目中涉及的主要材料、设备及未计价材料、设备部分预算单价的确定，在确定技术标准、质量要求后，原则上由建设单位组织项目承建方、监理方及相关主管部门，在不设条件的情况下进行不少于三家供应商的市场询价调研，最终以单项材料、设备的最低价（不含税价）加运杂费、采管费后，作为变更（新增）项目的主要材料、设备及未计价材料、设备部分的预算单价。</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u w:val="single"/>
        </w:rPr>
        <w:t>（四）变更（新增）项目中涉及的次要材料、设备部分预算单价的确定，按变更（新增）项目实施当月《重庆工程造价》发布的指导价格执行</w:t>
      </w:r>
      <w:r>
        <w:rPr>
          <w:rFonts w:hint="eastAsia" w:ascii="宋体" w:hAnsi="宋体" w:cs="宋体"/>
          <w:color w:val="auto"/>
          <w:kern w:val="0"/>
          <w:szCs w:val="21"/>
          <w:highlight w:val="none"/>
        </w:rPr>
        <w:t>。</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承包人报价下浮比例按下列公式计算：承包人报价下浮比例=（1-中标价/招标控制价）×100%。</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（1）人工单价：</w:t>
      </w:r>
      <w:r>
        <w:rPr>
          <w:rFonts w:hint="eastAsia" w:ascii="宋体" w:hAnsi="宋体"/>
          <w:color w:val="auto"/>
          <w:szCs w:val="21"/>
          <w:highlight w:val="none"/>
          <w:u w:val="single"/>
        </w:rPr>
        <w:t>按开标当期重庆市水利局及其授权的工程造价管理机构发布的项目所在地的人工单价执行。</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（2）材料单价：</w:t>
      </w:r>
    </w:p>
    <w:p>
      <w:p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①按开标当期《重庆工程造价》发布的项目所在地的信息价执行；</w:t>
      </w:r>
    </w:p>
    <w:p>
      <w:p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②开标当期《重庆工程造价》中没有的，承包人投标报价中有的，按承包人投标报价中相同材料单价的最低值执行；</w:t>
      </w:r>
    </w:p>
    <w:p>
      <w:p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③开标当期《重庆工程造价》和承包人投标报价没有的，由承包人申报、监理人会同发包人根据市场行情认质核价确定。</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本款补充15.4.4、15.4.5项如下：</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15.4.4</w:t>
      </w:r>
      <w:r>
        <w:rPr>
          <w:rFonts w:hint="eastAsia" w:ascii="宋体" w:hAnsi="宋体" w:cs="宋体"/>
          <w:color w:val="auto"/>
          <w:kern w:val="0"/>
          <w:szCs w:val="21"/>
          <w:highlight w:val="none"/>
          <w:u w:val="single"/>
        </w:rPr>
        <w:t>已标价工程量清单中无相同项目亦无类似项目，也无定额可套用的，由承包人会同监理人、发包人按相关原则、编制方法编制补充，或参照重庆市场相同工作的市场价格上报监理人，最终价格按承包人、监理人、发包人共同询价确认的价格执行。</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15.4.5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ascii="宋体" w:hAnsi="宋体" w:cs="宋体"/>
          <w:color w:val="auto"/>
          <w:kern w:val="0"/>
          <w:szCs w:val="21"/>
          <w:highlight w:val="none"/>
          <w:u w:val="none"/>
        </w:rPr>
      </w:pPr>
      <w:r>
        <w:rPr>
          <w:rFonts w:hint="eastAsia" w:ascii="宋体" w:hAnsi="宋体" w:cs="宋体"/>
          <w:color w:val="auto"/>
          <w:kern w:val="0"/>
          <w:szCs w:val="21"/>
          <w:highlight w:val="none"/>
          <w:u w:val="none"/>
        </w:rPr>
        <w:t>（1）安全生产费应按照《企业安全生产费用提取和使用管理办法》（财资〔2022〕136号）</w:t>
      </w:r>
      <w:r>
        <w:rPr>
          <w:rFonts w:hint="eastAsia" w:ascii="宋体" w:hAnsi="宋体" w:cs="宋体"/>
          <w:color w:val="auto"/>
          <w:kern w:val="0"/>
          <w:szCs w:val="21"/>
          <w:highlight w:val="none"/>
          <w:u w:val="none"/>
          <w:lang w:val="en-US" w:eastAsia="zh-CN"/>
        </w:rPr>
        <w:t>的规定</w:t>
      </w:r>
      <w:r>
        <w:rPr>
          <w:rFonts w:hint="eastAsia" w:ascii="宋体" w:hAnsi="宋体" w:cs="宋体"/>
          <w:color w:val="auto"/>
          <w:kern w:val="0"/>
          <w:szCs w:val="21"/>
          <w:highlight w:val="none"/>
          <w:u w:val="none"/>
        </w:rPr>
        <w:t>，按变更后建筑安装工程项目总造价</w:t>
      </w:r>
      <w:r>
        <w:rPr>
          <w:rFonts w:hint="eastAsia" w:ascii="宋体" w:hAnsi="宋体" w:cs="宋体"/>
          <w:color w:val="auto"/>
          <w:kern w:val="0"/>
          <w:szCs w:val="21"/>
          <w:highlight w:val="none"/>
          <w:u w:val="none"/>
          <w:lang w:eastAsia="zh-CN"/>
        </w:rPr>
        <w:t>（</w:t>
      </w:r>
      <w:r>
        <w:rPr>
          <w:rFonts w:hint="eastAsia" w:ascii="宋体" w:hAnsi="宋体" w:cs="宋体"/>
          <w:color w:val="auto"/>
          <w:kern w:val="0"/>
          <w:szCs w:val="21"/>
          <w:highlight w:val="none"/>
          <w:u w:val="none"/>
          <w:lang w:val="en-US" w:eastAsia="zh-CN"/>
        </w:rPr>
        <w:t>不含设备费）</w:t>
      </w:r>
      <w:r>
        <w:rPr>
          <w:rFonts w:hint="eastAsia" w:ascii="宋体" w:hAnsi="宋体" w:cs="宋体"/>
          <w:color w:val="auto"/>
          <w:kern w:val="0"/>
          <w:szCs w:val="21"/>
          <w:highlight w:val="none"/>
          <w:u w:val="none"/>
        </w:rPr>
        <w:t>的</w:t>
      </w:r>
      <w:r>
        <w:rPr>
          <w:rFonts w:hint="eastAsia" w:ascii="宋体" w:hAnsi="宋体" w:cs="宋体"/>
          <w:color w:val="auto"/>
          <w:kern w:val="0"/>
          <w:szCs w:val="21"/>
          <w:highlight w:val="none"/>
          <w:u w:val="none"/>
          <w:lang w:val="en-US" w:eastAsia="zh-CN"/>
        </w:rPr>
        <w:t>2.5</w:t>
      </w:r>
      <w:r>
        <w:rPr>
          <w:rFonts w:hint="eastAsia" w:ascii="宋体" w:hAnsi="宋体" w:cs="宋体"/>
          <w:color w:val="auto"/>
          <w:kern w:val="0"/>
          <w:szCs w:val="21"/>
          <w:highlight w:val="none"/>
          <w:u w:val="none"/>
        </w:rPr>
        <w:t>%标准计提安全生产费用；</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（2）按总价（或系数）计算的临时工程费，应按照实际发生变化的临时工程费按承包人报价浮动率下浮后的金额计算；</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（3）如果承包人未事前将拟实施的方案提交给发包人确认，则应视为工程变更不引起安全生产费和临时工程费的调整或承包人放弃调整该项费用的权利。</w:t>
      </w:r>
    </w:p>
    <w:p>
      <w:pPr>
        <w:keepNext/>
        <w:keepLines/>
        <w:snapToGrid w:val="0"/>
        <w:spacing w:line="600" w:lineRule="exact"/>
        <w:ind w:firstLine="420" w:firstLineChars="200"/>
        <w:outlineLvl w:val="3"/>
        <w:rPr>
          <w:rFonts w:ascii="宋体" w:hAnsi="宋体" w:cs="宋体"/>
          <w:color w:val="auto"/>
          <w:szCs w:val="21"/>
          <w:highlight w:val="none"/>
        </w:rPr>
      </w:pPr>
      <w:bookmarkStart w:id="2434" w:name="_Toc33183758"/>
      <w:r>
        <w:rPr>
          <w:rFonts w:hint="eastAsia" w:ascii="宋体" w:hAnsi="宋体" w:cs="宋体"/>
          <w:color w:val="auto"/>
          <w:szCs w:val="21"/>
          <w:highlight w:val="none"/>
        </w:rPr>
        <w:t>15.5承包人的合理化建议</w:t>
      </w:r>
      <w:bookmarkEnd w:id="2434"/>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 xml:space="preserve">15.5.1 </w:t>
      </w:r>
      <w:r>
        <w:rPr>
          <w:rFonts w:hint="eastAsia" w:ascii="宋体" w:hAnsi="宋体" w:cs="宋体"/>
          <w:color w:val="auto"/>
          <w:kern w:val="0"/>
          <w:szCs w:val="21"/>
          <w:highlight w:val="none"/>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监理人审查承包人合理化建议的期限：</w:t>
      </w:r>
      <w:r>
        <w:rPr>
          <w:rFonts w:hint="eastAsia" w:ascii="宋体" w:hAnsi="宋体" w:cs="宋体"/>
          <w:color w:val="auto"/>
          <w:kern w:val="0"/>
          <w:szCs w:val="21"/>
          <w:highlight w:val="none"/>
          <w:u w:val="single"/>
        </w:rPr>
        <w:t>不超过14天</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发包人审批承包人合理化建议的期限：</w:t>
      </w:r>
      <w:r>
        <w:rPr>
          <w:rFonts w:hint="eastAsia" w:ascii="宋体" w:hAnsi="宋体" w:cs="宋体"/>
          <w:color w:val="auto"/>
          <w:kern w:val="0"/>
          <w:szCs w:val="21"/>
          <w:highlight w:val="none"/>
          <w:u w:val="single"/>
        </w:rPr>
        <w:t>不超过14天</w:t>
      </w:r>
      <w:r>
        <w:rPr>
          <w:rFonts w:hint="eastAsia" w:ascii="宋体" w:hAnsi="宋体" w:cs="宋体"/>
          <w:color w:val="auto"/>
          <w:kern w:val="0"/>
          <w:szCs w:val="21"/>
          <w:highlight w:val="none"/>
        </w:rPr>
        <w:t>。</w:t>
      </w:r>
    </w:p>
    <w:p>
      <w:pPr>
        <w:spacing w:line="360" w:lineRule="auto"/>
        <w:ind w:firstLine="420"/>
        <w:rPr>
          <w:rFonts w:ascii="宋体" w:hAnsi="宋体" w:cs="宋体"/>
          <w:color w:val="auto"/>
          <w:kern w:val="0"/>
          <w:szCs w:val="21"/>
          <w:highlight w:val="none"/>
        </w:rPr>
      </w:pPr>
      <w:r>
        <w:rPr>
          <w:rFonts w:hint="eastAsia" w:ascii="宋体" w:hAnsi="宋体" w:cs="宋体"/>
          <w:color w:val="auto"/>
          <w:szCs w:val="21"/>
          <w:highlight w:val="none"/>
        </w:rPr>
        <w:t xml:space="preserve">15.5.2 </w:t>
      </w:r>
      <w:bookmarkEnd w:id="2431"/>
      <w:bookmarkStart w:id="2435" w:name="_Toc221951219"/>
      <w:r>
        <w:rPr>
          <w:rFonts w:hint="eastAsia" w:ascii="宋体" w:hAnsi="宋体" w:cs="宋体"/>
          <w:color w:val="auto"/>
          <w:kern w:val="0"/>
          <w:szCs w:val="21"/>
          <w:highlight w:val="none"/>
        </w:rPr>
        <w:t>承包人提出的合理化建议降低了合同价格或缩短了工期或者提高了工程经济效益的奖励的方法和金额为：</w:t>
      </w:r>
      <w:r>
        <w:rPr>
          <w:rFonts w:hint="eastAsia" w:ascii="宋体" w:hAnsi="宋体" w:cs="宋体"/>
          <w:color w:val="auto"/>
          <w:kern w:val="0"/>
          <w:szCs w:val="21"/>
          <w:highlight w:val="none"/>
          <w:u w:val="single"/>
        </w:rPr>
        <w:t>合理化建议带来经济效益的5～10 %</w:t>
      </w:r>
      <w:r>
        <w:rPr>
          <w:rFonts w:hint="eastAsia" w:ascii="宋体" w:hAnsi="宋体" w:cs="宋体"/>
          <w:color w:val="auto"/>
          <w:kern w:val="0"/>
          <w:szCs w:val="21"/>
          <w:highlight w:val="none"/>
        </w:rPr>
        <w:t>。</w:t>
      </w:r>
    </w:p>
    <w:bookmarkEnd w:id="2435"/>
    <w:p>
      <w:pPr>
        <w:keepNext/>
        <w:keepLines/>
        <w:snapToGrid w:val="0"/>
        <w:spacing w:line="600" w:lineRule="exact"/>
        <w:ind w:firstLine="420" w:firstLineChars="200"/>
        <w:outlineLvl w:val="3"/>
        <w:rPr>
          <w:rFonts w:ascii="宋体" w:hAnsi="宋体" w:cs="宋体"/>
          <w:color w:val="auto"/>
          <w:szCs w:val="21"/>
          <w:highlight w:val="none"/>
        </w:rPr>
      </w:pPr>
      <w:bookmarkStart w:id="2436" w:name="_Toc221951221"/>
      <w:r>
        <w:rPr>
          <w:rFonts w:hint="eastAsia" w:ascii="宋体" w:hAnsi="宋体" w:cs="宋体"/>
          <w:color w:val="auto"/>
          <w:szCs w:val="21"/>
          <w:highlight w:val="none"/>
        </w:rPr>
        <w:t>15.6暂列金额</w:t>
      </w:r>
    </w:p>
    <w:p>
      <w:pPr>
        <w:pStyle w:val="2"/>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合同当事人关于暂列金额使用的约定：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15.8  暂估价</w:t>
      </w:r>
      <w:bookmarkEnd w:id="2436"/>
    </w:p>
    <w:p>
      <w:pPr>
        <w:spacing w:line="360" w:lineRule="auto"/>
        <w:ind w:firstLine="420" w:firstLineChars="200"/>
        <w:jc w:val="left"/>
        <w:rPr>
          <w:rFonts w:ascii="宋体" w:hAnsi="宋体" w:cs="宋体"/>
          <w:color w:val="auto"/>
          <w:kern w:val="0"/>
          <w:szCs w:val="21"/>
          <w:highlight w:val="none"/>
        </w:rPr>
      </w:pPr>
      <w:bookmarkStart w:id="2437" w:name="_Toc221951222"/>
      <w:r>
        <w:rPr>
          <w:rFonts w:hint="eastAsia" w:ascii="宋体" w:hAnsi="宋体" w:cs="宋体"/>
          <w:color w:val="auto"/>
          <w:kern w:val="0"/>
          <w:szCs w:val="21"/>
          <w:highlight w:val="none"/>
        </w:rPr>
        <w:t>15.8.1（1）发包人和承包人组织招标的暂估价项目：</w:t>
      </w:r>
      <w:r>
        <w:rPr>
          <w:rFonts w:hint="eastAsia" w:ascii="宋体" w:hAnsi="宋体" w:cs="宋体"/>
          <w:color w:val="auto"/>
          <w:kern w:val="0"/>
          <w:szCs w:val="21"/>
          <w:highlight w:val="none"/>
          <w:u w:val="single"/>
        </w:rPr>
        <w:t xml:space="preserve">  （签约后填入）  </w:t>
      </w:r>
      <w:r>
        <w:rPr>
          <w:rFonts w:hint="eastAsia" w:ascii="宋体" w:hAnsi="宋体" w:cs="宋体"/>
          <w:color w:val="auto"/>
          <w:kern w:val="0"/>
          <w:szCs w:val="21"/>
          <w:highlight w:val="none"/>
        </w:rPr>
        <w:t>；发包人组织招标的暂估价项目：</w:t>
      </w:r>
      <w:r>
        <w:rPr>
          <w:rFonts w:hint="eastAsia" w:ascii="宋体" w:hAnsi="宋体" w:cs="宋体"/>
          <w:color w:val="auto"/>
          <w:kern w:val="0"/>
          <w:szCs w:val="21"/>
          <w:highlight w:val="none"/>
          <w:u w:val="single"/>
        </w:rPr>
        <w:t xml:space="preserve">   （签约后填入）  </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（2）发包人和承包人以招标方式选择暂估价项目供应商或分包人时，双方的权利义务关系：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单项合同估算价在国家相关法律法规规定必须招标规模以下的，符合可以不招标相关规定的，由承包人实施，发包人配合。承包人（需在允许资质范围内）或承包人委托的有资质的专业分包单位实施。费用估价按照第15.4项〔变更的估价原则〕执行，承包人申报，经监理人、发包人共同审定。审定后根据承包人签订的相关合同（需经监理人、发包人）约定，由承包人申报，随进度款按与相关单位签订的合同约定一并支付。</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单项合同暂估价在国家相关法律法规规定必须招标规模以上的，需依法必须招标的，由承包人、发包人共同招标确定。</w:t>
      </w:r>
    </w:p>
    <w:bookmarkEnd w:id="2437"/>
    <w:p>
      <w:pPr>
        <w:pStyle w:val="5"/>
        <w:spacing w:line="360" w:lineRule="auto"/>
        <w:rPr>
          <w:rFonts w:ascii="宋体" w:hAnsi="宋体" w:cs="宋体"/>
          <w:color w:val="auto"/>
          <w:sz w:val="21"/>
          <w:szCs w:val="21"/>
          <w:highlight w:val="none"/>
        </w:rPr>
      </w:pPr>
      <w:bookmarkStart w:id="2438" w:name="_Toc12648"/>
      <w:bookmarkStart w:id="2439" w:name="_Toc12983"/>
      <w:bookmarkStart w:id="2440" w:name="_Toc7532"/>
      <w:bookmarkStart w:id="2441" w:name="_Toc229305397"/>
      <w:bookmarkStart w:id="2442" w:name="_Toc3700"/>
      <w:bookmarkStart w:id="2443" w:name="_Toc33183759"/>
      <w:bookmarkStart w:id="2444" w:name="_Toc13213"/>
      <w:bookmarkStart w:id="2445" w:name="_Toc17029"/>
      <w:bookmarkStart w:id="2446" w:name="_Toc59810419"/>
      <w:bookmarkStart w:id="2447" w:name="_Toc15232"/>
      <w:r>
        <w:rPr>
          <w:rFonts w:hint="eastAsia" w:ascii="宋体" w:hAnsi="宋体" w:cs="宋体"/>
          <w:color w:val="auto"/>
          <w:sz w:val="21"/>
          <w:szCs w:val="21"/>
          <w:highlight w:val="none"/>
        </w:rPr>
        <w:t>16.价格调整</w:t>
      </w:r>
      <w:bookmarkEnd w:id="2438"/>
      <w:bookmarkEnd w:id="2439"/>
      <w:bookmarkEnd w:id="2440"/>
      <w:bookmarkEnd w:id="2441"/>
      <w:bookmarkEnd w:id="2442"/>
      <w:bookmarkEnd w:id="2443"/>
      <w:bookmarkEnd w:id="2444"/>
      <w:bookmarkEnd w:id="2445"/>
      <w:bookmarkEnd w:id="2446"/>
      <w:bookmarkEnd w:id="2447"/>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物价波动原因是否调整合同价格的约定：</w:t>
      </w:r>
      <w:r>
        <w:rPr>
          <w:rFonts w:hint="eastAsia" w:ascii="宋体" w:hAnsi="宋体" w:cs="宋体"/>
          <w:color w:val="auto"/>
          <w:kern w:val="0"/>
          <w:szCs w:val="21"/>
          <w:highlight w:val="none"/>
          <w:u w:val="single"/>
        </w:rPr>
        <w:t>合同工期一年以上（含一年），且市场价格波动幅度符合第16.1.2.1目〔人工费价差调整办法〕和（或）第16.1.2.2目〔材料费价差调整办法〕约定的，按第16.1.2.1目〔人工费价差调整办法〕和（或）第16.1.2.2目〔材料费价差调整办法〕约定调整合同价格；第16.1.2.1目〔人工费价差调整办法〕和（或）第16.1.2.2目〔材料费价差调整办法〕约定的调差条件之外的市场价格波动风险不调整合同价格，风险费用由承包人自行考虑后纳入签约合同价格中，包干使用</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448" w:name="_Toc33183760"/>
      <w:r>
        <w:rPr>
          <w:rFonts w:hint="eastAsia" w:ascii="宋体" w:hAnsi="宋体" w:cs="宋体"/>
          <w:color w:val="auto"/>
          <w:szCs w:val="21"/>
          <w:highlight w:val="none"/>
        </w:rPr>
        <w:t>16.1 物价波动引起的价格调整</w:t>
      </w:r>
      <w:bookmarkEnd w:id="2448"/>
    </w:p>
    <w:p>
      <w:pPr>
        <w:spacing w:line="360" w:lineRule="auto"/>
        <w:ind w:firstLine="420"/>
        <w:rPr>
          <w:rFonts w:ascii="宋体" w:hAnsi="宋体" w:cs="宋体"/>
          <w:color w:val="auto"/>
          <w:szCs w:val="21"/>
          <w:highlight w:val="none"/>
        </w:rPr>
      </w:pPr>
      <w:r>
        <w:rPr>
          <w:rFonts w:hint="eastAsia" w:ascii="宋体" w:hAnsi="宋体" w:cs="宋体"/>
          <w:color w:val="auto"/>
          <w:szCs w:val="21"/>
          <w:highlight w:val="none"/>
        </w:rPr>
        <w:t>物价波动引起的价格调整方式：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16.1.1</w:t>
      </w:r>
      <w:r>
        <w:rPr>
          <w:rFonts w:hint="eastAsia" w:ascii="宋体" w:hAnsi="宋体" w:cs="宋体"/>
          <w:color w:val="auto"/>
          <w:kern w:val="0"/>
          <w:szCs w:val="21"/>
          <w:highlight w:val="none"/>
          <w:u w:val="single"/>
        </w:rPr>
        <w:t>采用价格指数进行价格调整</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关于各可调因子、定值和变值权重，以及基本价格指数及其来源的约定：</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pPr>
        <w:spacing w:line="360" w:lineRule="auto"/>
        <w:ind w:firstLine="420"/>
        <w:rPr>
          <w:rFonts w:ascii="宋体" w:hAnsi="宋体" w:cs="宋体"/>
          <w:color w:val="auto"/>
          <w:szCs w:val="21"/>
          <w:highlight w:val="none"/>
        </w:rPr>
      </w:pPr>
      <w:r>
        <w:rPr>
          <w:rFonts w:hint="eastAsia" w:ascii="宋体" w:hAnsi="宋体" w:cs="宋体"/>
          <w:color w:val="auto"/>
          <w:szCs w:val="21"/>
          <w:highlight w:val="none"/>
        </w:rPr>
        <w:t>16.1.2  采用造价信息调整价格差额</w:t>
      </w:r>
      <w:r>
        <w:rPr>
          <w:rFonts w:hint="eastAsia" w:ascii="宋体" w:hAnsi="宋体" w:cs="宋体"/>
          <w:color w:val="auto"/>
          <w:kern w:val="0"/>
          <w:szCs w:val="21"/>
          <w:highlight w:val="none"/>
        </w:rPr>
        <w:t>，调整方法如下</w:t>
      </w:r>
      <w:r>
        <w:rPr>
          <w:rFonts w:hint="eastAsia" w:ascii="宋体" w:hAnsi="宋体" w:cs="宋体"/>
          <w:color w:val="auto"/>
          <w:szCs w:val="21"/>
          <w:highlight w:val="none"/>
        </w:rPr>
        <w:t>：</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16.1.2.1人工费价差调整办法</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（1）自实际开工时间起至合同约定的工期结束时间止，施工期间</w:t>
      </w:r>
      <w:r>
        <w:rPr>
          <w:rFonts w:hint="eastAsia" w:ascii="宋体" w:hAnsi="宋体" w:cs="宋体"/>
          <w:color w:val="auto"/>
          <w:szCs w:val="21"/>
          <w:highlight w:val="none"/>
          <w:u w:val="single"/>
        </w:rPr>
        <w:t>按重庆市水利局或其授权的工程造价管理机构</w:t>
      </w:r>
      <w:r>
        <w:rPr>
          <w:rFonts w:hint="eastAsia" w:ascii="宋体" w:hAnsi="宋体" w:cs="宋体"/>
          <w:color w:val="auto"/>
          <w:kern w:val="0"/>
          <w:szCs w:val="21"/>
          <w:highlight w:val="none"/>
          <w:u w:val="single"/>
        </w:rPr>
        <w:t>发布对应专业人工单价的算术平均值较</w:t>
      </w:r>
      <w:r>
        <w:rPr>
          <w:rFonts w:hint="eastAsia" w:ascii="宋体" w:hAnsi="宋体" w:cs="宋体"/>
          <w:color w:val="auto"/>
          <w:szCs w:val="21"/>
          <w:highlight w:val="none"/>
          <w:u w:val="single"/>
        </w:rPr>
        <w:t>基准日期</w:t>
      </w:r>
      <w:r>
        <w:rPr>
          <w:rFonts w:hint="eastAsia" w:ascii="宋体" w:hAnsi="宋体" w:cs="宋体"/>
          <w:color w:val="auto"/>
          <w:kern w:val="0"/>
          <w:szCs w:val="21"/>
          <w:highlight w:val="none"/>
          <w:u w:val="single"/>
        </w:rPr>
        <w:t>发布的对应专业人工单价变化超过±5%时</w:t>
      </w:r>
      <w:r>
        <w:rPr>
          <w:rFonts w:hint="eastAsia" w:ascii="宋体" w:hAnsi="宋体" w:cs="宋体"/>
          <w:color w:val="auto"/>
          <w:kern w:val="0"/>
          <w:szCs w:val="21"/>
          <w:highlight w:val="none"/>
        </w:rPr>
        <w:t>，按以下约定调整：</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①已标价工程量清单中载明人工单价不高于</w:t>
      </w:r>
      <w:r>
        <w:rPr>
          <w:rFonts w:hint="eastAsia" w:ascii="宋体" w:hAnsi="宋体" w:cs="宋体"/>
          <w:color w:val="auto"/>
          <w:szCs w:val="21"/>
          <w:highlight w:val="none"/>
          <w:u w:val="single"/>
        </w:rPr>
        <w:t>基准日期</w:t>
      </w:r>
      <w:r>
        <w:rPr>
          <w:rFonts w:hint="eastAsia" w:ascii="宋体" w:hAnsi="宋体" w:cs="宋体"/>
          <w:color w:val="auto"/>
          <w:kern w:val="0"/>
          <w:szCs w:val="21"/>
          <w:highlight w:val="none"/>
          <w:u w:val="single"/>
        </w:rPr>
        <w:t>对应专业发布的人工单价的：按期间对应专业发布的人工单价的算术平均值-</w:t>
      </w:r>
      <w:r>
        <w:rPr>
          <w:rFonts w:hint="eastAsia" w:ascii="宋体" w:hAnsi="宋体" w:cs="宋体"/>
          <w:color w:val="auto"/>
          <w:szCs w:val="21"/>
          <w:highlight w:val="none"/>
          <w:u w:val="single"/>
        </w:rPr>
        <w:t>基准日期</w:t>
      </w:r>
      <w:r>
        <w:rPr>
          <w:rFonts w:hint="eastAsia" w:ascii="宋体" w:hAnsi="宋体" w:cs="宋体"/>
          <w:color w:val="auto"/>
          <w:kern w:val="0"/>
          <w:szCs w:val="21"/>
          <w:highlight w:val="none"/>
          <w:u w:val="single"/>
        </w:rPr>
        <w:t>对应专业发布的人工单价*（1±5%）调差。</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②已标价工程量清单中载明人工单价高于</w:t>
      </w:r>
      <w:r>
        <w:rPr>
          <w:rFonts w:hint="eastAsia" w:ascii="宋体" w:hAnsi="宋体" w:cs="宋体"/>
          <w:color w:val="auto"/>
          <w:szCs w:val="21"/>
          <w:highlight w:val="none"/>
          <w:u w:val="single"/>
        </w:rPr>
        <w:t>基准日期</w:t>
      </w:r>
      <w:r>
        <w:rPr>
          <w:rFonts w:hint="eastAsia" w:ascii="宋体" w:hAnsi="宋体" w:cs="宋体"/>
          <w:color w:val="auto"/>
          <w:kern w:val="0"/>
          <w:szCs w:val="21"/>
          <w:highlight w:val="none"/>
          <w:u w:val="single"/>
        </w:rPr>
        <w:t>对应专业发布的人工单价的，按期间对应专业发布人工单价的算术平均值-已标价工程量清单中载明人工单价*（1±5%）调差。</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2）工程量按照第17〔计量与支付〕约定计算，单位工程的人工消耗量按承包人投标报价的消耗量执行（承包人投标报价的单位工程人工消耗量高于定额单位工程人工消耗量的，按相应行业定额的人工消耗量执行）。</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16.1.2.2 材料费价差调整办法</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可调价差材料：</w:t>
      </w:r>
      <w:r>
        <w:rPr>
          <w:rFonts w:hint="eastAsia" w:ascii="宋体" w:hAnsi="宋体" w:cs="宋体"/>
          <w:color w:val="auto"/>
          <w:kern w:val="0"/>
          <w:szCs w:val="21"/>
          <w:highlight w:val="none"/>
          <w:u w:val="single"/>
        </w:rPr>
        <w:t>水泥、商品砼、碎石、砂、钢筋、型钢、条石、片（块）石、火工材料、止水材料、预应力钢绞线、沥青混凝土、水泥稳定碎石拌和料、预拌商品砂浆、砌筑材料等主要材料（可按工程使用的具体材料确定）</w:t>
      </w:r>
      <w:r>
        <w:rPr>
          <w:rFonts w:hint="eastAsia" w:ascii="宋体" w:hAnsi="宋体" w:cs="宋体"/>
          <w:color w:val="auto"/>
          <w:kern w:val="0"/>
          <w:szCs w:val="21"/>
          <w:highlight w:val="none"/>
        </w:rPr>
        <w:t>。</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可调价差材料的价差调整办法如下：</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（1）自实际开工时间起至合同约定的工期结束时间止，期间《重庆工程造价》发布的信息价的算术平均值较</w:t>
      </w:r>
      <w:r>
        <w:rPr>
          <w:rFonts w:hint="eastAsia" w:ascii="宋体" w:hAnsi="宋体" w:cs="宋体"/>
          <w:color w:val="auto"/>
          <w:szCs w:val="21"/>
          <w:highlight w:val="none"/>
          <w:u w:val="single"/>
        </w:rPr>
        <w:t>基准日期</w:t>
      </w:r>
      <w:r>
        <w:rPr>
          <w:rFonts w:hint="eastAsia" w:ascii="宋体" w:hAnsi="宋体" w:cs="宋体"/>
          <w:color w:val="auto"/>
          <w:kern w:val="0"/>
          <w:szCs w:val="21"/>
          <w:highlight w:val="none"/>
        </w:rPr>
        <w:t>《重庆工程造价》发布的</w:t>
      </w:r>
      <w:r>
        <w:rPr>
          <w:rFonts w:hint="eastAsia" w:ascii="宋体" w:hAnsi="宋体"/>
          <w:color w:val="auto"/>
          <w:szCs w:val="21"/>
          <w:highlight w:val="none"/>
          <w:u w:val="single"/>
        </w:rPr>
        <w:t>信息价变化超过±5%</w:t>
      </w:r>
      <w:r>
        <w:rPr>
          <w:rFonts w:hint="eastAsia" w:ascii="宋体" w:hAnsi="宋体" w:cs="宋体"/>
          <w:color w:val="auto"/>
          <w:kern w:val="0"/>
          <w:szCs w:val="21"/>
          <w:highlight w:val="none"/>
        </w:rPr>
        <w:t>时，按以下约定调整：</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①已标价工程量清单中载明材料单价不高于</w:t>
      </w:r>
      <w:r>
        <w:rPr>
          <w:rFonts w:hint="eastAsia" w:ascii="宋体" w:hAnsi="宋体" w:cs="宋体"/>
          <w:color w:val="auto"/>
          <w:szCs w:val="21"/>
          <w:highlight w:val="none"/>
          <w:u w:val="single"/>
        </w:rPr>
        <w:t>基准日期</w:t>
      </w:r>
      <w:r>
        <w:rPr>
          <w:rFonts w:hint="eastAsia" w:ascii="宋体" w:hAnsi="宋体" w:cs="宋体"/>
          <w:color w:val="auto"/>
          <w:kern w:val="0"/>
          <w:szCs w:val="21"/>
          <w:highlight w:val="none"/>
        </w:rPr>
        <w:t>《重庆工程造价》发布的信息价的：按期间《重庆工程造价》发布信息价的算术平均值-</w:t>
      </w:r>
      <w:r>
        <w:rPr>
          <w:rFonts w:hint="eastAsia" w:ascii="宋体" w:hAnsi="宋体" w:cs="宋体"/>
          <w:color w:val="auto"/>
          <w:szCs w:val="21"/>
          <w:highlight w:val="none"/>
          <w:u w:val="single"/>
        </w:rPr>
        <w:t>基准日期</w:t>
      </w:r>
      <w:r>
        <w:rPr>
          <w:rFonts w:hint="eastAsia" w:ascii="宋体" w:hAnsi="宋体" w:cs="宋体"/>
          <w:color w:val="auto"/>
          <w:kern w:val="0"/>
          <w:szCs w:val="21"/>
          <w:highlight w:val="none"/>
        </w:rPr>
        <w:t>《重庆工程造价》发布的</w:t>
      </w:r>
      <w:r>
        <w:rPr>
          <w:rFonts w:hint="eastAsia" w:ascii="宋体" w:hAnsi="宋体" w:cs="宋体"/>
          <w:color w:val="auto"/>
          <w:kern w:val="0"/>
          <w:szCs w:val="21"/>
          <w:highlight w:val="none"/>
          <w:u w:val="single"/>
        </w:rPr>
        <w:t>信息价*</w:t>
      </w:r>
      <w:r>
        <w:rPr>
          <w:rFonts w:hint="eastAsia" w:ascii="宋体" w:hAnsi="宋体"/>
          <w:color w:val="auto"/>
          <w:szCs w:val="21"/>
          <w:highlight w:val="none"/>
          <w:u w:val="single"/>
        </w:rPr>
        <w:t>（1±5%）</w:t>
      </w:r>
      <w:r>
        <w:rPr>
          <w:rFonts w:hint="eastAsia" w:ascii="宋体" w:hAnsi="宋体" w:cs="宋体"/>
          <w:color w:val="auto"/>
          <w:kern w:val="0"/>
          <w:szCs w:val="21"/>
          <w:highlight w:val="none"/>
          <w:u w:val="single"/>
        </w:rPr>
        <w:t>调差</w:t>
      </w:r>
      <w:r>
        <w:rPr>
          <w:rFonts w:hint="eastAsia" w:ascii="宋体" w:hAnsi="宋体" w:cs="宋体"/>
          <w:color w:val="auto"/>
          <w:kern w:val="0"/>
          <w:szCs w:val="21"/>
          <w:highlight w:val="none"/>
        </w:rPr>
        <w:t>。</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②已标价工程量清单中载明材料单价高于开标当期《重庆工程造价》发布的信息价的，按期间《重庆工程造价》发布信息价的算术平均值-已标价工程量清单中载明</w:t>
      </w:r>
      <w:r>
        <w:rPr>
          <w:rFonts w:hint="eastAsia" w:ascii="宋体" w:hAnsi="宋体" w:cs="宋体"/>
          <w:color w:val="auto"/>
          <w:kern w:val="0"/>
          <w:szCs w:val="21"/>
          <w:highlight w:val="none"/>
          <w:u w:val="single"/>
        </w:rPr>
        <w:t>材料单价*</w:t>
      </w:r>
      <w:r>
        <w:rPr>
          <w:rFonts w:hint="eastAsia" w:ascii="宋体" w:hAnsi="宋体"/>
          <w:color w:val="auto"/>
          <w:szCs w:val="21"/>
          <w:highlight w:val="none"/>
          <w:u w:val="single"/>
        </w:rPr>
        <w:t>（1±5%）</w:t>
      </w:r>
      <w:r>
        <w:rPr>
          <w:rFonts w:hint="eastAsia" w:ascii="宋体" w:hAnsi="宋体" w:cs="宋体"/>
          <w:color w:val="auto"/>
          <w:kern w:val="0"/>
          <w:szCs w:val="21"/>
          <w:highlight w:val="none"/>
          <w:u w:val="single"/>
        </w:rPr>
        <w:t>调差</w:t>
      </w:r>
      <w:r>
        <w:rPr>
          <w:rFonts w:hint="eastAsia" w:ascii="宋体" w:hAnsi="宋体" w:cs="宋体"/>
          <w:color w:val="auto"/>
          <w:kern w:val="0"/>
          <w:szCs w:val="21"/>
          <w:highlight w:val="none"/>
        </w:rPr>
        <w:t>。</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2）工程量按照第17〔计量与支付〕约定计算，单位工程的材料消耗量按承包人投标报价的消耗量执行（承包人投标报价的单位工程材料消耗量高于定额单位工程材料消耗量的，按相应行业定额的材料消耗量执行）。</w:t>
      </w:r>
    </w:p>
    <w:p>
      <w:pPr>
        <w:spacing w:line="360" w:lineRule="auto"/>
        <w:ind w:firstLine="645"/>
        <w:jc w:val="left"/>
        <w:rPr>
          <w:rFonts w:ascii="宋体" w:hAnsi="宋体" w:cs="宋体"/>
          <w:color w:val="auto"/>
          <w:kern w:val="0"/>
          <w:szCs w:val="21"/>
          <w:highlight w:val="none"/>
        </w:rPr>
      </w:pPr>
      <w:r>
        <w:rPr>
          <w:rFonts w:hint="eastAsia" w:ascii="宋体" w:hAnsi="宋体" w:cs="宋体"/>
          <w:color w:val="auto"/>
          <w:kern w:val="0"/>
          <w:szCs w:val="21"/>
          <w:highlight w:val="none"/>
        </w:rPr>
        <w:t>第3种方式：其他价格调整方式：</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16.2 法律变化引起的调整</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项目投标基准日后至完工验收之日，国家或相关行政主管部门发布直接影响项目的新法规、新政策、新文件、新标准，属强制执行的，自执行之日执行，由此增减的费用由发包人承担，估价照第15.4款〔变更的估价原则〕执行；属选择性执行的，发包人与承包人协商解决。</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本条补充16.3款如下;</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16.3 严重不平衡报价引起的调整</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合同履行期间，当按第17〔计量与支付〕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完工结算，修正综合单价按照第15.4.3项〔变更的估价原则〕约定执行。</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严重不平衡报价是指：清单子目综合单价与发包人按照第15.4.3项〔变更的估价原则〕目约定确定的综合单价相比高于50%的报价，即为“【严重不平衡报价清单子目综合单价 - 按照第15.4.3项〔变更的估价原则〕约定确定的综合单价】/按照第15.4.3项〔变更的估价原则〕目约定确定的综合单价×100%”。</w:t>
      </w:r>
    </w:p>
    <w:p>
      <w:pPr>
        <w:pStyle w:val="2"/>
        <w:ind w:firstLine="420"/>
        <w:rPr>
          <w:color w:val="auto"/>
          <w:highlight w:val="none"/>
        </w:rPr>
      </w:pPr>
      <w:r>
        <w:rPr>
          <w:rFonts w:hint="eastAsia"/>
          <w:color w:val="auto"/>
          <w:highlight w:val="none"/>
        </w:rPr>
        <w:t>16.4 因算术性错误导致的价格调整</w:t>
      </w:r>
    </w:p>
    <w:p>
      <w:pPr>
        <w:pStyle w:val="2"/>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发包人在合同签订前将对承包人“已标价工程量清单”进行复核，若出现差错的按以下原则进行处理（或结算）：</w:t>
      </w:r>
    </w:p>
    <w:p>
      <w:pPr>
        <w:pStyle w:val="2"/>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投标总报价汇总计算结果与投标函总报价不一致时，按就低不就高原则进行修正，即：汇总计算结果高于投标函总报价则以投标函总报价为准，按汇总计算结果与投标函总报价相比的降低幅度同比例修正分组报价和各清单子目单价；汇总计算结果低于投标函总报价则以投标总报价汇总计算结果为准进行签约或结算；</w:t>
      </w:r>
    </w:p>
    <w:p>
      <w:pPr>
        <w:pStyle w:val="2"/>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（2）依据单价和数量计算结果与其合价不符的，按不利于投标人原则（就低不就高）对其单价和合价进行修正。</w:t>
      </w:r>
    </w:p>
    <w:p>
      <w:pPr>
        <w:pStyle w:val="2"/>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（3）单价报价超过工程量清单综合单价最高限价的，以工程量清单综合单价最高限价为基础，按照中标总报价与总价最高限价的下浮比例进行同比例下调修正其单价和合价。</w:t>
      </w:r>
    </w:p>
    <w:p>
      <w:pPr>
        <w:pStyle w:val="2"/>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spacing w:after="0" w:line="400" w:lineRule="exact"/>
        <w:ind w:firstLine="420" w:firstLineChars="200"/>
        <w:rPr>
          <w:color w:val="auto"/>
          <w:highlight w:val="none"/>
        </w:rPr>
      </w:pPr>
      <w:r>
        <w:rPr>
          <w:rFonts w:hint="eastAsia" w:ascii="宋体" w:hAnsi="宋体" w:cs="宋体"/>
          <w:color w:val="auto"/>
          <w:szCs w:val="21"/>
          <w:highlight w:val="none"/>
        </w:rPr>
        <w:t>上述内容，承包人必须无条件接受，否则按承包人违约处理。</w:t>
      </w:r>
    </w:p>
    <w:p>
      <w:pPr>
        <w:pStyle w:val="5"/>
        <w:spacing w:line="360" w:lineRule="auto"/>
        <w:rPr>
          <w:rFonts w:ascii="宋体" w:hAnsi="宋体" w:cs="宋体"/>
          <w:color w:val="auto"/>
          <w:sz w:val="21"/>
          <w:szCs w:val="21"/>
          <w:highlight w:val="none"/>
        </w:rPr>
      </w:pPr>
      <w:bookmarkStart w:id="2449" w:name="_Toc16403"/>
      <w:bookmarkStart w:id="2450" w:name="_Toc222033891"/>
      <w:bookmarkStart w:id="2451" w:name="_Toc33183761"/>
      <w:bookmarkStart w:id="2452" w:name="_Toc16086"/>
      <w:bookmarkStart w:id="2453" w:name="_Toc1729"/>
      <w:bookmarkStart w:id="2454" w:name="_Toc222029540"/>
      <w:bookmarkStart w:id="2455" w:name="_Toc221951223"/>
      <w:bookmarkStart w:id="2456" w:name="_Toc222032709"/>
      <w:bookmarkStart w:id="2457" w:name="_Toc222031042"/>
      <w:bookmarkStart w:id="2458" w:name="_Toc59810420"/>
      <w:bookmarkStart w:id="2459" w:name="_Toc31453"/>
      <w:bookmarkStart w:id="2460" w:name="_Toc19989"/>
      <w:bookmarkStart w:id="2461" w:name="_Toc8883"/>
      <w:bookmarkStart w:id="2462" w:name="_Toc20955"/>
      <w:bookmarkStart w:id="2463" w:name="_Toc229305398"/>
      <w:r>
        <w:rPr>
          <w:rFonts w:hint="eastAsia" w:ascii="宋体" w:hAnsi="宋体" w:cs="宋体"/>
          <w:color w:val="auto"/>
          <w:sz w:val="21"/>
          <w:szCs w:val="21"/>
          <w:highlight w:val="none"/>
        </w:rPr>
        <w:t>17.计量与支付</w:t>
      </w:r>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p>
    <w:p>
      <w:pPr>
        <w:keepNext/>
        <w:keepLines/>
        <w:snapToGrid w:val="0"/>
        <w:spacing w:line="600" w:lineRule="exact"/>
        <w:ind w:firstLine="420" w:firstLineChars="200"/>
        <w:outlineLvl w:val="3"/>
        <w:rPr>
          <w:rFonts w:ascii="宋体" w:hAnsi="宋体" w:cs="宋体"/>
          <w:color w:val="auto"/>
          <w:szCs w:val="21"/>
          <w:highlight w:val="none"/>
        </w:rPr>
      </w:pPr>
      <w:bookmarkStart w:id="2464" w:name="_Toc33183762"/>
      <w:bookmarkStart w:id="2465" w:name="_Toc221951224"/>
      <w:r>
        <w:rPr>
          <w:rFonts w:hint="eastAsia" w:ascii="宋体" w:hAnsi="宋体" w:cs="宋体"/>
          <w:color w:val="auto"/>
          <w:szCs w:val="21"/>
          <w:highlight w:val="none"/>
        </w:rPr>
        <w:t>17.1 计量</w:t>
      </w:r>
      <w:bookmarkEnd w:id="2464"/>
    </w:p>
    <w:p>
      <w:pPr>
        <w:tabs>
          <w:tab w:val="left" w:pos="1134"/>
        </w:tabs>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17.1.2 计量方法</w:t>
      </w:r>
    </w:p>
    <w:p>
      <w:pPr>
        <w:tabs>
          <w:tab w:val="left" w:pos="1134"/>
        </w:tabs>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工程量</w:t>
      </w:r>
      <w:r>
        <w:rPr>
          <w:rFonts w:hint="eastAsia" w:ascii="宋体" w:hAnsi="宋体" w:cs="宋体"/>
          <w:color w:val="auto"/>
          <w:kern w:val="0"/>
          <w:szCs w:val="21"/>
          <w:highlight w:val="none"/>
          <w:u w:val="single"/>
        </w:rPr>
        <w:t>按《水利水电工程设计工程量计算规定》（SL 328-2005）、《重庆市水利工程设计概（估）算 编制规定》（2021年版）、《重庆市水利建筑工程预算定额》（2021年版）、《重庆市水利工程机械台时费定额》（2021年版）及《重庆市中小型水利水电设备安装工程预算定额》（2008年版）等</w:t>
      </w:r>
      <w:r>
        <w:rPr>
          <w:rFonts w:hint="eastAsia" w:ascii="宋体" w:hAnsi="宋体" w:cs="宋体"/>
          <w:color w:val="auto"/>
          <w:kern w:val="0"/>
          <w:szCs w:val="21"/>
          <w:highlight w:val="none"/>
        </w:rPr>
        <w:t>规定的计算规则及已标价工程量清单规定的工程量计算规则计量。</w:t>
      </w:r>
    </w:p>
    <w:p>
      <w:pPr>
        <w:tabs>
          <w:tab w:val="left" w:pos="1134"/>
        </w:tabs>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17.1.3 计量周期</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关于计量周期的约定：</w:t>
      </w:r>
      <w:r>
        <w:rPr>
          <w:rFonts w:hint="eastAsia" w:ascii="宋体" w:hAnsi="宋体"/>
          <w:color w:val="auto"/>
          <w:szCs w:val="21"/>
          <w:highlight w:val="none"/>
          <w:u w:val="single"/>
        </w:rPr>
        <w:t>按月计量（根据具体项目实际情况可以按月、按进度、按节点等形式计量，按进度、按节点计量的参考按月计量原则执行）</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17.1.4 单价子目的计量</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本项补充17.1.4.1、17.1.4.2目如下：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17.1.4.1单价子目</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单价子目包含的风险范围：</w:t>
      </w:r>
      <w:r>
        <w:rPr>
          <w:rFonts w:hint="eastAsia" w:ascii="宋体" w:hAnsi="宋体" w:cs="宋体"/>
          <w:color w:val="auto"/>
          <w:kern w:val="0"/>
          <w:szCs w:val="21"/>
          <w:highlight w:val="none"/>
          <w:u w:val="single"/>
        </w:rPr>
        <w:t>除第16条〔价格调整〕约定范围外的市场价格波动风险、政策性文件规定的各项应有费用、招标文件和合同明示或暗示的应由承包人承担的所有责任、义务和风险等所需的费用，包括但不限于为实施和完成合同工程所需的人工费、材料费、施工机械费、其他费用、其它直接费、间接费、利润、价差、税金及缺陷修复等费用</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风险费用的计算方法：</w:t>
      </w:r>
      <w:r>
        <w:rPr>
          <w:rFonts w:hint="eastAsia" w:ascii="宋体" w:hAnsi="宋体" w:cs="宋体"/>
          <w:color w:val="auto"/>
          <w:kern w:val="0"/>
          <w:szCs w:val="21"/>
          <w:highlight w:val="none"/>
          <w:u w:val="single"/>
        </w:rPr>
        <w:t>除第16条〔价格调整〕约定范围外，由承包人自行综合考虑并计入单价子目价格中，包干使用</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风险范围以外合同价格的调整方法：</w:t>
      </w:r>
      <w:r>
        <w:rPr>
          <w:rFonts w:hint="eastAsia" w:ascii="宋体" w:hAnsi="宋体" w:cs="宋体"/>
          <w:color w:val="auto"/>
          <w:kern w:val="0"/>
          <w:szCs w:val="21"/>
          <w:highlight w:val="none"/>
          <w:u w:val="single"/>
        </w:rPr>
        <w:t>按照第16条〔价格调整〕约定执行</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17.1.4.2关于单价合同计量的约定</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（1）承包人应于当月    日前向监理人报送上月已完成的工程量，并附进度付款申请单、已完成工程量报表和其他有关资料。</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（2）承包人未在已标价的工程量清单中填入单价和（或）总价的子目，视为该子目的费用已包含合同工程的其他子目的单价或总价中，不再另行计量支付。</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3）监理人应在收到承包人提交的工程量报表后7天内完成对承包人提交的工程量报表的审核并报送发包人；发包人收到监理人报送资料后7天内完成审批，以确定当月实际完成的工程量。监理人、发包人任一方对工程量有异议的，均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4）工程量的计量仅作为进度付款和工程施工进度控制的依据，不应认为是承包人履行合同义务完成工程的实际和准确的工程量，实际和准确工程量按完（竣）工图和第17.1.2项〔计量方法〕约定确认的工程量为准。</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17.1.5 总价子目的计量</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本项补充17.1.5.1、17.1.5.2目如下：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17.1.5.1总价子目</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总价子目包含的风险范围：</w:t>
      </w:r>
      <w:r>
        <w:rPr>
          <w:rFonts w:hint="eastAsia" w:ascii="宋体" w:hAnsi="宋体" w:cs="宋体"/>
          <w:color w:val="auto"/>
          <w:kern w:val="0"/>
          <w:szCs w:val="21"/>
          <w:highlight w:val="none"/>
          <w:u w:val="single"/>
        </w:rPr>
        <w:t>包括但不限于为实施和完成合同工程所需的人工费、材料费、施工机械费、其他费用、其它直接费、间接费、利润、价差、税金及缺陷修复等费用，以及第16条〔市场价格波动引起的调整〕约定范围内的市场价格波动风险、政策性文件规定的各项应有费用、招标文件和合同明示或暗示的应由承包人承担的所有责任、义务和风险等所需的费用。</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风险费用的计算方法：</w:t>
      </w:r>
      <w:r>
        <w:rPr>
          <w:rFonts w:hint="eastAsia" w:ascii="宋体" w:hAnsi="宋体" w:cs="宋体"/>
          <w:color w:val="auto"/>
          <w:kern w:val="0"/>
          <w:szCs w:val="21"/>
          <w:highlight w:val="none"/>
          <w:u w:val="single"/>
        </w:rPr>
        <w:t>由承包人自行考虑并计入签约合同价格中，包干使用。</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风险范围以外合同价格的调整方法：</w:t>
      </w:r>
      <w:r>
        <w:rPr>
          <w:rFonts w:hint="eastAsia" w:ascii="宋体" w:hAnsi="宋体" w:cs="宋体"/>
          <w:color w:val="auto"/>
          <w:kern w:val="0"/>
          <w:szCs w:val="21"/>
          <w:highlight w:val="none"/>
          <w:u w:val="single"/>
        </w:rPr>
        <w:t>除本合同第15条（变更）约定的价格调整外，其余不作调整。</w:t>
      </w:r>
    </w:p>
    <w:p>
      <w:pPr>
        <w:spacing w:line="360" w:lineRule="auto"/>
        <w:ind w:firstLine="420" w:firstLineChars="200"/>
        <w:jc w:val="left"/>
        <w:rPr>
          <w:rFonts w:ascii="宋体" w:hAnsi="宋体" w:cs="宋体"/>
          <w:color w:val="auto"/>
          <w:szCs w:val="21"/>
          <w:highlight w:val="none"/>
          <w:u w:val="single"/>
        </w:rPr>
      </w:pPr>
      <w:r>
        <w:rPr>
          <w:rFonts w:hint="eastAsia" w:ascii="宋体" w:hAnsi="宋体" w:cs="宋体"/>
          <w:color w:val="auto"/>
          <w:kern w:val="0"/>
          <w:szCs w:val="21"/>
          <w:highlight w:val="none"/>
        </w:rPr>
        <w:t>17.1.5.2关于总价合同计量的约定：</w:t>
      </w:r>
      <w:r>
        <w:rPr>
          <w:rFonts w:hint="eastAsia" w:ascii="宋体" w:hAnsi="宋体" w:cs="宋体"/>
          <w:color w:val="auto"/>
          <w:szCs w:val="21"/>
          <w:highlight w:val="none"/>
          <w:u w:val="single"/>
        </w:rPr>
        <w:t>承包人应按批准的各总价子目支付周期，以确定分阶段实际完成的工程量和工程形象目标，并对已完成的总价子目进行计量，从而确定分项的应付金额列入进度付款申请单中。</w:t>
      </w:r>
    </w:p>
    <w:p>
      <w:pPr>
        <w:pStyle w:val="2"/>
        <w:ind w:firstLine="420" w:firstLineChars="200"/>
        <w:rPr>
          <w:color w:val="auto"/>
          <w:highlight w:val="none"/>
        </w:rPr>
      </w:pPr>
      <w:r>
        <w:rPr>
          <w:rFonts w:hint="eastAsia" w:ascii="宋体" w:hAnsi="宋体" w:cs="宋体"/>
          <w:color w:val="auto"/>
          <w:szCs w:val="21"/>
          <w:highlight w:val="none"/>
          <w:u w:val="single"/>
        </w:rPr>
        <w:t>本款补充17.1.6项如下：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17.1.6 其他价格形式合同的计量</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其他价格形式的计量方式和程序：</w:t>
      </w:r>
      <w:r>
        <w:rPr>
          <w:rFonts w:hint="eastAsia" w:ascii="宋体" w:hAnsi="宋体" w:cs="宋体"/>
          <w:color w:val="auto"/>
          <w:kern w:val="0"/>
          <w:szCs w:val="21"/>
          <w:highlight w:val="none"/>
          <w:u w:val="single"/>
        </w:rPr>
        <w:t xml:space="preserve"> 不采用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466" w:name="_Toc33183763"/>
      <w:r>
        <w:rPr>
          <w:rFonts w:hint="eastAsia" w:ascii="宋体" w:hAnsi="宋体" w:cs="宋体"/>
          <w:color w:val="auto"/>
          <w:szCs w:val="21"/>
          <w:highlight w:val="none"/>
        </w:rPr>
        <w:t>17.2  预付款</w:t>
      </w:r>
      <w:bookmarkEnd w:id="2465"/>
      <w:bookmarkEnd w:id="2466"/>
    </w:p>
    <w:p>
      <w:pPr>
        <w:spacing w:line="360" w:lineRule="auto"/>
        <w:ind w:right="248" w:firstLine="480"/>
        <w:rPr>
          <w:rFonts w:ascii="宋体" w:hAnsi="宋体" w:cs="宋体"/>
          <w:color w:val="auto"/>
          <w:szCs w:val="21"/>
          <w:highlight w:val="none"/>
        </w:rPr>
      </w:pPr>
      <w:bookmarkStart w:id="2467" w:name="_Toc221951226"/>
      <w:r>
        <w:rPr>
          <w:rFonts w:hint="eastAsia" w:ascii="宋体" w:hAnsi="宋体" w:cs="宋体"/>
          <w:color w:val="auto"/>
          <w:szCs w:val="21"/>
          <w:highlight w:val="none"/>
        </w:rPr>
        <w:t>17.2.1预付款</w:t>
      </w:r>
      <w:bookmarkEnd w:id="2467"/>
      <w:r>
        <w:rPr>
          <w:rFonts w:hint="eastAsia" w:ascii="宋体" w:hAnsi="宋体" w:cs="宋体"/>
          <w:color w:val="auto"/>
          <w:szCs w:val="21"/>
          <w:highlight w:val="none"/>
        </w:rPr>
        <w:t xml:space="preserve"> </w:t>
      </w:r>
    </w:p>
    <w:p>
      <w:pPr>
        <w:spacing w:line="360" w:lineRule="auto"/>
        <w:ind w:firstLine="420" w:firstLineChars="200"/>
        <w:jc w:val="left"/>
        <w:rPr>
          <w:rFonts w:ascii="宋体" w:hAnsi="宋体" w:cs="宋体"/>
          <w:color w:val="auto"/>
          <w:kern w:val="0"/>
          <w:szCs w:val="21"/>
          <w:highlight w:val="none"/>
        </w:rPr>
      </w:pPr>
      <w:bookmarkStart w:id="2468" w:name="_Toc221951228"/>
      <w:r>
        <w:rPr>
          <w:rFonts w:hint="eastAsia" w:ascii="宋体" w:hAnsi="宋体" w:cs="宋体"/>
          <w:color w:val="auto"/>
          <w:kern w:val="0"/>
          <w:szCs w:val="21"/>
          <w:highlight w:val="none"/>
        </w:rPr>
        <w:t>预付款支付比例或金额：工程预付款的总金额为签约合同价的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（10%</w:t>
      </w:r>
      <w:r>
        <w:rPr>
          <w:rFonts w:hint="eastAsia" w:ascii="宋体" w:hAnsi="宋体" w:cs="宋体"/>
          <w:color w:val="auto"/>
          <w:kern w:val="0"/>
          <w:szCs w:val="21"/>
          <w:highlight w:val="none"/>
          <w:u w:val="single"/>
          <w:lang w:val="en-US" w:eastAsia="zh-CN"/>
        </w:rPr>
        <w:t>~30%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次支付给承包人。</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各次预付款的支付额度和付款时间为：</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1）第一次预付款金额为工程预付款总金额的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％，付款时间应在合同协议书签订后，由承包人向发包人提交了发包人认可的工程预付款担保，并经监理人出具付款证书报送发包人批准后14天内予以支付。</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2）第二次预付款金额为工程预付款总金额的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％。付款时间需待承包人主要设备进入工地后，其估算价值已达到本次预付款金额时，由承包人提出书面申请，经监理人核实后出具付款证书报送发包人批准后14天内予以支付。</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bookmarkEnd w:id="2468"/>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 xml:space="preserve"> </w:t>
      </w:r>
      <w:bookmarkStart w:id="2469" w:name="_Toc221951235"/>
      <w:r>
        <w:rPr>
          <w:rFonts w:hint="eastAsia" w:ascii="宋体" w:hAnsi="宋体" w:cs="宋体"/>
          <w:color w:val="auto"/>
          <w:szCs w:val="21"/>
          <w:highlight w:val="none"/>
        </w:rPr>
        <w:t>17.2.2 预付款保函</w:t>
      </w:r>
      <w:bookmarkEnd w:id="2469"/>
      <w:r>
        <w:rPr>
          <w:rFonts w:hint="eastAsia" w:ascii="宋体" w:hAnsi="宋体" w:cs="宋体"/>
          <w:color w:val="auto"/>
          <w:szCs w:val="21"/>
          <w:highlight w:val="none"/>
        </w:rPr>
        <w:t>（担保）</w:t>
      </w:r>
    </w:p>
    <w:p>
      <w:pPr>
        <w:snapToGrid w:val="0"/>
        <w:spacing w:line="360" w:lineRule="auto"/>
        <w:ind w:firstLine="420" w:firstLineChars="200"/>
        <w:jc w:val="left"/>
        <w:rPr>
          <w:rFonts w:ascii="宋体" w:hAnsi="宋体" w:cs="宋体"/>
          <w:color w:val="auto"/>
          <w:kern w:val="0"/>
          <w:szCs w:val="21"/>
          <w:highlight w:val="none"/>
        </w:rPr>
      </w:pPr>
      <w:bookmarkStart w:id="2470" w:name="_Toc221951236"/>
      <w:r>
        <w:rPr>
          <w:rFonts w:hint="eastAsia" w:ascii="宋体" w:hAnsi="宋体" w:cs="宋体"/>
          <w:color w:val="auto"/>
          <w:kern w:val="0"/>
          <w:szCs w:val="21"/>
          <w:highlight w:val="none"/>
        </w:rPr>
        <w:t>承包人提交预付款担保的期限：</w:t>
      </w:r>
      <w:r>
        <w:rPr>
          <w:rFonts w:hint="eastAsia" w:ascii="宋体" w:hAnsi="宋体" w:cs="宋体"/>
          <w:color w:val="auto"/>
          <w:kern w:val="0"/>
          <w:szCs w:val="21"/>
          <w:highlight w:val="none"/>
          <w:u w:val="single"/>
        </w:rPr>
        <w:t xml:space="preserve"> 合同签订后7天内 </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预付款担保的形式为：</w:t>
      </w:r>
      <w:r>
        <w:rPr>
          <w:rFonts w:hint="eastAsia" w:ascii="宋体" w:hAnsi="宋体" w:cs="宋体"/>
          <w:color w:val="auto"/>
          <w:kern w:val="0"/>
          <w:szCs w:val="21"/>
          <w:highlight w:val="none"/>
          <w:u w:val="single"/>
        </w:rPr>
        <w:t xml:space="preserve"> 现金或不可撤销的见索即付银行保函 </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预付款担保的金额：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预付款担保的期限：</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olor w:val="auto"/>
          <w:szCs w:val="21"/>
          <w:highlight w:val="none"/>
        </w:rPr>
        <w:t>预付款担保的退还时间：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bookmarkEnd w:id="2470"/>
    <w:p>
      <w:pPr>
        <w:spacing w:line="360" w:lineRule="auto"/>
        <w:ind w:right="248" w:firstLine="480"/>
        <w:rPr>
          <w:rFonts w:ascii="宋体" w:hAnsi="宋体" w:cs="宋体"/>
          <w:color w:val="auto"/>
          <w:szCs w:val="21"/>
          <w:highlight w:val="none"/>
        </w:rPr>
      </w:pPr>
      <w:bookmarkStart w:id="2471" w:name="_Toc221951237"/>
      <w:r>
        <w:rPr>
          <w:rFonts w:hint="eastAsia" w:ascii="宋体" w:hAnsi="宋体" w:cs="宋体"/>
          <w:color w:val="auto"/>
          <w:szCs w:val="21"/>
          <w:highlight w:val="none"/>
        </w:rPr>
        <w:t>17.2.3 预付款的扣回与还清</w:t>
      </w:r>
      <w:bookmarkEnd w:id="2471"/>
    </w:p>
    <w:p>
      <w:pPr>
        <w:spacing w:line="360" w:lineRule="auto"/>
        <w:ind w:left="120" w:leftChars="57" w:right="248" w:firstLine="420" w:firstLineChars="200"/>
        <w:rPr>
          <w:rFonts w:ascii="宋体" w:hAnsi="宋体" w:cs="宋体"/>
          <w:color w:val="auto"/>
          <w:szCs w:val="21"/>
          <w:highlight w:val="none"/>
        </w:rPr>
      </w:pPr>
      <w:bookmarkStart w:id="2472" w:name="_Toc221951238"/>
      <w:r>
        <w:rPr>
          <w:rFonts w:hint="eastAsia" w:ascii="宋体" w:hAnsi="宋体" w:cs="宋体"/>
          <w:color w:val="auto"/>
          <w:szCs w:val="21"/>
          <w:highlight w:val="none"/>
        </w:rPr>
        <w:t xml:space="preserve">预付款扣回的方式： </w:t>
      </w:r>
      <w:r>
        <w:rPr>
          <w:rFonts w:hint="eastAsia" w:ascii="宋体" w:hAnsi="宋体" w:cs="宋体"/>
          <w:color w:val="auto"/>
          <w:szCs w:val="21"/>
          <w:highlight w:val="none"/>
          <w:u w:val="single"/>
        </w:rPr>
        <w:t>承包人完成累计金额达到签约合同金额（或年度投资额）的20%后，在合同约定的每个计量周期按审核确认的进度款金额的       %（为预付款支付比例的2倍）进行扣回，直至预付款全额扣回</w:t>
      </w:r>
      <w:r>
        <w:rPr>
          <w:rFonts w:hint="eastAsia" w:ascii="宋体" w:hAnsi="宋体" w:cs="宋体"/>
          <w:color w:val="auto"/>
          <w:szCs w:val="21"/>
          <w:highlight w:val="none"/>
        </w:rPr>
        <w:t>。</w:t>
      </w:r>
    </w:p>
    <w:bookmarkEnd w:id="2472"/>
    <w:p>
      <w:pPr>
        <w:keepNext/>
        <w:keepLines/>
        <w:snapToGrid w:val="0"/>
        <w:spacing w:line="600" w:lineRule="exact"/>
        <w:ind w:firstLine="420" w:firstLineChars="200"/>
        <w:outlineLvl w:val="3"/>
        <w:rPr>
          <w:rFonts w:ascii="宋体" w:hAnsi="宋体" w:cs="宋体"/>
          <w:color w:val="auto"/>
          <w:szCs w:val="21"/>
          <w:highlight w:val="none"/>
        </w:rPr>
      </w:pPr>
      <w:bookmarkStart w:id="2473" w:name="_Toc33183764"/>
      <w:bookmarkStart w:id="2474" w:name="_Toc221951260"/>
      <w:r>
        <w:rPr>
          <w:rFonts w:hint="eastAsia" w:ascii="宋体" w:hAnsi="宋体" w:cs="宋体"/>
          <w:color w:val="auto"/>
          <w:szCs w:val="21"/>
          <w:highlight w:val="none"/>
        </w:rPr>
        <w:t>17.3 工程进度付款</w:t>
      </w:r>
      <w:bookmarkEnd w:id="2473"/>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17.3.1 付款周期</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关于付款周期的约定：</w:t>
      </w:r>
      <w:r>
        <w:rPr>
          <w:rFonts w:hint="eastAsia" w:ascii="宋体" w:hAnsi="宋体" w:cs="宋体"/>
          <w:color w:val="auto"/>
          <w:kern w:val="0"/>
          <w:szCs w:val="21"/>
          <w:highlight w:val="none"/>
          <w:u w:val="single"/>
        </w:rPr>
        <w:t>按月计量支付进度款</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17.3.2 进度付款申请单</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本项补充细化17.3.2.1、17.3.2.2目如下：</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17.3.2.1进度付款申请单应包括下列内容：</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（1）截至本次付款周期已完成工作对应的金额；</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（2）根据第15条〔变更〕应增加和扣减的已审定变更金额；</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（3）根据第17.2款〔预付款〕约定应支付的预付款和扣减的返还预付款；</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olor w:val="auto"/>
          <w:szCs w:val="21"/>
          <w:highlight w:val="none"/>
          <w:u w:val="single"/>
        </w:rPr>
        <w:t>（4）根据第17.4款〔质量保证金〕约定应扣减的质量保证金；</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（5）根据第23条〔索赔〕应增加和扣减的已审定索赔金额；</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（6）根据第16条〔价格调整〕应增加和扣减的价格调整金额；</w:t>
      </w:r>
    </w:p>
    <w:p>
      <w:pPr>
        <w:snapToGrid w:val="0"/>
        <w:spacing w:line="360" w:lineRule="auto"/>
        <w:ind w:firstLine="48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（7）对已签发的进度款支付证书中出现错误的修正，应在本次进度付款中支付或扣除的金额；</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（8）根据合同约定承包人应向发包人支付的违约金；</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（9）根据合同约定发包人应向承包人支付的违约金和（或）奖励；</w:t>
      </w:r>
    </w:p>
    <w:p>
      <w:pPr>
        <w:snapToGrid w:val="0"/>
        <w:spacing w:line="360" w:lineRule="auto"/>
        <w:ind w:firstLine="47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（10）根据合同约定应增加和扣减的其他金额。</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17.3.2.2进度付款申请单的提交：</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（1）单价合同进度付款申请单提交的约定：</w:t>
      </w:r>
      <w:r>
        <w:rPr>
          <w:rFonts w:hint="eastAsia" w:ascii="宋体" w:hAnsi="宋体" w:cs="宋体"/>
          <w:color w:val="auto"/>
          <w:kern w:val="0"/>
          <w:szCs w:val="21"/>
          <w:highlight w:val="none"/>
          <w:u w:val="single"/>
        </w:rPr>
        <w:t>按照第17.1.4项〔单价子目的计量〕约定的时间按月向监理人提交，并附上已完成工程量报表、经审核的农民工工资发放的情况说明及有关资料。单价合同中的总价子目按工程形象进度分月计量后汇总列入当期进度付款申请</w:t>
      </w:r>
      <w:r>
        <w:rPr>
          <w:rFonts w:hint="eastAsia" w:ascii="宋体" w:hAnsi="宋体" w:cs="宋体"/>
          <w:color w:val="auto"/>
          <w:kern w:val="0"/>
          <w:szCs w:val="21"/>
          <w:highlight w:val="none"/>
        </w:rPr>
        <w:t>单。</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（2）总价合同进度付款申请单提交的约定：</w:t>
      </w:r>
      <w:r>
        <w:rPr>
          <w:rFonts w:hint="eastAsia" w:ascii="宋体" w:hAnsi="宋体" w:cs="宋体"/>
          <w:color w:val="auto"/>
          <w:kern w:val="0"/>
          <w:szCs w:val="21"/>
          <w:highlight w:val="none"/>
          <w:u w:val="single"/>
        </w:rPr>
        <w:t>按照合同约定的形象进度的计量约定的时间向监理人提交，并附上已完成工程量报表、经审核的农民工工资发放的情况说明及有关资料</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（3）其他价格形式合同进度付款申请单提交的约定：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17.3.3 进度付款证书和支付时间</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（1）监理人审查并报送发包人的期限：</w:t>
      </w:r>
      <w:r>
        <w:rPr>
          <w:rFonts w:hint="eastAsia" w:ascii="宋体" w:hAnsi="宋体" w:cs="宋体"/>
          <w:color w:val="auto"/>
          <w:kern w:val="0"/>
          <w:szCs w:val="21"/>
          <w:highlight w:val="none"/>
          <w:u w:val="single"/>
        </w:rPr>
        <w:t>收到完整资料后7天内</w:t>
      </w:r>
      <w:r>
        <w:rPr>
          <w:rFonts w:hint="eastAsia" w:ascii="宋体" w:hAnsi="宋体" w:cs="宋体"/>
          <w:color w:val="auto"/>
          <w:kern w:val="0"/>
          <w:szCs w:val="21"/>
          <w:highlight w:val="none"/>
        </w:rPr>
        <w:t>。</w:t>
      </w:r>
    </w:p>
    <w:p>
      <w:pPr>
        <w:snapToGrid w:val="0"/>
        <w:spacing w:line="360" w:lineRule="auto"/>
        <w:ind w:firstLine="480"/>
        <w:jc w:val="left"/>
        <w:rPr>
          <w:rFonts w:ascii="宋体" w:hAnsi="宋体" w:cs="宋体"/>
          <w:color w:val="auto"/>
          <w:kern w:val="0"/>
          <w:szCs w:val="21"/>
          <w:highlight w:val="none"/>
        </w:rPr>
      </w:pPr>
      <w:r>
        <w:rPr>
          <w:rFonts w:hint="eastAsia" w:ascii="宋体" w:hAnsi="宋体" w:cs="宋体"/>
          <w:color w:val="auto"/>
          <w:kern w:val="0"/>
          <w:szCs w:val="21"/>
          <w:highlight w:val="none"/>
        </w:rPr>
        <w:t>发包人完成审批并签发进度款支付证书的期限：</w:t>
      </w:r>
      <w:r>
        <w:rPr>
          <w:rFonts w:hint="eastAsia" w:ascii="宋体" w:hAnsi="宋体" w:cs="宋体"/>
          <w:color w:val="auto"/>
          <w:kern w:val="0"/>
          <w:szCs w:val="21"/>
          <w:highlight w:val="none"/>
          <w:u w:val="single"/>
        </w:rPr>
        <w:t>发包人收到监理人报送资料后7天内完成审查并签发进度款支付证书</w:t>
      </w:r>
      <w:r>
        <w:rPr>
          <w:rFonts w:hint="eastAsia" w:ascii="宋体" w:hAnsi="宋体" w:cs="宋体"/>
          <w:color w:val="auto"/>
          <w:kern w:val="0"/>
          <w:szCs w:val="21"/>
          <w:highlight w:val="none"/>
        </w:rPr>
        <w:t>。</w:t>
      </w:r>
    </w:p>
    <w:p>
      <w:pPr>
        <w:snapToGrid w:val="0"/>
        <w:spacing w:line="360" w:lineRule="auto"/>
        <w:ind w:firstLine="48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监理人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r>
        <w:rPr>
          <w:rFonts w:hint="eastAsia" w:ascii="宋体" w:hAnsi="宋体" w:cs="宋体"/>
          <w:color w:val="auto"/>
          <w:kern w:val="0"/>
          <w:szCs w:val="21"/>
          <w:highlight w:val="none"/>
        </w:rPr>
        <w:t>。</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发包人签发进度款支付证书或临时进度款支付证书，不表明发包人已同意、批准或接受了承包人完成的相应部分的工作</w:t>
      </w:r>
      <w:r>
        <w:rPr>
          <w:rFonts w:hint="eastAsia" w:ascii="宋体" w:hAnsi="宋体" w:cs="宋体"/>
          <w:color w:val="auto"/>
          <w:kern w:val="0"/>
          <w:szCs w:val="21"/>
          <w:highlight w:val="none"/>
        </w:rPr>
        <w:t>。</w:t>
      </w:r>
    </w:p>
    <w:p>
      <w:pPr>
        <w:numPr>
          <w:ilvl w:val="0"/>
          <w:numId w:val="1"/>
        </w:num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价款的支付 </w:t>
      </w:r>
    </w:p>
    <w:p>
      <w:pPr>
        <w:pStyle w:val="2"/>
        <w:spacing w:line="360" w:lineRule="auto"/>
        <w:ind w:firstLine="420" w:firstLineChars="200"/>
        <w:rPr>
          <w:color w:val="auto"/>
          <w:highlight w:val="none"/>
        </w:rPr>
      </w:pPr>
      <w:r>
        <w:rPr>
          <w:rFonts w:hint="eastAsia" w:ascii="宋体" w:hAnsi="宋体" w:cs="宋体"/>
          <w:color w:val="auto"/>
          <w:kern w:val="0"/>
          <w:szCs w:val="21"/>
          <w:highlight w:val="none"/>
        </w:rPr>
        <w:t>本项17.3.3（2）目细化如下：</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①安全生产费支付比例和支付期限：</w:t>
      </w:r>
      <w:r>
        <w:rPr>
          <w:rFonts w:hint="eastAsia" w:ascii="宋体" w:hAnsi="宋体" w:cs="宋体"/>
          <w:color w:val="auto"/>
          <w:kern w:val="0"/>
          <w:szCs w:val="21"/>
          <w:highlight w:val="none"/>
          <w:u w:val="single"/>
        </w:rPr>
        <w:t>施工合同签订后30天内按照《关于落实水利工程建设安全生产费用及使用管理问题的通知》（渝水基〔2009〕28号）文件规定支付安全生产费的30%（合同期在一年以上的）或50%（合同期在一年以下（含一年）的），其余部分与进度款同期支付。</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②</w:t>
      </w:r>
      <w:r>
        <w:rPr>
          <w:rFonts w:hint="eastAsia" w:ascii="宋体" w:hAnsi="宋体" w:cs="宋体"/>
          <w:color w:val="auto"/>
          <w:kern w:val="0"/>
          <w:szCs w:val="21"/>
          <w:highlight w:val="none"/>
          <w:u w:val="single"/>
        </w:rPr>
        <w:t>本项目涉及政府投资资金的按17.3.3（4）目规定执行。</w:t>
      </w:r>
      <w:r>
        <w:rPr>
          <w:rFonts w:hint="eastAsia" w:ascii="宋体" w:hAnsi="宋体" w:cs="宋体"/>
          <w:color w:val="auto"/>
          <w:szCs w:val="21"/>
          <w:highlight w:val="none"/>
        </w:rPr>
        <w:t>不涉及政府投资资金的，进度付款、完工付款及最终结清按以下约定办理：</w:t>
      </w:r>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A、发包人将上月农民工工资支付凭证作为当月进度款支付的前置条件。</w:t>
      </w:r>
      <w:r>
        <w:rPr>
          <w:rFonts w:hint="eastAsia" w:ascii="宋体" w:hAnsi="宋体" w:cs="宋体"/>
          <w:color w:val="auto"/>
          <w:kern w:val="0"/>
          <w:szCs w:val="21"/>
          <w:highlight w:val="none"/>
          <w:u w:val="single"/>
        </w:rPr>
        <w:t>进度款支付比例和支付期限：进度款（包含当期完成价款的人工费价差、材料费价差、暂估价、暂列金及按进度支付的安全生产费，人工、材料价差调整方式按16条约定执行）按承包人当期完成并经监理人和发包人审定的工程量乘以相应综合单价（暂估价、暂列金的综合单价为经监理人和发包人审定的相应综合单价）计算当期完成的合同价款，发包人在签发进度款支付证书或临时进度款支付证书的次月10日前按经监理人和发包人审定的当期完成的合同价款的      %（不低于80%）并按约定扣回预付款、质量保证金（如有）及错误修正（如有）后支付承包人。</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进度款每期付款证书最低限额：</w:t>
      </w:r>
      <w:r>
        <w:rPr>
          <w:rFonts w:hint="eastAsia" w:ascii="宋体" w:hAnsi="宋体" w:cs="宋体"/>
          <w:color w:val="auto"/>
          <w:kern w:val="0"/>
          <w:szCs w:val="21"/>
          <w:highlight w:val="none"/>
          <w:u w:val="single"/>
        </w:rPr>
        <w:t xml:space="preserve">      %签约合同价或    万元</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B、合同工程完工验收合格后28天内，发包人向承包人支付至经监理人、发包人的认可完工付款证书的    %（不低于85%）</w:t>
      </w:r>
      <w:r>
        <w:rPr>
          <w:rFonts w:hint="eastAsia" w:ascii="宋体" w:hAnsi="宋体" w:cs="宋体"/>
          <w:color w:val="auto"/>
          <w:kern w:val="0"/>
          <w:szCs w:val="21"/>
          <w:highlight w:val="none"/>
        </w:rPr>
        <w:t>；</w:t>
      </w:r>
    </w:p>
    <w:p>
      <w:pPr>
        <w:numPr>
          <w:ilvl w:val="0"/>
          <w:numId w:val="2"/>
        </w:num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移交工程及档案资料后28天内，发包人向承包人支付至累计进度审定金额的  %（90%-97%）</w:t>
      </w:r>
      <w:r>
        <w:rPr>
          <w:rFonts w:hint="eastAsia" w:ascii="宋体" w:hAnsi="宋体" w:cs="宋体"/>
          <w:color w:val="auto"/>
          <w:kern w:val="0"/>
          <w:szCs w:val="21"/>
          <w:highlight w:val="none"/>
        </w:rPr>
        <w:t>；</w:t>
      </w:r>
    </w:p>
    <w:p>
      <w:pPr>
        <w:snapToGrid w:val="0"/>
        <w:spacing w:line="360" w:lineRule="auto"/>
        <w:ind w:firstLine="420" w:firstLineChars="200"/>
        <w:jc w:val="left"/>
        <w:rPr>
          <w:color w:val="auto"/>
          <w:highlight w:val="none"/>
        </w:rPr>
      </w:pPr>
      <w:r>
        <w:rPr>
          <w:rFonts w:hint="eastAsia" w:ascii="宋体" w:hAnsi="宋体" w:cs="宋体"/>
          <w:color w:val="auto"/>
          <w:kern w:val="0"/>
          <w:szCs w:val="21"/>
          <w:highlight w:val="none"/>
          <w:u w:val="single"/>
        </w:rPr>
        <w:t>D、颁发合同工程完工证书后28天内，发包人按合同约定扣留质量保证金后向承包人支付至合同工程完工结算总价的97%</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E、缺陷责任期满且按合同规定递交最终结清申请单后28天内，发包人向承包人支付剩余工程款。</w:t>
      </w:r>
    </w:p>
    <w:p>
      <w:pPr>
        <w:snapToGrid w:val="0"/>
        <w:spacing w:line="360" w:lineRule="auto"/>
        <w:ind w:firstLine="420" w:firstLineChars="200"/>
        <w:jc w:val="left"/>
        <w:rPr>
          <w:color w:val="auto"/>
          <w:highlight w:val="none"/>
        </w:rPr>
      </w:pPr>
      <w:r>
        <w:rPr>
          <w:rFonts w:hint="eastAsia" w:ascii="宋体" w:hAnsi="宋体" w:cs="宋体"/>
          <w:color w:val="auto"/>
          <w:kern w:val="0"/>
          <w:szCs w:val="21"/>
          <w:highlight w:val="none"/>
        </w:rPr>
        <w:t>③ 发包人应按规定时间支付承包人费用，逾期付款违约金的利率：</w:t>
      </w:r>
      <w:r>
        <w:rPr>
          <w:rFonts w:hint="eastAsia" w:ascii="宋体" w:hAnsi="宋体" w:cs="宋体"/>
          <w:color w:val="auto"/>
          <w:kern w:val="0"/>
          <w:szCs w:val="21"/>
          <w:highlight w:val="none"/>
          <w:u w:val="single"/>
        </w:rPr>
        <w:t xml:space="preserve">    ‰/天</w:t>
      </w:r>
      <w:r>
        <w:rPr>
          <w:rFonts w:hint="eastAsia" w:ascii="宋体" w:hAnsi="宋体" w:cs="宋体"/>
          <w:color w:val="auto"/>
          <w:kern w:val="0"/>
          <w:szCs w:val="21"/>
          <w:highlight w:val="none"/>
        </w:rPr>
        <w:t>。</w:t>
      </w:r>
    </w:p>
    <w:p>
      <w:pPr>
        <w:pStyle w:val="2"/>
        <w:spacing w:line="360" w:lineRule="auto"/>
        <w:ind w:firstLine="210" w:firstLineChars="100"/>
        <w:rPr>
          <w:color w:val="auto"/>
          <w:highlight w:val="none"/>
        </w:rPr>
      </w:pPr>
      <w:r>
        <w:rPr>
          <w:rFonts w:hint="eastAsia" w:ascii="宋体" w:hAnsi="宋体" w:cs="宋体"/>
          <w:color w:val="auto"/>
          <w:kern w:val="0"/>
          <w:szCs w:val="21"/>
          <w:highlight w:val="none"/>
        </w:rPr>
        <w:t>（4）本项目</w:t>
      </w:r>
      <w:r>
        <w:rPr>
          <w:rFonts w:hint="eastAsia" w:ascii="宋体" w:hAnsi="宋体" w:cs="宋体"/>
          <w:color w:val="auto"/>
          <w:szCs w:val="21"/>
          <w:highlight w:val="none"/>
        </w:rPr>
        <w:t>进度付款、完工付款及最终结清付款涉及政府投资资金的，按照国库集中支付等国家相关规定及以下规定办理：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keepLines/>
        <w:spacing w:line="360" w:lineRule="auto"/>
        <w:ind w:firstLine="420" w:firstLineChars="200"/>
        <w:outlineLvl w:val="4"/>
        <w:rPr>
          <w:rFonts w:ascii="宋体" w:hAnsi="宋体" w:cs="宋体"/>
          <w:color w:val="auto"/>
          <w:kern w:val="0"/>
          <w:szCs w:val="21"/>
          <w:highlight w:val="none"/>
        </w:rPr>
      </w:pPr>
      <w:r>
        <w:rPr>
          <w:rFonts w:hint="eastAsia" w:ascii="宋体" w:hAnsi="宋体" w:cs="宋体"/>
          <w:color w:val="auto"/>
          <w:kern w:val="0"/>
          <w:szCs w:val="21"/>
          <w:highlight w:val="none"/>
        </w:rPr>
        <w:t>17.3.5支付账户</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发包人应将合同价款支付至如下承包人指定的开户银行及银行账户：</w:t>
      </w:r>
    </w:p>
    <w:p>
      <w:pPr>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收款单位名称：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收款账号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收款开户银行：</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475" w:name="_Toc33183765"/>
      <w:r>
        <w:rPr>
          <w:rFonts w:hint="eastAsia" w:ascii="宋体" w:hAnsi="宋体" w:cs="宋体"/>
          <w:color w:val="auto"/>
          <w:szCs w:val="21"/>
          <w:highlight w:val="none"/>
        </w:rPr>
        <w:t>17.4  质量保证金</w:t>
      </w:r>
      <w:bookmarkEnd w:id="2474"/>
      <w:bookmarkEnd w:id="2475"/>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17.4.1</w:t>
      </w:r>
      <w:r>
        <w:rPr>
          <w:rFonts w:hint="eastAsia" w:ascii="宋体" w:hAnsi="宋体" w:cs="宋体"/>
          <w:color w:val="auto"/>
          <w:szCs w:val="21"/>
          <w:highlight w:val="none"/>
        </w:rPr>
        <w:t>工程质量保证金总额：</w:t>
      </w:r>
      <w:r>
        <w:rPr>
          <w:rFonts w:hint="eastAsia" w:ascii="宋体" w:hAnsi="宋体" w:cs="宋体"/>
          <w:color w:val="auto"/>
          <w:kern w:val="0"/>
          <w:szCs w:val="21"/>
          <w:highlight w:val="none"/>
          <w:u w:val="single"/>
        </w:rPr>
        <w:t>合同工程完工结算总价的    % 或     万元</w:t>
      </w:r>
      <w:r>
        <w:rPr>
          <w:rFonts w:hint="eastAsia" w:ascii="宋体" w:hAnsi="宋体" w:cs="宋体"/>
          <w:color w:val="auto"/>
          <w:szCs w:val="21"/>
          <w:highlight w:val="none"/>
        </w:rPr>
        <w:t>。</w:t>
      </w:r>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szCs w:val="21"/>
          <w:highlight w:val="none"/>
        </w:rPr>
        <w:t>质量保证金的扣留（或提交）方式：监理人应从第一个工程进度付款周期开始，在发包人的进度付款中，按</w:t>
      </w:r>
      <w:r>
        <w:rPr>
          <w:rFonts w:hint="eastAsia" w:ascii="宋体" w:hAnsi="宋体" w:cs="宋体"/>
          <w:color w:val="auto"/>
          <w:kern w:val="0"/>
          <w:szCs w:val="21"/>
          <w:highlight w:val="none"/>
        </w:rPr>
        <w:t>每次应付进度款金额的</w:t>
      </w:r>
      <w:r>
        <w:rPr>
          <w:rFonts w:hint="eastAsia" w:ascii="宋体" w:hAnsi="宋体" w:cs="宋体"/>
          <w:color w:val="auto"/>
          <w:kern w:val="0"/>
          <w:szCs w:val="21"/>
          <w:highlight w:val="none"/>
          <w:u w:val="single"/>
        </w:rPr>
        <w:t xml:space="preserve">    %或    万元</w:t>
      </w:r>
      <w:r>
        <w:rPr>
          <w:rFonts w:hint="eastAsia" w:ascii="宋体" w:hAnsi="宋体" w:cs="宋体"/>
          <w:color w:val="auto"/>
          <w:szCs w:val="21"/>
          <w:highlight w:val="none"/>
        </w:rPr>
        <w:t>扣留质量保证金，直至扣留的工程质量保证金总额达到</w:t>
      </w:r>
      <w:r>
        <w:rPr>
          <w:rFonts w:hint="eastAsia"/>
          <w:color w:val="auto"/>
          <w:highlight w:val="none"/>
        </w:rPr>
        <w:t>约定的金额或比例</w:t>
      </w:r>
      <w:r>
        <w:rPr>
          <w:rFonts w:hint="eastAsia" w:ascii="宋体" w:hAnsi="宋体" w:cs="宋体"/>
          <w:color w:val="auto"/>
          <w:szCs w:val="21"/>
          <w:highlight w:val="none"/>
        </w:rPr>
        <w:t>为止。</w:t>
      </w:r>
      <w:r>
        <w:rPr>
          <w:rFonts w:hint="eastAsia" w:ascii="宋体" w:hAnsi="宋体" w:cs="宋体"/>
          <w:color w:val="auto"/>
          <w:kern w:val="0"/>
          <w:szCs w:val="21"/>
          <w:highlight w:val="none"/>
          <w:u w:val="single"/>
        </w:rPr>
        <w:t>在此情形下，进度款扣留的质量保证金的计算基数不包括预付款的支付、扣回以及价格调整的金额。</w:t>
      </w:r>
    </w:p>
    <w:p>
      <w:pPr>
        <w:pStyle w:val="2"/>
        <w:ind w:firstLine="420"/>
        <w:rPr>
          <w:rFonts w:ascii="宋体" w:hAnsi="宋体" w:cs="宋体"/>
          <w:color w:val="auto"/>
          <w:kern w:val="0"/>
          <w:szCs w:val="21"/>
          <w:highlight w:val="none"/>
        </w:rPr>
      </w:pPr>
      <w:r>
        <w:rPr>
          <w:rFonts w:hint="eastAsia" w:ascii="宋体" w:hAnsi="宋体" w:cs="宋体"/>
          <w:color w:val="auto"/>
          <w:kern w:val="0"/>
          <w:szCs w:val="21"/>
          <w:highlight w:val="none"/>
        </w:rPr>
        <w:t>本款补充17.4.4</w:t>
      </w:r>
      <w:r>
        <w:rPr>
          <w:rFonts w:hint="eastAsia" w:ascii="宋体" w:hAnsi="宋体"/>
          <w:color w:val="auto"/>
          <w:szCs w:val="21"/>
          <w:highlight w:val="none"/>
        </w:rPr>
        <w:t>～17.4.6</w:t>
      </w:r>
      <w:r>
        <w:rPr>
          <w:rFonts w:hint="eastAsia" w:ascii="宋体" w:hAnsi="宋体" w:cs="宋体"/>
          <w:color w:val="auto"/>
          <w:kern w:val="0"/>
          <w:szCs w:val="21"/>
          <w:highlight w:val="none"/>
        </w:rPr>
        <w:t>项如下：</w:t>
      </w:r>
    </w:p>
    <w:p>
      <w:pPr>
        <w:pStyle w:val="2"/>
        <w:ind w:firstLine="420"/>
        <w:rPr>
          <w:rFonts w:ascii="宋体" w:hAnsi="宋体" w:cs="宋体"/>
          <w:color w:val="auto"/>
          <w:kern w:val="0"/>
          <w:szCs w:val="21"/>
          <w:highlight w:val="none"/>
        </w:rPr>
      </w:pPr>
      <w:r>
        <w:rPr>
          <w:rFonts w:hint="eastAsia" w:ascii="宋体" w:hAnsi="宋体" w:cs="宋体"/>
          <w:color w:val="auto"/>
          <w:kern w:val="0"/>
          <w:szCs w:val="21"/>
          <w:highlight w:val="none"/>
        </w:rPr>
        <w:t>17.4.4质量保证金的扣留(或提交)方式</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质量保证金的扣留（或提交）采取以下第</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种方式：</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u w:val="single"/>
        </w:rPr>
        <w:t>（1）采用本合同条款17.4.1约定方式</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u w:val="single"/>
        </w:rPr>
        <w:t>（2）在合同工程</w:t>
      </w:r>
      <w:r>
        <w:rPr>
          <w:rFonts w:hint="eastAsia" w:ascii="宋体" w:hAnsi="宋体"/>
          <w:color w:val="auto"/>
          <w:szCs w:val="21"/>
          <w:highlight w:val="none"/>
          <w:u w:val="single"/>
        </w:rPr>
        <w:t>完工</w:t>
      </w:r>
      <w:r>
        <w:rPr>
          <w:rFonts w:hint="eastAsia" w:ascii="宋体" w:hAnsi="宋体" w:cs="宋体"/>
          <w:color w:val="auto"/>
          <w:kern w:val="0"/>
          <w:szCs w:val="21"/>
          <w:highlight w:val="none"/>
          <w:u w:val="single"/>
        </w:rPr>
        <w:t>结算时一次性扣留质量保证金或向发包人提交</w:t>
      </w:r>
      <w:r>
        <w:rPr>
          <w:rFonts w:hint="eastAsia" w:ascii="宋体" w:hAnsi="宋体" w:cs="宋体"/>
          <w:color w:val="auto"/>
          <w:kern w:val="0"/>
          <w:szCs w:val="21"/>
          <w:highlight w:val="none"/>
          <w:u w:val="single"/>
          <w:lang w:eastAsia="zh-CN"/>
        </w:rPr>
        <w:t>质量保证金保函。</w:t>
      </w:r>
    </w:p>
    <w:p>
      <w:pPr>
        <w:autoSpaceDE w:val="0"/>
        <w:autoSpaceDN w:val="0"/>
        <w:adjustRightInd w:val="0"/>
        <w:spacing w:line="360" w:lineRule="auto"/>
        <w:ind w:firstLine="420" w:firstLineChars="200"/>
        <w:jc w:val="left"/>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质量保证金保函包括银行保函、保证保险和担保保函，其示范文本详见合同附件。承包人提交的质量保证金保函应严格执行其示范文本，不得对示范文本中的实质性内容进行修改。</w:t>
      </w:r>
    </w:p>
    <w:p>
      <w:pPr>
        <w:autoSpaceDE w:val="0"/>
        <w:autoSpaceDN w:val="0"/>
        <w:adjustRightInd w:val="0"/>
        <w:spacing w:line="360" w:lineRule="auto"/>
        <w:ind w:firstLine="420" w:firstLineChars="200"/>
        <w:jc w:val="left"/>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规定，满足招标文件约定要求。承包人应选择在渝依法设立总部或者设有分支机构的金融机构开具质量保证金保函（包括纸质保函或电子保函）。质量保证金保函为纸质保函的，纸质保函应注明在重庆市辖区范围内的核验地址和核验方式，并确保该纸质保函能在开立人在渝的总部或者分支机构进行核验。承包人对所提交的质量保证金保函的真实性、合法性、有效性负责。</w:t>
      </w:r>
    </w:p>
    <w:p>
      <w:pPr>
        <w:autoSpaceDE w:val="0"/>
        <w:autoSpaceDN w:val="0"/>
        <w:adjustRightInd w:val="0"/>
        <w:spacing w:line="360" w:lineRule="auto"/>
        <w:ind w:firstLine="420" w:firstLineChars="200"/>
        <w:jc w:val="left"/>
        <w:rPr>
          <w:color w:val="auto"/>
          <w:highlight w:val="none"/>
        </w:rPr>
      </w:pPr>
      <w:r>
        <w:rPr>
          <w:rFonts w:hint="eastAsia" w:ascii="宋体" w:hAnsi="宋体" w:cs="宋体"/>
          <w:color w:val="auto"/>
          <w:kern w:val="0"/>
          <w:szCs w:val="21"/>
          <w:highlight w:val="none"/>
          <w:u w:val="single"/>
        </w:rPr>
        <w:t xml:space="preserve">（3）其他扣留方式: / </w:t>
      </w:r>
      <w:r>
        <w:rPr>
          <w:rFonts w:hint="eastAsia" w:ascii="宋体" w:hAnsi="宋体" w:cs="宋体"/>
          <w:color w:val="auto"/>
          <w:kern w:val="0"/>
          <w:szCs w:val="21"/>
          <w:highlight w:val="none"/>
        </w:rPr>
        <w:t>。</w:t>
      </w:r>
    </w:p>
    <w:p>
      <w:pPr>
        <w:pStyle w:val="2"/>
        <w:ind w:firstLine="420"/>
        <w:rPr>
          <w:rFonts w:ascii="宋体" w:hAnsi="宋体" w:cs="宋体"/>
          <w:color w:val="auto"/>
          <w:kern w:val="0"/>
          <w:szCs w:val="21"/>
          <w:highlight w:val="none"/>
        </w:rPr>
      </w:pPr>
      <w:r>
        <w:rPr>
          <w:rFonts w:hint="eastAsia" w:ascii="宋体" w:hAnsi="宋体" w:cs="宋体"/>
          <w:color w:val="auto"/>
          <w:kern w:val="0"/>
          <w:szCs w:val="21"/>
          <w:highlight w:val="none"/>
        </w:rPr>
        <w:t>17.4.5质量保证金的退还方式</w:t>
      </w:r>
    </w:p>
    <w:p>
      <w:pPr>
        <w:pStyle w:val="2"/>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质量保证金的退还采取以下第</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种方式：</w:t>
      </w:r>
    </w:p>
    <w:p>
      <w:pPr>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（1）采用本合同条款17.4.2、17.4.3约定方式；</w:t>
      </w:r>
    </w:p>
    <w:p>
      <w:pPr>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（2）缺陷责任期满且承包人按合同规定递交最终结清申请单后28天内，发包人一次性退还质量保证金或质量保证金保函。</w:t>
      </w:r>
    </w:p>
    <w:p>
      <w:pPr>
        <w:pStyle w:val="2"/>
        <w:rPr>
          <w:color w:val="auto"/>
          <w:highlight w:val="none"/>
        </w:rPr>
      </w:pPr>
      <w:r>
        <w:rPr>
          <w:rFonts w:hint="eastAsia" w:ascii="宋体" w:hAnsi="宋体" w:cs="宋体"/>
          <w:color w:val="auto"/>
          <w:kern w:val="0"/>
          <w:szCs w:val="21"/>
          <w:highlight w:val="none"/>
        </w:rPr>
        <w:t xml:space="preserve">    （3）其他退还方式：</w:t>
      </w:r>
      <w:r>
        <w:rPr>
          <w:rFonts w:hint="eastAsia" w:ascii="宋体" w:hAnsi="宋体" w:cs="宋体"/>
          <w:color w:val="auto"/>
          <w:kern w:val="0"/>
          <w:szCs w:val="21"/>
          <w:highlight w:val="none"/>
          <w:u w:val="single"/>
        </w:rPr>
        <w:t xml:space="preserve"> / </w:t>
      </w:r>
      <w:r>
        <w:rPr>
          <w:rFonts w:hint="eastAsia" w:ascii="宋体" w:hAnsi="宋体" w:cs="宋体"/>
          <w:color w:val="auto"/>
          <w:kern w:val="0"/>
          <w:szCs w:val="21"/>
          <w:highlight w:val="none"/>
        </w:rPr>
        <w:t>。</w:t>
      </w:r>
    </w:p>
    <w:p>
      <w:pPr>
        <w:pStyle w:val="2"/>
        <w:ind w:firstLine="420"/>
        <w:rPr>
          <w:rFonts w:ascii="宋体" w:hAnsi="宋体" w:cs="宋体"/>
          <w:color w:val="auto"/>
          <w:kern w:val="0"/>
          <w:szCs w:val="21"/>
          <w:highlight w:val="none"/>
        </w:rPr>
      </w:pPr>
      <w:r>
        <w:rPr>
          <w:rFonts w:hint="eastAsia" w:ascii="宋体" w:hAnsi="宋体" w:cs="宋体"/>
          <w:color w:val="auto"/>
          <w:kern w:val="0"/>
          <w:szCs w:val="21"/>
          <w:highlight w:val="none"/>
        </w:rPr>
        <w:t>17.4.6质量保证金利息的支付</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质量保证金利息的支付，采取以下第</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种方式：</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u w:val="single"/>
        </w:rPr>
        <w:t>（1）</w:t>
      </w:r>
      <w:r>
        <w:rPr>
          <w:rFonts w:hint="eastAsia" w:ascii="宋体" w:hAnsi="宋体"/>
          <w:color w:val="auto"/>
          <w:szCs w:val="21"/>
          <w:highlight w:val="none"/>
          <w:u w:val="single"/>
        </w:rPr>
        <w:t>按照中国人民银行   年   月公布的5年期贷款市场报价利率支付利息</w:t>
      </w:r>
      <w:r>
        <w:rPr>
          <w:rFonts w:hint="eastAsia" w:ascii="宋体" w:hAnsi="宋体"/>
          <w:color w:val="auto"/>
          <w:szCs w:val="21"/>
          <w:highlight w:val="none"/>
        </w:rPr>
        <w:t>。</w:t>
      </w:r>
    </w:p>
    <w:p>
      <w:pPr>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（2）不采用</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476" w:name="_Toc221951262"/>
      <w:r>
        <w:rPr>
          <w:rFonts w:hint="eastAsia" w:ascii="宋体" w:hAnsi="宋体" w:cs="宋体"/>
          <w:color w:val="auto"/>
          <w:szCs w:val="21"/>
          <w:highlight w:val="none"/>
        </w:rPr>
        <w:t xml:space="preserve"> </w:t>
      </w:r>
      <w:bookmarkEnd w:id="2476"/>
      <w:bookmarkStart w:id="2477" w:name="_Toc221951265"/>
      <w:bookmarkStart w:id="2478" w:name="_Toc33183766"/>
      <w:r>
        <w:rPr>
          <w:rFonts w:hint="eastAsia" w:ascii="宋体" w:hAnsi="宋体" w:cs="宋体"/>
          <w:color w:val="auto"/>
          <w:szCs w:val="21"/>
          <w:highlight w:val="none"/>
        </w:rPr>
        <w:t>17.5  竣工（完工）结算</w:t>
      </w:r>
      <w:bookmarkEnd w:id="2477"/>
      <w:bookmarkEnd w:id="2478"/>
    </w:p>
    <w:p>
      <w:pPr>
        <w:spacing w:line="360" w:lineRule="auto"/>
        <w:ind w:right="248" w:firstLine="480"/>
        <w:rPr>
          <w:rFonts w:ascii="宋体" w:hAnsi="宋体" w:cs="宋体"/>
          <w:color w:val="auto"/>
          <w:szCs w:val="21"/>
          <w:highlight w:val="none"/>
        </w:rPr>
      </w:pPr>
      <w:bookmarkStart w:id="2479" w:name="_Toc221951266"/>
      <w:r>
        <w:rPr>
          <w:rFonts w:hint="eastAsia" w:ascii="宋体" w:hAnsi="宋体" w:cs="宋体"/>
          <w:color w:val="auto"/>
          <w:szCs w:val="21"/>
          <w:highlight w:val="none"/>
        </w:rPr>
        <w:t>17.5.1  竣工（完工）付款申请单</w:t>
      </w:r>
      <w:bookmarkEnd w:id="2479"/>
      <w:r>
        <w:rPr>
          <w:rFonts w:hint="eastAsia" w:ascii="宋体" w:hAnsi="宋体" w:cs="宋体"/>
          <w:color w:val="auto"/>
          <w:szCs w:val="21"/>
          <w:highlight w:val="none"/>
        </w:rPr>
        <w:t xml:space="preserve"> </w:t>
      </w:r>
    </w:p>
    <w:p>
      <w:pPr>
        <w:spacing w:line="360" w:lineRule="auto"/>
        <w:ind w:right="248" w:firstLine="480"/>
        <w:rPr>
          <w:rFonts w:ascii="宋体" w:hAnsi="宋体" w:cs="宋体"/>
          <w:color w:val="auto"/>
          <w:szCs w:val="21"/>
          <w:highlight w:val="none"/>
        </w:rPr>
      </w:pPr>
      <w:bookmarkStart w:id="2480" w:name="_Toc221951267"/>
      <w:r>
        <w:rPr>
          <w:rFonts w:hint="eastAsia" w:ascii="宋体" w:hAnsi="宋体" w:cs="宋体"/>
          <w:color w:val="auto"/>
          <w:szCs w:val="21"/>
          <w:highlight w:val="none"/>
        </w:rPr>
        <w:t>承包人应提交完工付款申请单一式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w:t>
      </w:r>
      <w:bookmarkEnd w:id="2480"/>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承包人提交</w:t>
      </w:r>
      <w:r>
        <w:rPr>
          <w:rFonts w:hint="eastAsia" w:ascii="宋体" w:hAnsi="宋体" w:cs="宋体"/>
          <w:color w:val="auto"/>
          <w:szCs w:val="21"/>
          <w:highlight w:val="none"/>
        </w:rPr>
        <w:t>完工</w:t>
      </w:r>
      <w:r>
        <w:rPr>
          <w:rFonts w:hint="eastAsia" w:ascii="宋体" w:hAnsi="宋体" w:cs="宋体"/>
          <w:color w:val="auto"/>
          <w:kern w:val="0"/>
          <w:szCs w:val="21"/>
          <w:highlight w:val="none"/>
        </w:rPr>
        <w:t>结算申请单的期限：</w:t>
      </w:r>
      <w:r>
        <w:rPr>
          <w:rFonts w:hint="eastAsia" w:ascii="宋体" w:hAnsi="宋体" w:cs="宋体"/>
          <w:color w:val="auto"/>
          <w:kern w:val="0"/>
          <w:szCs w:val="21"/>
          <w:highlight w:val="none"/>
          <w:u w:val="single"/>
        </w:rPr>
        <w:t>承包人应在工程完工验收合格之日且报送完成的完工资料之日起28天内向监理人、发包人提交完工结算申请单，并向发包人报送完整的工程竣工资料及经监理人初审确认的完整的完工结算资料。监理人或发包人对完工结算申请单有异议的，应在接到完工结算申请单后14天内要求承包人进行修正和提供补充资料，承包人在接到监理人或发包人提出的审核意见后，应在28天内按监理人或发包人提出的合理要求补充资料、修改完工结算资料，并再次提交监理人或发包人审核。承包人未在规定时间内报送完工结算资料给发包人造成经济损失的，承包人应承担赔偿责任</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完工</w:t>
      </w:r>
      <w:r>
        <w:rPr>
          <w:rFonts w:hint="eastAsia" w:ascii="宋体" w:hAnsi="宋体" w:cs="宋体"/>
          <w:color w:val="auto"/>
          <w:kern w:val="0"/>
          <w:szCs w:val="21"/>
          <w:highlight w:val="none"/>
        </w:rPr>
        <w:t>结算申请单包括但不限于以下内容：</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szCs w:val="21"/>
          <w:highlight w:val="none"/>
        </w:rPr>
        <w:t>完工</w:t>
      </w:r>
      <w:r>
        <w:rPr>
          <w:rFonts w:hint="eastAsia" w:ascii="宋体" w:hAnsi="宋体" w:cs="宋体"/>
          <w:color w:val="auto"/>
          <w:kern w:val="0"/>
          <w:szCs w:val="21"/>
          <w:highlight w:val="none"/>
        </w:rPr>
        <w:t>结算合同价格；</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（2）变更增减金额；</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（3）现场签证增减金额；</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（4）价格调整；</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（5）索赔增减金额；</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（6）奖励、罚金及违约金；</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（7）发包人已支付承包人的款项；</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（8）应扣留的质量保证金；</w:t>
      </w:r>
    </w:p>
    <w:p>
      <w:pPr>
        <w:snapToGrid w:val="0"/>
        <w:spacing w:line="360" w:lineRule="auto"/>
        <w:ind w:firstLine="470"/>
        <w:jc w:val="left"/>
        <w:rPr>
          <w:rFonts w:ascii="宋体" w:hAnsi="宋体" w:cs="宋体"/>
          <w:color w:val="auto"/>
          <w:kern w:val="0"/>
          <w:szCs w:val="21"/>
          <w:highlight w:val="none"/>
        </w:rPr>
      </w:pPr>
      <w:r>
        <w:rPr>
          <w:rFonts w:hint="eastAsia" w:ascii="宋体" w:hAnsi="宋体" w:cs="宋体"/>
          <w:color w:val="auto"/>
          <w:kern w:val="0"/>
          <w:szCs w:val="21"/>
          <w:highlight w:val="none"/>
        </w:rPr>
        <w:t>（9）发包人应支付承包人的合同价款。</w:t>
      </w:r>
    </w:p>
    <w:p>
      <w:pPr>
        <w:snapToGrid w:val="0"/>
        <w:spacing w:line="360" w:lineRule="auto"/>
        <w:ind w:firstLine="470"/>
        <w:jc w:val="left"/>
        <w:rPr>
          <w:rFonts w:ascii="宋体" w:hAnsi="宋体" w:cs="宋体"/>
          <w:color w:val="auto"/>
          <w:szCs w:val="21"/>
          <w:highlight w:val="none"/>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17.5.1.1 </w:t>
      </w:r>
      <w:r>
        <w:rPr>
          <w:rFonts w:hint="eastAsia" w:ascii="宋体" w:hAnsi="宋体" w:cs="宋体"/>
          <w:color w:val="auto"/>
          <w:szCs w:val="21"/>
          <w:highlight w:val="none"/>
        </w:rPr>
        <w:t>完工</w:t>
      </w:r>
      <w:r>
        <w:rPr>
          <w:rFonts w:hint="eastAsia" w:ascii="宋体" w:hAnsi="宋体" w:cs="宋体"/>
          <w:color w:val="auto"/>
          <w:kern w:val="0"/>
          <w:szCs w:val="21"/>
          <w:highlight w:val="none"/>
        </w:rPr>
        <w:t>结算办法</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17.5.1.1.1计量原则</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按照第17.1.2项〔计量方法〕约定执行。</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17.5.1.2计价原则</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合同完工结算总价=完工结算合同价格+变更增减金额+现场签证增减金额±价格调整（如有）±索赔增减金额±奖励、罚金及违约金及其他费用</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17.5.1.3</w:t>
      </w:r>
      <w:r>
        <w:rPr>
          <w:rFonts w:hint="eastAsia" w:ascii="宋体" w:hAnsi="宋体" w:cs="宋体"/>
          <w:color w:val="auto"/>
          <w:szCs w:val="21"/>
          <w:highlight w:val="none"/>
        </w:rPr>
        <w:t>完工</w:t>
      </w:r>
      <w:r>
        <w:rPr>
          <w:rFonts w:hint="eastAsia" w:ascii="宋体" w:hAnsi="宋体" w:cs="宋体"/>
          <w:color w:val="auto"/>
          <w:kern w:val="0"/>
          <w:szCs w:val="21"/>
          <w:highlight w:val="none"/>
        </w:rPr>
        <w:t>结算总价</w:t>
      </w:r>
    </w:p>
    <w:p>
      <w:pPr>
        <w:tabs>
          <w:tab w:val="left" w:pos="711"/>
          <w:tab w:val="left" w:pos="2580"/>
        </w:tabs>
        <w:snapToGrid w:val="0"/>
        <w:spacing w:line="360" w:lineRule="auto"/>
        <w:ind w:firstLine="420" w:firstLineChars="200"/>
        <w:textAlignment w:val="baseline"/>
        <w:rPr>
          <w:rFonts w:ascii="宋体" w:hAnsi="宋体" w:cs="宋体"/>
          <w:color w:val="auto"/>
          <w:kern w:val="0"/>
          <w:szCs w:val="21"/>
          <w:highlight w:val="none"/>
        </w:rPr>
      </w:pPr>
      <w:r>
        <w:rPr>
          <w:rFonts w:hint="eastAsia" w:ascii="宋体" w:hAnsi="宋体" w:cs="宋体"/>
          <w:color w:val="auto"/>
          <w:kern w:val="0"/>
          <w:szCs w:val="21"/>
          <w:highlight w:val="none"/>
        </w:rPr>
        <w:t>发包人、审计单位、监理人、承包人根据有效资料共同确定</w:t>
      </w:r>
      <w:r>
        <w:rPr>
          <w:rFonts w:hint="eastAsia" w:ascii="宋体" w:hAnsi="宋体" w:cs="宋体"/>
          <w:color w:val="auto"/>
          <w:szCs w:val="21"/>
          <w:highlight w:val="none"/>
        </w:rPr>
        <w:t>完工</w:t>
      </w:r>
      <w:r>
        <w:rPr>
          <w:rFonts w:hint="eastAsia" w:ascii="宋体" w:hAnsi="宋体" w:cs="宋体"/>
          <w:color w:val="auto"/>
          <w:kern w:val="0"/>
          <w:szCs w:val="21"/>
          <w:highlight w:val="none"/>
        </w:rPr>
        <w:t>结算金额作为合同</w:t>
      </w:r>
      <w:r>
        <w:rPr>
          <w:rFonts w:hint="eastAsia" w:ascii="宋体" w:hAnsi="宋体" w:cs="宋体"/>
          <w:color w:val="auto"/>
          <w:szCs w:val="21"/>
          <w:highlight w:val="none"/>
        </w:rPr>
        <w:t>竣工（完工）</w:t>
      </w:r>
      <w:r>
        <w:rPr>
          <w:rFonts w:hint="eastAsia" w:ascii="宋体" w:hAnsi="宋体" w:cs="宋体"/>
          <w:color w:val="auto"/>
          <w:kern w:val="0"/>
          <w:szCs w:val="21"/>
          <w:highlight w:val="none"/>
        </w:rPr>
        <w:t>结算总价。</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17.5.2完工付款证书及支付时间</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监理人审核完工付款申请单的期限：</w:t>
      </w:r>
      <w:r>
        <w:rPr>
          <w:rFonts w:hint="eastAsia" w:ascii="宋体" w:hAnsi="宋体" w:cs="宋体"/>
          <w:color w:val="auto"/>
          <w:kern w:val="0"/>
          <w:szCs w:val="21"/>
          <w:highlight w:val="none"/>
          <w:u w:val="single"/>
        </w:rPr>
        <w:t>不超过14日</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发包人审核完工付款申请单的期限：</w:t>
      </w:r>
      <w:r>
        <w:rPr>
          <w:rFonts w:hint="eastAsia" w:ascii="宋体" w:hAnsi="宋体" w:cs="宋体"/>
          <w:color w:val="auto"/>
          <w:kern w:val="0"/>
          <w:szCs w:val="21"/>
          <w:highlight w:val="none"/>
          <w:u w:val="single"/>
        </w:rPr>
        <w:t>不超过56日</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发包人完成完工付款的期限：</w:t>
      </w:r>
      <w:r>
        <w:rPr>
          <w:rFonts w:hint="eastAsia" w:ascii="宋体" w:hAnsi="宋体" w:cs="宋体"/>
          <w:color w:val="auto"/>
          <w:kern w:val="0"/>
          <w:szCs w:val="21"/>
          <w:highlight w:val="none"/>
          <w:u w:val="single"/>
        </w:rPr>
        <w:t>完成完工付款申请单审核后28天内</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关于完工付款证书异议部分复核的方式和程序：</w:t>
      </w:r>
      <w:r>
        <w:rPr>
          <w:rFonts w:hint="eastAsia" w:ascii="宋体" w:hAnsi="宋体" w:cs="宋体"/>
          <w:color w:val="auto"/>
          <w:kern w:val="0"/>
          <w:szCs w:val="21"/>
          <w:highlight w:val="none"/>
          <w:u w:val="single"/>
        </w:rPr>
        <w:t>按照第24条〔争议的解决〕约定处理</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481" w:name="_Toc33183767"/>
      <w:bookmarkStart w:id="2482" w:name="_Toc221951268"/>
      <w:r>
        <w:rPr>
          <w:rFonts w:hint="eastAsia" w:ascii="宋体" w:hAnsi="宋体" w:cs="宋体"/>
          <w:color w:val="auto"/>
          <w:szCs w:val="21"/>
          <w:highlight w:val="none"/>
        </w:rPr>
        <w:t>17.6  最终结清</w:t>
      </w:r>
      <w:bookmarkEnd w:id="2481"/>
      <w:bookmarkEnd w:id="2482"/>
    </w:p>
    <w:p>
      <w:pPr>
        <w:spacing w:line="360" w:lineRule="auto"/>
        <w:ind w:right="248" w:firstLine="480"/>
        <w:rPr>
          <w:rFonts w:ascii="宋体" w:hAnsi="宋体" w:cs="宋体"/>
          <w:color w:val="auto"/>
          <w:szCs w:val="21"/>
          <w:highlight w:val="none"/>
        </w:rPr>
      </w:pPr>
      <w:bookmarkStart w:id="2483" w:name="_Toc221951269"/>
      <w:r>
        <w:rPr>
          <w:rFonts w:hint="eastAsia" w:ascii="宋体" w:hAnsi="宋体" w:cs="宋体"/>
          <w:color w:val="auto"/>
          <w:szCs w:val="21"/>
          <w:highlight w:val="none"/>
        </w:rPr>
        <w:t>17.6 1  最终结清申请单</w:t>
      </w:r>
      <w:bookmarkEnd w:id="2483"/>
    </w:p>
    <w:p>
      <w:pPr>
        <w:spacing w:line="360" w:lineRule="auto"/>
        <w:ind w:firstLine="420" w:firstLineChars="200"/>
        <w:jc w:val="left"/>
        <w:rPr>
          <w:rFonts w:ascii="宋体" w:hAnsi="宋体" w:cs="宋体"/>
          <w:color w:val="auto"/>
          <w:kern w:val="0"/>
          <w:szCs w:val="21"/>
          <w:highlight w:val="none"/>
        </w:rPr>
      </w:pPr>
      <w:bookmarkStart w:id="2484" w:name="_Toc221951270"/>
      <w:r>
        <w:rPr>
          <w:rFonts w:hint="eastAsia" w:ascii="宋体" w:hAnsi="宋体" w:cs="宋体"/>
          <w:color w:val="auto"/>
          <w:kern w:val="0"/>
          <w:szCs w:val="21"/>
          <w:highlight w:val="none"/>
        </w:rPr>
        <w:t>承包人提交最终结清申请单的份数：</w:t>
      </w:r>
      <w:r>
        <w:rPr>
          <w:rFonts w:hint="eastAsia" w:ascii="宋体" w:hAnsi="宋体" w:cs="宋体"/>
          <w:color w:val="auto"/>
          <w:kern w:val="0"/>
          <w:szCs w:val="21"/>
          <w:highlight w:val="none"/>
          <w:u w:val="single"/>
        </w:rPr>
        <w:t xml:space="preserve">    份</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承包人提交最终结算申请单的期限：</w:t>
      </w:r>
      <w:r>
        <w:rPr>
          <w:rFonts w:hint="eastAsia" w:ascii="宋体" w:hAnsi="宋体" w:cs="宋体"/>
          <w:color w:val="auto"/>
          <w:kern w:val="0"/>
          <w:szCs w:val="21"/>
          <w:highlight w:val="none"/>
          <w:u w:val="single"/>
        </w:rPr>
        <w:t>缺陷责任期终止证书颁发后14天内</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17.6.2</w:t>
      </w:r>
      <w:r>
        <w:rPr>
          <w:rFonts w:hint="eastAsia" w:ascii="宋体" w:hAnsi="宋体" w:cs="宋体"/>
          <w:color w:val="auto"/>
          <w:kern w:val="0"/>
          <w:szCs w:val="21"/>
          <w:highlight w:val="none"/>
        </w:rPr>
        <w:t>最终结清证书和支付时间</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（1）监理人完成最终结清申请单的审批并颁发最终结清证书的期限：</w:t>
      </w:r>
      <w:r>
        <w:rPr>
          <w:rFonts w:hint="eastAsia" w:ascii="宋体" w:hAnsi="宋体" w:cs="宋体"/>
          <w:color w:val="auto"/>
          <w:kern w:val="0"/>
          <w:szCs w:val="21"/>
          <w:highlight w:val="none"/>
          <w:u w:val="single"/>
        </w:rPr>
        <w:t>监理人收到承包人提交的最终结清申请单后的   天内，提出发包人应支付给承包人的价款送发包人审核并抄送承包人。发包人应在收到后    天内审核完毕，由监理人向承包人出具经发包人签认的最终结清证书</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（2）发包人付款的期限：</w:t>
      </w:r>
      <w:r>
        <w:rPr>
          <w:rFonts w:hint="eastAsia" w:ascii="宋体" w:hAnsi="宋体" w:cs="宋体"/>
          <w:color w:val="auto"/>
          <w:kern w:val="0"/>
          <w:szCs w:val="21"/>
          <w:highlight w:val="none"/>
          <w:u w:val="single"/>
        </w:rPr>
        <w:t>颁发最终结清证书的   天内</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本款补充17.6.3项如下：</w:t>
      </w:r>
    </w:p>
    <w:p>
      <w:pPr>
        <w:keepNext/>
        <w:keepLines/>
        <w:spacing w:line="360" w:lineRule="auto"/>
        <w:ind w:firstLine="420" w:firstLineChars="200"/>
        <w:outlineLvl w:val="4"/>
        <w:rPr>
          <w:rFonts w:ascii="宋体" w:hAnsi="宋体" w:cs="宋体"/>
          <w:color w:val="auto"/>
          <w:kern w:val="0"/>
          <w:szCs w:val="21"/>
          <w:highlight w:val="none"/>
        </w:rPr>
      </w:pPr>
      <w:r>
        <w:rPr>
          <w:rFonts w:hint="eastAsia" w:ascii="宋体" w:hAnsi="宋体" w:cs="宋体"/>
          <w:color w:val="auto"/>
          <w:kern w:val="0"/>
          <w:szCs w:val="21"/>
          <w:highlight w:val="none"/>
        </w:rPr>
        <w:t>17.6.3逾期办理或不配合办理完工结算的处理</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承包人在接到监理人或发包人对完工结算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（3）承包人不配合发包人、审计单位、监理人、发包人委托的工程造价咨询服务单位办理完工结算的，经发包人两次书面函告仍未改正的。</w:t>
      </w:r>
    </w:p>
    <w:p>
      <w:pPr>
        <w:spacing w:line="360" w:lineRule="auto"/>
        <w:ind w:right="248" w:firstLine="480"/>
        <w:rPr>
          <w:rFonts w:ascii="宋体" w:hAnsi="宋体" w:cs="宋体"/>
          <w:color w:val="auto"/>
          <w:szCs w:val="21"/>
          <w:highlight w:val="none"/>
        </w:rPr>
      </w:pPr>
      <w:r>
        <w:rPr>
          <w:rFonts w:hint="eastAsia" w:ascii="宋体" w:hAnsi="宋体" w:cs="宋体"/>
          <w:color w:val="auto"/>
          <w:kern w:val="0"/>
          <w:szCs w:val="21"/>
          <w:highlight w:val="none"/>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bookmarkEnd w:id="2484"/>
    </w:p>
    <w:p>
      <w:pPr>
        <w:keepNext/>
        <w:keepLines/>
        <w:snapToGrid w:val="0"/>
        <w:spacing w:line="600" w:lineRule="exact"/>
        <w:ind w:firstLine="420" w:firstLineChars="200"/>
        <w:outlineLvl w:val="3"/>
        <w:rPr>
          <w:rFonts w:ascii="宋体" w:hAnsi="宋体" w:cs="宋体"/>
          <w:color w:val="auto"/>
          <w:szCs w:val="21"/>
          <w:highlight w:val="none"/>
        </w:rPr>
      </w:pPr>
      <w:bookmarkStart w:id="2485" w:name="_Toc33183768"/>
      <w:r>
        <w:rPr>
          <w:rFonts w:hint="eastAsia" w:ascii="宋体" w:hAnsi="宋体" w:cs="宋体"/>
          <w:color w:val="auto"/>
          <w:szCs w:val="21"/>
          <w:highlight w:val="none"/>
        </w:rPr>
        <w:t>17.7  竣工财务决算</w:t>
      </w:r>
      <w:bookmarkEnd w:id="2485"/>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承包人应为竣工财务决算编制提供的资料：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5"/>
        <w:spacing w:line="360" w:lineRule="auto"/>
        <w:rPr>
          <w:rFonts w:ascii="宋体" w:hAnsi="宋体" w:cs="宋体"/>
          <w:color w:val="auto"/>
          <w:sz w:val="21"/>
          <w:szCs w:val="21"/>
          <w:highlight w:val="none"/>
        </w:rPr>
      </w:pPr>
      <w:bookmarkStart w:id="2486" w:name="_Toc222031043"/>
      <w:bookmarkStart w:id="2487" w:name="_Toc222033892"/>
      <w:bookmarkStart w:id="2488" w:name="_Toc229305399"/>
      <w:bookmarkStart w:id="2489" w:name="_Toc222029541"/>
      <w:bookmarkStart w:id="2490" w:name="_Toc221951271"/>
      <w:bookmarkStart w:id="2491" w:name="_Toc222032710"/>
      <w:bookmarkStart w:id="2492" w:name="_Toc28319"/>
      <w:bookmarkStart w:id="2493" w:name="_Toc59810421"/>
      <w:bookmarkStart w:id="2494" w:name="_Toc15705"/>
      <w:bookmarkStart w:id="2495" w:name="_Toc8950"/>
      <w:bookmarkStart w:id="2496" w:name="_Toc25055"/>
      <w:bookmarkStart w:id="2497" w:name="_Toc16717"/>
      <w:bookmarkStart w:id="2498" w:name="_Toc33183769"/>
      <w:bookmarkStart w:id="2499" w:name="_Toc3708"/>
      <w:bookmarkStart w:id="2500" w:name="_Toc2056"/>
      <w:r>
        <w:rPr>
          <w:rFonts w:hint="eastAsia" w:ascii="宋体" w:hAnsi="宋体" w:cs="宋体"/>
          <w:color w:val="auto"/>
          <w:sz w:val="21"/>
          <w:szCs w:val="21"/>
          <w:highlight w:val="none"/>
        </w:rPr>
        <w:t>18.竣工验收</w:t>
      </w:r>
      <w:bookmarkEnd w:id="2486"/>
      <w:bookmarkEnd w:id="2487"/>
      <w:bookmarkEnd w:id="2488"/>
      <w:bookmarkEnd w:id="2489"/>
      <w:bookmarkEnd w:id="2490"/>
      <w:bookmarkEnd w:id="2491"/>
      <w:r>
        <w:rPr>
          <w:rFonts w:hint="eastAsia" w:ascii="宋体" w:hAnsi="宋体" w:cs="宋体"/>
          <w:color w:val="auto"/>
          <w:sz w:val="21"/>
          <w:szCs w:val="21"/>
          <w:highlight w:val="none"/>
        </w:rPr>
        <w:t>（验收）</w:t>
      </w:r>
      <w:bookmarkEnd w:id="2492"/>
      <w:bookmarkEnd w:id="2493"/>
      <w:bookmarkEnd w:id="2494"/>
      <w:bookmarkEnd w:id="2495"/>
      <w:bookmarkEnd w:id="2496"/>
      <w:bookmarkEnd w:id="2497"/>
      <w:bookmarkEnd w:id="2498"/>
      <w:bookmarkEnd w:id="2499"/>
      <w:bookmarkEnd w:id="2500"/>
    </w:p>
    <w:p>
      <w:pPr>
        <w:keepNext/>
        <w:keepLines/>
        <w:snapToGrid w:val="0"/>
        <w:spacing w:line="600" w:lineRule="exact"/>
        <w:ind w:firstLine="420" w:firstLineChars="200"/>
        <w:outlineLvl w:val="3"/>
        <w:rPr>
          <w:rFonts w:ascii="宋体" w:hAnsi="宋体" w:cs="宋体"/>
          <w:color w:val="auto"/>
          <w:szCs w:val="21"/>
          <w:highlight w:val="none"/>
        </w:rPr>
      </w:pPr>
      <w:bookmarkStart w:id="2501" w:name="_Toc221951272"/>
      <w:bookmarkStart w:id="2502" w:name="_Toc33183770"/>
      <w:r>
        <w:rPr>
          <w:rFonts w:hint="eastAsia" w:ascii="宋体" w:hAnsi="宋体" w:cs="宋体"/>
          <w:color w:val="auto"/>
          <w:szCs w:val="21"/>
          <w:highlight w:val="none"/>
        </w:rPr>
        <w:t xml:space="preserve">18.1 </w:t>
      </w:r>
      <w:bookmarkEnd w:id="2501"/>
      <w:r>
        <w:rPr>
          <w:rFonts w:hint="eastAsia" w:ascii="宋体" w:hAnsi="宋体" w:cs="宋体"/>
          <w:color w:val="auto"/>
          <w:szCs w:val="21"/>
          <w:highlight w:val="none"/>
        </w:rPr>
        <w:t>验收工作分类</w:t>
      </w:r>
      <w:bookmarkEnd w:id="2502"/>
    </w:p>
    <w:p>
      <w:pPr>
        <w:spacing w:line="360" w:lineRule="auto"/>
        <w:ind w:firstLine="420" w:firstLineChars="200"/>
        <w:jc w:val="left"/>
        <w:rPr>
          <w:rFonts w:ascii="宋体" w:hAnsi="宋体" w:cs="宋体"/>
          <w:color w:val="auto"/>
          <w:kern w:val="0"/>
          <w:szCs w:val="21"/>
          <w:highlight w:val="none"/>
        </w:rPr>
      </w:pPr>
      <w:bookmarkStart w:id="2503" w:name="_Toc221951274"/>
      <w:r>
        <w:rPr>
          <w:rFonts w:hint="eastAsia" w:ascii="宋体" w:hAnsi="宋体" w:cs="宋体"/>
          <w:color w:val="auto"/>
          <w:kern w:val="0"/>
          <w:szCs w:val="21"/>
          <w:highlight w:val="none"/>
        </w:rPr>
        <w:t>本款补充细化如下：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法人验收包括：</w:t>
      </w:r>
      <w:r>
        <w:rPr>
          <w:rFonts w:hint="eastAsia" w:ascii="宋体" w:hAnsi="宋体" w:cs="宋体"/>
          <w:color w:val="auto"/>
          <w:kern w:val="0"/>
          <w:szCs w:val="21"/>
          <w:highlight w:val="none"/>
          <w:u w:val="single"/>
        </w:rPr>
        <w:t>分部工程验收、单位工程验收、完工验收</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政府验收包括：</w:t>
      </w:r>
      <w:r>
        <w:rPr>
          <w:rFonts w:hint="eastAsia" w:ascii="宋体" w:hAnsi="宋体" w:cs="宋体"/>
          <w:color w:val="auto"/>
          <w:kern w:val="0"/>
          <w:szCs w:val="21"/>
          <w:highlight w:val="none"/>
          <w:u w:val="single"/>
        </w:rPr>
        <w:t>专项验收（环境保护、移民安置、工程档案等）、阶段验收（枢纽工程导截流、水库下闸蓄水、引调排水工程通水、首末台机组启动等）、竣工验收。政府验收是指由有关人民政府、水行政主管部门或者其他有关部门组织进行的验收。</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验收条件：</w:t>
      </w:r>
      <w:r>
        <w:rPr>
          <w:rFonts w:hint="eastAsia" w:ascii="宋体" w:hAnsi="宋体" w:cs="宋体"/>
          <w:color w:val="auto"/>
          <w:kern w:val="0"/>
          <w:szCs w:val="21"/>
          <w:highlight w:val="none"/>
          <w:u w:val="single"/>
        </w:rPr>
        <w:t>应符合国家有关规定及《水利水电建设工程验收规程》的要求和合同约定。承包人应按照规范规定准备验收资料、参加验收会议，按合同的约定配合发包人完成政府验收工作。</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验收程序：</w:t>
      </w:r>
      <w:r>
        <w:rPr>
          <w:rFonts w:hint="eastAsia" w:ascii="宋体" w:hAnsi="宋体" w:cs="宋体"/>
          <w:color w:val="auto"/>
          <w:kern w:val="0"/>
          <w:szCs w:val="21"/>
          <w:highlight w:val="none"/>
          <w:u w:val="single"/>
        </w:rPr>
        <w:t>按渝水基〔2008〕47号文件和现行的验收规程执行。</w:t>
      </w:r>
    </w:p>
    <w:p>
      <w:pPr>
        <w:spacing w:line="360" w:lineRule="auto"/>
        <w:ind w:firstLine="420" w:firstLineChars="200"/>
        <w:jc w:val="left"/>
        <w:rPr>
          <w:rFonts w:ascii="宋体" w:hAnsi="宋体" w:cs="宋体"/>
          <w:color w:val="auto"/>
          <w:kern w:val="0"/>
          <w:szCs w:val="21"/>
          <w:highlight w:val="none"/>
        </w:rPr>
      </w:pP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具体验收条件及程序如下：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18.1.1合同工程完工验收条件及程序</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 xml:space="preserve">具备《水利水电建设工程验收规程》要求的合同完工验收条件的，承包人可以申请合同完工验收。承包人申请合同完工验收的，应当按照以下程序进行： </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承包人向监理人报送合同完工验收申请报告，监理人应在收到合同完工验收申请报告后14天内完成审查并报送发包人。监理人审查后认为尚不具备验收条件的，应通知承包人在合同完工验收前承包人还需完成的工作内容，承包人应在完成监理人通知的全部工作内容后，再次提交合同完工验收申请报告。</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监理人审查后认为已具备合同完工验收条件的，应将竣工验收申请报告提交发包人，发包人应在收到经监理人审核的合同完工验收申请报告后28天内审批完毕并组织监理人、承包人、设计人等相关单位完成合同完工验收。</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（3）合同完工验收合格的，发包人应在验收合格后14天内向承包人签发工程移交证书。发包人无正当理由逾期不颁发工程移交证书的，自验收合格后第15天起视为已颁发工程移交证书。</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合同完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（5）工程未经验收或验收不合格，发包人擅自使用的，应在转移占有工程后7天内向承包人颁发工程移交证书；发包人无正当理由逾期不颁发工程移交证书的，自转移占有后第15天起视为已颁发工程移交证书。</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发包人不按照本项约定组织合同完工验收、颁发工程移交证书的，每逾期一天，应以签约合同价为基数，</w:t>
      </w:r>
      <w:r>
        <w:rPr>
          <w:rFonts w:hint="eastAsia" w:ascii="宋体" w:hAnsi="宋体"/>
          <w:color w:val="auto"/>
          <w:szCs w:val="21"/>
          <w:highlight w:val="none"/>
          <w:u w:val="single"/>
        </w:rPr>
        <w:t>按照中国人民银行   年   月公布的5年期贷款市场报价利率</w:t>
      </w:r>
      <w:r>
        <w:rPr>
          <w:rFonts w:hint="eastAsia" w:ascii="宋体" w:hAnsi="宋体" w:cs="宋体"/>
          <w:color w:val="auto"/>
          <w:kern w:val="0"/>
          <w:szCs w:val="21"/>
          <w:highlight w:val="none"/>
        </w:rPr>
        <w:t>支付违约金。</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工程完工及竣工资料、完工及竣工验收程序的约定：</w:t>
      </w:r>
      <w:r>
        <w:rPr>
          <w:rFonts w:hint="eastAsia" w:ascii="宋体" w:hAnsi="宋体" w:cs="宋体"/>
          <w:color w:val="auto"/>
          <w:kern w:val="0"/>
          <w:szCs w:val="21"/>
          <w:highlight w:val="none"/>
          <w:u w:val="single"/>
        </w:rPr>
        <w:t>按照《水利水电建设工程验收规程》和《水利工程建设项目验收管理规定》执行</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18.1.2完工日期的界定</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工程经合同完工验收合格的，以承包人提交合同完工验收申请报告之日为实际竣工日期，并在工程移交证书中载明；因发包人原因，未在监理人收到承包人提交的合同完工验收申请报告42天内完成合同完工验收，或完成合同完工验收不予签发工程移交证书的，以提交合同完工验收申请报告的日期为实际完工日期；工程未经合同完工验收，发包人擅自使用的，以转移占有工程之日为实际完工日期</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18.1.3拒绝接收全部或部分工程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对于合同完工验收不合格的工程，承包人完成整改后，应当重新进行合同完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18.1.4移交、接收全部与部分工程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承包人向发包人移交工程的期限：</w:t>
      </w:r>
      <w:r>
        <w:rPr>
          <w:rFonts w:hint="eastAsia" w:ascii="宋体" w:hAnsi="宋体" w:cs="宋体"/>
          <w:color w:val="auto"/>
          <w:kern w:val="0"/>
          <w:szCs w:val="21"/>
          <w:highlight w:val="none"/>
          <w:u w:val="single"/>
        </w:rPr>
        <w:t>颁发工程移交证书后7天内完成工程的移交</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发包人未按合同约定接收全部或部分工程的，违约金的计算方法为：</w:t>
      </w:r>
      <w:r>
        <w:rPr>
          <w:rFonts w:hint="eastAsia" w:ascii="宋体" w:hAnsi="宋体" w:cs="宋体"/>
          <w:color w:val="auto"/>
          <w:kern w:val="0"/>
          <w:szCs w:val="21"/>
          <w:highlight w:val="none"/>
          <w:u w:val="single"/>
        </w:rPr>
        <w:t>发包人自应当接收工程之日起承担工程照管、成品保护、保管等与工程有关的各项费用</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因承包人自身原因未按时移交工程的，违约金的计算方法为：</w:t>
      </w:r>
      <w:r>
        <w:rPr>
          <w:rFonts w:hint="eastAsia" w:ascii="宋体" w:hAnsi="宋体" w:cs="宋体"/>
          <w:color w:val="auto"/>
          <w:kern w:val="0"/>
          <w:szCs w:val="21"/>
          <w:highlight w:val="none"/>
          <w:u w:val="single"/>
        </w:rPr>
        <w:t>承包人应承担工程照管、成品保护、保管等与工程有关的各项费用，并按经审定结算金额的0.5‰/天支付违约金</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需要在施工期运行的单位工程或工程设备为：</w:t>
      </w:r>
      <w:r>
        <w:rPr>
          <w:rFonts w:hint="eastAsia" w:ascii="宋体" w:hAnsi="宋体" w:cs="宋体"/>
          <w:color w:val="auto"/>
          <w:kern w:val="0"/>
          <w:szCs w:val="21"/>
          <w:highlight w:val="none"/>
          <w:u w:val="single"/>
        </w:rPr>
        <w:t>根据工程项目划分后确定</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504" w:name="_Toc33183771"/>
      <w:r>
        <w:rPr>
          <w:rFonts w:hint="eastAsia" w:ascii="宋体" w:hAnsi="宋体" w:cs="宋体"/>
          <w:color w:val="auto"/>
          <w:szCs w:val="21"/>
          <w:highlight w:val="none"/>
        </w:rPr>
        <w:t>18.2  分部工程验收</w:t>
      </w:r>
      <w:bookmarkEnd w:id="2504"/>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18.2.2本工程由发包人主持的分部工程验收为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，其余由监理主持。</w:t>
      </w:r>
    </w:p>
    <w:p>
      <w:pPr>
        <w:keepNext/>
        <w:keepLines/>
        <w:snapToGrid w:val="0"/>
        <w:spacing w:line="600" w:lineRule="exact"/>
        <w:ind w:firstLine="420" w:firstLineChars="200"/>
        <w:outlineLvl w:val="3"/>
        <w:rPr>
          <w:rFonts w:ascii="宋体" w:hAnsi="宋体" w:cs="宋体"/>
          <w:color w:val="auto"/>
          <w:szCs w:val="21"/>
          <w:highlight w:val="none"/>
        </w:rPr>
      </w:pPr>
      <w:bookmarkStart w:id="2505" w:name="_Toc33183772"/>
      <w:r>
        <w:rPr>
          <w:rFonts w:hint="eastAsia" w:ascii="宋体" w:hAnsi="宋体" w:cs="宋体"/>
          <w:color w:val="auto"/>
          <w:szCs w:val="21"/>
          <w:highlight w:val="none"/>
        </w:rPr>
        <w:t>18.3  单位工程验收</w:t>
      </w:r>
      <w:bookmarkEnd w:id="2505"/>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18.3.4  提前投入使用的单位工程包括：</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ascii="宋体" w:hAnsi="宋体" w:cs="宋体"/>
          <w:color w:val="auto"/>
          <w:szCs w:val="21"/>
          <w:highlight w:val="none"/>
        </w:rPr>
        <w:t>、</w:t>
      </w:r>
      <w:r>
        <w:rPr>
          <w:rFonts w:ascii="宋体" w:hAnsi="宋体" w:cs="宋体"/>
          <w:color w:val="auto"/>
          <w:szCs w:val="21"/>
          <w:highlight w:val="none"/>
          <w:u w:val="single"/>
        </w:rPr>
        <w:t xml:space="preserve">            </w:t>
      </w:r>
      <w:r>
        <w:rPr>
          <w:rFonts w:ascii="宋体" w:hAnsi="宋体" w:cs="宋体"/>
          <w:color w:val="auto"/>
          <w:szCs w:val="21"/>
          <w:highlight w:val="non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2503"/>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 xml:space="preserve"> </w:t>
      </w:r>
      <w:bookmarkStart w:id="2506" w:name="_Toc221951282"/>
      <w:bookmarkStart w:id="2507" w:name="_Toc33183773"/>
      <w:r>
        <w:rPr>
          <w:rFonts w:hint="eastAsia" w:ascii="宋体" w:hAnsi="宋体" w:cs="宋体"/>
          <w:color w:val="auto"/>
          <w:szCs w:val="21"/>
          <w:highlight w:val="none"/>
        </w:rPr>
        <w:t xml:space="preserve">18.5  </w:t>
      </w:r>
      <w:bookmarkEnd w:id="2506"/>
      <w:r>
        <w:rPr>
          <w:rFonts w:hint="eastAsia" w:ascii="宋体" w:hAnsi="宋体" w:cs="宋体"/>
          <w:color w:val="auto"/>
          <w:szCs w:val="21"/>
          <w:highlight w:val="none"/>
        </w:rPr>
        <w:t>阶段验收</w:t>
      </w:r>
      <w:bookmarkEnd w:id="2507"/>
    </w:p>
    <w:p>
      <w:pPr>
        <w:spacing w:line="360" w:lineRule="auto"/>
        <w:ind w:firstLine="315" w:firstLineChars="150"/>
        <w:rPr>
          <w:rFonts w:ascii="宋体" w:hAnsi="宋体" w:cs="宋体"/>
          <w:color w:val="auto"/>
          <w:szCs w:val="21"/>
          <w:highlight w:val="none"/>
        </w:rPr>
      </w:pPr>
      <w:bookmarkStart w:id="2508" w:name="_Toc221951283"/>
      <w:r>
        <w:rPr>
          <w:rFonts w:hint="eastAsia" w:ascii="宋体" w:hAnsi="宋体" w:cs="宋体"/>
          <w:color w:val="auto"/>
          <w:szCs w:val="21"/>
          <w:highlight w:val="none"/>
        </w:rPr>
        <w:t>18.5.1 本合同工程阶段验收类别包括：</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bookmarkEnd w:id="2508"/>
      <w:r>
        <w:rPr>
          <w:rFonts w:ascii="宋体" w:hAnsi="宋体" w:cs="宋体"/>
          <w:color w:val="auto"/>
          <w:szCs w:val="21"/>
          <w:highlight w:val="none"/>
        </w:rPr>
        <w:t xml:space="preserve">、 </w:t>
      </w:r>
      <w:bookmarkStart w:id="2509" w:name="_Toc221951284"/>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2509"/>
    </w:p>
    <w:p>
      <w:pPr>
        <w:keepNext/>
        <w:keepLines/>
        <w:snapToGrid w:val="0"/>
        <w:spacing w:line="600" w:lineRule="exact"/>
        <w:ind w:firstLine="420" w:firstLineChars="200"/>
        <w:outlineLvl w:val="3"/>
        <w:rPr>
          <w:rFonts w:ascii="宋体" w:hAnsi="宋体" w:cs="宋体"/>
          <w:color w:val="auto"/>
          <w:szCs w:val="21"/>
          <w:highlight w:val="none"/>
        </w:rPr>
      </w:pPr>
      <w:bookmarkStart w:id="2510" w:name="_Toc221951285"/>
      <w:bookmarkStart w:id="2511" w:name="_Toc33183774"/>
      <w:r>
        <w:rPr>
          <w:rFonts w:hint="eastAsia" w:ascii="宋体" w:hAnsi="宋体" w:cs="宋体"/>
          <w:color w:val="auto"/>
          <w:szCs w:val="21"/>
          <w:highlight w:val="none"/>
        </w:rPr>
        <w:t xml:space="preserve">18.6  </w:t>
      </w:r>
      <w:bookmarkEnd w:id="2510"/>
      <w:r>
        <w:rPr>
          <w:rFonts w:hint="eastAsia" w:ascii="宋体" w:hAnsi="宋体" w:cs="宋体"/>
          <w:color w:val="auto"/>
          <w:szCs w:val="21"/>
          <w:highlight w:val="none"/>
        </w:rPr>
        <w:t>专项验收</w:t>
      </w:r>
      <w:bookmarkEnd w:id="2511"/>
      <w:r>
        <w:rPr>
          <w:rFonts w:hint="eastAsia" w:ascii="宋体" w:hAnsi="宋体" w:cs="宋体"/>
          <w:color w:val="auto"/>
          <w:szCs w:val="21"/>
          <w:highlight w:val="none"/>
        </w:rPr>
        <w:t xml:space="preserve">   </w:t>
      </w:r>
    </w:p>
    <w:p>
      <w:pPr>
        <w:spacing w:line="360" w:lineRule="auto"/>
        <w:ind w:right="248" w:firstLine="480"/>
        <w:rPr>
          <w:rFonts w:ascii="宋体" w:hAnsi="宋体" w:cs="宋体"/>
          <w:color w:val="auto"/>
          <w:szCs w:val="21"/>
          <w:highlight w:val="none"/>
        </w:rPr>
      </w:pPr>
      <w:bookmarkStart w:id="2512" w:name="_Toc221951286"/>
      <w:r>
        <w:rPr>
          <w:rFonts w:hint="eastAsia" w:ascii="宋体" w:hAnsi="宋体" w:cs="宋体"/>
          <w:color w:val="auto"/>
          <w:szCs w:val="21"/>
          <w:highlight w:val="none"/>
        </w:rPr>
        <w:t xml:space="preserve">18.6.1 </w:t>
      </w:r>
      <w:bookmarkEnd w:id="2512"/>
      <w:r>
        <w:rPr>
          <w:rFonts w:hint="eastAsia" w:ascii="宋体" w:hAnsi="宋体" w:cs="宋体"/>
          <w:color w:val="auto"/>
          <w:szCs w:val="21"/>
          <w:highlight w:val="none"/>
        </w:rPr>
        <w:t>本合同工程专项验收类别包括：</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ascii="宋体" w:hAnsi="宋体" w:cs="宋体"/>
          <w:color w:val="auto"/>
          <w:szCs w:val="21"/>
          <w:highlight w:val="none"/>
        </w:rPr>
        <w:t>、</w:t>
      </w:r>
      <w:r>
        <w:rPr>
          <w:rFonts w:ascii="宋体" w:hAnsi="宋体" w:cs="宋体"/>
          <w:color w:val="auto"/>
          <w:szCs w:val="21"/>
          <w:highlight w:val="none"/>
          <w:u w:val="single"/>
        </w:rPr>
        <w:t xml:space="preserve">            </w:t>
      </w:r>
      <w:r>
        <w:rPr>
          <w:rFonts w:ascii="宋体" w:hAnsi="宋体" w:cs="宋体"/>
          <w:color w:val="auto"/>
          <w:szCs w:val="21"/>
          <w:highlight w:val="non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513" w:name="_Toc221951289"/>
      <w:bookmarkStart w:id="2514" w:name="_Toc33183775"/>
      <w:r>
        <w:rPr>
          <w:rFonts w:hint="eastAsia" w:ascii="宋体" w:hAnsi="宋体" w:cs="宋体"/>
          <w:color w:val="auto"/>
          <w:szCs w:val="21"/>
          <w:highlight w:val="none"/>
        </w:rPr>
        <w:t>18.7 竣工</w:t>
      </w:r>
      <w:bookmarkEnd w:id="2513"/>
      <w:r>
        <w:rPr>
          <w:rFonts w:hint="eastAsia" w:ascii="宋体" w:hAnsi="宋体" w:cs="宋体"/>
          <w:color w:val="auto"/>
          <w:szCs w:val="21"/>
          <w:highlight w:val="none"/>
        </w:rPr>
        <w:t>验收</w:t>
      </w:r>
      <w:bookmarkEnd w:id="2514"/>
    </w:p>
    <w:p>
      <w:pPr>
        <w:spacing w:line="360" w:lineRule="auto"/>
        <w:ind w:firstLine="420" w:firstLineChars="200"/>
        <w:jc w:val="left"/>
        <w:rPr>
          <w:rFonts w:ascii="宋体" w:hAnsi="宋体" w:cs="宋体"/>
          <w:color w:val="auto"/>
          <w:kern w:val="0"/>
          <w:szCs w:val="21"/>
          <w:highlight w:val="none"/>
        </w:rPr>
      </w:pPr>
      <w:bookmarkStart w:id="2515" w:name="_Toc221951290"/>
      <w:r>
        <w:rPr>
          <w:rFonts w:hint="eastAsia" w:ascii="宋体" w:hAnsi="宋体" w:cs="宋体"/>
          <w:color w:val="auto"/>
          <w:kern w:val="0"/>
          <w:szCs w:val="21"/>
          <w:highlight w:val="none"/>
        </w:rPr>
        <w:t>本款竣工验收在水利工程中特指政府验收。</w:t>
      </w:r>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18.7.3本工程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（需要/不需要）竣工验收技术鉴定</w:t>
      </w:r>
      <w:r>
        <w:rPr>
          <w:rFonts w:ascii="宋体" w:hAnsi="宋体" w:cs="宋体"/>
          <w:color w:val="auto"/>
          <w:szCs w:val="21"/>
          <w:highlight w:val="none"/>
        </w:rPr>
        <w:t>（蓄水安全鉴定）</w:t>
      </w:r>
      <w:r>
        <w:rPr>
          <w:rFonts w:hint="eastAsia" w:ascii="宋体" w:hAnsi="宋体" w:cs="宋体"/>
          <w:color w:val="auto"/>
          <w:szCs w:val="21"/>
          <w:highlight w:val="none"/>
        </w:rPr>
        <w:t>。</w:t>
      </w:r>
      <w:bookmarkEnd w:id="2515"/>
    </w:p>
    <w:p>
      <w:pPr>
        <w:keepNext/>
        <w:keepLines/>
        <w:snapToGrid w:val="0"/>
        <w:spacing w:line="600" w:lineRule="exact"/>
        <w:ind w:firstLine="420" w:firstLineChars="200"/>
        <w:outlineLvl w:val="3"/>
        <w:rPr>
          <w:rFonts w:ascii="宋体" w:hAnsi="宋体" w:cs="宋体"/>
          <w:color w:val="auto"/>
          <w:szCs w:val="21"/>
          <w:highlight w:val="none"/>
        </w:rPr>
      </w:pPr>
      <w:bookmarkStart w:id="2516" w:name="_Toc33183776"/>
      <w:r>
        <w:rPr>
          <w:rFonts w:hint="eastAsia" w:ascii="宋体" w:hAnsi="宋体" w:cs="宋体"/>
          <w:color w:val="auto"/>
          <w:szCs w:val="21"/>
          <w:highlight w:val="none"/>
        </w:rPr>
        <w:t>18.8 施工期运行</w:t>
      </w:r>
      <w:bookmarkEnd w:id="2516"/>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szCs w:val="21"/>
          <w:highlight w:val="none"/>
        </w:rPr>
        <w:t>18.8.1需要在施工期运行的单位工程或工程设备为：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517" w:name="_Toc33183777"/>
      <w:r>
        <w:rPr>
          <w:rFonts w:hint="eastAsia" w:ascii="宋体" w:hAnsi="宋体" w:cs="宋体"/>
          <w:color w:val="auto"/>
          <w:szCs w:val="21"/>
          <w:highlight w:val="none"/>
        </w:rPr>
        <w:t>18.9 试运行</w:t>
      </w:r>
      <w:bookmarkEnd w:id="2517"/>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18.9.1试运行的组织：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；费用承担：</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本项细化以下内容：</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工程试车内容：</w:t>
      </w:r>
      <w:r>
        <w:rPr>
          <w:rFonts w:hint="eastAsia" w:ascii="宋体" w:hAnsi="宋体" w:cs="宋体"/>
          <w:color w:val="auto"/>
          <w:kern w:val="0"/>
          <w:szCs w:val="21"/>
          <w:highlight w:val="none"/>
          <w:u w:val="single"/>
        </w:rPr>
        <w:t>按通用合同条款执行</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u w:val="single"/>
        </w:rPr>
        <w:t>（1）单机无负荷试车费用由承包人承担</w:t>
      </w:r>
      <w:r>
        <w:rPr>
          <w:rFonts w:hint="eastAsia" w:ascii="宋体" w:hAnsi="宋体" w:cs="宋体"/>
          <w:color w:val="auto"/>
          <w:kern w:val="0"/>
          <w:szCs w:val="21"/>
          <w:highlight w:val="none"/>
        </w:rPr>
        <w:t>；</w:t>
      </w:r>
    </w:p>
    <w:p>
      <w:pPr>
        <w:spacing w:line="360" w:lineRule="auto"/>
        <w:ind w:firstLine="420" w:firstLineChars="200"/>
        <w:jc w:val="left"/>
        <w:rPr>
          <w:color w:val="auto"/>
          <w:highlight w:val="none"/>
        </w:rPr>
      </w:pPr>
      <w:r>
        <w:rPr>
          <w:rFonts w:hint="eastAsia" w:ascii="宋体" w:hAnsi="宋体" w:cs="宋体"/>
          <w:color w:val="auto"/>
          <w:kern w:val="0"/>
          <w:szCs w:val="21"/>
          <w:highlight w:val="none"/>
          <w:u w:val="single"/>
        </w:rPr>
        <w:t>（2）无负荷联动试车费用由发包人承担</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b/>
          <w:color w:val="auto"/>
          <w:szCs w:val="21"/>
          <w:highlight w:val="none"/>
        </w:rPr>
      </w:pPr>
      <w:bookmarkStart w:id="2518" w:name="_Toc33183778"/>
      <w:r>
        <w:rPr>
          <w:rFonts w:hint="eastAsia" w:ascii="宋体" w:hAnsi="宋体" w:cs="宋体"/>
          <w:color w:val="auto"/>
          <w:szCs w:val="21"/>
          <w:highlight w:val="none"/>
        </w:rPr>
        <w:t>18.10 竣工（完工）清场</w:t>
      </w:r>
      <w:bookmarkEnd w:id="2518"/>
    </w:p>
    <w:p>
      <w:pPr>
        <w:spacing w:line="360" w:lineRule="auto"/>
        <w:ind w:right="248" w:firstLine="420" w:firstLineChars="200"/>
        <w:rPr>
          <w:rFonts w:ascii="宋体" w:hAnsi="宋体" w:cs="宋体"/>
          <w:color w:val="auto"/>
          <w:szCs w:val="21"/>
          <w:highlight w:val="none"/>
        </w:rPr>
      </w:pPr>
      <w:r>
        <w:rPr>
          <w:rFonts w:hint="eastAsia" w:ascii="宋体" w:hAnsi="宋体" w:cs="宋体"/>
          <w:color w:val="auto"/>
          <w:kern w:val="0"/>
          <w:szCs w:val="21"/>
          <w:highlight w:val="none"/>
        </w:rPr>
        <w:t>承包人完工退场的期限：</w:t>
      </w:r>
      <w:r>
        <w:rPr>
          <w:rFonts w:hint="eastAsia" w:ascii="宋体" w:hAnsi="宋体" w:cs="宋体"/>
          <w:color w:val="auto"/>
          <w:kern w:val="0"/>
          <w:szCs w:val="21"/>
          <w:highlight w:val="none"/>
          <w:u w:val="single"/>
        </w:rPr>
        <w:t>工程移交证书颁发后30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cs="宋体"/>
          <w:color w:val="auto"/>
          <w:kern w:val="0"/>
          <w:szCs w:val="21"/>
          <w:highlight w:val="none"/>
        </w:rPr>
        <w:t>。</w:t>
      </w:r>
    </w:p>
    <w:p>
      <w:pPr>
        <w:pStyle w:val="5"/>
        <w:spacing w:line="360" w:lineRule="auto"/>
        <w:rPr>
          <w:rFonts w:ascii="宋体" w:hAnsi="宋体" w:cs="宋体"/>
          <w:color w:val="auto"/>
          <w:sz w:val="21"/>
          <w:szCs w:val="21"/>
          <w:highlight w:val="none"/>
        </w:rPr>
      </w:pPr>
      <w:bookmarkStart w:id="2519" w:name="_Toc59810422"/>
      <w:bookmarkStart w:id="2520" w:name="_Toc25033"/>
      <w:bookmarkStart w:id="2521" w:name="_Toc2232"/>
      <w:bookmarkStart w:id="2522" w:name="_Toc33183779"/>
      <w:bookmarkStart w:id="2523" w:name="_Toc28483"/>
      <w:bookmarkStart w:id="2524" w:name="_Toc32647"/>
      <w:bookmarkStart w:id="2525" w:name="_Toc25046"/>
      <w:bookmarkStart w:id="2526" w:name="_Toc1804"/>
      <w:bookmarkStart w:id="2527" w:name="_Toc6991"/>
      <w:r>
        <w:rPr>
          <w:rFonts w:hint="eastAsia" w:ascii="宋体" w:hAnsi="宋体" w:cs="宋体"/>
          <w:color w:val="auto"/>
          <w:sz w:val="21"/>
          <w:szCs w:val="21"/>
          <w:highlight w:val="none"/>
        </w:rPr>
        <w:t>19.缺陷责任与保修责任</w:t>
      </w:r>
      <w:bookmarkEnd w:id="2519"/>
      <w:bookmarkEnd w:id="2520"/>
      <w:bookmarkEnd w:id="2521"/>
      <w:bookmarkEnd w:id="2522"/>
      <w:bookmarkEnd w:id="2523"/>
      <w:bookmarkEnd w:id="2524"/>
      <w:bookmarkEnd w:id="2525"/>
      <w:bookmarkEnd w:id="2526"/>
      <w:bookmarkEnd w:id="2527"/>
    </w:p>
    <w:p>
      <w:pPr>
        <w:keepNext/>
        <w:keepLines/>
        <w:snapToGrid w:val="0"/>
        <w:spacing w:line="600" w:lineRule="exact"/>
        <w:ind w:firstLine="420" w:firstLineChars="200"/>
        <w:outlineLvl w:val="3"/>
        <w:rPr>
          <w:rFonts w:ascii="宋体" w:hAnsi="宋体" w:cs="宋体"/>
          <w:color w:val="auto"/>
          <w:szCs w:val="21"/>
          <w:highlight w:val="none"/>
        </w:rPr>
      </w:pPr>
      <w:bookmarkStart w:id="2528" w:name="_Toc33183780"/>
      <w:r>
        <w:rPr>
          <w:rFonts w:hint="eastAsia" w:ascii="宋体" w:hAnsi="宋体" w:cs="宋体"/>
          <w:color w:val="auto"/>
          <w:szCs w:val="21"/>
          <w:highlight w:val="none"/>
        </w:rPr>
        <w:t>19.1 缺陷责任期（工程质量保修期）的起算时间</w:t>
      </w:r>
      <w:bookmarkEnd w:id="2528"/>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本款补充19.1.1</w:t>
      </w:r>
      <w:r>
        <w:rPr>
          <w:rFonts w:hint="eastAsia" w:ascii="宋体" w:hAnsi="宋体"/>
          <w:color w:val="auto"/>
          <w:kern w:val="0"/>
          <w:szCs w:val="21"/>
          <w:highlight w:val="none"/>
        </w:rPr>
        <w:t>、19.1.2项如下：</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 xml:space="preserve">19.1.1 缺陷责任期的期限为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月（最长不超过24个月）。在缺陷责任期内，承包人应尽快完成在完工验收证书中写明的未完成工作，并完成对本工程缺陷的修复或监理人指令的修补工作。</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19.1.2工程质量保修期及修复责任</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工程质量保修期：按国家现行有关规定执行。</w:t>
      </w:r>
    </w:p>
    <w:p>
      <w:pPr>
        <w:spacing w:line="360" w:lineRule="auto"/>
        <w:ind w:firstLine="409" w:firstLineChars="195"/>
        <w:jc w:val="left"/>
        <w:rPr>
          <w:rFonts w:ascii="宋体" w:hAnsi="宋体" w:cs="宋体"/>
          <w:color w:val="auto"/>
          <w:kern w:val="0"/>
          <w:szCs w:val="21"/>
          <w:highlight w:val="none"/>
        </w:rPr>
      </w:pPr>
      <w:r>
        <w:rPr>
          <w:rFonts w:hint="eastAsia" w:ascii="宋体" w:hAnsi="宋体" w:cs="宋体"/>
          <w:color w:val="auto"/>
          <w:kern w:val="0"/>
          <w:szCs w:val="21"/>
          <w:highlight w:val="none"/>
        </w:rPr>
        <w:t>承包人收到保修通知并到达工程现场的合理时间：</w:t>
      </w:r>
      <w:r>
        <w:rPr>
          <w:rFonts w:hint="eastAsia" w:ascii="宋体" w:hAnsi="宋体" w:cs="宋体"/>
          <w:color w:val="auto"/>
          <w:kern w:val="0"/>
          <w:szCs w:val="21"/>
          <w:highlight w:val="none"/>
          <w:u w:val="single"/>
        </w:rPr>
        <w:t>48小时内,最长不能超过72小时</w:t>
      </w:r>
      <w:r>
        <w:rPr>
          <w:rFonts w:hint="eastAsia" w:ascii="宋体" w:hAnsi="宋体" w:cs="宋体"/>
          <w:color w:val="auto"/>
          <w:kern w:val="0"/>
          <w:szCs w:val="21"/>
          <w:highlight w:val="none"/>
        </w:rPr>
        <w:t>。</w:t>
      </w:r>
    </w:p>
    <w:p>
      <w:pPr>
        <w:spacing w:line="360" w:lineRule="auto"/>
        <w:ind w:right="248"/>
        <w:rPr>
          <w:rFonts w:ascii="宋体" w:hAnsi="宋体" w:cs="宋体"/>
          <w:color w:val="auto"/>
          <w:szCs w:val="21"/>
          <w:highlight w:val="none"/>
        </w:rPr>
      </w:pPr>
    </w:p>
    <w:p>
      <w:pPr>
        <w:pStyle w:val="5"/>
        <w:spacing w:line="360" w:lineRule="auto"/>
        <w:rPr>
          <w:rFonts w:ascii="宋体" w:hAnsi="宋体" w:cs="宋体"/>
          <w:color w:val="auto"/>
          <w:sz w:val="21"/>
          <w:szCs w:val="21"/>
          <w:highlight w:val="none"/>
        </w:rPr>
      </w:pPr>
      <w:bookmarkStart w:id="2529" w:name="_Toc25732"/>
      <w:bookmarkStart w:id="2530" w:name="_Toc33183781"/>
      <w:bookmarkStart w:id="2531" w:name="_Toc20172"/>
      <w:bookmarkStart w:id="2532" w:name="_Toc229305400"/>
      <w:bookmarkStart w:id="2533" w:name="_Toc222033893"/>
      <w:bookmarkStart w:id="2534" w:name="_Toc5880"/>
      <w:bookmarkStart w:id="2535" w:name="_Toc222032711"/>
      <w:bookmarkStart w:id="2536" w:name="_Toc221951299"/>
      <w:bookmarkStart w:id="2537" w:name="_Toc5720"/>
      <w:bookmarkStart w:id="2538" w:name="_Toc16797"/>
      <w:bookmarkStart w:id="2539" w:name="_Toc1794"/>
      <w:bookmarkStart w:id="2540" w:name="_Toc222031044"/>
      <w:bookmarkStart w:id="2541" w:name="_Toc222029542"/>
      <w:bookmarkStart w:id="2542" w:name="_Toc7048"/>
      <w:bookmarkStart w:id="2543" w:name="_Toc59810423"/>
      <w:r>
        <w:rPr>
          <w:rFonts w:hint="eastAsia" w:ascii="宋体" w:hAnsi="宋体" w:cs="宋体"/>
          <w:color w:val="auto"/>
          <w:sz w:val="21"/>
          <w:szCs w:val="21"/>
          <w:highlight w:val="none"/>
        </w:rPr>
        <w:t>20.保险</w:t>
      </w:r>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p>
    <w:p>
      <w:pPr>
        <w:keepNext/>
        <w:keepLines/>
        <w:snapToGrid w:val="0"/>
        <w:spacing w:line="600" w:lineRule="exact"/>
        <w:ind w:firstLine="420" w:firstLineChars="200"/>
        <w:outlineLvl w:val="3"/>
        <w:rPr>
          <w:rFonts w:ascii="宋体" w:hAnsi="宋体" w:cs="宋体"/>
          <w:color w:val="auto"/>
          <w:szCs w:val="21"/>
          <w:highlight w:val="none"/>
        </w:rPr>
      </w:pPr>
      <w:bookmarkStart w:id="2544" w:name="_Toc33183782"/>
      <w:bookmarkStart w:id="2545" w:name="_Toc221951321"/>
      <w:r>
        <w:rPr>
          <w:rFonts w:hint="eastAsia" w:ascii="宋体" w:hAnsi="宋体" w:cs="宋体"/>
          <w:color w:val="auto"/>
          <w:szCs w:val="21"/>
          <w:highlight w:val="none"/>
        </w:rPr>
        <w:t>20.1  工程保险</w:t>
      </w:r>
      <w:bookmarkEnd w:id="2544"/>
      <w:bookmarkEnd w:id="2545"/>
    </w:p>
    <w:p>
      <w:pPr>
        <w:snapToGrid w:val="0"/>
        <w:spacing w:line="360" w:lineRule="auto"/>
        <w:ind w:firstLine="420" w:firstLineChars="200"/>
        <w:jc w:val="left"/>
        <w:rPr>
          <w:rFonts w:ascii="宋体" w:hAnsi="宋体" w:cs="宋体"/>
          <w:color w:val="auto"/>
          <w:kern w:val="0"/>
          <w:szCs w:val="21"/>
          <w:highlight w:val="none"/>
        </w:rPr>
      </w:pPr>
      <w:bookmarkStart w:id="2546" w:name="_Toc221951323"/>
      <w:r>
        <w:rPr>
          <w:rFonts w:hint="eastAsia" w:ascii="宋体" w:hAnsi="宋体" w:cs="宋体"/>
          <w:color w:val="auto"/>
          <w:kern w:val="0"/>
          <w:szCs w:val="21"/>
          <w:highlight w:val="none"/>
        </w:rPr>
        <w:t>建筑工程一切险和（或）安装工程一切险投保人：</w:t>
      </w:r>
      <w:r>
        <w:rPr>
          <w:rFonts w:hint="eastAsia" w:ascii="宋体" w:hAnsi="宋体" w:cs="宋体"/>
          <w:color w:val="auto"/>
          <w:kern w:val="0"/>
          <w:szCs w:val="21"/>
          <w:highlight w:val="none"/>
          <w:u w:val="single"/>
        </w:rPr>
        <w:t>发包人</w:t>
      </w:r>
      <w:r>
        <w:rPr>
          <w:rFonts w:hint="eastAsia" w:ascii="宋体" w:hAnsi="宋体" w:cs="宋体"/>
          <w:color w:val="auto"/>
          <w:kern w:val="0"/>
          <w:szCs w:val="21"/>
          <w:highlight w:val="none"/>
        </w:rPr>
        <w:t>。</w:t>
      </w:r>
    </w:p>
    <w:p>
      <w:pPr>
        <w:spacing w:line="360" w:lineRule="auto"/>
        <w:ind w:right="248" w:firstLine="480"/>
        <w:rPr>
          <w:rFonts w:ascii="宋体" w:hAnsi="宋体" w:cs="宋体"/>
          <w:color w:val="auto"/>
          <w:szCs w:val="21"/>
          <w:highlight w:val="none"/>
        </w:rPr>
      </w:pPr>
      <w:r>
        <w:rPr>
          <w:rFonts w:hint="eastAsia" w:ascii="宋体" w:hAnsi="宋体" w:cs="宋体"/>
          <w:color w:val="auto"/>
          <w:kern w:val="0"/>
          <w:szCs w:val="21"/>
          <w:highlight w:val="none"/>
        </w:rPr>
        <w:t>投保内容：</w:t>
      </w:r>
      <w:r>
        <w:rPr>
          <w:rFonts w:hint="eastAsia" w:ascii="宋体" w:hAnsi="宋体" w:cs="宋体"/>
          <w:color w:val="auto"/>
          <w:kern w:val="0"/>
          <w:szCs w:val="21"/>
          <w:highlight w:val="none"/>
          <w:u w:val="single"/>
        </w:rPr>
        <w:t>本合同工程</w:t>
      </w:r>
      <w:r>
        <w:rPr>
          <w:rFonts w:hint="eastAsia" w:ascii="宋体" w:hAnsi="宋体" w:cs="宋体"/>
          <w:color w:val="auto"/>
          <w:kern w:val="0"/>
          <w:szCs w:val="21"/>
          <w:highlight w:val="none"/>
        </w:rPr>
        <w:t>；</w:t>
      </w:r>
      <w:r>
        <w:rPr>
          <w:rFonts w:hint="eastAsia" w:ascii="宋体" w:hAnsi="宋体" w:cs="宋体"/>
          <w:color w:val="auto"/>
          <w:szCs w:val="21"/>
          <w:highlight w:val="none"/>
        </w:rPr>
        <w:t xml:space="preserve">                                                      </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保险金额、保险费率和保险期限：</w:t>
      </w:r>
      <w:r>
        <w:rPr>
          <w:rFonts w:hint="eastAsia" w:ascii="宋体" w:hAnsi="宋体" w:cs="宋体"/>
          <w:color w:val="auto"/>
          <w:kern w:val="0"/>
          <w:szCs w:val="21"/>
          <w:highlight w:val="none"/>
          <w:u w:val="single"/>
        </w:rPr>
        <w:t>保险期限为开工日起直至签发工程缺陷责任期证书止（即合同工期＋缺陷责任期）。保险金额、保险费率按国家有关规定执行</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承包人应以发包人和承包人的共同名义投保建筑工程一切险。发包人在接到保险单后，将按照保险单的费用直接向承包人支付。</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cs="宋体"/>
          <w:color w:val="auto"/>
          <w:szCs w:val="21"/>
          <w:highlight w:val="none"/>
        </w:rPr>
        <w:t xml:space="preserve"> </w:t>
      </w:r>
      <w:bookmarkStart w:id="2547" w:name="_Toc33183783"/>
      <w:r>
        <w:rPr>
          <w:rFonts w:hint="eastAsia" w:ascii="宋体" w:hAnsi="宋体" w:cs="宋体"/>
          <w:color w:val="auto"/>
          <w:szCs w:val="21"/>
          <w:highlight w:val="none"/>
        </w:rPr>
        <w:t>20.4  第三者责任险</w:t>
      </w:r>
      <w:bookmarkEnd w:id="2546"/>
      <w:bookmarkEnd w:id="2547"/>
    </w:p>
    <w:p>
      <w:pPr>
        <w:spacing w:line="360" w:lineRule="auto"/>
        <w:ind w:right="248" w:firstLine="480"/>
        <w:rPr>
          <w:rFonts w:ascii="宋体" w:hAnsi="宋体" w:cs="宋体"/>
          <w:color w:val="auto"/>
          <w:szCs w:val="21"/>
          <w:highlight w:val="none"/>
        </w:rPr>
      </w:pPr>
      <w:bookmarkStart w:id="2548" w:name="_Toc221951325"/>
      <w:r>
        <w:rPr>
          <w:rFonts w:hint="eastAsia" w:ascii="宋体" w:hAnsi="宋体" w:cs="宋体"/>
          <w:color w:val="auto"/>
          <w:szCs w:val="21"/>
          <w:highlight w:val="none"/>
        </w:rPr>
        <w:t>20.4.2  第三者责任险保险费率：</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由承包人按国家规定以承包人和发包人的共同名义投保；</w:t>
      </w:r>
      <w:r>
        <w:rPr>
          <w:rFonts w:hint="eastAsia" w:ascii="宋体" w:hAnsi="宋体" w:cs="宋体"/>
          <w:color w:val="auto"/>
          <w:szCs w:val="21"/>
          <w:highlight w:val="none"/>
        </w:rPr>
        <w:t xml:space="preserve">                                       </w:t>
      </w:r>
    </w:p>
    <w:p>
      <w:pPr>
        <w:spacing w:line="360" w:lineRule="auto"/>
        <w:ind w:right="248" w:firstLine="480"/>
        <w:rPr>
          <w:rFonts w:ascii="宋体" w:hAnsi="宋体" w:cs="宋体"/>
          <w:color w:val="auto"/>
          <w:szCs w:val="21"/>
          <w:highlight w:val="none"/>
        </w:rPr>
      </w:pPr>
      <w:r>
        <w:rPr>
          <w:rFonts w:hint="eastAsia" w:ascii="宋体" w:hAnsi="宋体" w:cs="宋体"/>
          <w:color w:val="auto"/>
          <w:szCs w:val="21"/>
          <w:highlight w:val="none"/>
        </w:rPr>
        <w:t>第三者责任险保险金额：</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按国家规定执行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keepLines/>
        <w:snapToGrid w:val="0"/>
        <w:spacing w:line="600" w:lineRule="exact"/>
        <w:ind w:firstLine="420" w:firstLineChars="200"/>
        <w:outlineLvl w:val="3"/>
        <w:rPr>
          <w:rFonts w:ascii="宋体" w:hAnsi="宋体" w:cs="宋体"/>
          <w:color w:val="auto"/>
          <w:szCs w:val="21"/>
          <w:highlight w:val="none"/>
        </w:rPr>
      </w:pPr>
      <w:bookmarkStart w:id="2549" w:name="_Toc33183784"/>
      <w:r>
        <w:rPr>
          <w:rFonts w:hint="eastAsia" w:ascii="宋体" w:hAnsi="宋体" w:cs="宋体"/>
          <w:color w:val="auto"/>
          <w:szCs w:val="21"/>
          <w:highlight w:val="none"/>
        </w:rPr>
        <w:t>20.5  其他保险</w:t>
      </w:r>
      <w:bookmarkEnd w:id="2548"/>
      <w:bookmarkEnd w:id="2549"/>
    </w:p>
    <w:p>
      <w:pPr>
        <w:snapToGrid w:val="0"/>
        <w:spacing w:line="360" w:lineRule="auto"/>
        <w:ind w:firstLine="420" w:firstLineChars="200"/>
        <w:jc w:val="left"/>
        <w:rPr>
          <w:rFonts w:ascii="宋体" w:hAnsi="宋体" w:cs="宋体"/>
          <w:color w:val="auto"/>
          <w:kern w:val="0"/>
          <w:szCs w:val="21"/>
          <w:highlight w:val="none"/>
        </w:rPr>
      </w:pPr>
      <w:bookmarkStart w:id="2550" w:name="_Toc221951327"/>
      <w:r>
        <w:rPr>
          <w:rFonts w:hint="eastAsia" w:ascii="宋体" w:hAnsi="宋体" w:cs="宋体"/>
          <w:color w:val="auto"/>
          <w:kern w:val="0"/>
          <w:szCs w:val="21"/>
          <w:highlight w:val="none"/>
        </w:rPr>
        <w:t>需要投保的其它内容：</w:t>
      </w:r>
      <w:r>
        <w:rPr>
          <w:rFonts w:hint="eastAsia" w:ascii="宋体" w:hAnsi="宋体" w:cs="宋体"/>
          <w:color w:val="auto"/>
          <w:kern w:val="0"/>
          <w:szCs w:val="21"/>
          <w:highlight w:val="none"/>
          <w:u w:val="single"/>
        </w:rPr>
        <w:t>承包人应为其采购的工程设备（电机、水泵、阀门、管材等）保险及整个施工期间为其现场机构雇用的全部人员投保人身意外伤害险并缴纳保险费。若项目存在分包，则分包人也须购买此项保险，保险费已包含在合同价款中</w:t>
      </w:r>
      <w:r>
        <w:rPr>
          <w:rFonts w:hint="eastAsia" w:ascii="宋体" w:hAnsi="宋体" w:cs="宋体"/>
          <w:color w:val="auto"/>
          <w:kern w:val="0"/>
          <w:szCs w:val="21"/>
          <w:highlight w:val="none"/>
        </w:rPr>
        <w:t>；</w:t>
      </w:r>
    </w:p>
    <w:p>
      <w:pPr>
        <w:spacing w:line="360" w:lineRule="auto"/>
        <w:ind w:right="248" w:firstLine="480"/>
        <w:rPr>
          <w:rFonts w:ascii="宋体" w:hAnsi="宋体" w:cs="宋体"/>
          <w:color w:val="auto"/>
          <w:szCs w:val="21"/>
          <w:highlight w:val="none"/>
        </w:rPr>
      </w:pPr>
      <w:r>
        <w:rPr>
          <w:rFonts w:hint="eastAsia" w:ascii="宋体" w:hAnsi="宋体" w:cs="宋体"/>
          <w:color w:val="auto"/>
          <w:kern w:val="0"/>
          <w:szCs w:val="21"/>
          <w:highlight w:val="none"/>
        </w:rPr>
        <w:t>保险金额、保险费率和保险期限：</w:t>
      </w:r>
      <w:r>
        <w:rPr>
          <w:rFonts w:hint="eastAsia" w:ascii="宋体" w:hAnsi="宋体" w:cs="宋体"/>
          <w:color w:val="auto"/>
          <w:kern w:val="0"/>
          <w:szCs w:val="21"/>
          <w:highlight w:val="none"/>
          <w:u w:val="single"/>
        </w:rPr>
        <w:t>保险金额、保险费率按国家规定执行。保险期限为国家标准规定使用年限</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551" w:name="_Toc33183785"/>
      <w:r>
        <w:rPr>
          <w:rFonts w:hint="eastAsia" w:ascii="宋体" w:hAnsi="宋体" w:cs="宋体"/>
          <w:color w:val="auto"/>
          <w:szCs w:val="21"/>
          <w:highlight w:val="none"/>
        </w:rPr>
        <w:t>20.6  对各项保险的一般要求</w:t>
      </w:r>
      <w:bookmarkEnd w:id="2550"/>
      <w:bookmarkEnd w:id="2551"/>
    </w:p>
    <w:p>
      <w:pPr>
        <w:spacing w:line="360" w:lineRule="auto"/>
        <w:ind w:firstLine="525" w:firstLineChars="250"/>
        <w:rPr>
          <w:rFonts w:ascii="宋体" w:hAnsi="宋体" w:cs="宋体"/>
          <w:color w:val="auto"/>
          <w:szCs w:val="21"/>
          <w:highlight w:val="none"/>
        </w:rPr>
      </w:pPr>
      <w:bookmarkStart w:id="2552" w:name="_Toc221951328"/>
      <w:r>
        <w:rPr>
          <w:rFonts w:hint="eastAsia" w:ascii="宋体" w:hAnsi="宋体" w:cs="宋体"/>
          <w:color w:val="auto"/>
          <w:szCs w:val="21"/>
          <w:highlight w:val="none"/>
        </w:rPr>
        <w:t>20.6.1  保险凭证</w:t>
      </w:r>
      <w:bookmarkEnd w:id="2552"/>
    </w:p>
    <w:p>
      <w:pPr>
        <w:spacing w:line="360" w:lineRule="auto"/>
        <w:ind w:right="248" w:firstLine="480"/>
        <w:rPr>
          <w:rFonts w:ascii="宋体" w:hAnsi="宋体" w:cs="宋体"/>
          <w:color w:val="auto"/>
          <w:szCs w:val="21"/>
          <w:highlight w:val="none"/>
        </w:rPr>
      </w:pPr>
      <w:bookmarkStart w:id="2553" w:name="_Toc221951329"/>
      <w:r>
        <w:rPr>
          <w:rFonts w:hint="eastAsia" w:ascii="宋体" w:hAnsi="宋体" w:cs="宋体"/>
          <w:color w:val="auto"/>
          <w:szCs w:val="21"/>
          <w:highlight w:val="none"/>
        </w:rPr>
        <w:t>承包人提交保险凭证的期限：</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u w:val="single"/>
        </w:rPr>
        <w:t>第一次进度款拨付之前</w:t>
      </w:r>
      <w:r>
        <w:rPr>
          <w:rFonts w:hint="eastAsia" w:ascii="宋体" w:hAnsi="宋体" w:cs="宋体"/>
          <w:color w:val="auto"/>
          <w:szCs w:val="21"/>
          <w:highlight w:val="none"/>
          <w:u w:val="single"/>
        </w:rPr>
        <w:t xml:space="preserve">  </w:t>
      </w:r>
      <w:bookmarkEnd w:id="2553"/>
      <w:r>
        <w:rPr>
          <w:rFonts w:hint="eastAsia" w:ascii="宋体" w:hAnsi="宋体" w:cs="宋体"/>
          <w:color w:val="auto"/>
          <w:szCs w:val="21"/>
          <w:highlight w:val="none"/>
        </w:rPr>
        <w:t>；</w:t>
      </w:r>
    </w:p>
    <w:p>
      <w:pPr>
        <w:spacing w:line="360" w:lineRule="auto"/>
        <w:ind w:right="248" w:firstLine="480"/>
        <w:rPr>
          <w:rFonts w:ascii="宋体" w:hAnsi="宋体" w:cs="宋体"/>
          <w:color w:val="auto"/>
          <w:szCs w:val="21"/>
          <w:highlight w:val="none"/>
        </w:rPr>
      </w:pPr>
      <w:bookmarkStart w:id="2554" w:name="_Toc221951330"/>
      <w:r>
        <w:rPr>
          <w:rFonts w:hint="eastAsia" w:ascii="宋体" w:hAnsi="宋体" w:cs="宋体"/>
          <w:color w:val="auto"/>
          <w:szCs w:val="21"/>
          <w:highlight w:val="none"/>
        </w:rPr>
        <w:t>保险条件：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2554"/>
    </w:p>
    <w:p>
      <w:pPr>
        <w:spacing w:line="360" w:lineRule="auto"/>
        <w:ind w:right="248" w:firstLine="480"/>
        <w:rPr>
          <w:rFonts w:ascii="宋体" w:hAnsi="宋体" w:cs="宋体"/>
          <w:color w:val="auto"/>
          <w:szCs w:val="21"/>
          <w:highlight w:val="none"/>
        </w:rPr>
      </w:pPr>
      <w:bookmarkStart w:id="2555" w:name="_Toc221951331"/>
      <w:r>
        <w:rPr>
          <w:rFonts w:hint="eastAsia" w:ascii="宋体" w:hAnsi="宋体" w:cs="宋体"/>
          <w:color w:val="auto"/>
          <w:szCs w:val="21"/>
          <w:highlight w:val="none"/>
        </w:rPr>
        <w:t>20.6.4  保险金不足的补偿</w:t>
      </w:r>
      <w:bookmarkEnd w:id="2555"/>
    </w:p>
    <w:p>
      <w:pPr>
        <w:spacing w:line="360" w:lineRule="auto"/>
        <w:ind w:left="899" w:leftChars="228" w:right="248" w:hanging="420" w:hangingChars="200"/>
        <w:rPr>
          <w:rFonts w:ascii="宋体" w:hAnsi="宋体" w:cs="宋体"/>
          <w:color w:val="auto"/>
          <w:szCs w:val="21"/>
          <w:highlight w:val="none"/>
        </w:rPr>
      </w:pPr>
      <w:bookmarkStart w:id="2556" w:name="_Toc221951332"/>
      <w:r>
        <w:rPr>
          <w:rFonts w:hint="eastAsia" w:ascii="宋体" w:hAnsi="宋体" w:cs="宋体"/>
          <w:color w:val="auto"/>
          <w:szCs w:val="21"/>
          <w:highlight w:val="none"/>
        </w:rPr>
        <w:t>承包人负责补偿的范围与金额：</w:t>
      </w:r>
      <w:bookmarkEnd w:id="2556"/>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u w:val="single"/>
        </w:rPr>
        <w:t>保险金不足以补偿损失的（包括免赔额和超过赔偿限额的部分），应由投保人按合同约定负责补偿。</w:t>
      </w:r>
      <w:r>
        <w:rPr>
          <w:rFonts w:hint="eastAsia" w:ascii="宋体" w:hAnsi="宋体" w:cs="宋体"/>
          <w:color w:val="auto"/>
          <w:szCs w:val="21"/>
          <w:highlight w:val="none"/>
          <w:u w:val="single"/>
        </w:rPr>
        <w:t xml:space="preserve"> </w:t>
      </w:r>
    </w:p>
    <w:p>
      <w:pPr>
        <w:spacing w:line="360" w:lineRule="auto"/>
        <w:ind w:left="899" w:leftChars="228" w:right="248" w:hanging="420" w:hangingChars="200"/>
        <w:rPr>
          <w:rFonts w:ascii="宋体" w:hAnsi="宋体" w:cs="宋体"/>
          <w:color w:val="auto"/>
          <w:szCs w:val="21"/>
          <w:highlight w:val="none"/>
          <w:u w:val="single"/>
        </w:rPr>
      </w:pPr>
      <w:r>
        <w:rPr>
          <w:rFonts w:hint="eastAsia" w:ascii="宋体" w:hAnsi="宋体" w:cs="宋体"/>
          <w:color w:val="auto"/>
          <w:szCs w:val="21"/>
          <w:highlight w:val="none"/>
        </w:rPr>
        <w:t>发包人负责补偿的范围与金额：</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u w:val="single"/>
        </w:rPr>
        <w:t>保险金不足以补偿损失的（包括免赔额和超过赔偿限额的部分），应由投保人按合同约定负责补偿。</w:t>
      </w:r>
      <w:r>
        <w:rPr>
          <w:rFonts w:hint="eastAsia" w:ascii="宋体" w:hAnsi="宋体" w:cs="宋体"/>
          <w:color w:val="auto"/>
          <w:szCs w:val="21"/>
          <w:highlight w:val="none"/>
        </w:rPr>
        <w:t xml:space="preserve">                                                                                                                                                                                                                                                                                                                                                                                                                                                                                                                                                                                                                                                                                                                                                                                                                                                                                                                                                                                                                                                                                                                                                                                                                                                                                                                                                                                                                                                                                                                                                                                                                                                                                                                                                                                                                                                                                                                                                                                                                                          </w:t>
      </w:r>
      <w:r>
        <w:rPr>
          <w:rFonts w:hint="eastAsia" w:ascii="宋体" w:hAnsi="宋体" w:cs="宋体"/>
          <w:b/>
          <w:color w:val="auto"/>
          <w:szCs w:val="21"/>
          <w:highlight w:val="none"/>
        </w:rPr>
        <w:t xml:space="preserve"> </w:t>
      </w:r>
    </w:p>
    <w:p>
      <w:pPr>
        <w:pStyle w:val="5"/>
        <w:spacing w:line="360" w:lineRule="auto"/>
        <w:rPr>
          <w:rFonts w:ascii="宋体" w:hAnsi="宋体" w:cs="宋体"/>
          <w:color w:val="auto"/>
          <w:sz w:val="21"/>
          <w:szCs w:val="21"/>
          <w:highlight w:val="none"/>
        </w:rPr>
      </w:pPr>
      <w:bookmarkStart w:id="2557" w:name="_Toc13410"/>
      <w:bookmarkStart w:id="2558" w:name="_Toc33183786"/>
      <w:bookmarkStart w:id="2559" w:name="_Toc14742"/>
      <w:bookmarkStart w:id="2560" w:name="_Toc12030"/>
      <w:bookmarkStart w:id="2561" w:name="_Toc59810424"/>
      <w:bookmarkStart w:id="2562" w:name="_Toc23874"/>
      <w:bookmarkStart w:id="2563" w:name="_Toc28325"/>
      <w:bookmarkStart w:id="2564" w:name="_Toc29982"/>
      <w:bookmarkStart w:id="2565" w:name="_Toc16006"/>
      <w:bookmarkStart w:id="2566" w:name="_Toc222029543"/>
      <w:bookmarkStart w:id="2567" w:name="_Toc222032712"/>
      <w:bookmarkStart w:id="2568" w:name="_Toc222033894"/>
      <w:bookmarkStart w:id="2569" w:name="_Toc229305401"/>
      <w:bookmarkStart w:id="2570" w:name="_Toc221951334"/>
      <w:bookmarkStart w:id="2571" w:name="_Toc222031045"/>
      <w:r>
        <w:rPr>
          <w:rFonts w:hint="eastAsia" w:ascii="宋体" w:hAnsi="宋体" w:cs="宋体"/>
          <w:color w:val="auto"/>
          <w:sz w:val="21"/>
          <w:szCs w:val="21"/>
          <w:highlight w:val="none"/>
        </w:rPr>
        <w:t>21.不可抗力</w:t>
      </w:r>
      <w:bookmarkEnd w:id="2557"/>
      <w:bookmarkEnd w:id="2558"/>
      <w:bookmarkEnd w:id="2559"/>
      <w:bookmarkEnd w:id="2560"/>
      <w:bookmarkEnd w:id="2561"/>
      <w:bookmarkEnd w:id="2562"/>
      <w:bookmarkEnd w:id="2563"/>
      <w:bookmarkEnd w:id="2564"/>
      <w:bookmarkEnd w:id="2565"/>
    </w:p>
    <w:p>
      <w:pPr>
        <w:keepNext/>
        <w:keepLines/>
        <w:snapToGrid w:val="0"/>
        <w:spacing w:line="600" w:lineRule="exact"/>
        <w:ind w:firstLine="420" w:firstLineChars="200"/>
        <w:outlineLvl w:val="3"/>
        <w:rPr>
          <w:rFonts w:ascii="宋体" w:hAnsi="宋体" w:cs="宋体"/>
          <w:color w:val="auto"/>
          <w:szCs w:val="21"/>
          <w:highlight w:val="none"/>
        </w:rPr>
      </w:pPr>
      <w:bookmarkStart w:id="2572" w:name="_Toc33183787"/>
      <w:r>
        <w:rPr>
          <w:rFonts w:hint="eastAsia" w:ascii="宋体" w:hAnsi="宋体" w:cs="宋体"/>
          <w:color w:val="auto"/>
          <w:szCs w:val="21"/>
          <w:highlight w:val="none"/>
        </w:rPr>
        <w:t>21.1 不可抗力的确认</w:t>
      </w:r>
      <w:bookmarkEnd w:id="2572"/>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除通用合同条款约定的不可抗力事件之外，视为不可抗力的其他情形：</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（1）洪水、火山爆发、山崩、山体滑坡、泥石流、龙卷风、隧道内不可预测的突发性地质灾害等自然灾害；</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（2）骚乱、戒严、封锁、禁运、恐怖行为等社会行为，但承包人或其分包人派遣与雇佣的人员由于合同工程施工原因引起的除外；</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（3）不能合理预见的重大交通阻滞、停运、交通事故、瘟疫，非双方责任引起的火灾、爆炸、船舶撞击等情形；</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（4）化学或放射性污染或核辐射；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（5）环保治理等政府行为导致项目停工的。</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（6）</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573" w:name="_Toc33183788"/>
      <w:r>
        <w:rPr>
          <w:rFonts w:hint="eastAsia" w:ascii="宋体" w:hAnsi="宋体" w:cs="宋体"/>
          <w:color w:val="auto"/>
          <w:szCs w:val="21"/>
          <w:highlight w:val="none"/>
        </w:rPr>
        <w:t>21.3 不可抗力后果及其处理</w:t>
      </w:r>
      <w:bookmarkEnd w:id="2573"/>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本款补充细化21.3.1项如下：</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21.3.1不可抗力造成损害的责任</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不可抗力引起的后果及造成的损失由合同当事人按照法律规定及合同约定各自承担。不可抗力发生前已完成的工程应当按照合同约定进行计量支付。</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不可抗力导致的人员伤亡、财产损失、费用增加和（或）工期延误等后果，由合同当事人按以下原则承担：</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（1）永久工程、已运至施工现场的施工材料和工程设备的损坏，以及因工程损坏造成的第三方人员伤亡和财产损失由发包人承担；</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（2）承包人施工设备的损坏由承包人承担；</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（3）发包人和承包人承担各自人员伤亡和财产的损失；</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（4）因不可抗力影响承包人履行合同约定的义务，已经引起或将引起工期延误的，应当顺延工期，由此导致承包人停工的费用损失由发包人和承包人合理共担，停工期间必须支付的工人工资由发包人承担；</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（5）因不可抗力引起或将引起工期延误，发包人要求赶工的，由此增加的赶工费用由发包人承担；</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（6）承包人在停工期间按照发包人要求照管、清理和修复工程的费用由发包人承担；</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（8）</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21.3.4 因不可抗力解除合同</w:t>
      </w:r>
    </w:p>
    <w:p>
      <w:pPr>
        <w:pStyle w:val="2"/>
        <w:spacing w:line="4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合同解除后，发包人应在商定或确定发包人应支付款项后</w:t>
      </w:r>
      <w:r>
        <w:rPr>
          <w:rFonts w:hint="eastAsia" w:ascii="宋体" w:hAnsi="宋体" w:cs="宋体"/>
          <w:color w:val="auto"/>
          <w:kern w:val="0"/>
          <w:szCs w:val="21"/>
          <w:highlight w:val="none"/>
          <w:u w:val="single"/>
        </w:rPr>
        <w:t>28</w:t>
      </w:r>
      <w:r>
        <w:rPr>
          <w:rFonts w:hint="eastAsia" w:ascii="宋体" w:hAnsi="宋体" w:cs="宋体"/>
          <w:color w:val="auto"/>
          <w:kern w:val="0"/>
          <w:szCs w:val="21"/>
          <w:highlight w:val="none"/>
        </w:rPr>
        <w:t>天内完成款项的支付。</w:t>
      </w:r>
    </w:p>
    <w:p>
      <w:pPr>
        <w:pStyle w:val="2"/>
        <w:spacing w:line="400" w:lineRule="exact"/>
        <w:ind w:firstLine="420" w:firstLineChars="200"/>
        <w:rPr>
          <w:rFonts w:ascii="宋体" w:hAnsi="宋体" w:cs="宋体"/>
          <w:color w:val="auto"/>
          <w:szCs w:val="21"/>
          <w:highlight w:val="none"/>
        </w:rPr>
      </w:pPr>
    </w:p>
    <w:p>
      <w:pPr>
        <w:pStyle w:val="5"/>
        <w:spacing w:line="360" w:lineRule="auto"/>
        <w:rPr>
          <w:rFonts w:ascii="宋体" w:hAnsi="宋体" w:cs="宋体"/>
          <w:color w:val="auto"/>
          <w:sz w:val="21"/>
          <w:szCs w:val="21"/>
          <w:highlight w:val="none"/>
        </w:rPr>
      </w:pPr>
      <w:bookmarkStart w:id="2574" w:name="_Toc18319"/>
      <w:bookmarkStart w:id="2575" w:name="_Toc59810425"/>
      <w:bookmarkStart w:id="2576" w:name="_Toc33183789"/>
      <w:bookmarkStart w:id="2577" w:name="_Toc7587"/>
      <w:bookmarkStart w:id="2578" w:name="_Toc26076"/>
      <w:bookmarkStart w:id="2579" w:name="_Toc19601"/>
      <w:bookmarkStart w:id="2580" w:name="_Toc20515"/>
      <w:bookmarkStart w:id="2581" w:name="_Toc160"/>
      <w:bookmarkStart w:id="2582" w:name="_Toc1588"/>
      <w:r>
        <w:rPr>
          <w:rFonts w:hint="eastAsia" w:ascii="宋体" w:hAnsi="宋体" w:cs="宋体"/>
          <w:color w:val="auto"/>
          <w:sz w:val="21"/>
          <w:szCs w:val="21"/>
          <w:highlight w:val="none"/>
        </w:rPr>
        <w:t>22. 违约</w:t>
      </w:r>
      <w:bookmarkEnd w:id="2574"/>
      <w:bookmarkEnd w:id="2575"/>
      <w:bookmarkEnd w:id="2576"/>
      <w:bookmarkEnd w:id="2577"/>
      <w:bookmarkEnd w:id="2578"/>
      <w:bookmarkEnd w:id="2579"/>
      <w:bookmarkEnd w:id="2580"/>
      <w:bookmarkEnd w:id="2581"/>
      <w:bookmarkEnd w:id="2582"/>
    </w:p>
    <w:p>
      <w:pPr>
        <w:keepNext/>
        <w:keepLines/>
        <w:snapToGrid w:val="0"/>
        <w:spacing w:line="600" w:lineRule="exact"/>
        <w:ind w:firstLine="420" w:firstLineChars="200"/>
        <w:outlineLvl w:val="3"/>
        <w:rPr>
          <w:rFonts w:ascii="宋体" w:hAnsi="宋体" w:cs="宋体"/>
          <w:color w:val="auto"/>
          <w:szCs w:val="21"/>
          <w:highlight w:val="none"/>
        </w:rPr>
      </w:pPr>
      <w:bookmarkStart w:id="2583" w:name="_Toc33183790"/>
      <w:r>
        <w:rPr>
          <w:rFonts w:hint="eastAsia" w:ascii="宋体" w:hAnsi="宋体" w:cs="宋体"/>
          <w:color w:val="auto"/>
          <w:szCs w:val="21"/>
          <w:highlight w:val="none"/>
        </w:rPr>
        <w:t>22.1 承包人违约</w:t>
      </w:r>
      <w:bookmarkEnd w:id="2583"/>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22.1.1 承包人违约的情形</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除通用合同条款约定外，承包人违约的其他情形：</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（1）承包人未按合同约定提交履约担保或质量保证金的；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（2）承包人未能按期开工的；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（3）承包人未按投标文件或监理人的要求及时配备称职的主要管理人员的，或承包人未按经审定的施工组织设计配备或更换关键施工设备的；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（4）承包人有安全问题或有违反安全管理规章制度情况的；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（8）承包人违反合同约定进行转包或违法分包的；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（9）承包人未按合同约定移交全部或部分工作的；</w:t>
      </w:r>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（10）承包人未按合同约定购买保险的；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（11）项目经理若有以下情形，属于承包人违约：</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1）每月在施工现场的天数少于约定天数的；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2）承包人未提交项目经理劳动合同和社会保险证明的；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3）未经批准，擅自离开施工现场（超过约定时间）的；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4）未经批准，擅自变更项目经理的；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5）发包人有正当理由认为项目经理不称职/不履职，且承包人在约定时间内不予更换的；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6）其他双方约定的情形。</w:t>
      </w:r>
    </w:p>
    <w:p>
      <w:pPr>
        <w:snapToGrid w:val="0"/>
        <w:spacing w:line="360" w:lineRule="auto"/>
        <w:ind w:left="480"/>
        <w:jc w:val="left"/>
        <w:rPr>
          <w:rFonts w:ascii="宋体" w:hAnsi="宋体" w:cs="宋体"/>
          <w:color w:val="auto"/>
          <w:kern w:val="0"/>
          <w:szCs w:val="21"/>
          <w:highlight w:val="none"/>
        </w:rPr>
      </w:pPr>
      <w:r>
        <w:rPr>
          <w:rFonts w:hint="eastAsia" w:ascii="宋体" w:hAnsi="宋体" w:cs="宋体"/>
          <w:color w:val="auto"/>
          <w:kern w:val="0"/>
          <w:szCs w:val="21"/>
          <w:highlight w:val="none"/>
        </w:rPr>
        <w:t>（12）技术负责人若有以下情形，属于承包人违约：</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1）每月在施工现场的天数少于约定天数的；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2）承包人未提交项目经理劳动合同和社会保险证明的；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3）未经批准，擅自离开施工现场（超过约定时间）的；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4）未经批准，擅自变更技术负责人的；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5）发包人有正当理由认为技术负责人不称职/不履职，且承包人在约定时间内不予更换的；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6）其他双方约定的情形。</w:t>
      </w:r>
    </w:p>
    <w:p>
      <w:pPr>
        <w:snapToGrid w:val="0"/>
        <w:spacing w:line="360" w:lineRule="auto"/>
        <w:ind w:left="480"/>
        <w:jc w:val="left"/>
        <w:rPr>
          <w:rFonts w:ascii="宋体" w:hAnsi="宋体" w:cs="宋体"/>
          <w:color w:val="auto"/>
          <w:kern w:val="0"/>
          <w:szCs w:val="21"/>
          <w:highlight w:val="none"/>
        </w:rPr>
      </w:pPr>
      <w:r>
        <w:rPr>
          <w:rFonts w:hint="eastAsia" w:ascii="宋体" w:hAnsi="宋体" w:cs="宋体"/>
          <w:color w:val="auto"/>
          <w:kern w:val="0"/>
          <w:szCs w:val="21"/>
          <w:highlight w:val="none"/>
        </w:rPr>
        <w:t>（13）主要施工管理人员若有以下情形，属于承包人违约：</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1）承包人未提交项目经理劳动合同和社会保险证明的；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2）未经批准，擅自离开施工现场（超过约定时间）的；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3）未经批准，擅自变更主要施工管理人员的；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4）发包人有正当理由认为主要施工管理人员不称职/不履职，且承包人在约定时间内不予更换的；</w:t>
      </w:r>
    </w:p>
    <w:p>
      <w:pPr>
        <w:pStyle w:val="126"/>
        <w:snapToGrid w:val="0"/>
        <w:spacing w:line="360" w:lineRule="auto"/>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5）其他双方约定的情形。</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22.1.2对承包人违约的处理</w:t>
      </w:r>
    </w:p>
    <w:p>
      <w:pPr>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承包人违约责任的承担方式和计算方法：</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（1）承包人未按合同约定提交履约担保、质量保证金的违约责任：承包人应支付违约金,违约金的计算方法：每延误1天，承包人按</w:t>
      </w:r>
      <w:r>
        <w:rPr>
          <w:rFonts w:hint="eastAsia" w:ascii="宋体" w:hAnsi="宋体" w:cs="宋体"/>
          <w:color w:val="auto"/>
          <w:kern w:val="0"/>
          <w:szCs w:val="21"/>
          <w:highlight w:val="none"/>
          <w:u w:val="single"/>
        </w:rPr>
        <w:t xml:space="preserve"> （5000～50000）元/天</w:t>
      </w:r>
      <w:r>
        <w:rPr>
          <w:rFonts w:hint="eastAsia" w:ascii="宋体" w:hAnsi="宋体" w:cs="宋体"/>
          <w:color w:val="auto"/>
          <w:kern w:val="0"/>
          <w:szCs w:val="21"/>
          <w:highlight w:val="none"/>
        </w:rPr>
        <w:t>计算违约金，累计违约金上限：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万元（不超过签约合同价的3%）。</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（2）承包人违反合同约定进行转包或违法分包的违约责任：按照违反合同约定进行转包和（或）违法分包相应转包和（或）分包合同的合同金额的</w:t>
      </w:r>
      <w:r>
        <w:rPr>
          <w:rFonts w:hint="eastAsia" w:ascii="宋体" w:hAnsi="宋体" w:cs="宋体"/>
          <w:color w:val="auto"/>
          <w:kern w:val="0"/>
          <w:szCs w:val="21"/>
          <w:highlight w:val="none"/>
          <w:u w:val="single"/>
        </w:rPr>
        <w:t xml:space="preserve"> （5～10）%</w:t>
      </w:r>
      <w:r>
        <w:rPr>
          <w:rFonts w:hint="eastAsia" w:ascii="宋体" w:hAnsi="宋体" w:cs="宋体"/>
          <w:color w:val="auto"/>
          <w:kern w:val="0"/>
          <w:szCs w:val="21"/>
          <w:highlight w:val="none"/>
        </w:rPr>
        <w:t>支付违约金，违法转/分包商应在7天内撤离出场。</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（3）承包人违反合同约定采购和使用不合格的材料和工程设备的违约责任：按照违反合同约定采购和使用不合格的材料和（或）工程设备相应合同金额的</w:t>
      </w:r>
      <w:r>
        <w:rPr>
          <w:rFonts w:hint="eastAsia" w:ascii="宋体" w:hAnsi="宋体" w:cs="宋体"/>
          <w:color w:val="auto"/>
          <w:kern w:val="0"/>
          <w:szCs w:val="21"/>
          <w:highlight w:val="none"/>
          <w:u w:val="single"/>
        </w:rPr>
        <w:t>（5～10）%</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宋体"/>
          <w:color w:val="auto"/>
          <w:kern w:val="0"/>
          <w:szCs w:val="21"/>
          <w:highlight w:val="none"/>
          <w:u w:val="single"/>
        </w:rPr>
        <w:t>（5～10）%</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宋体"/>
          <w:color w:val="auto"/>
          <w:kern w:val="0"/>
          <w:szCs w:val="21"/>
          <w:highlight w:val="none"/>
          <w:u w:val="single"/>
        </w:rPr>
        <w:t>（1～5）%</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（6）因承包人原因造成工期延误的违约承担方式和计算方法：由承包人承担由此增加的费用，由此导致工期延误的，工期不予顺延；逾期交工违约金的计算方法：每延误1天，承包人按</w:t>
      </w:r>
      <w:r>
        <w:rPr>
          <w:rFonts w:hint="eastAsia" w:ascii="宋体" w:hAnsi="宋体" w:cs="宋体"/>
          <w:color w:val="auto"/>
          <w:kern w:val="0"/>
          <w:szCs w:val="21"/>
          <w:highlight w:val="none"/>
          <w:u w:val="single"/>
        </w:rPr>
        <w:t xml:space="preserve"> （5000～50000）元/天</w:t>
      </w:r>
      <w:r>
        <w:rPr>
          <w:rFonts w:hint="eastAsia" w:ascii="宋体" w:hAnsi="宋体" w:cs="宋体"/>
          <w:color w:val="auto"/>
          <w:kern w:val="0"/>
          <w:szCs w:val="21"/>
          <w:highlight w:val="none"/>
        </w:rPr>
        <w:t>计算逾期交工违约金，累计违约金上限：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万元（不超过签约合同价的3%）；承包人支付逾期交工违约金后，不免除承包人继续完成工程及修补缺陷的义务。</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（7）承包人在缺陷责任期及保修期内，未能在合理期限对工程缺陷进行修复，或拒绝按发包人要求进行修复的违约责任：按照发包人修复缺陷费用的</w:t>
      </w:r>
      <w:r>
        <w:rPr>
          <w:rFonts w:hint="eastAsia" w:ascii="宋体" w:hAnsi="宋体" w:cs="宋体"/>
          <w:color w:val="auto"/>
          <w:kern w:val="0"/>
          <w:szCs w:val="21"/>
          <w:highlight w:val="none"/>
          <w:u w:val="single"/>
        </w:rPr>
        <w:t>（0.5～2）%</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（8）承包人明确表示或者以其行为表明不履行合同主要义务的违约责任：按签约合同价的</w:t>
      </w:r>
      <w:r>
        <w:rPr>
          <w:rFonts w:hint="eastAsia" w:ascii="宋体" w:hAnsi="宋体" w:cs="宋体"/>
          <w:color w:val="auto"/>
          <w:kern w:val="0"/>
          <w:szCs w:val="21"/>
          <w:highlight w:val="none"/>
          <w:u w:val="single"/>
        </w:rPr>
        <w:t>（5～10）%</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（9）承包人未能按照合同约定履行其他义务的违约责任：按</w:t>
      </w:r>
      <w:r>
        <w:rPr>
          <w:rFonts w:hint="eastAsia" w:ascii="宋体" w:hAnsi="宋体" w:cs="宋体"/>
          <w:color w:val="auto"/>
          <w:kern w:val="0"/>
          <w:szCs w:val="21"/>
          <w:highlight w:val="none"/>
          <w:u w:val="single"/>
        </w:rPr>
        <w:t>（500～5000）元/次</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（10）承包人未能按期开工的违约责任：按合同价</w:t>
      </w:r>
      <w:r>
        <w:rPr>
          <w:rFonts w:hint="eastAsia" w:ascii="宋体" w:hAnsi="宋体" w:cs="宋体"/>
          <w:color w:val="auto"/>
          <w:kern w:val="0"/>
          <w:szCs w:val="21"/>
          <w:highlight w:val="none"/>
          <w:u w:val="single"/>
        </w:rPr>
        <w:t>0.2‰</w:t>
      </w:r>
      <w:r>
        <w:rPr>
          <w:rFonts w:hint="eastAsia" w:ascii="宋体" w:hAnsi="宋体" w:cs="宋体"/>
          <w:color w:val="auto"/>
          <w:kern w:val="0"/>
          <w:szCs w:val="21"/>
          <w:highlight w:val="none"/>
        </w:rPr>
        <w:t>/天支付违约金，本项违约金累计限额为签约合同价的</w:t>
      </w:r>
      <w:r>
        <w:rPr>
          <w:rFonts w:hint="eastAsia" w:ascii="宋体" w:hAnsi="宋体" w:cs="宋体"/>
          <w:color w:val="auto"/>
          <w:kern w:val="0"/>
          <w:szCs w:val="21"/>
          <w:highlight w:val="none"/>
          <w:u w:val="single"/>
        </w:rPr>
        <w:t xml:space="preserve"> 1 %</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（11）承包人未按经审定的施工组织设计配备或更换关键施工设备的违约责任：按</w:t>
      </w:r>
      <w:r>
        <w:rPr>
          <w:rFonts w:hint="eastAsia" w:ascii="宋体" w:hAnsi="宋体" w:cs="宋体"/>
          <w:color w:val="auto"/>
          <w:kern w:val="0"/>
          <w:szCs w:val="21"/>
          <w:highlight w:val="none"/>
          <w:u w:val="single"/>
        </w:rPr>
        <w:t>（5000～50000）元/台·次</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（12）承包人有安全问题或有违反规章制度情况的违约责任：根据具体情节，按签约合同价的</w:t>
      </w:r>
      <w:r>
        <w:rPr>
          <w:rFonts w:hint="eastAsia" w:ascii="宋体" w:hAnsi="宋体" w:cs="宋体"/>
          <w:color w:val="auto"/>
          <w:kern w:val="0"/>
          <w:szCs w:val="21"/>
          <w:highlight w:val="none"/>
          <w:u w:val="single"/>
        </w:rPr>
        <w:t>0.5‰～4‰/次</w:t>
      </w:r>
      <w:r>
        <w:rPr>
          <w:rFonts w:hint="eastAsia" w:ascii="宋体" w:hAnsi="宋体" w:cs="宋体"/>
          <w:color w:val="auto"/>
          <w:kern w:val="0"/>
          <w:szCs w:val="21"/>
          <w:highlight w:val="none"/>
        </w:rPr>
        <w:t>支付违约金（累计不超过签约合同价的1%）。</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宋体"/>
          <w:color w:val="auto"/>
          <w:kern w:val="0"/>
          <w:szCs w:val="21"/>
          <w:highlight w:val="none"/>
          <w:u w:val="single"/>
        </w:rPr>
        <w:t>（50000～200000）元/次</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（14）承包人不配合发包人、监理人及发包人委托的工程造价咨询服务单位结算审核的违约责任：根据具体情节，按</w:t>
      </w:r>
      <w:r>
        <w:rPr>
          <w:rFonts w:hint="eastAsia" w:ascii="宋体" w:hAnsi="宋体" w:cs="宋体"/>
          <w:color w:val="auto"/>
          <w:kern w:val="0"/>
          <w:szCs w:val="21"/>
          <w:highlight w:val="none"/>
          <w:u w:val="single"/>
        </w:rPr>
        <w:t>（10000～100000）元/次</w:t>
      </w:r>
      <w:r>
        <w:rPr>
          <w:rFonts w:hint="eastAsia" w:ascii="宋体" w:hAnsi="宋体" w:cs="宋体"/>
          <w:color w:val="auto"/>
          <w:kern w:val="0"/>
          <w:szCs w:val="21"/>
          <w:highlight w:val="none"/>
        </w:rPr>
        <w:t>支付违约金；因承包人原因未按约定期限完成工程完工结算的责任：由承包人自行承担由此增加的费用，且每延误一天，按</w:t>
      </w:r>
      <w:r>
        <w:rPr>
          <w:rFonts w:hint="eastAsia" w:ascii="宋体" w:hAnsi="宋体" w:cs="宋体"/>
          <w:color w:val="auto"/>
          <w:kern w:val="0"/>
          <w:szCs w:val="21"/>
          <w:highlight w:val="none"/>
          <w:u w:val="single"/>
        </w:rPr>
        <w:t>500</w:t>
      </w:r>
      <w:r>
        <w:rPr>
          <w:rFonts w:hint="eastAsia" w:ascii="宋体" w:hAnsi="宋体" w:cs="宋体"/>
          <w:color w:val="auto"/>
          <w:kern w:val="0"/>
          <w:szCs w:val="21"/>
          <w:highlight w:val="none"/>
        </w:rPr>
        <w:t>元/天支付违约金。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（15）承包人未按合同约定移交全部和部分工程的违约责任：由承包人承担工程照管、成品保护、保管等与工程有关的各种费用，并按结算金额或违约部分结算金额的</w:t>
      </w:r>
      <w:r>
        <w:rPr>
          <w:rFonts w:hint="eastAsia" w:ascii="宋体" w:hAnsi="宋体" w:cs="宋体"/>
          <w:color w:val="auto"/>
          <w:kern w:val="0"/>
          <w:szCs w:val="21"/>
          <w:highlight w:val="none"/>
          <w:u w:val="single"/>
        </w:rPr>
        <w:t>（0.5～1）‰</w:t>
      </w:r>
      <w:r>
        <w:rPr>
          <w:rFonts w:hint="eastAsia" w:ascii="宋体" w:hAnsi="宋体" w:cs="宋体"/>
          <w:color w:val="auto"/>
          <w:kern w:val="0"/>
          <w:szCs w:val="21"/>
          <w:highlight w:val="none"/>
        </w:rPr>
        <w:t>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（16）承包人未按合同约定购买保险的违约责任</w:t>
      </w:r>
      <w:r>
        <w:rPr>
          <w:rFonts w:hint="eastAsia" w:ascii="宋体" w:hAnsi="宋体" w:cs="宋体"/>
          <w:color w:val="auto"/>
          <w:szCs w:val="21"/>
          <w:highlight w:val="none"/>
        </w:rPr>
        <w:t>：除按20.6.4项约定执行外，</w:t>
      </w:r>
      <w:r>
        <w:rPr>
          <w:rFonts w:hint="eastAsia" w:ascii="宋体" w:hAnsi="宋体" w:cs="宋体"/>
          <w:color w:val="auto"/>
          <w:kern w:val="0"/>
          <w:szCs w:val="21"/>
          <w:highlight w:val="none"/>
        </w:rPr>
        <w:t>每延迟1天，按</w:t>
      </w:r>
      <w:r>
        <w:rPr>
          <w:rFonts w:hint="eastAsia" w:ascii="宋体" w:hAnsi="宋体" w:cs="宋体"/>
          <w:color w:val="auto"/>
          <w:kern w:val="0"/>
          <w:szCs w:val="21"/>
          <w:highlight w:val="none"/>
          <w:u w:val="single"/>
        </w:rPr>
        <w:t>500</w:t>
      </w:r>
      <w:r>
        <w:rPr>
          <w:rFonts w:hint="eastAsia" w:ascii="宋体" w:hAnsi="宋体" w:cs="宋体"/>
          <w:color w:val="auto"/>
          <w:kern w:val="0"/>
          <w:szCs w:val="21"/>
          <w:highlight w:val="none"/>
        </w:rPr>
        <w:t>元/天支付违约金。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（17）发生第22.1.1条（11）、22.1.1条（12）、22.1.1条（13）违约情形的违约责任：除承担由此增加的费用和工期延误的责任，承包人应向发包人支付违约金：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1）项目经理违约承担方式和计算方法：对于第22.1.1条（11）的六种情形，每发现一次，根据具体情节，按</w:t>
      </w:r>
      <w:r>
        <w:rPr>
          <w:rFonts w:hint="eastAsia" w:ascii="宋体" w:hAnsi="宋体" w:cs="宋体"/>
          <w:color w:val="auto"/>
          <w:kern w:val="0"/>
          <w:szCs w:val="21"/>
          <w:highlight w:val="none"/>
          <w:u w:val="single"/>
        </w:rPr>
        <w:t>（1000～30000）元/天·次</w:t>
      </w:r>
      <w:r>
        <w:rPr>
          <w:rFonts w:hint="eastAsia" w:ascii="宋体" w:hAnsi="宋体" w:cs="宋体"/>
          <w:color w:val="auto"/>
          <w:kern w:val="0"/>
          <w:szCs w:val="21"/>
          <w:highlight w:val="none"/>
        </w:rPr>
        <w:t>计算违约金；擅自更换项目经理的，按签约合同价的</w:t>
      </w:r>
      <w:r>
        <w:rPr>
          <w:rFonts w:hint="eastAsia" w:ascii="宋体" w:hAnsi="宋体" w:cs="宋体"/>
          <w:color w:val="auto"/>
          <w:kern w:val="0"/>
          <w:szCs w:val="21"/>
          <w:highlight w:val="none"/>
          <w:u w:val="single"/>
        </w:rPr>
        <w:t>（0.5～3）%/人·次</w:t>
      </w:r>
      <w:r>
        <w:rPr>
          <w:rFonts w:hint="eastAsia" w:ascii="宋体" w:hAnsi="宋体" w:cs="宋体"/>
          <w:color w:val="auto"/>
          <w:kern w:val="0"/>
          <w:szCs w:val="21"/>
          <w:highlight w:val="none"/>
        </w:rPr>
        <w:t>支付违约金，每次不低于20万，累计不超过200万。</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2）主要技术负责人违约承担方式和计算方法：对于第22.1.1条（12）的六种情形，每发现一次，根据具体情节，按</w:t>
      </w:r>
      <w:r>
        <w:rPr>
          <w:rFonts w:hint="eastAsia" w:ascii="宋体" w:hAnsi="宋体" w:cs="宋体"/>
          <w:color w:val="auto"/>
          <w:kern w:val="0"/>
          <w:szCs w:val="21"/>
          <w:highlight w:val="none"/>
          <w:u w:val="single"/>
        </w:rPr>
        <w:t>1000～30000</w:t>
      </w:r>
      <w:r>
        <w:rPr>
          <w:rFonts w:hint="eastAsia" w:ascii="宋体" w:hAnsi="宋体" w:cs="宋体"/>
          <w:color w:val="auto"/>
          <w:kern w:val="0"/>
          <w:szCs w:val="21"/>
          <w:highlight w:val="none"/>
        </w:rPr>
        <w:t>元/天·次计算违约金；擅自更换主要技术负责人的，按签约合同价的</w:t>
      </w:r>
      <w:r>
        <w:rPr>
          <w:rFonts w:hint="eastAsia" w:ascii="宋体" w:hAnsi="宋体" w:cs="宋体"/>
          <w:color w:val="auto"/>
          <w:kern w:val="0"/>
          <w:szCs w:val="21"/>
          <w:highlight w:val="none"/>
          <w:u w:val="single"/>
        </w:rPr>
        <w:t>（0.5～2）%</w:t>
      </w:r>
      <w:r>
        <w:rPr>
          <w:rFonts w:hint="eastAsia" w:ascii="宋体" w:hAnsi="宋体" w:cs="宋体"/>
          <w:color w:val="auto"/>
          <w:kern w:val="0"/>
          <w:szCs w:val="21"/>
          <w:highlight w:val="none"/>
        </w:rPr>
        <w:t>/人·次支付违约金，每次不低于10万，累计不超过100万。</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3）主要施工管理人违约承担方式和计算方法：对于第22.1.1条（13）的五种情形，每发现一次，根据具体情节，按</w:t>
      </w:r>
      <w:r>
        <w:rPr>
          <w:rFonts w:hint="eastAsia" w:ascii="宋体" w:hAnsi="宋体" w:cs="宋体"/>
          <w:color w:val="auto"/>
          <w:kern w:val="0"/>
          <w:szCs w:val="21"/>
          <w:highlight w:val="none"/>
          <w:u w:val="single"/>
        </w:rPr>
        <w:t>500～10000</w:t>
      </w:r>
      <w:r>
        <w:rPr>
          <w:rFonts w:hint="eastAsia" w:ascii="宋体" w:hAnsi="宋体" w:cs="宋体"/>
          <w:color w:val="auto"/>
          <w:kern w:val="0"/>
          <w:szCs w:val="21"/>
          <w:highlight w:val="none"/>
        </w:rPr>
        <w:t>元/天·次计算违约金；擅自更换主要技术负责人的，按签约合同价的</w:t>
      </w:r>
      <w:r>
        <w:rPr>
          <w:rFonts w:hint="eastAsia" w:ascii="宋体" w:hAnsi="宋体" w:cs="宋体"/>
          <w:color w:val="auto"/>
          <w:kern w:val="0"/>
          <w:szCs w:val="21"/>
          <w:highlight w:val="none"/>
          <w:u w:val="single"/>
        </w:rPr>
        <w:t>（0.5～1）%</w:t>
      </w:r>
      <w:r>
        <w:rPr>
          <w:rFonts w:hint="eastAsia" w:ascii="宋体" w:hAnsi="宋体" w:cs="宋体"/>
          <w:color w:val="auto"/>
          <w:kern w:val="0"/>
          <w:szCs w:val="21"/>
          <w:highlight w:val="none"/>
        </w:rPr>
        <w:t>/人·次支付违约金，累计不超过50万。</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（18）合同另有约定的，按照其约定。</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22.1.2条（1）承担违约责任；并从应付或到期应付给承包人的任何款项中或采用其他方法，扣除该违约金或用于补足履约担保被提起后的补足金额。</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22.1.3 因承包人违约解除合同</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因承包人违约并致使合同目的不能实现的，发包人有权解除合同：</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（1）未按合同约定延迟提供履约担保、质量保证金超过14天的；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（2）未按合同约定购买保险且经催告后超过56天的；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（3）因承包人原因导致开工时间累计延误超过56天的；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（4）因承包人原因导致工期延误超过90天的；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（5）发生22.1.2（13）目的情形2次的；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（6）发生第25.1款〔退出机制〕约定的情形的；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（7）监理人发出整改通知后，承包人在监理人限定的期限内仍不纠正违约行为的；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（8）发包人进入清算或者严重资不抵债且无法履行合同的；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（9）违反适用法律而被相关政府部门依法吊销营业执照、责令停业、清算或宣布破产、责令关闭的；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（10）承包人未履行合同项下的义务构成对合同的实质性违约，并且在收到发包人要求说明其违约并予以补救的通知后56天内仍未能补救该实质性违约的；</w:t>
      </w:r>
    </w:p>
    <w:p>
      <w:pPr>
        <w:pStyle w:val="126"/>
        <w:spacing w:line="360" w:lineRule="auto"/>
        <w:ind w:firstLine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（11）合同约定其他情况的，发包人有权解除合同的。</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22.1.4因承包人违约解除合同后的处理</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因承包人违约导致合同解除的，合同当事人应在合同解除后56天内并按以下约定完成估价、付款和清算：</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5</w:t>
      </w:r>
      <w:r>
        <w:rPr>
          <w:rFonts w:hint="eastAsia" w:ascii="宋体" w:hAnsi="宋体" w:cs="宋体"/>
          <w:color w:val="auto"/>
          <w:kern w:val="0"/>
          <w:szCs w:val="21"/>
          <w:highlight w:val="none"/>
        </w:rPr>
        <w:t>）合同解除后，承包人应按照发包人要求和监理人的指示完成现场的清理和撤离。</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6</w:t>
      </w:r>
      <w:r>
        <w:rPr>
          <w:rFonts w:hint="eastAsia" w:ascii="宋体" w:hAnsi="宋体" w:cs="宋体"/>
          <w:color w:val="auto"/>
          <w:kern w:val="0"/>
          <w:szCs w:val="21"/>
          <w:highlight w:val="none"/>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因承包人违约解除合同的，发包人有权暂停对承包人的付款，查清各项付款和已扣款项。发包人和承包人未能就合同解除后的清算和款项支付达成一致的，按照第24条〔争议的解决〕的约定处理。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keepNext/>
        <w:keepLines/>
        <w:snapToGrid w:val="0"/>
        <w:spacing w:line="600" w:lineRule="exact"/>
        <w:ind w:firstLine="420" w:firstLineChars="200"/>
        <w:outlineLvl w:val="3"/>
        <w:rPr>
          <w:rFonts w:ascii="宋体" w:hAnsi="宋体" w:cs="宋体"/>
          <w:color w:val="auto"/>
          <w:szCs w:val="21"/>
          <w:highlight w:val="none"/>
        </w:rPr>
      </w:pPr>
      <w:bookmarkStart w:id="2584" w:name="_Toc33183791"/>
      <w:r>
        <w:rPr>
          <w:rFonts w:hint="eastAsia" w:ascii="宋体" w:hAnsi="宋体" w:cs="宋体"/>
          <w:color w:val="auto"/>
          <w:szCs w:val="21"/>
          <w:highlight w:val="none"/>
        </w:rPr>
        <w:t>22.2 发包人违约</w:t>
      </w:r>
      <w:bookmarkEnd w:id="2584"/>
    </w:p>
    <w:p>
      <w:pPr>
        <w:snapToGrid w:val="0"/>
        <w:ind w:firstLine="420"/>
        <w:jc w:val="left"/>
        <w:rPr>
          <w:rFonts w:ascii="宋体" w:hAnsi="宋体" w:cs="宋体"/>
          <w:color w:val="auto"/>
          <w:szCs w:val="21"/>
          <w:highlight w:val="none"/>
        </w:rPr>
      </w:pPr>
      <w:bookmarkStart w:id="2585" w:name="_Toc33183792"/>
      <w:r>
        <w:rPr>
          <w:rFonts w:hint="eastAsia" w:ascii="宋体" w:hAnsi="宋体" w:cs="宋体"/>
          <w:color w:val="auto"/>
          <w:szCs w:val="21"/>
          <w:highlight w:val="none"/>
        </w:rPr>
        <w:t>22.2.1 发包人违约的情形</w:t>
      </w:r>
      <w:bookmarkEnd w:id="2585"/>
    </w:p>
    <w:p>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除通用合同条款约定外，发包人违约的其他情形：</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（1）根据专用合同条款第11.3款发包人的工期延误；</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（2）因发包人原因未能及时办理完毕合同约定的许可、批准或备案的；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（3）因监理人未能按合同约定发出指示、指示延误或发出了错误指示而导致承包人费用增加和（或）工期延误的；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（5）因发包人原因造成工程质量未达到合同约定标准的；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（6）由于发包人原因对承包人造成的人员人身伤亡和财产损失的；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（7）因发包人原因导致工程无法按期办理竣工验收和竣工结算的；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（8）发包人无正当理由未按约定退还履约担保或质量保证金的；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（9）发包人不当提取履约担保或质量保证金的；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（10）发包人未按合同约定接收全部或部分工作的；</w:t>
      </w:r>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（11）发包人未按合同约定办理保险的；</w:t>
      </w:r>
    </w:p>
    <w:p>
      <w:pPr>
        <w:snapToGrid w:val="0"/>
        <w:spacing w:line="360" w:lineRule="auto"/>
        <w:ind w:firstLine="420" w:firstLineChars="200"/>
        <w:jc w:val="left"/>
        <w:rPr>
          <w:rFonts w:ascii="宋体" w:hAnsi="宋体" w:cs="宋体"/>
          <w:color w:val="auto"/>
          <w:kern w:val="0"/>
          <w:szCs w:val="21"/>
          <w:highlight w:val="none"/>
          <w:u w:val="single"/>
        </w:rPr>
      </w:pPr>
      <w:r>
        <w:rPr>
          <w:rFonts w:hint="eastAsia" w:ascii="宋体" w:hAnsi="宋体" w:cs="宋体"/>
          <w:color w:val="auto"/>
          <w:kern w:val="0"/>
          <w:szCs w:val="21"/>
          <w:highlight w:val="none"/>
          <w:u w:val="single"/>
        </w:rPr>
        <w:t xml:space="preserve">（12）其他：        </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22.2.3 发包人违约解除合同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因发包人违约并致使合同目的不能实现的，承包人有权解除合同：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（1）因发包人原因延迟支付合同价款超过180天的；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（2）因发包人原因导致工期延误超过90天的；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（3）因发包人第22.2.6（5）违约情形导致暂停施工满56天，且发包人仍未纠正其违约行为的；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22.2.4解除合同后的付款</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承包人按照本款约定解除合同的，发包人应在解除合同后28天内支付下列款项，并解除履约担保：</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（1）合同解除前所完成工作的价款；</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（2）承包人为工程施工订购并已付款的材料、工程设备和其他物品的价款；</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（3）承包人撤离施工现场以及遣散承包人人员的款项；</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（4）按照合同约定在合同解除前应支付的违约金；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（5）按照合同约定应当支付给承包人的其他款项；</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（6）按照合同约定应退还的质量保证金；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（7）因解除合同给承包人造成的损失。</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合同当事人未能就解除合同后的结清达成一致的，按照第20条〔争议解决〕的约定处理。</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承包人应妥善做好已完工程和与工程有关的已购材料、工程设备的保护和移交工作，并将施工设备和人员撤出施工现场，发包人应为承包人撤出提供必要条件。</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22.2.6发包人违约的责任</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（6）因发包人原因未按合同约定支付合同价款的违约责任：发包人应向承包人支付违约金，自应当支付之日起28天后开始计算违约金，计算公式：</w:t>
      </w:r>
      <w:r>
        <w:rPr>
          <w:rFonts w:hint="eastAsia" w:ascii="宋体" w:hAnsi="宋体" w:cs="宋体"/>
          <w:color w:val="auto"/>
          <w:kern w:val="0"/>
          <w:szCs w:val="21"/>
          <w:highlight w:val="none"/>
          <w:u w:val="single"/>
        </w:rPr>
        <w:t>违约金=应付未付金额×中国人民银行  年  月公布的5年期贷款市场报价利率/360天×逾期天数</w:t>
      </w:r>
      <w:r>
        <w:rPr>
          <w:rFonts w:hint="eastAsia" w:ascii="宋体" w:hAnsi="宋体" w:cs="宋体"/>
          <w:color w:val="auto"/>
          <w:szCs w:val="21"/>
          <w:highlight w:val="none"/>
          <w:u w:val="single"/>
        </w:rPr>
        <w:t>（自第29天起计算）</w:t>
      </w:r>
      <w:r>
        <w:rPr>
          <w:rFonts w:hint="eastAsia" w:ascii="宋体" w:hAnsi="宋体" w:cs="宋体"/>
          <w:color w:val="auto"/>
          <w:kern w:val="0"/>
          <w:szCs w:val="21"/>
          <w:highlight w:val="none"/>
          <w:u w:val="single"/>
        </w:rPr>
        <w:t>；逾期天数超过56天的，超过部分天数按上述利率的两倍计算并支付违约金。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szCs w:val="21"/>
          <w:highlight w:val="none"/>
        </w:rPr>
        <w:t>（13）</w:t>
      </w:r>
      <w:r>
        <w:rPr>
          <w:rFonts w:hint="eastAsia" w:ascii="宋体" w:hAnsi="宋体" w:cs="宋体"/>
          <w:color w:val="auto"/>
          <w:kern w:val="0"/>
          <w:szCs w:val="21"/>
          <w:highlight w:val="none"/>
        </w:rPr>
        <w:t>发包人无正当理由未按约定退还履约担保或质量保证金的违约责任：发包人应向承包人支付违约金，自应当退还之日起28天后开始计算违约金，</w:t>
      </w:r>
      <w:r>
        <w:rPr>
          <w:rFonts w:hint="eastAsia" w:ascii="宋体" w:hAnsi="宋体" w:cs="宋体"/>
          <w:color w:val="auto"/>
          <w:kern w:val="0"/>
          <w:szCs w:val="21"/>
          <w:highlight w:val="none"/>
          <w:u w:val="single"/>
        </w:rPr>
        <w:t>计算公式：违约金=应退未退担保金额×中国人民银行    年   月公布的5年期贷款市场报价利率/360天×逾期天数</w:t>
      </w:r>
      <w:r>
        <w:rPr>
          <w:rFonts w:hint="eastAsia" w:ascii="宋体" w:hAnsi="宋体" w:cs="宋体"/>
          <w:color w:val="auto"/>
          <w:szCs w:val="21"/>
          <w:highlight w:val="none"/>
          <w:u w:val="single"/>
        </w:rPr>
        <w:t>（自第29天起计算）</w:t>
      </w:r>
      <w:r>
        <w:rPr>
          <w:rFonts w:hint="eastAsia" w:ascii="宋体" w:hAnsi="宋体" w:cs="宋体"/>
          <w:color w:val="auto"/>
          <w:kern w:val="0"/>
          <w:szCs w:val="21"/>
          <w:highlight w:val="none"/>
        </w:rPr>
        <w:t>。</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（14）发包人不当提取履约担保或质量保证金的，应及时予以退还，若不当提取超过28天的，应承担违约责任：发包人应向承包人支付违约金，</w:t>
      </w:r>
      <w:r>
        <w:rPr>
          <w:rFonts w:hint="eastAsia" w:ascii="宋体" w:hAnsi="宋体" w:cs="宋体"/>
          <w:color w:val="auto"/>
          <w:szCs w:val="21"/>
          <w:highlight w:val="none"/>
          <w:u w:val="single"/>
        </w:rPr>
        <w:t>计算公式：违约金=不当提取的担保金额×中国人民银行    年   月公布的5年期贷款市场报价利率/360天×逾期天数（自第29天起计算）</w:t>
      </w:r>
      <w:r>
        <w:rPr>
          <w:rFonts w:hint="eastAsia" w:ascii="宋体" w:hAnsi="宋体" w:cs="宋体"/>
          <w:color w:val="auto"/>
          <w:szCs w:val="21"/>
          <w:highlight w:val="none"/>
        </w:rPr>
        <w:t>。</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（17）发包人未按合同约定办理保险的违约责任：除按18.6.1项约定执行外，每延迟1天，按500元/天支付违约金。</w:t>
      </w:r>
    </w:p>
    <w:p>
      <w:pPr>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（18）其他：</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jc w:val="left"/>
        <w:rPr>
          <w:color w:val="auto"/>
          <w:highlight w:val="none"/>
        </w:rPr>
      </w:pPr>
      <w:r>
        <w:rPr>
          <w:rFonts w:hint="eastAsia" w:ascii="宋体" w:hAnsi="宋体" w:cs="宋体"/>
          <w:color w:val="auto"/>
          <w:kern w:val="0"/>
          <w:szCs w:val="21"/>
          <w:highlight w:val="none"/>
        </w:rPr>
        <w:t>发包人发生除第22.2.1项（7）以外的违约情况时，承包人可向发包人发出通知，要求发包人采取有效措施纠正违约行为。发包人收到承包人通知后的28天内仍不履行合同义务，承包人有权暂停施工，并通知监理人。</w:t>
      </w:r>
    </w:p>
    <w:p>
      <w:pPr>
        <w:pStyle w:val="5"/>
        <w:spacing w:line="360" w:lineRule="auto"/>
        <w:rPr>
          <w:rFonts w:ascii="宋体" w:hAnsi="宋体" w:cs="宋体"/>
          <w:color w:val="auto"/>
          <w:sz w:val="21"/>
          <w:szCs w:val="21"/>
          <w:highlight w:val="none"/>
        </w:rPr>
      </w:pPr>
      <w:bookmarkStart w:id="2586" w:name="_Toc10084"/>
      <w:bookmarkStart w:id="2587" w:name="_Toc8646"/>
      <w:bookmarkStart w:id="2588" w:name="_Toc28550"/>
      <w:bookmarkStart w:id="2589" w:name="_Toc16590"/>
      <w:bookmarkStart w:id="2590" w:name="_Toc383"/>
      <w:bookmarkStart w:id="2591" w:name="_Toc33183793"/>
      <w:bookmarkStart w:id="2592" w:name="_Toc10637"/>
      <w:bookmarkStart w:id="2593" w:name="_Toc59810426"/>
      <w:bookmarkStart w:id="2594" w:name="_Toc461"/>
      <w:r>
        <w:rPr>
          <w:rFonts w:hint="eastAsia" w:ascii="宋体" w:hAnsi="宋体" w:cs="宋体"/>
          <w:color w:val="auto"/>
          <w:sz w:val="21"/>
          <w:szCs w:val="21"/>
          <w:highlight w:val="none"/>
        </w:rPr>
        <w:t>23. 索赔</w:t>
      </w:r>
      <w:bookmarkEnd w:id="2586"/>
      <w:bookmarkEnd w:id="2587"/>
      <w:bookmarkEnd w:id="2588"/>
      <w:bookmarkEnd w:id="2589"/>
      <w:bookmarkEnd w:id="2590"/>
      <w:bookmarkEnd w:id="2591"/>
      <w:bookmarkEnd w:id="2592"/>
      <w:bookmarkEnd w:id="2593"/>
      <w:bookmarkEnd w:id="2594"/>
    </w:p>
    <w:p>
      <w:pPr>
        <w:keepNext/>
        <w:keepLines/>
        <w:snapToGrid w:val="0"/>
        <w:spacing w:line="600" w:lineRule="exact"/>
        <w:ind w:firstLine="420" w:firstLineChars="200"/>
        <w:outlineLvl w:val="3"/>
        <w:rPr>
          <w:rFonts w:ascii="宋体" w:hAnsi="宋体" w:cs="宋体"/>
          <w:color w:val="auto"/>
          <w:szCs w:val="21"/>
          <w:highlight w:val="none"/>
        </w:rPr>
      </w:pPr>
      <w:bookmarkStart w:id="2595" w:name="_Toc33183794"/>
      <w:r>
        <w:rPr>
          <w:rFonts w:hint="eastAsia" w:ascii="宋体" w:hAnsi="宋体" w:cs="宋体"/>
          <w:color w:val="auto"/>
          <w:szCs w:val="21"/>
          <w:highlight w:val="none"/>
        </w:rPr>
        <w:t>23.1 承包人索赔的提出</w:t>
      </w:r>
      <w:bookmarkEnd w:id="2595"/>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根据合同约定，承包人认为有权得到追加付款和（或）延长工期的，应按以下程序向发包人提出索赔：</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（3）索赔事件具有持续影响的，承包人应按监理人要求的合理时间间隔继续递交延续索赔通知，说明持续影响的实际情况和记录，列出累计的追加付款金额和（或）工期延长天数；</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（4）在索赔事件影响结束后28天内，承包人应向监理人递交最终索赔报告，说明最终要求索赔的追加付款金额和（或）延长的工期，并附必要的记录和证明材料。</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（5）</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keepNext/>
        <w:keepLines/>
        <w:snapToGrid w:val="0"/>
        <w:spacing w:line="600" w:lineRule="exact"/>
        <w:ind w:firstLine="420" w:firstLineChars="200"/>
        <w:outlineLvl w:val="3"/>
        <w:rPr>
          <w:rFonts w:ascii="宋体" w:hAnsi="宋体" w:cs="宋体"/>
          <w:color w:val="auto"/>
          <w:szCs w:val="21"/>
          <w:highlight w:val="none"/>
        </w:rPr>
      </w:pPr>
      <w:bookmarkStart w:id="2596" w:name="_Toc33183795"/>
      <w:r>
        <w:rPr>
          <w:rFonts w:hint="eastAsia" w:ascii="宋体" w:hAnsi="宋体" w:cs="宋体"/>
          <w:color w:val="auto"/>
          <w:szCs w:val="21"/>
          <w:highlight w:val="none"/>
        </w:rPr>
        <w:t>23.2 承包人索赔处理程序</w:t>
      </w:r>
      <w:bookmarkEnd w:id="2596"/>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对承包人索赔的处理程序：</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监理人应按3.5目商定或确定追加的付款和（或）延长的工期，并在收到上述索赔通知书或有关索赔的进一步证明材料后的28天内，将索赔处理结果报发包人批准后答复承包人。如果承包人提出的索赔要求未能遵守23.1（2）～（4）项的规定，则承包人只限于索赔由监理人按当时记录予以核实的那部分款额和（或）工期延长天数。</w:t>
      </w:r>
    </w:p>
    <w:p>
      <w:pPr>
        <w:rPr>
          <w:rFonts w:ascii="宋体" w:hAnsi="宋体" w:cs="宋体"/>
          <w:color w:val="auto"/>
          <w:szCs w:val="21"/>
          <w:highlight w:val="none"/>
        </w:rPr>
      </w:pP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23.3 承包人/发包人提出索赔的期限</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任一索赔事件发生后28天内，承包人/发包人未向对方发出索赔意向通知书的，视为其已放弃索赔权，无权再就该索赔事项提出任何索赔。</w:t>
      </w:r>
    </w:p>
    <w:p>
      <w:pPr>
        <w:spacing w:line="360" w:lineRule="auto"/>
        <w:rPr>
          <w:rFonts w:ascii="宋体" w:hAnsi="宋体" w:cs="宋体"/>
          <w:color w:val="auto"/>
          <w:szCs w:val="21"/>
          <w:highlight w:val="none"/>
        </w:rPr>
      </w:pPr>
    </w:p>
    <w:p>
      <w:pPr>
        <w:keepNext/>
        <w:keepLines/>
        <w:snapToGrid w:val="0"/>
        <w:spacing w:line="600" w:lineRule="exact"/>
        <w:ind w:firstLine="420" w:firstLineChars="200"/>
        <w:outlineLvl w:val="3"/>
        <w:rPr>
          <w:rFonts w:ascii="宋体" w:hAnsi="宋体" w:cs="宋体"/>
          <w:color w:val="auto"/>
          <w:szCs w:val="21"/>
          <w:highlight w:val="none"/>
        </w:rPr>
      </w:pPr>
      <w:bookmarkStart w:id="2597" w:name="_Toc33183796"/>
      <w:r>
        <w:rPr>
          <w:rFonts w:hint="eastAsia" w:ascii="宋体" w:hAnsi="宋体" w:cs="宋体"/>
          <w:color w:val="auto"/>
          <w:szCs w:val="21"/>
          <w:highlight w:val="none"/>
        </w:rPr>
        <w:t>23.4 发包人的索赔</w:t>
      </w:r>
      <w:bookmarkEnd w:id="2597"/>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根据合同约定，发包人认为有权得到赔付金额和（或）延长缺陷责任期的，监理人应向承包人发出通知并附有详细的证明。</w:t>
      </w:r>
    </w:p>
    <w:p>
      <w:pPr>
        <w:pStyle w:val="2"/>
        <w:spacing w:line="4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对发包人索赔的处理如下：</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（3）承包人接受索赔处理结果的，发包人可从应支付给承包人的合同价款中扣除赔付的金额或延长缺陷责任期；发包人不接受索赔处理结果的，按第24条〔争议的解决〕约定处理。</w:t>
      </w:r>
    </w:p>
    <w:p>
      <w:pPr>
        <w:spacing w:line="360" w:lineRule="auto"/>
        <w:rPr>
          <w:rFonts w:ascii="宋体" w:hAnsi="宋体" w:cs="宋体"/>
          <w:color w:val="auto"/>
          <w:szCs w:val="21"/>
          <w:highlight w:val="none"/>
        </w:rPr>
      </w:pPr>
    </w:p>
    <w:p>
      <w:pPr>
        <w:pStyle w:val="5"/>
        <w:spacing w:line="360" w:lineRule="auto"/>
        <w:rPr>
          <w:rFonts w:ascii="宋体" w:hAnsi="宋体" w:cs="宋体"/>
          <w:color w:val="auto"/>
          <w:sz w:val="21"/>
          <w:szCs w:val="21"/>
          <w:highlight w:val="none"/>
        </w:rPr>
      </w:pPr>
      <w:bookmarkStart w:id="2598" w:name="_Toc59810427"/>
      <w:bookmarkStart w:id="2599" w:name="_Toc19757"/>
      <w:bookmarkStart w:id="2600" w:name="_Toc12606"/>
      <w:bookmarkStart w:id="2601" w:name="_Toc4790"/>
      <w:bookmarkStart w:id="2602" w:name="_Toc26063"/>
      <w:bookmarkStart w:id="2603" w:name="_Toc30711"/>
      <w:bookmarkStart w:id="2604" w:name="_Toc19547"/>
      <w:bookmarkStart w:id="2605" w:name="_Toc19546"/>
      <w:bookmarkStart w:id="2606" w:name="_Toc33183797"/>
      <w:r>
        <w:rPr>
          <w:rFonts w:hint="eastAsia" w:ascii="宋体" w:hAnsi="宋体" w:cs="宋体"/>
          <w:color w:val="auto"/>
          <w:sz w:val="21"/>
          <w:szCs w:val="21"/>
          <w:highlight w:val="none"/>
        </w:rPr>
        <w:t>24. 争议的解决</w:t>
      </w:r>
      <w:bookmarkEnd w:id="2566"/>
      <w:bookmarkEnd w:id="2567"/>
      <w:bookmarkEnd w:id="2568"/>
      <w:bookmarkEnd w:id="2569"/>
      <w:bookmarkEnd w:id="2570"/>
      <w:bookmarkEnd w:id="2571"/>
      <w:bookmarkEnd w:id="2598"/>
      <w:bookmarkEnd w:id="2599"/>
      <w:bookmarkEnd w:id="2600"/>
      <w:bookmarkEnd w:id="2601"/>
      <w:bookmarkEnd w:id="2602"/>
      <w:bookmarkEnd w:id="2603"/>
      <w:bookmarkEnd w:id="2604"/>
      <w:bookmarkEnd w:id="2605"/>
      <w:bookmarkEnd w:id="2606"/>
    </w:p>
    <w:p>
      <w:pPr>
        <w:keepNext/>
        <w:keepLines/>
        <w:snapToGrid w:val="0"/>
        <w:spacing w:line="600" w:lineRule="exact"/>
        <w:ind w:firstLine="420" w:firstLineChars="200"/>
        <w:outlineLvl w:val="3"/>
        <w:rPr>
          <w:rFonts w:ascii="宋体" w:hAnsi="宋体" w:cs="宋体"/>
          <w:color w:val="auto"/>
          <w:szCs w:val="21"/>
          <w:highlight w:val="none"/>
        </w:rPr>
      </w:pPr>
      <w:bookmarkStart w:id="2607" w:name="_Toc33183798"/>
      <w:bookmarkStart w:id="2608" w:name="_Toc221951335"/>
      <w:r>
        <w:rPr>
          <w:rFonts w:hint="eastAsia" w:ascii="宋体" w:hAnsi="宋体" w:cs="宋体"/>
          <w:color w:val="auto"/>
          <w:szCs w:val="21"/>
          <w:highlight w:val="none"/>
        </w:rPr>
        <w:t>24.1 争议的解决方式</w:t>
      </w:r>
      <w:bookmarkEnd w:id="2607"/>
    </w:p>
    <w:p>
      <w:pPr>
        <w:keepNext/>
        <w:keepLines/>
        <w:spacing w:line="360" w:lineRule="auto"/>
        <w:ind w:firstLine="420" w:firstLineChars="200"/>
        <w:outlineLvl w:val="3"/>
        <w:rPr>
          <w:rFonts w:ascii="宋体" w:hAnsi="宋体" w:cs="宋体"/>
          <w:color w:val="auto"/>
          <w:szCs w:val="21"/>
          <w:highlight w:val="none"/>
        </w:rPr>
      </w:pPr>
      <w:bookmarkStart w:id="2609" w:name="_Toc33183799"/>
      <w:r>
        <w:rPr>
          <w:rFonts w:hint="eastAsia" w:ascii="宋体" w:hAnsi="宋体" w:cs="宋体"/>
          <w:color w:val="auto"/>
          <w:szCs w:val="21"/>
          <w:highlight w:val="none"/>
        </w:rPr>
        <w:t>合同当事人友好协商解决不成、不愿提请争议评审或不接受争议评审组意见的，约定的合同争议解决方式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bookmarkEnd w:id="2608"/>
      <w:bookmarkEnd w:id="2609"/>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24.3 争议评审</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合同当事人是否同意将工程争议提交争议评审小组决定：</w:t>
      </w:r>
      <w:r>
        <w:rPr>
          <w:rFonts w:hint="eastAsia" w:ascii="宋体" w:hAnsi="宋体" w:cs="宋体"/>
          <w:color w:val="auto"/>
          <w:kern w:val="0"/>
          <w:szCs w:val="21"/>
          <w:highlight w:val="none"/>
          <w:u w:val="single"/>
        </w:rPr>
        <w:t xml:space="preserve"> 是 </w:t>
      </w:r>
      <w:r>
        <w:rPr>
          <w:rFonts w:hint="eastAsia" w:ascii="宋体" w:hAnsi="宋体" w:cs="宋体"/>
          <w:color w:val="auto"/>
          <w:kern w:val="0"/>
          <w:szCs w:val="21"/>
          <w:highlight w:val="none"/>
        </w:rPr>
        <w:t>。</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本款补充细化24.3.1项如下：</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24.3.1采用争议评审的，发包人和承包人应在开工日后的28 天内或在争议发生后，协商成立争议评审组。争议评审组由</w:t>
      </w:r>
      <w:r>
        <w:rPr>
          <w:rFonts w:hint="eastAsia" w:ascii="宋体" w:hAnsi="宋体" w:cs="宋体"/>
          <w:color w:val="auto"/>
          <w:kern w:val="0"/>
          <w:szCs w:val="21"/>
          <w:highlight w:val="none"/>
          <w:u w:val="single"/>
        </w:rPr>
        <w:t>一名或三名</w:t>
      </w:r>
      <w:r>
        <w:rPr>
          <w:rFonts w:hint="eastAsia" w:ascii="宋体" w:hAnsi="宋体" w:cs="宋体"/>
          <w:color w:val="auto"/>
          <w:kern w:val="0"/>
          <w:szCs w:val="21"/>
          <w:highlight w:val="none"/>
        </w:rPr>
        <w:t>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24.4 仲裁或诉讼</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因合同及合同有关事项发生的争议，按下列第</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种方式解决：</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（1）向</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仲裁委员会申请仲裁；</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（2）向</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人民法院起诉。</w:t>
      </w:r>
    </w:p>
    <w:p>
      <w:pPr>
        <w:ind w:firstLine="420" w:firstLineChars="200"/>
        <w:rPr>
          <w:rFonts w:ascii="宋体" w:hAnsi="宋体" w:cs="宋体"/>
          <w:color w:val="auto"/>
          <w:kern w:val="0"/>
          <w:szCs w:val="21"/>
          <w:highlight w:val="none"/>
        </w:rPr>
      </w:pPr>
    </w:p>
    <w:p>
      <w:pPr>
        <w:pStyle w:val="2"/>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本合同补充第25、26条如下：</w:t>
      </w:r>
    </w:p>
    <w:p>
      <w:pPr>
        <w:pStyle w:val="5"/>
        <w:spacing w:line="360" w:lineRule="auto"/>
        <w:rPr>
          <w:rFonts w:ascii="宋体" w:hAnsi="宋体" w:cs="宋体"/>
          <w:color w:val="auto"/>
          <w:sz w:val="21"/>
          <w:szCs w:val="21"/>
          <w:highlight w:val="none"/>
        </w:rPr>
      </w:pPr>
      <w:bookmarkStart w:id="2610" w:name="_Toc4808"/>
      <w:bookmarkStart w:id="2611" w:name="_Toc59810428"/>
      <w:bookmarkStart w:id="2612" w:name="_Toc11753"/>
      <w:bookmarkStart w:id="2613" w:name="_Toc11378"/>
      <w:bookmarkStart w:id="2614" w:name="_Toc17284"/>
      <w:bookmarkStart w:id="2615" w:name="_Toc23851"/>
      <w:bookmarkStart w:id="2616" w:name="_Toc27496"/>
      <w:bookmarkStart w:id="2617" w:name="_Toc33183800"/>
      <w:bookmarkStart w:id="2618" w:name="_Toc22869"/>
      <w:r>
        <w:rPr>
          <w:rFonts w:hint="eastAsia" w:ascii="宋体" w:hAnsi="宋体" w:cs="宋体"/>
          <w:color w:val="auto"/>
          <w:sz w:val="21"/>
          <w:szCs w:val="21"/>
          <w:highlight w:val="none"/>
        </w:rPr>
        <w:t>25. 补充条款</w:t>
      </w:r>
      <w:bookmarkEnd w:id="2610"/>
      <w:bookmarkEnd w:id="2611"/>
      <w:bookmarkEnd w:id="2612"/>
      <w:bookmarkEnd w:id="2613"/>
      <w:bookmarkEnd w:id="2614"/>
      <w:bookmarkEnd w:id="2615"/>
      <w:bookmarkEnd w:id="2616"/>
      <w:bookmarkEnd w:id="2617"/>
      <w:bookmarkEnd w:id="2618"/>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25.1 退出机制</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25.1.1有下列情形之一的，发包人有权解除合同，亦有权兑付履约担保，并对承包人做清退出场处理：</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（1）因承包人原因造成较大及以上等级生产安全事故或工程质量事故的；</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（2）因承包人债权债务纠纷或其他纠纷导致工程无法正常施工的。</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25.1.2有下列情形之一的，承包人有权解除合同，并按16.1.4约定执行：</w:t>
      </w:r>
    </w:p>
    <w:p>
      <w:pPr>
        <w:spacing w:line="360" w:lineRule="auto"/>
        <w:ind w:right="105" w:rightChars="50" w:firstLine="420" w:firstLineChars="200"/>
        <w:jc w:val="left"/>
        <w:rPr>
          <w:rFonts w:ascii="宋体" w:hAnsi="宋体" w:cs="宋体"/>
          <w:color w:val="auto"/>
          <w:szCs w:val="21"/>
          <w:highlight w:val="none"/>
        </w:rPr>
      </w:pPr>
      <w:r>
        <w:rPr>
          <w:rFonts w:hint="eastAsia" w:ascii="宋体" w:hAnsi="宋体" w:cs="宋体"/>
          <w:color w:val="auto"/>
          <w:szCs w:val="21"/>
          <w:highlight w:val="none"/>
        </w:rPr>
        <w:t>（1）因发包人征地、拆迁、补偿、审批手续等原因致使本工程延期开工超过90天的。</w:t>
      </w:r>
    </w:p>
    <w:p>
      <w:pPr>
        <w:spacing w:line="360" w:lineRule="auto"/>
        <w:ind w:right="105" w:rightChars="50"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spacing w:line="360" w:lineRule="auto"/>
        <w:ind w:firstLine="420" w:firstLineChars="200"/>
        <w:jc w:val="left"/>
        <w:rPr>
          <w:rFonts w:hint="eastAsia" w:ascii="宋体" w:hAnsi="宋体" w:cs="宋体"/>
          <w:b w:val="0"/>
          <w:bCs w:val="0"/>
          <w:color w:val="auto"/>
          <w:szCs w:val="21"/>
          <w:highlight w:val="none"/>
        </w:rPr>
      </w:pPr>
      <w:r>
        <w:rPr>
          <w:rFonts w:ascii="宋体" w:hAnsi="宋体" w:cs="宋体"/>
          <w:color w:val="auto"/>
          <w:kern w:val="0"/>
          <w:szCs w:val="21"/>
          <w:highlight w:val="none"/>
        </w:rPr>
        <w:t>25.</w:t>
      </w:r>
      <w:r>
        <w:rPr>
          <w:rFonts w:hint="eastAsia" w:ascii="宋体" w:hAnsi="宋体" w:cs="宋体"/>
          <w:color w:val="auto"/>
          <w:kern w:val="0"/>
          <w:szCs w:val="21"/>
          <w:highlight w:val="none"/>
          <w:lang w:val="en-US" w:eastAsia="zh-CN"/>
        </w:rPr>
        <w:t>2关于不平衡报价的约定：</w:t>
      </w:r>
      <w:r>
        <w:rPr>
          <w:rFonts w:ascii="宋体" w:hAnsi="宋体" w:cs="宋体"/>
          <w:b w:val="0"/>
          <w:bCs w:val="0"/>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b w:val="0"/>
          <w:bCs w:val="0"/>
          <w:color w:val="auto"/>
          <w:szCs w:val="21"/>
          <w:highlight w:val="none"/>
          <w:u w:val="single"/>
        </w:rPr>
        <w:t xml:space="preserve">     </w:t>
      </w:r>
      <w:r>
        <w:rPr>
          <w:rFonts w:hint="eastAsia" w:ascii="宋体" w:hAnsi="宋体" w:cs="宋体"/>
          <w:b w:val="0"/>
          <w:bCs w:val="0"/>
          <w:color w:val="auto"/>
          <w:szCs w:val="21"/>
          <w:highlight w:val="none"/>
        </w:rPr>
        <w:t>。</w:t>
      </w:r>
    </w:p>
    <w:p>
      <w:pPr>
        <w:snapToGrid w:val="0"/>
        <w:spacing w:line="360" w:lineRule="auto"/>
        <w:ind w:firstLine="420" w:firstLineChars="200"/>
        <w:jc w:val="lef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25.3</w:t>
      </w:r>
      <w:r>
        <w:rPr>
          <w:rFonts w:ascii="宋体" w:hAnsi="宋体" w:cs="宋体"/>
          <w:b w:val="0"/>
          <w:bCs w:val="0"/>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b w:val="0"/>
          <w:bCs w:val="0"/>
          <w:color w:val="auto"/>
          <w:szCs w:val="21"/>
          <w:highlight w:val="none"/>
          <w:u w:val="single"/>
        </w:rPr>
        <w:t xml:space="preserve">     </w:t>
      </w:r>
      <w:r>
        <w:rPr>
          <w:rFonts w:hint="eastAsia" w:ascii="宋体" w:hAnsi="宋体" w:cs="宋体"/>
          <w:b w:val="0"/>
          <w:bCs w:val="0"/>
          <w:color w:val="auto"/>
          <w:szCs w:val="21"/>
          <w:highlight w:val="none"/>
        </w:rPr>
        <w:t>。</w:t>
      </w:r>
    </w:p>
    <w:p>
      <w:pPr>
        <w:pStyle w:val="5"/>
        <w:spacing w:line="360" w:lineRule="auto"/>
        <w:rPr>
          <w:rFonts w:ascii="宋体" w:hAnsi="宋体" w:cs="宋体"/>
          <w:color w:val="auto"/>
          <w:sz w:val="21"/>
          <w:szCs w:val="21"/>
          <w:highlight w:val="none"/>
        </w:rPr>
      </w:pPr>
      <w:bookmarkStart w:id="2619" w:name="_Toc5807"/>
      <w:bookmarkStart w:id="2620" w:name="_Toc31351"/>
      <w:bookmarkStart w:id="2621" w:name="_Toc16179"/>
      <w:bookmarkStart w:id="2622" w:name="_Toc7030"/>
      <w:bookmarkStart w:id="2623" w:name="_Toc20880"/>
      <w:bookmarkStart w:id="2624" w:name="_Toc33183801"/>
      <w:bookmarkStart w:id="2625" w:name="_Toc484"/>
      <w:bookmarkStart w:id="2626" w:name="_Toc3400"/>
      <w:bookmarkStart w:id="2627" w:name="_Toc59810429"/>
      <w:r>
        <w:rPr>
          <w:rFonts w:hint="eastAsia" w:ascii="宋体" w:hAnsi="宋体" w:cs="宋体"/>
          <w:color w:val="auto"/>
          <w:sz w:val="21"/>
          <w:szCs w:val="21"/>
          <w:highlight w:val="none"/>
        </w:rPr>
        <w:t>26. 合同附件</w:t>
      </w:r>
      <w:bookmarkEnd w:id="2619"/>
      <w:bookmarkEnd w:id="2620"/>
      <w:bookmarkEnd w:id="2621"/>
      <w:bookmarkEnd w:id="2622"/>
      <w:bookmarkEnd w:id="2623"/>
      <w:bookmarkEnd w:id="2624"/>
      <w:bookmarkEnd w:id="2625"/>
      <w:bookmarkEnd w:id="2626"/>
      <w:bookmarkEnd w:id="2627"/>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以下附件是本合同的有效组成部分：</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附件1：主要建设工程文件目录</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附件2：承包人项目管理机构组成表</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附件3：履约担保</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附件4：预付款担保</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附件5：支付担保</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附件6：重庆市水利工程建设安全生产合同</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附件7：重庆市水利工程建设廉政合同</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附件8：按期支付农民工工资合同</w:t>
      </w:r>
    </w:p>
    <w:p>
      <w:pPr>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eastAsia="zh-CN"/>
        </w:rPr>
        <w:t>附件</w:t>
      </w:r>
      <w:r>
        <w:rPr>
          <w:rFonts w:hint="eastAsia" w:ascii="宋体" w:hAnsi="宋体" w:cs="宋体"/>
          <w:color w:val="auto"/>
          <w:kern w:val="0"/>
          <w:szCs w:val="21"/>
          <w:highlight w:val="none"/>
          <w:lang w:val="en-US" w:eastAsia="zh-CN"/>
        </w:rPr>
        <w:t>9：质量保证金保函（如有）</w:t>
      </w:r>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br w:type="page"/>
      </w:r>
      <w:r>
        <w:rPr>
          <w:rFonts w:hint="eastAsia" w:ascii="宋体" w:hAnsi="宋体" w:cs="宋体"/>
          <w:color w:val="auto"/>
          <w:kern w:val="0"/>
          <w:szCs w:val="21"/>
          <w:highlight w:val="none"/>
        </w:rPr>
        <w:t>附件1：主要建设工程文件目录</w:t>
      </w:r>
    </w:p>
    <w:p>
      <w:pPr>
        <w:pStyle w:val="2"/>
        <w:rPr>
          <w:color w:val="auto"/>
          <w:highlight w:val="none"/>
        </w:rPr>
      </w:pPr>
    </w:p>
    <w:p>
      <w:pPr>
        <w:spacing w:line="360" w:lineRule="auto"/>
        <w:ind w:firstLine="420" w:firstLineChars="200"/>
        <w:jc w:val="center"/>
        <w:rPr>
          <w:rFonts w:ascii="宋体" w:hAnsi="宋体" w:cs="宋体"/>
          <w:color w:val="auto"/>
          <w:kern w:val="0"/>
          <w:szCs w:val="21"/>
          <w:highlight w:val="none"/>
        </w:rPr>
      </w:pPr>
      <w:r>
        <w:rPr>
          <w:rFonts w:hint="eastAsia" w:ascii="宋体" w:hAnsi="宋体" w:cs="宋体"/>
          <w:color w:val="auto"/>
          <w:kern w:val="0"/>
          <w:szCs w:val="21"/>
          <w:highlight w:val="none"/>
        </w:rPr>
        <w:t>主要工程文件目录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360"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文件名称</w:t>
            </w:r>
          </w:p>
        </w:tc>
        <w:tc>
          <w:tcPr>
            <w:tcW w:w="1418" w:type="dxa"/>
            <w:vAlign w:val="center"/>
          </w:tcPr>
          <w:p>
            <w:pPr>
              <w:spacing w:line="360"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套数</w:t>
            </w:r>
          </w:p>
        </w:tc>
        <w:tc>
          <w:tcPr>
            <w:tcW w:w="1418" w:type="dxa"/>
          </w:tcPr>
          <w:p>
            <w:pPr>
              <w:spacing w:line="360"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移交时间</w:t>
            </w:r>
          </w:p>
        </w:tc>
        <w:tc>
          <w:tcPr>
            <w:tcW w:w="2917" w:type="dxa"/>
          </w:tcPr>
          <w:p>
            <w:pPr>
              <w:spacing w:line="360"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1418" w:type="dxa"/>
            <w:vAlign w:val="center"/>
          </w:tcPr>
          <w:p>
            <w:pPr>
              <w:spacing w:line="360" w:lineRule="auto"/>
              <w:ind w:firstLine="420" w:firstLineChars="200"/>
              <w:rPr>
                <w:rFonts w:ascii="宋体" w:hAnsi="宋体" w:cs="宋体"/>
                <w:color w:val="auto"/>
                <w:kern w:val="0"/>
                <w:szCs w:val="21"/>
                <w:highlight w:val="none"/>
              </w:rPr>
            </w:pPr>
          </w:p>
        </w:tc>
        <w:tc>
          <w:tcPr>
            <w:tcW w:w="2917" w:type="dxa"/>
            <w:vAlign w:val="center"/>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1418" w:type="dxa"/>
          </w:tcPr>
          <w:p>
            <w:pPr>
              <w:spacing w:line="360" w:lineRule="auto"/>
              <w:ind w:firstLine="420" w:firstLineChars="200"/>
              <w:rPr>
                <w:rFonts w:ascii="宋体" w:hAnsi="宋体" w:cs="宋体"/>
                <w:color w:val="auto"/>
                <w:kern w:val="0"/>
                <w:szCs w:val="21"/>
                <w:highlight w:val="none"/>
              </w:rPr>
            </w:pPr>
          </w:p>
        </w:tc>
        <w:tc>
          <w:tcPr>
            <w:tcW w:w="2917" w:type="dxa"/>
          </w:tcPr>
          <w:p>
            <w:pPr>
              <w:spacing w:line="360" w:lineRule="auto"/>
              <w:ind w:firstLine="420" w:firstLineChars="200"/>
              <w:rPr>
                <w:rFonts w:ascii="宋体" w:hAnsi="宋体" w:cs="宋体"/>
                <w:color w:val="auto"/>
                <w:kern w:val="0"/>
                <w:szCs w:val="21"/>
                <w:highlight w:val="none"/>
              </w:rPr>
            </w:pPr>
          </w:p>
        </w:tc>
      </w:tr>
    </w:tbl>
    <w:p>
      <w:pPr>
        <w:spacing w:line="360" w:lineRule="auto"/>
        <w:ind w:firstLine="420" w:firstLineChars="200"/>
        <w:rPr>
          <w:rFonts w:ascii="宋体" w:hAnsi="宋体" w:cs="宋体"/>
          <w:color w:val="auto"/>
          <w:kern w:val="0"/>
          <w:szCs w:val="21"/>
          <w:highlight w:val="none"/>
        </w:rPr>
      </w:pPr>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br w:type="page"/>
      </w:r>
      <w:r>
        <w:rPr>
          <w:rFonts w:hint="eastAsia" w:ascii="宋体" w:hAnsi="宋体" w:cs="宋体"/>
          <w:color w:val="auto"/>
          <w:kern w:val="0"/>
          <w:szCs w:val="21"/>
          <w:highlight w:val="none"/>
        </w:rPr>
        <w:t>附件2：承包人项目管理机构组成表</w:t>
      </w:r>
    </w:p>
    <w:p>
      <w:pPr>
        <w:spacing w:line="360" w:lineRule="auto"/>
        <w:ind w:firstLine="420" w:firstLineChars="200"/>
        <w:jc w:val="center"/>
        <w:rPr>
          <w:rFonts w:ascii="宋体" w:hAnsi="宋体" w:cs="宋体"/>
          <w:color w:val="auto"/>
          <w:kern w:val="0"/>
          <w:szCs w:val="21"/>
          <w:highlight w:val="none"/>
        </w:rPr>
      </w:pPr>
    </w:p>
    <w:p>
      <w:pPr>
        <w:spacing w:line="360" w:lineRule="auto"/>
        <w:ind w:firstLine="420" w:firstLineChars="200"/>
        <w:jc w:val="center"/>
        <w:rPr>
          <w:rFonts w:ascii="宋体" w:hAnsi="宋体" w:cs="宋体"/>
          <w:color w:val="auto"/>
          <w:kern w:val="0"/>
          <w:szCs w:val="21"/>
          <w:highlight w:val="none"/>
        </w:rPr>
      </w:pPr>
      <w:r>
        <w:rPr>
          <w:rFonts w:hint="eastAsia" w:ascii="宋体" w:hAnsi="宋体" w:cs="宋体"/>
          <w:color w:val="auto"/>
          <w:kern w:val="0"/>
          <w:szCs w:val="21"/>
          <w:highlight w:val="none"/>
        </w:rPr>
        <w:t>承包人项目管理机构组成表</w:t>
      </w:r>
    </w:p>
    <w:tbl>
      <w:tblPr>
        <w:tblStyle w:val="45"/>
        <w:tblW w:w="9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025"/>
        <w:gridCol w:w="1593"/>
        <w:gridCol w:w="992"/>
        <w:gridCol w:w="1276"/>
        <w:gridCol w:w="851"/>
        <w:gridCol w:w="1641"/>
        <w:gridCol w:w="108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67"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25"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姓  名</w:t>
            </w:r>
          </w:p>
        </w:tc>
        <w:tc>
          <w:tcPr>
            <w:tcW w:w="1593"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职务</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职称</w:t>
            </w:r>
          </w:p>
        </w:tc>
        <w:tc>
          <w:tcPr>
            <w:tcW w:w="4848"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执业或职业资格证明</w:t>
            </w:r>
          </w:p>
        </w:tc>
        <w:tc>
          <w:tcPr>
            <w:tcW w:w="720"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46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证书名称</w:t>
            </w: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级别</w:t>
            </w: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证号</w:t>
            </w: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专业</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102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102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102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102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102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102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6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102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5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6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kern w:val="0"/>
                <w:szCs w:val="21"/>
                <w:highlight w:val="none"/>
              </w:rPr>
            </w:pPr>
          </w:p>
        </w:tc>
      </w:tr>
    </w:tbl>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spacing w:line="500" w:lineRule="exact"/>
        <w:ind w:firstLine="420" w:firstLineChars="200"/>
        <w:rPr>
          <w:rFonts w:ascii="宋体" w:hAnsi="宋体" w:cs="宋体"/>
          <w:color w:val="auto"/>
          <w:kern w:val="0"/>
          <w:szCs w:val="21"/>
          <w:highlight w:val="none"/>
        </w:rPr>
      </w:pPr>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附件3：履约担保</w:t>
      </w:r>
    </w:p>
    <w:p>
      <w:pPr>
        <w:pStyle w:val="2"/>
        <w:spacing w:line="360" w:lineRule="auto"/>
        <w:rPr>
          <w:rFonts w:ascii="宋体" w:hAnsi="宋体" w:cs="宋体"/>
          <w:color w:val="auto"/>
          <w:kern w:val="0"/>
          <w:szCs w:val="21"/>
          <w:highlight w:val="none"/>
        </w:rPr>
      </w:pPr>
    </w:p>
    <w:p>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outlineLvl w:val="9"/>
        <w:rPr>
          <w:rFonts w:hint="eastAsia" w:asciiTheme="minorEastAsia" w:hAnsiTheme="minorEastAsia" w:eastAsiaTheme="minorEastAsia" w:cstheme="minorEastAsia"/>
          <w:color w:val="auto"/>
          <w:kern w:val="2"/>
          <w:sz w:val="21"/>
          <w:szCs w:val="21"/>
          <w:highlight w:val="none"/>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（受益人名称）：</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鉴于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 xml:space="preserve"> </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以下简称“受益人”）与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（以下简称“申请人”）就工程</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以下简称“本工程”）施工和有关事项协商一致，根据本工程中标通知书、招标文件和投标文件，了解到申请人为本工程项下之承包人、受益人为本工程项下之发包人，基于申请人的请求，我方（即“开立人”）同意就申请人履行本工程依据中标通知书、招标文件和投标文件签订的</w:t>
      </w:r>
      <w:r>
        <w:rPr>
          <w:rFonts w:hint="eastAsia" w:asciiTheme="minorEastAsia" w:hAnsiTheme="minorEastAsia" w:eastAsiaTheme="minorEastAsia" w:cstheme="minorEastAsia"/>
          <w:color w:val="auto"/>
          <w:kern w:val="2"/>
          <w:sz w:val="21"/>
          <w:szCs w:val="21"/>
          <w:highlight w:val="none"/>
          <w:u w:val="single"/>
        </w:rPr>
        <w:t>《        》</w:t>
      </w:r>
      <w:r>
        <w:rPr>
          <w:rFonts w:hint="eastAsia" w:asciiTheme="minorEastAsia" w:hAnsiTheme="minorEastAsia" w:eastAsiaTheme="minorEastAsia" w:cstheme="minorEastAsia"/>
          <w:color w:val="auto"/>
          <w:kern w:val="2"/>
          <w:sz w:val="21"/>
          <w:szCs w:val="21"/>
          <w:highlight w:val="none"/>
        </w:rPr>
        <w:t>（以下简称“基础合同”）约定的义务，向贵方提供不可撤销、不可转让的见索即付保函（以下简称“本保函”）。</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一、本保函担保范围：承包人未按照基础合同的约定履行义务，应当向贵方承担的违约责任和赔偿因此造成的损失、利息、律师费、诉讼费用等实现债权的费用。</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二、本保函担保金额最高不超过人民币（大写）</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元（¥</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spacing w:val="6"/>
          <w:kern w:val="2"/>
          <w:sz w:val="21"/>
          <w:szCs w:val="21"/>
          <w:highlight w:val="none"/>
        </w:rPr>
      </w:pPr>
      <w:r>
        <w:rPr>
          <w:rFonts w:hint="eastAsia" w:asciiTheme="minorEastAsia" w:hAnsiTheme="minorEastAsia" w:eastAsiaTheme="minorEastAsia" w:cstheme="minorEastAsia"/>
          <w:color w:val="auto"/>
          <w:kern w:val="2"/>
          <w:sz w:val="21"/>
          <w:szCs w:val="21"/>
          <w:highlight w:val="none"/>
        </w:rPr>
        <w:t>三、</w:t>
      </w:r>
      <w:r>
        <w:rPr>
          <w:rFonts w:hint="eastAsia" w:asciiTheme="minorEastAsia" w:hAnsiTheme="minorEastAsia" w:eastAsiaTheme="minorEastAsia" w:cstheme="minorEastAsia"/>
          <w:color w:val="auto"/>
          <w:spacing w:val="6"/>
          <w:kern w:val="2"/>
          <w:sz w:val="21"/>
          <w:szCs w:val="21"/>
          <w:highlight w:val="none"/>
        </w:rPr>
        <w:t>本保函有效期自</w:t>
      </w:r>
      <w:r>
        <w:rPr>
          <w:rFonts w:hint="eastAsia" w:asciiTheme="minorEastAsia" w:hAnsiTheme="minorEastAsia" w:eastAsiaTheme="minorEastAsia" w:cstheme="minorEastAsia"/>
          <w:color w:val="auto"/>
          <w:spacing w:val="6"/>
          <w:kern w:val="2"/>
          <w:sz w:val="21"/>
          <w:szCs w:val="21"/>
          <w:highlight w:val="none"/>
          <w:lang w:eastAsia="zh-CN"/>
        </w:rPr>
        <w:t>受益人与申请人签订的合同生效之日</w:t>
      </w:r>
      <w:r>
        <w:rPr>
          <w:rFonts w:hint="eastAsia" w:asciiTheme="minorEastAsia" w:hAnsiTheme="minorEastAsia" w:eastAsiaTheme="minorEastAsia" w:cstheme="minorEastAsia"/>
          <w:color w:val="auto"/>
          <w:spacing w:val="0"/>
          <w:kern w:val="2"/>
          <w:sz w:val="21"/>
          <w:szCs w:val="21"/>
          <w:highlight w:val="none"/>
          <w:lang w:eastAsia="zh-CN"/>
        </w:rPr>
        <w:t>起至合同约定的工期截止日后</w:t>
      </w:r>
      <w:r>
        <w:rPr>
          <w:rFonts w:hint="eastAsia" w:asciiTheme="minorEastAsia" w:hAnsiTheme="minorEastAsia" w:eastAsiaTheme="minorEastAsia" w:cstheme="minorEastAsia"/>
          <w:color w:val="auto"/>
          <w:spacing w:val="0"/>
          <w:kern w:val="2"/>
          <w:sz w:val="21"/>
          <w:szCs w:val="21"/>
          <w:highlight w:val="none"/>
          <w:u w:val="single"/>
          <w:lang w:val="en-US" w:eastAsia="zh-CN"/>
        </w:rPr>
        <w:t xml:space="preserve">  </w:t>
      </w:r>
      <w:r>
        <w:rPr>
          <w:rFonts w:hint="eastAsia" w:asciiTheme="minorEastAsia" w:hAnsiTheme="minorEastAsia" w:eastAsiaTheme="minorEastAsia" w:cstheme="minorEastAsia"/>
          <w:color w:val="auto"/>
          <w:spacing w:val="0"/>
          <w:kern w:val="2"/>
          <w:sz w:val="21"/>
          <w:szCs w:val="21"/>
          <w:highlight w:val="none"/>
        </w:rPr>
        <w:t>天</w:t>
      </w:r>
      <w:r>
        <w:rPr>
          <w:rFonts w:hint="eastAsia" w:asciiTheme="minorEastAsia" w:hAnsiTheme="minorEastAsia" w:eastAsiaTheme="minorEastAsia" w:cstheme="minorEastAsia"/>
          <w:color w:val="auto"/>
          <w:spacing w:val="0"/>
          <w:kern w:val="2"/>
          <w:sz w:val="21"/>
          <w:szCs w:val="21"/>
          <w:highlight w:val="none"/>
          <w:lang w:eastAsia="zh-CN"/>
        </w:rPr>
        <w:t>，最迟不超过</w:t>
      </w:r>
      <w:r>
        <w:rPr>
          <w:rFonts w:hint="eastAsia" w:asciiTheme="minorEastAsia" w:hAnsiTheme="minorEastAsia" w:eastAsiaTheme="minorEastAsia" w:cstheme="minorEastAsia"/>
          <w:color w:val="auto"/>
          <w:spacing w:val="0"/>
          <w:kern w:val="2"/>
          <w:sz w:val="21"/>
          <w:szCs w:val="21"/>
          <w:highlight w:val="none"/>
          <w:u w:val="single"/>
          <w:lang w:val="en-US" w:eastAsia="zh-CN"/>
        </w:rPr>
        <w:t xml:space="preserve">  </w:t>
      </w:r>
      <w:r>
        <w:rPr>
          <w:rFonts w:hint="eastAsia" w:asciiTheme="minorEastAsia" w:hAnsiTheme="minorEastAsia" w:eastAsiaTheme="minorEastAsia" w:cstheme="minorEastAsia"/>
          <w:color w:val="auto"/>
          <w:spacing w:val="0"/>
          <w:kern w:val="2"/>
          <w:sz w:val="21"/>
          <w:szCs w:val="21"/>
          <w:highlight w:val="none"/>
          <w:lang w:val="en-US" w:eastAsia="zh-CN"/>
        </w:rPr>
        <w:t>年</w:t>
      </w:r>
      <w:r>
        <w:rPr>
          <w:rFonts w:hint="eastAsia" w:asciiTheme="minorEastAsia" w:hAnsiTheme="minorEastAsia" w:eastAsiaTheme="minorEastAsia" w:cstheme="minorEastAsia"/>
          <w:color w:val="auto"/>
          <w:spacing w:val="0"/>
          <w:kern w:val="2"/>
          <w:sz w:val="21"/>
          <w:szCs w:val="21"/>
          <w:highlight w:val="none"/>
          <w:u w:val="single"/>
          <w:lang w:val="en-US" w:eastAsia="zh-CN"/>
        </w:rPr>
        <w:t xml:space="preserve">  </w:t>
      </w:r>
      <w:r>
        <w:rPr>
          <w:rFonts w:hint="eastAsia" w:asciiTheme="minorEastAsia" w:hAnsiTheme="minorEastAsia" w:eastAsiaTheme="minorEastAsia" w:cstheme="minorEastAsia"/>
          <w:color w:val="auto"/>
          <w:spacing w:val="0"/>
          <w:kern w:val="2"/>
          <w:sz w:val="21"/>
          <w:szCs w:val="21"/>
          <w:highlight w:val="none"/>
          <w:lang w:val="en-US" w:eastAsia="zh-CN"/>
        </w:rPr>
        <w:t>月</w:t>
      </w:r>
      <w:r>
        <w:rPr>
          <w:rFonts w:hint="eastAsia" w:asciiTheme="minorEastAsia" w:hAnsiTheme="minorEastAsia" w:eastAsiaTheme="minorEastAsia" w:cstheme="minorEastAsia"/>
          <w:color w:val="auto"/>
          <w:spacing w:val="0"/>
          <w:kern w:val="2"/>
          <w:sz w:val="21"/>
          <w:szCs w:val="21"/>
          <w:highlight w:val="none"/>
          <w:u w:val="single"/>
          <w:lang w:val="en-US" w:eastAsia="zh-CN"/>
        </w:rPr>
        <w:t xml:space="preserve">  </w:t>
      </w:r>
      <w:r>
        <w:rPr>
          <w:rFonts w:hint="eastAsia" w:asciiTheme="minorEastAsia" w:hAnsiTheme="minorEastAsia" w:eastAsiaTheme="minorEastAsia" w:cstheme="minorEastAsia"/>
          <w:color w:val="auto"/>
          <w:spacing w:val="0"/>
          <w:kern w:val="2"/>
          <w:sz w:val="21"/>
          <w:szCs w:val="21"/>
          <w:highlight w:val="none"/>
          <w:lang w:val="en-US" w:eastAsia="zh-CN"/>
        </w:rPr>
        <w:t>日。</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四、我方承诺，在收到受益人发来的书面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w:t>
      </w:r>
      <w:r>
        <w:rPr>
          <w:rFonts w:hint="eastAsia" w:asciiTheme="minorEastAsia" w:hAnsiTheme="minorEastAsia" w:eastAsiaTheme="minorEastAsia" w:cstheme="minorEastAsia"/>
          <w:color w:val="auto"/>
          <w:kern w:val="2"/>
          <w:sz w:val="21"/>
          <w:szCs w:val="21"/>
          <w:highlight w:val="none"/>
          <w:lang w:eastAsia="zh-CN"/>
        </w:rPr>
        <w:t>和本保函原件</w:t>
      </w:r>
      <w:r>
        <w:rPr>
          <w:rFonts w:hint="eastAsia" w:asciiTheme="minorEastAsia" w:hAnsiTheme="minorEastAsia" w:eastAsiaTheme="minorEastAsia" w:cstheme="minorEastAsia"/>
          <w:color w:val="auto"/>
          <w:kern w:val="2"/>
          <w:sz w:val="21"/>
          <w:szCs w:val="21"/>
          <w:highlight w:val="none"/>
        </w:rPr>
        <w:t>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个工作日内无条件支付至受益人指定账户，前述书面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通知即为付款要求之单据，且应满足以下要求：</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通知到达的日期在本保函的有效期内；</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（2）载明要求支付的金额；</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（3）载明申请人违反合同义务的条款和内容；</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（4）声明不存在合同文件约定或我国法律规定免除申请人或开立人支付责任的情形；</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（5）</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通知应在本保函有效期内到达的地址是：</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受益人发出的书面索赔通知应由其为鉴明受益人法定代表人（负责人）或授权代理人签名或盖个人名章并加盖公章。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五、本保函项下的权利不得转让，不得设定担保。贵方未经我方书面同意转让本保函或其项下任何权利，对我方不发生法律效力。</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六、与本保函有关的基础合同不成立、不生效、无效、被撤销、被解除，不影响本保函的独立有效。</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七、贵方应在本保函到期后的</w:t>
      </w:r>
      <w:r>
        <w:rPr>
          <w:rFonts w:hint="eastAsia" w:asciiTheme="minorEastAsia" w:hAnsiTheme="minorEastAsia" w:eastAsiaTheme="minorEastAsia" w:cstheme="minorEastAsia"/>
          <w:color w:val="auto"/>
          <w:kern w:val="2"/>
          <w:sz w:val="21"/>
          <w:szCs w:val="21"/>
          <w:highlight w:val="none"/>
          <w:lang w:val="en-US" w:eastAsia="zh-CN"/>
        </w:rPr>
        <w:t>七个工作</w:t>
      </w:r>
      <w:r>
        <w:rPr>
          <w:rFonts w:hint="eastAsia" w:asciiTheme="minorEastAsia" w:hAnsiTheme="minorEastAsia" w:eastAsiaTheme="minorEastAsia" w:cstheme="minorEastAsia"/>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九、本保函自我方法定代表人或授权代表</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或盖个人名章并加盖公章或合同专用章之日起生效。</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u w:val="none"/>
        </w:rPr>
      </w:pPr>
      <w:r>
        <w:rPr>
          <w:rFonts w:hint="eastAsia" w:asciiTheme="minorEastAsia" w:hAnsiTheme="minorEastAsia" w:eastAsiaTheme="minorEastAsia" w:cstheme="minorEastAsia"/>
          <w:color w:val="auto"/>
          <w:kern w:val="2"/>
          <w:sz w:val="21"/>
          <w:szCs w:val="21"/>
          <w:highlight w:val="none"/>
          <w:lang w:val="en-US" w:eastAsia="zh-CN"/>
        </w:rPr>
        <w:t>十、</w:t>
      </w:r>
      <w:r>
        <w:rPr>
          <w:rFonts w:hint="eastAsia" w:asciiTheme="minorEastAsia" w:hAnsiTheme="minorEastAsia" w:eastAsiaTheme="minorEastAsia" w:cstheme="minorEastAsia"/>
          <w:color w:val="auto"/>
          <w:kern w:val="2"/>
          <w:sz w:val="21"/>
          <w:szCs w:val="21"/>
          <w:highlight w:val="none"/>
          <w:lang w:eastAsia="zh-CN"/>
        </w:rPr>
        <w:t>本保函在重庆市辖区范围内的核验地点：</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；核验方式：</w:t>
      </w:r>
      <w:r>
        <w:rPr>
          <w:rFonts w:hint="eastAsia" w:asciiTheme="minorEastAsia" w:hAnsiTheme="minorEastAsia" w:eastAsiaTheme="minorEastAsia" w:cstheme="minorEastAsia"/>
          <w:color w:val="auto"/>
          <w:kern w:val="2"/>
          <w:sz w:val="21"/>
          <w:szCs w:val="21"/>
          <w:u w:val="none"/>
          <w:lang w:eastAsia="zh-CN"/>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p>
    <w:p>
      <w:pPr>
        <w:keepNext w:val="0"/>
        <w:keepLines w:val="0"/>
        <w:pageBreakBefore w:val="0"/>
        <w:widowControl w:val="0"/>
        <w:shd w:val="clear"/>
        <w:kinsoku/>
        <w:wordWrap/>
        <w:topLinePunct w:val="0"/>
        <w:autoSpaceDE/>
        <w:autoSpaceDN/>
        <w:bidi w:val="0"/>
        <w:snapToGrid/>
        <w:spacing w:beforeLines="0" w:after="0" w:line="360" w:lineRule="auto"/>
        <w:jc w:val="both"/>
        <w:rPr>
          <w:rFonts w:hint="eastAsia" w:asciiTheme="minorEastAsia" w:hAnsiTheme="minorEastAsia" w:eastAsiaTheme="minorEastAsia" w:cstheme="minorEastAsia"/>
          <w:color w:val="auto"/>
          <w:kern w:val="2"/>
          <w:sz w:val="21"/>
          <w:szCs w:val="21"/>
          <w:highlight w:val="none"/>
          <w:lang w:val="en-US" w:eastAsia="zh-CN" w:bidi="ar-SA"/>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开 立 人：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法定代表人（或授权代表）：</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lang w:eastAsia="zh-CN"/>
        </w:rPr>
        <w:t>签名或盖个人名章</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u w:val="single"/>
          <w:lang w:val="en-US" w:eastAsia="zh-CN"/>
        </w:rPr>
      </w:pPr>
      <w:r>
        <w:rPr>
          <w:rFonts w:hint="eastAsia" w:asciiTheme="minorEastAsia" w:hAnsiTheme="minorEastAsia" w:eastAsiaTheme="minorEastAsia" w:cstheme="minorEastAsia"/>
          <w:color w:val="auto"/>
          <w:kern w:val="2"/>
          <w:sz w:val="21"/>
          <w:szCs w:val="21"/>
          <w:highlight w:val="none"/>
        </w:rPr>
        <w:t xml:space="preserve">地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址：</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邮政编码：</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电    话：</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p>
    <w:p>
      <w:pPr>
        <w:spacing w:beforeLines="0" w:line="360" w:lineRule="auto"/>
        <w:ind w:firstLine="420" w:firstLineChars="200"/>
        <w:jc w:val="left"/>
        <w:outlineLvl w:val="9"/>
        <w:rPr>
          <w:rFonts w:hint="eastAsia" w:asciiTheme="minorEastAsia" w:hAnsiTheme="minorEastAsia" w:eastAsiaTheme="minorEastAsia" w:cstheme="minorEastAsia"/>
          <w:color w:val="auto"/>
          <w:kern w:val="2"/>
          <w:sz w:val="21"/>
          <w:szCs w:val="21"/>
          <w:highlight w:val="none"/>
          <w:u w:val="single"/>
        </w:rPr>
      </w:pPr>
      <w:r>
        <w:rPr>
          <w:rFonts w:hint="eastAsia" w:asciiTheme="minorEastAsia" w:hAnsiTheme="minorEastAsia" w:eastAsiaTheme="minorEastAsia" w:cstheme="minorEastAsia"/>
          <w:color w:val="auto"/>
          <w:kern w:val="2"/>
          <w:sz w:val="21"/>
          <w:szCs w:val="21"/>
          <w:highlight w:val="none"/>
        </w:rPr>
        <w:t>传    真：</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p>
    <w:p>
      <w:pPr>
        <w:spacing w:beforeLines="0" w:line="360" w:lineRule="auto"/>
        <w:ind w:left="0" w:firstLine="420" w:firstLineChars="200"/>
        <w:jc w:val="left"/>
        <w:outlineLvl w:val="9"/>
        <w:rPr>
          <w:rFonts w:ascii="宋体" w:hAnsi="宋体" w:cs="宋体"/>
          <w:color w:val="auto"/>
          <w:kern w:val="0"/>
          <w:szCs w:val="21"/>
          <w:highlight w:val="none"/>
        </w:rPr>
      </w:pPr>
      <w:r>
        <w:rPr>
          <w:rFonts w:hint="eastAsia" w:asciiTheme="minorEastAsia" w:hAnsiTheme="minorEastAsia" w:eastAsiaTheme="minorEastAsia" w:cstheme="minorEastAsia"/>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br w:type="page"/>
      </w:r>
      <w:r>
        <w:rPr>
          <w:rFonts w:hint="eastAsia" w:ascii="宋体" w:hAnsi="宋体" w:cs="宋体"/>
          <w:color w:val="auto"/>
          <w:kern w:val="0"/>
          <w:szCs w:val="21"/>
          <w:highlight w:val="none"/>
        </w:rPr>
        <w:t>附件4：预付款担保</w:t>
      </w:r>
    </w:p>
    <w:p>
      <w:pPr>
        <w:spacing w:line="500" w:lineRule="exact"/>
        <w:ind w:firstLine="420" w:firstLineChars="200"/>
        <w:rPr>
          <w:rFonts w:ascii="宋体" w:hAnsi="宋体" w:cs="宋体"/>
          <w:color w:val="auto"/>
          <w:kern w:val="0"/>
          <w:szCs w:val="21"/>
          <w:highlight w:val="none"/>
        </w:rPr>
      </w:pPr>
    </w:p>
    <w:p>
      <w:pPr>
        <w:spacing w:before="120" w:beforeLines="50" w:after="120" w:afterLines="50" w:line="500" w:lineRule="exact"/>
        <w:jc w:val="center"/>
        <w:rPr>
          <w:rFonts w:ascii="宋体" w:hAnsi="宋体" w:cs="宋体"/>
          <w:color w:val="auto"/>
          <w:szCs w:val="21"/>
          <w:highlight w:val="none"/>
        </w:rPr>
      </w:pPr>
      <w:r>
        <w:rPr>
          <w:rFonts w:hint="eastAsia" w:ascii="宋体" w:hAnsi="宋体" w:cs="宋体"/>
          <w:color w:val="auto"/>
          <w:szCs w:val="21"/>
          <w:highlight w:val="none"/>
        </w:rPr>
        <w:t>预付款担保</w:t>
      </w:r>
    </w:p>
    <w:p>
      <w:pPr>
        <w:spacing w:line="360" w:lineRule="auto"/>
        <w:rPr>
          <w:rFonts w:ascii="宋体" w:hAnsi="宋体" w:cs="宋体"/>
          <w:color w:val="auto"/>
          <w:szCs w:val="21"/>
          <w:highlight w:val="none"/>
          <w:u w:val="single"/>
        </w:rPr>
      </w:pPr>
    </w:p>
    <w:p>
      <w:pPr>
        <w:spacing w:line="360" w:lineRule="auto"/>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（发包人名称）：</w:t>
      </w:r>
    </w:p>
    <w:p>
      <w:pPr>
        <w:spacing w:line="360" w:lineRule="auto"/>
        <w:rPr>
          <w:rFonts w:ascii="宋体" w:hAnsi="宋体" w:cs="宋体"/>
          <w:color w:val="auto"/>
          <w:szCs w:val="21"/>
          <w:highlight w:val="none"/>
        </w:rPr>
      </w:pP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根据</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日签订的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担保金额人民币（大写）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担保有效期自预付款支付给承包人起生效，至你方签发的进度款支付证书说明已完全扣清止。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你方和承包人按合同约定变更合同时，我方承担本保函规定的义务不变。</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因本保函发生的纠纷，可由双方协商解决，协商不成的，按下列第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种方式解决：</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仲裁委员会申请仲裁；</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人民法院起诉。</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6. 本保函自我方法定代表人（或其授权代理人）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并加盖公章之日起生效。</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（以下无正文）</w:t>
      </w:r>
    </w:p>
    <w:p>
      <w:pPr>
        <w:pStyle w:val="2"/>
        <w:spacing w:line="360" w:lineRule="auto"/>
        <w:rPr>
          <w:rFonts w:ascii="宋体" w:hAnsi="宋体" w:cs="宋体"/>
          <w:color w:val="auto"/>
          <w:szCs w:val="21"/>
          <w:highlight w:val="none"/>
        </w:rPr>
      </w:pP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spacing w:line="360" w:lineRule="auto"/>
        <w:ind w:firstLine="420" w:firstLineChars="200"/>
        <w:rPr>
          <w:rFonts w:ascii="宋体" w:hAnsi="宋体" w:cs="宋体"/>
          <w:color w:val="auto"/>
          <w:szCs w:val="21"/>
          <w:highlight w:val="none"/>
          <w:u w:val="single"/>
        </w:rPr>
      </w:pPr>
    </w:p>
    <w:p>
      <w:pPr>
        <w:spacing w:line="500" w:lineRule="exact"/>
        <w:jc w:val="right"/>
        <w:rPr>
          <w:rFonts w:ascii="宋体" w:hAnsi="宋体" w:cs="宋体"/>
          <w:color w:val="auto"/>
          <w:kern w:val="0"/>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keepNext/>
        <w:keepLines/>
        <w:snapToGrid w:val="0"/>
        <w:spacing w:line="600" w:lineRule="exact"/>
        <w:ind w:firstLine="420" w:firstLineChars="200"/>
        <w:outlineLvl w:val="3"/>
        <w:rPr>
          <w:rFonts w:ascii="宋体" w:hAnsi="宋体" w:cs="宋体"/>
          <w:color w:val="auto"/>
          <w:szCs w:val="21"/>
          <w:highlight w:val="none"/>
        </w:rPr>
      </w:pPr>
      <w:r>
        <w:rPr>
          <w:rFonts w:hint="eastAsia" w:ascii="宋体" w:hAnsi="宋体"/>
          <w:i/>
          <w:iCs/>
          <w:sz w:val="21"/>
          <w:szCs w:val="21"/>
        </w:rPr>
        <w:t>[提示：招标人可以根据项目实际情况，增加本保函在重庆本地的核验要求。]</w:t>
      </w:r>
      <w:r>
        <w:rPr>
          <w:rFonts w:hint="eastAsia" w:ascii="宋体" w:hAnsi="宋体" w:cs="宋体"/>
          <w:color w:val="auto"/>
          <w:kern w:val="0"/>
          <w:szCs w:val="21"/>
          <w:highlight w:val="none"/>
        </w:rPr>
        <w:br w:type="page"/>
      </w:r>
      <w:r>
        <w:rPr>
          <w:rFonts w:hint="eastAsia" w:ascii="宋体" w:hAnsi="宋体" w:cs="宋体"/>
          <w:color w:val="auto"/>
          <w:kern w:val="0"/>
          <w:szCs w:val="21"/>
          <w:highlight w:val="none"/>
        </w:rPr>
        <w:t>附件5: 支付担保</w:t>
      </w:r>
    </w:p>
    <w:p>
      <w:pPr>
        <w:spacing w:line="500" w:lineRule="exact"/>
        <w:ind w:firstLine="420" w:firstLineChars="200"/>
        <w:rPr>
          <w:rFonts w:ascii="宋体" w:hAnsi="宋体" w:cs="宋体"/>
          <w:color w:val="auto"/>
          <w:kern w:val="0"/>
          <w:szCs w:val="21"/>
          <w:highlight w:val="none"/>
        </w:rPr>
      </w:pPr>
    </w:p>
    <w:p>
      <w:pPr>
        <w:spacing w:before="120" w:beforeLines="50" w:after="120" w:afterLines="50" w:line="500" w:lineRule="exact"/>
        <w:jc w:val="center"/>
        <w:rPr>
          <w:rFonts w:ascii="宋体" w:hAnsi="宋体" w:cs="宋体"/>
          <w:color w:val="auto"/>
          <w:szCs w:val="21"/>
          <w:highlight w:val="none"/>
        </w:rPr>
      </w:pPr>
      <w:r>
        <w:rPr>
          <w:rFonts w:hint="eastAsia" w:ascii="宋体" w:hAnsi="宋体" w:cs="宋体"/>
          <w:color w:val="auto"/>
          <w:szCs w:val="21"/>
          <w:highlight w:val="none"/>
        </w:rPr>
        <w:t>支付担保</w:t>
      </w:r>
    </w:p>
    <w:p>
      <w:pPr>
        <w:spacing w:line="360" w:lineRule="auto"/>
        <w:jc w:val="left"/>
        <w:rPr>
          <w:rFonts w:ascii="宋体" w:hAnsi="宋体" w:cs="宋体"/>
          <w:color w:val="auto"/>
          <w:szCs w:val="21"/>
          <w:highlight w:val="none"/>
          <w:u w:val="single"/>
        </w:rPr>
      </w:pP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鉴于你方作为承包人已经与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（发包人名称）（以下称“发包人”）于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日签订了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一、保证的范围及保证金额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我方的保证范围是主合同约定的工程款。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本保函所称主合同约定的工程款是指主合同约定的除工程质量保证金以外的合同价款。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我方保证的金额是主合同约定的工程款的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%，数额最高不超过人民币元（大写：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二、保证的方式及保证期间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我方保证的方式为：连带责任保证。</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我方保证的期间为：自合同生效之日起至主合同约定的工程款支付完毕之日后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你方与发包人协议变更工程款支付日期的，经我方书面同意后，保证期间按照变更后的支付日期做相应调整。</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三、承担保证责任的形式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我方承担保证责任的形式是代为支付。发包人未按主合同约定向你方支付工程款的，由我方在保证金额内代为支付。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四、代偿的安排</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我方收到你方的书面索赔通知及相应的证明材料后７天内无条件支付。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五、保证责任的解除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在本保函承诺的保证期间内，你方未书面向我方主张保证责任的，自保证期间届满次日起，我方保证责任解除。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发包人按主合同约定履行了工程款的全部支付义务的，自本保函承诺的保证期间届满次日起，我方保证责任解除。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 按照法律法规的规定或出现应解除我方保证责任的其他情形的，我方在本保函项下的保证责任亦解除。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 我方解除保证责任后，你方应自我方保证责任解除之日起  个工作日内，将本保函原件返还我方。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六、免责条款</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因你方违约致使发包人不能履行义务的，我方不承担保证责任。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依照法律法规的规定或你方与发包人的另行约定，免除发包人部分或全部义务的，我方亦免除其相应的保证责任。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 因不可抗力造成发包人不能履行义务的，我方不承担保证责任。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七、争议解决</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因本保函或本保函相关事项发生的纠纷，可由双方协商解决，协商不成的，按下列第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种方式解决：</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仲裁委员会申请仲裁；</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人民法院起诉。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八、保函的生效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本保函自我方法定代表人（或其授权代理人）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并加盖公章之日起生效。</w:t>
      </w:r>
    </w:p>
    <w:p>
      <w:pPr>
        <w:spacing w:line="360" w:lineRule="auto"/>
        <w:ind w:right="600" w:firstLine="420" w:firstLineChars="200"/>
        <w:jc w:val="left"/>
        <w:rPr>
          <w:rFonts w:ascii="宋体" w:hAnsi="宋体" w:cs="宋体"/>
          <w:color w:val="auto"/>
          <w:szCs w:val="21"/>
          <w:highlight w:val="none"/>
        </w:rPr>
      </w:pPr>
      <w:r>
        <w:rPr>
          <w:rFonts w:hint="eastAsia" w:ascii="宋体" w:hAnsi="宋体" w:cs="宋体"/>
          <w:color w:val="auto"/>
          <w:szCs w:val="21"/>
          <w:highlight w:val="none"/>
        </w:rPr>
        <w:t>担保人：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（盖章）</w:t>
      </w:r>
    </w:p>
    <w:p>
      <w:pPr>
        <w:spacing w:line="360" w:lineRule="auto"/>
        <w:ind w:right="1200" w:firstLine="420" w:firstLineChars="200"/>
        <w:rPr>
          <w:rFonts w:ascii="宋体" w:hAnsi="宋体" w:cs="宋体"/>
          <w:color w:val="auto"/>
          <w:szCs w:val="21"/>
          <w:highlight w:val="none"/>
        </w:rPr>
      </w:pPr>
      <w:r>
        <w:rPr>
          <w:rFonts w:hint="eastAsia" w:ascii="宋体" w:hAnsi="宋体" w:cs="宋体"/>
          <w:color w:val="auto"/>
          <w:szCs w:val="21"/>
          <w:highlight w:val="none"/>
        </w:rPr>
        <w:t>法定代表人或委托代理人：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360" w:lineRule="auto"/>
        <w:ind w:firstLine="420" w:firstLineChars="200"/>
        <w:jc w:val="left"/>
        <w:rPr>
          <w:rFonts w:hint="eastAsia" w:ascii="宋体" w:hAnsi="宋体" w:cs="宋体"/>
          <w:color w:val="auto"/>
          <w:szCs w:val="21"/>
          <w:highlight w:val="none"/>
        </w:rPr>
      </w:pPr>
    </w:p>
    <w:p>
      <w:pPr>
        <w:spacing w:line="360" w:lineRule="auto"/>
        <w:ind w:firstLine="420" w:firstLineChars="200"/>
        <w:jc w:val="left"/>
        <w:rPr>
          <w:rFonts w:ascii="宋体" w:hAnsi="宋体" w:cs="宋体"/>
          <w:color w:val="auto"/>
          <w:szCs w:val="21"/>
          <w:highlight w:val="none"/>
        </w:rPr>
      </w:pPr>
      <w:r>
        <w:rPr>
          <w:rFonts w:hint="eastAsia" w:ascii="宋体" w:hAnsi="宋体"/>
          <w:i/>
          <w:iCs/>
          <w:sz w:val="21"/>
          <w:szCs w:val="21"/>
        </w:rPr>
        <w:t>[提示：招标人可以根据项目实际情况，增加本保函在重庆本地的核验要求。]</w:t>
      </w:r>
      <w:r>
        <w:rPr>
          <w:rFonts w:hint="eastAsia" w:ascii="宋体" w:hAnsi="宋体" w:cs="宋体"/>
          <w:color w:val="auto"/>
          <w:szCs w:val="21"/>
          <w:highlight w:val="none"/>
        </w:rPr>
        <w:br w:type="page"/>
      </w:r>
      <w:bookmarkStart w:id="2628" w:name="_Toc33183802"/>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附件6：</w:t>
      </w:r>
      <w:bookmarkEnd w:id="2628"/>
      <w:r>
        <w:rPr>
          <w:rFonts w:hint="eastAsia" w:ascii="宋体" w:hAnsi="宋体" w:cs="宋体"/>
          <w:color w:val="auto"/>
          <w:kern w:val="0"/>
          <w:szCs w:val="21"/>
          <w:highlight w:val="none"/>
        </w:rPr>
        <w:t>重庆市水利工程建设安全生产合同</w:t>
      </w:r>
    </w:p>
    <w:p>
      <w:pPr>
        <w:snapToGrid w:val="0"/>
        <w:spacing w:line="324" w:lineRule="auto"/>
        <w:rPr>
          <w:rFonts w:ascii="宋体" w:hAnsi="宋体" w:cs="宋体"/>
          <w:color w:val="auto"/>
          <w:kern w:val="0"/>
          <w:szCs w:val="21"/>
          <w:highlight w:val="none"/>
        </w:rPr>
      </w:pPr>
    </w:p>
    <w:p>
      <w:pPr>
        <w:snapToGrid w:val="0"/>
        <w:spacing w:line="324"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重庆市水利工程建设安全生产合同</w:t>
      </w:r>
    </w:p>
    <w:p>
      <w:pPr>
        <w:tabs>
          <w:tab w:val="left" w:pos="6474"/>
        </w:tabs>
        <w:snapToGrid w:val="0"/>
        <w:spacing w:line="312" w:lineRule="auto"/>
        <w:ind w:firstLine="312" w:firstLineChars="149"/>
        <w:jc w:val="left"/>
        <w:rPr>
          <w:rFonts w:ascii="宋体" w:hAnsi="宋体" w:cs="宋体"/>
          <w:color w:val="auto"/>
          <w:kern w:val="0"/>
          <w:szCs w:val="21"/>
          <w:highlight w:val="none"/>
        </w:rPr>
      </w:pPr>
      <w:r>
        <w:rPr>
          <w:rFonts w:hint="eastAsia" w:ascii="宋体" w:hAnsi="宋体" w:cs="宋体"/>
          <w:color w:val="auto"/>
          <w:kern w:val="0"/>
          <w:szCs w:val="21"/>
          <w:highlight w:val="none"/>
        </w:rPr>
        <w:tab/>
      </w:r>
    </w:p>
    <w:p>
      <w:pPr>
        <w:snapToGrid w:val="0"/>
        <w:spacing w:line="312" w:lineRule="auto"/>
        <w:rPr>
          <w:rFonts w:ascii="宋体" w:hAnsi="宋体" w:cs="宋体"/>
          <w:color w:val="auto"/>
          <w:kern w:val="0"/>
          <w:szCs w:val="21"/>
          <w:highlight w:val="none"/>
        </w:rPr>
      </w:pPr>
      <w:r>
        <w:rPr>
          <w:rFonts w:hint="eastAsia" w:ascii="宋体" w:hAnsi="宋体" w:cs="宋体"/>
          <w:color w:val="auto"/>
          <w:kern w:val="0"/>
          <w:szCs w:val="21"/>
          <w:highlight w:val="none"/>
        </w:rPr>
        <w:t>施工工程合同编号：</w:t>
      </w:r>
      <w:r>
        <w:rPr>
          <w:rFonts w:hint="eastAsia" w:ascii="宋体" w:hAnsi="宋体" w:cs="宋体"/>
          <w:color w:val="auto"/>
          <w:kern w:val="0"/>
          <w:szCs w:val="21"/>
          <w:highlight w:val="none"/>
          <w:u w:val="single"/>
        </w:rPr>
        <w:t xml:space="preserve">                     </w:t>
      </w:r>
    </w:p>
    <w:p>
      <w:pPr>
        <w:snapToGrid w:val="0"/>
        <w:spacing w:line="312" w:lineRule="auto"/>
        <w:rPr>
          <w:rFonts w:ascii="宋体" w:hAnsi="宋体" w:cs="宋体"/>
          <w:color w:val="auto"/>
          <w:kern w:val="0"/>
          <w:szCs w:val="21"/>
          <w:highlight w:val="none"/>
        </w:rPr>
      </w:pPr>
      <w:r>
        <w:rPr>
          <w:rFonts w:hint="eastAsia" w:ascii="宋体" w:hAnsi="宋体" w:cs="宋体"/>
          <w:color w:val="auto"/>
          <w:kern w:val="0"/>
          <w:szCs w:val="21"/>
          <w:highlight w:val="none"/>
        </w:rPr>
        <w:t>安全生产合同编号：</w:t>
      </w:r>
      <w:r>
        <w:rPr>
          <w:rFonts w:hint="eastAsia" w:ascii="宋体" w:hAnsi="宋体" w:cs="宋体"/>
          <w:color w:val="auto"/>
          <w:kern w:val="0"/>
          <w:szCs w:val="21"/>
          <w:highlight w:val="none"/>
          <w:u w:val="single"/>
        </w:rPr>
        <w:t xml:space="preserve">                     </w:t>
      </w:r>
    </w:p>
    <w:p>
      <w:pPr>
        <w:snapToGrid w:val="0"/>
        <w:spacing w:line="312" w:lineRule="auto"/>
        <w:rPr>
          <w:rFonts w:ascii="宋体" w:hAnsi="宋体" w:cs="宋体"/>
          <w:color w:val="auto"/>
          <w:kern w:val="0"/>
          <w:szCs w:val="21"/>
          <w:highlight w:val="none"/>
        </w:rPr>
      </w:pPr>
      <w:r>
        <w:rPr>
          <w:rFonts w:hint="eastAsia" w:ascii="宋体" w:hAnsi="宋体" w:cs="宋体"/>
          <w:color w:val="auto"/>
          <w:kern w:val="0"/>
          <w:szCs w:val="21"/>
          <w:highlight w:val="none"/>
        </w:rPr>
        <w:t>甲方（建设工程的项目法人）：</w:t>
      </w:r>
      <w:r>
        <w:rPr>
          <w:rFonts w:hint="eastAsia" w:ascii="宋体" w:hAnsi="宋体" w:cs="宋体"/>
          <w:color w:val="auto"/>
          <w:kern w:val="0"/>
          <w:szCs w:val="21"/>
          <w:highlight w:val="none"/>
          <w:u w:val="single"/>
        </w:rPr>
        <w:t xml:space="preserve">                    </w:t>
      </w:r>
    </w:p>
    <w:p>
      <w:pPr>
        <w:snapToGrid w:val="0"/>
        <w:spacing w:line="312" w:lineRule="auto"/>
        <w:rPr>
          <w:rFonts w:ascii="宋体" w:hAnsi="宋体" w:cs="宋体"/>
          <w:color w:val="auto"/>
          <w:kern w:val="0"/>
          <w:szCs w:val="21"/>
          <w:highlight w:val="none"/>
        </w:rPr>
      </w:pPr>
      <w:r>
        <w:rPr>
          <w:rFonts w:hint="eastAsia" w:ascii="宋体" w:hAnsi="宋体" w:cs="宋体"/>
          <w:color w:val="auto"/>
          <w:kern w:val="0"/>
          <w:szCs w:val="21"/>
          <w:highlight w:val="none"/>
        </w:rPr>
        <w:t>乙方（中标单位即施工单位）：</w:t>
      </w:r>
      <w:r>
        <w:rPr>
          <w:rFonts w:hint="eastAsia" w:ascii="宋体" w:hAnsi="宋体" w:cs="宋体"/>
          <w:color w:val="auto"/>
          <w:kern w:val="0"/>
          <w:szCs w:val="21"/>
          <w:highlight w:val="none"/>
          <w:u w:val="single"/>
        </w:rPr>
        <w:t xml:space="preserve">                    </w:t>
      </w:r>
    </w:p>
    <w:p>
      <w:pPr>
        <w:snapToGrid w:val="0"/>
        <w:spacing w:line="312" w:lineRule="auto"/>
        <w:rPr>
          <w:rFonts w:ascii="宋体" w:hAnsi="宋体" w:cs="宋体"/>
          <w:color w:val="auto"/>
          <w:kern w:val="0"/>
          <w:szCs w:val="21"/>
          <w:highlight w:val="none"/>
        </w:rPr>
      </w:pP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为在工程实施过程中营造安全、高效的施工环境，切实搞好项目安全管理工作，根据《中华人民共和</w:t>
      </w:r>
      <w:r>
        <w:rPr>
          <w:rFonts w:hint="eastAsia" w:ascii="宋体" w:hAnsi="宋体" w:cs="宋体"/>
          <w:color w:val="auto"/>
          <w:kern w:val="0"/>
          <w:szCs w:val="21"/>
          <w:highlight w:val="none"/>
          <w:lang w:eastAsia="zh-CN"/>
        </w:rPr>
        <w:t>国</w:t>
      </w:r>
      <w:r>
        <w:rPr>
          <w:rFonts w:hint="eastAsia" w:ascii="宋体" w:hAnsi="宋体" w:cs="宋体"/>
          <w:color w:val="auto"/>
          <w:kern w:val="0"/>
          <w:szCs w:val="21"/>
          <w:highlight w:val="none"/>
        </w:rPr>
        <w:t>合同法》、《中华人民共和国安全生产法》、《建设工程安全生产管理条例》以及《水利工程建设安全生产管理办法》等法律法规以及相关政策的规定，经甲、乙双方协商一致，特制定本合同。</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一、项目工程名称：</w:t>
      </w:r>
      <w:r>
        <w:rPr>
          <w:rFonts w:hint="eastAsia" w:ascii="宋体" w:hAnsi="宋体" w:cs="宋体"/>
          <w:color w:val="auto"/>
          <w:kern w:val="0"/>
          <w:szCs w:val="21"/>
          <w:highlight w:val="none"/>
          <w:u w:val="single"/>
        </w:rPr>
        <w:t xml:space="preserve">                               </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二、项目所在地：</w:t>
      </w:r>
      <w:r>
        <w:rPr>
          <w:rFonts w:hint="eastAsia" w:ascii="宋体" w:hAnsi="宋体" w:cs="宋体"/>
          <w:color w:val="auto"/>
          <w:kern w:val="0"/>
          <w:szCs w:val="21"/>
          <w:highlight w:val="none"/>
          <w:u w:val="single"/>
        </w:rPr>
        <w:t xml:space="preserve">                                 </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二、工程内容：</w:t>
      </w:r>
      <w:r>
        <w:rPr>
          <w:rFonts w:hint="eastAsia" w:ascii="宋体" w:hAnsi="宋体" w:cs="宋体"/>
          <w:color w:val="auto"/>
          <w:kern w:val="0"/>
          <w:szCs w:val="21"/>
          <w:highlight w:val="none"/>
          <w:u w:val="single"/>
        </w:rPr>
        <w:t xml:space="preserve">                                   </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三、合同履行期限：</w:t>
      </w:r>
      <w:r>
        <w:rPr>
          <w:rFonts w:hint="eastAsia" w:ascii="宋体" w:hAnsi="宋体" w:cs="宋体"/>
          <w:color w:val="auto"/>
          <w:kern w:val="0"/>
          <w:szCs w:val="21"/>
          <w:highlight w:val="none"/>
          <w:u w:val="single"/>
        </w:rPr>
        <w:t xml:space="preserve">                               </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四、本工程主要危险源：</w:t>
      </w:r>
      <w:r>
        <w:rPr>
          <w:rFonts w:hint="eastAsia" w:ascii="宋体" w:hAnsi="宋体" w:cs="宋体"/>
          <w:color w:val="auto"/>
          <w:kern w:val="0"/>
          <w:szCs w:val="21"/>
          <w:highlight w:val="none"/>
          <w:u w:val="single"/>
        </w:rPr>
        <w:t xml:space="preserve">                           </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五、双方的权利义务</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 甲方的权利义务</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甲方应向施工单位提供施工现场及施工可能影响的毗邻区域内供水、排水、供电、供气、通讯、广播电视等地下管线资料，气象和水文观测资料，拟建工程可能影响的相邻建筑物和构筑物、地下工程的有关资料，并保证有关资料的真实、准确、完整，满足有关技术规范。但以上资料尚未形成或无法查询的除外。</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2．甲方不得调减和挪用中标价中所确定的水利工程建设有关安全作业环境及安全施工措施等所需费用。</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甲方应督促乙方严格执行财政部、国家安全生产监督管理总局《关于印发高危行业企业安全生产费用财务管理暂行办法的通知》（财企〔2006〕478号）和重庆市水利局、市财政局、市发改委和市安监局《关于落实水利工程建设安全生产费用及使用管理问题的通知》（渝水基〔2009〕28号）的规定。</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4．甲方不得对乙方提出不符合建设工程安全生产法律、法规和强制性标准规定的要求，不得压缩合同约定的工期。</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5．甲方应编制保证安全生产的措施方案，并在规定时间内报有管辖权的水行政主管部门备案。</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6．在本水利工程开工前，甲方应当就落实保证安全生产的措施进行全面系统的布置，明确施工单位的安全生产责任。</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甲方应当在拆除或者爆破工程施工15日前，将施工单位资质等级证明、拟拆除或拟爆破的工程及可以危及毗邻建筑物的说明、施工组织方案、堆放、清除废弃物的措施、生产安全事故的应急救援预案报有管辖权的水行政主管部门、流域管理机构或者其委托的安全生产监督机构备案。</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8．甲方有权检查乙方执行有关安全生产方面的工作规定，对乙方不符合安全、文明施工要求的行为进行制止、纠正并发出安全整改通知书，直至清退出场。</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 xml:space="preserve">9．甲方应确保安全设施与主体工程建设“三同时”的原则，即：同时设计，同时施工，同时投入使用。 </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10．甲方不得明示或者暗示乙方购买、租赁、使用不符合安全施工要求的安全防护用具、机械设备、施工机具及配件、消防设施和器材。</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11．甲方应在事故发生后，按照事故处理的相关程序上报有关部门，不得延误。</w:t>
      </w:r>
    </w:p>
    <w:p>
      <w:pPr>
        <w:snapToGrid w:val="0"/>
        <w:spacing w:line="312" w:lineRule="auto"/>
        <w:ind w:firstLine="420" w:firstLineChars="200"/>
        <w:rPr>
          <w:rFonts w:ascii="宋体" w:hAnsi="宋体" w:cs="宋体"/>
          <w:color w:val="auto"/>
          <w:kern w:val="0"/>
          <w:szCs w:val="21"/>
          <w:highlight w:val="none"/>
        </w:rPr>
      </w:pPr>
      <w:bookmarkStart w:id="2629" w:name="_Toc33183803"/>
      <w:r>
        <w:rPr>
          <w:rFonts w:hint="eastAsia" w:ascii="宋体" w:hAnsi="宋体" w:cs="宋体"/>
          <w:color w:val="auto"/>
          <w:kern w:val="0"/>
          <w:szCs w:val="21"/>
          <w:highlight w:val="none"/>
        </w:rPr>
        <w:t>（二）乙方的权利义务</w:t>
      </w:r>
      <w:bookmarkEnd w:id="2629"/>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1．乙方应严格执行安全生产法律法规，水行政主管部门的规定，按照工程建设规范要求，特别是强制性规范对安全施工的各项规定，依法履行安全生产管理职责和义务。</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2．乙方应承诺本单位依法取得符合本工程要求的《安全生产许可证》；本单位的主要负责人、拟投入项目负责人以及专职安全生产管理人员具有合法有效的安全资质证书。</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为保证施工现场安全管理体系有效运行，乙方应当设立专职的安全生产管理机构，并配备专职安全生产管理人员。施工现场应当按照每2000万元施工合同额配备1名的比例，配备专职安全生产管理人员，每个标段不足2000万元的至少配备1名；建立健全安全生产规章制度和操作规程，对工程建设进行经常性的安全检查，并做好安全检查记录。</w:t>
      </w:r>
    </w:p>
    <w:p>
      <w:pPr>
        <w:snapToGrid w:val="0"/>
        <w:spacing w:line="312"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4．乙方应按照</w:t>
      </w:r>
      <w:r>
        <w:rPr>
          <w:rFonts w:hint="eastAsia" w:ascii="宋体" w:hAnsi="宋体" w:eastAsia="宋体" w:cs="宋体"/>
          <w:color w:val="auto"/>
          <w:szCs w:val="21"/>
          <w:highlight w:val="none"/>
          <w:lang w:eastAsia="zh-CN"/>
        </w:rPr>
        <w:t>《企业安全生产费用提取和使用管理办法》（财资〔2022〕136号）</w:t>
      </w:r>
      <w:r>
        <w:rPr>
          <w:rFonts w:hint="eastAsia" w:ascii="宋体" w:hAnsi="宋体" w:cs="宋体"/>
          <w:color w:val="auto"/>
          <w:kern w:val="0"/>
          <w:szCs w:val="21"/>
          <w:highlight w:val="none"/>
        </w:rPr>
        <w:t>的规定，以不低于建筑安装工程造价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不含设备费）</w:t>
      </w:r>
      <w:r>
        <w:rPr>
          <w:rFonts w:hint="eastAsia" w:ascii="宋体" w:hAnsi="宋体" w:cs="宋体"/>
          <w:color w:val="auto"/>
          <w:kern w:val="0"/>
          <w:szCs w:val="21"/>
          <w:highlight w:val="none"/>
        </w:rPr>
        <w:t>的</w:t>
      </w:r>
      <w:r>
        <w:rPr>
          <w:rFonts w:hint="eastAsia" w:ascii="宋体" w:hAnsi="宋体" w:cs="宋体"/>
          <w:color w:val="auto"/>
          <w:kern w:val="0"/>
          <w:szCs w:val="21"/>
          <w:highlight w:val="none"/>
          <w:u w:val="none"/>
          <w:lang w:val="en-US" w:eastAsia="zh-CN"/>
        </w:rPr>
        <w:t>2.5</w:t>
      </w:r>
      <w:r>
        <w:rPr>
          <w:rFonts w:hint="eastAsia" w:ascii="宋体" w:hAnsi="宋体" w:cs="宋体"/>
          <w:color w:val="auto"/>
          <w:kern w:val="0"/>
          <w:szCs w:val="21"/>
          <w:highlight w:val="none"/>
          <w:u w:val="none"/>
        </w:rPr>
        <w:t>%</w:t>
      </w:r>
      <w:r>
        <w:rPr>
          <w:rFonts w:hint="eastAsia" w:ascii="宋体" w:hAnsi="宋体" w:cs="宋体"/>
          <w:color w:val="auto"/>
          <w:kern w:val="0"/>
          <w:szCs w:val="21"/>
          <w:highlight w:val="none"/>
          <w:u w:val="none"/>
          <w:lang w:val="en-US" w:eastAsia="zh-CN"/>
        </w:rPr>
        <w:t>标准</w:t>
      </w:r>
      <w:r>
        <w:rPr>
          <w:rFonts w:hint="eastAsia" w:ascii="宋体" w:hAnsi="宋体" w:cs="宋体"/>
          <w:color w:val="auto"/>
          <w:kern w:val="0"/>
          <w:szCs w:val="21"/>
          <w:highlight w:val="none"/>
        </w:rPr>
        <w:t>计提安全</w:t>
      </w:r>
      <w:r>
        <w:rPr>
          <w:rFonts w:hint="eastAsia" w:ascii="宋体" w:hAnsi="宋体" w:cs="宋体"/>
          <w:color w:val="auto"/>
          <w:kern w:val="0"/>
          <w:szCs w:val="21"/>
          <w:highlight w:val="none"/>
          <w:lang w:val="en-US" w:eastAsia="zh-CN"/>
        </w:rPr>
        <w:t>生产</w:t>
      </w:r>
      <w:r>
        <w:rPr>
          <w:rFonts w:hint="eastAsia" w:ascii="宋体" w:hAnsi="宋体" w:cs="宋体"/>
          <w:color w:val="auto"/>
          <w:kern w:val="0"/>
          <w:szCs w:val="21"/>
          <w:highlight w:val="none"/>
        </w:rPr>
        <w:t>费用，保证安全生产投入。</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5．乙方应认可其投标报价已包括（但不限于）完成本工程实物工作量所需的安全管理、质量管理、安全培训、劳动保护、文明施工等全部费用。</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乙方参与项目的承建单位所有人员（含农民工）上岗前均按照相关规定的要求进行了与其从事岗位相符的安全教育培训，具备必要的安全生产知识，熟悉有关的安全生产规章制度和安全操作规程，掌握本岗位的安全操作技能。</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所有特种作业人员接受了与本工种相适应的、专门的安全技术培训，经安全技术理论考核实际操作技能考试合格，并取得有效的特种作业人员操作证书。</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7．乙方所有进场设备、机具、设备应符合安全技术规范要求。特种设备具有特种设备安全检测机构出具的有效的检测合格证书或审批手续。</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8．乙方应遵守法律法规关于易燃易爆及危化物品购买、运输、储存、管理使用的相关规定，自觉接受当地公安部门的监管。</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9．乙方应按照《安全生产事故隐患排查治理暂行规定》的要求，主动承担起隐患排查、治理和防控的主体责任，建立并落实从主要负责人到每个从业人员的隐患排查治理和监控责任制。</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乙方应当按照重庆市水利局、市安监局《重庆市重点水利工程危险性较大单项工程安全专项施工方案编制和审查管理（暂行）办法》（渝水基〔2010〕15号）的要求，对危险性较大的单项工程编制安全生产专项方案，并严格履行审核、审查批准程序后方可实施。</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11．乙方应按照本工程项目特点，组织制定本工程实施中的生产安全事故应急救援预案；承担度汛要求的工程，还应当编制满足度汛要求的施工度汛方案，并按程序审批、备案。</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12．乙方应按照国务院《生产安全事故报告和调查处理条例》及相关规定的要求，及时上报有关部门，不得延误。</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13．乙方应承担施工期间因生产安全事故造成的刑事、行政、民事责任和全部直接经济损失。</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六、乙方发生“七、违约责任”中所述乙方违约情形时的有关违约金以及施工单位承担责任的安全事故处置和事故善后工作所产生的有关费用，甲方将在工程进度款中扣除，后续进度款不足的在履约保证金中扣除。乙方应在发生生产安全事故后及时开展救援处置工作。</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七、违约责任</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（一）甲方违反本合同约定的义务，导致乙方发生生产安全事故和经济损失的，应承担由此而产生的直接经济损失。</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（二）乙方如发生特别重大、重大、较大和一般生产安全事故，应当以安全生产行政主管部门出具的事故调查处理报告为依据，分别承担100万元、50万元、30万元、10万元的违约金。</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（三）乙方发生人身伤亡工伤事故或机械设备事故后，故意破坏或伪造事故现场，隐瞒不报、谎报、虚报，应承担违约金50万元。</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（四）乙方每发生一次本合同附件所列举的“习惯性违章行为”一条，乙方应承担违约金1万元；发生一次两条，乙方应承担违约金2万元，以此类推。</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八、甲、乙双方应自觉接受项目监理单位对本工程实施的安全监督和检查，并按要求承担违约责任。</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九、本合同有效期为：甲乙双方签署之日起至合同工程完工验收之日止。</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十、本合同一式陆份，甲乙双方各执份贰份，监理单位贰份，由双方加盖公章、法定代表人或其授权代理人</w:t>
      </w: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后生效。</w:t>
      </w:r>
    </w:p>
    <w:p>
      <w:pPr>
        <w:snapToGrid w:val="0"/>
        <w:spacing w:line="312"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十一、合同未尽事宜，各方协商解决。如协商不成，可提请有管辖权的仲裁机构或法院进行裁决。</w:t>
      </w:r>
    </w:p>
    <w:p>
      <w:pPr>
        <w:snapToGrid w:val="0"/>
        <w:spacing w:line="324" w:lineRule="auto"/>
        <w:rPr>
          <w:rFonts w:ascii="宋体" w:hAnsi="宋体" w:cs="宋体"/>
          <w:color w:val="auto"/>
          <w:kern w:val="0"/>
          <w:szCs w:val="21"/>
          <w:highlight w:val="none"/>
        </w:rPr>
      </w:pP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甲方：（盖章）</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法定代表人（或授权的代理人）</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乙方：（盖章）</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法定代表人（或授权的代理人）</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时间：</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地点：</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br w:type="page"/>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附件：</w:t>
      </w:r>
    </w:p>
    <w:p>
      <w:pPr>
        <w:snapToGrid w:val="0"/>
        <w:spacing w:line="324"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习惯性违章行为</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1．进入施工生产区域的人员不正确穿戴使用劳动防护用品。</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2．作业人员随意解除、挪动已设置的安全措施或擅自穿、跨越安全围栏或超越安全警戒线。</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3．在行人道口或人口密集区从事高处作业，工作地点的下面不设围栏、未设专人看守或其他安全措施。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4．高处作业不系安全带、安全带系在移动或不牢固的物件上、换位时失去安全带保护；高处作业人员不系安全绳、安全绳低挂高用。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5．高处作业不用绳索传递物品，随手上下抛掷器具、材料。</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6．施工现场临时搭建的建筑物不符合安全使用要求。</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7．未对因建设工程施工可能造成损害的毗邻建筑物、构筑物和地下管线等采取专项防护措施。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8．施工现场的井、洞、坑、沟、口等危险处不设明显警示标志，未采取加盖板或设置围栏等防护措施。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9．临水、临空、临边等部位不设安全防护栏杆和挡脚板。</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10．上下层垂直立体作业无隔离防护措施，或错开作业期间无专人监护。</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11．在高处平台、孔洞边缘倚坐或跨越栏杆。</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12．高边坡作业未在作业面上方设置防护设施。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13．隧洞作业未采取必要的安全措施。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14．将运行中转动设备的防护罩打开；将手伸入运动中转动设备的遮拦内；戴手套或用抹布对转动部分进行清扫或进行其他工作。</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15．空气压缩机房的维修平台和电动机地坑的周围无防护栏杆，或栏杆下部无防护网（板），地沟未铺设盖板；移动式空压机无防雨、防晒、隔离防拦等设施。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16．现场倒闸操作不戴绝缘手套，雷雨天气巡视或操作室外高压设备不穿绝缘靴。</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17．停电作业不验电接地或不按规定顺序装拆接地线、不按规定使用个人保安线。</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18．在带电设备周围使用钢卷尺、皮卷尺和线尺（夹有金属丝者）进行测量工作。</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19．在带电设备周围使用金属梯子进行作业；在户外变电站和高压室内不按规定使用和搬运梯子、管子等长物。</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20．未经值班人员许可，擅自进入带电运行设备区域。</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21．水上作业不佩戴救生工具。</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22．建设项目施工单位不严格按照安全设施的施工图纸和设计要求施工。</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23．作业人员不按照审批后的施工方案进行作业或随意变动施工方案；擅自扩大工作范围、工作内容。</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24．开工前没有对所有作业人员进行安全技术交底、不明确工作范围、安全措施不交代或交代不清，盲目开工。</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25．专责监护人不认真履行监护职责，从事与监护无关的工作。</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26．对基坑支护与降水、土方开挖与边坡防护、模板、起重吊装、脚手架、拆除、爆破等单项工程无专项施工方案和安全技术措施，或专项施工方案未完善编、审、批手续，或方案不符合强制性标准要求。</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27．组立杆塔、撤杆、撤线或紧线前未按规定使用防倒杆装置等防倒杆措施或采取突然剪断导线、地线、拉线等方法撤杆撤线。</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28．使用吊篮载人。</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29．吊车起吊前未鸣笛示警或起重工作无专人指挥。</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30．起重时凭借栏杆、脚手架、瓷件等起吊物件。</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31．在起吊或牵引过程中，受力钢丝绳周围、上下方、内角侧和起吊物下面，有人逗留和通过。吊运重物时从人头顶通过或吊臂下站人。</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32．龙门吊、塔吊拆卸(安装)工程中未严格按照规定程序执行。</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33．在梯子上作业，无人扶梯子或梯子架设在不稳定的支持物上。</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34．施工临时用电未严格执行“三相五线制”、线路敷设不整齐、绝缘不可靠、用其他金属丝代替熔断丝。</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35．配电箱、开关箱及漏电保护开关的配置未实行“三级配电、两级保护”，配电箱内电器设置应按“一机、一闸、一漏”原则设置。</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36．配电箱、开关箱无防雨、防尘和防砸措施。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37．不按规定使用合格的安全工器具或超过检测周期的安全工器具进行作业。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38．使用未经检验或检验不合格的特种设备。</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39．带电作业，不按规定使用绝缘工具。</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40．使用电动工器具时未接入漏电保护装置、金属外壳不接地或接地不可靠、或不戴绝缘手套。</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41．使用电动工具时将电源线直接插入插座孔或钩挂在闸刀开关上使用。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42．爆破物、有害气体和液体存放处不设明显且符合国际标准的安全警示标志。</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43．对有爆炸和火灾危险的场所，未按危险场所等级选择相应的防爆型照明器。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44．在易燃物品及重要设备上方进行焊接，下方无监护人，未采取防火等安全措施。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45．在宿舍、办公室、休息室内存放易燃易爆物品，使用电炉。</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46．未履行有关手续即对有压力、带电、充油的容器及管道施焊。</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47．消防设施配备不足或使用已过期失效的消防器材。</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48．爆破作业时无专人指挥、无统一信号和专人警戒。</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49．特种作业人员不持证上岗或非特种作业人员进行特种作业。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50．无证驾驶、酒后驾驶、客货混装。</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51．机器的传动部分没有装防护罩或其他防护设备，露出的轴端没有设护盖。</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52．高空作业搭设的脚手架不符合安全要求。</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53．深沟、深坑四周无安全警戒线，夜间无警告红灯。</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54．起重机械，如绞磨、汽车吊、卷扬机等无制动和逆止装置，或制动装置失灵、不灵敏。</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55．易燃易爆区、重点防火区内的防火设施不全或符合规定要求。</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56．电器防误闭锁装置不全。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57．高低压线路对地、对建筑物等安全距离不够。</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58．电气设备外壳无接地。</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59．临时电源无漏电保护器。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60．未建立和完善各级人员安全生产责任制，使各级人员安全管理职责不清、安全责任不明。</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61．不建立健全安全生产管理制度和基础台帐。</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62．未按规定设置安全监督机构和配置安全员。</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63．未按规定落实安全生产措施、计划、资金。</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64．未按规定配备符合国家标准和行业标准的安全防护装置、安全工器具和个人防护用品。</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65．施工单位不为现场从事危险作业人员依法办理保险的凭证。</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66．新进场人员（包括农民工）未进行安全教育或未配证上岗作业的；或安排非特种作业人员进行特种作业的。</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67．临时工从事有危险的工作时，未派专人监护。</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68．违章指挥，强令工人冒险作业。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69．对排查出的安全隐患未制定整改计划或未落实整改治理措施。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70．使用无相应资质的单位在施工现场安装、拆卸施工起重机械和整体提升脚手架、模板等自升式架设设施。</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71．对承包方未进行资质审查或违规进行工程发包。</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72．承发包工程未依法签订安全协议，未明确双方应承担的安全责任。</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73．建设工程中租用未经安全性能检测或者经检测不合格的机械设备和施工机具。</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74.  未按要求编制生产安全事故应急救援预案和施工度汛方案。</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75．在尚未竣工的建筑物内设置员工集体宿舍。</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76．发生施工安全事故后，不按规定程序进行报告或不遵循“四不放过”原则组织开展事故调查及处理。</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77. 法律法规、强制性规范规定的其他违章行为。</w:t>
      </w:r>
    </w:p>
    <w:p>
      <w:pPr>
        <w:snapToGrid w:val="0"/>
        <w:spacing w:line="324" w:lineRule="auto"/>
        <w:rPr>
          <w:rFonts w:ascii="宋体" w:hAnsi="宋体" w:cs="宋体"/>
          <w:color w:val="auto"/>
          <w:kern w:val="0"/>
          <w:szCs w:val="21"/>
          <w:highlight w:val="none"/>
        </w:rPr>
      </w:pP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甲方：（盖章）</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法定代表人（或授权的代理人）</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乙方：（盖章）</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法定代表人（或授权的代理人）</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时间：</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地点：</w:t>
      </w:r>
    </w:p>
    <w:p>
      <w:pPr>
        <w:snapToGrid w:val="0"/>
        <w:spacing w:line="324" w:lineRule="auto"/>
        <w:rPr>
          <w:rFonts w:ascii="宋体" w:hAnsi="宋体" w:cs="宋体"/>
          <w:color w:val="auto"/>
          <w:kern w:val="0"/>
          <w:szCs w:val="21"/>
          <w:highlight w:val="none"/>
        </w:rPr>
      </w:pPr>
    </w:p>
    <w:p>
      <w:pPr>
        <w:snapToGrid w:val="0"/>
        <w:spacing w:line="324" w:lineRule="auto"/>
        <w:rPr>
          <w:rFonts w:ascii="宋体" w:hAnsi="宋体" w:cs="宋体"/>
          <w:color w:val="auto"/>
          <w:kern w:val="0"/>
          <w:szCs w:val="21"/>
          <w:highlight w:val="none"/>
        </w:rPr>
      </w:pPr>
    </w:p>
    <w:p>
      <w:pPr>
        <w:snapToGrid w:val="0"/>
        <w:spacing w:line="324" w:lineRule="auto"/>
        <w:jc w:val="center"/>
        <w:rPr>
          <w:rFonts w:ascii="宋体" w:hAnsi="宋体" w:cs="宋体"/>
          <w:b/>
          <w:color w:val="auto"/>
          <w:szCs w:val="21"/>
          <w:highlight w:val="none"/>
        </w:rPr>
      </w:pPr>
      <w:r>
        <w:rPr>
          <w:rFonts w:hint="eastAsia" w:ascii="宋体" w:hAnsi="宋体" w:cs="宋体"/>
          <w:b/>
          <w:color w:val="auto"/>
          <w:szCs w:val="21"/>
          <w:highlight w:val="none"/>
        </w:rPr>
        <w:br w:type="page"/>
      </w:r>
      <w:bookmarkStart w:id="2630" w:name="_Toc33183804"/>
    </w:p>
    <w:p>
      <w:pPr>
        <w:keepNext/>
        <w:keepLines/>
        <w:snapToGrid w:val="0"/>
        <w:spacing w:line="600" w:lineRule="exact"/>
        <w:ind w:firstLine="420" w:firstLineChars="200"/>
        <w:outlineLvl w:val="3"/>
        <w:rPr>
          <w:rFonts w:ascii="宋体" w:hAnsi="宋体" w:cs="宋体"/>
          <w:color w:val="auto"/>
          <w:kern w:val="0"/>
          <w:szCs w:val="21"/>
          <w:highlight w:val="none"/>
        </w:rPr>
      </w:pPr>
      <w:r>
        <w:rPr>
          <w:rFonts w:hint="eastAsia" w:ascii="宋体" w:hAnsi="宋体" w:cs="宋体"/>
          <w:color w:val="auto"/>
          <w:kern w:val="0"/>
          <w:szCs w:val="21"/>
          <w:highlight w:val="none"/>
        </w:rPr>
        <w:t>附件7：</w:t>
      </w:r>
      <w:bookmarkEnd w:id="2630"/>
      <w:r>
        <w:rPr>
          <w:rFonts w:hint="eastAsia" w:ascii="宋体" w:hAnsi="宋体" w:cs="宋体"/>
          <w:color w:val="auto"/>
          <w:kern w:val="0"/>
          <w:szCs w:val="21"/>
          <w:highlight w:val="none"/>
        </w:rPr>
        <w:t>重庆市水利工程建设廉政合同</w:t>
      </w:r>
    </w:p>
    <w:p>
      <w:pPr>
        <w:spacing w:line="360" w:lineRule="auto"/>
        <w:ind w:firstLine="421" w:firstLineChars="200"/>
        <w:rPr>
          <w:rFonts w:ascii="宋体" w:hAnsi="宋体" w:cs="宋体"/>
          <w:b/>
          <w:color w:val="auto"/>
          <w:szCs w:val="21"/>
          <w:highlight w:val="none"/>
        </w:rPr>
      </w:pPr>
    </w:p>
    <w:p>
      <w:pPr>
        <w:snapToGrid w:val="0"/>
        <w:spacing w:line="324"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重庆市水利工程建设廉政合同</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工程合同编号：</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廉政合同编号：</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工程项目名称：</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工程项目地址：</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项目法人（甲方）：</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施工单位（乙方）：</w:t>
      </w:r>
      <w:r>
        <w:rPr>
          <w:rFonts w:hint="eastAsia" w:ascii="宋体" w:hAnsi="宋体" w:cs="宋体"/>
          <w:color w:val="auto"/>
          <w:kern w:val="0"/>
          <w:szCs w:val="21"/>
          <w:highlight w:val="none"/>
          <w:u w:val="single"/>
        </w:rPr>
        <w:t xml:space="preserve">                                     </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为加强水利工程建设中的党风廉政建设，保证工程建设高效优质，保证建设资金的安全和有效使用以及投资效益，双方特订立本廉政合同。</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第一条  双方的责任：</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（一）严格遵守党和国家有关法律法规及水行政主管部门的规定。</w:t>
      </w:r>
    </w:p>
    <w:p>
      <w:pPr>
        <w:adjustRightInd w:val="0"/>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（二）严格执行</w:t>
      </w:r>
      <w:r>
        <w:rPr>
          <w:rFonts w:hint="eastAsia" w:ascii="宋体" w:hAnsi="宋体" w:cs="宋体"/>
          <w:color w:val="auto"/>
          <w:kern w:val="0"/>
          <w:szCs w:val="21"/>
          <w:highlight w:val="none"/>
          <w:u w:val="single"/>
        </w:rPr>
        <w:t xml:space="preserve">      （项目名称）          </w:t>
      </w:r>
      <w:r>
        <w:rPr>
          <w:rFonts w:hint="eastAsia" w:ascii="宋体" w:hAnsi="宋体" w:cs="宋体"/>
          <w:color w:val="auto"/>
          <w:kern w:val="0"/>
          <w:szCs w:val="21"/>
          <w:highlight w:val="none"/>
        </w:rPr>
        <w:t>建设工程的合同，自觉遵守合同。</w:t>
      </w:r>
    </w:p>
    <w:p>
      <w:pPr>
        <w:adjustRightInd w:val="0"/>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（三）双方的业务活动坚持公开、公正、诚信、透明原则（法律认定的商业秘密和合同文件另有规定的除外），不得损害国家和集体利益，不得违反工程建设管理规章制度。</w:t>
      </w:r>
    </w:p>
    <w:p>
      <w:pPr>
        <w:adjustRightInd w:val="0"/>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（四）建立健全廉政制度，开展廉政教育，设立廉政告示牌，公布举报电话，监督并认真查处违法违纪行为。</w:t>
      </w:r>
    </w:p>
    <w:p>
      <w:pPr>
        <w:adjustRightInd w:val="0"/>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（五）任何一方发现对方在业务活动中有违反廉政规定的行为，有及时提醒对方纠正的权利和义务。</w:t>
      </w:r>
    </w:p>
    <w:p>
      <w:pPr>
        <w:adjustRightInd w:val="0"/>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（六）发现对方严重违反本合同的行为，任何一方有向上级有关部门举报、建议给予处理并要求告知处理结果的权利。</w:t>
      </w:r>
    </w:p>
    <w:p>
      <w:pPr>
        <w:adjustRightInd w:val="0"/>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第二条  甲方应遵守的内容：</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（一）甲方及其工作人员不得索取、接受或者变相接受乙方的财物。不得在乙方报销任何应由甲方或个人支付的费用等。</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（二）甲方工作人员不得接受可能影响公正执行公务的礼品、宴请以及旅游、健身、娱乐等活动安排，不得接受乙方提供的通讯工具、交通工具和高档办公用品等。</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（三）甲方及其工作人员不得要求或者接受乙方为其住房装修、婚丧嫁娶活动、配偶子女的工作安排以及出国出境、旅游等提供方便等。</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（四）甲方工作人员的配偶、子女不得从事与甲方工程有关的材料设备供应、工程分包、劳务等经济活动等。</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（五）除本合同规定外，甲方及其工作人员不得以任何理由向乙方推荐分包单位，不得要求乙方购买合同规定外的材料和设备。</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第三条  乙方应遵守的内容：</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（一）乙方不得以任何理由向甲方及其工作人员行贿或馈赠财物。</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（二）乙方不得以任何名义为甲方及其工作人员报销应由甲方单位或个人支付的任何费用。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（三）乙方不得以任何理由邀请甲方及其工作人员外出旅游或安排甲方工作人员参加超标准宴请及娱乐活动。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（四）乙方不得为甲方单位和个人购置或提供通讯工具、交通工具和高档办公用品等。</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（五）乙方及其工作人员应严格按监理规程办事，不得为谋取私利向监理人员非法行贿，私下串通，损害甲方利益。同时必须对监理单位和工程监理人员履行向甲方承诺的上述其他廉政义务。</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六）乙方如果发现甲方工作人员或工程监理人员有违反廉政规定的行为，应向甲方组织或上级单位举报。甲方和工程监理部门不得找任何借口对乙方进行报复。甲方对举报属实或严格遵守廉政合同的乙方，在同等条件下给予承接后续工程的优先邀请投标权。</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第四条  违约责任：</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（一）甲方及其工作人员违反本合同第一、二条，按管理权限，依据有关规定给予党纪、政纪或组织处理；涉嫌犯罪的，移交司法机关追究刑事责任；给乙方单位造成经济损失的，应予以赔偿。</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乙方及其工作人员违反本合同第一、三条的，按管理权限，依据有关规定，给予党纪、政纪或组织处理；给甲方单位造成经济损失的，应予以赔偿；情节严重的，甲方建议水行政主管部门给予乙方二至五年内不得进入其主管的水利工程建设市场的处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乙方及其工作人员违反本《廉政合同》规定，根据查证金额的10倍，由乙方向甲方承担违约金，并在工程进度款中扣除，后续进度款不足的在履约保证金中扣除。若仍不足以支付违约金，甲方还可向乙方继续追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第五条  本《廉政合同》的监督单位为项目所在地水行政主管部门纪检监察机构。</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第六条  本合同有效期为甲乙双方签署之日起至该合同工程完工验收后止。</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第七条  本合同作为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工程施工合同的附件，与工程施工合同具有同等的法律效力，经甲乙双方监督单位加盖公章，法定代表人或授权代理人</w:t>
      </w: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后生效。</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第八条  本合同一式叁份，甲、乙双方及监督单位各执一份。</w:t>
      </w:r>
    </w:p>
    <w:p>
      <w:pPr>
        <w:snapToGrid w:val="0"/>
        <w:spacing w:line="324" w:lineRule="auto"/>
        <w:rPr>
          <w:rFonts w:ascii="宋体" w:hAnsi="宋体" w:cs="宋体"/>
          <w:color w:val="auto"/>
          <w:kern w:val="0"/>
          <w:szCs w:val="21"/>
          <w:highlight w:val="none"/>
        </w:rPr>
      </w:pPr>
    </w:p>
    <w:p>
      <w:pPr>
        <w:snapToGrid w:val="0"/>
        <w:spacing w:line="324" w:lineRule="auto"/>
        <w:rPr>
          <w:rFonts w:ascii="宋体" w:hAnsi="宋体" w:cs="宋体"/>
          <w:color w:val="auto"/>
          <w:kern w:val="0"/>
          <w:szCs w:val="21"/>
          <w:highlight w:val="none"/>
        </w:rPr>
      </w:pP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甲方单位：（盖章）              乙方单位：（盖章）</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法定代表人：                   法定代表人：</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地址：                         地址：</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电话：                         电话：</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       年   月   日                年   月   日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监督单位：（盖章）</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电话：</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 xml:space="preserve">            年   月   日</w:t>
      </w:r>
    </w:p>
    <w:p>
      <w:pPr>
        <w:keepNext/>
        <w:keepLines/>
        <w:snapToGrid w:val="0"/>
        <w:spacing w:line="600" w:lineRule="exact"/>
        <w:ind w:firstLine="421" w:firstLineChars="200"/>
        <w:outlineLvl w:val="3"/>
        <w:rPr>
          <w:rFonts w:ascii="宋体" w:hAnsi="宋体" w:cs="宋体"/>
          <w:color w:val="auto"/>
          <w:kern w:val="0"/>
          <w:szCs w:val="21"/>
          <w:highlight w:val="none"/>
        </w:rPr>
      </w:pPr>
      <w:r>
        <w:rPr>
          <w:rFonts w:hint="eastAsia" w:ascii="宋体" w:hAnsi="宋体" w:cs="宋体"/>
          <w:b/>
          <w:color w:val="auto"/>
          <w:szCs w:val="21"/>
          <w:highlight w:val="none"/>
        </w:rPr>
        <w:br w:type="page"/>
      </w:r>
      <w:bookmarkStart w:id="2631" w:name="_Toc33183805"/>
      <w:r>
        <w:rPr>
          <w:rFonts w:hint="eastAsia" w:ascii="宋体" w:hAnsi="宋体" w:cs="宋体"/>
          <w:color w:val="auto"/>
          <w:kern w:val="0"/>
          <w:szCs w:val="21"/>
          <w:highlight w:val="none"/>
        </w:rPr>
        <w:t>附件8：</w:t>
      </w:r>
      <w:bookmarkEnd w:id="2631"/>
      <w:r>
        <w:rPr>
          <w:rFonts w:hint="eastAsia" w:ascii="宋体" w:hAnsi="宋体" w:cs="宋体"/>
          <w:color w:val="auto"/>
          <w:kern w:val="0"/>
          <w:szCs w:val="21"/>
          <w:highlight w:val="none"/>
        </w:rPr>
        <w:t>按期支付农民工工资合同</w:t>
      </w:r>
    </w:p>
    <w:p>
      <w:pPr>
        <w:snapToGrid w:val="0"/>
        <w:spacing w:line="324" w:lineRule="auto"/>
        <w:ind w:firstLine="420" w:firstLineChars="200"/>
        <w:rPr>
          <w:rFonts w:ascii="宋体" w:hAnsi="宋体" w:cs="宋体"/>
          <w:color w:val="auto"/>
          <w:kern w:val="0"/>
          <w:szCs w:val="21"/>
          <w:highlight w:val="none"/>
        </w:rPr>
      </w:pPr>
    </w:p>
    <w:p>
      <w:pPr>
        <w:snapToGrid w:val="0"/>
        <w:spacing w:line="324" w:lineRule="auto"/>
        <w:jc w:val="center"/>
        <w:rPr>
          <w:rFonts w:ascii="宋体" w:hAnsi="宋体" w:cs="宋体"/>
          <w:color w:val="auto"/>
          <w:kern w:val="0"/>
          <w:szCs w:val="21"/>
          <w:highlight w:val="none"/>
        </w:rPr>
      </w:pPr>
    </w:p>
    <w:p>
      <w:pPr>
        <w:snapToGrid w:val="0"/>
        <w:spacing w:line="324" w:lineRule="auto"/>
        <w:jc w:val="center"/>
        <w:rPr>
          <w:rFonts w:ascii="宋体" w:hAnsi="宋体" w:cs="宋体"/>
          <w:color w:val="auto"/>
          <w:kern w:val="0"/>
          <w:szCs w:val="21"/>
          <w:highlight w:val="none"/>
        </w:rPr>
      </w:pPr>
      <w:r>
        <w:rPr>
          <w:rFonts w:hint="eastAsia" w:ascii="宋体" w:hAnsi="宋体" w:cs="宋体"/>
          <w:color w:val="auto"/>
          <w:kern w:val="0"/>
          <w:szCs w:val="21"/>
          <w:highlight w:val="none"/>
        </w:rPr>
        <w:t>按期支付农民工工资合同</w:t>
      </w:r>
    </w:p>
    <w:p>
      <w:pPr>
        <w:snapToGrid w:val="0"/>
        <w:spacing w:line="324" w:lineRule="auto"/>
        <w:jc w:val="center"/>
        <w:rPr>
          <w:rFonts w:ascii="宋体" w:hAnsi="宋体" w:cs="宋体"/>
          <w:color w:val="auto"/>
          <w:kern w:val="0"/>
          <w:szCs w:val="21"/>
          <w:highlight w:val="none"/>
        </w:rPr>
      </w:pP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工程名称：</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施工工程合同编号：</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支付农民工工资合同编号：</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甲方（建设工程的项目法人）：</w:t>
      </w:r>
      <w:r>
        <w:rPr>
          <w:rFonts w:hint="eastAsia" w:ascii="宋体" w:hAnsi="宋体" w:cs="宋体"/>
          <w:color w:val="auto"/>
          <w:kern w:val="0"/>
          <w:szCs w:val="21"/>
          <w:highlight w:val="none"/>
          <w:u w:val="single"/>
        </w:rPr>
        <w:t xml:space="preserve">                  </w:t>
      </w:r>
    </w:p>
    <w:p>
      <w:pPr>
        <w:snapToGrid w:val="0"/>
        <w:spacing w:line="324" w:lineRule="auto"/>
        <w:rPr>
          <w:rFonts w:ascii="宋体" w:hAnsi="宋体" w:cs="宋体"/>
          <w:color w:val="auto"/>
          <w:kern w:val="0"/>
          <w:szCs w:val="21"/>
          <w:highlight w:val="none"/>
        </w:rPr>
      </w:pPr>
      <w:r>
        <w:rPr>
          <w:rFonts w:hint="eastAsia" w:ascii="宋体" w:hAnsi="宋体" w:cs="宋体"/>
          <w:color w:val="auto"/>
          <w:kern w:val="0"/>
          <w:szCs w:val="21"/>
          <w:highlight w:val="none"/>
        </w:rPr>
        <w:t>乙方（中标单位即施工单位）：</w:t>
      </w:r>
      <w:r>
        <w:rPr>
          <w:rFonts w:hint="eastAsia" w:ascii="宋体" w:hAnsi="宋体" w:cs="宋体"/>
          <w:color w:val="auto"/>
          <w:kern w:val="0"/>
          <w:szCs w:val="21"/>
          <w:highlight w:val="none"/>
          <w:u w:val="single"/>
        </w:rPr>
        <w:t xml:space="preserve">                  </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为保证工程建设过程中对农民工管理规范有序，工资依法支付，切实保障农民工的合法权益，维护社会稳定，根据《中华人民共和国劳动法》、《中华人民共和国建筑法》、《劳动保障监察条例》、</w:t>
      </w:r>
      <w:r>
        <w:rPr>
          <w:rFonts w:hint="eastAsia"/>
          <w:color w:val="auto"/>
          <w:highlight w:val="none"/>
        </w:rPr>
        <w:t>《保障农民工工资支付条例》（中华人民共和国国务院令第724号）及国家和重庆市现行有关农民工工资支付</w:t>
      </w:r>
      <w:r>
        <w:rPr>
          <w:rFonts w:hint="eastAsia" w:ascii="宋体" w:hAnsi="宋体" w:cs="宋体"/>
          <w:color w:val="auto"/>
          <w:kern w:val="0"/>
          <w:szCs w:val="21"/>
          <w:highlight w:val="none"/>
        </w:rPr>
        <w:t>规定，</w:t>
      </w:r>
      <w:r>
        <w:rPr>
          <w:rFonts w:hint="eastAsia" w:ascii="宋体" w:hAnsi="宋体" w:cs="宋体"/>
          <w:color w:val="auto"/>
          <w:kern w:val="0"/>
          <w:szCs w:val="21"/>
          <w:highlight w:val="none"/>
          <w:u w:val="single"/>
        </w:rPr>
        <w:t xml:space="preserve">       工程（工程名称</w:t>
      </w:r>
      <w:r>
        <w:rPr>
          <w:rFonts w:hint="eastAsia" w:ascii="宋体" w:hAnsi="宋体" w:cs="宋体"/>
          <w:color w:val="auto"/>
          <w:kern w:val="0"/>
          <w:szCs w:val="21"/>
          <w:highlight w:val="none"/>
        </w:rPr>
        <w:t>）的项目法人（以下简称甲方），与中标单位即施工单位（以下简称乙方），特订立如下合同。</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第一条  基本要求</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（一）本工程农民工工资支付实行项目业主责任制，即本合同甲方在工程项目发生拖欠农民工工资时，承担监督和维稳责任。</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（二）施工单位（本合同乙方）对农民工工资支付负总责，即本合同乙方对所承包工程的农民工工资支付负直接责任。</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（三）本工程监理单位对施工单位农民工工资支付行为加强监督，督促其按月结清农民工工资，施工单位应接受监理单位的监督管理。</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（四）本工程农民工工资支付情况应当接受项目所在地人力资源与社会劳动保障主管部门和水行政主管部门的监督管理。</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第二条  本工程实行农民工工资支付保证金制度。</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（一）保证金由乙方在签订工程承包合同时一次性交纳甲方，保证金比例为工程中标价的3%， 金额人民币：</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万元（大写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）。甲方设立专用账户保管，不得挪作他用。甲方</w:t>
      </w:r>
      <w:r>
        <w:rPr>
          <w:rFonts w:hint="eastAsia" w:ascii="宋体" w:hAnsi="宋体" w:cs="宋体"/>
          <w:color w:val="auto"/>
          <w:kern w:val="0"/>
          <w:szCs w:val="21"/>
          <w:highlight w:val="none"/>
          <w:lang w:eastAsia="zh-CN"/>
        </w:rPr>
        <w:t>账号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，开户行：</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，如乙方未按时足额交纳保证金，甲方有权拒绝签订工程承包合同，并要求乙方承担缔约过失责任。</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（二）若乙方发生拖欠农民工工资和其他应付农民工的费用（包括工伤赔偿金等）的情况，甲方有权动用本工程农民工工资支付保证金专用帐户内的保证金，用于支付拖欠的农民工资和其他应付农民工的费用。</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农民工工资支付保证金专用帐户内的资金使用不足后，乙方应在接到甲方书面通知后5日内，补足等额资金。若乙方不补足资金，甲方可在工程进度款中直接扣取资金，用于补足等额保证金；如当月进度款不足以抵扣，在下月进度款中扣除余额，以此类推，扣完为止。</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农民工工资保证金的退还：工程开工三个月后，如乙方按月结清了农民工工资，可向甲方申请从第四个月起，在每月支付工程进度款时，按工程形象进度同比例退还农民工工资保证金，申请时必须附上已结清申请之日前的所有农民工工资和其它应付费用的有效证据，甲方审查核实后可按完工形象进度同比例退还保证金。合同工程完工验收后，由乙方向甲方提交剩余保证金的退款申请，并同时提交农民工工资支付凭证、农民工工资支付表册或其它能证明农民工工资和可能产生的其它应付费用已付清的充分证据。甲方在接到报告后的3个工作日内，到施工工地张贴无欠薪欠费通告，在通告7个工作日后，如没有接到投诉，方可退还保证金，否则暂不予退还，直至满足上诉退还条件为止。</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五）甲方接到农民工关于工资拖欠的投诉时，应及时核实农民工投诉情况，对乙方拖欠工资属实的，应责成其立即纠正，对于不服从协调解决，拒不改正拖欠行为的，将告知农民工通过申请劳动仲裁等合法途径维护自身权益。</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第三条  甲乙双方的责任和义务</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（一）甲方负责按本工程施工承包合同约定及时支付工程款，并跟踪、监督乙方及时足额支付农民工工资，乙方应接受甲方监督。</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乙方招用农民工，应严格劳动用工制度，必须依照《中华人民共和国劳动法》及相关规定，与农民工签订劳动合同。劳动合同要明确合同期限、劳动报酬、工作内容、工作时间、劳动保护、劳动条件、工资支付的方式及违反劳动合同的责任等内容。</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（三）乙方按照与农民工依法签订的集体合同或劳动合同约定的日期，按月支付农民工工资，实行月结月清制度，支付的工资不得低于当地最低工资标准。</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四）为确保农民工工资月结月清，甲方将乙方上月农民工工资支付清单作为拨付当月工程进度款的前置条件。若上月农民工工资未按约定付清，在水行政主管部门和劳动保障行政部门的监督下，甲方按照本合同第二条第二款及第三款规定使用农民工工资支付保证金账户内的保证金或应支付乙方的当月工程款直接支付农民工工资。</w:t>
      </w:r>
    </w:p>
    <w:p>
      <w:pPr>
        <w:snapToGrid w:val="0"/>
        <w:spacing w:line="324" w:lineRule="auto"/>
        <w:ind w:firstLine="420" w:firstLineChars="200"/>
        <w:rPr>
          <w:rFonts w:ascii="宋体" w:hAnsi="宋体" w:cs="宋体"/>
          <w:color w:val="auto"/>
          <w:kern w:val="0"/>
          <w:szCs w:val="21"/>
          <w:highlight w:val="none"/>
        </w:rPr>
      </w:pPr>
      <w:bookmarkStart w:id="2632" w:name="_Toc33183806"/>
      <w:r>
        <w:rPr>
          <w:rFonts w:hint="eastAsia" w:ascii="宋体" w:hAnsi="宋体" w:cs="宋体"/>
          <w:color w:val="auto"/>
          <w:kern w:val="0"/>
          <w:szCs w:val="21"/>
          <w:highlight w:val="none"/>
        </w:rPr>
        <w:t>（五）甲乙双方共同在项目施工现场设立“农民工维权告示牌”（见附件1）</w:t>
      </w:r>
      <w:bookmarkEnd w:id="2632"/>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六）乙方应建立农民工用工工资档案制度。农民工工资档案（含农民工花名册、农民工工资支付表、劳动用工及工资支付情况汇总表，格式见附件2、3、4）以书面形式记录支付农民工工资的数额、时间、领取者的姓名以及</w:t>
      </w: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等，并保存两年以上以备查。</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第四条  接受监督管理的约定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双方约定：本《合同》的监督管理单位为项目所在地劳动保障行政部门和水行政主管部门。监督管理单位负责对《合同》执行情况检查，提出在本《合同》规定范围内的裁定意见，执行本《合同》第五条所规定的处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检查方式：本《合同》的履约情况检查由监督管理单位主持，甲乙双方共同派人参加，检查方式为座谈、问卷调查、查看资料或各方约定的其他方式等。检查时间、次数、检查方式、检查结论和处罚意见等由各方协商确定，如无法达成一致意见，由监督管理单位依据事实裁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（三）本《合同》有效期为：甲乙双方签署之日起至合同工程完工验收，且乙方结清本工程所有农民工工资和其他应付给农民工的费用之日止。</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第五条  监管与处罚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（一）甲乙双方约定，本工程接受监督管理单位对农民工工资支付保证金专用账户的监管，接受监督管理单位视具体情节提出的资金使用、处理意见。</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乙方违法拖欠或克扣农民工工资或拒绝纠正违法行为，甲方有权向监督单位建议将其列入工程建设不良行为并记入信用档案。如乙方发生两次及以上拖欠行为，拒不改正，甲方可向监督管理单位申请清退乙方。</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第六条  不可抗力事件的合同责任</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（一）由于战争、地震、水灾、火灾、暴风雪或其他不可抗力原因导致不能履行合同或延迟履行合同的，不适用第四条和第五条规定。</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二）按照本工程施工合同约定负责办理工程保险的一方，应及时投保“建筑工程一切险”、“安装工程一切险”和“人身意外伤害险”，由保险公司赔偿工程施工过程中因自然灾害或意外事故而引起的一切损失，乙方所获得的损失赔偿首先用于清欠不可抗力事件发生前的所有农民工工资和其他应付费用。当乙方有权获得工期顺延时，负责办理保险的一方应在保险合同有效期届满前办理保险的延续手续；若因乙方原因不能按期竣工，在延迟的施工时间内发生的不可抗力引起的一切损失由乙方自行负责。</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第七条  本《合同》为</w:t>
      </w:r>
      <w:r>
        <w:rPr>
          <w:rFonts w:hint="eastAsia" w:ascii="宋体" w:hAnsi="宋体" w:cs="宋体"/>
          <w:color w:val="auto"/>
          <w:kern w:val="0"/>
          <w:szCs w:val="21"/>
          <w:highlight w:val="none"/>
          <w:u w:val="single"/>
        </w:rPr>
        <w:t xml:space="preserve">           （工程名称）</w:t>
      </w:r>
      <w:r>
        <w:rPr>
          <w:rFonts w:hint="eastAsia" w:ascii="宋体" w:hAnsi="宋体" w:cs="宋体"/>
          <w:color w:val="auto"/>
          <w:kern w:val="0"/>
          <w:szCs w:val="21"/>
          <w:highlight w:val="none"/>
        </w:rPr>
        <w:t>施工承包合同的附件，与工程施工承包合同具有同等法律效力，经甲乙双方法定代表人（或其授权代表）签署，加盖公章立即生效。</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 xml:space="preserve">第八条  本《合同》一式陆份，甲、乙双方各执贰份，送交项目所在地的水行政主管部门和人力资源与社会劳动保障部门各一份备案。 </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 xml:space="preserve">第九条  未尽事宜，双方另行协商或签订补充协议解决，补充协议及本合同附件与本合同具有同等法律效力。 </w:t>
      </w:r>
    </w:p>
    <w:p>
      <w:pPr>
        <w:snapToGrid w:val="0"/>
        <w:spacing w:line="324" w:lineRule="auto"/>
        <w:ind w:firstLine="420" w:firstLineChars="200"/>
        <w:rPr>
          <w:rFonts w:ascii="宋体" w:hAnsi="宋体" w:cs="宋体"/>
          <w:color w:val="auto"/>
          <w:kern w:val="0"/>
          <w:szCs w:val="21"/>
          <w:highlight w:val="none"/>
        </w:rPr>
      </w:pP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附件：1．农民工维权告示牌</w:t>
      </w:r>
    </w:p>
    <w:p>
      <w:pPr>
        <w:snapToGrid w:val="0"/>
        <w:spacing w:line="324" w:lineRule="auto"/>
        <w:ind w:firstLine="1050" w:firstLineChars="500"/>
        <w:rPr>
          <w:rFonts w:ascii="宋体" w:hAnsi="宋体" w:cs="宋体"/>
          <w:color w:val="auto"/>
          <w:kern w:val="0"/>
          <w:szCs w:val="21"/>
          <w:highlight w:val="none"/>
        </w:rPr>
      </w:pPr>
      <w:r>
        <w:rPr>
          <w:rFonts w:hint="eastAsia" w:ascii="宋体" w:hAnsi="宋体" w:cs="宋体"/>
          <w:color w:val="auto"/>
          <w:kern w:val="0"/>
          <w:szCs w:val="21"/>
          <w:highlight w:val="none"/>
        </w:rPr>
        <w:t>2．农民工花名册</w:t>
      </w:r>
    </w:p>
    <w:p>
      <w:pPr>
        <w:snapToGrid w:val="0"/>
        <w:spacing w:line="324" w:lineRule="auto"/>
        <w:ind w:firstLine="1050" w:firstLineChars="500"/>
        <w:rPr>
          <w:rFonts w:ascii="宋体" w:hAnsi="宋体" w:cs="宋体"/>
          <w:color w:val="auto"/>
          <w:kern w:val="0"/>
          <w:szCs w:val="21"/>
          <w:highlight w:val="none"/>
        </w:rPr>
      </w:pPr>
      <w:r>
        <w:rPr>
          <w:rFonts w:hint="eastAsia" w:ascii="宋体" w:hAnsi="宋体" w:cs="宋体"/>
          <w:color w:val="auto"/>
          <w:kern w:val="0"/>
          <w:szCs w:val="21"/>
          <w:highlight w:val="none"/>
        </w:rPr>
        <w:t>3．农民工工资表</w:t>
      </w:r>
    </w:p>
    <w:p>
      <w:pPr>
        <w:snapToGrid w:val="0"/>
        <w:spacing w:line="324" w:lineRule="auto"/>
        <w:ind w:firstLine="1050" w:firstLineChars="500"/>
        <w:rPr>
          <w:rFonts w:ascii="宋体" w:hAnsi="宋体" w:cs="宋体"/>
          <w:color w:val="auto"/>
          <w:kern w:val="0"/>
          <w:szCs w:val="21"/>
          <w:highlight w:val="none"/>
        </w:rPr>
      </w:pPr>
      <w:r>
        <w:rPr>
          <w:rFonts w:hint="eastAsia" w:ascii="宋体" w:hAnsi="宋体" w:cs="宋体"/>
          <w:color w:val="auto"/>
          <w:kern w:val="0"/>
          <w:szCs w:val="21"/>
          <w:highlight w:val="none"/>
        </w:rPr>
        <w:t>4．劳动用工及工资支付情况汇总表</w:t>
      </w:r>
    </w:p>
    <w:p>
      <w:pPr>
        <w:snapToGrid w:val="0"/>
        <w:spacing w:line="324" w:lineRule="auto"/>
        <w:ind w:firstLine="1050" w:firstLineChars="500"/>
        <w:rPr>
          <w:rFonts w:ascii="宋体" w:hAnsi="宋体" w:cs="宋体"/>
          <w:color w:val="auto"/>
          <w:kern w:val="0"/>
          <w:szCs w:val="21"/>
          <w:highlight w:val="none"/>
        </w:rPr>
      </w:pPr>
    </w:p>
    <w:p>
      <w:pPr>
        <w:snapToGrid w:val="0"/>
        <w:spacing w:line="324" w:lineRule="auto"/>
        <w:ind w:firstLine="1050" w:firstLineChars="500"/>
        <w:rPr>
          <w:rFonts w:ascii="宋体" w:hAnsi="宋体" w:cs="宋体"/>
          <w:color w:val="auto"/>
          <w:kern w:val="0"/>
          <w:szCs w:val="21"/>
          <w:highlight w:val="none"/>
        </w:rPr>
      </w:pP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甲方单位：（盖章）         乙方单位：（盖章）</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法定代表人：              法定代表人：</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地址：                    地址：</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电话：                    电话：</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年    月    日            年    月    日</w:t>
      </w:r>
    </w:p>
    <w:p>
      <w:pPr>
        <w:snapToGrid w:val="0"/>
        <w:spacing w:line="324" w:lineRule="auto"/>
        <w:ind w:firstLine="420" w:firstLineChars="200"/>
        <w:rPr>
          <w:rFonts w:ascii="宋体" w:hAnsi="宋体" w:cs="宋体"/>
          <w:color w:val="auto"/>
          <w:kern w:val="0"/>
          <w:szCs w:val="21"/>
          <w:highlight w:val="none"/>
        </w:rPr>
      </w:pPr>
    </w:p>
    <w:p>
      <w:pPr>
        <w:snapToGrid w:val="0"/>
        <w:spacing w:line="324" w:lineRule="auto"/>
        <w:ind w:firstLine="420" w:firstLineChars="200"/>
        <w:rPr>
          <w:rFonts w:ascii="宋体" w:hAnsi="宋体" w:cs="宋体"/>
          <w:color w:val="auto"/>
          <w:kern w:val="0"/>
          <w:szCs w:val="21"/>
          <w:highlight w:val="none"/>
        </w:rPr>
      </w:pP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监督单位（项目所在地劳动保障部门）（盖章）</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年    月    日</w:t>
      </w:r>
    </w:p>
    <w:p>
      <w:pPr>
        <w:snapToGrid w:val="0"/>
        <w:spacing w:line="324" w:lineRule="auto"/>
        <w:ind w:firstLine="420" w:firstLineChars="200"/>
        <w:rPr>
          <w:rFonts w:ascii="宋体" w:hAnsi="宋体" w:cs="宋体"/>
          <w:color w:val="auto"/>
          <w:kern w:val="0"/>
          <w:szCs w:val="21"/>
          <w:highlight w:val="none"/>
        </w:rPr>
      </w:pP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监督单位（项目所在地水行政主管部门）（盖章）</w:t>
      </w:r>
    </w:p>
    <w:p>
      <w:pPr>
        <w:snapToGrid w:val="0"/>
        <w:spacing w:line="324"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年    月    日</w:t>
      </w:r>
    </w:p>
    <w:p>
      <w:pPr>
        <w:ind w:firstLine="420" w:firstLineChars="200"/>
        <w:rPr>
          <w:rFonts w:ascii="宋体" w:hAnsi="宋体" w:cs="宋体"/>
          <w:color w:val="auto"/>
          <w:kern w:val="0"/>
          <w:szCs w:val="21"/>
          <w:highlight w:val="none"/>
        </w:rPr>
      </w:pPr>
    </w:p>
    <w:p>
      <w:pPr>
        <w:snapToGrid w:val="0"/>
        <w:spacing w:line="324" w:lineRule="auto"/>
        <w:ind w:firstLine="420" w:firstLineChars="200"/>
        <w:rPr>
          <w:rFonts w:ascii="宋体" w:hAnsi="宋体" w:cs="宋体"/>
          <w:color w:val="auto"/>
          <w:kern w:val="0"/>
          <w:szCs w:val="21"/>
          <w:highlight w:val="none"/>
        </w:rPr>
      </w:pPr>
      <w:bookmarkStart w:id="2633" w:name="_Toc33183807"/>
    </w:p>
    <w:p>
      <w:pPr>
        <w:snapToGrid w:val="0"/>
        <w:spacing w:line="324" w:lineRule="auto"/>
        <w:rPr>
          <w:rFonts w:ascii="宋体" w:hAnsi="宋体" w:cs="宋体"/>
          <w:color w:val="auto"/>
          <w:kern w:val="0"/>
          <w:szCs w:val="21"/>
          <w:highlight w:val="none"/>
        </w:rPr>
      </w:pPr>
    </w:p>
    <w:p>
      <w:pPr>
        <w:pStyle w:val="156"/>
        <w:spacing w:before="120" w:after="120"/>
        <w:outlineLvl w:val="9"/>
        <w:rPr>
          <w:rFonts w:ascii="宋体" w:hAnsi="宋体" w:cs="宋体"/>
          <w:b w:val="0"/>
          <w:color w:val="auto"/>
          <w:sz w:val="21"/>
          <w:szCs w:val="21"/>
          <w:highlight w:val="none"/>
        </w:rPr>
      </w:pPr>
      <w:bookmarkStart w:id="2634" w:name="_Toc19505"/>
      <w:bookmarkStart w:id="2635" w:name="_Toc9475"/>
      <w:bookmarkStart w:id="2636" w:name="_Toc6051"/>
      <w:bookmarkStart w:id="2637" w:name="_Toc59810430"/>
      <w:bookmarkStart w:id="2638" w:name="_Toc24438"/>
      <w:bookmarkStart w:id="2639" w:name="_Toc7110"/>
      <w:bookmarkStart w:id="2640" w:name="_Toc3435"/>
      <w:bookmarkStart w:id="2641" w:name="_Toc1896"/>
      <w:r>
        <w:rPr>
          <w:rFonts w:hint="eastAsia" w:ascii="宋体" w:hAnsi="宋体" w:cs="宋体"/>
          <w:b w:val="0"/>
          <w:color w:val="auto"/>
          <w:sz w:val="21"/>
          <w:szCs w:val="21"/>
          <w:highlight w:val="none"/>
        </w:rPr>
        <w:t>附件：</w:t>
      </w:r>
      <w:bookmarkEnd w:id="2633"/>
      <w:bookmarkEnd w:id="2634"/>
      <w:bookmarkEnd w:id="2635"/>
      <w:bookmarkEnd w:id="2636"/>
      <w:bookmarkEnd w:id="2637"/>
      <w:bookmarkEnd w:id="2638"/>
      <w:bookmarkEnd w:id="2639"/>
      <w:bookmarkEnd w:id="2640"/>
      <w:bookmarkEnd w:id="2641"/>
    </w:p>
    <w:p>
      <w:pPr>
        <w:pStyle w:val="156"/>
        <w:spacing w:before="120" w:after="120"/>
        <w:outlineLvl w:val="9"/>
        <w:rPr>
          <w:rFonts w:ascii="宋体" w:hAnsi="宋体" w:cs="宋体"/>
          <w:b w:val="0"/>
          <w:color w:val="auto"/>
          <w:sz w:val="21"/>
          <w:szCs w:val="21"/>
          <w:highlight w:val="none"/>
        </w:rPr>
      </w:pPr>
    </w:p>
    <w:tbl>
      <w:tblPr>
        <w:tblStyle w:val="4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0" w:hRule="atLeast"/>
          <w:jc w:val="center"/>
        </w:trPr>
        <w:tc>
          <w:tcPr>
            <w:tcW w:w="9180" w:type="dxa"/>
            <w:tcBorders>
              <w:top w:val="single" w:color="auto" w:sz="4" w:space="0"/>
              <w:left w:val="single" w:color="auto" w:sz="4" w:space="0"/>
              <w:bottom w:val="single" w:color="auto" w:sz="4" w:space="0"/>
              <w:right w:val="single" w:color="auto" w:sz="4" w:space="0"/>
            </w:tcBorders>
          </w:tcPr>
          <w:p>
            <w:pPr>
              <w:spacing w:line="64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农民工维权告示牌</w:t>
            </w:r>
          </w:p>
          <w:p>
            <w:pPr>
              <w:spacing w:line="400" w:lineRule="exact"/>
              <w:ind w:firstLine="629"/>
              <w:jc w:val="center"/>
              <w:rPr>
                <w:rFonts w:ascii="宋体" w:hAnsi="宋体" w:cs="宋体"/>
                <w:color w:val="auto"/>
                <w:kern w:val="0"/>
                <w:szCs w:val="21"/>
                <w:highlight w:val="none"/>
              </w:rPr>
            </w:pPr>
          </w:p>
          <w:p>
            <w:pPr>
              <w:spacing w:line="520" w:lineRule="exact"/>
              <w:rPr>
                <w:rFonts w:ascii="宋体" w:hAnsi="宋体" w:cs="宋体"/>
                <w:color w:val="auto"/>
                <w:kern w:val="0"/>
                <w:szCs w:val="21"/>
                <w:highlight w:val="none"/>
              </w:rPr>
            </w:pPr>
            <w:r>
              <w:rPr>
                <w:rFonts w:hint="eastAsia" w:ascii="宋体" w:hAnsi="宋体" w:cs="宋体"/>
                <w:color w:val="auto"/>
                <w:kern w:val="0"/>
                <w:szCs w:val="21"/>
                <w:highlight w:val="none"/>
              </w:rPr>
              <w:t>项目全体农民工：</w:t>
            </w:r>
          </w:p>
          <w:p>
            <w:pPr>
              <w:pStyle w:val="26"/>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为保障你在项目劳动期间的合法权益，帮助你依法有序维权，现将有关情况告示如下：</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◆农民工劳动保障权益主要内容：</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建筑领域直接招用农民工的施工企业或劳务分包企业，必须依照《中华人民共和国劳动法》、《中华人民共和国劳动合同法》的规定，与农民工签订劳动合同，并提倡签订集体合同。</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建筑领域直接招用农民工的施工企业或劳务分包企业，必须按劳动合同约定或劳动保障法律法规规定足额支付工资。</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◆特别提醒</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如果用人单位拒不与你签订劳动合同、集体合同，以及未按劳动合同、集体合同约定足额支付工资，请及时向劳工监督员或劳工管理员反映有关情况，由其协调解决；同时也可向项目所在地劳动保障监察机构投诉。</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为有效维护你的权益，你应妥善保留各种有效证据，如劳动合同或协议、工作证件、工资结算单等。</w:t>
            </w:r>
          </w:p>
          <w:p>
            <w:pPr>
              <w:spacing w:line="520" w:lineRule="exact"/>
              <w:ind w:firstLine="630"/>
              <w:rPr>
                <w:rFonts w:ascii="宋体" w:hAnsi="宋体" w:cs="宋体"/>
                <w:color w:val="auto"/>
                <w:kern w:val="0"/>
                <w:szCs w:val="21"/>
                <w:highlight w:val="none"/>
              </w:rPr>
            </w:pP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施工企业劳工管理员：             联系电话：</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分包企业劳工管理员：             联系电话：</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建设单位劳工监督员：             联系电话：</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劳动保障监察机构：               联系电话：</w:t>
            </w:r>
          </w:p>
          <w:p>
            <w:pPr>
              <w:spacing w:line="520" w:lineRule="exact"/>
              <w:ind w:firstLine="630"/>
              <w:rPr>
                <w:rFonts w:ascii="宋体" w:hAnsi="宋体" w:cs="宋体"/>
                <w:color w:val="auto"/>
                <w:kern w:val="0"/>
                <w:szCs w:val="21"/>
                <w:highlight w:val="none"/>
              </w:rPr>
            </w:pPr>
            <w:r>
              <w:rPr>
                <w:rFonts w:hint="eastAsia" w:ascii="宋体" w:hAnsi="宋体" w:cs="宋体"/>
                <w:color w:val="auto"/>
                <w:kern w:val="0"/>
                <w:szCs w:val="21"/>
                <w:highlight w:val="none"/>
              </w:rPr>
              <w:t>地址：</w:t>
            </w:r>
          </w:p>
          <w:p>
            <w:pPr>
              <w:spacing w:line="640" w:lineRule="exact"/>
              <w:rPr>
                <w:rFonts w:ascii="宋体" w:hAnsi="宋体" w:cs="宋体"/>
                <w:color w:val="auto"/>
                <w:kern w:val="0"/>
                <w:szCs w:val="21"/>
                <w:highlight w:val="none"/>
              </w:rPr>
            </w:pPr>
          </w:p>
        </w:tc>
      </w:tr>
    </w:tbl>
    <w:p>
      <w:pPr>
        <w:widowControl/>
        <w:jc w:val="left"/>
        <w:rPr>
          <w:rFonts w:ascii="宋体" w:hAnsi="宋体" w:cs="宋体"/>
          <w:color w:val="auto"/>
          <w:kern w:val="0"/>
          <w:szCs w:val="21"/>
          <w:highlight w:val="none"/>
        </w:rPr>
        <w:sectPr>
          <w:pgSz w:w="11907" w:h="16840"/>
          <w:pgMar w:top="1418" w:right="1418" w:bottom="1418" w:left="1418" w:header="851" w:footer="1247" w:gutter="0"/>
          <w:pgBorders>
            <w:top w:val="none" w:sz="0" w:space="0"/>
            <w:left w:val="none" w:sz="0" w:space="0"/>
            <w:bottom w:val="none" w:sz="0" w:space="0"/>
            <w:right w:val="none" w:sz="0" w:space="0"/>
          </w:pgBorders>
          <w:pgNumType w:fmt="numberInDash"/>
          <w:cols w:space="720" w:num="1"/>
          <w:titlePg/>
        </w:sectPr>
      </w:pPr>
    </w:p>
    <w:p>
      <w:pPr>
        <w:pStyle w:val="156"/>
        <w:spacing w:before="120" w:after="120"/>
        <w:outlineLvl w:val="9"/>
        <w:rPr>
          <w:rFonts w:ascii="宋体" w:hAnsi="宋体" w:cs="宋体"/>
          <w:b w:val="0"/>
          <w:color w:val="auto"/>
          <w:sz w:val="21"/>
          <w:szCs w:val="21"/>
          <w:highlight w:val="none"/>
        </w:rPr>
      </w:pPr>
      <w:bookmarkStart w:id="2642" w:name="_Toc59810431"/>
      <w:bookmarkStart w:id="2643" w:name="_Toc13710"/>
      <w:bookmarkStart w:id="2644" w:name="_Toc28158"/>
      <w:bookmarkStart w:id="2645" w:name="_Toc9509"/>
      <w:bookmarkStart w:id="2646" w:name="_Toc33183808"/>
      <w:bookmarkStart w:id="2647" w:name="_Toc15082"/>
      <w:bookmarkStart w:id="2648" w:name="_Toc31164"/>
      <w:bookmarkStart w:id="2649" w:name="_Toc13123"/>
      <w:bookmarkStart w:id="2650" w:name="_Toc13261"/>
      <w:r>
        <w:rPr>
          <w:rFonts w:hint="eastAsia" w:ascii="宋体" w:hAnsi="宋体" w:cs="宋体"/>
          <w:b w:val="0"/>
          <w:color w:val="auto"/>
          <w:sz w:val="21"/>
          <w:szCs w:val="21"/>
          <w:highlight w:val="none"/>
        </w:rPr>
        <w:t>附件：</w:t>
      </w:r>
      <w:bookmarkEnd w:id="2642"/>
      <w:bookmarkEnd w:id="2643"/>
      <w:bookmarkEnd w:id="2644"/>
      <w:bookmarkEnd w:id="2645"/>
      <w:bookmarkEnd w:id="2646"/>
      <w:bookmarkEnd w:id="2647"/>
      <w:bookmarkEnd w:id="2648"/>
      <w:bookmarkEnd w:id="2649"/>
      <w:bookmarkEnd w:id="2650"/>
      <w:r>
        <w:rPr>
          <w:rFonts w:hint="eastAsia" w:ascii="宋体" w:hAnsi="宋体" w:cs="宋体"/>
          <w:b w:val="0"/>
          <w:color w:val="auto"/>
          <w:sz w:val="21"/>
          <w:szCs w:val="21"/>
          <w:highlight w:val="none"/>
        </w:rPr>
        <w:t xml:space="preserve"> </w:t>
      </w:r>
    </w:p>
    <w:p>
      <w:pPr>
        <w:jc w:val="center"/>
        <w:rPr>
          <w:rFonts w:ascii="宋体" w:hAnsi="宋体" w:cs="宋体"/>
          <w:color w:val="auto"/>
          <w:kern w:val="0"/>
          <w:szCs w:val="21"/>
          <w:highlight w:val="none"/>
        </w:rPr>
      </w:pPr>
      <w:r>
        <w:rPr>
          <w:rFonts w:hint="eastAsia" w:ascii="宋体" w:hAnsi="宋体" w:cs="宋体"/>
          <w:color w:val="auto"/>
          <w:kern w:val="0"/>
          <w:szCs w:val="21"/>
          <w:highlight w:val="none"/>
        </w:rPr>
        <w:t>农民工花名册</w:t>
      </w:r>
    </w:p>
    <w:p>
      <w:pPr>
        <w:jc w:val="left"/>
        <w:rPr>
          <w:rFonts w:ascii="宋体" w:hAnsi="宋体" w:cs="宋体"/>
          <w:color w:val="auto"/>
          <w:kern w:val="0"/>
          <w:szCs w:val="21"/>
          <w:highlight w:val="none"/>
        </w:rPr>
      </w:pPr>
      <w:r>
        <w:rPr>
          <w:rFonts w:hint="eastAsia" w:ascii="宋体" w:hAnsi="宋体" w:cs="宋体"/>
          <w:color w:val="auto"/>
          <w:kern w:val="0"/>
          <w:szCs w:val="21"/>
          <w:highlight w:val="none"/>
        </w:rPr>
        <w:t>项目名称：                                              用工单位名称（盖章）：</w:t>
      </w:r>
    </w:p>
    <w:tbl>
      <w:tblPr>
        <w:tblStyle w:val="45"/>
        <w:tblW w:w="13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274"/>
        <w:gridCol w:w="546"/>
        <w:gridCol w:w="2584"/>
        <w:gridCol w:w="1419"/>
        <w:gridCol w:w="966"/>
        <w:gridCol w:w="1266"/>
        <w:gridCol w:w="1266"/>
        <w:gridCol w:w="1266"/>
        <w:gridCol w:w="1266"/>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姓  名</w:t>
            </w: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性别</w:t>
            </w: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身份证号</w:t>
            </w: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联系方式</w:t>
            </w: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工种</w:t>
            </w: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工作</w:t>
            </w:r>
          </w:p>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岗位</w:t>
            </w: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进场</w:t>
            </w:r>
          </w:p>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时间</w:t>
            </w: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劳动者签 名</w:t>
            </w: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离场</w:t>
            </w:r>
          </w:p>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时间</w:t>
            </w: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劳动者签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5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25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bl>
    <w:p>
      <w:pPr>
        <w:jc w:val="right"/>
        <w:rPr>
          <w:rFonts w:ascii="宋体" w:hAnsi="宋体" w:cs="宋体"/>
          <w:color w:val="auto"/>
          <w:kern w:val="0"/>
          <w:szCs w:val="21"/>
          <w:highlight w:val="none"/>
        </w:rPr>
      </w:pPr>
      <w:r>
        <w:rPr>
          <w:rFonts w:hint="eastAsia" w:ascii="宋体" w:hAnsi="宋体" w:cs="宋体"/>
          <w:color w:val="auto"/>
          <w:kern w:val="0"/>
          <w:szCs w:val="21"/>
          <w:highlight w:val="none"/>
        </w:rPr>
        <w:t>第  页</w:t>
      </w:r>
    </w:p>
    <w:p>
      <w:pPr>
        <w:widowControl/>
        <w:jc w:val="left"/>
        <w:rPr>
          <w:rFonts w:ascii="宋体" w:hAnsi="宋体" w:cs="宋体"/>
          <w:color w:val="auto"/>
          <w:kern w:val="0"/>
          <w:szCs w:val="21"/>
          <w:highlight w:val="none"/>
        </w:rPr>
        <w:sectPr>
          <w:pgSz w:w="16840" w:h="11907" w:orient="landscape"/>
          <w:pgMar w:top="1418" w:right="1418" w:bottom="1418" w:left="1418" w:header="851" w:footer="1247" w:gutter="0"/>
          <w:pgBorders>
            <w:top w:val="none" w:sz="0" w:space="0"/>
            <w:left w:val="none" w:sz="0" w:space="0"/>
            <w:bottom w:val="none" w:sz="0" w:space="0"/>
            <w:right w:val="none" w:sz="0" w:space="0"/>
          </w:pgBorders>
          <w:pgNumType w:fmt="numberInDash"/>
          <w:cols w:space="720" w:num="1"/>
        </w:sectPr>
      </w:pPr>
    </w:p>
    <w:p>
      <w:pPr>
        <w:pStyle w:val="156"/>
        <w:spacing w:before="156" w:after="156"/>
        <w:outlineLvl w:val="9"/>
        <w:rPr>
          <w:rFonts w:ascii="宋体" w:hAnsi="宋体" w:cs="宋体"/>
          <w:b w:val="0"/>
          <w:color w:val="auto"/>
          <w:sz w:val="21"/>
          <w:szCs w:val="21"/>
          <w:highlight w:val="none"/>
        </w:rPr>
      </w:pPr>
      <w:bookmarkStart w:id="2651" w:name="_Toc25965"/>
      <w:bookmarkStart w:id="2652" w:name="_Toc59810432"/>
      <w:bookmarkStart w:id="2653" w:name="_Toc623"/>
      <w:bookmarkStart w:id="2654" w:name="_Toc10178"/>
      <w:bookmarkStart w:id="2655" w:name="_Toc19494"/>
      <w:bookmarkStart w:id="2656" w:name="_Toc28478"/>
      <w:bookmarkStart w:id="2657" w:name="_Toc30092"/>
      <w:bookmarkStart w:id="2658" w:name="_Toc20703"/>
      <w:bookmarkStart w:id="2659" w:name="_Toc33183809"/>
      <w:r>
        <w:rPr>
          <w:rFonts w:hint="eastAsia" w:ascii="宋体" w:hAnsi="宋体" w:cs="宋体"/>
          <w:b w:val="0"/>
          <w:color w:val="auto"/>
          <w:sz w:val="21"/>
          <w:szCs w:val="21"/>
          <w:highlight w:val="none"/>
        </w:rPr>
        <w:t>附件：</w:t>
      </w:r>
      <w:bookmarkEnd w:id="2651"/>
      <w:bookmarkEnd w:id="2652"/>
      <w:bookmarkEnd w:id="2653"/>
      <w:bookmarkEnd w:id="2654"/>
      <w:bookmarkEnd w:id="2655"/>
      <w:bookmarkEnd w:id="2656"/>
      <w:bookmarkEnd w:id="2657"/>
      <w:bookmarkEnd w:id="2658"/>
      <w:bookmarkEnd w:id="2659"/>
      <w:r>
        <w:rPr>
          <w:rFonts w:hint="eastAsia" w:ascii="宋体" w:hAnsi="宋体" w:cs="宋体"/>
          <w:b w:val="0"/>
          <w:color w:val="auto"/>
          <w:sz w:val="21"/>
          <w:szCs w:val="21"/>
          <w:highlight w:val="none"/>
        </w:rPr>
        <w:t xml:space="preserve"> </w:t>
      </w:r>
    </w:p>
    <w:p>
      <w:pPr>
        <w:jc w:val="center"/>
        <w:rPr>
          <w:rFonts w:ascii="宋体" w:hAnsi="宋体" w:cs="宋体"/>
          <w:color w:val="auto"/>
          <w:kern w:val="0"/>
          <w:szCs w:val="21"/>
          <w:highlight w:val="none"/>
        </w:rPr>
      </w:pPr>
      <w:r>
        <w:rPr>
          <w:rFonts w:hint="eastAsia" w:ascii="宋体" w:hAnsi="宋体" w:cs="宋体"/>
          <w:color w:val="auto"/>
          <w:kern w:val="0"/>
          <w:szCs w:val="21"/>
          <w:highlight w:val="none"/>
        </w:rPr>
        <w:t>农民工工资表</w:t>
      </w:r>
    </w:p>
    <w:p>
      <w:pPr>
        <w:jc w:val="left"/>
        <w:rPr>
          <w:rFonts w:ascii="宋体" w:hAnsi="宋体" w:cs="宋体"/>
          <w:color w:val="auto"/>
          <w:kern w:val="0"/>
          <w:szCs w:val="21"/>
          <w:highlight w:val="none"/>
        </w:rPr>
      </w:pPr>
      <w:r>
        <w:rPr>
          <w:rFonts w:hint="eastAsia" w:ascii="宋体" w:hAnsi="宋体" w:cs="宋体"/>
          <w:color w:val="auto"/>
          <w:kern w:val="0"/>
          <w:szCs w:val="21"/>
          <w:highlight w:val="none"/>
        </w:rPr>
        <w:t>项目名称：                         班组名称：                                     时间：  年   月</w:t>
      </w:r>
    </w:p>
    <w:tbl>
      <w:tblPr>
        <w:tblStyle w:val="45"/>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717"/>
        <w:gridCol w:w="997"/>
        <w:gridCol w:w="745"/>
        <w:gridCol w:w="745"/>
        <w:gridCol w:w="745"/>
        <w:gridCol w:w="745"/>
        <w:gridCol w:w="745"/>
        <w:gridCol w:w="745"/>
        <w:gridCol w:w="745"/>
        <w:gridCol w:w="746"/>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71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姓名</w:t>
            </w:r>
          </w:p>
        </w:tc>
        <w:tc>
          <w:tcPr>
            <w:tcW w:w="99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身份证号</w:t>
            </w:r>
          </w:p>
        </w:tc>
        <w:tc>
          <w:tcPr>
            <w:tcW w:w="149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工作量</w:t>
            </w:r>
          </w:p>
        </w:tc>
        <w:tc>
          <w:tcPr>
            <w:tcW w:w="149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工资计算标准</w:t>
            </w:r>
          </w:p>
        </w:tc>
        <w:tc>
          <w:tcPr>
            <w:tcW w:w="7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应得</w:t>
            </w:r>
          </w:p>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工资</w:t>
            </w:r>
          </w:p>
        </w:tc>
        <w:tc>
          <w:tcPr>
            <w:tcW w:w="7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借支预支金额</w:t>
            </w:r>
          </w:p>
        </w:tc>
        <w:tc>
          <w:tcPr>
            <w:tcW w:w="7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实得工资金额</w:t>
            </w:r>
          </w:p>
        </w:tc>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领取人</w:t>
            </w:r>
            <w:r>
              <w:rPr>
                <w:rFonts w:hint="eastAsia" w:ascii="宋体" w:hAnsi="宋体" w:cs="宋体"/>
                <w:color w:val="auto"/>
                <w:kern w:val="0"/>
                <w:szCs w:val="21"/>
                <w:highlight w:val="none"/>
                <w:lang w:eastAsia="zh-CN"/>
              </w:rPr>
              <w:t>签名</w:t>
            </w:r>
          </w:p>
        </w:tc>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7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9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计时</w:t>
            </w: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计件</w:t>
            </w: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计时</w:t>
            </w: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计件</w:t>
            </w: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7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7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bl>
    <w:p>
      <w:pPr>
        <w:spacing w:before="240" w:line="4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用工单位负责人：                   用工单位劳工员：                       制表人：</w:t>
      </w:r>
    </w:p>
    <w:p>
      <w:pPr>
        <w:spacing w:line="400" w:lineRule="exact"/>
        <w:ind w:firstLine="3570" w:firstLineChars="1700"/>
        <w:jc w:val="left"/>
        <w:rPr>
          <w:rFonts w:ascii="宋体" w:hAnsi="宋体" w:cs="宋体"/>
          <w:color w:val="auto"/>
          <w:kern w:val="0"/>
          <w:szCs w:val="21"/>
          <w:highlight w:val="none"/>
        </w:rPr>
      </w:pPr>
      <w:r>
        <w:rPr>
          <w:rFonts w:hint="eastAsia" w:ascii="宋体" w:hAnsi="宋体" w:cs="宋体"/>
          <w:color w:val="auto"/>
          <w:kern w:val="0"/>
          <w:szCs w:val="21"/>
          <w:highlight w:val="none"/>
        </w:rPr>
        <w:t>年   月   日（用人单位印章）</w:t>
      </w:r>
    </w:p>
    <w:p>
      <w:pPr>
        <w:snapToGrid w:val="0"/>
        <w:spacing w:before="240" w:line="324"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注：1．领取人</w:t>
      </w: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后即表示当月工资已足额领取。</w:t>
      </w:r>
    </w:p>
    <w:p>
      <w:pPr>
        <w:snapToGrid w:val="0"/>
        <w:spacing w:line="324"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2．以上情况属实，</w:t>
      </w: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人愿对其真实性负法律责任。</w:t>
      </w:r>
    </w:p>
    <w:p>
      <w:pPr>
        <w:jc w:val="left"/>
        <w:rPr>
          <w:rFonts w:ascii="宋体" w:hAnsi="宋体" w:cs="宋体"/>
          <w:color w:val="auto"/>
          <w:kern w:val="0"/>
          <w:szCs w:val="21"/>
          <w:highlight w:val="none"/>
        </w:rPr>
      </w:pPr>
    </w:p>
    <w:p>
      <w:pPr>
        <w:jc w:val="left"/>
        <w:rPr>
          <w:rFonts w:ascii="宋体" w:hAnsi="宋体" w:cs="宋体"/>
          <w:color w:val="auto"/>
          <w:kern w:val="0"/>
          <w:szCs w:val="21"/>
          <w:highlight w:val="none"/>
        </w:rPr>
      </w:pPr>
    </w:p>
    <w:p>
      <w:pPr>
        <w:jc w:val="left"/>
        <w:rPr>
          <w:rFonts w:ascii="宋体" w:hAnsi="宋体" w:cs="宋体"/>
          <w:color w:val="auto"/>
          <w:kern w:val="0"/>
          <w:szCs w:val="21"/>
          <w:highlight w:val="none"/>
        </w:rPr>
      </w:pPr>
    </w:p>
    <w:p>
      <w:pPr>
        <w:pStyle w:val="156"/>
        <w:spacing w:before="156" w:after="156"/>
        <w:outlineLvl w:val="9"/>
        <w:rPr>
          <w:rFonts w:ascii="宋体" w:hAnsi="宋体" w:cs="宋体"/>
          <w:b w:val="0"/>
          <w:color w:val="auto"/>
          <w:sz w:val="21"/>
          <w:szCs w:val="21"/>
          <w:highlight w:val="none"/>
        </w:rPr>
      </w:pPr>
      <w:r>
        <w:rPr>
          <w:rFonts w:hint="eastAsia" w:ascii="宋体" w:hAnsi="宋体" w:cs="宋体"/>
          <w:b w:val="0"/>
          <w:color w:val="auto"/>
          <w:sz w:val="21"/>
          <w:szCs w:val="21"/>
          <w:highlight w:val="none"/>
        </w:rPr>
        <w:br w:type="page"/>
      </w:r>
      <w:bookmarkStart w:id="2660" w:name="_Toc22555"/>
      <w:bookmarkStart w:id="2661" w:name="_Toc14465"/>
      <w:bookmarkStart w:id="2662" w:name="_Toc33183810"/>
      <w:bookmarkStart w:id="2663" w:name="_Toc25222"/>
      <w:bookmarkStart w:id="2664" w:name="_Toc12924"/>
      <w:bookmarkStart w:id="2665" w:name="_Toc22003"/>
      <w:bookmarkStart w:id="2666" w:name="_Toc13327"/>
      <w:bookmarkStart w:id="2667" w:name="_Toc2104"/>
      <w:bookmarkStart w:id="2668" w:name="_Toc59810433"/>
      <w:r>
        <w:rPr>
          <w:rFonts w:hint="eastAsia" w:ascii="宋体" w:hAnsi="宋体" w:cs="宋体"/>
          <w:b w:val="0"/>
          <w:color w:val="auto"/>
          <w:sz w:val="21"/>
          <w:szCs w:val="21"/>
          <w:highlight w:val="none"/>
        </w:rPr>
        <w:t>附件：</w:t>
      </w:r>
      <w:bookmarkEnd w:id="2660"/>
      <w:bookmarkEnd w:id="2661"/>
      <w:bookmarkEnd w:id="2662"/>
      <w:bookmarkEnd w:id="2663"/>
      <w:bookmarkEnd w:id="2664"/>
      <w:bookmarkEnd w:id="2665"/>
      <w:bookmarkEnd w:id="2666"/>
      <w:bookmarkEnd w:id="2667"/>
      <w:bookmarkEnd w:id="2668"/>
      <w:r>
        <w:rPr>
          <w:rFonts w:hint="eastAsia" w:ascii="宋体" w:hAnsi="宋体" w:cs="宋体"/>
          <w:b w:val="0"/>
          <w:color w:val="auto"/>
          <w:sz w:val="21"/>
          <w:szCs w:val="21"/>
          <w:highlight w:val="none"/>
        </w:rPr>
        <w:t xml:space="preserve"> </w:t>
      </w:r>
    </w:p>
    <w:p>
      <w:pPr>
        <w:jc w:val="center"/>
        <w:rPr>
          <w:rFonts w:ascii="宋体" w:hAnsi="宋体" w:cs="宋体"/>
          <w:color w:val="auto"/>
          <w:kern w:val="0"/>
          <w:szCs w:val="21"/>
          <w:highlight w:val="none"/>
        </w:rPr>
      </w:pPr>
      <w:r>
        <w:rPr>
          <w:rFonts w:hint="eastAsia" w:ascii="宋体" w:hAnsi="宋体" w:cs="宋体"/>
          <w:color w:val="auto"/>
          <w:kern w:val="0"/>
          <w:szCs w:val="21"/>
          <w:highlight w:val="none"/>
        </w:rPr>
        <w:t>劳动用工及工资支付情况汇总表</w:t>
      </w:r>
    </w:p>
    <w:p>
      <w:pPr>
        <w:jc w:val="left"/>
        <w:rPr>
          <w:rFonts w:ascii="宋体" w:hAnsi="宋体" w:cs="宋体"/>
          <w:color w:val="auto"/>
          <w:kern w:val="0"/>
          <w:szCs w:val="21"/>
          <w:highlight w:val="none"/>
        </w:rPr>
      </w:pPr>
      <w:r>
        <w:rPr>
          <w:rFonts w:hint="eastAsia" w:ascii="宋体" w:hAnsi="宋体" w:cs="宋体"/>
          <w:color w:val="auto"/>
          <w:kern w:val="0"/>
          <w:szCs w:val="21"/>
          <w:highlight w:val="none"/>
        </w:rPr>
        <w:t>项目名称：                               时间：    年   季度</w:t>
      </w:r>
    </w:p>
    <w:tbl>
      <w:tblPr>
        <w:tblStyle w:val="45"/>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56"/>
        <w:gridCol w:w="1056"/>
        <w:gridCol w:w="1056"/>
        <w:gridCol w:w="1056"/>
        <w:gridCol w:w="1056"/>
        <w:gridCol w:w="1056"/>
        <w:gridCol w:w="105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restart"/>
            <w:tcBorders>
              <w:top w:val="single" w:color="auto" w:sz="4" w:space="0"/>
              <w:left w:val="single" w:color="auto" w:sz="4" w:space="0"/>
              <w:bottom w:val="single" w:color="auto" w:sz="4" w:space="0"/>
              <w:right w:val="single" w:color="auto" w:sz="4" w:space="0"/>
              <w:tl2br w:val="single" w:color="auto" w:sz="4" w:space="0"/>
            </w:tcBorders>
            <w:vAlign w:val="center"/>
          </w:tcPr>
          <w:p>
            <w:pPr>
              <w:spacing w:line="400" w:lineRule="exact"/>
              <w:jc w:val="center"/>
              <w:rPr>
                <w:rFonts w:ascii="宋体" w:hAnsi="宋体" w:cs="宋体"/>
                <w:color w:val="auto"/>
                <w:kern w:val="0"/>
                <w:szCs w:val="21"/>
                <w:highlight w:val="none"/>
              </w:rPr>
            </w:pPr>
          </w:p>
        </w:tc>
        <w:tc>
          <w:tcPr>
            <w:tcW w:w="31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用工变动情况</w:t>
            </w:r>
          </w:p>
        </w:tc>
        <w:tc>
          <w:tcPr>
            <w:tcW w:w="422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工资支付情况</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当月离场人数</w:t>
            </w:r>
          </w:p>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（人）</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当月新增进场人数</w:t>
            </w:r>
          </w:p>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（人）</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月末</w:t>
            </w:r>
          </w:p>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农民工人数（人）</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应付工资总额（元）</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应付工资人数（人）</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实付工资总额（元）</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实付工资人数（人）</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签订劳动合同人数（人）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本季度第一月</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本季度第二月</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本季度第三月</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季度合计</w:t>
            </w: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c>
          <w:tcPr>
            <w:tcW w:w="1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kern w:val="0"/>
                <w:szCs w:val="21"/>
                <w:highlight w:val="none"/>
              </w:rPr>
            </w:pPr>
          </w:p>
        </w:tc>
      </w:tr>
    </w:tbl>
    <w:p>
      <w:pPr>
        <w:spacing w:before="240"/>
        <w:jc w:val="left"/>
        <w:rPr>
          <w:rFonts w:ascii="宋体" w:hAnsi="宋体" w:cs="宋体"/>
          <w:color w:val="auto"/>
          <w:kern w:val="0"/>
          <w:szCs w:val="21"/>
          <w:highlight w:val="none"/>
        </w:rPr>
      </w:pPr>
      <w:r>
        <w:rPr>
          <w:rFonts w:hint="eastAsia" w:ascii="宋体" w:hAnsi="宋体" w:cs="宋体"/>
          <w:color w:val="auto"/>
          <w:kern w:val="0"/>
          <w:szCs w:val="21"/>
          <w:highlight w:val="none"/>
        </w:rPr>
        <w:t>用工单位负责人：        用工单位劳工管理员：      填表时间：</w:t>
      </w:r>
    </w:p>
    <w:p>
      <w:pPr>
        <w:jc w:val="left"/>
        <w:rPr>
          <w:rFonts w:ascii="宋体" w:hAnsi="宋体" w:cs="宋体"/>
          <w:color w:val="auto"/>
          <w:kern w:val="0"/>
          <w:szCs w:val="21"/>
          <w:highlight w:val="none"/>
        </w:rPr>
      </w:pPr>
    </w:p>
    <w:p>
      <w:pPr>
        <w:spacing w:line="440" w:lineRule="exact"/>
        <w:ind w:left="420" w:hanging="420" w:hangingChars="200"/>
        <w:jc w:val="left"/>
        <w:rPr>
          <w:rFonts w:ascii="宋体" w:hAnsi="宋体" w:cs="宋体"/>
          <w:color w:val="auto"/>
          <w:kern w:val="0"/>
          <w:szCs w:val="21"/>
          <w:highlight w:val="none"/>
        </w:rPr>
      </w:pPr>
      <w:r>
        <w:rPr>
          <w:rFonts w:hint="eastAsia" w:ascii="宋体" w:hAnsi="宋体" w:cs="宋体"/>
          <w:color w:val="auto"/>
          <w:kern w:val="0"/>
          <w:szCs w:val="21"/>
          <w:highlight w:val="none"/>
        </w:rPr>
        <w:t>注：此表为每季度末后5天内向项目所在地区县（自治县）劳动和社会保障行政部门报送。</w:t>
      </w:r>
    </w:p>
    <w:p>
      <w:pPr>
        <w:pStyle w:val="164"/>
        <w:rPr>
          <w:rFonts w:cs="宋体"/>
          <w:color w:val="auto"/>
          <w:sz w:val="21"/>
          <w:highlight w:val="none"/>
        </w:rPr>
      </w:pPr>
      <w:r>
        <w:rPr>
          <w:rFonts w:hint="eastAsia" w:cs="宋体"/>
          <w:color w:val="auto"/>
          <w:sz w:val="21"/>
          <w:highlight w:val="none"/>
        </w:rPr>
        <w:t>联系人：               联系电话：             传真：</w:t>
      </w:r>
    </w:p>
    <w:p>
      <w:pPr>
        <w:pStyle w:val="156"/>
        <w:spacing w:before="156" w:after="156"/>
        <w:outlineLvl w:val="9"/>
        <w:rPr>
          <w:rFonts w:ascii="宋体" w:hAnsi="宋体" w:cs="宋体"/>
          <w:b w:val="0"/>
          <w:color w:val="auto"/>
          <w:sz w:val="21"/>
          <w:szCs w:val="21"/>
          <w:highlight w:val="none"/>
        </w:rPr>
      </w:pPr>
    </w:p>
    <w:p>
      <w:pPr>
        <w:pStyle w:val="156"/>
        <w:spacing w:before="156" w:after="156"/>
        <w:outlineLvl w:val="9"/>
        <w:rPr>
          <w:rFonts w:ascii="宋体" w:hAnsi="宋体" w:cs="宋体"/>
          <w:b w:val="0"/>
          <w:color w:val="auto"/>
          <w:sz w:val="21"/>
          <w:szCs w:val="21"/>
          <w:highlight w:val="none"/>
        </w:rPr>
      </w:pPr>
    </w:p>
    <w:bookmarkEnd w:id="1155"/>
    <w:p>
      <w:pPr>
        <w:keepNext w:val="0"/>
        <w:keepLines w:val="0"/>
        <w:snapToGrid/>
        <w:spacing w:line="240" w:lineRule="auto"/>
        <w:ind w:firstLine="0" w:firstLineChars="0"/>
        <w:jc w:val="left"/>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br w:type="page"/>
      </w:r>
    </w:p>
    <w:p>
      <w:pPr>
        <w:keepNext/>
        <w:keepLines/>
        <w:snapToGrid w:val="0"/>
        <w:spacing w:line="600" w:lineRule="exact"/>
        <w:ind w:firstLine="420" w:firstLineChars="200"/>
        <w:outlineLvl w:val="3"/>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附件</w:t>
      </w:r>
      <w:r>
        <w:rPr>
          <w:rFonts w:hint="eastAsia" w:ascii="宋体" w:hAnsi="宋体" w:cs="宋体"/>
          <w:color w:val="auto"/>
          <w:kern w:val="0"/>
          <w:szCs w:val="21"/>
          <w:highlight w:val="none"/>
          <w:lang w:val="en-US" w:eastAsia="zh-CN"/>
        </w:rPr>
        <w:t>9</w:t>
      </w:r>
      <w:r>
        <w:rPr>
          <w:rFonts w:hint="eastAsia" w:ascii="宋体" w:hAnsi="宋体" w:cs="宋体"/>
          <w:color w:val="auto"/>
          <w:kern w:val="0"/>
          <w:szCs w:val="21"/>
          <w:highlight w:val="none"/>
        </w:rPr>
        <w:t>：</w:t>
      </w:r>
      <w:r>
        <w:rPr>
          <w:rFonts w:hint="eastAsia" w:ascii="宋体" w:hAnsi="宋体"/>
          <w:color w:val="auto"/>
          <w:szCs w:val="21"/>
          <w:highlight w:val="none"/>
          <w:lang w:val="en-US" w:eastAsia="zh-CN"/>
        </w:rPr>
        <w:t>质量保证金保函</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如有</w:t>
      </w:r>
      <w:r>
        <w:rPr>
          <w:rFonts w:hint="eastAsia" w:ascii="宋体" w:hAnsi="宋体" w:cs="宋体"/>
          <w:color w:val="auto"/>
          <w:kern w:val="0"/>
          <w:szCs w:val="21"/>
          <w:highlight w:val="none"/>
          <w:lang w:eastAsia="zh-CN"/>
        </w:rPr>
        <w:t>）</w:t>
      </w:r>
    </w:p>
    <w:p>
      <w:pPr>
        <w:keepNext w:val="0"/>
        <w:keepLines w:val="0"/>
        <w:pageBreakBefore w:val="0"/>
        <w:kinsoku/>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工程质量保函示范文本</w:t>
      </w:r>
    </w:p>
    <w:p>
      <w:pPr>
        <w:keepNext w:val="0"/>
        <w:keepLines w:val="0"/>
        <w:pageBreakBefore w:val="0"/>
        <w:kinsoku/>
        <w:wordWrap w:val="0"/>
        <w:overflowPunct/>
        <w:topLinePunct w:val="0"/>
        <w:autoSpaceDE/>
        <w:autoSpaceDN/>
        <w:bidi w:val="0"/>
        <w:adjustRightInd/>
        <w:snapToGrid/>
        <w:spacing w:line="360" w:lineRule="auto"/>
        <w:ind w:right="0" w:rightChars="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rPr>
          <w:rFonts w:hint="eastAsia" w:asciiTheme="minorEastAsia" w:hAnsiTheme="minorEastAsia" w:eastAsiaTheme="minorEastAsia" w:cstheme="minorEastAsia"/>
          <w:color w:val="auto"/>
          <w:kern w:val="2"/>
          <w:sz w:val="21"/>
          <w:szCs w:val="21"/>
          <w:highlight w:val="none"/>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 xml:space="preserve">（受益人名称）： </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鉴于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（以下简称“受益人”）与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（以下简称“申请人”）于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日就</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工程（以下简称“本工程”）施工和有关事项协商一致共同签订</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（合同名称）合同编号</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我方（即“开立人”）根据上述合同了解到申请人为合同项下之承包人，受益人为合同项下之发包人，基于申请人的请求，我方同意就申请人履行与贵方签订的合同项下的义务，向贵方提供不可撤销、不可转让的见索即付保函（以下简称“本保函”）。</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一、本保函担保范围：承包人未按照合同约定履行工程缺陷责任期内的保修义务，应当向贵方承担的违约责任和赔偿因此造成的损失、利息、律师费、诉讼费用等实现债权的费用。</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二、本保函担保金额最高不超过人民币（大写）</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元（¥</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三、本保函有效期（保证期间）为以下第</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种：</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lang w:val="en-US" w:eastAsia="zh-CN"/>
        </w:rPr>
        <w:t>1</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本保函有效期至</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lang w:val="en-US" w:eastAsia="zh-CN"/>
        </w:rPr>
        <w:t>2</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四、我方承诺，在收到受益人发来的书面索赔通知和本保函原件后的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个工作</w:t>
      </w:r>
      <w:r>
        <w:rPr>
          <w:rFonts w:hint="eastAsia" w:asciiTheme="minorEastAsia" w:hAnsiTheme="minorEastAsia" w:eastAsiaTheme="minorEastAsia" w:cstheme="minorEastAsia"/>
          <w:color w:val="auto"/>
          <w:kern w:val="2"/>
          <w:sz w:val="21"/>
          <w:szCs w:val="21"/>
          <w:highlight w:val="none"/>
        </w:rPr>
        <w:t>日内无条件支付至受益人指定账户，前述书面索赔通知即为付款要求之单据，且应满足以下要求：</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（1）索赔通知到达的日期在本保函的有效期内；</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（2）载明要求支付的金额；</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（3）载明申请人违反合同义务的条款和内容；</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（4）声明不存在合同文件约定或我国法律规定免除申请人或开立人支付责任的情形；</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（5）索赔通知应在本保函有效期内到达的地址是：</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受益人发出的书面索赔通知应由其为鉴明受益人法定代表人（负责人）或授权代理人签名或盖个人名章并加盖公章。</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五、本保函项下的权利不得转让，不得设定担保。贵方未经我方书面同意转让本保函或其项下任何权利，对我方不发生法律效力。</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六、与本保函有关的合同不成立、不生效、无效、被撤销、被解除，不影响本保函的独立有效。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七、贵方应在本保函到期后的</w:t>
      </w:r>
      <w:r>
        <w:rPr>
          <w:rFonts w:hint="eastAsia" w:asciiTheme="minorEastAsia" w:hAnsiTheme="minorEastAsia" w:eastAsiaTheme="minorEastAsia" w:cstheme="minorEastAsia"/>
          <w:color w:val="auto"/>
          <w:kern w:val="2"/>
          <w:sz w:val="21"/>
          <w:szCs w:val="21"/>
          <w:highlight w:val="none"/>
          <w:lang w:eastAsia="zh-CN"/>
        </w:rPr>
        <w:t>七个工作</w:t>
      </w:r>
      <w:r>
        <w:rPr>
          <w:rFonts w:hint="eastAsia" w:asciiTheme="minorEastAsia" w:hAnsiTheme="minorEastAsia" w:eastAsiaTheme="minorEastAsia" w:cstheme="minorEastAsia"/>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九、本保函自我方法定代表人或授权代表</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或盖个人名章并加盖公章或合同专用章之日起生效。</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u w:val="none"/>
        </w:rPr>
      </w:pPr>
      <w:r>
        <w:rPr>
          <w:rFonts w:hint="eastAsia" w:asciiTheme="minorEastAsia" w:hAnsiTheme="minorEastAsia" w:eastAsiaTheme="minorEastAsia" w:cstheme="minorEastAsia"/>
          <w:color w:val="auto"/>
          <w:kern w:val="2"/>
          <w:sz w:val="21"/>
          <w:szCs w:val="21"/>
          <w:highlight w:val="none"/>
          <w:lang w:val="en-US" w:eastAsia="zh-CN"/>
        </w:rPr>
        <w:t>十、</w:t>
      </w:r>
      <w:r>
        <w:rPr>
          <w:rFonts w:hint="eastAsia" w:asciiTheme="minorEastAsia" w:hAnsiTheme="minorEastAsia" w:eastAsiaTheme="minorEastAsia" w:cstheme="minorEastAsia"/>
          <w:color w:val="auto"/>
          <w:kern w:val="2"/>
          <w:sz w:val="21"/>
          <w:szCs w:val="21"/>
          <w:highlight w:val="none"/>
          <w:lang w:eastAsia="zh-CN"/>
        </w:rPr>
        <w:t>本保函在重庆市辖区范围内的核验地点：</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；核验方式：</w:t>
      </w:r>
      <w:r>
        <w:rPr>
          <w:rFonts w:hint="eastAsia" w:asciiTheme="minorEastAsia" w:hAnsiTheme="minorEastAsia" w:eastAsiaTheme="minorEastAsia" w:cstheme="minorEastAsia"/>
          <w:color w:val="auto"/>
          <w:kern w:val="2"/>
          <w:sz w:val="21"/>
          <w:szCs w:val="21"/>
          <w:u w:val="none"/>
          <w:lang w:eastAsia="zh-CN"/>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none"/>
          <w:lang w:val="en-US" w:eastAsia="zh-CN"/>
        </w:rPr>
        <w:t>。</w:t>
      </w:r>
    </w:p>
    <w:p>
      <w:pPr>
        <w:keepNext w:val="0"/>
        <w:keepLines w:val="0"/>
        <w:pageBreakBefore w:val="0"/>
        <w:widowControl w:val="0"/>
        <w:shd w:val="clear"/>
        <w:kinsoku/>
        <w:wordWrap/>
        <w:topLinePunct w:val="0"/>
        <w:autoSpaceDE/>
        <w:autoSpaceDN/>
        <w:bidi w:val="0"/>
        <w:snapToGrid/>
        <w:spacing w:beforeLines="0" w:after="0" w:line="360" w:lineRule="auto"/>
        <w:ind w:firstLine="420" w:firstLineChars="200"/>
        <w:jc w:val="both"/>
        <w:rPr>
          <w:rFonts w:hint="eastAsia" w:asciiTheme="minorEastAsia" w:hAnsiTheme="minorEastAsia" w:eastAsiaTheme="minorEastAsia" w:cstheme="minorEastAsia"/>
          <w:color w:val="auto"/>
          <w:kern w:val="2"/>
          <w:sz w:val="21"/>
          <w:szCs w:val="21"/>
          <w:highlight w:val="none"/>
          <w:lang w:val="en-US" w:eastAsia="zh-CN" w:bidi="ar-SA"/>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开 立 人：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法定代表人（或授权代表）：</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lang w:eastAsia="zh-CN"/>
        </w:rPr>
        <w:t>签名或盖个人名章</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    址：</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邮政编码：</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电    话：</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传    真：</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pStyle w:val="2"/>
        <w:ind w:firstLine="420" w:firstLineChars="200"/>
        <w:rPr>
          <w:color w:val="auto"/>
          <w:highlight w:val="none"/>
        </w:rPr>
      </w:pPr>
      <w:r>
        <w:rPr>
          <w:rFonts w:hint="eastAsia" w:asciiTheme="minorEastAsia" w:hAnsiTheme="minorEastAsia" w:eastAsiaTheme="minorEastAsia" w:cstheme="minorEastAsia"/>
          <w:color w:val="auto"/>
          <w:kern w:val="2"/>
          <w:sz w:val="21"/>
          <w:szCs w:val="21"/>
          <w:highlight w:val="none"/>
        </w:rPr>
        <w:t xml:space="preserve">开立时间：    年    月    </w:t>
      </w:r>
      <w:r>
        <w:rPr>
          <w:rFonts w:hint="eastAsia" w:ascii="宋体" w:hAnsi="宋体" w:eastAsia="宋体" w:cs="宋体"/>
          <w:color w:val="auto"/>
          <w:sz w:val="21"/>
          <w:szCs w:val="21"/>
          <w:highlight w:val="none"/>
        </w:rPr>
        <w:t>日</w:t>
      </w:r>
    </w:p>
    <w:p>
      <w:pPr>
        <w:pStyle w:val="2"/>
        <w:rPr>
          <w:color w:val="auto"/>
          <w:highlight w:val="none"/>
        </w:rPr>
      </w:pPr>
    </w:p>
    <w:p>
      <w:pPr>
        <w:widowControl/>
        <w:jc w:val="left"/>
        <w:rPr>
          <w:rFonts w:ascii="宋体" w:hAnsi="宋体"/>
          <w:color w:val="auto"/>
          <w:szCs w:val="20"/>
          <w:highlight w:val="none"/>
        </w:rPr>
      </w:pPr>
      <w:r>
        <w:rPr>
          <w:rFonts w:ascii="宋体" w:hAnsi="宋体"/>
          <w:color w:val="auto"/>
          <w:szCs w:val="20"/>
          <w:highlight w:val="none"/>
        </w:rPr>
        <w:br w:type="page"/>
      </w:r>
    </w:p>
    <w:p>
      <w:pPr>
        <w:spacing w:line="240" w:lineRule="exact"/>
        <w:rPr>
          <w:rFonts w:ascii="宋体" w:hAnsi="宋体"/>
          <w:color w:val="auto"/>
          <w:szCs w:val="20"/>
          <w:highlight w:val="none"/>
        </w:rPr>
      </w:pPr>
    </w:p>
    <w:p>
      <w:pPr>
        <w:pStyle w:val="3"/>
        <w:spacing w:before="0" w:after="0" w:line="360" w:lineRule="auto"/>
        <w:jc w:val="center"/>
        <w:rPr>
          <w:rFonts w:ascii="宋体" w:hAnsi="宋体"/>
          <w:color w:val="auto"/>
          <w:highlight w:val="none"/>
        </w:rPr>
      </w:pPr>
      <w:bookmarkStart w:id="2669" w:name="_Toc287607855"/>
      <w:bookmarkStart w:id="2670" w:name="_Toc14889"/>
      <w:bookmarkStart w:id="2671" w:name="_Toc534185822"/>
      <w:bookmarkStart w:id="2672" w:name="_Toc509218843"/>
      <w:bookmarkStart w:id="2673" w:name="_Toc16114"/>
      <w:bookmarkStart w:id="2674" w:name="_Toc17668"/>
      <w:bookmarkStart w:id="2675" w:name="_Toc59810434"/>
      <w:bookmarkStart w:id="2676" w:name="_Toc10781"/>
      <w:bookmarkStart w:id="2677" w:name="_Toc430530513"/>
      <w:bookmarkStart w:id="2678" w:name="_Toc287620797"/>
      <w:bookmarkStart w:id="2679" w:name="_Toc21020"/>
      <w:r>
        <w:rPr>
          <w:rFonts w:hint="eastAsia" w:ascii="宋体" w:hAnsi="宋体"/>
          <w:color w:val="auto"/>
          <w:highlight w:val="none"/>
        </w:rPr>
        <w:t>第五章  工程量清单</w:t>
      </w:r>
      <w:bookmarkEnd w:id="2669"/>
      <w:bookmarkEnd w:id="2670"/>
      <w:bookmarkEnd w:id="2671"/>
      <w:bookmarkEnd w:id="2672"/>
      <w:bookmarkEnd w:id="2673"/>
      <w:bookmarkEnd w:id="2674"/>
      <w:bookmarkEnd w:id="2675"/>
      <w:bookmarkEnd w:id="2676"/>
      <w:bookmarkEnd w:id="2677"/>
      <w:bookmarkEnd w:id="2678"/>
      <w:bookmarkEnd w:id="2679"/>
      <w:bookmarkStart w:id="2680" w:name="招标文件05章工程量清单01"/>
      <w:bookmarkEnd w:id="2680"/>
      <w:bookmarkStart w:id="2681" w:name="_Toc277082638"/>
      <w:bookmarkStart w:id="2682" w:name="_Toc430530514"/>
      <w:bookmarkStart w:id="2683" w:name="_Toc287620798"/>
      <w:bookmarkStart w:id="2684" w:name="_Toc287607856"/>
      <w:bookmarkStart w:id="2685" w:name="_Toc224103477"/>
    </w:p>
    <w:bookmarkEnd w:id="2681"/>
    <w:bookmarkEnd w:id="2682"/>
    <w:bookmarkEnd w:id="2683"/>
    <w:bookmarkEnd w:id="2684"/>
    <w:bookmarkEnd w:id="2685"/>
    <w:p>
      <w:pPr>
        <w:snapToGrid w:val="0"/>
        <w:spacing w:line="360" w:lineRule="auto"/>
        <w:jc w:val="center"/>
        <w:rPr>
          <w:rFonts w:ascii="宋体" w:hAnsi="宋体"/>
          <w:color w:val="auto"/>
          <w:sz w:val="24"/>
          <w:highlight w:val="none"/>
        </w:rPr>
      </w:pPr>
    </w:p>
    <w:p>
      <w:pPr>
        <w:spacing w:line="360" w:lineRule="auto"/>
        <w:ind w:right="561"/>
        <w:jc w:val="center"/>
        <w:rPr>
          <w:rFonts w:ascii="宋体" w:hAnsi="宋体"/>
          <w:color w:val="auto"/>
          <w:highlight w:val="none"/>
        </w:rPr>
      </w:pPr>
      <w:bookmarkStart w:id="2686" w:name="_Toc287620802"/>
      <w:bookmarkStart w:id="2687" w:name="_Toc287607860"/>
      <w:bookmarkStart w:id="2688" w:name="_Hlt269645337"/>
      <w:r>
        <w:rPr>
          <w:rFonts w:hint="eastAsia" w:ascii="宋体" w:hAnsi="宋体"/>
          <w:color w:val="auto"/>
          <w:szCs w:val="20"/>
          <w:highlight w:val="none"/>
        </w:rPr>
        <w:t>在</w:t>
      </w:r>
      <w:r>
        <w:rPr>
          <w:rFonts w:hint="eastAsia" w:ascii="宋体" w:hAnsi="宋体"/>
          <w:color w:val="auto"/>
          <w:szCs w:val="20"/>
          <w:highlight w:val="none"/>
          <w:u w:val="single"/>
        </w:rPr>
        <w:t>重庆市公共资源交易网</w:t>
      </w:r>
      <w:r>
        <w:rPr>
          <w:rFonts w:hint="eastAsia" w:ascii="宋体" w:hAnsi="宋体"/>
          <w:color w:val="auto"/>
          <w:szCs w:val="20"/>
          <w:highlight w:val="none"/>
        </w:rPr>
        <w:t>下载。</w:t>
      </w:r>
    </w:p>
    <w:p>
      <w:pPr>
        <w:spacing w:line="20" w:lineRule="exact"/>
        <w:rPr>
          <w:rFonts w:ascii="宋体" w:hAnsi="宋体"/>
          <w:color w:val="auto"/>
          <w:highlight w:val="none"/>
        </w:rPr>
      </w:pPr>
    </w:p>
    <w:bookmarkEnd w:id="2686"/>
    <w:bookmarkEnd w:id="2687"/>
    <w:bookmarkEnd w:id="2688"/>
    <w:p>
      <w:pPr>
        <w:spacing w:line="360" w:lineRule="auto"/>
        <w:jc w:val="left"/>
        <w:rPr>
          <w:rFonts w:ascii="宋体" w:hAnsi="宋体"/>
          <w:color w:val="auto"/>
          <w:highlight w:val="none"/>
        </w:rPr>
      </w:pPr>
      <w:r>
        <w:rPr>
          <w:rFonts w:ascii="宋体" w:hAnsi="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2653030</wp:posOffset>
                </wp:positionH>
                <wp:positionV relativeFrom="paragraph">
                  <wp:posOffset>8816340</wp:posOffset>
                </wp:positionV>
                <wp:extent cx="807720" cy="693420"/>
                <wp:effectExtent l="0" t="0" r="11430" b="11430"/>
                <wp:wrapNone/>
                <wp:docPr id="126" name="矩形 126"/>
                <wp:cNvGraphicFramePr/>
                <a:graphic xmlns:a="http://schemas.openxmlformats.org/drawingml/2006/main">
                  <a:graphicData uri="http://schemas.microsoft.com/office/word/2010/wordprocessingShape">
                    <wps:wsp>
                      <wps:cNvSpPr>
                        <a:spLocks noChangeArrowheads="true"/>
                      </wps:cNvSpPr>
                      <wps:spPr bwMode="auto">
                        <a:xfrm>
                          <a:off x="0" y="0"/>
                          <a:ext cx="807720" cy="693420"/>
                        </a:xfrm>
                        <a:prstGeom prst="rect">
                          <a:avLst/>
                        </a:prstGeom>
                        <a:solidFill>
                          <a:srgbClr val="FFFFFF"/>
                        </a:solidFill>
                        <a:ln>
                          <a:noFill/>
                        </a:ln>
                        <a:effectLst/>
                      </wps:spPr>
                      <wps:txbx>
                        <w:txbxContent>
                          <w:p/>
                        </w:txbxContent>
                      </wps:txbx>
                      <wps:bodyPr rot="0" vert="horz" wrap="square" lIns="91440" tIns="45720" rIns="91440" bIns="45720" anchor="t" anchorCtr="false" upright="true">
                        <a:noAutofit/>
                      </wps:bodyPr>
                    </wps:wsp>
                  </a:graphicData>
                </a:graphic>
              </wp:anchor>
            </w:drawing>
          </mc:Choice>
          <mc:Fallback>
            <w:pict>
              <v:rect id="_x0000_s1026" o:spid="_x0000_s1026" o:spt="1" style="position:absolute;left:0pt;margin-left:208.9pt;margin-top:694.2pt;height:54.6pt;width:63.6pt;z-index:251659264;mso-width-relative:page;mso-height-relative:page;" fillcolor="#FFFFFF" filled="t" stroked="f" coordsize="21600,21600" o:gfxdata="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C5m&#10;iE7aAAAADQEAAA8AAAAAAAAAAQAgAAAAOAAAAGRycy9kb3ducmV2LnhtbFBLAQIUABQAAAAIAIdO&#10;4kC3SnphCwIAAP4DAAAOAAAAAAAAAAEAIAAAAD8BAABkcnMvZTJvRG9jLnhtbFBLBQYAAAAABgAG&#10;AFkBAAC8BQAAAAA=&#10;">
                <v:fill on="t" focussize="0,0"/>
                <v:stroke on="f"/>
                <v:imagedata o:title=""/>
                <o:lock v:ext="edit" aspectratio="f"/>
                <v:textbox>
                  <w:txbxContent>
                    <w:p/>
                  </w:txbxContent>
                </v:textbox>
              </v:rect>
            </w:pict>
          </mc:Fallback>
        </mc:AlternateContent>
      </w:r>
    </w:p>
    <w:p>
      <w:pPr>
        <w:spacing w:line="360" w:lineRule="auto"/>
        <w:rPr>
          <w:rFonts w:ascii="宋体" w:hAnsi="宋体"/>
          <w:color w:val="auto"/>
          <w:highlight w:val="none"/>
        </w:rPr>
      </w:pPr>
    </w:p>
    <w:p>
      <w:pPr>
        <w:snapToGrid w:val="0"/>
        <w:spacing w:line="360" w:lineRule="auto"/>
        <w:jc w:val="center"/>
        <w:rPr>
          <w:rFonts w:ascii="宋体" w:hAnsi="宋体"/>
          <w:color w:val="auto"/>
          <w:szCs w:val="21"/>
          <w:highlight w:val="none"/>
        </w:rPr>
      </w:pPr>
    </w:p>
    <w:p>
      <w:pPr>
        <w:ind w:right="561"/>
        <w:rPr>
          <w:rFonts w:ascii="宋体" w:hAnsi="宋体"/>
          <w:color w:val="auto"/>
          <w:szCs w:val="21"/>
          <w:highlight w:val="none"/>
        </w:rPr>
      </w:pPr>
      <w:r>
        <w:rPr>
          <w:rFonts w:ascii="宋体" w:hAnsi="宋体"/>
          <w:color w:val="auto"/>
          <w:sz w:val="24"/>
          <w:highlight w:val="none"/>
        </w:rPr>
        <w:br w:type="page"/>
      </w:r>
    </w:p>
    <w:p>
      <w:pPr>
        <w:pStyle w:val="3"/>
        <w:spacing w:before="0" w:after="0" w:line="360" w:lineRule="auto"/>
        <w:jc w:val="center"/>
        <w:rPr>
          <w:rFonts w:ascii="宋体" w:hAnsi="宋体"/>
          <w:color w:val="auto"/>
          <w:sz w:val="52"/>
          <w:szCs w:val="52"/>
          <w:highlight w:val="none"/>
        </w:rPr>
      </w:pPr>
      <w:bookmarkStart w:id="2689" w:name="_Toc4577"/>
      <w:bookmarkStart w:id="2690" w:name="_Toc59810437"/>
      <w:bookmarkStart w:id="2691" w:name="_Toc9125"/>
      <w:bookmarkStart w:id="2692" w:name="_Toc1847"/>
      <w:bookmarkStart w:id="2693" w:name="_Toc11438"/>
      <w:bookmarkStart w:id="2694" w:name="_Toc509218844"/>
      <w:bookmarkStart w:id="2695" w:name="_Toc534185823"/>
      <w:bookmarkStart w:id="2696" w:name="_Toc15583"/>
      <w:r>
        <w:rPr>
          <w:rFonts w:ascii="宋体" w:hAnsi="宋体"/>
          <w:color w:val="auto"/>
          <w:sz w:val="52"/>
          <w:szCs w:val="52"/>
          <w:highlight w:val="none"/>
        </w:rPr>
        <w:t>第 二 卷</w:t>
      </w:r>
      <w:bookmarkEnd w:id="2689"/>
      <w:bookmarkEnd w:id="2690"/>
      <w:bookmarkEnd w:id="2691"/>
      <w:bookmarkEnd w:id="2692"/>
      <w:bookmarkEnd w:id="2693"/>
      <w:bookmarkEnd w:id="2694"/>
      <w:bookmarkEnd w:id="2695"/>
      <w:bookmarkEnd w:id="2696"/>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2697" w:name="招标文件06章图纸"/>
      <w:bookmarkEnd w:id="2697"/>
      <w:bookmarkStart w:id="2698" w:name="_Toc287620803"/>
      <w:bookmarkStart w:id="2699" w:name="_Toc534185825"/>
      <w:bookmarkStart w:id="2700" w:name="_Toc59810438"/>
      <w:bookmarkStart w:id="2701" w:name="_Toc12348"/>
      <w:bookmarkStart w:id="2702" w:name="_Toc287607861"/>
      <w:bookmarkStart w:id="2703" w:name="_Toc18219"/>
      <w:bookmarkStart w:id="2704" w:name="_Toc30317"/>
      <w:bookmarkStart w:id="2705" w:name="_Toc430530519"/>
      <w:bookmarkStart w:id="2706" w:name="_Toc509218846"/>
      <w:bookmarkStart w:id="2707" w:name="_Toc29537"/>
      <w:bookmarkStart w:id="2708" w:name="_Toc27736"/>
      <w:r>
        <w:rPr>
          <w:rFonts w:hint="eastAsia" w:ascii="宋体" w:hAnsi="宋体"/>
          <w:color w:val="auto"/>
          <w:highlight w:val="none"/>
        </w:rPr>
        <w:t>第六章  图纸</w:t>
      </w:r>
      <w:bookmarkEnd w:id="2698"/>
      <w:bookmarkEnd w:id="2699"/>
      <w:bookmarkEnd w:id="2700"/>
      <w:bookmarkEnd w:id="2701"/>
      <w:bookmarkEnd w:id="2702"/>
      <w:bookmarkEnd w:id="2703"/>
      <w:bookmarkEnd w:id="2704"/>
      <w:bookmarkEnd w:id="2705"/>
      <w:bookmarkEnd w:id="2706"/>
      <w:bookmarkEnd w:id="2707"/>
      <w:bookmarkEnd w:id="2708"/>
    </w:p>
    <w:p>
      <w:pPr>
        <w:spacing w:line="360" w:lineRule="auto"/>
        <w:jc w:val="center"/>
        <w:rPr>
          <w:rFonts w:ascii="宋体" w:hAnsi="宋体"/>
          <w:color w:val="auto"/>
          <w:szCs w:val="20"/>
          <w:highlight w:val="none"/>
        </w:rPr>
      </w:pPr>
      <w:r>
        <w:rPr>
          <w:rFonts w:hint="eastAsia" w:ascii="宋体" w:hAnsi="宋体"/>
          <w:color w:val="auto"/>
          <w:szCs w:val="20"/>
          <w:highlight w:val="none"/>
        </w:rPr>
        <w:t>在</w:t>
      </w:r>
      <w:r>
        <w:rPr>
          <w:rFonts w:hint="eastAsia" w:ascii="宋体" w:hAnsi="宋体"/>
          <w:color w:val="auto"/>
          <w:szCs w:val="20"/>
          <w:highlight w:val="none"/>
          <w:u w:val="single"/>
        </w:rPr>
        <w:t>重庆市公共资源交易网</w:t>
      </w:r>
      <w:r>
        <w:rPr>
          <w:rFonts w:hint="eastAsia" w:ascii="宋体" w:hAnsi="宋体"/>
          <w:color w:val="auto"/>
          <w:szCs w:val="20"/>
          <w:highlight w:val="none"/>
        </w:rPr>
        <w:t>下载。</w:t>
      </w:r>
    </w:p>
    <w:p>
      <w:pPr>
        <w:spacing w:line="360" w:lineRule="auto"/>
        <w:rPr>
          <w:rFonts w:ascii="宋体" w:hAnsi="宋体"/>
          <w:color w:val="auto"/>
          <w:szCs w:val="20"/>
          <w:highlight w:val="none"/>
        </w:rPr>
      </w:pPr>
      <w:bookmarkStart w:id="2709" w:name="招标文件06章图纸01"/>
      <w:bookmarkEnd w:id="2709"/>
      <w:bookmarkStart w:id="2710" w:name="_Toc430530520"/>
      <w:bookmarkStart w:id="2711" w:name="_Toc287620804"/>
    </w:p>
    <w:bookmarkEnd w:id="2710"/>
    <w:bookmarkEnd w:id="2711"/>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2712" w:name="_Toc18053"/>
      <w:bookmarkStart w:id="2713" w:name="_Toc59810439"/>
      <w:bookmarkStart w:id="2714" w:name="_Toc16714"/>
      <w:bookmarkStart w:id="2715" w:name="_Toc3531"/>
      <w:bookmarkStart w:id="2716" w:name="_Toc10422"/>
      <w:bookmarkStart w:id="2717" w:name="_Toc1351"/>
      <w:r>
        <w:rPr>
          <w:rFonts w:hint="eastAsia" w:ascii="宋体" w:hAnsi="宋体"/>
          <w:color w:val="auto"/>
          <w:sz w:val="52"/>
          <w:szCs w:val="52"/>
          <w:highlight w:val="none"/>
        </w:rPr>
        <w:t>第 三 卷</w:t>
      </w:r>
      <w:bookmarkEnd w:id="2712"/>
      <w:bookmarkEnd w:id="2713"/>
      <w:bookmarkEnd w:id="2714"/>
      <w:bookmarkEnd w:id="2715"/>
      <w:bookmarkEnd w:id="2716"/>
      <w:bookmarkEnd w:id="2717"/>
      <w:bookmarkStart w:id="2718" w:name="_Toc509218847"/>
      <w:bookmarkStart w:id="2719" w:name="_Toc13210772"/>
      <w:bookmarkStart w:id="2720" w:name="_Toc536797121"/>
      <w:bookmarkStart w:id="2721" w:name="_Toc536797390"/>
      <w:bookmarkStart w:id="2722" w:name="_Toc536619968"/>
      <w:bookmarkStart w:id="2723" w:name="_Toc536621880"/>
      <w:bookmarkStart w:id="2724" w:name="_Toc13211764"/>
      <w:bookmarkStart w:id="2725" w:name="_Toc536797255"/>
      <w:bookmarkStart w:id="2726" w:name="_Toc536628344"/>
      <w:bookmarkStart w:id="2727" w:name="_Toc13211206"/>
      <w:bookmarkStart w:id="2728" w:name="_Toc536620100"/>
      <w:bookmarkStart w:id="2729" w:name="_Toc536796986"/>
      <w:bookmarkStart w:id="2730" w:name="_Toc536796850"/>
      <w:bookmarkStart w:id="2731" w:name="_Toc534185826"/>
    </w:p>
    <w:bookmarkEnd w:id="2718"/>
    <w:p>
      <w:pPr>
        <w:rPr>
          <w:color w:val="auto"/>
          <w:highlight w:val="none"/>
        </w:rPr>
      </w:pPr>
      <w:r>
        <w:rPr>
          <w:color w:val="auto"/>
          <w:highlight w:val="none"/>
        </w:rPr>
        <w:br w:type="page"/>
      </w:r>
      <w:bookmarkEnd w:id="2719"/>
      <w:bookmarkEnd w:id="2720"/>
      <w:bookmarkEnd w:id="2721"/>
      <w:bookmarkEnd w:id="2722"/>
      <w:bookmarkEnd w:id="2723"/>
      <w:bookmarkEnd w:id="2724"/>
      <w:bookmarkEnd w:id="2725"/>
      <w:bookmarkEnd w:id="2726"/>
      <w:bookmarkEnd w:id="2727"/>
      <w:bookmarkEnd w:id="2728"/>
      <w:bookmarkEnd w:id="2729"/>
      <w:bookmarkEnd w:id="2730"/>
      <w:bookmarkEnd w:id="2731"/>
    </w:p>
    <w:p>
      <w:pPr>
        <w:pStyle w:val="3"/>
        <w:spacing w:line="360" w:lineRule="auto"/>
        <w:jc w:val="center"/>
        <w:rPr>
          <w:rFonts w:ascii="宋体" w:hAnsi="宋体"/>
          <w:color w:val="auto"/>
          <w:highlight w:val="none"/>
        </w:rPr>
      </w:pPr>
      <w:bookmarkStart w:id="2732" w:name="招标文件07章技术标准和要求"/>
      <w:bookmarkEnd w:id="2732"/>
      <w:bookmarkStart w:id="2733" w:name="_Toc6080"/>
      <w:bookmarkStart w:id="2734" w:name="_Toc14970"/>
      <w:bookmarkStart w:id="2735" w:name="_Toc6368"/>
      <w:bookmarkStart w:id="2736" w:name="_Toc13232"/>
      <w:bookmarkStart w:id="2737" w:name="_Toc2264"/>
      <w:bookmarkStart w:id="2738" w:name="_Toc59810440"/>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bookmarkEnd w:id="2733"/>
      <w:bookmarkEnd w:id="2734"/>
      <w:bookmarkEnd w:id="2735"/>
      <w:bookmarkEnd w:id="2736"/>
      <w:bookmarkEnd w:id="2737"/>
      <w:bookmarkEnd w:id="2738"/>
      <w:bookmarkStart w:id="2739" w:name="招标文件07章技术标准和要求01"/>
      <w:bookmarkEnd w:id="2739"/>
      <w:bookmarkStart w:id="2740" w:name="_Toc430530524"/>
      <w:bookmarkStart w:id="2741" w:name="_Toc287620808"/>
    </w:p>
    <w:bookmarkEnd w:id="2740"/>
    <w:bookmarkEnd w:id="2741"/>
    <w:p>
      <w:pPr>
        <w:spacing w:line="360" w:lineRule="auto"/>
        <w:jc w:val="center"/>
        <w:rPr>
          <w:rFonts w:ascii="宋体" w:hAnsi="宋体"/>
          <w:color w:val="auto"/>
          <w:szCs w:val="21"/>
          <w:highlight w:val="none"/>
        </w:rPr>
      </w:pPr>
      <w:r>
        <w:rPr>
          <w:rFonts w:ascii="宋体" w:hAnsi="宋体"/>
          <w:color w:val="auto"/>
          <w:szCs w:val="21"/>
          <w:highlight w:val="none"/>
        </w:rPr>
        <w:t>由招标人根据招标项目的实际情况编写</w:t>
      </w:r>
      <w:r>
        <w:rPr>
          <w:rFonts w:hint="eastAsia" w:ascii="宋体" w:hAnsi="宋体"/>
          <w:color w:val="auto"/>
          <w:szCs w:val="21"/>
          <w:highlight w:val="none"/>
        </w:rPr>
        <w:t>。</w:t>
      </w:r>
    </w:p>
    <w:p>
      <w:pPr>
        <w:spacing w:line="360" w:lineRule="auto"/>
        <w:rPr>
          <w:rFonts w:ascii="宋体" w:hAnsi="宋体"/>
          <w:color w:val="auto"/>
          <w:highlight w:val="none"/>
        </w:rPr>
      </w:pPr>
      <w:r>
        <w:rPr>
          <w:rFonts w:ascii="宋体" w:hAnsi="宋体"/>
          <w:color w:val="auto"/>
          <w:highlight w:val="none"/>
        </w:rPr>
        <w:br w:type="page"/>
      </w:r>
    </w:p>
    <w:p>
      <w:pPr>
        <w:pStyle w:val="3"/>
        <w:spacing w:before="0" w:after="0" w:line="360" w:lineRule="auto"/>
        <w:jc w:val="center"/>
        <w:rPr>
          <w:rFonts w:ascii="宋体" w:hAnsi="宋体"/>
          <w:color w:val="auto"/>
          <w:sz w:val="52"/>
          <w:szCs w:val="52"/>
          <w:highlight w:val="none"/>
        </w:rPr>
      </w:pPr>
      <w:bookmarkStart w:id="2742" w:name="_Toc25459"/>
      <w:bookmarkStart w:id="2743" w:name="_Toc23818"/>
      <w:bookmarkStart w:id="2744" w:name="_Toc59810441"/>
      <w:bookmarkStart w:id="2745" w:name="_Toc534185827"/>
      <w:bookmarkStart w:id="2746" w:name="_Toc509218849"/>
      <w:bookmarkStart w:id="2747" w:name="_Toc13893"/>
      <w:bookmarkStart w:id="2748" w:name="_Toc19790"/>
      <w:bookmarkStart w:id="2749" w:name="_Toc2015"/>
      <w:r>
        <w:rPr>
          <w:rFonts w:ascii="宋体" w:hAnsi="宋体"/>
          <w:color w:val="auto"/>
          <w:sz w:val="52"/>
          <w:szCs w:val="52"/>
          <w:highlight w:val="none"/>
        </w:rPr>
        <w:t>第 四 卷</w:t>
      </w:r>
      <w:bookmarkEnd w:id="2742"/>
      <w:bookmarkEnd w:id="2743"/>
      <w:bookmarkEnd w:id="2744"/>
      <w:bookmarkEnd w:id="2745"/>
      <w:bookmarkEnd w:id="2746"/>
      <w:bookmarkEnd w:id="2747"/>
      <w:bookmarkEnd w:id="2748"/>
      <w:bookmarkEnd w:id="2749"/>
      <w:bookmarkStart w:id="2750" w:name="_Toc13211209"/>
      <w:bookmarkStart w:id="2751" w:name="_Toc13211767"/>
      <w:bookmarkStart w:id="2752" w:name="_Toc536797393"/>
      <w:bookmarkStart w:id="2753" w:name="_Toc536797258"/>
      <w:bookmarkStart w:id="2754" w:name="_Toc536628347"/>
      <w:bookmarkStart w:id="2755" w:name="_Toc536796853"/>
      <w:bookmarkStart w:id="2756" w:name="_Toc13210775"/>
      <w:bookmarkStart w:id="2757" w:name="_Toc536619970"/>
      <w:bookmarkStart w:id="2758" w:name="_Toc509218850"/>
      <w:bookmarkStart w:id="2759" w:name="_Toc534185828"/>
      <w:bookmarkStart w:id="2760" w:name="_Toc536797124"/>
      <w:bookmarkStart w:id="2761" w:name="_Toc536620102"/>
      <w:bookmarkStart w:id="2762" w:name="_Toc536796989"/>
      <w:bookmarkStart w:id="2763" w:name="_Toc536621883"/>
    </w:p>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p>
      <w:pPr>
        <w:pStyle w:val="3"/>
        <w:spacing w:line="360" w:lineRule="auto"/>
        <w:jc w:val="center"/>
        <w:rPr>
          <w:rFonts w:ascii="宋体" w:hAnsi="宋体"/>
          <w:color w:val="auto"/>
          <w:highlight w:val="none"/>
        </w:rPr>
      </w:pPr>
      <w:r>
        <w:rPr>
          <w:color w:val="auto"/>
          <w:highlight w:val="none"/>
        </w:rPr>
        <w:br w:type="page"/>
      </w:r>
      <w:bookmarkStart w:id="2764" w:name="招标文件08章投标文件格式"/>
      <w:bookmarkEnd w:id="2764"/>
      <w:bookmarkStart w:id="2765" w:name="_Toc33106471"/>
      <w:bookmarkStart w:id="2766" w:name="_Toc913"/>
      <w:bookmarkStart w:id="2767" w:name="_Toc21247"/>
      <w:bookmarkStart w:id="2768" w:name="_Toc24209"/>
      <w:bookmarkStart w:id="2769" w:name="_Toc59810442"/>
      <w:bookmarkStart w:id="2770" w:name="_Toc25518"/>
      <w:bookmarkStart w:id="2771" w:name="_Toc11300"/>
      <w:bookmarkStart w:id="2772" w:name="_Toc287620812"/>
      <w:bookmarkStart w:id="2773" w:name="_Toc287607865"/>
      <w:r>
        <w:rPr>
          <w:rFonts w:hint="eastAsia" w:ascii="宋体" w:hAnsi="宋体"/>
          <w:color w:val="auto"/>
          <w:highlight w:val="none"/>
        </w:rPr>
        <w:t>第八章  投标文件格式</w:t>
      </w:r>
      <w:bookmarkEnd w:id="2765"/>
      <w:bookmarkEnd w:id="2766"/>
      <w:bookmarkEnd w:id="2767"/>
      <w:bookmarkEnd w:id="2768"/>
      <w:bookmarkEnd w:id="2769"/>
      <w:bookmarkEnd w:id="2770"/>
      <w:bookmarkEnd w:id="2771"/>
    </w:p>
    <w:p>
      <w:pPr>
        <w:spacing w:line="360" w:lineRule="auto"/>
        <w:rPr>
          <w:rFonts w:ascii="宋体" w:hAnsi="宋体"/>
          <w:color w:val="auto"/>
          <w:sz w:val="32"/>
          <w:szCs w:val="32"/>
          <w:highlight w:val="none"/>
        </w:rPr>
      </w:pPr>
    </w:p>
    <w:p>
      <w:pPr>
        <w:spacing w:line="360" w:lineRule="auto"/>
        <w:jc w:val="center"/>
        <w:rPr>
          <w:rFonts w:ascii="宋体" w:hAnsi="宋体"/>
          <w:color w:val="auto"/>
          <w:sz w:val="36"/>
          <w:szCs w:val="36"/>
          <w:highlight w:val="none"/>
        </w:rPr>
      </w:pPr>
      <w:r>
        <w:rPr>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2365375</wp:posOffset>
                </wp:positionH>
                <wp:positionV relativeFrom="paragraph">
                  <wp:posOffset>8465820</wp:posOffset>
                </wp:positionV>
                <wp:extent cx="807720" cy="693420"/>
                <wp:effectExtent l="0" t="0" r="11430" b="11430"/>
                <wp:wrapNone/>
                <wp:docPr id="3" name="矩形 118"/>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18" o:spid="_x0000_s1026" o:spt="1" style="position:absolute;left:0pt;margin-left:186.25pt;margin-top:666.6pt;height:54.6pt;width:63.6pt;z-index:251662336;mso-width-relative:page;mso-height-relative:page;" fillcolor="#FFFFFF" filled="t" stroked="f" coordsize="21600,21600" o:gfxdata="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fvl6p9oAAAANAQAADwAAAAAAAAABACAAAAA4AAAAZHJzL2Rvd25yZXYueG1s&#10;UEsBAhQAFAAAAAgAh07iQLnitW+nAQAALgMAAA4AAAAAAAAAAQAgAAAAPwEAAGRycy9lMm9Eb2Mu&#10;eG1sUEsFBgAAAAAGAAYAWQEAAFgFAAAAAA==&#10;">
                <v:fill on="t" focussize="0,0"/>
                <v:stroke on="f"/>
                <v:imagedata o:title=""/>
                <o:lock v:ext="edit" aspectratio="f"/>
                <v:textbox>
                  <w:txbxContent>
                    <w:p/>
                  </w:txbxContent>
                </v:textbox>
              </v:rect>
            </w:pict>
          </mc:Fallback>
        </mc:AlternateContent>
      </w:r>
      <w:r>
        <w:rPr>
          <w:rFonts w:ascii="宋体" w:hAnsi="宋体"/>
          <w:color w:val="auto"/>
          <w:szCs w:val="20"/>
          <w:highlight w:val="none"/>
        </w:rPr>
        <w:br w:type="page"/>
      </w:r>
      <w:r>
        <w:rPr>
          <w:rFonts w:hint="eastAsia" w:ascii="宋体" w:hAnsi="宋体"/>
          <w:color w:val="auto"/>
          <w:sz w:val="36"/>
          <w:szCs w:val="36"/>
          <w:highlight w:val="none"/>
        </w:rPr>
        <w:t>目  录</w:t>
      </w:r>
    </w:p>
    <w:p>
      <w:pPr>
        <w:spacing w:line="360" w:lineRule="auto"/>
        <w:jc w:val="center"/>
        <w:rPr>
          <w:rFonts w:ascii="宋体" w:hAnsi="宋体"/>
          <w:color w:val="auto"/>
          <w:szCs w:val="20"/>
          <w:highlight w:val="none"/>
        </w:rPr>
      </w:pPr>
    </w:p>
    <w:p>
      <w:pPr>
        <w:spacing w:line="360" w:lineRule="auto"/>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、投标函部分</w:t>
      </w:r>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（二）投标函附录</w:t>
      </w:r>
    </w:p>
    <w:p>
      <w:pPr>
        <w:spacing w:line="360" w:lineRule="auto"/>
        <w:ind w:firstLine="420" w:firstLineChars="200"/>
        <w:rPr>
          <w:rFonts w:ascii="宋体" w:hAnsi="宋体"/>
          <w:color w:val="auto"/>
          <w:highlight w:val="none"/>
        </w:rPr>
      </w:pPr>
      <w:r>
        <w:rPr>
          <w:rFonts w:ascii="宋体" w:hAnsi="宋体"/>
          <w:color w:val="auto"/>
          <w:highlight w:val="none"/>
        </w:rPr>
        <w:t>（三）法定代表人身份证明</w:t>
      </w:r>
      <w:r>
        <w:rPr>
          <w:rFonts w:hint="eastAsia" w:ascii="宋体" w:hAnsi="宋体"/>
          <w:color w:val="auto"/>
          <w:highlight w:val="none"/>
        </w:rPr>
        <w:t>或</w:t>
      </w:r>
      <w:r>
        <w:rPr>
          <w:rFonts w:ascii="宋体" w:hAnsi="宋体"/>
          <w:color w:val="auto"/>
          <w:highlight w:val="none"/>
        </w:rPr>
        <w:t>授权委托书</w:t>
      </w:r>
    </w:p>
    <w:p>
      <w:pPr>
        <w:spacing w:line="360" w:lineRule="auto"/>
        <w:ind w:firstLine="420" w:firstLineChars="200"/>
        <w:rPr>
          <w:rFonts w:ascii="宋体" w:hAnsi="宋体"/>
          <w:color w:val="auto"/>
          <w:highlight w:val="none"/>
        </w:rPr>
      </w:pPr>
      <w:r>
        <w:rPr>
          <w:rFonts w:ascii="宋体" w:hAnsi="宋体"/>
          <w:color w:val="auto"/>
          <w:highlight w:val="none"/>
        </w:rPr>
        <w:t>（四）</w:t>
      </w:r>
      <w:r>
        <w:rPr>
          <w:rFonts w:hint="eastAsia" w:ascii="宋体" w:hAnsi="宋体"/>
          <w:lang w:val="en-US" w:eastAsia="zh-CN"/>
        </w:rPr>
        <w:t>投标报价合理性说明</w:t>
      </w:r>
      <w:r>
        <w:rPr>
          <w:rFonts w:hint="eastAsia" w:ascii="宋体" w:hAnsi="宋体"/>
          <w:color w:val="auto"/>
          <w:highlight w:val="none"/>
        </w:rPr>
        <w:t>（如有）</w:t>
      </w:r>
    </w:p>
    <w:p>
      <w:pPr>
        <w:spacing w:line="360" w:lineRule="auto"/>
        <w:rPr>
          <w:rFonts w:ascii="宋体" w:hAnsi="宋体"/>
          <w:b/>
          <w:color w:val="auto"/>
          <w:highlight w:val="none"/>
        </w:rPr>
      </w:pPr>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lang w:val="en-US" w:eastAsia="zh-CN"/>
        </w:rPr>
        <w:t>报价</w:t>
      </w:r>
      <w:r>
        <w:rPr>
          <w:rFonts w:ascii="宋体" w:hAnsi="宋体"/>
          <w:b/>
          <w:color w:val="auto"/>
          <w:highlight w:val="none"/>
        </w:rPr>
        <w:t>部分</w:t>
      </w:r>
    </w:p>
    <w:p>
      <w:pPr>
        <w:spacing w:line="360" w:lineRule="auto"/>
        <w:ind w:firstLine="420" w:firstLineChars="200"/>
        <w:rPr>
          <w:rFonts w:ascii="宋体" w:hAnsi="宋体"/>
          <w:color w:val="auto"/>
          <w:highlight w:val="none"/>
        </w:rPr>
      </w:pPr>
      <w:r>
        <w:rPr>
          <w:rFonts w:ascii="宋体" w:hAnsi="宋体"/>
          <w:color w:val="auto"/>
          <w:highlight w:val="none"/>
        </w:rPr>
        <w:t>已标价工程量清单</w:t>
      </w:r>
    </w:p>
    <w:p>
      <w:pPr>
        <w:spacing w:line="360" w:lineRule="auto"/>
        <w:rPr>
          <w:rFonts w:ascii="宋体" w:hAnsi="宋体"/>
          <w:b/>
          <w:color w:val="auto"/>
          <w:highlight w:val="none"/>
        </w:rPr>
      </w:pPr>
      <w:r>
        <w:rPr>
          <w:rFonts w:hint="eastAsia" w:ascii="宋体" w:hAnsi="宋体"/>
          <w:b/>
          <w:color w:val="auto"/>
          <w:highlight w:val="none"/>
        </w:rPr>
        <w:t>三、商务部分</w:t>
      </w:r>
      <w:r>
        <w:rPr>
          <w:rFonts w:ascii="宋体" w:hAnsi="宋体"/>
          <w:b/>
          <w:color w:val="auto"/>
          <w:highlight w:val="none"/>
        </w:rPr>
        <w:t>（</w:t>
      </w:r>
      <w:r>
        <w:rPr>
          <w:rFonts w:hint="eastAsia" w:ascii="宋体" w:hAnsi="宋体"/>
          <w:b/>
          <w:color w:val="auto"/>
          <w:highlight w:val="none"/>
          <w:lang w:val="en-US" w:eastAsia="zh-CN"/>
        </w:rPr>
        <w:t>如有</w:t>
      </w:r>
      <w:r>
        <w:rPr>
          <w:rFonts w:ascii="宋体" w:hAnsi="宋体"/>
          <w:b/>
          <w:color w:val="auto"/>
          <w:highlight w:val="none"/>
        </w:rPr>
        <w:t>）</w:t>
      </w:r>
    </w:p>
    <w:p>
      <w:pPr>
        <w:spacing w:line="360" w:lineRule="auto"/>
        <w:rPr>
          <w:rFonts w:ascii="宋体" w:hAnsi="宋体"/>
          <w:b/>
          <w:color w:val="auto"/>
          <w:highlight w:val="none"/>
        </w:rPr>
      </w:pPr>
      <w:r>
        <w:rPr>
          <w:rFonts w:hint="eastAsia" w:ascii="宋体" w:hAnsi="宋体"/>
          <w:b/>
          <w:color w:val="auto"/>
          <w:highlight w:val="none"/>
        </w:rPr>
        <w:t>四</w:t>
      </w:r>
      <w:r>
        <w:rPr>
          <w:rFonts w:ascii="宋体" w:hAnsi="宋体"/>
          <w:b/>
          <w:color w:val="auto"/>
          <w:highlight w:val="none"/>
        </w:rPr>
        <w:t>、技术部分（</w:t>
      </w:r>
      <w:r>
        <w:rPr>
          <w:rFonts w:hint="eastAsia" w:ascii="宋体" w:hAnsi="宋体"/>
          <w:b/>
          <w:color w:val="auto"/>
          <w:highlight w:val="none"/>
          <w:lang w:val="en-US" w:eastAsia="zh-CN"/>
        </w:rPr>
        <w:t>如有</w:t>
      </w:r>
      <w:r>
        <w:rPr>
          <w:rFonts w:ascii="宋体" w:hAnsi="宋体"/>
          <w:b/>
          <w:color w:val="auto"/>
          <w:highlight w:val="none"/>
        </w:rPr>
        <w:t>）</w:t>
      </w:r>
    </w:p>
    <w:p>
      <w:pPr>
        <w:spacing w:line="360" w:lineRule="auto"/>
        <w:rPr>
          <w:rFonts w:ascii="宋体" w:hAnsi="宋体"/>
          <w:b/>
          <w:color w:val="auto"/>
          <w:highlight w:val="none"/>
        </w:rPr>
      </w:pPr>
      <w:r>
        <w:rPr>
          <w:rFonts w:hint="eastAsia" w:ascii="宋体" w:hAnsi="宋体"/>
          <w:b/>
          <w:color w:val="auto"/>
          <w:highlight w:val="none"/>
        </w:rPr>
        <w:t>五</w:t>
      </w:r>
      <w:r>
        <w:rPr>
          <w:rFonts w:ascii="宋体" w:hAnsi="宋体"/>
          <w:b/>
          <w:color w:val="auto"/>
          <w:highlight w:val="none"/>
        </w:rPr>
        <w:t>、</w:t>
      </w:r>
      <w:r>
        <w:rPr>
          <w:rFonts w:hint="eastAsia" w:ascii="宋体" w:hAnsi="宋体"/>
          <w:b/>
          <w:color w:val="auto"/>
          <w:highlight w:val="none"/>
        </w:rPr>
        <w:t>资格审查部分</w:t>
      </w:r>
    </w:p>
    <w:p>
      <w:pPr>
        <w:spacing w:line="360" w:lineRule="auto"/>
        <w:ind w:firstLine="420" w:firstLineChars="200"/>
        <w:rPr>
          <w:rFonts w:ascii="宋体" w:hAnsi="宋体"/>
          <w:color w:val="auto"/>
          <w:highlight w:val="none"/>
        </w:rPr>
      </w:pPr>
      <w:r>
        <w:rPr>
          <w:rFonts w:ascii="宋体" w:hAnsi="宋体"/>
          <w:color w:val="auto"/>
          <w:highlight w:val="none"/>
        </w:rPr>
        <w:t>（一）法定代表人身份证明或授权委托书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共同投标协议</w:t>
      </w:r>
      <w:r>
        <w:rPr>
          <w:rFonts w:hint="eastAsia" w:ascii="宋体" w:hAnsi="宋体"/>
          <w:color w:val="auto"/>
          <w:highlight w:val="none"/>
        </w:rPr>
        <w:t>（如有）</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承诺</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）其他资料</w:t>
      </w:r>
    </w:p>
    <w:p>
      <w:pPr>
        <w:autoSpaceDE w:val="0"/>
        <w:autoSpaceDN w:val="0"/>
        <w:adjustRightInd w:val="0"/>
        <w:spacing w:line="276" w:lineRule="auto"/>
        <w:ind w:right="-23"/>
        <w:jc w:val="left"/>
        <w:rPr>
          <w:rFonts w:ascii="宋体" w:hAnsi="宋体"/>
          <w:color w:val="auto"/>
          <w:kern w:val="0"/>
          <w:szCs w:val="21"/>
          <w:highlight w:val="none"/>
          <w:u w:val="single"/>
        </w:rPr>
      </w:pPr>
      <w:r>
        <w:rPr>
          <w:rFonts w:ascii="宋体" w:hAnsi="宋体"/>
          <w:b/>
          <w:color w:val="auto"/>
          <w:kern w:val="0"/>
          <w:sz w:val="24"/>
          <w:highlight w:val="none"/>
        </w:rPr>
        <w:br w:type="page"/>
      </w:r>
    </w:p>
    <w:p>
      <w:pPr>
        <w:pStyle w:val="4"/>
        <w:spacing w:line="360" w:lineRule="auto"/>
        <w:jc w:val="center"/>
        <w:rPr>
          <w:rFonts w:ascii="宋体" w:hAnsi="宋体"/>
          <w:b w:val="0"/>
          <w:bCs w:val="0"/>
          <w:color w:val="auto"/>
          <w:sz w:val="44"/>
          <w:szCs w:val="44"/>
          <w:highlight w:val="none"/>
        </w:rPr>
      </w:pPr>
      <w:bookmarkStart w:id="2774" w:name="_Toc9795"/>
      <w:bookmarkStart w:id="2775" w:name="_Toc5495"/>
      <w:bookmarkStart w:id="2776" w:name="_Toc33106472"/>
      <w:bookmarkStart w:id="2777" w:name="_Toc26003"/>
      <w:bookmarkStart w:id="2778" w:name="_Toc21039"/>
      <w:bookmarkStart w:id="2779" w:name="_Toc28440"/>
      <w:bookmarkStart w:id="2780" w:name="_Toc59810443"/>
      <w:r>
        <w:rPr>
          <w:rFonts w:hint="eastAsia" w:ascii="宋体" w:hAnsi="宋体"/>
          <w:b w:val="0"/>
          <w:bCs w:val="0"/>
          <w:color w:val="auto"/>
          <w:sz w:val="44"/>
          <w:szCs w:val="44"/>
          <w:highlight w:val="none"/>
        </w:rPr>
        <w:t>一、投标函部分</w:t>
      </w:r>
      <w:bookmarkEnd w:id="2774"/>
      <w:bookmarkEnd w:id="2775"/>
      <w:bookmarkEnd w:id="2776"/>
      <w:bookmarkEnd w:id="2777"/>
      <w:bookmarkEnd w:id="2778"/>
      <w:bookmarkEnd w:id="2779"/>
      <w:bookmarkEnd w:id="2780"/>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u w:val="single"/>
        </w:rPr>
      </w:pPr>
      <w:r>
        <w:rPr>
          <w:rFonts w:hint="eastAsia" w:ascii="宋体" w:hAnsi="宋体"/>
          <w:color w:val="auto"/>
          <w:kern w:val="0"/>
          <w:sz w:val="32"/>
          <w:szCs w:val="32"/>
          <w:highlight w:val="none"/>
          <w:u w:val="single"/>
        </w:rPr>
        <w:t xml:space="preserve">                   （项目名称）</w:t>
      </w:r>
      <w:r>
        <w:rPr>
          <w:rFonts w:hint="eastAsia" w:ascii="宋体" w:hAnsi="宋体"/>
          <w:color w:val="auto"/>
          <w:w w:val="99"/>
          <w:kern w:val="0"/>
          <w:sz w:val="32"/>
          <w:szCs w:val="32"/>
          <w:highlight w:val="none"/>
          <w:u w:val="single"/>
        </w:rPr>
        <w:t xml:space="preserve"> </w:t>
      </w:r>
    </w:p>
    <w:p>
      <w:pPr>
        <w:spacing w:line="360" w:lineRule="auto"/>
        <w:jc w:val="center"/>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投标函部分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autoSpaceDE w:val="0"/>
        <w:autoSpaceDN w:val="0"/>
        <w:adjustRightInd w:val="0"/>
        <w:snapToGrid w:val="0"/>
        <w:spacing w:line="360" w:lineRule="auto"/>
        <w:jc w:val="center"/>
        <w:rPr>
          <w:rFonts w:ascii="宋体" w:hAnsi="宋体"/>
          <w:color w:val="auto"/>
          <w:kern w:val="0"/>
          <w:sz w:val="24"/>
          <w:szCs w:val="21"/>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（二）投标函附录</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（三）法定代表人身份证明或授权委托书</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（四）</w:t>
      </w:r>
      <w:r>
        <w:rPr>
          <w:rFonts w:hint="eastAsia" w:ascii="宋体" w:hAnsi="宋体"/>
          <w:kern w:val="0"/>
          <w:sz w:val="24"/>
        </w:rPr>
        <w:t>投标报价合理性说明</w:t>
      </w:r>
      <w:r>
        <w:rPr>
          <w:rFonts w:hint="eastAsia" w:ascii="宋体" w:hAnsi="宋体"/>
          <w:color w:val="auto"/>
          <w:kern w:val="0"/>
          <w:sz w:val="24"/>
          <w:highlight w:val="none"/>
        </w:rPr>
        <w:t>（如有）</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left"/>
        <w:rPr>
          <w:rFonts w:ascii="宋体" w:hAnsi="宋体"/>
          <w:color w:val="auto"/>
          <w:w w:val="99"/>
          <w:kern w:val="0"/>
          <w:sz w:val="28"/>
          <w:szCs w:val="28"/>
          <w:highlight w:val="none"/>
        </w:rPr>
      </w:pPr>
    </w:p>
    <w:p>
      <w:pPr>
        <w:pStyle w:val="5"/>
        <w:spacing w:before="0" w:after="0" w:line="240" w:lineRule="auto"/>
        <w:jc w:val="center"/>
        <w:rPr>
          <w:rFonts w:ascii="宋体" w:hAnsi="宋体"/>
          <w:b w:val="0"/>
          <w:color w:val="auto"/>
          <w:highlight w:val="none"/>
        </w:rPr>
      </w:pPr>
      <w:r>
        <w:rPr>
          <w:rFonts w:ascii="宋体" w:hAnsi="宋体"/>
          <w:color w:val="auto"/>
          <w:highlight w:val="none"/>
        </w:rPr>
        <w:br w:type="page"/>
      </w:r>
      <w:bookmarkStart w:id="2781" w:name="_Toc18356"/>
      <w:bookmarkStart w:id="2782" w:name="_Toc19440"/>
      <w:bookmarkStart w:id="2783" w:name="_Toc59810444"/>
      <w:bookmarkStart w:id="2784" w:name="_Toc31345"/>
      <w:bookmarkStart w:id="2785" w:name="_Toc13209"/>
      <w:bookmarkStart w:id="2786" w:name="_Toc16044"/>
      <w:r>
        <w:rPr>
          <w:rFonts w:hint="eastAsia" w:ascii="宋体" w:hAnsi="宋体"/>
          <w:b w:val="0"/>
          <w:bCs w:val="0"/>
          <w:color w:val="auto"/>
          <w:highlight w:val="none"/>
        </w:rPr>
        <w:t>（一）投标函</w:t>
      </w:r>
      <w:bookmarkEnd w:id="2781"/>
      <w:bookmarkEnd w:id="2782"/>
      <w:bookmarkEnd w:id="2783"/>
      <w:bookmarkEnd w:id="2784"/>
      <w:bookmarkEnd w:id="2785"/>
      <w:bookmarkEnd w:id="2786"/>
    </w:p>
    <w:p>
      <w:pPr>
        <w:tabs>
          <w:tab w:val="left" w:pos="2640"/>
        </w:tabs>
        <w:autoSpaceDE w:val="0"/>
        <w:autoSpaceDN w:val="0"/>
        <w:adjustRightInd w:val="0"/>
        <w:spacing w:line="360" w:lineRule="auto"/>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rPr>
        <w:t>（招标人名称）：</w:t>
      </w:r>
    </w:p>
    <w:p>
      <w:pPr>
        <w:tabs>
          <w:tab w:val="left" w:pos="2970"/>
          <w:tab w:val="left" w:pos="4365"/>
          <w:tab w:val="left" w:pos="4920"/>
          <w:tab w:val="left" w:pos="5715"/>
          <w:tab w:val="left" w:pos="6945"/>
          <w:tab w:val="left" w:pos="7980"/>
        </w:tabs>
        <w:autoSpaceDE w:val="0"/>
        <w:autoSpaceDN w:val="0"/>
        <w:adjustRightInd w:val="0"/>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1. 我方已仔细研究了</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rPr>
        <w:t>招标文件的全部内容，愿意以人民币</w:t>
      </w:r>
      <w:r>
        <w:rPr>
          <w:rFonts w:hint="eastAsia" w:ascii="宋体" w:hAnsi="宋体"/>
          <w:snapToGrid w:val="0"/>
          <w:color w:val="auto"/>
          <w:kern w:val="0"/>
          <w:szCs w:val="21"/>
          <w:highlight w:val="none"/>
          <w:u w:val="none"/>
        </w:rPr>
        <w:t>（大写）</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none"/>
        </w:rPr>
        <w:t>（¥</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none"/>
        </w:rPr>
        <w:t>）</w:t>
      </w:r>
      <w:r>
        <w:rPr>
          <w:rFonts w:hint="eastAsia" w:ascii="宋体" w:hAnsi="宋体"/>
          <w:snapToGrid w:val="0"/>
          <w:color w:val="auto"/>
          <w:kern w:val="0"/>
          <w:szCs w:val="21"/>
          <w:highlight w:val="none"/>
        </w:rPr>
        <w:t>的投标总报价，其中安全生产费为人民币</w:t>
      </w:r>
      <w:r>
        <w:rPr>
          <w:rFonts w:hint="eastAsia" w:ascii="宋体" w:hAnsi="宋体"/>
          <w:snapToGrid w:val="0"/>
          <w:color w:val="auto"/>
          <w:kern w:val="0"/>
          <w:szCs w:val="21"/>
          <w:highlight w:val="none"/>
          <w:u w:val="none"/>
        </w:rPr>
        <w:t>（大写）</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none"/>
        </w:rPr>
        <w:t>（¥</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none"/>
        </w:rPr>
        <w:t>）</w:t>
      </w:r>
      <w:r>
        <w:rPr>
          <w:rFonts w:hint="eastAsia" w:ascii="宋体" w:hAnsi="宋体"/>
          <w:snapToGrid w:val="0"/>
          <w:color w:val="auto"/>
          <w:kern w:val="0"/>
          <w:szCs w:val="21"/>
          <w:highlight w:val="none"/>
        </w:rPr>
        <w:t>，该工程项目经理为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。工期</w:t>
      </w:r>
      <w:r>
        <w:rPr>
          <w:rFonts w:hint="eastAsia" w:ascii="宋体" w:hAnsi="宋体"/>
          <w:snapToGrid w:val="0"/>
          <w:color w:val="auto"/>
          <w:kern w:val="0"/>
          <w:szCs w:val="21"/>
          <w:highlight w:val="none"/>
          <w:u w:val="single"/>
        </w:rPr>
        <w:t>达到招标文件的要求</w:t>
      </w:r>
      <w:r>
        <w:rPr>
          <w:rFonts w:hint="eastAsia" w:ascii="宋体" w:hAnsi="宋体"/>
          <w:snapToGrid w:val="0"/>
          <w:color w:val="auto"/>
          <w:kern w:val="0"/>
          <w:szCs w:val="21"/>
          <w:highlight w:val="none"/>
        </w:rPr>
        <w:t>， 按合同约定实施和完成承包工程，修补工程中的任何缺陷，工程质量</w:t>
      </w:r>
      <w:r>
        <w:rPr>
          <w:rFonts w:hint="eastAsia" w:ascii="宋体" w:hAnsi="宋体"/>
          <w:snapToGrid w:val="0"/>
          <w:color w:val="auto"/>
          <w:kern w:val="0"/>
          <w:szCs w:val="21"/>
          <w:highlight w:val="none"/>
          <w:u w:val="single"/>
        </w:rPr>
        <w:t>达到招标文件的要求</w:t>
      </w:r>
      <w:r>
        <w:rPr>
          <w:rFonts w:hint="eastAsia" w:ascii="宋体" w:hAnsi="宋体"/>
          <w:snapToGrid w:val="0"/>
          <w:color w:val="auto"/>
          <w:kern w:val="0"/>
          <w:szCs w:val="21"/>
          <w:highlight w:val="none"/>
        </w:rPr>
        <w:t>。</w:t>
      </w:r>
    </w:p>
    <w:p>
      <w:pPr>
        <w:tabs>
          <w:tab w:val="left" w:pos="2970"/>
          <w:tab w:val="left" w:pos="4365"/>
          <w:tab w:val="left" w:pos="4920"/>
          <w:tab w:val="left" w:pos="5715"/>
          <w:tab w:val="left" w:pos="6945"/>
          <w:tab w:val="left" w:pos="7980"/>
        </w:tabs>
        <w:autoSpaceDE w:val="0"/>
        <w:autoSpaceDN w:val="0"/>
        <w:adjustRightInd w:val="0"/>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2. 我方承诺响应招标文件规定的投标有效期，在投标有效期内不修改、撤销投标文件。</w:t>
      </w:r>
    </w:p>
    <w:p>
      <w:pPr>
        <w:tabs>
          <w:tab w:val="left" w:pos="2970"/>
          <w:tab w:val="left" w:pos="4365"/>
          <w:tab w:val="left" w:pos="4920"/>
          <w:tab w:val="left" w:pos="5715"/>
          <w:tab w:val="left" w:pos="6945"/>
          <w:tab w:val="left" w:pos="7980"/>
        </w:tabs>
        <w:autoSpaceDE w:val="0"/>
        <w:autoSpaceDN w:val="0"/>
        <w:adjustRightInd w:val="0"/>
        <w:spacing w:line="360" w:lineRule="auto"/>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）。投标保证金有</w:t>
      </w:r>
      <w:r>
        <w:rPr>
          <w:rFonts w:hint="eastAsia" w:ascii="宋体" w:hAnsi="宋体"/>
          <w:snapToGrid w:val="0"/>
          <w:color w:val="auto"/>
          <w:kern w:val="0"/>
          <w:szCs w:val="21"/>
          <w:highlight w:val="none"/>
        </w:rPr>
        <w:t>效</w:t>
      </w:r>
      <w:r>
        <w:rPr>
          <w:rFonts w:ascii="宋体" w:hAnsi="宋体"/>
          <w:snapToGrid w:val="0"/>
          <w:color w:val="auto"/>
          <w:kern w:val="0"/>
          <w:szCs w:val="21"/>
          <w:highlight w:val="none"/>
        </w:rPr>
        <w:t>期与投标有</w:t>
      </w:r>
      <w:r>
        <w:rPr>
          <w:rFonts w:hint="eastAsia" w:ascii="宋体" w:hAnsi="宋体"/>
          <w:snapToGrid w:val="0"/>
          <w:color w:val="auto"/>
          <w:kern w:val="0"/>
          <w:szCs w:val="21"/>
          <w:highlight w:val="none"/>
        </w:rPr>
        <w:t>效</w:t>
      </w:r>
      <w:r>
        <w:rPr>
          <w:rFonts w:ascii="宋体" w:hAnsi="宋体"/>
          <w:snapToGrid w:val="0"/>
          <w:color w:val="auto"/>
          <w:kern w:val="0"/>
          <w:szCs w:val="21"/>
          <w:highlight w:val="none"/>
        </w:rPr>
        <w:t>期一致，在此期间，若我方违反招投标有关法律、法规及本招标文件的相关规定，投标保证金的受益人为招标人。</w:t>
      </w:r>
    </w:p>
    <w:p>
      <w:pPr>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pPr>
        <w:autoSpaceDE w:val="0"/>
        <w:autoSpaceDN w:val="0"/>
        <w:adjustRightInd w:val="0"/>
        <w:spacing w:line="360" w:lineRule="auto"/>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pPr>
        <w:autoSpaceDE w:val="0"/>
        <w:autoSpaceDN w:val="0"/>
        <w:adjustRightInd w:val="0"/>
        <w:spacing w:line="360" w:lineRule="auto"/>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（2）随同本投标函递交的投标函附录属于合同文件的组成部分。</w:t>
      </w:r>
    </w:p>
    <w:p>
      <w:pPr>
        <w:autoSpaceDE w:val="0"/>
        <w:autoSpaceDN w:val="0"/>
        <w:adjustRightInd w:val="0"/>
        <w:spacing w:line="360" w:lineRule="auto"/>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pPr>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pPr>
        <w:pStyle w:val="2"/>
        <w:ind w:firstLine="420" w:firstLineChars="200"/>
        <w:rPr>
          <w:color w:val="auto"/>
          <w:highlight w:val="none"/>
        </w:rPr>
      </w:pPr>
      <w:r>
        <w:rPr>
          <w:rFonts w:hint="eastAsia"/>
          <w:color w:val="auto"/>
          <w:highlight w:val="none"/>
        </w:rPr>
        <w:t>（5）我方承诺以不低于招标文件第七章技术标准和要求中所列的技术指标和参数要求完成全部合同工程。</w:t>
      </w:r>
    </w:p>
    <w:p>
      <w:pPr>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在此声明，所递交的投标文件及有关资料内容完整、真实和准确，且不存在第二章“投标人</w:t>
      </w:r>
      <w:r>
        <w:rPr>
          <w:rFonts w:ascii="宋体" w:hAnsi="宋体"/>
          <w:snapToGrid w:val="0"/>
          <w:color w:val="auto"/>
          <w:kern w:val="0"/>
          <w:szCs w:val="21"/>
          <w:highlight w:val="none"/>
        </w:rPr>
        <w:t>须知”第 1.4.3 项</w:t>
      </w:r>
      <w:r>
        <w:rPr>
          <w:rFonts w:hint="eastAsia" w:ascii="宋体" w:hAnsi="宋体"/>
          <w:snapToGrid w:val="0"/>
          <w:color w:val="auto"/>
          <w:kern w:val="0"/>
          <w:szCs w:val="21"/>
          <w:highlight w:val="none"/>
          <w:lang w:val="en-US" w:eastAsia="zh-CN"/>
        </w:rPr>
        <w:t>和9.2款</w:t>
      </w:r>
      <w:r>
        <w:rPr>
          <w:rFonts w:ascii="宋体" w:hAnsi="宋体"/>
          <w:snapToGrid w:val="0"/>
          <w:color w:val="auto"/>
          <w:kern w:val="0"/>
          <w:szCs w:val="21"/>
          <w:highlight w:val="none"/>
        </w:rPr>
        <w:t>规定的任何一种情形。同时我方承诺接受招标文件及附件、澄清及修改通知中所有的内容。</w:t>
      </w:r>
    </w:p>
    <w:p>
      <w:pPr>
        <w:tabs>
          <w:tab w:val="left" w:pos="5985"/>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（其他补充说明）。</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 w:val="20"/>
          <w:szCs w:val="20"/>
          <w:highlight w:val="non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jc w:val="center"/>
        <w:rPr>
          <w:rFonts w:ascii="宋体" w:hAnsi="宋体"/>
          <w:snapToGrid w:val="0"/>
          <w:color w:val="auto"/>
          <w:kern w:val="0"/>
          <w:sz w:val="20"/>
          <w:szCs w:val="20"/>
          <w:highlight w:val="none"/>
        </w:rPr>
      </w:pPr>
      <w:r>
        <w:rPr>
          <w:rFonts w:hint="eastAsia" w:ascii="宋体" w:hAnsi="宋体"/>
          <w:snapToGrid w:val="0"/>
          <w:color w:val="auto"/>
          <w:kern w:val="0"/>
          <w:szCs w:val="21"/>
          <w:highlight w:val="non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7140"/>
          <w:tab w:val="left" w:pos="7560"/>
          <w:tab w:val="left" w:pos="8300"/>
        </w:tabs>
        <w:autoSpaceDE w:val="0"/>
        <w:autoSpaceDN w:val="0"/>
        <w:adjustRightInd w:val="0"/>
        <w:spacing w:line="360" w:lineRule="auto"/>
        <w:ind w:firstLine="560" w:firstLineChars="200"/>
        <w:jc w:val="left"/>
        <w:rPr>
          <w:rFonts w:ascii="宋体" w:hAnsi="宋体"/>
          <w:color w:val="auto"/>
          <w:sz w:val="28"/>
          <w:highlight w:val="none"/>
        </w:rPr>
      </w:pPr>
      <w:r>
        <w:rPr>
          <w:rFonts w:ascii="宋体" w:hAnsi="宋体"/>
          <w:color w:val="auto"/>
          <w:sz w:val="28"/>
          <w:highlight w:val="none"/>
        </w:rPr>
        <w:br w:type="page"/>
      </w:r>
    </w:p>
    <w:p>
      <w:pPr>
        <w:pStyle w:val="5"/>
        <w:spacing w:before="0" w:after="0" w:line="240" w:lineRule="auto"/>
        <w:jc w:val="center"/>
        <w:rPr>
          <w:rFonts w:ascii="宋体" w:hAnsi="宋体"/>
          <w:b w:val="0"/>
          <w:bCs w:val="0"/>
          <w:color w:val="auto"/>
          <w:highlight w:val="none"/>
        </w:rPr>
      </w:pPr>
      <w:bookmarkStart w:id="2787" w:name="_Toc18956"/>
      <w:bookmarkStart w:id="2788" w:name="_Toc31441"/>
      <w:bookmarkStart w:id="2789" w:name="_Toc59810445"/>
      <w:bookmarkStart w:id="2790" w:name="_Toc815"/>
      <w:bookmarkStart w:id="2791" w:name="_Toc32028"/>
      <w:bookmarkStart w:id="2792" w:name="_Toc3025"/>
      <w:r>
        <w:rPr>
          <w:rFonts w:ascii="宋体" w:hAnsi="宋体"/>
          <w:b w:val="0"/>
          <w:bCs w:val="0"/>
          <w:color w:val="auto"/>
          <w:highlight w:val="none"/>
        </w:rPr>
        <w:t>（二）投标函附录</w:t>
      </w:r>
      <w:bookmarkEnd w:id="2787"/>
      <w:bookmarkEnd w:id="2788"/>
      <w:bookmarkEnd w:id="2789"/>
      <w:bookmarkEnd w:id="2790"/>
      <w:bookmarkEnd w:id="2791"/>
      <w:bookmarkEnd w:id="2792"/>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条款名称</w:t>
            </w:r>
          </w:p>
        </w:tc>
        <w:tc>
          <w:tcPr>
            <w:tcW w:w="2388"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合同条款号</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约定内容</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w:t>
            </w:r>
          </w:p>
        </w:tc>
        <w:tc>
          <w:tcPr>
            <w:tcW w:w="2582" w:type="dxa"/>
            <w:vAlign w:val="center"/>
          </w:tcPr>
          <w:p>
            <w:pPr>
              <w:autoSpaceDE w:val="0"/>
              <w:autoSpaceDN w:val="0"/>
              <w:adjustRightInd w:val="0"/>
              <w:jc w:val="center"/>
              <w:rPr>
                <w:rFonts w:hint="eastAsia" w:ascii="宋体" w:hAnsi="宋体" w:eastAsia="宋体" w:cs="Times New Roman"/>
                <w:snapToGrid w:val="0"/>
                <w:color w:val="auto"/>
                <w:kern w:val="0"/>
                <w:sz w:val="21"/>
                <w:szCs w:val="21"/>
                <w:highlight w:val="none"/>
                <w:lang w:val="en-US" w:eastAsia="zh-CN" w:bidi="ar-SA"/>
              </w:rPr>
            </w:pPr>
            <w:r>
              <w:rPr>
                <w:rFonts w:ascii="宋体" w:hAnsi="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ascii="宋体" w:hAnsi="宋体" w:eastAsia="宋体" w:cs="Times New Roman"/>
                <w:snapToGrid w:val="0"/>
                <w:color w:val="auto"/>
                <w:kern w:val="0"/>
                <w:sz w:val="21"/>
                <w:szCs w:val="21"/>
                <w:highlight w:val="none"/>
                <w:lang w:val="en-US" w:eastAsia="zh-CN" w:bidi="ar-SA"/>
              </w:rPr>
            </w:pPr>
            <w:r>
              <w:rPr>
                <w:rFonts w:hint="eastAsia" w:ascii="宋体" w:hAnsi="宋体"/>
                <w:snapToGrid w:val="0"/>
                <w:color w:val="auto"/>
                <w:kern w:val="0"/>
                <w:szCs w:val="21"/>
                <w:highlight w:val="none"/>
              </w:rPr>
              <w:t>合同协议书第二条</w:t>
            </w:r>
          </w:p>
        </w:tc>
        <w:tc>
          <w:tcPr>
            <w:tcW w:w="2987" w:type="dxa"/>
            <w:vAlign w:val="center"/>
          </w:tcPr>
          <w:p>
            <w:pPr>
              <w:tabs>
                <w:tab w:val="left" w:pos="1560"/>
              </w:tabs>
              <w:autoSpaceDE w:val="0"/>
              <w:autoSpaceDN w:val="0"/>
              <w:adjustRightInd w:val="0"/>
              <w:jc w:val="center"/>
              <w:rPr>
                <w:rFonts w:ascii="宋体" w:hAnsi="宋体" w:eastAsia="宋体" w:cs="Times New Roman"/>
                <w:snapToGrid w:val="0"/>
                <w:color w:val="auto"/>
                <w:kern w:val="0"/>
                <w:sz w:val="21"/>
                <w:szCs w:val="21"/>
                <w:highlight w:val="none"/>
                <w:lang w:val="en-US" w:eastAsia="zh-CN" w:bidi="ar-SA"/>
              </w:rPr>
            </w:pPr>
            <w:r>
              <w:rPr>
                <w:rFonts w:ascii="宋体" w:hAnsi="宋体"/>
                <w:snapToGrid w:val="0"/>
                <w:color w:val="auto"/>
                <w:kern w:val="0"/>
                <w:szCs w:val="21"/>
                <w:highlight w:val="none"/>
              </w:rPr>
              <w:t>工期：</w:t>
            </w:r>
            <w:r>
              <w:rPr>
                <w:rFonts w:ascii="宋体" w:hAnsi="宋体"/>
                <w:snapToGrid w:val="0"/>
                <w:color w:val="auto"/>
                <w:kern w:val="0"/>
                <w:szCs w:val="21"/>
                <w:highlight w:val="none"/>
                <w:u w:val="single"/>
              </w:rPr>
              <w:tab/>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2</w:t>
            </w:r>
          </w:p>
        </w:tc>
        <w:tc>
          <w:tcPr>
            <w:tcW w:w="2582" w:type="dxa"/>
            <w:vAlign w:val="center"/>
          </w:tcPr>
          <w:p>
            <w:pPr>
              <w:autoSpaceDE w:val="0"/>
              <w:autoSpaceDN w:val="0"/>
              <w:adjustRightInd w:val="0"/>
              <w:jc w:val="center"/>
              <w:rPr>
                <w:rFonts w:hint="default" w:ascii="宋体" w:hAnsi="宋体" w:eastAsia="宋体" w:cs="Times New Roman"/>
                <w:snapToGrid w:val="0"/>
                <w:color w:val="auto"/>
                <w:kern w:val="0"/>
                <w:sz w:val="21"/>
                <w:szCs w:val="21"/>
                <w:highlight w:val="none"/>
                <w:lang w:val="en-US" w:eastAsia="zh-CN" w:bidi="ar-SA"/>
              </w:rPr>
            </w:pPr>
            <w:r>
              <w:rPr>
                <w:rFonts w:hint="eastAsia" w:ascii="宋体" w:hAnsi="宋体" w:cs="Times New Roman"/>
                <w:snapToGrid w:val="0"/>
                <w:color w:val="auto"/>
                <w:kern w:val="0"/>
                <w:sz w:val="21"/>
                <w:szCs w:val="21"/>
                <w:highlight w:val="none"/>
                <w:lang w:val="en-US" w:eastAsia="zh-CN" w:bidi="ar-SA"/>
              </w:rPr>
              <w:t>工程质量</w:t>
            </w:r>
          </w:p>
        </w:tc>
        <w:tc>
          <w:tcPr>
            <w:tcW w:w="2388" w:type="dxa"/>
            <w:vAlign w:val="center"/>
          </w:tcPr>
          <w:p>
            <w:pPr>
              <w:tabs>
                <w:tab w:val="left" w:pos="2051"/>
              </w:tabs>
              <w:autoSpaceDE w:val="0"/>
              <w:autoSpaceDN w:val="0"/>
              <w:adjustRightInd w:val="0"/>
              <w:jc w:val="center"/>
              <w:rPr>
                <w:rFonts w:ascii="宋体" w:hAnsi="宋体" w:eastAsia="宋体" w:cs="Times New Roman"/>
                <w:snapToGrid w:val="0"/>
                <w:color w:val="auto"/>
                <w:kern w:val="0"/>
                <w:sz w:val="21"/>
                <w:szCs w:val="21"/>
                <w:highlight w:val="none"/>
                <w:lang w:val="en-US" w:eastAsia="zh-CN" w:bidi="ar-SA"/>
              </w:rPr>
            </w:pPr>
            <w:r>
              <w:rPr>
                <w:rFonts w:hint="eastAsia" w:ascii="宋体" w:hAnsi="宋体"/>
                <w:snapToGrid w:val="0"/>
                <w:color w:val="auto"/>
                <w:kern w:val="0"/>
                <w:szCs w:val="21"/>
                <w:highlight w:val="none"/>
              </w:rPr>
              <w:t>合同协议书第</w:t>
            </w:r>
            <w:r>
              <w:rPr>
                <w:rFonts w:hint="eastAsia" w:ascii="宋体" w:hAnsi="宋体"/>
                <w:snapToGrid w:val="0"/>
                <w:color w:val="auto"/>
                <w:kern w:val="0"/>
                <w:szCs w:val="21"/>
                <w:highlight w:val="none"/>
                <w:lang w:val="en-US" w:eastAsia="zh-CN"/>
              </w:rPr>
              <w:t>三</w:t>
            </w:r>
            <w:r>
              <w:rPr>
                <w:rFonts w:hint="eastAsia" w:ascii="宋体" w:hAnsi="宋体"/>
                <w:snapToGrid w:val="0"/>
                <w:color w:val="auto"/>
                <w:kern w:val="0"/>
                <w:szCs w:val="21"/>
                <w:highlight w:val="none"/>
              </w:rPr>
              <w:t>条</w:t>
            </w:r>
          </w:p>
        </w:tc>
        <w:tc>
          <w:tcPr>
            <w:tcW w:w="2987" w:type="dxa"/>
            <w:vAlign w:val="center"/>
          </w:tcPr>
          <w:p>
            <w:pPr>
              <w:autoSpaceDE w:val="0"/>
              <w:autoSpaceDN w:val="0"/>
              <w:adjustRightInd w:val="0"/>
              <w:jc w:val="center"/>
              <w:rPr>
                <w:rFonts w:ascii="宋体" w:hAnsi="宋体" w:eastAsia="宋体" w:cs="Times New Roman"/>
                <w:snapToGrid w:val="0"/>
                <w:color w:val="auto"/>
                <w:kern w:val="0"/>
                <w:sz w:val="21"/>
                <w:szCs w:val="21"/>
                <w:highlight w:val="none"/>
                <w:lang w:val="en-US" w:eastAsia="zh-CN" w:bidi="ar-SA"/>
              </w:rPr>
            </w:pP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3</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缺陷责任期</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专用合同条款第19条</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4</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专用合同条款第4.3款</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bl>
    <w:p>
      <w:pPr>
        <w:spacing w:line="360" w:lineRule="auto"/>
        <w:rPr>
          <w:rFonts w:ascii="宋体" w:hAnsi="宋体"/>
          <w:snapToGrid w:val="0"/>
          <w:color w:val="auto"/>
          <w:w w:val="99"/>
          <w:highlight w:val="none"/>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 xml:space="preserve">或盖章） </w:t>
      </w:r>
    </w:p>
    <w:p>
      <w:pPr>
        <w:tabs>
          <w:tab w:val="left" w:pos="8300"/>
        </w:tabs>
        <w:autoSpaceDE w:val="0"/>
        <w:autoSpaceDN w:val="0"/>
        <w:adjustRightInd w:val="0"/>
        <w:spacing w:line="360" w:lineRule="auto"/>
        <w:ind w:firstLine="420" w:firstLineChars="200"/>
        <w:jc w:val="center"/>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2"/>
        <w:jc w:val="right"/>
        <w:rPr>
          <w:color w:val="auto"/>
          <w:highlight w:val="none"/>
        </w:rPr>
      </w:pP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color w:val="auto"/>
          <w:kern w:val="0"/>
          <w:szCs w:val="21"/>
          <w:highlight w:val="none"/>
        </w:rPr>
      </w:pPr>
    </w:p>
    <w:p>
      <w:pPr>
        <w:pStyle w:val="5"/>
        <w:spacing w:before="0" w:after="0" w:line="240" w:lineRule="auto"/>
        <w:jc w:val="center"/>
        <w:rPr>
          <w:rFonts w:ascii="宋体" w:hAnsi="宋体"/>
          <w:snapToGrid w:val="0"/>
          <w:color w:val="auto"/>
          <w:kern w:val="0"/>
          <w:szCs w:val="21"/>
          <w:highlight w:val="none"/>
        </w:rPr>
      </w:pPr>
      <w:r>
        <w:rPr>
          <w:rFonts w:ascii="宋体" w:hAnsi="宋体"/>
          <w:snapToGrid w:val="0"/>
          <w:color w:val="auto"/>
          <w:highlight w:val="none"/>
        </w:rPr>
        <w:br w:type="page"/>
      </w:r>
      <w:bookmarkStart w:id="2793" w:name="_Toc11446"/>
      <w:bookmarkStart w:id="2794" w:name="_Toc18660"/>
      <w:bookmarkStart w:id="2795" w:name="_Toc59810446"/>
      <w:bookmarkStart w:id="2796" w:name="_Toc4608"/>
      <w:bookmarkStart w:id="2797" w:name="_Toc11675"/>
      <w:bookmarkStart w:id="2798" w:name="_Toc16965"/>
      <w:r>
        <w:rPr>
          <w:rFonts w:ascii="宋体" w:hAnsi="宋体"/>
          <w:b w:val="0"/>
          <w:bCs w:val="0"/>
          <w:color w:val="auto"/>
          <w:highlight w:val="none"/>
        </w:rPr>
        <w:t>（三）法定代表人身份证明或授权委托书</w:t>
      </w:r>
      <w:bookmarkEnd w:id="2793"/>
      <w:bookmarkEnd w:id="2794"/>
      <w:bookmarkEnd w:id="2795"/>
      <w:bookmarkEnd w:id="2796"/>
      <w:bookmarkEnd w:id="2797"/>
      <w:bookmarkEnd w:id="2798"/>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（投标人名称）的法定代表人。</w:t>
      </w:r>
    </w:p>
    <w:p>
      <w:pPr>
        <w:autoSpaceDE w:val="0"/>
        <w:autoSpaceDN w:val="0"/>
        <w:adjustRightInd w:val="0"/>
        <w:snapToGrid w:val="0"/>
        <w:spacing w:line="480" w:lineRule="auto"/>
        <w:ind w:firstLine="186" w:firstLineChars="186"/>
        <w:jc w:val="left"/>
        <w:rPr>
          <w:rFonts w:ascii="宋体" w:hAnsi="宋体"/>
          <w:color w:val="auto"/>
          <w:kern w:val="0"/>
          <w:sz w:val="10"/>
          <w:szCs w:val="10"/>
          <w:highlight w:val="none"/>
        </w:rPr>
      </w:pP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w:t>
      </w:r>
      <w:r>
        <w:rPr>
          <w:rFonts w:hint="eastAsia" w:ascii="宋体" w:hAnsi="宋体"/>
          <w:color w:val="auto"/>
          <w:kern w:val="0"/>
          <w:szCs w:val="21"/>
          <w:highlight w:val="none"/>
          <w:lang w:val="en-US" w:eastAsia="zh-CN"/>
        </w:rPr>
        <w:t>身份证明</w:t>
      </w:r>
      <w:r>
        <w:rPr>
          <w:rFonts w:hint="eastAsia" w:ascii="宋体" w:hAnsi="宋体"/>
          <w:color w:val="auto"/>
          <w:kern w:val="0"/>
          <w:szCs w:val="21"/>
          <w:highlight w:val="none"/>
        </w:rPr>
        <w:t>扫描件（双面）</w:t>
      </w:r>
    </w:p>
    <w:p>
      <w:pPr>
        <w:tabs>
          <w:tab w:val="left" w:pos="5460"/>
        </w:tabs>
        <w:autoSpaceDE w:val="0"/>
        <w:autoSpaceDN w:val="0"/>
        <w:adjustRightInd w:val="0"/>
        <w:snapToGrid w:val="0"/>
        <w:spacing w:line="480" w:lineRule="auto"/>
        <w:ind w:firstLine="2100"/>
        <w:jc w:val="right"/>
        <w:rPr>
          <w:rFonts w:ascii="宋体" w:hAnsi="宋体"/>
          <w:i/>
          <w:color w:val="auto"/>
          <w:kern w:val="0"/>
          <w:szCs w:val="21"/>
          <w:highlight w:val="none"/>
        </w:rPr>
      </w:pPr>
    </w:p>
    <w:p>
      <w:pPr>
        <w:pStyle w:val="2"/>
        <w:rPr>
          <w:rFonts w:ascii="宋体" w:hAnsi="宋体"/>
          <w:i/>
          <w:color w:val="auto"/>
          <w:kern w:val="0"/>
          <w:szCs w:val="21"/>
          <w:highlight w:val="none"/>
        </w:rPr>
      </w:pPr>
    </w:p>
    <w:p>
      <w:pPr>
        <w:rPr>
          <w:rFonts w:ascii="宋体" w:hAnsi="宋体"/>
          <w:i/>
          <w:color w:val="auto"/>
          <w:kern w:val="0"/>
          <w:szCs w:val="21"/>
          <w:highlight w:val="none"/>
        </w:rPr>
      </w:pPr>
    </w:p>
    <w:p>
      <w:pPr>
        <w:pStyle w:val="2"/>
        <w:rPr>
          <w:rFonts w:ascii="宋体" w:hAnsi="宋体"/>
          <w:i/>
          <w:color w:val="auto"/>
          <w:kern w:val="0"/>
          <w:szCs w:val="21"/>
          <w:highlight w:val="none"/>
        </w:rPr>
      </w:pPr>
    </w:p>
    <w:p>
      <w:pPr>
        <w:rPr>
          <w:rFonts w:ascii="宋体" w:hAnsi="宋体"/>
          <w:i/>
          <w:color w:val="auto"/>
          <w:kern w:val="0"/>
          <w:szCs w:val="21"/>
          <w:highlight w:val="none"/>
        </w:rPr>
      </w:pPr>
    </w:p>
    <w:p>
      <w:pPr>
        <w:pStyle w:val="2"/>
      </w:pPr>
    </w:p>
    <w:p>
      <w:pPr>
        <w:tabs>
          <w:tab w:val="left" w:pos="5460"/>
        </w:tabs>
        <w:autoSpaceDE w:val="0"/>
        <w:autoSpaceDN w:val="0"/>
        <w:adjustRightInd w:val="0"/>
        <w:snapToGrid w:val="0"/>
        <w:spacing w:line="480" w:lineRule="auto"/>
        <w:ind w:firstLine="2100"/>
        <w:jc w:val="right"/>
        <w:rPr>
          <w:rFonts w:ascii="宋体" w:hAnsi="宋体"/>
          <w:i/>
          <w:color w:val="auto"/>
          <w:kern w:val="0"/>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 w:val="20"/>
          <w:szCs w:val="20"/>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（姓名）系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投</w:t>
      </w:r>
      <w:r>
        <w:rPr>
          <w:rFonts w:ascii="宋体" w:hAnsi="宋体"/>
          <w:color w:val="auto"/>
          <w:kern w:val="0"/>
          <w:szCs w:val="21"/>
          <w:highlight w:val="none"/>
        </w:rPr>
        <w:t>标人名称</w:t>
      </w:r>
      <w:r>
        <w:rPr>
          <w:rFonts w:ascii="宋体" w:hAnsi="宋体"/>
          <w:color w:val="auto"/>
          <w:spacing w:val="1"/>
          <w:kern w:val="0"/>
          <w:szCs w:val="21"/>
          <w:highlight w:val="non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（姓名）为我方代理人。代理人根据授权，</w:t>
      </w:r>
      <w:r>
        <w:rPr>
          <w:rFonts w:hint="eastAsia" w:ascii="宋体" w:hAnsi="宋体"/>
          <w:color w:val="auto"/>
          <w:kern w:val="0"/>
          <w:szCs w:val="21"/>
          <w:highlight w:val="none"/>
          <w:lang w:val="en-US" w:eastAsia="zh-CN"/>
        </w:rPr>
        <w:t>代表我方</w:t>
      </w:r>
      <w:r>
        <w:rPr>
          <w:rFonts w:ascii="宋体" w:hAnsi="宋体"/>
          <w:color w:val="auto"/>
          <w:kern w:val="0"/>
          <w:szCs w:val="21"/>
          <w:highlight w:val="none"/>
        </w:rPr>
        <w:t>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pStyle w:val="2"/>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pStyle w:val="2"/>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pStyle w:val="2"/>
        <w:spacing w:line="360" w:lineRule="auto"/>
        <w:ind w:firstLine="420" w:firstLineChars="200"/>
        <w:rPr>
          <w:color w:val="auto"/>
          <w:highlight w:val="none"/>
        </w:rPr>
      </w:pP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rPr>
        <w:t>：</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pStyle w:val="2"/>
        <w:ind w:firstLine="840" w:firstLineChars="400"/>
        <w:rPr>
          <w:color w:val="auto"/>
          <w:highlight w:val="none"/>
        </w:rPr>
      </w:pPr>
      <w:r>
        <w:rPr>
          <w:rFonts w:hint="eastAsia" w:ascii="宋体" w:hAnsi="宋体"/>
          <w:color w:val="auto"/>
          <w:szCs w:val="21"/>
          <w:highlight w:val="none"/>
        </w:rPr>
        <w:t>附：法定代表人及委托代理人</w:t>
      </w:r>
      <w:r>
        <w:rPr>
          <w:rFonts w:hint="eastAsia" w:ascii="宋体" w:hAnsi="宋体"/>
          <w:color w:val="auto"/>
          <w:szCs w:val="21"/>
          <w:highlight w:val="none"/>
          <w:lang w:val="en-US" w:eastAsia="zh-CN"/>
        </w:rPr>
        <w:t>身份证明</w:t>
      </w:r>
      <w:r>
        <w:rPr>
          <w:rFonts w:hint="eastAsia" w:ascii="宋体" w:hAnsi="宋体"/>
          <w:color w:val="auto"/>
          <w:szCs w:val="21"/>
          <w:highlight w:val="none"/>
        </w:rPr>
        <w:t>扫描件</w:t>
      </w:r>
      <w:r>
        <w:rPr>
          <w:rFonts w:hint="eastAsia" w:ascii="宋体" w:hAnsi="宋体"/>
          <w:color w:val="auto"/>
          <w:kern w:val="0"/>
          <w:szCs w:val="21"/>
          <w:highlight w:val="none"/>
        </w:rPr>
        <w:t>（双面）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spacing w:line="360" w:lineRule="auto"/>
        <w:ind w:firstLine="420" w:firstLineChars="200"/>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ascii="宋体" w:hAnsi="宋体"/>
          <w:b w:val="0"/>
          <w:bCs w:val="0"/>
          <w:color w:val="auto"/>
          <w:highlight w:val="none"/>
        </w:rPr>
      </w:pPr>
      <w:bookmarkStart w:id="2799" w:name="_Toc59810447"/>
      <w:bookmarkStart w:id="2800" w:name="_Toc17593"/>
      <w:bookmarkStart w:id="2801" w:name="_Toc12985"/>
      <w:bookmarkStart w:id="2802" w:name="_Toc20963"/>
      <w:bookmarkStart w:id="2803" w:name="_Toc16813"/>
      <w:bookmarkStart w:id="2804" w:name="_Toc11589"/>
      <w:r>
        <w:rPr>
          <w:rFonts w:ascii="宋体" w:hAnsi="宋体"/>
          <w:b w:val="0"/>
          <w:bCs w:val="0"/>
          <w:color w:val="auto"/>
          <w:highlight w:val="none"/>
        </w:rPr>
        <w:t>（四）</w:t>
      </w:r>
      <w:r>
        <w:rPr>
          <w:rFonts w:hint="eastAsia" w:ascii="宋体" w:hAnsi="宋体"/>
          <w:b w:val="0"/>
          <w:bCs w:val="0"/>
          <w:color w:val="auto"/>
          <w:highlight w:val="none"/>
        </w:rPr>
        <w:t>投标报价合理性说明（如有）</w:t>
      </w:r>
      <w:bookmarkEnd w:id="2799"/>
      <w:bookmarkEnd w:id="2800"/>
      <w:bookmarkEnd w:id="2801"/>
      <w:bookmarkEnd w:id="2802"/>
      <w:bookmarkEnd w:id="2803"/>
      <w:bookmarkEnd w:id="2804"/>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r>
        <w:rPr>
          <w:rFonts w:hint="eastAsia" w:ascii="宋体" w:hAnsi="宋体"/>
          <w:i w:val="0"/>
          <w:iCs w:val="0"/>
          <w:snapToGrid w:val="0"/>
          <w:kern w:val="0"/>
          <w:sz w:val="21"/>
          <w:szCs w:val="21"/>
          <w:lang w:val="en-US" w:eastAsia="zh-CN"/>
        </w:rPr>
        <w:t>（注：投标报价</w:t>
      </w:r>
      <w:r>
        <w:rPr>
          <w:rFonts w:hint="eastAsia" w:ascii="宋体" w:hAnsi="宋体"/>
          <w:lang w:val="en-US" w:eastAsia="zh-CN"/>
        </w:rPr>
        <w:t>低于异常低价警戒线</w:t>
      </w:r>
      <w:r>
        <w:rPr>
          <w:rFonts w:hint="eastAsia" w:ascii="宋体" w:hAnsi="宋体"/>
          <w:i w:val="0"/>
          <w:iCs w:val="0"/>
          <w:snapToGrid w:val="0"/>
          <w:kern w:val="0"/>
          <w:sz w:val="21"/>
          <w:szCs w:val="21"/>
          <w:lang w:val="en-US" w:eastAsia="zh-CN"/>
        </w:rPr>
        <w:t>时提供，格式自拟，并提供必要的佐证材料。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snapToGrid w:val="0"/>
          <w:kern w:val="0"/>
          <w:szCs w:val="21"/>
        </w:rPr>
        <w:t>。</w:t>
      </w:r>
      <w:r>
        <w:rPr>
          <w:rFonts w:hint="eastAsia" w:ascii="宋体" w:hAnsi="宋体"/>
          <w:i w:val="0"/>
          <w:iCs w:val="0"/>
          <w:snapToGrid w:val="0"/>
          <w:kern w:val="0"/>
          <w:sz w:val="21"/>
          <w:szCs w:val="21"/>
          <w:lang w:val="en-US" w:eastAsia="zh-CN"/>
        </w:rPr>
        <w:t>）</w:t>
      </w:r>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pStyle w:val="2"/>
        <w:autoSpaceDE w:val="0"/>
        <w:autoSpaceDN w:val="0"/>
        <w:adjustRightInd w:val="0"/>
        <w:snapToGrid w:val="0"/>
        <w:spacing w:line="360" w:lineRule="auto"/>
        <w:ind w:firstLine="640" w:firstLineChars="200"/>
        <w:jc w:val="left"/>
        <w:rPr>
          <w:rFonts w:ascii="宋体" w:hAnsi="宋体"/>
          <w:color w:val="auto"/>
          <w:highlight w:val="none"/>
        </w:rPr>
      </w:pPr>
      <w:r>
        <w:rPr>
          <w:rFonts w:ascii="宋体" w:hAnsi="宋体"/>
          <w:color w:val="auto"/>
          <w:sz w:val="32"/>
          <w:szCs w:val="32"/>
          <w:highlight w:val="none"/>
        </w:rPr>
        <w:br w:type="page"/>
      </w:r>
    </w:p>
    <w:p>
      <w:pPr>
        <w:pStyle w:val="4"/>
        <w:spacing w:line="360" w:lineRule="auto"/>
        <w:jc w:val="center"/>
        <w:rPr>
          <w:rFonts w:ascii="宋体" w:hAnsi="宋体"/>
          <w:b w:val="0"/>
          <w:bCs w:val="0"/>
          <w:color w:val="auto"/>
          <w:sz w:val="44"/>
          <w:szCs w:val="44"/>
          <w:highlight w:val="none"/>
        </w:rPr>
      </w:pPr>
      <w:bookmarkStart w:id="2805" w:name="_Toc7198"/>
      <w:bookmarkStart w:id="2806" w:name="_Toc22125"/>
      <w:bookmarkStart w:id="2807" w:name="_Toc26752"/>
      <w:bookmarkStart w:id="2808" w:name="_Toc21006"/>
      <w:bookmarkStart w:id="2809" w:name="_Toc9686"/>
      <w:bookmarkStart w:id="2810" w:name="_Toc59810449"/>
      <w:bookmarkStart w:id="2811" w:name="_Toc33106473"/>
      <w:r>
        <w:rPr>
          <w:rFonts w:hint="eastAsia" w:ascii="宋体" w:hAnsi="宋体"/>
          <w:b w:val="0"/>
          <w:bCs w:val="0"/>
          <w:color w:val="auto"/>
          <w:sz w:val="44"/>
          <w:szCs w:val="44"/>
          <w:highlight w:val="none"/>
        </w:rPr>
        <w:t>二、</w:t>
      </w:r>
      <w:r>
        <w:rPr>
          <w:rFonts w:hint="eastAsia" w:ascii="宋体" w:hAnsi="宋体"/>
          <w:b w:val="0"/>
          <w:bCs w:val="0"/>
          <w:color w:val="auto"/>
          <w:sz w:val="44"/>
          <w:szCs w:val="44"/>
          <w:highlight w:val="none"/>
          <w:lang w:val="en-US" w:eastAsia="zh-CN"/>
        </w:rPr>
        <w:t>报价</w:t>
      </w:r>
      <w:r>
        <w:rPr>
          <w:rFonts w:hint="eastAsia" w:ascii="宋体" w:hAnsi="宋体"/>
          <w:b w:val="0"/>
          <w:bCs w:val="0"/>
          <w:color w:val="auto"/>
          <w:sz w:val="44"/>
          <w:szCs w:val="44"/>
          <w:highlight w:val="none"/>
        </w:rPr>
        <w:t>部分</w:t>
      </w:r>
      <w:bookmarkEnd w:id="2805"/>
      <w:bookmarkEnd w:id="2806"/>
      <w:bookmarkEnd w:id="2807"/>
      <w:bookmarkEnd w:id="2808"/>
      <w:bookmarkEnd w:id="2809"/>
      <w:bookmarkEnd w:id="2810"/>
    </w:p>
    <w:p>
      <w:pPr>
        <w:spacing w:line="360" w:lineRule="auto"/>
        <w:jc w:val="center"/>
        <w:rPr>
          <w:rFonts w:ascii="宋体" w:hAnsi="宋体"/>
          <w:color w:val="auto"/>
          <w:kern w:val="0"/>
          <w:sz w:val="32"/>
          <w:szCs w:val="32"/>
          <w:highlight w:val="none"/>
          <w:u w:val="single"/>
        </w:rPr>
      </w:pPr>
      <w:r>
        <w:rPr>
          <w:rFonts w:ascii="宋体" w:hAnsi="宋体"/>
          <w:color w:val="auto"/>
          <w:kern w:val="0"/>
          <w:sz w:val="32"/>
          <w:szCs w:val="32"/>
          <w:highlight w:val="none"/>
          <w:u w:val="single"/>
        </w:rPr>
        <w:br w:type="page"/>
      </w:r>
      <w:r>
        <w:rPr>
          <w:rFonts w:hint="eastAsia" w:ascii="宋体" w:hAnsi="宋体"/>
          <w:color w:val="auto"/>
          <w:kern w:val="0"/>
          <w:sz w:val="32"/>
          <w:szCs w:val="32"/>
          <w:highlight w:val="none"/>
          <w:u w:val="single"/>
        </w:rPr>
        <w:t xml:space="preserve">                   </w:t>
      </w:r>
      <w:bookmarkStart w:id="2812" w:name="_Hlk45039087"/>
      <w:r>
        <w:rPr>
          <w:rFonts w:hint="eastAsia" w:ascii="宋体" w:hAnsi="宋体"/>
          <w:color w:val="auto"/>
          <w:kern w:val="0"/>
          <w:sz w:val="32"/>
          <w:szCs w:val="32"/>
          <w:highlight w:val="none"/>
          <w:u w:val="single"/>
        </w:rPr>
        <w:t>（项目名称）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lang w:val="en-US" w:eastAsia="zh-CN"/>
        </w:rPr>
        <w:t>报价</w:t>
      </w:r>
      <w:r>
        <w:rPr>
          <w:rFonts w:hint="eastAsia" w:ascii="宋体" w:hAnsi="宋体"/>
          <w:color w:val="auto"/>
          <w:kern w:val="0"/>
          <w:sz w:val="36"/>
          <w:szCs w:val="36"/>
          <w:highlight w:val="none"/>
        </w:rPr>
        <w:t>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pStyle w:val="9"/>
        <w:tabs>
          <w:tab w:val="left" w:pos="315"/>
        </w:tabs>
        <w:spacing w:before="156" w:beforeLines="50" w:line="500" w:lineRule="exact"/>
        <w:ind w:firstLine="554" w:firstLineChars="200"/>
        <w:jc w:val="center"/>
        <w:rPr>
          <w:rFonts w:ascii="宋体" w:hAnsi="宋体" w:eastAsia="宋体"/>
          <w:b/>
          <w:color w:val="auto"/>
          <w:sz w:val="21"/>
          <w:szCs w:val="21"/>
          <w:highlight w:val="none"/>
        </w:rPr>
      </w:pPr>
      <w:r>
        <w:rPr>
          <w:rFonts w:hint="eastAsia" w:ascii="宋体" w:hAnsi="宋体"/>
          <w:color w:val="auto"/>
          <w:w w:val="99"/>
          <w:sz w:val="28"/>
          <w:szCs w:val="28"/>
          <w:highlight w:val="none"/>
        </w:rPr>
        <w:t>年</w:t>
      </w:r>
      <w:r>
        <w:rPr>
          <w:rFonts w:hint="eastAsia" w:ascii="宋体" w:hAnsi="宋体"/>
          <w:color w:val="auto"/>
          <w:w w:val="99"/>
          <w:sz w:val="28"/>
          <w:szCs w:val="28"/>
          <w:highlight w:val="none"/>
          <w:u w:val="single"/>
        </w:rPr>
        <w:t xml:space="preserve">    </w:t>
      </w:r>
      <w:r>
        <w:rPr>
          <w:rFonts w:hint="eastAsia" w:ascii="宋体" w:hAnsi="宋体"/>
          <w:color w:val="auto"/>
          <w:w w:val="99"/>
          <w:sz w:val="28"/>
          <w:szCs w:val="28"/>
          <w:highlight w:val="none"/>
        </w:rPr>
        <w:t>月</w:t>
      </w:r>
      <w:r>
        <w:rPr>
          <w:rFonts w:hint="eastAsia" w:ascii="宋体" w:hAnsi="宋体"/>
          <w:color w:val="auto"/>
          <w:w w:val="99"/>
          <w:sz w:val="28"/>
          <w:szCs w:val="28"/>
          <w:highlight w:val="none"/>
          <w:u w:val="single"/>
        </w:rPr>
        <w:t xml:space="preserve">    </w:t>
      </w:r>
      <w:r>
        <w:rPr>
          <w:rFonts w:hint="eastAsia" w:ascii="宋体" w:hAnsi="宋体"/>
          <w:color w:val="auto"/>
          <w:w w:val="99"/>
          <w:sz w:val="28"/>
          <w:szCs w:val="28"/>
          <w:highlight w:val="none"/>
        </w:rPr>
        <w:t>日</w:t>
      </w:r>
      <w:bookmarkEnd w:id="2812"/>
    </w:p>
    <w:p>
      <w:pPr>
        <w:tabs>
          <w:tab w:val="left" w:pos="2580"/>
          <w:tab w:val="left" w:pos="5940"/>
        </w:tabs>
        <w:autoSpaceDE w:val="0"/>
        <w:autoSpaceDN w:val="0"/>
        <w:adjustRightInd w:val="0"/>
        <w:snapToGrid w:val="0"/>
        <w:spacing w:line="360" w:lineRule="auto"/>
        <w:ind w:firstLine="2940"/>
        <w:jc w:val="left"/>
        <w:rPr>
          <w:rFonts w:ascii="宋体" w:hAnsi="宋体"/>
          <w:color w:val="auto"/>
          <w:highlight w:val="none"/>
        </w:rPr>
      </w:pPr>
      <w:bookmarkStart w:id="2813" w:name="_Toc224103500"/>
      <w:r>
        <w:rPr>
          <w:rFonts w:ascii="宋体" w:hAnsi="宋体"/>
          <w:color w:val="auto"/>
          <w:sz w:val="32"/>
          <w:szCs w:val="32"/>
          <w:highlight w:val="none"/>
        </w:rPr>
        <w:br w:type="page"/>
      </w:r>
      <w:bookmarkStart w:id="2814" w:name="_Toc287607872"/>
      <w:bookmarkStart w:id="2815" w:name="_Toc287620819"/>
      <w:bookmarkStart w:id="2816" w:name="_Toc430530534"/>
    </w:p>
    <w:bookmarkEnd w:id="2813"/>
    <w:bookmarkEnd w:id="2814"/>
    <w:bookmarkEnd w:id="2815"/>
    <w:bookmarkEnd w:id="2816"/>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注：</w:t>
      </w:r>
      <w:r>
        <w:rPr>
          <w:rFonts w:ascii="宋体" w:hAnsi="宋体"/>
          <w:color w:val="auto"/>
          <w:kern w:val="0"/>
          <w:szCs w:val="21"/>
          <w:highlight w:val="none"/>
        </w:rPr>
        <w:t>目录由投标人自行编制</w:t>
      </w:r>
      <w:r>
        <w:rPr>
          <w:rFonts w:hint="eastAsia" w:ascii="宋体" w:hAnsi="宋体"/>
          <w:color w:val="auto"/>
          <w:kern w:val="0"/>
          <w:szCs w:val="21"/>
          <w:highlight w:val="none"/>
          <w:lang w:eastAsia="zh-CN"/>
        </w:rPr>
        <w:t>）</w:t>
      </w:r>
    </w:p>
    <w:p>
      <w:pPr>
        <w:widowControl/>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pStyle w:val="2"/>
        <w:rPr>
          <w:color w:val="auto"/>
          <w:highlight w:val="none"/>
        </w:rPr>
      </w:pPr>
    </w:p>
    <w:p>
      <w:pPr>
        <w:pStyle w:val="2"/>
        <w:rPr>
          <w:color w:val="auto"/>
          <w:highlight w:val="none"/>
        </w:rPr>
      </w:pPr>
    </w:p>
    <w:p>
      <w:pPr>
        <w:pStyle w:val="2"/>
        <w:rPr>
          <w:color w:val="auto"/>
          <w:highlight w:val="none"/>
        </w:rPr>
      </w:pPr>
    </w:p>
    <w:p>
      <w:pPr>
        <w:autoSpaceDE w:val="0"/>
        <w:autoSpaceDN w:val="0"/>
        <w:adjustRightInd w:val="0"/>
        <w:snapToGrid w:val="0"/>
        <w:spacing w:line="360" w:lineRule="auto"/>
        <w:jc w:val="center"/>
        <w:rPr>
          <w:rFonts w:ascii="宋体" w:hAnsi="宋体"/>
          <w:b/>
          <w:color w:val="auto"/>
          <w:kern w:val="0"/>
          <w:sz w:val="32"/>
          <w:szCs w:val="32"/>
          <w:highlight w:val="none"/>
        </w:rPr>
      </w:pPr>
      <w:r>
        <w:rPr>
          <w:rFonts w:ascii="宋体" w:hAnsi="宋体"/>
          <w:b/>
          <w:color w:val="auto"/>
          <w:kern w:val="0"/>
          <w:sz w:val="32"/>
          <w:szCs w:val="32"/>
          <w:highlight w:val="none"/>
        </w:rPr>
        <w:t>已标价工程量清单</w:t>
      </w:r>
    </w:p>
    <w:p>
      <w:pPr>
        <w:autoSpaceDE w:val="0"/>
        <w:autoSpaceDN w:val="0"/>
        <w:adjustRightInd w:val="0"/>
        <w:snapToGrid w:val="0"/>
        <w:spacing w:line="360" w:lineRule="auto"/>
        <w:jc w:val="left"/>
        <w:rPr>
          <w:rFonts w:ascii="宋体" w:hAnsi="宋体"/>
          <w:color w:val="auto"/>
          <w:sz w:val="32"/>
          <w:szCs w:val="32"/>
          <w:highlight w:val="none"/>
        </w:rPr>
      </w:pPr>
    </w:p>
    <w:p>
      <w:pPr>
        <w:autoSpaceDE w:val="0"/>
        <w:autoSpaceDN w:val="0"/>
        <w:adjustRightInd w:val="0"/>
        <w:snapToGrid w:val="0"/>
        <w:spacing w:line="360" w:lineRule="auto"/>
        <w:jc w:val="left"/>
        <w:rPr>
          <w:rFonts w:ascii="宋体" w:hAnsi="宋体"/>
          <w:color w:val="auto"/>
          <w:sz w:val="32"/>
          <w:szCs w:val="32"/>
          <w:highlight w:val="none"/>
        </w:rPr>
      </w:pPr>
    </w:p>
    <w:p>
      <w:pPr>
        <w:tabs>
          <w:tab w:val="left" w:pos="3840"/>
          <w:tab w:val="left" w:pos="4780"/>
          <w:tab w:val="left" w:pos="5720"/>
        </w:tabs>
        <w:autoSpaceDE w:val="0"/>
        <w:autoSpaceDN w:val="0"/>
        <w:adjustRightInd w:val="0"/>
        <w:snapToGrid w:val="0"/>
        <w:spacing w:before="156" w:beforeLines="50" w:line="500" w:lineRule="exact"/>
        <w:ind w:right="862" w:firstLine="11705" w:firstLineChars="2650"/>
        <w:jc w:val="left"/>
        <w:rPr>
          <w:rFonts w:ascii="宋体" w:hAnsi="宋体"/>
          <w:b/>
          <w:bCs/>
          <w:color w:val="auto"/>
          <w:sz w:val="44"/>
          <w:szCs w:val="44"/>
          <w:highlight w:val="none"/>
        </w:rPr>
      </w:pPr>
      <w:r>
        <w:rPr>
          <w:rFonts w:ascii="宋体" w:hAnsi="宋体"/>
          <w:b/>
          <w:bCs/>
          <w:color w:val="auto"/>
          <w:sz w:val="44"/>
          <w:szCs w:val="44"/>
          <w:highlight w:val="none"/>
        </w:rPr>
        <w:br w:type="page"/>
      </w:r>
      <w:bookmarkEnd w:id="2811"/>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pStyle w:val="4"/>
        <w:spacing w:line="360" w:lineRule="auto"/>
        <w:jc w:val="center"/>
        <w:rPr>
          <w:rFonts w:ascii="宋体" w:hAnsi="宋体"/>
          <w:b w:val="0"/>
          <w:bCs w:val="0"/>
          <w:color w:val="auto"/>
          <w:sz w:val="44"/>
          <w:szCs w:val="44"/>
          <w:highlight w:val="none"/>
        </w:rPr>
      </w:pPr>
      <w:bookmarkStart w:id="2817" w:name="_Toc14917"/>
      <w:bookmarkStart w:id="2818" w:name="_Toc59810450"/>
      <w:bookmarkStart w:id="2819" w:name="_Toc3480"/>
      <w:bookmarkStart w:id="2820" w:name="_Toc20244"/>
      <w:bookmarkStart w:id="2821" w:name="_Toc26409"/>
      <w:bookmarkStart w:id="2822" w:name="_Toc9161"/>
      <w:r>
        <w:rPr>
          <w:rFonts w:hint="eastAsia" w:ascii="宋体" w:hAnsi="宋体"/>
          <w:b w:val="0"/>
          <w:bCs w:val="0"/>
          <w:color w:val="auto"/>
          <w:sz w:val="44"/>
          <w:szCs w:val="44"/>
          <w:highlight w:val="none"/>
        </w:rPr>
        <w:t>三、商务部分</w:t>
      </w:r>
      <w:bookmarkEnd w:id="2817"/>
      <w:bookmarkEnd w:id="2818"/>
      <w:bookmarkEnd w:id="2819"/>
      <w:bookmarkEnd w:id="2820"/>
      <w:bookmarkEnd w:id="2821"/>
      <w:bookmarkEnd w:id="2822"/>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r>
        <w:rPr>
          <w:rFonts w:hint="eastAsia"/>
          <w:i/>
          <w:iCs/>
          <w:color w:val="auto"/>
          <w:highlight w:val="none"/>
        </w:rPr>
        <w:t>[提示：不设置商务评审的不设此部分。]</w:t>
      </w: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u w:val="singl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商务部分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注：</w:t>
      </w:r>
      <w:r>
        <w:rPr>
          <w:rFonts w:ascii="宋体" w:hAnsi="宋体"/>
          <w:color w:val="auto"/>
          <w:kern w:val="0"/>
          <w:szCs w:val="21"/>
          <w:highlight w:val="none"/>
        </w:rPr>
        <w:t>目录由投标人自行编制</w:t>
      </w:r>
      <w:r>
        <w:rPr>
          <w:rFonts w:hint="eastAsia" w:ascii="宋体" w:hAnsi="宋体"/>
          <w:color w:val="auto"/>
          <w:kern w:val="0"/>
          <w:szCs w:val="21"/>
          <w:highlight w:val="none"/>
          <w:lang w:eastAsia="zh-CN"/>
        </w:rPr>
        <w:t>）</w:t>
      </w:r>
    </w:p>
    <w:p>
      <w:pPr>
        <w:autoSpaceDE/>
        <w:autoSpaceDN/>
        <w:adjustRightInd/>
        <w:snapToGrid/>
        <w:spacing w:line="240" w:lineRule="auto"/>
        <w:jc w:val="left"/>
        <w:rPr>
          <w:rFonts w:ascii="宋体" w:hAnsi="宋体"/>
          <w:color w:val="auto"/>
          <w:kern w:val="0"/>
          <w:szCs w:val="21"/>
          <w:highlight w:val="none"/>
        </w:rPr>
      </w:pPr>
      <w:r>
        <w:rPr>
          <w:rFonts w:ascii="宋体" w:hAnsi="宋体"/>
          <w:color w:val="auto"/>
          <w:kern w:val="0"/>
          <w:szCs w:val="21"/>
          <w:highlight w:val="none"/>
        </w:rPr>
        <w:br w:type="page"/>
      </w:r>
    </w:p>
    <w:p>
      <w:pPr>
        <w:pStyle w:val="2"/>
        <w:ind w:firstLine="420" w:firstLineChars="200"/>
      </w:pPr>
      <w:r>
        <w:rPr>
          <w:rFonts w:hint="eastAsia" w:ascii="宋体" w:hAnsi="宋体"/>
          <w:b w:val="0"/>
          <w:bCs w:val="0"/>
          <w:color w:val="auto"/>
          <w:sz w:val="21"/>
          <w:szCs w:val="21"/>
          <w:highlight w:val="none"/>
          <w:lang w:val="en-US" w:eastAsia="zh-CN"/>
        </w:rPr>
        <w:t>注：提供第三章评标办法前附表商务部分要求提供的证明材料。</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w w:val="99"/>
          <w:kern w:val="0"/>
          <w:sz w:val="28"/>
          <w:szCs w:val="28"/>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4"/>
          <w:szCs w:val="21"/>
          <w:highlight w:val="none"/>
        </w:rPr>
      </w:pPr>
      <w:r>
        <w:rPr>
          <w:rFonts w:ascii="宋体" w:hAnsi="宋体"/>
          <w:color w:val="auto"/>
          <w:highlight w:val="none"/>
        </w:rPr>
        <w:br w:type="page"/>
      </w:r>
      <w:r>
        <w:rPr>
          <w:rFonts w:ascii="宋体" w:hAnsi="宋体"/>
          <w:color w:val="auto"/>
          <w:kern w:val="0"/>
          <w:sz w:val="24"/>
          <w:szCs w:val="21"/>
          <w:highlight w:val="none"/>
        </w:rPr>
        <w:t xml:space="preserve"> </w:t>
      </w:r>
    </w:p>
    <w:p>
      <w:pPr>
        <w:pStyle w:val="4"/>
        <w:spacing w:line="360" w:lineRule="auto"/>
        <w:jc w:val="center"/>
        <w:rPr>
          <w:rFonts w:ascii="宋体" w:hAnsi="宋体"/>
          <w:b w:val="0"/>
          <w:bCs w:val="0"/>
          <w:color w:val="auto"/>
          <w:sz w:val="44"/>
          <w:szCs w:val="44"/>
          <w:highlight w:val="none"/>
        </w:rPr>
      </w:pPr>
      <w:bookmarkStart w:id="2823" w:name="_Toc8965"/>
      <w:bookmarkStart w:id="2824" w:name="_Toc23285"/>
      <w:bookmarkStart w:id="2825" w:name="_Toc33106474"/>
      <w:bookmarkStart w:id="2826" w:name="_Toc3826"/>
      <w:bookmarkStart w:id="2827" w:name="_Toc59810451"/>
      <w:bookmarkStart w:id="2828" w:name="_Toc1135"/>
      <w:bookmarkStart w:id="2829" w:name="_Toc31448"/>
      <w:r>
        <w:rPr>
          <w:rFonts w:hint="eastAsia" w:ascii="宋体" w:hAnsi="宋体"/>
          <w:b w:val="0"/>
          <w:bCs w:val="0"/>
          <w:color w:val="auto"/>
          <w:sz w:val="44"/>
          <w:szCs w:val="44"/>
          <w:highlight w:val="none"/>
        </w:rPr>
        <w:t>四、技术部分</w:t>
      </w:r>
      <w:bookmarkEnd w:id="2823"/>
      <w:bookmarkEnd w:id="2824"/>
      <w:bookmarkEnd w:id="2825"/>
      <w:bookmarkEnd w:id="2826"/>
      <w:bookmarkEnd w:id="2827"/>
      <w:bookmarkEnd w:id="2828"/>
      <w:bookmarkEnd w:id="2829"/>
    </w:p>
    <w:p>
      <w:pPr>
        <w:jc w:val="center"/>
        <w:rPr>
          <w:rFonts w:hint="eastAsia"/>
          <w:i/>
          <w:iCs/>
          <w:color w:val="auto"/>
          <w:highlight w:val="none"/>
        </w:rPr>
      </w:pPr>
      <w:r>
        <w:rPr>
          <w:rFonts w:hint="eastAsia"/>
          <w:i/>
          <w:iCs/>
          <w:color w:val="auto"/>
          <w:highlight w:val="none"/>
        </w:rPr>
        <w:t>[提示：不设置技术评审的不设此部分。]</w:t>
      </w:r>
    </w:p>
    <w:p>
      <w:pPr>
        <w:jc w:val="center"/>
        <w:rPr>
          <w:color w:val="auto"/>
          <w:highlight w:val="none"/>
        </w:rPr>
      </w:pPr>
      <w:r>
        <w:rPr>
          <w:rFonts w:hint="eastAsia"/>
          <w:color w:val="auto"/>
          <w:highlight w:val="none"/>
        </w:rPr>
        <w:t>（注：电子投标文件技术明、暗标均不设封面</w:t>
      </w:r>
      <w:r>
        <w:rPr>
          <w:rFonts w:hint="eastAsia"/>
          <w:color w:val="auto"/>
          <w:highlight w:val="none"/>
          <w:lang w:eastAsia="zh-CN"/>
        </w:rPr>
        <w:t>。</w:t>
      </w:r>
      <w:r>
        <w:rPr>
          <w:rFonts w:hint="eastAsia" w:ascii="宋体" w:hAnsi="宋体"/>
          <w:i w:val="0"/>
          <w:iCs w:val="0"/>
          <w:szCs w:val="21"/>
        </w:rPr>
        <w:t>投标人应根据招标文件的要求编制技术方案</w:t>
      </w:r>
      <w:r>
        <w:rPr>
          <w:rFonts w:hint="eastAsia" w:ascii="宋体" w:hAnsi="宋体"/>
          <w:i w:val="0"/>
          <w:iCs w:val="0"/>
          <w:szCs w:val="21"/>
          <w:lang w:eastAsia="zh-CN"/>
        </w:rPr>
        <w:t>。</w:t>
      </w:r>
      <w:r>
        <w:rPr>
          <w:rFonts w:hint="eastAsia"/>
          <w:color w:val="auto"/>
          <w:highlight w:val="none"/>
        </w:rPr>
        <w:t>）</w:t>
      </w:r>
    </w:p>
    <w:p>
      <w:pPr>
        <w:autoSpaceDE w:val="0"/>
        <w:autoSpaceDN w:val="0"/>
        <w:adjustRightInd w:val="0"/>
        <w:snapToGrid w:val="0"/>
        <w:spacing w:line="360" w:lineRule="auto"/>
        <w:ind w:firstLine="411" w:firstLineChars="196"/>
        <w:rPr>
          <w:rFonts w:ascii="宋体" w:hAnsi="宋体"/>
          <w:b/>
          <w:snapToGrid w:val="0"/>
          <w:color w:val="auto"/>
          <w:kern w:val="0"/>
          <w:sz w:val="24"/>
          <w:highlight w:val="none"/>
        </w:rPr>
      </w:pPr>
      <w:r>
        <w:rPr>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2541270</wp:posOffset>
                </wp:positionH>
                <wp:positionV relativeFrom="paragraph">
                  <wp:posOffset>8717280</wp:posOffset>
                </wp:positionV>
                <wp:extent cx="807720" cy="693420"/>
                <wp:effectExtent l="0" t="0" r="11430" b="11430"/>
                <wp:wrapNone/>
                <wp:docPr id="4" name="矩形 113"/>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13" o:spid="_x0000_s1026" o:spt="1" style="position:absolute;left:0pt;margin-left:200.1pt;margin-top:686.4pt;height:54.6pt;width:63.6pt;z-index:251663360;mso-width-relative:page;mso-height-relative:page;" fillcolor="#FFFFFF" filled="t" stroked="f" coordsize="21600,21600" o:gfxdata="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CS8a1XaAAAADQEAAA8AAAAAAAAAAQAgAAAAOAAAAGRycy9kb3ducmV2Lnht&#10;bFBLAQIUABQAAAAIAIdO4kDLeRJPqAEAAC4DAAAOAAAAAAAAAAEAIAAAAD8BAABkcnMvZTJvRG9j&#10;LnhtbFBLBQYAAAAABgAGAFkBAABZBQAAAAA=&#10;">
                <v:fill on="t" focussize="0,0"/>
                <v:stroke on="f"/>
                <v:imagedata o:title=""/>
                <o:lock v:ext="edit" aspectratio="f"/>
                <v:textbox>
                  <w:txbxContent>
                    <w:p/>
                  </w:txbxContent>
                </v:textbox>
              </v:rect>
            </w:pict>
          </mc:Fallback>
        </mc:AlternateContent>
      </w:r>
    </w:p>
    <w:p>
      <w:pPr>
        <w:autoSpaceDE w:val="0"/>
        <w:autoSpaceDN w:val="0"/>
        <w:adjustRightInd w:val="0"/>
        <w:snapToGrid w:val="0"/>
        <w:spacing w:line="360" w:lineRule="auto"/>
        <w:jc w:val="center"/>
        <w:rPr>
          <w:rFonts w:ascii="宋体" w:hAnsi="宋体"/>
          <w:color w:val="auto"/>
          <w:kern w:val="0"/>
          <w:sz w:val="24"/>
          <w:highlight w:val="none"/>
        </w:rPr>
      </w:pPr>
      <w:r>
        <w:rPr>
          <w:rFonts w:ascii="宋体" w:hAnsi="宋体"/>
          <w:color w:val="auto"/>
          <w:kern w:val="0"/>
          <w:sz w:val="24"/>
          <w:highlight w:val="none"/>
        </w:rPr>
        <w:br w:type="page"/>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napToGrid w:val="0"/>
        <w:spacing w:line="360" w:lineRule="auto"/>
        <w:jc w:val="center"/>
        <w:rPr>
          <w:rFonts w:ascii="宋体" w:hAnsi="宋体"/>
          <w:color w:val="auto"/>
          <w:kern w:val="0"/>
          <w:sz w:val="32"/>
          <w:szCs w:val="32"/>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32"/>
          <w:szCs w:val="32"/>
          <w:highlight w:val="none"/>
        </w:rPr>
      </w:pPr>
    </w:p>
    <w:p>
      <w:pPr>
        <w:autoSpaceDE w:val="0"/>
        <w:autoSpaceDN w:val="0"/>
        <w:adjustRightInd w:val="0"/>
        <w:snapToGrid w:val="0"/>
        <w:spacing w:line="360" w:lineRule="auto"/>
        <w:jc w:val="center"/>
        <w:rPr>
          <w:rFonts w:ascii="宋体" w:hAnsi="宋体"/>
          <w:color w:val="auto"/>
          <w:sz w:val="36"/>
          <w:szCs w:val="36"/>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r>
        <w:rPr>
          <w:rFonts w:ascii="宋体" w:hAnsi="宋体"/>
          <w:color w:val="auto"/>
          <w:highlight w:val="none"/>
        </w:rPr>
        <w:br w:type="page"/>
      </w:r>
    </w:p>
    <w:p>
      <w:pPr>
        <w:pStyle w:val="4"/>
        <w:spacing w:line="360" w:lineRule="auto"/>
        <w:jc w:val="center"/>
        <w:rPr>
          <w:rFonts w:ascii="宋体" w:hAnsi="宋体"/>
          <w:b w:val="0"/>
          <w:bCs w:val="0"/>
          <w:color w:val="auto"/>
          <w:sz w:val="44"/>
          <w:szCs w:val="44"/>
          <w:highlight w:val="none"/>
        </w:rPr>
      </w:pPr>
      <w:bookmarkStart w:id="2830" w:name="_Toc4306"/>
      <w:bookmarkStart w:id="2831" w:name="_Toc27604"/>
      <w:bookmarkStart w:id="2832" w:name="_Toc10730"/>
      <w:bookmarkStart w:id="2833" w:name="_Toc33106475"/>
      <w:bookmarkStart w:id="2834" w:name="_Toc32118"/>
      <w:bookmarkStart w:id="2835" w:name="_Toc4931"/>
      <w:bookmarkStart w:id="2836" w:name="_Toc59810452"/>
      <w:r>
        <w:rPr>
          <w:rFonts w:hint="eastAsia" w:ascii="宋体" w:hAnsi="宋体"/>
          <w:b w:val="0"/>
          <w:bCs w:val="0"/>
          <w:color w:val="auto"/>
          <w:sz w:val="44"/>
          <w:szCs w:val="44"/>
          <w:highlight w:val="none"/>
        </w:rPr>
        <w:t>五、资格审查部分</w:t>
      </w:r>
      <w:bookmarkEnd w:id="2830"/>
      <w:bookmarkEnd w:id="2831"/>
      <w:bookmarkEnd w:id="2832"/>
      <w:bookmarkEnd w:id="2833"/>
      <w:bookmarkEnd w:id="2834"/>
      <w:bookmarkEnd w:id="2835"/>
      <w:bookmarkEnd w:id="2836"/>
    </w:p>
    <w:p>
      <w:pPr>
        <w:adjustRightInd w:val="0"/>
        <w:snapToGrid w:val="0"/>
        <w:spacing w:line="360" w:lineRule="auto"/>
        <w:rPr>
          <w:rFonts w:ascii="宋体" w:hAnsi="宋体"/>
          <w:color w:val="auto"/>
          <w:sz w:val="32"/>
          <w:szCs w:val="32"/>
          <w:highlight w:val="none"/>
        </w:rPr>
      </w:pPr>
    </w:p>
    <w:p>
      <w:pPr>
        <w:adjustRightInd w:val="0"/>
        <w:snapToGrid w:val="0"/>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r>
        <w:rPr>
          <w:rFonts w:ascii="宋体" w:hAnsi="宋体"/>
          <w:color w:val="auto"/>
          <w:sz w:val="32"/>
          <w:szCs w:val="32"/>
          <w:highlight w:val="none"/>
        </w:rPr>
        <w:br w:type="page"/>
      </w:r>
    </w:p>
    <w:p>
      <w:pPr>
        <w:spacing w:line="360" w:lineRule="auto"/>
        <w:jc w:val="center"/>
        <w:rPr>
          <w:rFonts w:ascii="宋体" w:hAnsi="宋体"/>
          <w:color w:val="auto"/>
          <w:kern w:val="0"/>
          <w:sz w:val="32"/>
          <w:szCs w:val="32"/>
          <w:highlight w:val="none"/>
          <w:u w:val="singl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autoSpaceDN/>
        <w:adjustRightInd/>
        <w:snapToGrid/>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（一）法定代表人身份证明或授权委托书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w:t>
      </w:r>
      <w:r>
        <w:rPr>
          <w:rFonts w:hint="eastAsia" w:ascii="宋体" w:hAnsi="宋体"/>
          <w:color w:val="auto"/>
          <w:szCs w:val="21"/>
          <w:highlight w:val="none"/>
          <w:lang w:eastAsia="zh-CN"/>
        </w:rPr>
        <w:t>共同投标协议</w:t>
      </w:r>
      <w:r>
        <w:rPr>
          <w:rFonts w:hint="eastAsia" w:ascii="宋体" w:hAnsi="宋体"/>
          <w:color w:val="auto"/>
          <w:highlight w:val="none"/>
        </w:rPr>
        <w:t>（如有）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三</w:t>
      </w:r>
      <w:r>
        <w:rPr>
          <w:rFonts w:ascii="宋体" w:hAnsi="宋体"/>
          <w:color w:val="auto"/>
          <w:szCs w:val="21"/>
          <w:highlight w:val="none"/>
        </w:rPr>
        <w:t>）</w:t>
      </w:r>
      <w:r>
        <w:rPr>
          <w:rFonts w:hint="eastAsia" w:ascii="宋体" w:hAnsi="宋体"/>
          <w:color w:val="auto"/>
          <w:szCs w:val="21"/>
          <w:highlight w:val="none"/>
        </w:rPr>
        <w:t>承诺</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四</w:t>
      </w:r>
      <w:r>
        <w:rPr>
          <w:rFonts w:ascii="宋体" w:hAnsi="宋体"/>
          <w:color w:val="auto"/>
          <w:szCs w:val="21"/>
          <w:highlight w:val="none"/>
        </w:rPr>
        <w:t>）其他资料</w:t>
      </w: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spacing w:before="0" w:after="0" w:line="240" w:lineRule="auto"/>
        <w:jc w:val="center"/>
        <w:rPr>
          <w:rFonts w:ascii="宋体" w:hAnsi="宋体"/>
          <w:color w:val="auto"/>
          <w:sz w:val="36"/>
          <w:szCs w:val="36"/>
          <w:highlight w:val="none"/>
        </w:rPr>
      </w:pPr>
      <w:r>
        <w:rPr>
          <w:rFonts w:ascii="宋体" w:hAnsi="宋体"/>
          <w:color w:val="auto"/>
          <w:highlight w:val="none"/>
        </w:rPr>
        <w:br w:type="page"/>
      </w:r>
      <w:bookmarkStart w:id="2837" w:name="_Toc33106476"/>
      <w:bookmarkStart w:id="2838" w:name="_Toc21254"/>
      <w:bookmarkStart w:id="2839" w:name="_Toc1381"/>
      <w:bookmarkStart w:id="2840" w:name="_Toc15401"/>
      <w:bookmarkStart w:id="2841" w:name="_Toc27286"/>
      <w:bookmarkStart w:id="2842" w:name="_Toc13920"/>
      <w:bookmarkStart w:id="2843" w:name="_Toc59810453"/>
      <w:r>
        <w:rPr>
          <w:rFonts w:hint="eastAsia" w:ascii="宋体" w:hAnsi="宋体"/>
          <w:b w:val="0"/>
          <w:bCs w:val="0"/>
          <w:color w:val="auto"/>
          <w:highlight w:val="none"/>
        </w:rPr>
        <w:t>（一）</w:t>
      </w:r>
      <w:bookmarkEnd w:id="2837"/>
      <w:r>
        <w:rPr>
          <w:rFonts w:hint="eastAsia" w:ascii="宋体" w:hAnsi="宋体"/>
          <w:b w:val="0"/>
          <w:bCs w:val="0"/>
          <w:color w:val="auto"/>
          <w:highlight w:val="none"/>
        </w:rPr>
        <w:t>法定代表人身份证明或授权委托书</w:t>
      </w:r>
      <w:bookmarkEnd w:id="2838"/>
      <w:bookmarkEnd w:id="2839"/>
      <w:bookmarkEnd w:id="2840"/>
      <w:bookmarkEnd w:id="2841"/>
      <w:bookmarkEnd w:id="2842"/>
      <w:bookmarkEnd w:id="2843"/>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（投标人名称）的法定代表人。</w:t>
      </w:r>
    </w:p>
    <w:p>
      <w:pPr>
        <w:autoSpaceDE w:val="0"/>
        <w:autoSpaceDN w:val="0"/>
        <w:adjustRightInd w:val="0"/>
        <w:snapToGrid w:val="0"/>
        <w:spacing w:line="480" w:lineRule="auto"/>
        <w:ind w:firstLine="186" w:firstLineChars="186"/>
        <w:jc w:val="left"/>
        <w:rPr>
          <w:rFonts w:ascii="宋体" w:hAnsi="宋体"/>
          <w:color w:val="auto"/>
          <w:kern w:val="0"/>
          <w:sz w:val="10"/>
          <w:szCs w:val="10"/>
          <w:highlight w:val="none"/>
        </w:rPr>
      </w:pP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w:t>
      </w:r>
      <w:r>
        <w:rPr>
          <w:rFonts w:hint="eastAsia" w:ascii="宋体" w:hAnsi="宋体"/>
          <w:color w:val="auto"/>
          <w:kern w:val="0"/>
          <w:szCs w:val="21"/>
          <w:highlight w:val="none"/>
          <w:lang w:val="en-US" w:eastAsia="zh-CN"/>
        </w:rPr>
        <w:t>身份证明</w:t>
      </w:r>
      <w:r>
        <w:rPr>
          <w:rFonts w:hint="eastAsia" w:ascii="宋体" w:hAnsi="宋体"/>
          <w:color w:val="auto"/>
          <w:kern w:val="0"/>
          <w:szCs w:val="21"/>
          <w:highlight w:val="none"/>
        </w:rPr>
        <w:t>扫描件（双面）</w:t>
      </w:r>
    </w:p>
    <w:p>
      <w:pPr>
        <w:autoSpaceDE w:val="0"/>
        <w:autoSpaceDN w:val="0"/>
        <w:adjustRightInd w:val="0"/>
        <w:snapToGrid w:val="0"/>
        <w:spacing w:line="480" w:lineRule="auto"/>
        <w:ind w:firstLine="810" w:firstLineChars="386"/>
        <w:jc w:val="left"/>
        <w:rPr>
          <w:color w:val="auto"/>
          <w:highlight w:val="none"/>
        </w:rPr>
      </w:pP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（姓名）系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投</w:t>
      </w:r>
      <w:r>
        <w:rPr>
          <w:rFonts w:ascii="宋体" w:hAnsi="宋体"/>
          <w:color w:val="auto"/>
          <w:kern w:val="0"/>
          <w:szCs w:val="21"/>
          <w:highlight w:val="none"/>
        </w:rPr>
        <w:t>标人名称</w:t>
      </w:r>
      <w:r>
        <w:rPr>
          <w:rFonts w:ascii="宋体" w:hAnsi="宋体"/>
          <w:color w:val="auto"/>
          <w:spacing w:val="1"/>
          <w:kern w:val="0"/>
          <w:szCs w:val="21"/>
          <w:highlight w:val="non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（姓名）为我方代理人。代理人根据授权，</w:t>
      </w:r>
      <w:r>
        <w:rPr>
          <w:rFonts w:hint="eastAsia" w:ascii="宋体" w:hAnsi="宋体"/>
          <w:color w:val="auto"/>
          <w:kern w:val="0"/>
          <w:szCs w:val="21"/>
          <w:highlight w:val="none"/>
          <w:lang w:val="en-US" w:eastAsia="zh-CN"/>
        </w:rPr>
        <w:t>代表我方</w:t>
      </w:r>
      <w:r>
        <w:rPr>
          <w:rFonts w:ascii="宋体" w:hAnsi="宋体"/>
          <w:color w:val="auto"/>
          <w:kern w:val="0"/>
          <w:szCs w:val="21"/>
          <w:highlight w:val="none"/>
        </w:rPr>
        <w:t>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（项</w:t>
      </w:r>
      <w:r>
        <w:rPr>
          <w:rFonts w:ascii="宋体" w:hAnsi="宋体"/>
          <w:color w:val="auto"/>
          <w:spacing w:val="-1"/>
          <w:kern w:val="0"/>
          <w:szCs w:val="21"/>
          <w:highlight w:val="none"/>
        </w:rPr>
        <w:t>目</w:t>
      </w:r>
      <w:r>
        <w:rPr>
          <w:rFonts w:ascii="宋体" w:hAnsi="宋体"/>
          <w:color w:val="auto"/>
          <w:kern w:val="0"/>
          <w:szCs w:val="21"/>
          <w:highlight w:val="none"/>
        </w:rPr>
        <w:t>名称）</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标</w:t>
      </w:r>
      <w:r>
        <w:rPr>
          <w:rFonts w:ascii="宋体" w:hAnsi="宋体"/>
          <w:color w:val="auto"/>
          <w:spacing w:val="-1"/>
          <w:kern w:val="0"/>
          <w:szCs w:val="21"/>
          <w:highlight w:val="none"/>
        </w:rPr>
        <w:t>段</w:t>
      </w:r>
      <w:r>
        <w:rPr>
          <w:rFonts w:ascii="宋体" w:hAnsi="宋体"/>
          <w:color w:val="auto"/>
          <w:kern w:val="0"/>
          <w:szCs w:val="21"/>
          <w:highlight w:val="none"/>
        </w:rPr>
        <w:t>施工（分包）投标文件、签订合同和处理有关事宜，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3360"/>
        </w:tabs>
        <w:autoSpaceDE w:val="0"/>
        <w:autoSpaceDN w:val="0"/>
        <w:adjustRightInd w:val="0"/>
        <w:snapToGrid w:val="0"/>
        <w:spacing w:line="480" w:lineRule="auto"/>
        <w:ind w:firstLine="420" w:firstLineChars="200"/>
        <w:jc w:val="left"/>
        <w:rPr>
          <w:rFonts w:ascii="宋体" w:hAnsi="宋体"/>
          <w:color w:val="auto"/>
          <w:szCs w:val="21"/>
          <w:highlight w:val="none"/>
        </w:rPr>
      </w:pPr>
      <w:r>
        <w:rPr>
          <w:rFonts w:hint="eastAsia" w:ascii="宋体" w:hAnsi="宋体"/>
          <w:color w:val="auto"/>
          <w:szCs w:val="21"/>
          <w:highlight w:val="none"/>
        </w:rPr>
        <w:t>附：法定代表人及委托代理人身份证扫描件（双面）</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pStyle w:val="2"/>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pStyle w:val="2"/>
        <w:spacing w:line="360" w:lineRule="auto"/>
        <w:ind w:firstLine="420" w:firstLineChars="200"/>
        <w:rPr>
          <w:color w:val="auto"/>
          <w:highlight w:val="none"/>
        </w:rPr>
      </w:pP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rPr>
        <w:t>：</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4005"/>
          <w:tab w:val="left" w:pos="4100"/>
          <w:tab w:val="left" w:pos="5040"/>
        </w:tabs>
        <w:wordWrap/>
        <w:autoSpaceDE w:val="0"/>
        <w:autoSpaceDN w:val="0"/>
        <w:adjustRightInd w:val="0"/>
        <w:snapToGrid w:val="0"/>
        <w:spacing w:line="360" w:lineRule="auto"/>
        <w:ind w:firstLine="840" w:firstLineChars="400"/>
        <w:jc w:val="left"/>
        <w:rPr>
          <w:rFonts w:hint="eastAsia" w:ascii="宋体" w:hAnsi="宋体"/>
          <w:color w:val="auto"/>
          <w:w w:val="200"/>
          <w:kern w:val="0"/>
          <w:szCs w:val="21"/>
          <w:highlight w:val="none"/>
          <w:u w:val="single"/>
        </w:rPr>
      </w:pPr>
      <w:r>
        <w:rPr>
          <w:rFonts w:hint="eastAsia" w:ascii="宋体" w:hAnsi="宋体"/>
          <w:color w:val="auto"/>
          <w:szCs w:val="21"/>
          <w:highlight w:val="none"/>
        </w:rPr>
        <w:t>附：法定代表人及委托代理人身份证</w:t>
      </w:r>
      <w:r>
        <w:rPr>
          <w:rFonts w:hint="eastAsia" w:ascii="宋体" w:hAnsi="宋体"/>
          <w:color w:val="auto"/>
          <w:szCs w:val="21"/>
          <w:highlight w:val="none"/>
          <w:lang w:val="en-US" w:eastAsia="zh-CN"/>
        </w:rPr>
        <w:t>明</w:t>
      </w:r>
      <w:r>
        <w:rPr>
          <w:rFonts w:hint="eastAsia" w:ascii="宋体" w:hAnsi="宋体"/>
          <w:color w:val="auto"/>
          <w:szCs w:val="21"/>
          <w:highlight w:val="none"/>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ascii="宋体" w:hAnsi="宋体"/>
          <w:color w:val="auto"/>
          <w:szCs w:val="21"/>
          <w:highlight w:val="none"/>
        </w:rPr>
      </w:pPr>
    </w:p>
    <w:p>
      <w:pPr>
        <w:pStyle w:val="2"/>
        <w:rPr>
          <w:color w:val="auto"/>
          <w:highlight w:val="none"/>
        </w:rPr>
      </w:pPr>
    </w:p>
    <w:p>
      <w:pPr>
        <w:pStyle w:val="2"/>
        <w:rPr>
          <w:color w:val="auto"/>
          <w:highlight w:val="none"/>
        </w:rPr>
      </w:pP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ascii="宋体" w:hAnsi="宋体"/>
          <w:b w:val="0"/>
          <w:bCs w:val="0"/>
          <w:color w:val="auto"/>
          <w:highlight w:val="none"/>
        </w:rPr>
      </w:pPr>
      <w:bookmarkStart w:id="2844" w:name="_Toc33106477"/>
      <w:bookmarkStart w:id="2845" w:name="_Toc59810454"/>
      <w:bookmarkStart w:id="2846" w:name="_Toc23215"/>
      <w:bookmarkStart w:id="2847" w:name="_Toc28333"/>
      <w:bookmarkStart w:id="2848" w:name="_Toc8527"/>
      <w:bookmarkStart w:id="2849" w:name="_Toc6816"/>
      <w:bookmarkStart w:id="2850" w:name="_Toc2239"/>
      <w:r>
        <w:rPr>
          <w:rFonts w:hint="eastAsia" w:ascii="宋体" w:hAnsi="宋体"/>
          <w:b w:val="0"/>
          <w:bCs w:val="0"/>
          <w:color w:val="auto"/>
          <w:highlight w:val="none"/>
        </w:rPr>
        <w:t>（二）</w:t>
      </w:r>
      <w:bookmarkEnd w:id="2844"/>
      <w:r>
        <w:rPr>
          <w:rFonts w:hint="eastAsia" w:ascii="宋体" w:hAnsi="宋体"/>
          <w:b w:val="0"/>
          <w:bCs w:val="0"/>
          <w:color w:val="auto"/>
          <w:highlight w:val="none"/>
          <w:lang w:eastAsia="zh-CN"/>
        </w:rPr>
        <w:t>共同投标协议</w:t>
      </w:r>
      <w:r>
        <w:rPr>
          <w:rFonts w:hint="eastAsia" w:ascii="宋体" w:hAnsi="宋体"/>
          <w:b w:val="0"/>
          <w:bCs w:val="0"/>
          <w:color w:val="auto"/>
          <w:highlight w:val="none"/>
        </w:rPr>
        <w:t>（如有）</w:t>
      </w:r>
      <w:bookmarkEnd w:id="2845"/>
      <w:bookmarkEnd w:id="2846"/>
      <w:bookmarkEnd w:id="2847"/>
      <w:bookmarkEnd w:id="2848"/>
      <w:bookmarkEnd w:id="2849"/>
      <w:bookmarkEnd w:id="2850"/>
    </w:p>
    <w:p>
      <w:pPr>
        <w:autoSpaceDE w:val="0"/>
        <w:autoSpaceDN w:val="0"/>
        <w:adjustRightInd w:val="0"/>
        <w:snapToGrid w:val="0"/>
        <w:spacing w:line="466" w:lineRule="exact"/>
        <w:ind w:firstLine="432" w:firstLineChars="103"/>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（所有成员单位名称）自愿组成联合体，共同参加</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 xml:space="preserve">                       （项目名称）</w:t>
      </w:r>
      <w:r>
        <w:rPr>
          <w:rFonts w:ascii="宋体" w:hAnsi="宋体"/>
          <w:snapToGrid w:val="0"/>
          <w:color w:val="auto"/>
          <w:kern w:val="0"/>
          <w:szCs w:val="21"/>
          <w:highlight w:val="none"/>
        </w:rPr>
        <w:t>投标。现就联合体投标事宜订立如下协议。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（某成员单位名称）</w:t>
      </w:r>
      <w:r>
        <w:rPr>
          <w:rFonts w:hint="eastAsia" w:ascii="宋体" w:hAnsi="宋体"/>
          <w:snapToGrid w:val="0"/>
          <w:color w:val="auto"/>
          <w:kern w:val="0"/>
          <w:szCs w:val="21"/>
          <w:highlight w:val="none"/>
        </w:rPr>
        <w:t>为</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w:t>
      </w:r>
      <w:r>
        <w:rPr>
          <w:rFonts w:ascii="宋体" w:hAnsi="宋体"/>
          <w:snapToGrid w:val="0"/>
          <w:color w:val="auto"/>
          <w:kern w:val="0"/>
          <w:szCs w:val="21"/>
          <w:highlight w:val="none"/>
        </w:rPr>
        <w:t>联合体牵头人。由联合体牵头人递交投标保证金。</w:t>
      </w:r>
    </w:p>
    <w:p>
      <w:pPr>
        <w:autoSpaceDE w:val="0"/>
        <w:autoSpaceDN w:val="0"/>
        <w:adjustRightInd w:val="0"/>
        <w:snapToGrid w:val="0"/>
        <w:spacing w:line="466" w:lineRule="exact"/>
        <w:ind w:firstLine="42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联合体将严格按照招标文件的各项要求，递交投标文件，履行合同，并对外承担连带责任。</w:t>
      </w:r>
    </w:p>
    <w:p>
      <w:pPr>
        <w:autoSpaceDE w:val="0"/>
        <w:autoSpaceDN w:val="0"/>
        <w:adjustRightInd w:val="0"/>
        <w:spacing w:line="466"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4.</w:t>
      </w:r>
      <w:r>
        <w:rPr>
          <w:rFonts w:hint="eastAsia" w:ascii="宋体" w:hAnsi="宋体"/>
          <w:color w:val="auto"/>
          <w:kern w:val="0"/>
          <w:szCs w:val="21"/>
          <w:highlight w:val="none"/>
        </w:rPr>
        <w:t xml:space="preserve"> </w:t>
      </w:r>
      <w:r>
        <w:rPr>
          <w:rFonts w:ascii="宋体" w:hAnsi="宋体"/>
          <w:color w:val="auto"/>
          <w:kern w:val="0"/>
          <w:szCs w:val="21"/>
          <w:highlight w:val="none"/>
        </w:rPr>
        <w:t>联合体牵头人代表联合体签署投标文件</w:t>
      </w:r>
      <w:r>
        <w:rPr>
          <w:rFonts w:ascii="宋体" w:hAnsi="宋体"/>
          <w:color w:val="auto"/>
          <w:spacing w:val="-19"/>
          <w:kern w:val="0"/>
          <w:szCs w:val="21"/>
          <w:highlight w:val="none"/>
        </w:rPr>
        <w:t>，</w:t>
      </w:r>
      <w:r>
        <w:rPr>
          <w:rFonts w:ascii="宋体" w:hAnsi="宋体"/>
          <w:color w:val="auto"/>
          <w:kern w:val="0"/>
          <w:szCs w:val="21"/>
          <w:highlight w:val="none"/>
        </w:rPr>
        <w:t>联合体牵头人的所有承诺均认为代 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联合体成员</w:t>
            </w:r>
            <w:r>
              <w:rPr>
                <w:rFonts w:ascii="宋体" w:hAnsi="宋体"/>
                <w:snapToGrid w:val="0"/>
                <w:color w:val="auto"/>
                <w:kern w:val="0"/>
                <w:szCs w:val="21"/>
                <w:highlight w:val="none"/>
              </w:rPr>
              <w:t>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jc w:val="center"/>
              <w:rPr>
                <w:rFonts w:ascii="宋体" w:hAnsi="宋体"/>
                <w:snapToGrid w:val="0"/>
                <w:color w:val="auto"/>
                <w:kern w:val="0"/>
                <w:szCs w:val="21"/>
                <w:highlight w:val="none"/>
              </w:rPr>
            </w:pPr>
            <w:r>
              <w:rPr>
                <w:rFonts w:ascii="宋体" w:hAnsi="宋体"/>
                <w:snapToGrid w:val="0"/>
                <w:color w:val="auto"/>
                <w:kern w:val="0"/>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bl>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6.由联合体牵头人委派</w:t>
      </w:r>
      <w:r>
        <w:rPr>
          <w:rFonts w:hint="eastAsia" w:ascii="宋体" w:hAnsi="宋体"/>
          <w:spacing w:val="7"/>
          <w:kern w:val="0"/>
          <w:szCs w:val="21"/>
          <w:lang w:val="en-US" w:eastAsia="zh-CN"/>
        </w:rPr>
        <w:t>本单位人员作为</w:t>
      </w:r>
      <w:r>
        <w:rPr>
          <w:rFonts w:hint="eastAsia" w:ascii="宋体" w:hAnsi="宋体"/>
          <w:snapToGrid w:val="0"/>
          <w:color w:val="auto"/>
          <w:spacing w:val="0"/>
          <w:kern w:val="0"/>
          <w:szCs w:val="21"/>
          <w:highlight w:val="none"/>
          <w:u w:val="none"/>
        </w:rPr>
        <w:t>委托代理人。</w:t>
      </w: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7.投标工作和联合体在中标后工程实施过程中的有关费用按各自承担的工作量分摊。</w:t>
      </w: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8.本协议书自签署之日起生效，合同履行完毕后自动失效。</w:t>
      </w: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9.本协议书一式</w:t>
      </w:r>
      <w:r>
        <w:rPr>
          <w:rFonts w:hint="eastAsia" w:ascii="宋体" w:hAnsi="宋体"/>
          <w:snapToGrid w:val="0"/>
          <w:color w:val="auto"/>
          <w:spacing w:val="0"/>
          <w:kern w:val="0"/>
          <w:szCs w:val="21"/>
          <w:highlight w:val="none"/>
          <w:u w:val="single"/>
        </w:rPr>
        <w:t xml:space="preserve">    </w:t>
      </w:r>
      <w:r>
        <w:rPr>
          <w:rFonts w:hint="eastAsia" w:ascii="宋体" w:hAnsi="宋体"/>
          <w:snapToGrid w:val="0"/>
          <w:color w:val="auto"/>
          <w:spacing w:val="0"/>
          <w:kern w:val="0"/>
          <w:szCs w:val="21"/>
          <w:highlight w:val="none"/>
          <w:u w:val="none"/>
        </w:rPr>
        <w:t>份，联合体成员和招标人各执</w:t>
      </w:r>
      <w:r>
        <w:rPr>
          <w:rFonts w:hint="eastAsia" w:ascii="宋体" w:hAnsi="宋体"/>
          <w:snapToGrid w:val="0"/>
          <w:color w:val="auto"/>
          <w:spacing w:val="0"/>
          <w:kern w:val="0"/>
          <w:szCs w:val="21"/>
          <w:highlight w:val="none"/>
          <w:u w:val="single"/>
        </w:rPr>
        <w:t xml:space="preserve">    </w:t>
      </w:r>
      <w:r>
        <w:rPr>
          <w:rFonts w:hint="eastAsia" w:ascii="宋体" w:hAnsi="宋体"/>
          <w:snapToGrid w:val="0"/>
          <w:color w:val="auto"/>
          <w:spacing w:val="0"/>
          <w:kern w:val="0"/>
          <w:szCs w:val="21"/>
          <w:highlight w:val="none"/>
          <w:u w:val="none"/>
        </w:rPr>
        <w:t>份。</w:t>
      </w:r>
    </w:p>
    <w:p>
      <w:pPr>
        <w:widowControl/>
        <w:jc w:val="left"/>
        <w:rPr>
          <w:rFonts w:ascii="宋体" w:hAnsi="宋体"/>
          <w:color w:val="auto"/>
          <w:spacing w:val="-1"/>
          <w:kern w:val="0"/>
          <w:szCs w:val="21"/>
          <w:highlight w:val="none"/>
          <w:u w:val="single"/>
        </w:rPr>
      </w:pP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牵头人名称：</w:t>
      </w:r>
      <w:r>
        <w:rPr>
          <w:rFonts w:hint="eastAsia" w:ascii="宋体" w:hAnsi="宋体"/>
          <w:snapToGrid w:val="0"/>
          <w:color w:val="auto"/>
          <w:spacing w:val="0"/>
          <w:kern w:val="0"/>
          <w:szCs w:val="21"/>
          <w:highlight w:val="none"/>
          <w:u w:val="single"/>
        </w:rPr>
        <w:t xml:space="preserve">                                （盖单位法人章）</w:t>
      </w: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法定代表人或其委托代理人：</w:t>
      </w:r>
      <w:r>
        <w:rPr>
          <w:rFonts w:hint="eastAsia" w:ascii="宋体" w:hAnsi="宋体"/>
          <w:snapToGrid w:val="0"/>
          <w:color w:val="auto"/>
          <w:spacing w:val="0"/>
          <w:kern w:val="0"/>
          <w:szCs w:val="21"/>
          <w:highlight w:val="none"/>
          <w:u w:val="single"/>
        </w:rPr>
        <w:t xml:space="preserve">                  （签名或盖章）</w:t>
      </w: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联合体其他成员单位一名称：</w:t>
      </w:r>
      <w:r>
        <w:rPr>
          <w:rFonts w:hint="eastAsia" w:ascii="宋体" w:hAnsi="宋体"/>
          <w:snapToGrid w:val="0"/>
          <w:color w:val="auto"/>
          <w:spacing w:val="0"/>
          <w:kern w:val="0"/>
          <w:szCs w:val="21"/>
          <w:highlight w:val="none"/>
          <w:u w:val="single"/>
        </w:rPr>
        <w:t xml:space="preserve">                  （盖单位法人章）</w:t>
      </w: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法定代表人或其委托代理人：</w:t>
      </w:r>
      <w:r>
        <w:rPr>
          <w:rFonts w:hint="eastAsia" w:ascii="宋体" w:hAnsi="宋体"/>
          <w:snapToGrid w:val="0"/>
          <w:color w:val="auto"/>
          <w:spacing w:val="0"/>
          <w:kern w:val="0"/>
          <w:szCs w:val="21"/>
          <w:highlight w:val="none"/>
          <w:u w:val="single"/>
        </w:rPr>
        <w:t xml:space="preserve">                  （签名或盖章）</w:t>
      </w:r>
    </w:p>
    <w:p>
      <w:pPr>
        <w:widowControl w:val="0"/>
        <w:autoSpaceDE w:val="0"/>
        <w:autoSpaceDN w:val="0"/>
        <w:adjustRightInd w:val="0"/>
        <w:snapToGrid w:val="0"/>
        <w:spacing w:line="466" w:lineRule="exact"/>
        <w:ind w:firstLine="420"/>
        <w:jc w:val="left"/>
        <w:rPr>
          <w:rFonts w:hint="eastAsia" w:ascii="宋体" w:hAnsi="宋体"/>
          <w:snapToGrid w:val="0"/>
          <w:color w:val="auto"/>
          <w:spacing w:val="0"/>
          <w:kern w:val="0"/>
          <w:szCs w:val="21"/>
          <w:highlight w:val="none"/>
          <w:u w:val="none"/>
        </w:rPr>
      </w:pPr>
      <w:r>
        <w:rPr>
          <w:rFonts w:hint="eastAsia" w:ascii="宋体" w:hAnsi="宋体"/>
          <w:snapToGrid w:val="0"/>
          <w:color w:val="auto"/>
          <w:spacing w:val="0"/>
          <w:kern w:val="0"/>
          <w:szCs w:val="21"/>
          <w:highlight w:val="none"/>
          <w:u w:val="none"/>
        </w:rPr>
        <w:t>联合体其他成员单位二名称：</w:t>
      </w:r>
      <w:r>
        <w:rPr>
          <w:rFonts w:hint="eastAsia" w:ascii="宋体" w:hAnsi="宋体"/>
          <w:snapToGrid w:val="0"/>
          <w:color w:val="auto"/>
          <w:spacing w:val="0"/>
          <w:kern w:val="0"/>
          <w:szCs w:val="21"/>
          <w:highlight w:val="none"/>
          <w:u w:val="single"/>
        </w:rPr>
        <w:t xml:space="preserve">                  （盖单位法人章）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color w:val="auto"/>
          <w:kern w:val="0"/>
          <w:szCs w:val="21"/>
          <w:highlight w:val="none"/>
        </w:rPr>
      </w:pPr>
      <w:r>
        <w:rPr>
          <w:rFonts w:hint="eastAsia" w:ascii="宋体" w:hAnsi="宋体"/>
          <w:snapToGrid w:val="0"/>
          <w:color w:val="auto"/>
          <w:spacing w:val="0"/>
          <w:kern w:val="0"/>
          <w:szCs w:val="21"/>
          <w:highlight w:val="none"/>
          <w:u w:val="none"/>
        </w:rPr>
        <w:t>法定代表人或其委托代理人：</w:t>
      </w:r>
      <w:r>
        <w:rPr>
          <w:rFonts w:hint="eastAsia" w:ascii="宋体" w:hAnsi="宋体"/>
          <w:snapToGrid w:val="0"/>
          <w:color w:val="auto"/>
          <w:spacing w:val="0"/>
          <w:kern w:val="0"/>
          <w:szCs w:val="21"/>
          <w:highlight w:val="none"/>
          <w:u w:val="single"/>
        </w:rPr>
        <w:t xml:space="preserve">                  （签名或盖章）</w:t>
      </w:r>
    </w:p>
    <w:p>
      <w:pPr>
        <w:tabs>
          <w:tab w:val="left" w:pos="5140"/>
          <w:tab w:val="left" w:pos="6100"/>
          <w:tab w:val="left" w:pos="6820"/>
        </w:tabs>
        <w:autoSpaceDE w:val="0"/>
        <w:autoSpaceDN w:val="0"/>
        <w:adjustRightInd w:val="0"/>
        <w:spacing w:line="466"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w:t>
      </w:r>
    </w:p>
    <w:p>
      <w:pPr>
        <w:tabs>
          <w:tab w:val="left" w:pos="3840"/>
          <w:tab w:val="left" w:pos="4780"/>
          <w:tab w:val="left" w:pos="5720"/>
        </w:tabs>
        <w:wordWrap w:val="0"/>
        <w:autoSpaceDE w:val="0"/>
        <w:autoSpaceDN w:val="0"/>
        <w:adjustRightInd w:val="0"/>
        <w:snapToGrid w:val="0"/>
        <w:spacing w:line="466" w:lineRule="exact"/>
        <w:jc w:val="right"/>
        <w:rPr>
          <w:rFonts w:ascii="宋体" w:hAnsi="宋体"/>
          <w:color w:val="auto"/>
          <w:kern w:val="0"/>
          <w:szCs w:val="21"/>
          <w:highlight w:val="none"/>
        </w:rPr>
      </w:pPr>
      <w:r>
        <w:rPr>
          <w:rFonts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pStyle w:val="9"/>
        <w:tabs>
          <w:tab w:val="left" w:pos="315"/>
        </w:tabs>
        <w:spacing w:line="466" w:lineRule="exact"/>
        <w:ind w:firstLine="0"/>
        <w:jc w:val="right"/>
        <w:rPr>
          <w:rFonts w:ascii="宋体" w:hAnsi="宋体" w:eastAsia="宋体"/>
          <w:color w:val="auto"/>
          <w:sz w:val="21"/>
          <w:szCs w:val="21"/>
          <w:highlight w:val="none"/>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240665</wp:posOffset>
                </wp:positionV>
                <wp:extent cx="5470525" cy="0"/>
                <wp:effectExtent l="0" t="0" r="0" b="0"/>
                <wp:wrapNone/>
                <wp:docPr id="2" name="直接连接符 4"/>
                <wp:cNvGraphicFramePr/>
                <a:graphic xmlns:a="http://schemas.openxmlformats.org/drawingml/2006/main">
                  <a:graphicData uri="http://schemas.microsoft.com/office/word/2010/wordprocessingShape">
                    <wps:wsp>
                      <wps:cNvCnPr/>
                      <wps:spPr>
                        <a:xfrm>
                          <a:off x="0" y="0"/>
                          <a:ext cx="5470525" cy="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直接连接符 4" o:spid="_x0000_s1026" o:spt="20" style="position:absolute;left:0pt;margin-left:3.75pt;margin-top:18.95pt;height:0pt;width:430.75pt;z-index:251661312;mso-width-relative:page;mso-height-relative:page;" filled="f" stroked="t" coordsize="21600,21600" o:gfxdata="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FycoNXX&#10;AAAABwEAAA8AAAAAAAAAAQAgAAAAOAAAAGRycy9kb3ducmV2LnhtbFBLAQIUABQAAAAIAIdO4kDz&#10;UsDN0gEAAIoDAAAOAAAAAAAAAAEAIAAAADwBAABkcnMvZTJvRG9jLnhtbFBLBQYAAAAABgAGAFkB&#10;AACABQAAAAA=&#10;">
                <v:fill on="f" focussize="0,0"/>
                <v:stroke weight="0.25pt" color="#000000" joinstyle="round"/>
                <v:imagedata o:title=""/>
                <o:lock v:ext="edit" aspectratio="f"/>
              </v:line>
            </w:pict>
          </mc:Fallback>
        </mc:AlternateContent>
      </w:r>
    </w:p>
    <w:p>
      <w:pPr>
        <w:autoSpaceDE w:val="0"/>
        <w:autoSpaceDN w:val="0"/>
        <w:adjustRightInd w:val="0"/>
        <w:snapToGrid w:val="0"/>
        <w:spacing w:line="360" w:lineRule="auto"/>
        <w:ind w:firstLine="420" w:firstLineChars="200"/>
        <w:jc w:val="both"/>
        <w:rPr>
          <w:rFonts w:hint="eastAsia" w:ascii="宋体" w:hAnsi="宋体"/>
          <w:color w:val="auto"/>
          <w:kern w:val="0"/>
          <w:szCs w:val="21"/>
          <w:highlight w:val="none"/>
        </w:rPr>
      </w:pPr>
      <w:r>
        <w:rPr>
          <w:rFonts w:ascii="宋体" w:hAnsi="宋体"/>
          <w:color w:val="auto"/>
          <w:szCs w:val="21"/>
          <w:highlight w:val="none"/>
        </w:rPr>
        <w:t>注：</w:t>
      </w:r>
      <w:r>
        <w:rPr>
          <w:rFonts w:hint="eastAsia" w:ascii="宋体" w:hAnsi="宋体"/>
          <w:color w:val="auto"/>
          <w:kern w:val="0"/>
          <w:szCs w:val="21"/>
          <w:highlight w:val="none"/>
        </w:rPr>
        <w:t>1.在</w:t>
      </w:r>
      <w:r>
        <w:rPr>
          <w:rFonts w:hint="eastAsia" w:ascii="宋体" w:hAnsi="宋体"/>
          <w:color w:val="auto"/>
          <w:kern w:val="0"/>
          <w:szCs w:val="21"/>
          <w:highlight w:val="none"/>
          <w:lang w:eastAsia="zh-CN"/>
        </w:rPr>
        <w:t>共同投标协议</w:t>
      </w:r>
      <w:r>
        <w:rPr>
          <w:rFonts w:hint="eastAsia" w:ascii="宋体" w:hAnsi="宋体"/>
          <w:color w:val="auto"/>
          <w:kern w:val="0"/>
          <w:szCs w:val="21"/>
          <w:highlight w:val="none"/>
        </w:rPr>
        <w:t>第5条联合体各成员单位内部的职责分工中填写的联合体所有成员单位名称应与其营业执照、资质证书、安全生产许可证一致，否则由评标委员会作否决投标处理。</w:t>
      </w:r>
    </w:p>
    <w:p>
      <w:pPr>
        <w:autoSpaceDE w:val="0"/>
        <w:autoSpaceDN w:val="0"/>
        <w:adjustRightInd w:val="0"/>
        <w:snapToGrid w:val="0"/>
        <w:spacing w:line="360" w:lineRule="auto"/>
        <w:ind w:firstLine="420" w:firstLineChars="200"/>
        <w:jc w:val="both"/>
        <w:rPr>
          <w:rFonts w:ascii="宋体" w:hAnsi="宋体"/>
          <w:color w:val="auto"/>
          <w:kern w:val="0"/>
          <w:szCs w:val="21"/>
          <w:highlight w:val="none"/>
        </w:rPr>
      </w:pPr>
      <w:r>
        <w:rPr>
          <w:rFonts w:hint="eastAsia" w:ascii="宋体" w:hAnsi="宋体"/>
          <w:color w:val="auto"/>
          <w:kern w:val="0"/>
          <w:szCs w:val="21"/>
          <w:highlight w:val="none"/>
        </w:rPr>
        <w:t>2.本协议书由委托代理人签名或盖章的，应附法定代表人签名或盖章的授权委托书。</w:t>
      </w:r>
    </w:p>
    <w:p>
      <w:pPr>
        <w:spacing w:line="20" w:lineRule="exact"/>
        <w:jc w:val="center"/>
        <w:rPr>
          <w:rFonts w:ascii="宋体" w:hAnsi="宋体"/>
          <w:color w:val="auto"/>
          <w:szCs w:val="21"/>
          <w:highlight w:val="none"/>
        </w:rPr>
      </w:pPr>
    </w:p>
    <w:p>
      <w:pPr>
        <w:pStyle w:val="5"/>
        <w:spacing w:before="0" w:line="360" w:lineRule="auto"/>
        <w:jc w:val="center"/>
        <w:rPr>
          <w:rFonts w:ascii="宋体" w:hAnsi="宋体"/>
          <w:b w:val="0"/>
          <w:color w:val="auto"/>
          <w:highlight w:val="none"/>
        </w:rPr>
      </w:pPr>
      <w:r>
        <w:rPr>
          <w:rFonts w:ascii="宋体" w:hAnsi="宋体"/>
          <w:color w:val="auto"/>
          <w:szCs w:val="21"/>
          <w:highlight w:val="none"/>
        </w:rPr>
        <w:br w:type="page"/>
      </w:r>
      <w:bookmarkStart w:id="2851" w:name="_Toc430530552"/>
      <w:bookmarkStart w:id="2852" w:name="_Toc224103520"/>
      <w:bookmarkStart w:id="2853" w:name="_Toc287620839"/>
      <w:bookmarkStart w:id="2854" w:name="_Toc287607893"/>
      <w:bookmarkStart w:id="2855" w:name="_Toc509218866"/>
      <w:bookmarkStart w:id="2856" w:name="_Toc277082663"/>
      <w:bookmarkStart w:id="2857" w:name="_Toc534185843"/>
      <w:bookmarkStart w:id="2858" w:name="_Toc5115"/>
      <w:bookmarkStart w:id="2859" w:name="_Toc7611"/>
      <w:bookmarkStart w:id="2860" w:name="_Toc25855"/>
      <w:bookmarkStart w:id="2861" w:name="_Toc30306"/>
      <w:bookmarkStart w:id="2862" w:name="_Toc5198"/>
      <w:bookmarkStart w:id="2863" w:name="_Toc59810459"/>
      <w:bookmarkStart w:id="2864" w:name="_Toc29823"/>
      <w:bookmarkStart w:id="2865" w:name="_Toc33106482"/>
      <w:r>
        <w:rPr>
          <w:rFonts w:ascii="宋体" w:hAnsi="宋体"/>
          <w:b w:val="0"/>
          <w:color w:val="auto"/>
          <w:highlight w:val="none"/>
        </w:rPr>
        <w:t>（</w:t>
      </w:r>
      <w:r>
        <w:rPr>
          <w:rFonts w:hint="eastAsia" w:ascii="宋体" w:hAnsi="宋体"/>
          <w:b w:val="0"/>
          <w:color w:val="auto"/>
          <w:highlight w:val="none"/>
          <w:lang w:val="en-US" w:eastAsia="zh-CN"/>
        </w:rPr>
        <w:t>三</w:t>
      </w:r>
      <w:r>
        <w:rPr>
          <w:rFonts w:ascii="宋体" w:hAnsi="宋体"/>
          <w:b w:val="0"/>
          <w:color w:val="auto"/>
          <w:highlight w:val="none"/>
        </w:rPr>
        <w:t>）</w:t>
      </w:r>
      <w:bookmarkEnd w:id="2851"/>
      <w:bookmarkEnd w:id="2852"/>
      <w:bookmarkEnd w:id="2853"/>
      <w:bookmarkEnd w:id="2854"/>
      <w:bookmarkEnd w:id="2855"/>
      <w:bookmarkEnd w:id="2856"/>
      <w:bookmarkEnd w:id="2857"/>
      <w:r>
        <w:rPr>
          <w:rFonts w:hint="eastAsia" w:ascii="宋体" w:hAnsi="宋体"/>
          <w:b w:val="0"/>
          <w:color w:val="auto"/>
          <w:highlight w:val="none"/>
        </w:rPr>
        <w:t>承诺</w:t>
      </w:r>
      <w:bookmarkEnd w:id="2858"/>
      <w:bookmarkEnd w:id="2859"/>
      <w:bookmarkEnd w:id="2860"/>
      <w:bookmarkEnd w:id="2861"/>
      <w:bookmarkEnd w:id="2862"/>
      <w:bookmarkEnd w:id="2863"/>
      <w:bookmarkEnd w:id="2864"/>
    </w:p>
    <w:p>
      <w:pPr>
        <w:spacing w:line="360" w:lineRule="auto"/>
        <w:rPr>
          <w:rFonts w:ascii="宋体" w:hAnsi="宋体"/>
          <w:color w:val="auto"/>
          <w:szCs w:val="21"/>
          <w:highlight w:val="none"/>
        </w:rPr>
      </w:pP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szCs w:val="21"/>
          <w:u w:val="single"/>
        </w:rPr>
        <w:t>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w:t>
      </w:r>
      <w:r>
        <w:rPr>
          <w:rFonts w:ascii="宋体" w:hAnsi="宋体"/>
          <w:color w:val="auto"/>
          <w:szCs w:val="21"/>
          <w:highlight w:val="none"/>
          <w:u w:val="single"/>
        </w:rPr>
        <w:t>招标人名称）</w:t>
      </w:r>
      <w:r>
        <w:rPr>
          <w:rFonts w:ascii="宋体" w:hAnsi="宋体"/>
          <w:color w:val="auto"/>
          <w:szCs w:val="21"/>
          <w:highlight w:val="none"/>
        </w:rPr>
        <w:t>：</w:t>
      </w:r>
    </w:p>
    <w:p>
      <w:pPr>
        <w:spacing w:line="480" w:lineRule="auto"/>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（招标项目名称）</w:t>
      </w:r>
      <w:r>
        <w:rPr>
          <w:rFonts w:hint="eastAsia" w:ascii="宋体" w:hAnsi="宋体"/>
          <w:color w:val="auto"/>
          <w:szCs w:val="21"/>
          <w:highlight w:val="none"/>
        </w:rPr>
        <w:t>的投标，自愿作出以下承诺：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1、投标截止日投标资格情况不存在下列情形之一：</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（3）被列入《重庆市工程建设领域招标投标信用管理暂行办法》规定的黑名单且在有效期内；</w:t>
      </w:r>
    </w:p>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（4）</w:t>
      </w:r>
      <w:r>
        <w:rPr>
          <w:rFonts w:hint="eastAsia" w:ascii="宋体" w:hAnsi="宋体"/>
          <w:szCs w:val="21"/>
        </w:rPr>
        <w:t>被国家、重庆市（含市或任意区县）有关行政部门处以暂停投标资格行政处罚</w:t>
      </w:r>
      <w:r>
        <w:rPr>
          <w:rFonts w:hint="eastAsia" w:ascii="宋体" w:hAnsi="宋体" w:eastAsia="宋体" w:cs="Times New Roman"/>
          <w:color w:val="auto"/>
          <w:sz w:val="21"/>
          <w:szCs w:val="21"/>
          <w:highlight w:val="none"/>
          <w:lang w:val="en-US" w:eastAsia="zh-CN"/>
        </w:rPr>
        <w:t>或暂停在渝承揽新业务，且在暂停期限内</w:t>
      </w:r>
      <w:r>
        <w:rPr>
          <w:rFonts w:hint="eastAsia" w:ascii="宋体" w:hAnsi="宋体"/>
          <w:color w:val="auto"/>
          <w:szCs w:val="21"/>
          <w:highlight w:val="none"/>
          <w:lang w:eastAsia="zh-CN"/>
        </w:rPr>
        <w:t>。</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2、我公司拟派的项目经理按注册建造师的相关规定到岗履职和未被禁止参与投标。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2.1拟派的项目经理中标后在本项目任职，签订合同时拟派的项目经理必须与投标文件中的项目经理一致，并满足办理开工许可手续的相关要求。不能按承诺到岗</w:t>
      </w:r>
      <w:r>
        <w:rPr>
          <w:rFonts w:hint="eastAsia" w:ascii="宋体" w:hAnsi="宋体"/>
          <w:color w:val="auto"/>
          <w:szCs w:val="21"/>
          <w:highlight w:val="none"/>
          <w:lang w:val="en-US" w:eastAsia="zh-CN"/>
        </w:rPr>
        <w:t>履职</w:t>
      </w:r>
      <w:r>
        <w:rPr>
          <w:rFonts w:hint="eastAsia" w:ascii="宋体" w:hAnsi="宋体"/>
          <w:color w:val="auto"/>
          <w:szCs w:val="21"/>
          <w:highlight w:val="none"/>
        </w:rPr>
        <w:t>的，</w:t>
      </w:r>
      <w:r>
        <w:rPr>
          <w:rFonts w:hint="eastAsia" w:ascii="宋体" w:hAnsi="宋体"/>
          <w:color w:val="auto"/>
          <w:szCs w:val="21"/>
          <w:highlight w:val="none"/>
          <w:lang w:val="en-US" w:eastAsia="zh-CN"/>
        </w:rPr>
        <w:t>贵单位</w:t>
      </w:r>
      <w:r>
        <w:rPr>
          <w:rFonts w:hint="eastAsia" w:ascii="宋体" w:hAnsi="宋体"/>
          <w:color w:val="auto"/>
          <w:szCs w:val="21"/>
          <w:highlight w:val="none"/>
        </w:rPr>
        <w:t>按合同相关条款</w:t>
      </w:r>
      <w:r>
        <w:rPr>
          <w:rFonts w:hint="eastAsia" w:ascii="宋体" w:hAnsi="宋体"/>
          <w:color w:val="auto"/>
          <w:szCs w:val="21"/>
          <w:highlight w:val="none"/>
          <w:lang w:val="en-US" w:eastAsia="zh-CN"/>
        </w:rPr>
        <w:t>要求我公司承担责任</w:t>
      </w:r>
      <w:r>
        <w:rPr>
          <w:rFonts w:hint="eastAsia" w:ascii="宋体" w:hAnsi="宋体"/>
          <w:color w:val="auto"/>
          <w:szCs w:val="21"/>
          <w:highlight w:val="none"/>
        </w:rPr>
        <w:t>并上报行政主管部门，给</w:t>
      </w:r>
      <w:r>
        <w:rPr>
          <w:rFonts w:hint="eastAsia" w:ascii="宋体" w:hAnsi="宋体"/>
          <w:color w:val="auto"/>
          <w:szCs w:val="21"/>
          <w:highlight w:val="none"/>
          <w:lang w:val="en-US" w:eastAsia="zh-CN"/>
        </w:rPr>
        <w:t>贵单位</w:t>
      </w:r>
      <w:r>
        <w:rPr>
          <w:rFonts w:hint="eastAsia" w:ascii="宋体" w:hAnsi="宋体"/>
          <w:color w:val="auto"/>
          <w:szCs w:val="21"/>
          <w:highlight w:val="none"/>
        </w:rPr>
        <w:t>造成损失的，我公司依法承担赔偿责任</w:t>
      </w:r>
      <w:r>
        <w:rPr>
          <w:rFonts w:hint="eastAsia" w:ascii="宋体" w:hAnsi="宋体"/>
          <w:color w:val="auto"/>
          <w:szCs w:val="21"/>
          <w:highlight w:val="none"/>
          <w:lang w:val="en-US" w:eastAsia="zh-CN"/>
        </w:rPr>
        <w:t>或违约责任</w:t>
      </w:r>
      <w:r>
        <w:rPr>
          <w:rFonts w:hint="eastAsia" w:ascii="宋体" w:hAnsi="宋体"/>
          <w:color w:val="auto"/>
          <w:szCs w:val="21"/>
          <w:highlight w:val="none"/>
        </w:rPr>
        <w:t>。拟派的项目经理中标后不得随意更换。</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2.2拟派的项目经理未被</w:t>
      </w:r>
      <w:r>
        <w:rPr>
          <w:rFonts w:hint="eastAsia" w:ascii="宋体" w:hAnsi="宋体"/>
          <w:color w:val="auto"/>
          <w:szCs w:val="21"/>
          <w:highlight w:val="none"/>
          <w:lang w:eastAsia="zh-CN"/>
        </w:rPr>
        <w:t>有关</w:t>
      </w:r>
      <w:r>
        <w:rPr>
          <w:rFonts w:hint="eastAsia" w:ascii="宋体" w:hAnsi="宋体"/>
          <w:color w:val="auto"/>
          <w:szCs w:val="21"/>
          <w:highlight w:val="none"/>
        </w:rPr>
        <w:t>部门暂停</w:t>
      </w:r>
      <w:r>
        <w:rPr>
          <w:rFonts w:hint="eastAsia" w:ascii="宋体" w:hAnsi="宋体"/>
          <w:color w:val="auto"/>
          <w:szCs w:val="21"/>
          <w:highlight w:val="none"/>
          <w:lang w:val="en-US" w:eastAsia="zh-CN"/>
        </w:rPr>
        <w:t>其</w:t>
      </w:r>
      <w:r>
        <w:rPr>
          <w:rFonts w:hint="eastAsia" w:ascii="宋体" w:hAnsi="宋体"/>
          <w:color w:val="auto"/>
          <w:szCs w:val="21"/>
          <w:highlight w:val="none"/>
        </w:rPr>
        <w:t>在渝承揽</w:t>
      </w:r>
      <w:r>
        <w:rPr>
          <w:rFonts w:hint="eastAsia" w:ascii="宋体" w:hAnsi="宋体"/>
          <w:color w:val="auto"/>
          <w:szCs w:val="21"/>
          <w:highlight w:val="none"/>
          <w:lang w:val="en-US" w:eastAsia="zh-CN"/>
        </w:rPr>
        <w:t>的</w:t>
      </w:r>
      <w:r>
        <w:rPr>
          <w:rFonts w:hint="eastAsia" w:ascii="宋体" w:hAnsi="宋体"/>
          <w:color w:val="auto"/>
          <w:szCs w:val="21"/>
          <w:highlight w:val="none"/>
        </w:rPr>
        <w:t>新业务</w:t>
      </w:r>
      <w:r>
        <w:rPr>
          <w:rFonts w:hint="eastAsia" w:ascii="宋体" w:hAnsi="宋体"/>
          <w:color w:val="auto"/>
          <w:szCs w:val="21"/>
          <w:highlight w:val="none"/>
          <w:lang w:val="en-US" w:eastAsia="zh-CN"/>
        </w:rPr>
        <w:t>中任职</w:t>
      </w:r>
      <w:r>
        <w:rPr>
          <w:rFonts w:hint="eastAsia" w:ascii="宋体" w:hAnsi="宋体"/>
          <w:color w:val="auto"/>
          <w:szCs w:val="21"/>
          <w:highlight w:val="none"/>
        </w:rPr>
        <w:t>，若</w:t>
      </w:r>
      <w:r>
        <w:rPr>
          <w:rFonts w:hint="eastAsia" w:ascii="宋体" w:hAnsi="宋体"/>
          <w:color w:val="auto"/>
          <w:szCs w:val="21"/>
          <w:highlight w:val="none"/>
          <w:lang w:val="en-US" w:eastAsia="zh-CN"/>
        </w:rPr>
        <w:t>其</w:t>
      </w:r>
      <w:r>
        <w:rPr>
          <w:rFonts w:hint="eastAsia" w:ascii="宋体" w:hAnsi="宋体"/>
          <w:color w:val="auto"/>
          <w:szCs w:val="21"/>
          <w:highlight w:val="none"/>
        </w:rPr>
        <w:t>被暂停</w:t>
      </w:r>
      <w:r>
        <w:rPr>
          <w:rFonts w:hint="eastAsia" w:ascii="宋体" w:hAnsi="宋体"/>
          <w:szCs w:val="21"/>
          <w:lang w:val="en-US" w:eastAsia="zh-CN"/>
        </w:rPr>
        <w:t>在渝承揽的新业务中任职但仍</w:t>
      </w:r>
      <w:r>
        <w:rPr>
          <w:rFonts w:hint="eastAsia" w:ascii="宋体" w:hAnsi="宋体"/>
          <w:color w:val="auto"/>
          <w:szCs w:val="21"/>
          <w:highlight w:val="none"/>
        </w:rPr>
        <w:t>参加投标</w:t>
      </w:r>
      <w:r>
        <w:rPr>
          <w:rFonts w:hint="eastAsia" w:ascii="宋体" w:hAnsi="宋体"/>
          <w:color w:val="auto"/>
          <w:szCs w:val="21"/>
          <w:highlight w:val="none"/>
          <w:lang w:eastAsia="zh-CN"/>
        </w:rPr>
        <w:t>，</w:t>
      </w:r>
      <w:r>
        <w:rPr>
          <w:rFonts w:hint="eastAsia" w:ascii="宋体" w:hAnsi="宋体"/>
          <w:color w:val="auto"/>
          <w:szCs w:val="21"/>
          <w:highlight w:val="none"/>
        </w:rPr>
        <w:t>将被否决</w:t>
      </w:r>
      <w:r>
        <w:rPr>
          <w:rFonts w:hint="eastAsia" w:ascii="宋体" w:hAnsi="宋体"/>
          <w:color w:val="auto"/>
          <w:szCs w:val="21"/>
          <w:highlight w:val="none"/>
          <w:lang w:val="en-US" w:eastAsia="zh-CN"/>
        </w:rPr>
        <w:t>投标</w:t>
      </w:r>
      <w:r>
        <w:rPr>
          <w:rFonts w:hint="eastAsia" w:ascii="宋体" w:hAnsi="宋体"/>
          <w:color w:val="auto"/>
          <w:szCs w:val="21"/>
          <w:highlight w:val="none"/>
        </w:rPr>
        <w:t>；已取得中标候选人资格或中标资格的，</w:t>
      </w:r>
      <w:r>
        <w:rPr>
          <w:rFonts w:hint="eastAsia" w:ascii="宋体" w:hAnsi="宋体"/>
          <w:color w:val="auto"/>
          <w:szCs w:val="21"/>
          <w:highlight w:val="none"/>
          <w:lang w:val="en-US" w:eastAsia="zh-CN"/>
        </w:rPr>
        <w:t>贵单位</w:t>
      </w:r>
      <w:r>
        <w:rPr>
          <w:rFonts w:hint="eastAsia" w:ascii="宋体" w:hAnsi="宋体"/>
          <w:color w:val="auto"/>
          <w:szCs w:val="21"/>
          <w:highlight w:val="none"/>
        </w:rPr>
        <w:t>有权取消</w:t>
      </w:r>
      <w:r>
        <w:rPr>
          <w:rFonts w:hint="eastAsia" w:ascii="宋体" w:hAnsi="宋体"/>
          <w:color w:val="auto"/>
          <w:szCs w:val="21"/>
          <w:highlight w:val="none"/>
          <w:lang w:val="en-US" w:eastAsia="zh-CN"/>
        </w:rPr>
        <w:t>我公司</w:t>
      </w:r>
      <w:r>
        <w:rPr>
          <w:rFonts w:hint="eastAsia" w:ascii="宋体" w:hAnsi="宋体"/>
          <w:color w:val="auto"/>
          <w:szCs w:val="21"/>
          <w:highlight w:val="none"/>
        </w:rPr>
        <w:t>中标候选人资格或中标资格；给</w:t>
      </w:r>
      <w:r>
        <w:rPr>
          <w:rFonts w:hint="eastAsia" w:ascii="宋体" w:hAnsi="宋体"/>
          <w:color w:val="auto"/>
          <w:szCs w:val="21"/>
          <w:highlight w:val="none"/>
          <w:lang w:val="en-US" w:eastAsia="zh-CN"/>
        </w:rPr>
        <w:t>贵单位</w:t>
      </w:r>
      <w:r>
        <w:rPr>
          <w:rFonts w:hint="eastAsia" w:ascii="宋体" w:hAnsi="宋体"/>
          <w:color w:val="auto"/>
          <w:szCs w:val="21"/>
          <w:highlight w:val="none"/>
        </w:rPr>
        <w:t>造成损失的，我公司依法承担赔偿责任</w:t>
      </w:r>
      <w:r>
        <w:rPr>
          <w:rFonts w:hint="eastAsia" w:ascii="宋体" w:hAnsi="宋体"/>
          <w:color w:val="auto"/>
          <w:szCs w:val="21"/>
          <w:highlight w:val="none"/>
          <w:lang w:val="en-US" w:eastAsia="zh-CN"/>
        </w:rPr>
        <w:t>或违约责任</w:t>
      </w:r>
      <w:r>
        <w:rPr>
          <w:rFonts w:hint="eastAsia" w:ascii="宋体" w:hAnsi="宋体"/>
          <w:color w:val="auto"/>
          <w:szCs w:val="21"/>
          <w:highlight w:val="none"/>
        </w:rPr>
        <w:t>。</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2.3为保证我公司拟派的项目经理到本项目到岗履职，我公司还承诺：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rPr>
        <w:t xml:space="preserve"> 14 </w:t>
      </w:r>
      <w:r>
        <w:rPr>
          <w:rFonts w:hint="eastAsia" w:ascii="宋体" w:hAnsi="宋体"/>
          <w:color w:val="auto"/>
          <w:szCs w:val="21"/>
          <w:highlight w:val="none"/>
        </w:rPr>
        <w:t>日</w:t>
      </w:r>
      <w:r>
        <w:rPr>
          <w:rFonts w:hint="eastAsia" w:ascii="宋体" w:hAnsi="宋体"/>
          <w:i/>
          <w:iCs/>
          <w:color w:val="auto"/>
          <w:szCs w:val="21"/>
          <w:highlight w:val="none"/>
          <w:lang w:val="en-US" w:eastAsia="zh-CN"/>
        </w:rPr>
        <w:t>[提示：</w:t>
      </w:r>
      <w:r>
        <w:rPr>
          <w:rFonts w:hint="eastAsia" w:ascii="宋体" w:hAnsi="宋体"/>
          <w:i/>
          <w:iCs/>
          <w:color w:val="auto"/>
          <w:szCs w:val="21"/>
          <w:highlight w:val="none"/>
        </w:rPr>
        <w:t>7～30日</w:t>
      </w:r>
      <w:r>
        <w:rPr>
          <w:rFonts w:hint="eastAsia" w:ascii="宋体" w:hAnsi="宋体"/>
          <w:i/>
          <w:iCs/>
          <w:color w:val="auto"/>
          <w:szCs w:val="21"/>
          <w:highlight w:val="none"/>
          <w:lang w:val="en-US" w:eastAsia="zh-CN"/>
        </w:rPr>
        <w:t>]</w:t>
      </w:r>
      <w:r>
        <w:rPr>
          <w:rFonts w:hint="eastAsia" w:ascii="宋体" w:hAnsi="宋体"/>
          <w:color w:val="auto"/>
          <w:szCs w:val="21"/>
          <w:highlight w:val="none"/>
        </w:rPr>
        <w:t>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若我公司拟派项目经理放弃在其他项目任职的将提供：①经业主或建设单位同意任职变更的文件；②负责项目监管的行业行政主管部门出具同意任职变更的证明材料。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若我公司拟派项目经理放弃在其他项目中标或拟中标的将提供：①经中标或拟中标的其他项目建设单位同意的放弃中标函。</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我</w:t>
      </w:r>
      <w:r>
        <w:rPr>
          <w:rFonts w:hint="eastAsia" w:ascii="宋体" w:hAnsi="宋体"/>
          <w:color w:val="auto"/>
          <w:szCs w:val="21"/>
          <w:highlight w:val="none"/>
          <w:lang w:val="en-US" w:eastAsia="zh-CN"/>
        </w:rPr>
        <w:t>公</w:t>
      </w:r>
      <w:r>
        <w:rPr>
          <w:rFonts w:hint="eastAsia" w:ascii="宋体" w:hAnsi="宋体"/>
          <w:color w:val="auto"/>
          <w:szCs w:val="21"/>
          <w:highlight w:val="none"/>
        </w:rPr>
        <w:t>司</w:t>
      </w:r>
      <w:r>
        <w:rPr>
          <w:rFonts w:hint="eastAsia" w:ascii="宋体" w:hAnsi="宋体"/>
          <w:color w:val="auto"/>
          <w:szCs w:val="21"/>
          <w:highlight w:val="none"/>
          <w:lang w:val="en-US" w:eastAsia="zh-CN"/>
        </w:rPr>
        <w:t>若</w:t>
      </w:r>
      <w:r>
        <w:rPr>
          <w:rFonts w:hint="eastAsia" w:ascii="宋体" w:hAnsi="宋体"/>
          <w:color w:val="auto"/>
          <w:szCs w:val="21"/>
          <w:highlight w:val="none"/>
        </w:rPr>
        <w:t>中标</w:t>
      </w:r>
      <w:r>
        <w:rPr>
          <w:rFonts w:hint="eastAsia" w:ascii="宋体" w:hAnsi="宋体"/>
          <w:color w:val="auto"/>
          <w:szCs w:val="21"/>
          <w:highlight w:val="none"/>
          <w:lang w:eastAsia="zh-CN"/>
        </w:rPr>
        <w:t>，</w:t>
      </w:r>
      <w:r>
        <w:rPr>
          <w:rFonts w:hint="eastAsia" w:ascii="宋体" w:hAnsi="宋体"/>
          <w:color w:val="auto"/>
          <w:szCs w:val="21"/>
          <w:highlight w:val="none"/>
        </w:rPr>
        <w:t>在签订合同之前，</w:t>
      </w:r>
      <w:r>
        <w:rPr>
          <w:rFonts w:hint="eastAsia" w:ascii="宋体" w:hAnsi="宋体"/>
          <w:color w:val="auto"/>
          <w:szCs w:val="21"/>
          <w:highlight w:val="none"/>
          <w:lang w:val="en-US" w:eastAsia="zh-CN"/>
        </w:rPr>
        <w:t>将</w:t>
      </w:r>
      <w:r>
        <w:rPr>
          <w:rFonts w:hint="eastAsia" w:ascii="宋体" w:hAnsi="宋体"/>
          <w:color w:val="auto"/>
          <w:szCs w:val="21"/>
          <w:highlight w:val="none"/>
        </w:rPr>
        <w:t>按照</w:t>
      </w:r>
      <w:r>
        <w:rPr>
          <w:rFonts w:hint="eastAsia" w:ascii="宋体" w:hAnsi="宋体" w:cs="宋体"/>
          <w:szCs w:val="21"/>
          <w:lang w:val="en-US" w:eastAsia="zh-CN"/>
        </w:rPr>
        <w:t>相关</w:t>
      </w:r>
      <w:r>
        <w:rPr>
          <w:rFonts w:hint="eastAsia" w:ascii="宋体" w:hAnsi="宋体" w:eastAsia="宋体" w:cs="宋体"/>
          <w:szCs w:val="21"/>
        </w:rPr>
        <w:t>行政主管部门</w:t>
      </w:r>
      <w:r>
        <w:rPr>
          <w:rFonts w:hint="eastAsia" w:ascii="宋体" w:hAnsi="宋体"/>
          <w:color w:val="auto"/>
          <w:szCs w:val="21"/>
          <w:highlight w:val="none"/>
        </w:rPr>
        <w:t>的要求组建施工项目部，配置项目管理班子，出具任命文件。任命文件应当明确施工项目部的职责、岗位设置、人员配备，并书面通知</w:t>
      </w:r>
      <w:r>
        <w:rPr>
          <w:rFonts w:hint="eastAsia" w:ascii="宋体" w:hAnsi="宋体"/>
          <w:color w:val="auto"/>
          <w:szCs w:val="21"/>
          <w:highlight w:val="none"/>
          <w:lang w:val="en-US" w:eastAsia="zh-CN"/>
        </w:rPr>
        <w:t>贵单位</w:t>
      </w:r>
      <w:r>
        <w:rPr>
          <w:rFonts w:hint="eastAsia" w:ascii="宋体" w:hAnsi="宋体"/>
          <w:color w:val="auto"/>
          <w:szCs w:val="21"/>
          <w:highlight w:val="none"/>
        </w:rPr>
        <w:t>。主要管理人员应持有相关行政主管部门要求的岗位证书（其中安全员必须具备安全生产考核合格证书）或注册证书或职称证书，并提供</w:t>
      </w:r>
      <w:r>
        <w:rPr>
          <w:rFonts w:hint="eastAsia" w:ascii="宋体" w:hAnsi="宋体"/>
          <w:color w:val="auto"/>
          <w:szCs w:val="21"/>
          <w:highlight w:val="none"/>
          <w:lang w:val="en-US" w:eastAsia="zh-CN"/>
        </w:rPr>
        <w:t>我公司</w:t>
      </w:r>
      <w:r>
        <w:rPr>
          <w:rFonts w:hint="eastAsia" w:ascii="宋体" w:hAnsi="宋体"/>
          <w:color w:val="auto"/>
          <w:szCs w:val="21"/>
          <w:highlight w:val="none"/>
        </w:rPr>
        <w:t>为其缴纳的养老保险证明材料。中标后我</w:t>
      </w:r>
      <w:r>
        <w:rPr>
          <w:rFonts w:hint="eastAsia" w:ascii="宋体" w:hAnsi="宋体"/>
          <w:color w:val="auto"/>
          <w:szCs w:val="21"/>
          <w:highlight w:val="none"/>
          <w:lang w:val="en-US" w:eastAsia="zh-CN"/>
        </w:rPr>
        <w:t>公</w:t>
      </w:r>
      <w:r>
        <w:rPr>
          <w:rFonts w:hint="eastAsia" w:ascii="宋体" w:hAnsi="宋体"/>
          <w:color w:val="auto"/>
          <w:szCs w:val="21"/>
          <w:highlight w:val="none"/>
        </w:rPr>
        <w:t>司不能满足该要求的，</w:t>
      </w:r>
      <w:r>
        <w:rPr>
          <w:rFonts w:hint="eastAsia" w:ascii="宋体" w:hAnsi="宋体"/>
          <w:color w:val="auto"/>
          <w:szCs w:val="21"/>
          <w:highlight w:val="none"/>
          <w:lang w:val="en-US" w:eastAsia="zh-CN"/>
        </w:rPr>
        <w:t>贵单位可</w:t>
      </w:r>
      <w:r>
        <w:rPr>
          <w:rFonts w:hint="eastAsia" w:ascii="宋体" w:hAnsi="宋体"/>
          <w:color w:val="auto"/>
          <w:szCs w:val="21"/>
          <w:highlight w:val="none"/>
        </w:rPr>
        <w:t>取消我</w:t>
      </w:r>
      <w:r>
        <w:rPr>
          <w:rFonts w:hint="eastAsia" w:ascii="宋体" w:hAnsi="宋体"/>
          <w:color w:val="auto"/>
          <w:szCs w:val="21"/>
          <w:highlight w:val="none"/>
          <w:lang w:val="en-US" w:eastAsia="zh-CN"/>
        </w:rPr>
        <w:t>公</w:t>
      </w:r>
      <w:r>
        <w:rPr>
          <w:rFonts w:hint="eastAsia" w:ascii="宋体" w:hAnsi="宋体"/>
          <w:color w:val="auto"/>
          <w:szCs w:val="21"/>
          <w:highlight w:val="none"/>
        </w:rPr>
        <w:t>司中标资格</w:t>
      </w:r>
      <w:r>
        <w:rPr>
          <w:rFonts w:hint="eastAsia" w:ascii="宋体" w:hAnsi="宋体" w:eastAsia="宋体" w:cs="宋体"/>
          <w:color w:val="auto"/>
          <w:szCs w:val="21"/>
          <w:highlight w:val="none"/>
        </w:rPr>
        <w:t>；签订合同后不满足该要求的，</w:t>
      </w:r>
      <w:r>
        <w:rPr>
          <w:rFonts w:hint="eastAsia" w:ascii="宋体" w:hAnsi="宋体" w:cs="宋体"/>
          <w:color w:val="auto"/>
          <w:szCs w:val="21"/>
          <w:highlight w:val="none"/>
          <w:lang w:val="en-US" w:eastAsia="zh-CN"/>
        </w:rPr>
        <w:t>贵单位</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w:t>
      </w:r>
      <w:r>
        <w:rPr>
          <w:rFonts w:hint="eastAsia" w:ascii="宋体" w:hAnsi="宋体" w:cs="宋体"/>
          <w:color w:val="auto"/>
          <w:szCs w:val="21"/>
          <w:highlight w:val="none"/>
          <w:lang w:val="en-US" w:eastAsia="zh-CN"/>
        </w:rPr>
        <w:t>我公司</w:t>
      </w:r>
      <w:r>
        <w:rPr>
          <w:rFonts w:hint="eastAsia" w:ascii="宋体" w:hAnsi="宋体" w:eastAsia="宋体" w:cs="宋体"/>
          <w:color w:val="auto"/>
          <w:szCs w:val="21"/>
          <w:highlight w:val="none"/>
          <w:lang w:val="en-US" w:eastAsia="zh-CN"/>
        </w:rPr>
        <w:t>承担责任</w:t>
      </w:r>
      <w:r>
        <w:rPr>
          <w:rFonts w:hint="eastAsia" w:ascii="宋体" w:hAnsi="宋体" w:eastAsia="宋体" w:cs="宋体"/>
          <w:color w:val="auto"/>
          <w:szCs w:val="21"/>
          <w:highlight w:val="none"/>
        </w:rPr>
        <w:t>并上报行政主管部门；</w:t>
      </w:r>
      <w:r>
        <w:rPr>
          <w:rFonts w:hint="eastAsia" w:ascii="宋体" w:hAnsi="宋体" w:eastAsia="宋体" w:cs="宋体"/>
          <w:szCs w:val="21"/>
        </w:rPr>
        <w:t>给</w:t>
      </w:r>
      <w:r>
        <w:rPr>
          <w:rFonts w:hint="eastAsia" w:ascii="宋体" w:hAnsi="宋体" w:cs="宋体"/>
          <w:szCs w:val="21"/>
          <w:lang w:val="en-US" w:eastAsia="zh-CN"/>
        </w:rPr>
        <w:t>贵单位</w:t>
      </w:r>
      <w:r>
        <w:rPr>
          <w:rFonts w:hint="eastAsia" w:ascii="宋体" w:hAnsi="宋体" w:eastAsia="宋体" w:cs="宋体"/>
          <w:szCs w:val="21"/>
        </w:rPr>
        <w:t>造成损失的，</w:t>
      </w:r>
      <w:r>
        <w:rPr>
          <w:rFonts w:hint="eastAsia" w:ascii="宋体" w:hAnsi="宋体" w:cs="宋体"/>
          <w:szCs w:val="21"/>
          <w:lang w:val="en-US" w:eastAsia="zh-CN"/>
        </w:rPr>
        <w:t>我公司</w:t>
      </w:r>
      <w:r>
        <w:rPr>
          <w:rFonts w:hint="eastAsia" w:ascii="宋体" w:hAnsi="宋体" w:eastAsia="宋体" w:cs="宋体"/>
          <w:szCs w:val="21"/>
        </w:rPr>
        <w:t>依法承担赔偿责任</w:t>
      </w:r>
      <w:r>
        <w:rPr>
          <w:rFonts w:hint="eastAsia" w:ascii="宋体" w:hAnsi="宋体" w:eastAsia="宋体" w:cs="宋体"/>
          <w:szCs w:val="21"/>
          <w:lang w:val="en-US" w:eastAsia="zh-CN"/>
        </w:rPr>
        <w:t>或违约责任</w:t>
      </w:r>
      <w:r>
        <w:rPr>
          <w:rFonts w:hint="eastAsia" w:ascii="宋体" w:hAnsi="宋体"/>
          <w:color w:val="auto"/>
          <w:szCs w:val="21"/>
          <w:highlight w:val="none"/>
        </w:rPr>
        <w:t>。</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本投标文件中的所有内容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none"/>
          <w:lang w:val="en-US" w:eastAsia="zh-CN"/>
        </w:rPr>
        <w:t>贵单位</w:t>
      </w:r>
      <w:r>
        <w:rPr>
          <w:rFonts w:hint="eastAsia" w:ascii="宋体" w:hAnsi="宋体"/>
          <w:color w:val="auto"/>
          <w:szCs w:val="21"/>
          <w:highlight w:val="none"/>
          <w:u w:val="none"/>
        </w:rPr>
        <w:t>有权对我</w:t>
      </w:r>
      <w:r>
        <w:rPr>
          <w:rFonts w:hint="eastAsia" w:ascii="宋体" w:hAnsi="宋体"/>
          <w:color w:val="auto"/>
          <w:szCs w:val="21"/>
          <w:highlight w:val="none"/>
          <w:u w:val="none"/>
          <w:lang w:val="en-US" w:eastAsia="zh-CN"/>
        </w:rPr>
        <w:t>公</w:t>
      </w:r>
      <w:r>
        <w:rPr>
          <w:rFonts w:hint="eastAsia" w:ascii="宋体" w:hAnsi="宋体"/>
          <w:color w:val="auto"/>
          <w:szCs w:val="21"/>
          <w:highlight w:val="none"/>
          <w:u w:val="none"/>
        </w:rPr>
        <w:t>司提供的资料进行核实，若发现弄虚作假，</w:t>
      </w:r>
      <w:r>
        <w:rPr>
          <w:rFonts w:hint="eastAsia" w:ascii="宋体" w:hAnsi="宋体"/>
          <w:color w:val="auto"/>
          <w:szCs w:val="21"/>
          <w:highlight w:val="none"/>
          <w:u w:val="none"/>
          <w:lang w:eastAsia="zh-CN"/>
        </w:rPr>
        <w:t>按相关规定</w:t>
      </w:r>
      <w:r>
        <w:rPr>
          <w:rFonts w:hint="eastAsia" w:ascii="宋体" w:hAnsi="宋体"/>
          <w:color w:val="auto"/>
          <w:szCs w:val="21"/>
          <w:highlight w:val="none"/>
          <w:u w:val="none"/>
        </w:rPr>
        <w:t>取消</w:t>
      </w:r>
      <w:r>
        <w:rPr>
          <w:rFonts w:hint="eastAsia" w:ascii="宋体" w:hAnsi="宋体"/>
          <w:color w:val="auto"/>
          <w:szCs w:val="21"/>
          <w:highlight w:val="none"/>
          <w:u w:val="none"/>
          <w:lang w:eastAsia="zh-CN"/>
        </w:rPr>
        <w:t>我</w:t>
      </w:r>
      <w:r>
        <w:rPr>
          <w:rFonts w:hint="eastAsia" w:ascii="宋体" w:hAnsi="宋体"/>
          <w:color w:val="auto"/>
          <w:szCs w:val="21"/>
          <w:highlight w:val="none"/>
          <w:u w:val="none"/>
          <w:lang w:val="en-US" w:eastAsia="zh-CN"/>
        </w:rPr>
        <w:t>公</w:t>
      </w:r>
      <w:r>
        <w:rPr>
          <w:rFonts w:hint="eastAsia" w:ascii="宋体" w:hAnsi="宋体"/>
          <w:color w:val="auto"/>
          <w:szCs w:val="21"/>
          <w:highlight w:val="none"/>
          <w:u w:val="none"/>
          <w:lang w:eastAsia="zh-CN"/>
        </w:rPr>
        <w:t>司</w:t>
      </w:r>
      <w:r>
        <w:rPr>
          <w:rFonts w:hint="eastAsia" w:ascii="宋体" w:hAnsi="宋体"/>
          <w:color w:val="auto"/>
          <w:szCs w:val="21"/>
          <w:highlight w:val="none"/>
          <w:u w:val="none"/>
        </w:rPr>
        <w:t>中标资格，并按相关法律法规报招标投标监督部门，</w:t>
      </w:r>
      <w:r>
        <w:rPr>
          <w:rFonts w:hint="eastAsia" w:ascii="宋体" w:hAnsi="宋体"/>
          <w:szCs w:val="21"/>
          <w:u w:val="none"/>
        </w:rPr>
        <w:t>投标保证金以现金形式交纳的不予退还，以保函形式交纳的由保函开立人支付保函担保的与投标保证金等额的款项，我</w:t>
      </w:r>
      <w:r>
        <w:rPr>
          <w:rFonts w:hint="eastAsia" w:ascii="宋体" w:hAnsi="宋体"/>
          <w:szCs w:val="21"/>
          <w:u w:val="none"/>
          <w:lang w:eastAsia="zh-CN"/>
        </w:rPr>
        <w:t>公</w:t>
      </w:r>
      <w:r>
        <w:rPr>
          <w:rFonts w:hint="eastAsia" w:ascii="宋体" w:hAnsi="宋体"/>
          <w:szCs w:val="21"/>
          <w:u w:val="none"/>
        </w:rPr>
        <w:t>司自愿承担因此造成的相关责任并赔偿相应损失</w:t>
      </w:r>
      <w:r>
        <w:rPr>
          <w:rFonts w:hint="eastAsia" w:ascii="宋体" w:hAnsi="宋体"/>
          <w:color w:val="auto"/>
          <w:szCs w:val="21"/>
          <w:highlight w:val="none"/>
          <w:u w:val="none"/>
        </w:rPr>
        <w:t>。</w:t>
      </w:r>
    </w:p>
    <w:p>
      <w:pPr>
        <w:snapToGrid w:val="0"/>
        <w:spacing w:line="360" w:lineRule="auto"/>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5、</w:t>
      </w:r>
      <w:r>
        <w:rPr>
          <w:rFonts w:hint="eastAsia" w:ascii="宋体" w:hAnsi="宋体" w:cs="Times New Roman"/>
          <w:color w:val="auto"/>
          <w:kern w:val="2"/>
          <w:szCs w:val="21"/>
          <w:highlight w:val="none"/>
        </w:rPr>
        <w:t>已标价工程量清单满足第二章“投标人须知前附表”第3.2款第14条要求，如有差错则按第二章“投标人须知前附表”第3.2款第13条要求原则进行处理（或结算）。</w:t>
      </w:r>
    </w:p>
    <w:p>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6、我公司不存在第二章 投标人须知第 1.4.3 项规定的任何一种情形。</w:t>
      </w:r>
    </w:p>
    <w:p>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7、我公司的投标文件符合第二章 投标人须知第 1.3.1 项的规定。</w:t>
      </w:r>
    </w:p>
    <w:p>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8、我公司的投标文件符合第四章 合同条款及格式规定，投标文件中没有招标人不能接受的条件。</w:t>
      </w:r>
    </w:p>
    <w:p>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9、我公司的投标文件符合第七章 技术标准和要求（如有）。</w:t>
      </w:r>
    </w:p>
    <w:p>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10、我公司接受招标文件中关于“不平衡报价”的相关约定（如有）。</w:t>
      </w:r>
    </w:p>
    <w:p>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11、我公司接受招标文件中关于“不允许负数报价”的相关要求（如有）。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特此承诺。</w:t>
      </w:r>
    </w:p>
    <w:p>
      <w:pPr>
        <w:pStyle w:val="2"/>
        <w:rPr>
          <w:color w:val="auto"/>
          <w:highlight w:val="none"/>
        </w:rPr>
      </w:pPr>
    </w:p>
    <w:p>
      <w:pPr>
        <w:spacing w:line="360" w:lineRule="auto"/>
        <w:ind w:firstLine="4620" w:firstLineChars="2200"/>
        <w:rPr>
          <w:rFonts w:ascii="宋体" w:hAnsi="宋体"/>
          <w:color w:val="auto"/>
          <w:kern w:val="0"/>
          <w:szCs w:val="21"/>
          <w:highlight w:val="none"/>
        </w:rPr>
      </w:pPr>
      <w:r>
        <w:rPr>
          <w:rFonts w:hint="eastAsia" w:ascii="宋体" w:hAnsi="宋体"/>
          <w:color w:val="auto"/>
          <w:szCs w:val="21"/>
          <w:highlight w:val="none"/>
        </w:rPr>
        <w:t>投标人：</w:t>
      </w:r>
      <w:r>
        <w:rPr>
          <w:rFonts w:ascii="宋体" w:hAnsi="宋体"/>
          <w:color w:val="auto"/>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spacing w:line="360" w:lineRule="auto"/>
        <w:ind w:firstLine="4620" w:firstLineChars="2200"/>
        <w:rPr>
          <w:rFonts w:ascii="宋体" w:hAnsi="宋体"/>
          <w:color w:val="auto"/>
          <w:kern w:val="0"/>
          <w:szCs w:val="21"/>
          <w:highlight w:val="none"/>
        </w:rPr>
      </w:pPr>
      <w:r>
        <w:rPr>
          <w:rFonts w:hint="eastAsia" w:ascii="宋体" w:hAnsi="宋体"/>
          <w:color w:val="auto"/>
          <w:kern w:val="0"/>
          <w:szCs w:val="21"/>
          <w:highlight w:val="none"/>
        </w:rPr>
        <w:t>法定代表人：</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hint="eastAsia" w:ascii="宋体" w:hAnsi="宋体"/>
          <w:color w:val="auto"/>
          <w:kern w:val="0"/>
          <w:szCs w:val="21"/>
          <w:highlight w:val="none"/>
          <w:lang w:eastAsia="zh-CN"/>
        </w:rPr>
        <w:t>签名</w:t>
      </w:r>
      <w:r>
        <w:rPr>
          <w:rFonts w:hint="eastAsia" w:ascii="宋体" w:hAnsi="宋体"/>
          <w:color w:val="auto"/>
          <w:kern w:val="0"/>
          <w:szCs w:val="21"/>
          <w:highlight w:val="none"/>
        </w:rPr>
        <w:t>或盖章）</w:t>
      </w:r>
    </w:p>
    <w:p>
      <w:pPr>
        <w:spacing w:line="360" w:lineRule="auto"/>
        <w:ind w:firstLine="6510" w:firstLineChars="3100"/>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360" w:lineRule="auto"/>
        <w:ind w:firstLine="6510" w:firstLineChars="3100"/>
        <w:rPr>
          <w:color w:val="auto"/>
          <w:highlight w:val="none"/>
        </w:rPr>
      </w:pPr>
      <w:r>
        <w:rPr>
          <w:rFonts w:ascii="宋体" w:hAnsi="宋体"/>
          <w:color w:val="auto"/>
          <w:kern w:val="0"/>
          <w:szCs w:val="21"/>
          <w:highlight w:val="none"/>
        </w:rPr>
        <w:br w:type="page"/>
      </w:r>
    </w:p>
    <w:bookmarkEnd w:id="2865"/>
    <w:p>
      <w:pPr>
        <w:pStyle w:val="5"/>
        <w:spacing w:before="0" w:line="360" w:lineRule="auto"/>
        <w:jc w:val="center"/>
        <w:rPr>
          <w:rFonts w:ascii="宋体" w:hAnsi="宋体"/>
          <w:color w:val="auto"/>
          <w:highlight w:val="none"/>
        </w:rPr>
      </w:pPr>
      <w:bookmarkStart w:id="2866" w:name="_Toc13174"/>
      <w:bookmarkStart w:id="2867" w:name="_Toc15436"/>
      <w:bookmarkStart w:id="2868" w:name="_Toc59810460"/>
      <w:bookmarkStart w:id="2869" w:name="_Toc15817"/>
      <w:bookmarkStart w:id="2870" w:name="_Toc15732"/>
      <w:bookmarkStart w:id="2871" w:name="_Toc19669"/>
      <w:bookmarkStart w:id="2872" w:name="_Toc33106483"/>
      <w:r>
        <w:rPr>
          <w:rFonts w:hint="eastAsia" w:ascii="宋体" w:hAnsi="宋体"/>
          <w:b w:val="0"/>
          <w:color w:val="auto"/>
          <w:highlight w:val="none"/>
        </w:rPr>
        <w:t>（</w:t>
      </w:r>
      <w:r>
        <w:rPr>
          <w:rFonts w:hint="eastAsia" w:ascii="宋体" w:hAnsi="宋体"/>
          <w:b w:val="0"/>
          <w:color w:val="auto"/>
          <w:highlight w:val="none"/>
          <w:lang w:val="en-US" w:eastAsia="zh-CN"/>
        </w:rPr>
        <w:t>四</w:t>
      </w:r>
      <w:r>
        <w:rPr>
          <w:rFonts w:hint="eastAsia" w:ascii="宋体" w:hAnsi="宋体"/>
          <w:b w:val="0"/>
          <w:color w:val="auto"/>
          <w:highlight w:val="none"/>
        </w:rPr>
        <w:t>）其他资料</w:t>
      </w:r>
      <w:bookmarkEnd w:id="2866"/>
      <w:bookmarkEnd w:id="2867"/>
      <w:bookmarkEnd w:id="2868"/>
      <w:bookmarkEnd w:id="2869"/>
      <w:bookmarkEnd w:id="2870"/>
      <w:bookmarkEnd w:id="2871"/>
      <w:bookmarkEnd w:id="2872"/>
    </w:p>
    <w:p>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1. 投标保证金</w:t>
      </w:r>
    </w:p>
    <w:p>
      <w:pPr>
        <w:spacing w:line="360" w:lineRule="auto"/>
        <w:ind w:firstLine="420" w:firstLineChars="200"/>
        <w:rPr>
          <w:rFonts w:ascii="宋体" w:hAnsi="宋体"/>
          <w:i/>
          <w:iCs/>
          <w:color w:val="auto"/>
          <w:sz w:val="18"/>
          <w:szCs w:val="18"/>
          <w:highlight w:val="none"/>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szCs w:val="21"/>
        </w:rPr>
        <w:t>：以转账支票或电汇形式交纳投标保证金的提供以下资料</w:t>
      </w:r>
      <w:r>
        <w:rPr>
          <w:rFonts w:hint="eastAsia" w:ascii="宋体" w:hAnsi="宋体"/>
          <w:i w:val="0"/>
          <w:iCs/>
          <w:szCs w:val="21"/>
          <w:lang w:eastAsia="zh-CN"/>
        </w:rPr>
        <w:t>）</w:t>
      </w:r>
    </w:p>
    <w:p>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（1）企业基本账户开户证明文件；</w:t>
      </w:r>
    </w:p>
    <w:p>
      <w:pPr>
        <w:spacing w:line="240" w:lineRule="auto"/>
        <w:ind w:firstLine="0" w:firstLineChars="0"/>
        <w:rPr>
          <w:rFonts w:ascii="宋体" w:hAnsi="宋体"/>
          <w:i/>
          <w:iCs/>
          <w:color w:val="auto"/>
          <w:sz w:val="18"/>
          <w:szCs w:val="18"/>
          <w:highlight w:val="none"/>
        </w:rPr>
      </w:pPr>
      <w:r>
        <w:rPr>
          <w:rFonts w:ascii="宋体" w:hAnsi="宋体"/>
          <w:i/>
          <w:iCs/>
          <w:color w:val="auto"/>
          <w:sz w:val="18"/>
          <w:szCs w:val="18"/>
          <w:highlight w:val="none"/>
        </w:rPr>
        <w:br w:type="page"/>
      </w:r>
    </w:p>
    <w:p>
      <w:pPr>
        <w:spacing w:line="360" w:lineRule="auto"/>
        <w:ind w:firstLine="420" w:firstLineChars="200"/>
        <w:rPr>
          <w:rFonts w:ascii="宋体" w:hAnsi="宋体"/>
          <w:i/>
          <w:iCs/>
          <w:color w:val="auto"/>
          <w:sz w:val="18"/>
          <w:szCs w:val="18"/>
          <w:highlight w:val="none"/>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szCs w:val="21"/>
        </w:rPr>
        <w:t>：以纸质投标保函形式交纳投标保证金的提供以下资料</w:t>
      </w:r>
      <w:r>
        <w:rPr>
          <w:rFonts w:hint="eastAsia" w:ascii="宋体" w:hAnsi="宋体"/>
          <w:i w:val="0"/>
          <w:iCs/>
          <w:szCs w:val="21"/>
          <w:lang w:eastAsia="zh-CN"/>
        </w:rPr>
        <w:t>）</w:t>
      </w:r>
    </w:p>
    <w:p>
      <w:pPr>
        <w:spacing w:line="360" w:lineRule="auto"/>
        <w:ind w:firstLine="360" w:firstLineChars="200"/>
        <w:rPr>
          <w:rFonts w:hint="eastAsia" w:ascii="宋体" w:hAnsi="宋体"/>
          <w:color w:val="auto"/>
          <w:sz w:val="18"/>
          <w:szCs w:val="18"/>
          <w:highlight w:val="none"/>
          <w:lang w:eastAsia="zh-CN"/>
        </w:rPr>
      </w:pPr>
      <w:r>
        <w:rPr>
          <w:rFonts w:hint="eastAsia" w:ascii="宋体" w:hAnsi="宋体"/>
          <w:color w:val="auto"/>
          <w:sz w:val="18"/>
          <w:szCs w:val="18"/>
          <w:highlight w:val="none"/>
        </w:rPr>
        <w:t>（1）纸质投标保函</w:t>
      </w:r>
      <w:r>
        <w:rPr>
          <w:rFonts w:hint="eastAsia" w:ascii="宋体" w:hAnsi="宋体"/>
          <w:color w:val="auto"/>
          <w:sz w:val="18"/>
          <w:szCs w:val="18"/>
          <w:highlight w:val="none"/>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default"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rPr>
        <w:t>申请人：</w:t>
      </w:r>
      <w:r>
        <w:rPr>
          <w:rFonts w:hint="eastAsia" w:ascii="宋体" w:hAnsi="宋体" w:cs="宋体"/>
          <w:color w:val="auto"/>
          <w:kern w:val="2"/>
          <w:sz w:val="21"/>
          <w:szCs w:val="21"/>
          <w:highlight w:val="none"/>
          <w:u w:val="single"/>
          <w:lang w:val="en-US" w:eastAsia="zh-CN"/>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cs="宋体"/>
          <w:color w:val="auto"/>
          <w:kern w:val="2"/>
          <w:sz w:val="21"/>
          <w:szCs w:val="21"/>
          <w:highlight w:val="none"/>
          <w:u w:val="single"/>
          <w:lang w:val="en-US" w:eastAsia="zh-CN"/>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r>
        <w:rPr>
          <w:rFonts w:hint="eastAsia" w:ascii="宋体" w:hAnsi="宋体" w:cs="宋体"/>
          <w:color w:val="auto"/>
          <w:kern w:val="2"/>
          <w:sz w:val="21"/>
          <w:szCs w:val="21"/>
          <w:highlight w:val="none"/>
          <w:u w:val="single"/>
          <w:lang w:val="en-US" w:eastAsia="zh-CN"/>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cs="宋体"/>
          <w:color w:val="auto"/>
          <w:kern w:val="2"/>
          <w:sz w:val="21"/>
          <w:szCs w:val="21"/>
          <w:highlight w:val="none"/>
          <w:u w:val="single"/>
          <w:lang w:val="en-US" w:eastAsia="zh-CN"/>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r>
        <w:rPr>
          <w:rFonts w:hint="eastAsia" w:ascii="宋体" w:hAnsi="宋体" w:cs="宋体"/>
          <w:color w:val="auto"/>
          <w:kern w:val="2"/>
          <w:sz w:val="21"/>
          <w:szCs w:val="21"/>
          <w:highlight w:val="none"/>
          <w:u w:val="single"/>
          <w:lang w:val="en-US" w:eastAsia="zh-CN"/>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cs="宋体"/>
          <w:color w:val="auto"/>
          <w:kern w:val="2"/>
          <w:sz w:val="21"/>
          <w:szCs w:val="21"/>
          <w:highlight w:val="none"/>
          <w:u w:val="single"/>
          <w:lang w:val="en-US" w:eastAsia="zh-CN"/>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kern w:val="2"/>
          <w:sz w:val="21"/>
          <w:szCs w:val="21"/>
          <w:highlight w:val="none"/>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（受益人名称）</w:t>
      </w:r>
      <w:r>
        <w:rPr>
          <w:rFonts w:hint="eastAsia" w:asciiTheme="minorEastAsia" w:hAnsiTheme="minorEastAsia" w:eastAsiaTheme="minorEastAsia" w:cstheme="minorEastAsia"/>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auto"/>
          <w:spacing w:val="-6"/>
          <w:kern w:val="0"/>
          <w:sz w:val="21"/>
          <w:szCs w:val="21"/>
          <w:highlight w:val="none"/>
          <w:lang w:val="en-US" w:eastAsia="zh-CN" w:bidi="ar-SA"/>
        </w:rPr>
      </w:pPr>
      <w:r>
        <w:rPr>
          <w:rFonts w:hint="eastAsia" w:asciiTheme="minorEastAsia" w:hAnsiTheme="minorEastAsia" w:eastAsiaTheme="minorEastAsia" w:cstheme="minorEastAsia"/>
          <w:color w:val="auto"/>
          <w:spacing w:val="-6"/>
          <w:kern w:val="0"/>
          <w:sz w:val="21"/>
          <w:szCs w:val="21"/>
          <w:highlight w:val="none"/>
          <w:lang w:val="en-US" w:eastAsia="zh-CN" w:bidi="ar-SA"/>
        </w:rPr>
        <w:t>我方（即“开立人”）已获得通知，本保函申请人（即“投标人”）已响应贵方于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spacing w:val="-6"/>
          <w:kern w:val="0"/>
          <w:sz w:val="21"/>
          <w:szCs w:val="21"/>
          <w:highlight w:val="none"/>
          <w:lang w:val="en-US" w:eastAsia="zh-CN" w:bidi="ar-SA"/>
        </w:rPr>
        <w:t>就</w:t>
      </w:r>
      <w:r>
        <w:rPr>
          <w:rFonts w:hint="eastAsia" w:asciiTheme="minorEastAsia" w:hAnsiTheme="minorEastAsia" w:eastAsiaTheme="minorEastAsia" w:cstheme="minorEastAsia"/>
          <w:color w:val="auto"/>
          <w:spacing w:val="-6"/>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元（¥</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止（提示：建议</w:t>
      </w:r>
      <w:r>
        <w:rPr>
          <w:rFonts w:hint="eastAsia" w:asciiTheme="minorEastAsia" w:hAnsiTheme="minorEastAsia" w:eastAsiaTheme="minorEastAsia" w:cstheme="minorEastAsia"/>
          <w:color w:val="auto"/>
          <w:kern w:val="2"/>
          <w:sz w:val="21"/>
          <w:szCs w:val="21"/>
          <w:highlight w:val="none"/>
          <w:lang w:val="en-US" w:eastAsia="zh-CN"/>
        </w:rPr>
        <w:t>30日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。投标有效期延长的，本保函有效期相应顺延，最迟不超过</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（提示：建议按保函有效期不超过</w:t>
      </w:r>
      <w:r>
        <w:rPr>
          <w:rFonts w:hint="eastAsia" w:asciiTheme="minorEastAsia" w:hAnsiTheme="minorEastAsia" w:eastAsiaTheme="minorEastAsia" w:cstheme="minorEastAsia"/>
          <w:color w:val="auto"/>
          <w:kern w:val="2"/>
          <w:sz w:val="21"/>
          <w:szCs w:val="21"/>
          <w:highlight w:val="none"/>
          <w:lang w:val="en-US" w:eastAsia="zh-CN"/>
        </w:rPr>
        <w:t>270日考虑</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四、</w:t>
      </w:r>
      <w:r>
        <w:rPr>
          <w:rFonts w:hint="eastAsia" w:asciiTheme="minorEastAsia" w:hAnsiTheme="minorEastAsia" w:eastAsiaTheme="minorEastAsia" w:cstheme="minorEastAsia"/>
          <w:color w:val="auto"/>
          <w:kern w:val="2"/>
          <w:sz w:val="21"/>
          <w:szCs w:val="21"/>
          <w:highlight w:val="none"/>
        </w:rPr>
        <w:t>我方承诺，在收到受益人发来的书面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个工作</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w:t>
      </w:r>
      <w:r>
        <w:rPr>
          <w:rFonts w:hint="eastAsia" w:asciiTheme="minorEastAsia" w:hAnsiTheme="minorEastAsia" w:eastAsiaTheme="minorEastAsia" w:cstheme="minorEastAsia"/>
          <w:color w:val="auto"/>
          <w:kern w:val="2"/>
          <w:sz w:val="21"/>
          <w:szCs w:val="21"/>
          <w:highlight w:val="none"/>
          <w:lang w:val="en-US" w:eastAsia="zh-CN"/>
        </w:rPr>
        <w:t>10—15个工作日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内无条件支付，前述书面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spacing w:val="0"/>
          <w:kern w:val="2"/>
          <w:sz w:val="21"/>
          <w:szCs w:val="21"/>
          <w:highlight w:val="none"/>
          <w:lang w:eastAsia="zh-CN"/>
        </w:rPr>
        <w:t>（</w:t>
      </w:r>
      <w:r>
        <w:rPr>
          <w:rFonts w:hint="eastAsia" w:asciiTheme="minorEastAsia" w:hAnsiTheme="minorEastAsia" w:eastAsiaTheme="minorEastAsia" w:cstheme="minorEastAsia"/>
          <w:color w:val="auto"/>
          <w:spacing w:val="0"/>
          <w:kern w:val="2"/>
          <w:sz w:val="21"/>
          <w:szCs w:val="21"/>
          <w:highlight w:val="none"/>
          <w:lang w:val="en-US" w:eastAsia="zh-CN"/>
        </w:rPr>
        <w:t>5</w:t>
      </w:r>
      <w:r>
        <w:rPr>
          <w:rFonts w:hint="eastAsia" w:asciiTheme="minorEastAsia" w:hAnsiTheme="minorEastAsia" w:eastAsiaTheme="minorEastAsia" w:cstheme="minorEastAsia"/>
          <w:color w:val="auto"/>
          <w:spacing w:val="0"/>
          <w:kern w:val="2"/>
          <w:sz w:val="21"/>
          <w:szCs w:val="21"/>
          <w:highlight w:val="none"/>
          <w:lang w:eastAsia="zh-CN"/>
        </w:rPr>
        <w:t>）索赔</w:t>
      </w:r>
      <w:r>
        <w:rPr>
          <w:rFonts w:hint="eastAsia" w:asciiTheme="minorEastAsia" w:hAnsiTheme="minorEastAsia" w:eastAsiaTheme="minorEastAsia" w:cstheme="minorEastAsia"/>
          <w:color w:val="auto"/>
          <w:spacing w:val="0"/>
          <w:kern w:val="2"/>
          <w:sz w:val="21"/>
          <w:szCs w:val="21"/>
          <w:highlight w:val="none"/>
        </w:rPr>
        <w:t>通知应在本保函有效期内到达的地址是：</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受益人发出的书面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通知应由其为鉴明受益人法定代表人或授权代理人签</w:t>
      </w:r>
      <w:r>
        <w:rPr>
          <w:rFonts w:hint="eastAsia" w:asciiTheme="minorEastAsia" w:hAnsiTheme="minorEastAsia" w:eastAsiaTheme="minorEastAsia" w:cstheme="minorEastAsia"/>
          <w:color w:val="auto"/>
          <w:kern w:val="2"/>
          <w:sz w:val="21"/>
          <w:szCs w:val="21"/>
          <w:highlight w:val="none"/>
          <w:lang w:eastAsia="zh-CN"/>
        </w:rPr>
        <w:t>名</w:t>
      </w:r>
      <w:r>
        <w:rPr>
          <w:rFonts w:hint="eastAsia" w:asciiTheme="minorEastAsia" w:hAnsiTheme="minorEastAsia" w:eastAsiaTheme="minorEastAsia" w:cstheme="minorEastAsia"/>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五、本保函项下的权利不得转让，不得设定担保。</w:t>
      </w:r>
      <w:r>
        <w:rPr>
          <w:rFonts w:hint="eastAsia" w:asciiTheme="minorEastAsia" w:hAnsiTheme="minorEastAsia" w:eastAsiaTheme="minorEastAsia" w:cstheme="minorEastAsia"/>
          <w:color w:val="auto"/>
          <w:kern w:val="2"/>
          <w:sz w:val="21"/>
          <w:szCs w:val="21"/>
          <w:highlight w:val="none"/>
          <w:lang w:eastAsia="zh-CN"/>
        </w:rPr>
        <w:t>贵方</w:t>
      </w:r>
      <w:r>
        <w:rPr>
          <w:rFonts w:hint="eastAsia" w:asciiTheme="minorEastAsia" w:hAnsiTheme="minorEastAsia" w:eastAsiaTheme="minorEastAsia" w:cstheme="minorEastAsia"/>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七、受益人应在本保函到期后的</w:t>
      </w:r>
      <w:r>
        <w:rPr>
          <w:rFonts w:hint="eastAsia" w:asciiTheme="minorEastAsia" w:hAnsiTheme="minorEastAsia" w:eastAsiaTheme="minorEastAsia" w:cstheme="minorEastAsia"/>
          <w:color w:val="auto"/>
          <w:kern w:val="2"/>
          <w:sz w:val="21"/>
          <w:szCs w:val="21"/>
          <w:highlight w:val="none"/>
          <w:lang w:val="en-US" w:eastAsia="zh-CN"/>
        </w:rPr>
        <w:t>七</w:t>
      </w:r>
      <w:r>
        <w:rPr>
          <w:rFonts w:hint="eastAsia" w:asciiTheme="minorEastAsia" w:hAnsiTheme="minorEastAsia" w:eastAsiaTheme="minorEastAsia" w:cstheme="minorEastAsia"/>
          <w:color w:val="auto"/>
          <w:kern w:val="2"/>
          <w:sz w:val="21"/>
          <w:szCs w:val="21"/>
          <w:highlight w:val="none"/>
          <w:lang w:eastAsia="zh-CN"/>
        </w:rPr>
        <w:t>个工作</w:t>
      </w:r>
      <w:r>
        <w:rPr>
          <w:rFonts w:hint="eastAsia" w:asciiTheme="minorEastAsia" w:hAnsiTheme="minorEastAsia" w:eastAsiaTheme="minorEastAsia" w:cstheme="minorEastAsia"/>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lang w:eastAsia="zh-CN"/>
        </w:rPr>
      </w:pPr>
      <w:r>
        <w:rPr>
          <w:rFonts w:hint="eastAsia" w:asciiTheme="minorEastAsia" w:hAnsiTheme="minorEastAsia" w:eastAsiaTheme="minorEastAsia" w:cstheme="minorEastAsia"/>
          <w:color w:val="auto"/>
          <w:kern w:val="2"/>
          <w:sz w:val="21"/>
          <w:szCs w:val="21"/>
          <w:highlight w:val="none"/>
        </w:rPr>
        <w:t>八、</w:t>
      </w:r>
      <w:r>
        <w:rPr>
          <w:rFonts w:hint="eastAsia" w:asciiTheme="minorEastAsia" w:hAnsiTheme="minorEastAsia" w:eastAsiaTheme="minorEastAsia" w:cstheme="minorEastAsia"/>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九、</w:t>
      </w:r>
      <w:r>
        <w:rPr>
          <w:rFonts w:hint="eastAsia" w:asciiTheme="minorEastAsia" w:hAnsiTheme="minorEastAsia" w:eastAsiaTheme="minorEastAsia" w:cstheme="minorEastAsia"/>
          <w:color w:val="auto"/>
          <w:kern w:val="2"/>
          <w:sz w:val="21"/>
          <w:szCs w:val="21"/>
          <w:highlight w:val="none"/>
        </w:rPr>
        <w:t>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十</w:t>
      </w:r>
      <w:r>
        <w:rPr>
          <w:rFonts w:hint="eastAsia" w:asciiTheme="minorEastAsia" w:hAnsiTheme="minorEastAsia" w:eastAsiaTheme="minorEastAsia" w:cstheme="minorEastAsia"/>
          <w:color w:val="auto"/>
          <w:kern w:val="2"/>
          <w:sz w:val="21"/>
          <w:szCs w:val="21"/>
          <w:highlight w:val="none"/>
        </w:rPr>
        <w:t>、本保函自我方法定代表人或授权代表</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u w:val="none"/>
        </w:rPr>
      </w:pPr>
      <w:r>
        <w:rPr>
          <w:rFonts w:hint="eastAsia" w:asciiTheme="minorEastAsia" w:hAnsiTheme="minorEastAsia" w:eastAsiaTheme="minorEastAsia" w:cstheme="minorEastAsia"/>
          <w:color w:val="auto"/>
          <w:kern w:val="2"/>
          <w:sz w:val="21"/>
          <w:szCs w:val="21"/>
          <w:highlight w:val="none"/>
          <w:lang w:eastAsia="zh-CN"/>
        </w:rPr>
        <w:t>十一、本保函在重庆市辖区范围内的核验地点：</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；核验方式：</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开 立 人：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法定代表人（或授权</w:t>
      </w:r>
      <w:r>
        <w:rPr>
          <w:rFonts w:hint="eastAsia" w:asciiTheme="minorEastAsia" w:hAnsiTheme="minorEastAsia" w:eastAsiaTheme="minorEastAsia" w:cstheme="minorEastAsia"/>
          <w:color w:val="auto"/>
          <w:kern w:val="2"/>
          <w:sz w:val="21"/>
          <w:szCs w:val="21"/>
          <w:highlight w:val="none"/>
          <w:lang w:eastAsia="zh-CN"/>
        </w:rPr>
        <w:t>代表</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    址：</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邮政编码：</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电    话：</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传    真：</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pStyle w:val="2"/>
        <w:ind w:firstLine="420" w:firstLineChars="200"/>
        <w:rPr>
          <w:rFonts w:hint="eastAsia"/>
          <w:color w:val="auto"/>
          <w:highlight w:val="none"/>
          <w:lang w:eastAsia="zh-CN"/>
        </w:rPr>
      </w:pPr>
      <w:r>
        <w:rPr>
          <w:rFonts w:hint="eastAsia" w:asciiTheme="minorEastAsia" w:hAnsiTheme="minorEastAsia" w:eastAsiaTheme="minorEastAsia" w:cstheme="minorEastAsia"/>
          <w:color w:val="auto"/>
          <w:kern w:val="2"/>
          <w:sz w:val="21"/>
          <w:szCs w:val="21"/>
          <w:highlight w:val="none"/>
        </w:rPr>
        <w:t xml:space="preserve">开立时间：    年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月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r>
        <w:rPr>
          <w:rFonts w:hint="eastAsia" w:asciiTheme="minorEastAsia" w:hAnsiTheme="minorEastAsia" w:eastAsiaTheme="minorEastAsia" w:cstheme="minorEastAsia"/>
          <w:color w:val="auto"/>
          <w:kern w:val="2"/>
          <w:sz w:val="21"/>
          <w:szCs w:val="21"/>
          <w:highlight w:val="none"/>
          <w:lang w:eastAsia="zh-CN"/>
        </w:rPr>
        <w:t>日</w:t>
      </w:r>
    </w:p>
    <w:p>
      <w:pPr>
        <w:spacing w:line="240" w:lineRule="auto"/>
        <w:ind w:firstLine="0" w:firstLineChars="0"/>
        <w:rPr>
          <w:rFonts w:hint="eastAsia" w:ascii="宋体" w:hAnsi="宋体"/>
          <w:color w:val="auto"/>
          <w:sz w:val="18"/>
          <w:szCs w:val="18"/>
          <w:highlight w:val="none"/>
        </w:rPr>
      </w:pPr>
      <w:r>
        <w:rPr>
          <w:rFonts w:hint="eastAsia" w:ascii="宋体" w:hAnsi="宋体"/>
          <w:color w:val="auto"/>
          <w:sz w:val="18"/>
          <w:szCs w:val="18"/>
          <w:highlight w:val="none"/>
        </w:rPr>
        <w:br w:type="page"/>
      </w:r>
    </w:p>
    <w:p>
      <w:pPr>
        <w:spacing w:line="240" w:lineRule="auto"/>
        <w:ind w:firstLine="0" w:firstLineChars="0"/>
        <w:rPr>
          <w:rFonts w:ascii="宋体" w:hAnsi="宋体"/>
          <w:color w:val="auto"/>
          <w:szCs w:val="21"/>
          <w:highlight w:val="none"/>
        </w:rPr>
      </w:pPr>
      <w:r>
        <w:rPr>
          <w:rFonts w:hint="eastAsia" w:ascii="宋体" w:hAnsi="宋体"/>
          <w:color w:val="auto"/>
          <w:sz w:val="18"/>
          <w:szCs w:val="18"/>
          <w:highlight w:val="none"/>
        </w:rPr>
        <w:t xml:space="preserve">2. </w:t>
      </w:r>
      <w:r>
        <w:rPr>
          <w:rFonts w:hint="eastAsia" w:ascii="宋体" w:hAnsi="宋体"/>
          <w:color w:val="auto"/>
          <w:szCs w:val="21"/>
          <w:highlight w:val="none"/>
        </w:rPr>
        <w:t xml:space="preserve"> </w:t>
      </w:r>
      <w:r>
        <w:rPr>
          <w:rFonts w:hint="eastAsia" w:ascii="宋体" w:hAnsi="宋体"/>
          <w:color w:val="auto"/>
          <w:szCs w:val="21"/>
          <w:highlight w:val="none"/>
          <w:lang w:eastAsia="zh-CN"/>
        </w:rPr>
        <w:t>中小企业声明函</w:t>
      </w:r>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highlight w:val="none"/>
          <w:lang w:eastAsia="zh-CN"/>
        </w:rPr>
      </w:pPr>
      <w:r>
        <w:rPr>
          <w:rFonts w:hint="eastAsia" w:cs="宋体"/>
          <w:color w:val="auto"/>
          <w:sz w:val="24"/>
          <w:szCs w:val="24"/>
          <w:highlight w:val="none"/>
          <w:lang w:eastAsia="zh-CN"/>
        </w:rPr>
        <w:t>中小企业声明函（</w:t>
      </w:r>
      <w:r>
        <w:rPr>
          <w:rFonts w:hint="eastAsia" w:cs="宋体"/>
          <w:color w:val="auto"/>
          <w:sz w:val="24"/>
          <w:szCs w:val="24"/>
          <w:highlight w:val="none"/>
          <w:lang w:val="en-US" w:eastAsia="zh-CN"/>
        </w:rPr>
        <w:t>工程类</w:t>
      </w:r>
      <w:r>
        <w:rPr>
          <w:rFonts w:hint="eastAsia" w:cs="宋体"/>
          <w:color w:val="auto"/>
          <w:sz w:val="24"/>
          <w:szCs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本公司（联合体）郑重声明，根据《政府采购促进中小企业发展管理办法》（财库〔2020〕46号）的规定，本公司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联合体</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参加</w:t>
      </w:r>
      <w:r>
        <w:rPr>
          <w:rFonts w:hint="eastAsia" w:asciiTheme="minorEastAsia" w:hAnsiTheme="minorEastAsia" w:eastAsiaTheme="minorEastAsia" w:cstheme="minorEastAsia"/>
          <w:i/>
          <w:color w:val="auto"/>
          <w:sz w:val="21"/>
          <w:szCs w:val="21"/>
          <w:highlight w:val="none"/>
          <w:u w:val="single"/>
        </w:rPr>
        <w:t>（单位名称）</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i/>
          <w:color w:val="auto"/>
          <w:sz w:val="21"/>
          <w:szCs w:val="21"/>
          <w:highlight w:val="none"/>
          <w:u w:val="single"/>
        </w:rPr>
        <w:t>（项目名称）</w:t>
      </w:r>
      <w:r>
        <w:rPr>
          <w:rFonts w:hint="eastAsia" w:asciiTheme="minorEastAsia" w:hAnsiTheme="minorEastAsia" w:eastAsiaTheme="minorEastAsia" w:cstheme="minorEastAsia"/>
          <w:color w:val="auto"/>
          <w:sz w:val="21"/>
          <w:szCs w:val="21"/>
          <w:highlight w:val="none"/>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企业名称（盖章）：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日期：</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2.中小企业应当按照《中小企业划型标准规定》（工信部联企业〔2011〕300号），如实填写并提交《</w:t>
      </w:r>
      <w:r>
        <w:rPr>
          <w:rFonts w:hint="eastAsia" w:asciiTheme="minorEastAsia" w:hAnsiTheme="minorEastAsia" w:eastAsiaTheme="minorEastAsia" w:cstheme="minorEastAsia"/>
          <w:b w:val="0"/>
          <w:bCs w:val="0"/>
          <w:color w:val="auto"/>
          <w:kern w:val="0"/>
          <w:sz w:val="21"/>
          <w:szCs w:val="21"/>
          <w:highlight w:val="none"/>
          <w:lang w:eastAsia="zh-CN"/>
        </w:rPr>
        <w:t>中小企业声明函</w:t>
      </w:r>
      <w:r>
        <w:rPr>
          <w:rFonts w:hint="eastAsia" w:asciiTheme="minorEastAsia" w:hAnsiTheme="minorEastAsia" w:eastAsiaTheme="minorEastAsia" w:cstheme="minorEastAsia"/>
          <w:b w:val="0"/>
          <w:bCs w:val="0"/>
          <w:color w:val="auto"/>
          <w:kern w:val="0"/>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4.本声明函“企业名称（盖章）”处为</w:t>
      </w:r>
      <w:r>
        <w:rPr>
          <w:rFonts w:hint="eastAsia" w:asciiTheme="minorEastAsia" w:hAnsiTheme="minorEastAsia" w:eastAsiaTheme="minorEastAsia" w:cstheme="minorEastAsia"/>
          <w:b w:val="0"/>
          <w:bCs w:val="0"/>
          <w:color w:val="auto"/>
          <w:kern w:val="0"/>
          <w:sz w:val="21"/>
          <w:szCs w:val="21"/>
          <w:highlight w:val="none"/>
          <w:lang w:val="en-US" w:eastAsia="zh-CN"/>
        </w:rPr>
        <w:t>中小企业</w:t>
      </w:r>
      <w:r>
        <w:rPr>
          <w:rFonts w:hint="eastAsia" w:asciiTheme="minorEastAsia" w:hAnsiTheme="minorEastAsia" w:eastAsiaTheme="minorEastAsia" w:cstheme="minorEastAsia"/>
          <w:b w:val="0"/>
          <w:bCs w:val="0"/>
          <w:color w:val="auto"/>
          <w:kern w:val="0"/>
          <w:sz w:val="21"/>
          <w:szCs w:val="21"/>
          <w:highlight w:val="none"/>
        </w:rPr>
        <w:t>盖章。</w:t>
      </w:r>
    </w:p>
    <w:p>
      <w:pP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spacing w:line="240" w:lineRule="auto"/>
        <w:ind w:firstLine="420" w:firstLineChars="200"/>
        <w:rPr>
          <w:rFonts w:ascii="宋体" w:hAnsi="宋体"/>
          <w:color w:val="auto"/>
          <w:sz w:val="18"/>
          <w:szCs w:val="18"/>
          <w:highlight w:val="none"/>
        </w:rPr>
      </w:pPr>
      <w:r>
        <w:rPr>
          <w:rFonts w:hint="eastAsia" w:asciiTheme="minorEastAsia" w:hAnsiTheme="minorEastAsia" w:eastAsiaTheme="minorEastAsia" w:cstheme="minorEastAsia"/>
          <w:color w:val="auto"/>
          <w:kern w:val="0"/>
          <w:sz w:val="21"/>
          <w:szCs w:val="21"/>
          <w:highlight w:val="none"/>
        </w:rPr>
        <w:t>（十六）其他未列明行业。从业人员300人以下的为中小微型企业。其中，从业人员100人及以上的为中型企业；从业人员10人及以上的为小型企业；从业人员10人以下的为微型企业。</w:t>
      </w:r>
    </w:p>
    <w:p>
      <w:pPr>
        <w:spacing w:line="240" w:lineRule="auto"/>
        <w:ind w:firstLine="0" w:firstLineChars="0"/>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br w:type="page"/>
      </w:r>
    </w:p>
    <w:p>
      <w:pPr>
        <w:spacing w:line="360" w:lineRule="auto"/>
        <w:ind w:firstLine="420" w:firstLineChars="20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3.</w:t>
      </w:r>
      <w:r>
        <w:rPr>
          <w:rFonts w:hint="eastAsia"/>
          <w:color w:val="auto"/>
          <w:highlight w:val="none"/>
        </w:rPr>
        <w:t>中小企业承担合同份额</w:t>
      </w:r>
      <w:r>
        <w:rPr>
          <w:rFonts w:hint="eastAsia"/>
          <w:color w:val="auto"/>
          <w:highlight w:val="none"/>
          <w:lang w:val="en-US" w:eastAsia="zh-CN"/>
        </w:rPr>
        <w:t>承诺函</w:t>
      </w:r>
    </w:p>
    <w:p>
      <w:pPr>
        <w:pStyle w:val="2"/>
        <w:spacing w:line="360" w:lineRule="auto"/>
        <w:jc w:val="center"/>
        <w:rPr>
          <w:rFonts w:hint="eastAsia" w:eastAsia="宋体"/>
          <w:color w:val="auto"/>
          <w:highlight w:val="none"/>
          <w:lang w:val="en-US" w:eastAsia="zh-CN"/>
        </w:rPr>
      </w:pPr>
      <w:r>
        <w:rPr>
          <w:rFonts w:hint="eastAsia"/>
          <w:color w:val="auto"/>
          <w:highlight w:val="none"/>
        </w:rPr>
        <w:t>中小企业承担合同份额</w:t>
      </w:r>
      <w:r>
        <w:rPr>
          <w:rFonts w:hint="eastAsia"/>
          <w:color w:val="auto"/>
          <w:highlight w:val="none"/>
          <w:lang w:val="en-US" w:eastAsia="zh-CN"/>
        </w:rPr>
        <w:t>承诺函</w:t>
      </w:r>
    </w:p>
    <w:p>
      <w:pPr>
        <w:pStyle w:val="2"/>
        <w:spacing w:line="360" w:lineRule="auto"/>
        <w:jc w:val="center"/>
        <w:rPr>
          <w:rFonts w:hint="eastAsia" w:eastAsia="宋体"/>
          <w:color w:val="auto"/>
          <w:highlight w:val="none"/>
          <w:lang w:val="en-US" w:eastAsia="zh-CN"/>
        </w:rPr>
      </w:pPr>
      <w:r>
        <w:rPr>
          <w:rFonts w:hint="eastAsia"/>
          <w:color w:val="auto"/>
          <w:highlight w:val="none"/>
          <w:lang w:val="en-US" w:eastAsia="zh-CN"/>
        </w:rPr>
        <w:t>（</w:t>
      </w:r>
      <w:r>
        <w:rPr>
          <w:rFonts w:hint="eastAsia" w:ascii="宋体" w:hAnsi="宋体"/>
          <w:snapToGrid w:val="0"/>
          <w:color w:val="auto"/>
          <w:kern w:val="0"/>
          <w:szCs w:val="21"/>
          <w:highlight w:val="none"/>
        </w:rPr>
        <w:t>以联合体形式面向中小企业</w:t>
      </w:r>
      <w:r>
        <w:rPr>
          <w:rFonts w:hint="eastAsia"/>
          <w:color w:val="auto"/>
          <w:highlight w:val="none"/>
          <w:lang w:val="en-US" w:eastAsia="zh-CN"/>
        </w:rPr>
        <w:t>时采用</w:t>
      </w:r>
      <w:r>
        <w:rPr>
          <w:rFonts w:hint="eastAsia"/>
          <w:color w:val="auto"/>
          <w:highlight w:val="none"/>
          <w:lang w:eastAsia="zh-CN"/>
        </w:rPr>
        <w:t>）</w:t>
      </w:r>
    </w:p>
    <w:p>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（招标人名称）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（所有成员单位名称）</w:t>
      </w:r>
      <w:r>
        <w:rPr>
          <w:rFonts w:hint="eastAsia" w:ascii="宋体" w:hAnsi="宋体" w:cs="宋体"/>
          <w:snapToGrid w:val="0"/>
          <w:color w:val="auto"/>
          <w:kern w:val="0"/>
          <w:szCs w:val="21"/>
          <w:highlight w:val="none"/>
          <w:u w:val="none"/>
        </w:rPr>
        <w:t>自愿组成联合体</w:t>
      </w:r>
      <w:r>
        <w:rPr>
          <w:rFonts w:hint="eastAsia" w:ascii="宋体" w:hAnsi="宋体" w:cs="宋体"/>
          <w:snapToGrid w:val="0"/>
          <w:color w:val="auto"/>
          <w:kern w:val="0"/>
          <w:szCs w:val="21"/>
          <w:highlight w:val="none"/>
        </w:rPr>
        <w:t>，</w:t>
      </w:r>
      <w:r>
        <w:rPr>
          <w:rFonts w:hint="eastAsia" w:ascii="宋体" w:hAnsi="宋体" w:cs="宋体"/>
          <w:snapToGrid w:val="0"/>
          <w:color w:val="auto"/>
          <w:kern w:val="0"/>
          <w:szCs w:val="21"/>
          <w:highlight w:val="none"/>
          <w:lang w:val="en-US" w:eastAsia="zh-CN"/>
        </w:rPr>
        <w:t>承诺</w:t>
      </w:r>
      <w:r>
        <w:rPr>
          <w:rFonts w:hint="eastAsia" w:ascii="宋体" w:hAnsi="宋体" w:cs="宋体"/>
          <w:snapToGrid w:val="0"/>
          <w:color w:val="auto"/>
          <w:kern w:val="0"/>
          <w:szCs w:val="21"/>
          <w:highlight w:val="none"/>
        </w:rPr>
        <w:t>将合同份额的</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lang w:val="en-US" w:eastAsia="zh-CN"/>
        </w:rPr>
        <w:t>%</w:t>
      </w:r>
      <w:r>
        <w:rPr>
          <w:rFonts w:hint="eastAsia" w:ascii="宋体" w:hAnsi="宋体" w:cs="宋体"/>
          <w:snapToGrid w:val="0"/>
          <w:color w:val="auto"/>
          <w:kern w:val="0"/>
          <w:szCs w:val="21"/>
          <w:highlight w:val="none"/>
        </w:rPr>
        <w:t>以</w:t>
      </w:r>
      <w:r>
        <w:rPr>
          <w:rFonts w:hint="eastAsia" w:ascii="宋体" w:hAnsi="宋体" w:cs="宋体"/>
          <w:snapToGrid w:val="0"/>
          <w:color w:val="auto"/>
          <w:kern w:val="0"/>
          <w:szCs w:val="21"/>
          <w:highlight w:val="none"/>
          <w:lang w:val="en-US" w:eastAsia="zh-CN"/>
        </w:rPr>
        <w:t>上由联合体中的中小企业实施</w:t>
      </w:r>
      <w:r>
        <w:rPr>
          <w:rFonts w:hint="eastAsia" w:ascii="宋体" w:hAnsi="宋体" w:cs="宋体"/>
          <w:snapToGrid w:val="0"/>
          <w:color w:val="auto"/>
          <w:kern w:val="0"/>
          <w:szCs w:val="21"/>
          <w:highlight w:val="none"/>
        </w:rPr>
        <w:t>。</w:t>
      </w:r>
      <w:r>
        <w:rPr>
          <w:rFonts w:hint="eastAsia" w:ascii="宋体" w:hAnsi="宋体" w:cs="宋体"/>
          <w:i/>
          <w:iCs/>
          <w:snapToGrid w:val="0"/>
          <w:color w:val="auto"/>
          <w:kern w:val="0"/>
          <w:szCs w:val="21"/>
          <w:highlight w:val="none"/>
        </w:rPr>
        <w:t>[提示：2025年、2026年执行不低于40%的比例，之后年度执行不低于30%的比例</w:t>
      </w:r>
      <w:r>
        <w:rPr>
          <w:rFonts w:hint="eastAsia" w:ascii="宋体" w:hAnsi="宋体" w:cs="宋体"/>
          <w:i/>
          <w:iCs/>
          <w:snapToGrid w:val="0"/>
          <w:color w:val="auto"/>
          <w:kern w:val="0"/>
          <w:szCs w:val="21"/>
          <w:highlight w:val="none"/>
          <w:lang w:eastAsia="zh-CN"/>
        </w:rPr>
        <w:t>。</w:t>
      </w:r>
      <w:r>
        <w:rPr>
          <w:rFonts w:hint="eastAsia" w:ascii="宋体" w:hAnsi="宋体" w:cs="宋体"/>
          <w:i/>
          <w:iCs/>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color w:val="auto"/>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p>
    <w:p>
      <w:pPr>
        <w:spacing w:line="360" w:lineRule="auto"/>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240" w:lineRule="auto"/>
        <w:ind w:firstLine="0" w:firstLineChars="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br w:type="page"/>
      </w:r>
    </w:p>
    <w:p>
      <w:pPr>
        <w:spacing w:line="360" w:lineRule="auto"/>
        <w:ind w:firstLine="420" w:firstLineChars="20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4.分包承诺函</w:t>
      </w:r>
    </w:p>
    <w:p>
      <w:pPr>
        <w:pStyle w:val="2"/>
        <w:spacing w:line="360" w:lineRule="auto"/>
        <w:jc w:val="center"/>
        <w:rPr>
          <w:rFonts w:hint="eastAsia"/>
          <w:color w:val="auto"/>
          <w:highlight w:val="none"/>
          <w:lang w:val="en-US" w:eastAsia="zh-CN"/>
        </w:rPr>
      </w:pPr>
      <w:r>
        <w:rPr>
          <w:rFonts w:hint="eastAsia"/>
          <w:color w:val="auto"/>
          <w:highlight w:val="none"/>
          <w:lang w:val="en-US" w:eastAsia="zh-CN"/>
        </w:rPr>
        <w:t>分包承诺函</w:t>
      </w:r>
    </w:p>
    <w:p>
      <w:pPr>
        <w:pStyle w:val="2"/>
        <w:spacing w:line="360" w:lineRule="auto"/>
        <w:jc w:val="center"/>
        <w:rPr>
          <w:rFonts w:hint="eastAsia" w:eastAsia="宋体"/>
          <w:color w:val="auto"/>
          <w:highlight w:val="none"/>
          <w:lang w:val="en-US" w:eastAsia="zh-CN"/>
        </w:rPr>
      </w:pPr>
      <w:r>
        <w:rPr>
          <w:rFonts w:hint="eastAsia"/>
          <w:color w:val="auto"/>
          <w:highlight w:val="none"/>
          <w:lang w:val="en-US" w:eastAsia="zh-CN"/>
        </w:rPr>
        <w:t>（</w:t>
      </w:r>
      <w:r>
        <w:rPr>
          <w:rFonts w:hint="eastAsia" w:ascii="宋体" w:hAnsi="宋体"/>
          <w:snapToGrid w:val="0"/>
          <w:color w:val="auto"/>
          <w:kern w:val="0"/>
          <w:szCs w:val="21"/>
          <w:highlight w:val="none"/>
        </w:rPr>
        <w:t>以合同分包形式面向中小企业</w:t>
      </w:r>
      <w:r>
        <w:rPr>
          <w:rFonts w:hint="eastAsia"/>
          <w:color w:val="auto"/>
          <w:highlight w:val="none"/>
          <w:lang w:val="en-US" w:eastAsia="zh-CN"/>
        </w:rPr>
        <w:t>时采用</w:t>
      </w:r>
      <w:r>
        <w:rPr>
          <w:rFonts w:hint="eastAsia"/>
          <w:color w:val="auto"/>
          <w:highlight w:val="none"/>
          <w:lang w:eastAsia="zh-CN"/>
        </w:rPr>
        <w:t>）</w:t>
      </w:r>
    </w:p>
    <w:p>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（招标人名称）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（投标人名称）</w:t>
      </w:r>
      <w:r>
        <w:rPr>
          <w:rFonts w:hint="eastAsia" w:ascii="宋体" w:hAnsi="宋体" w:cs="宋体"/>
          <w:snapToGrid w:val="0"/>
          <w:color w:val="auto"/>
          <w:kern w:val="0"/>
          <w:szCs w:val="21"/>
          <w:highlight w:val="none"/>
        </w:rPr>
        <w:t>若中标，</w:t>
      </w:r>
      <w:r>
        <w:rPr>
          <w:rFonts w:hint="eastAsia" w:ascii="宋体" w:hAnsi="宋体" w:cs="宋体"/>
          <w:snapToGrid w:val="0"/>
          <w:color w:val="auto"/>
          <w:kern w:val="0"/>
          <w:szCs w:val="21"/>
          <w:highlight w:val="none"/>
          <w:lang w:val="en-US" w:eastAsia="zh-CN"/>
        </w:rPr>
        <w:t>承诺</w:t>
      </w:r>
      <w:r>
        <w:rPr>
          <w:rFonts w:hint="eastAsia" w:ascii="宋体" w:hAnsi="宋体" w:cs="宋体"/>
          <w:snapToGrid w:val="0"/>
          <w:color w:val="auto"/>
          <w:kern w:val="0"/>
          <w:szCs w:val="21"/>
          <w:highlight w:val="none"/>
        </w:rPr>
        <w:t>将合同份额的</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lang w:val="en-US" w:eastAsia="zh-CN"/>
        </w:rPr>
        <w:t>%</w:t>
      </w:r>
      <w:r>
        <w:rPr>
          <w:rFonts w:hint="eastAsia" w:ascii="宋体" w:hAnsi="宋体" w:cs="宋体"/>
          <w:snapToGrid w:val="0"/>
          <w:color w:val="auto"/>
          <w:kern w:val="0"/>
          <w:szCs w:val="21"/>
          <w:highlight w:val="none"/>
        </w:rPr>
        <w:t>以上分包给中小企业。</w:t>
      </w:r>
      <w:r>
        <w:rPr>
          <w:rFonts w:hint="eastAsia" w:ascii="宋体" w:hAnsi="宋体" w:cs="宋体"/>
          <w:i/>
          <w:iCs/>
          <w:snapToGrid w:val="0"/>
          <w:color w:val="auto"/>
          <w:kern w:val="0"/>
          <w:szCs w:val="21"/>
          <w:highlight w:val="none"/>
        </w:rPr>
        <w:t>[提示：2025年、2026年执行不低于40%的比例，之后年度执行不低于30%的比例</w:t>
      </w:r>
      <w:r>
        <w:rPr>
          <w:rFonts w:hint="eastAsia" w:ascii="宋体" w:hAnsi="宋体" w:cs="宋体"/>
          <w:i/>
          <w:iCs/>
          <w:snapToGrid w:val="0"/>
          <w:color w:val="auto"/>
          <w:kern w:val="0"/>
          <w:szCs w:val="21"/>
          <w:highlight w:val="none"/>
          <w:lang w:eastAsia="zh-CN"/>
        </w:rPr>
        <w:t>。</w:t>
      </w:r>
      <w:r>
        <w:rPr>
          <w:rFonts w:hint="eastAsia" w:ascii="宋体" w:hAnsi="宋体" w:cs="宋体"/>
          <w:i/>
          <w:iCs/>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color w:val="auto"/>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p>
    <w:p>
      <w:pPr>
        <w:spacing w:line="360" w:lineRule="auto"/>
        <w:ind w:firstLine="420" w:firstLineChars="200"/>
        <w:jc w:val="right"/>
        <w:rPr>
          <w:rFonts w:hint="eastAsia" w:ascii="宋体" w:hAnsi="宋体"/>
          <w:color w:val="auto"/>
          <w:szCs w:val="21"/>
          <w:highlight w:val="none"/>
          <w:lang w:val="en-US" w:eastAsia="zh-CN"/>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240" w:lineRule="auto"/>
        <w:ind w:firstLine="0" w:firstLineChars="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br w:type="page"/>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b w:val="0"/>
          <w:lang w:val="en-US" w:eastAsia="zh-CN"/>
        </w:rPr>
        <w:t>按照招标文件第二章投标人须知前附表第1.4.1项、第3.4款要求提供的资料。</w:t>
      </w:r>
    </w:p>
    <w:p>
      <w:pPr>
        <w:rPr>
          <w:rFonts w:ascii="宋体" w:hAnsi="宋体"/>
          <w:b/>
          <w:color w:val="auto"/>
          <w:highlight w:val="none"/>
        </w:rPr>
      </w:pPr>
      <w:r>
        <w:rPr>
          <w:rFonts w:ascii="宋体" w:hAnsi="宋体"/>
          <w:color w:val="auto"/>
          <w:sz w:val="18"/>
          <w:szCs w:val="18"/>
          <w:highlight w:val="none"/>
        </w:rPr>
        <w:t>……</w:t>
      </w:r>
      <w:bookmarkEnd w:id="1156"/>
      <w:bookmarkEnd w:id="1157"/>
      <w:bookmarkEnd w:id="1158"/>
      <w:bookmarkEnd w:id="2772"/>
      <w:bookmarkEnd w:id="2773"/>
    </w:p>
    <w:sectPr>
      <w:footerReference r:id="rId10" w:type="default"/>
      <w:footerReference r:id="rId11" w:type="even"/>
      <w:pgSz w:w="11906" w:h="16838"/>
      <w:pgMar w:top="1304" w:right="1133" w:bottom="993" w:left="993" w:header="851" w:footer="102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decorative"/>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仿宋简体">
    <w:altName w:val="方正仿宋_GBK"/>
    <w:panose1 w:val="02000000000000000000"/>
    <w:charset w:val="86"/>
    <w:family w:val="script"/>
    <w:pitch w:val="default"/>
    <w:sig w:usb0="00000000" w:usb1="00000000" w:usb2="00000012" w:usb3="00000000" w:csb0="00040001" w:csb1="00000000"/>
  </w:font>
  <w:font w:name="仿宋">
    <w:altName w:val="宋体"/>
    <w:panose1 w:val="02010609060101010101"/>
    <w:charset w:val="86"/>
    <w:family w:val="auto"/>
    <w:pitch w:val="default"/>
    <w:sig w:usb0="00000000" w:usb1="00000000" w:usb2="00000016" w:usb3="00000000" w:csb0="00040001"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华文仿宋">
    <w:altName w:val="汉仪仿宋简"/>
    <w:panose1 w:val="02010600040101010101"/>
    <w:charset w:val="86"/>
    <w:family w:val="auto"/>
    <w:pitch w:val="default"/>
    <w:sig w:usb0="00000000" w:usb1="00000000" w:usb2="00000000" w:usb3="00000000" w:csb0="0004009F" w:csb1="DFD70000"/>
  </w:font>
  <w:font w:name="Microsoft Sans Serif">
    <w:altName w:val="DejaVu Sans"/>
    <w:panose1 w:val="020B0604020202020204"/>
    <w:charset w:val="00"/>
    <w:family w:val="swiss"/>
    <w:pitch w:val="default"/>
    <w:sig w:usb0="00000000" w:usb1="00000000" w:usb2="00000008" w:usb3="00000000" w:csb0="200101FF" w:csb1="2028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04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29"/>
                          </w:pPr>
                        </w:p>
                      </w:txbxContent>
                    </wps:txbx>
                    <wps:bodyPr wrap="none" lIns="0" tIns="0" rIns="0" bIns="0">
                      <a:spAutoFit/>
                    </wps:bodyPr>
                  </wps:wsp>
                </a:graphicData>
              </a:graphic>
            </wp:anchor>
          </w:drawing>
        </mc:Choice>
        <mc:Fallback>
          <w:pict>
            <v:shape id="文本框 204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GhpgkvTAAAABQEAAA8AAAAAAAAAAQAgAAAAOAAAAGRycy9kb3du&#10;cmV2LnhtbFBLAQIUABQAAAAIAIdO4kCL9ELhtQEAAE8DAAAOAAAAAAAAAAEAIAAAADgBAABkcnMv&#10;ZTJvRG9jLnhtbFBLBQYAAAAABgAGAFkBAABfBQAAAAA=&#10;">
              <v:fill on="f" focussize="0,0"/>
              <v:stroke on="f" weight="1.25pt"/>
              <v:imagedata o:title=""/>
              <o:lock v:ext="edit" aspectratio="f"/>
              <v:textbox inset="0mm,0mm,0mm,0mm" style="mso-fit-shape-to-text:t;">
                <w:txbxContent>
                  <w:p>
                    <w:pPr>
                      <w:pStyle w:val="29"/>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 PAGE </w:instrText>
    </w:r>
    <w:r>
      <w:fldChar w:fldCharType="separate"/>
    </w:r>
    <w:r>
      <w:t>- 5 -</w:t>
    </w:r>
    <w:r>
      <w:fldChar w:fldCharType="end"/>
    </w:r>
    <w:r>
      <w:t xml:space="preserve"> </w:t>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05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29"/>
                            <w:rPr>
                              <w:rStyle w:val="50"/>
                            </w:rPr>
                          </w:pPr>
                          <w:r>
                            <w:fldChar w:fldCharType="begin"/>
                          </w:r>
                          <w:r>
                            <w:rPr>
                              <w:rStyle w:val="50"/>
                            </w:rPr>
                            <w:instrText xml:space="preserve">PAGE  </w:instrText>
                          </w:r>
                          <w:r>
                            <w:fldChar w:fldCharType="separate"/>
                          </w:r>
                          <w:r>
                            <w:rPr>
                              <w:rStyle w:val="50"/>
                            </w:rPr>
                            <w:t>- 1 -</w:t>
                          </w:r>
                          <w:r>
                            <w:fldChar w:fldCharType="end"/>
                          </w:r>
                        </w:p>
                        <w:p/>
                      </w:txbxContent>
                    </wps:txbx>
                    <wps:bodyPr wrap="none" lIns="0" tIns="0" rIns="0" bIns="0">
                      <a:spAutoFit/>
                    </wps:bodyPr>
                  </wps:wsp>
                </a:graphicData>
              </a:graphic>
            </wp:anchor>
          </w:drawing>
        </mc:Choice>
        <mc:Fallback>
          <w:pict>
            <v:shape id="文本框 205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aGmCS9MAAAAFAQAADwAAAAAAAAABACAAAAA4AAAAZHJzL2Rvd25y&#10;ZXYueG1sUEsBAhQAFAAAAAgAh07iQH8fWNu0AQAATwMAAA4AAAAAAAAAAQAgAAAAOAEAAGRycy9l&#10;Mm9Eb2MueG1sUEsFBgAAAAAGAAYAWQEAAF4FAAAAAA==&#10;">
              <v:fill on="f" focussize="0,0"/>
              <v:stroke on="f" weight="1.25pt"/>
              <v:imagedata o:title=""/>
              <o:lock v:ext="edit" aspectratio="f"/>
              <v:textbox inset="0mm,0mm,0mm,0mm" style="mso-fit-shape-to-text:t;">
                <w:txbxContent>
                  <w:p>
                    <w:pPr>
                      <w:pStyle w:val="29"/>
                      <w:rPr>
                        <w:rStyle w:val="50"/>
                      </w:rPr>
                    </w:pPr>
                    <w:r>
                      <w:fldChar w:fldCharType="begin"/>
                    </w:r>
                    <w:r>
                      <w:rPr>
                        <w:rStyle w:val="50"/>
                      </w:rPr>
                      <w:instrText xml:space="preserve">PAGE  </w:instrText>
                    </w:r>
                    <w:r>
                      <w:fldChar w:fldCharType="separate"/>
                    </w:r>
                    <w:r>
                      <w:rPr>
                        <w:rStyle w:val="50"/>
                      </w:rPr>
                      <w:t>- 1 -</w:t>
                    </w:r>
                    <w:r>
                      <w:fldChar w:fldCharType="end"/>
                    </w:r>
                  </w:p>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32105" cy="120650"/>
              <wp:effectExtent l="0" t="0" r="0" b="0"/>
              <wp:wrapNone/>
              <wp:docPr id="6" name="文本框 2052"/>
              <wp:cNvGraphicFramePr/>
              <a:graphic xmlns:a="http://schemas.openxmlformats.org/drawingml/2006/main">
                <a:graphicData uri="http://schemas.microsoft.com/office/word/2010/wordprocessingShape">
                  <wps:wsp>
                    <wps:cNvSpPr txBox="true"/>
                    <wps:spPr>
                      <a:xfrm>
                        <a:off x="0" y="0"/>
                        <a:ext cx="332105" cy="120650"/>
                      </a:xfrm>
                      <a:prstGeom prst="rect">
                        <a:avLst/>
                      </a:prstGeom>
                      <a:noFill/>
                      <a:ln w="15875">
                        <a:noFill/>
                      </a:ln>
                    </wps:spPr>
                    <wps:txbx>
                      <w:txbxContent>
                        <w:p>
                          <w:pPr>
                            <w:pStyle w:val="29"/>
                          </w:pPr>
                          <w:r>
                            <w:fldChar w:fldCharType="begin"/>
                          </w:r>
                          <w:r>
                            <w:rPr>
                              <w:rStyle w:val="50"/>
                            </w:rPr>
                            <w:instrText xml:space="preserve">PAGE  </w:instrText>
                          </w:r>
                          <w:r>
                            <w:fldChar w:fldCharType="separate"/>
                          </w:r>
                          <w:r>
                            <w:rPr>
                              <w:rStyle w:val="50"/>
                            </w:rPr>
                            <w:t>- 3 -</w:t>
                          </w:r>
                          <w:r>
                            <w:fldChar w:fldCharType="end"/>
                          </w:r>
                        </w:p>
                      </w:txbxContent>
                    </wps:txbx>
                    <wps:bodyPr wrap="square" lIns="0" tIns="0" rIns="0" bIns="0"/>
                  </wps:wsp>
                </a:graphicData>
              </a:graphic>
            </wp:anchor>
          </w:drawing>
        </mc:Choice>
        <mc:Fallback>
          <w:pict>
            <v:shape id="文本框 2052" o:spid="_x0000_s1026" o:spt="202" type="#_x0000_t202" style="position:absolute;left:0pt;margin-top:0pt;height:9.5pt;width:26.15pt;mso-position-horizontal:center;mso-position-horizontal-relative:margin;z-index:251660288;mso-width-relative:page;mso-height-relative:page;" filled="f" stroked="f" coordsize="21600,21600" o:gfxdata="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ju+/60wAAAAMBAAAPAAAAAAAAAAEAIAAAADgAAABkcnMvZG93bnJldi54&#10;bWxQSwECFAAUAAAACACHTuJAouvb57ABAAA1AwAADgAAAAAAAAABACAAAAA4AQAAZHJzL2Uyb0Rv&#10;Yy54bWxQSwUGAAAAAAYABgBZAQAAWgUAAAAA&#10;">
              <v:fill on="f" focussize="0,0"/>
              <v:stroke on="f" weight="1.25pt"/>
              <v:imagedata o:title=""/>
              <o:lock v:ext="edit" aspectratio="f"/>
              <v:textbox inset="0mm,0mm,0mm,0mm">
                <w:txbxContent>
                  <w:p>
                    <w:pPr>
                      <w:pStyle w:val="29"/>
                    </w:pPr>
                    <w:r>
                      <w:fldChar w:fldCharType="begin"/>
                    </w:r>
                    <w:r>
                      <w:rPr>
                        <w:rStyle w:val="50"/>
                      </w:rPr>
                      <w:instrText xml:space="preserve">PAGE  </w:instrText>
                    </w:r>
                    <w:r>
                      <w:fldChar w:fldCharType="separate"/>
                    </w:r>
                    <w:r>
                      <w:rPr>
                        <w:rStyle w:val="50"/>
                      </w:rPr>
                      <w:t>- 3 -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05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29"/>
                            <w:jc w:val="center"/>
                          </w:pPr>
                          <w:r>
                            <w:t xml:space="preserve">- </w:t>
                          </w:r>
                          <w:r>
                            <w:fldChar w:fldCharType="begin"/>
                          </w:r>
                          <w:r>
                            <w:instrText xml:space="preserve"> PAGE </w:instrText>
                          </w:r>
                          <w:r>
                            <w:fldChar w:fldCharType="separate"/>
                          </w:r>
                          <w:r>
                            <w:t>- 231 -</w:t>
                          </w:r>
                          <w:r>
                            <w:fldChar w:fldCharType="end"/>
                          </w:r>
                          <w:r>
                            <w:t xml:space="preserve"> -</w:t>
                          </w:r>
                        </w:p>
                      </w:txbxContent>
                    </wps:txbx>
                    <wps:bodyPr wrap="none" lIns="0" tIns="0" rIns="0" bIns="0">
                      <a:spAutoFit/>
                    </wps:bodyPr>
                  </wps:wsp>
                </a:graphicData>
              </a:graphic>
            </wp:anchor>
          </w:drawing>
        </mc:Choice>
        <mc:Fallback>
          <w:pict>
            <v:shape id="文本框 205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GhpgkvTAAAABQEAAA8AAAAAAAAAAQAgAAAAOAAAAGRycy9kb3du&#10;cmV2LnhtbFBLAQIUABQAAAAIAIdO4kDaGOEGtQEAAE8DAAAOAAAAAAAAAAEAIAAAADgBAABkcnMv&#10;ZTJvRG9jLnhtbFBLBQYAAAAABgAGAFkBAABfBQAAAAA=&#10;">
              <v:fill on="f" focussize="0,0"/>
              <v:stroke on="f" weight="1.25pt"/>
              <v:imagedata o:title=""/>
              <o:lock v:ext="edit" aspectratio="f"/>
              <v:textbox inset="0mm,0mm,0mm,0mm" style="mso-fit-shape-to-text:t;">
                <w:txbxContent>
                  <w:p>
                    <w:pPr>
                      <w:pStyle w:val="29"/>
                      <w:jc w:val="center"/>
                    </w:pPr>
                    <w:r>
                      <w:t xml:space="preserve">- </w:t>
                    </w:r>
                    <w:r>
                      <w:fldChar w:fldCharType="begin"/>
                    </w:r>
                    <w:r>
                      <w:instrText xml:space="preserve"> PAGE </w:instrText>
                    </w:r>
                    <w:r>
                      <w:fldChar w:fldCharType="separate"/>
                    </w:r>
                    <w:r>
                      <w:t>- 231 -</w:t>
                    </w:r>
                    <w:r>
                      <w:fldChar w:fldCharType="end"/>
                    </w:r>
                    <w: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172374"/>
    <w:multiLevelType w:val="singleLevel"/>
    <w:tmpl w:val="5A172374"/>
    <w:lvl w:ilvl="0" w:tentative="0">
      <w:start w:val="3"/>
      <w:numFmt w:val="upperLetter"/>
      <w:suff w:val="nothing"/>
      <w:lvlText w:val="%1、"/>
      <w:lvlJc w:val="left"/>
    </w:lvl>
  </w:abstractNum>
  <w:abstractNum w:abstractNumId="1">
    <w:nsid w:val="5FED4159"/>
    <w:multiLevelType w:val="singleLevel"/>
    <w:tmpl w:val="5FED4159"/>
    <w:lvl w:ilvl="0" w:tentative="0">
      <w:start w:val="2"/>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hideSpellingErrors/>
  <w:revisionView w:markup="0"/>
  <w:trackRevisions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B1E"/>
    <w:rsid w:val="0000263C"/>
    <w:rsid w:val="000027C8"/>
    <w:rsid w:val="0000353C"/>
    <w:rsid w:val="00003A3F"/>
    <w:rsid w:val="000047F9"/>
    <w:rsid w:val="00004B09"/>
    <w:rsid w:val="0000509C"/>
    <w:rsid w:val="00005DD9"/>
    <w:rsid w:val="00005E79"/>
    <w:rsid w:val="0000613F"/>
    <w:rsid w:val="000067A3"/>
    <w:rsid w:val="000135B1"/>
    <w:rsid w:val="00013F14"/>
    <w:rsid w:val="00014DF1"/>
    <w:rsid w:val="00015C9C"/>
    <w:rsid w:val="0001647D"/>
    <w:rsid w:val="0001650A"/>
    <w:rsid w:val="00017D2A"/>
    <w:rsid w:val="00017F2D"/>
    <w:rsid w:val="0002038D"/>
    <w:rsid w:val="000208F3"/>
    <w:rsid w:val="00021228"/>
    <w:rsid w:val="000215EB"/>
    <w:rsid w:val="00021756"/>
    <w:rsid w:val="00021861"/>
    <w:rsid w:val="00022747"/>
    <w:rsid w:val="00022A3B"/>
    <w:rsid w:val="00022F4C"/>
    <w:rsid w:val="00023B7F"/>
    <w:rsid w:val="00024492"/>
    <w:rsid w:val="00025666"/>
    <w:rsid w:val="0002592F"/>
    <w:rsid w:val="00025DD0"/>
    <w:rsid w:val="00025FB1"/>
    <w:rsid w:val="000301A4"/>
    <w:rsid w:val="00030255"/>
    <w:rsid w:val="000316FE"/>
    <w:rsid w:val="00032255"/>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37C89"/>
    <w:rsid w:val="0004008B"/>
    <w:rsid w:val="000415C5"/>
    <w:rsid w:val="000418B4"/>
    <w:rsid w:val="000426A8"/>
    <w:rsid w:val="000426EA"/>
    <w:rsid w:val="000433B9"/>
    <w:rsid w:val="000434B1"/>
    <w:rsid w:val="000437CD"/>
    <w:rsid w:val="00043951"/>
    <w:rsid w:val="00046EAC"/>
    <w:rsid w:val="000479E7"/>
    <w:rsid w:val="00047F7E"/>
    <w:rsid w:val="00050329"/>
    <w:rsid w:val="00050A2B"/>
    <w:rsid w:val="00050F21"/>
    <w:rsid w:val="00052486"/>
    <w:rsid w:val="0005301D"/>
    <w:rsid w:val="00053B37"/>
    <w:rsid w:val="00054784"/>
    <w:rsid w:val="00054C30"/>
    <w:rsid w:val="00054D78"/>
    <w:rsid w:val="00054F64"/>
    <w:rsid w:val="000554D5"/>
    <w:rsid w:val="0005572F"/>
    <w:rsid w:val="0005605E"/>
    <w:rsid w:val="0005646F"/>
    <w:rsid w:val="00056DB9"/>
    <w:rsid w:val="00057103"/>
    <w:rsid w:val="000578DC"/>
    <w:rsid w:val="00057D13"/>
    <w:rsid w:val="00061927"/>
    <w:rsid w:val="00061B42"/>
    <w:rsid w:val="00062D58"/>
    <w:rsid w:val="000631ED"/>
    <w:rsid w:val="00063C01"/>
    <w:rsid w:val="000640B5"/>
    <w:rsid w:val="000654D9"/>
    <w:rsid w:val="00065C93"/>
    <w:rsid w:val="00065D7D"/>
    <w:rsid w:val="00065F0A"/>
    <w:rsid w:val="000677BF"/>
    <w:rsid w:val="00067E50"/>
    <w:rsid w:val="000703E1"/>
    <w:rsid w:val="00070444"/>
    <w:rsid w:val="00070DB4"/>
    <w:rsid w:val="00071785"/>
    <w:rsid w:val="00071848"/>
    <w:rsid w:val="000729A4"/>
    <w:rsid w:val="00072C40"/>
    <w:rsid w:val="00072EB2"/>
    <w:rsid w:val="0007377C"/>
    <w:rsid w:val="00074445"/>
    <w:rsid w:val="00074926"/>
    <w:rsid w:val="000753AE"/>
    <w:rsid w:val="00075A88"/>
    <w:rsid w:val="00075F71"/>
    <w:rsid w:val="00076583"/>
    <w:rsid w:val="0007662F"/>
    <w:rsid w:val="00076C46"/>
    <w:rsid w:val="00077453"/>
    <w:rsid w:val="00077788"/>
    <w:rsid w:val="000777DB"/>
    <w:rsid w:val="00077A92"/>
    <w:rsid w:val="00081AED"/>
    <w:rsid w:val="00081E58"/>
    <w:rsid w:val="00083156"/>
    <w:rsid w:val="00084006"/>
    <w:rsid w:val="00084056"/>
    <w:rsid w:val="00084085"/>
    <w:rsid w:val="000843AE"/>
    <w:rsid w:val="00084AD3"/>
    <w:rsid w:val="00085720"/>
    <w:rsid w:val="00086F23"/>
    <w:rsid w:val="00087D30"/>
    <w:rsid w:val="00090828"/>
    <w:rsid w:val="0009092D"/>
    <w:rsid w:val="00090FD7"/>
    <w:rsid w:val="000925AC"/>
    <w:rsid w:val="000925B9"/>
    <w:rsid w:val="000927A3"/>
    <w:rsid w:val="000928A8"/>
    <w:rsid w:val="00092F8F"/>
    <w:rsid w:val="0009358F"/>
    <w:rsid w:val="00093B07"/>
    <w:rsid w:val="00094DB6"/>
    <w:rsid w:val="00095189"/>
    <w:rsid w:val="0009559A"/>
    <w:rsid w:val="000955EA"/>
    <w:rsid w:val="00095DEF"/>
    <w:rsid w:val="0009606E"/>
    <w:rsid w:val="00096615"/>
    <w:rsid w:val="000967E2"/>
    <w:rsid w:val="00097C86"/>
    <w:rsid w:val="000A0398"/>
    <w:rsid w:val="000A0D3C"/>
    <w:rsid w:val="000A2AF4"/>
    <w:rsid w:val="000A2CA5"/>
    <w:rsid w:val="000A3234"/>
    <w:rsid w:val="000A41FD"/>
    <w:rsid w:val="000A47C0"/>
    <w:rsid w:val="000A4A55"/>
    <w:rsid w:val="000A569B"/>
    <w:rsid w:val="000A6BF5"/>
    <w:rsid w:val="000A7403"/>
    <w:rsid w:val="000A7CCE"/>
    <w:rsid w:val="000B0F51"/>
    <w:rsid w:val="000B131D"/>
    <w:rsid w:val="000B1596"/>
    <w:rsid w:val="000B1B81"/>
    <w:rsid w:val="000B1DE8"/>
    <w:rsid w:val="000B283B"/>
    <w:rsid w:val="000B285A"/>
    <w:rsid w:val="000B3303"/>
    <w:rsid w:val="000B489F"/>
    <w:rsid w:val="000B4C5B"/>
    <w:rsid w:val="000B5039"/>
    <w:rsid w:val="000B55BE"/>
    <w:rsid w:val="000B5C3A"/>
    <w:rsid w:val="000B5E88"/>
    <w:rsid w:val="000B6648"/>
    <w:rsid w:val="000B6BBC"/>
    <w:rsid w:val="000B786B"/>
    <w:rsid w:val="000C00B2"/>
    <w:rsid w:val="000C079C"/>
    <w:rsid w:val="000C0827"/>
    <w:rsid w:val="000C0EE5"/>
    <w:rsid w:val="000C13A1"/>
    <w:rsid w:val="000C14AB"/>
    <w:rsid w:val="000C30AC"/>
    <w:rsid w:val="000C3285"/>
    <w:rsid w:val="000C3E3B"/>
    <w:rsid w:val="000C463E"/>
    <w:rsid w:val="000C4D94"/>
    <w:rsid w:val="000C5AA2"/>
    <w:rsid w:val="000C5C93"/>
    <w:rsid w:val="000C6282"/>
    <w:rsid w:val="000D122D"/>
    <w:rsid w:val="000D1234"/>
    <w:rsid w:val="000D1779"/>
    <w:rsid w:val="000D1F8D"/>
    <w:rsid w:val="000D21F1"/>
    <w:rsid w:val="000D252E"/>
    <w:rsid w:val="000D2557"/>
    <w:rsid w:val="000D3548"/>
    <w:rsid w:val="000D3551"/>
    <w:rsid w:val="000D42D0"/>
    <w:rsid w:val="000D42FA"/>
    <w:rsid w:val="000D5211"/>
    <w:rsid w:val="000D65FC"/>
    <w:rsid w:val="000D6726"/>
    <w:rsid w:val="000D6B45"/>
    <w:rsid w:val="000D6FB3"/>
    <w:rsid w:val="000D7254"/>
    <w:rsid w:val="000D753D"/>
    <w:rsid w:val="000D76E1"/>
    <w:rsid w:val="000D7823"/>
    <w:rsid w:val="000E073B"/>
    <w:rsid w:val="000E0DB3"/>
    <w:rsid w:val="000E10A5"/>
    <w:rsid w:val="000E10FF"/>
    <w:rsid w:val="000E1A63"/>
    <w:rsid w:val="000E2122"/>
    <w:rsid w:val="000E413E"/>
    <w:rsid w:val="000E496C"/>
    <w:rsid w:val="000E4C3D"/>
    <w:rsid w:val="000E6342"/>
    <w:rsid w:val="000E6849"/>
    <w:rsid w:val="000E72B9"/>
    <w:rsid w:val="000F05AB"/>
    <w:rsid w:val="000F091D"/>
    <w:rsid w:val="000F1B68"/>
    <w:rsid w:val="000F2179"/>
    <w:rsid w:val="000F23FE"/>
    <w:rsid w:val="000F278B"/>
    <w:rsid w:val="000F2955"/>
    <w:rsid w:val="000F40C0"/>
    <w:rsid w:val="000F45C8"/>
    <w:rsid w:val="000F4BB6"/>
    <w:rsid w:val="000F4BBE"/>
    <w:rsid w:val="000F4C70"/>
    <w:rsid w:val="000F50C6"/>
    <w:rsid w:val="000F51EA"/>
    <w:rsid w:val="000F5AD4"/>
    <w:rsid w:val="000F60AC"/>
    <w:rsid w:val="000F6DC9"/>
    <w:rsid w:val="000F79F1"/>
    <w:rsid w:val="000F7CF5"/>
    <w:rsid w:val="000F7F03"/>
    <w:rsid w:val="00100471"/>
    <w:rsid w:val="001005F8"/>
    <w:rsid w:val="00101E5F"/>
    <w:rsid w:val="001021F3"/>
    <w:rsid w:val="00102332"/>
    <w:rsid w:val="001023BA"/>
    <w:rsid w:val="001025D9"/>
    <w:rsid w:val="00104130"/>
    <w:rsid w:val="001057F5"/>
    <w:rsid w:val="00105F22"/>
    <w:rsid w:val="001062D4"/>
    <w:rsid w:val="001066B1"/>
    <w:rsid w:val="00107AE8"/>
    <w:rsid w:val="001100AC"/>
    <w:rsid w:val="001108D6"/>
    <w:rsid w:val="001109ED"/>
    <w:rsid w:val="00111268"/>
    <w:rsid w:val="00111C02"/>
    <w:rsid w:val="00111FF3"/>
    <w:rsid w:val="001128C3"/>
    <w:rsid w:val="00112A83"/>
    <w:rsid w:val="00113166"/>
    <w:rsid w:val="00113E49"/>
    <w:rsid w:val="00113E95"/>
    <w:rsid w:val="00114A01"/>
    <w:rsid w:val="00114CF3"/>
    <w:rsid w:val="00115685"/>
    <w:rsid w:val="00115C76"/>
    <w:rsid w:val="00115CA3"/>
    <w:rsid w:val="00116F55"/>
    <w:rsid w:val="00116F93"/>
    <w:rsid w:val="00117445"/>
    <w:rsid w:val="0012046B"/>
    <w:rsid w:val="0012096C"/>
    <w:rsid w:val="001209B5"/>
    <w:rsid w:val="001214C7"/>
    <w:rsid w:val="00121F6B"/>
    <w:rsid w:val="00121FD0"/>
    <w:rsid w:val="00122131"/>
    <w:rsid w:val="00122362"/>
    <w:rsid w:val="0012259E"/>
    <w:rsid w:val="00122D4D"/>
    <w:rsid w:val="0012481C"/>
    <w:rsid w:val="00126B3E"/>
    <w:rsid w:val="00126EB4"/>
    <w:rsid w:val="001303A1"/>
    <w:rsid w:val="00131D1B"/>
    <w:rsid w:val="001330BB"/>
    <w:rsid w:val="00134327"/>
    <w:rsid w:val="001347A9"/>
    <w:rsid w:val="00135872"/>
    <w:rsid w:val="00136D1E"/>
    <w:rsid w:val="00136E6E"/>
    <w:rsid w:val="00137E45"/>
    <w:rsid w:val="00137F99"/>
    <w:rsid w:val="00140FF4"/>
    <w:rsid w:val="001440F2"/>
    <w:rsid w:val="001455A1"/>
    <w:rsid w:val="00145AE6"/>
    <w:rsid w:val="00145F46"/>
    <w:rsid w:val="001460D9"/>
    <w:rsid w:val="001466BF"/>
    <w:rsid w:val="00146C44"/>
    <w:rsid w:val="00147A97"/>
    <w:rsid w:val="00147AFF"/>
    <w:rsid w:val="00147FD9"/>
    <w:rsid w:val="00150025"/>
    <w:rsid w:val="00150696"/>
    <w:rsid w:val="00150964"/>
    <w:rsid w:val="00150A27"/>
    <w:rsid w:val="00150B52"/>
    <w:rsid w:val="00150E46"/>
    <w:rsid w:val="00150F2A"/>
    <w:rsid w:val="00152078"/>
    <w:rsid w:val="001534E6"/>
    <w:rsid w:val="00153F38"/>
    <w:rsid w:val="001545E0"/>
    <w:rsid w:val="001546CF"/>
    <w:rsid w:val="0015532E"/>
    <w:rsid w:val="0015596B"/>
    <w:rsid w:val="00155C0F"/>
    <w:rsid w:val="00155D1F"/>
    <w:rsid w:val="00160417"/>
    <w:rsid w:val="0016132F"/>
    <w:rsid w:val="0016174D"/>
    <w:rsid w:val="00162B36"/>
    <w:rsid w:val="0016317C"/>
    <w:rsid w:val="001641FF"/>
    <w:rsid w:val="00164DCB"/>
    <w:rsid w:val="001650AD"/>
    <w:rsid w:val="00165642"/>
    <w:rsid w:val="00165B64"/>
    <w:rsid w:val="00165D82"/>
    <w:rsid w:val="00166470"/>
    <w:rsid w:val="00166F24"/>
    <w:rsid w:val="001674AE"/>
    <w:rsid w:val="00167BBE"/>
    <w:rsid w:val="001710E6"/>
    <w:rsid w:val="001721A5"/>
    <w:rsid w:val="0017293A"/>
    <w:rsid w:val="00172A27"/>
    <w:rsid w:val="00172DEA"/>
    <w:rsid w:val="00172F37"/>
    <w:rsid w:val="00173A7B"/>
    <w:rsid w:val="00174134"/>
    <w:rsid w:val="00176A64"/>
    <w:rsid w:val="00176B11"/>
    <w:rsid w:val="00176C6C"/>
    <w:rsid w:val="00176FBE"/>
    <w:rsid w:val="00177E29"/>
    <w:rsid w:val="00177F8E"/>
    <w:rsid w:val="00180037"/>
    <w:rsid w:val="001806AD"/>
    <w:rsid w:val="001818BD"/>
    <w:rsid w:val="00182F9F"/>
    <w:rsid w:val="00184528"/>
    <w:rsid w:val="00184AF6"/>
    <w:rsid w:val="001862DA"/>
    <w:rsid w:val="001862DC"/>
    <w:rsid w:val="00186401"/>
    <w:rsid w:val="00186442"/>
    <w:rsid w:val="001866A1"/>
    <w:rsid w:val="00186EE8"/>
    <w:rsid w:val="00190FA7"/>
    <w:rsid w:val="00192735"/>
    <w:rsid w:val="00193696"/>
    <w:rsid w:val="00193F09"/>
    <w:rsid w:val="001947FB"/>
    <w:rsid w:val="001953C5"/>
    <w:rsid w:val="00195720"/>
    <w:rsid w:val="0019604B"/>
    <w:rsid w:val="00196CDD"/>
    <w:rsid w:val="00196D64"/>
    <w:rsid w:val="001975C9"/>
    <w:rsid w:val="00197EBF"/>
    <w:rsid w:val="001A05FF"/>
    <w:rsid w:val="001A189F"/>
    <w:rsid w:val="001A1CD8"/>
    <w:rsid w:val="001A293D"/>
    <w:rsid w:val="001A2A77"/>
    <w:rsid w:val="001A3908"/>
    <w:rsid w:val="001A468C"/>
    <w:rsid w:val="001A5133"/>
    <w:rsid w:val="001A77C4"/>
    <w:rsid w:val="001A7BE0"/>
    <w:rsid w:val="001A7BF5"/>
    <w:rsid w:val="001B15C6"/>
    <w:rsid w:val="001B17D1"/>
    <w:rsid w:val="001B229E"/>
    <w:rsid w:val="001B2B2F"/>
    <w:rsid w:val="001B2DEF"/>
    <w:rsid w:val="001B3206"/>
    <w:rsid w:val="001B3EB8"/>
    <w:rsid w:val="001B412E"/>
    <w:rsid w:val="001B48E0"/>
    <w:rsid w:val="001B4A7A"/>
    <w:rsid w:val="001B4D7D"/>
    <w:rsid w:val="001B5125"/>
    <w:rsid w:val="001B5B97"/>
    <w:rsid w:val="001B671E"/>
    <w:rsid w:val="001B68E8"/>
    <w:rsid w:val="001B6AA4"/>
    <w:rsid w:val="001B726F"/>
    <w:rsid w:val="001B766F"/>
    <w:rsid w:val="001C023F"/>
    <w:rsid w:val="001C02D5"/>
    <w:rsid w:val="001C0B84"/>
    <w:rsid w:val="001C1E56"/>
    <w:rsid w:val="001C2CF6"/>
    <w:rsid w:val="001C4064"/>
    <w:rsid w:val="001C41DF"/>
    <w:rsid w:val="001C4205"/>
    <w:rsid w:val="001C4775"/>
    <w:rsid w:val="001C49F4"/>
    <w:rsid w:val="001C71D7"/>
    <w:rsid w:val="001D0710"/>
    <w:rsid w:val="001D0F66"/>
    <w:rsid w:val="001D125F"/>
    <w:rsid w:val="001D1574"/>
    <w:rsid w:val="001D16DA"/>
    <w:rsid w:val="001D17FB"/>
    <w:rsid w:val="001D2271"/>
    <w:rsid w:val="001D2345"/>
    <w:rsid w:val="001D251C"/>
    <w:rsid w:val="001D30ED"/>
    <w:rsid w:val="001D3B3D"/>
    <w:rsid w:val="001D4261"/>
    <w:rsid w:val="001D42FF"/>
    <w:rsid w:val="001D4381"/>
    <w:rsid w:val="001D47CF"/>
    <w:rsid w:val="001D4A3E"/>
    <w:rsid w:val="001D4E14"/>
    <w:rsid w:val="001D613B"/>
    <w:rsid w:val="001D6225"/>
    <w:rsid w:val="001D6439"/>
    <w:rsid w:val="001D67FA"/>
    <w:rsid w:val="001D6AD4"/>
    <w:rsid w:val="001D6D8C"/>
    <w:rsid w:val="001E054D"/>
    <w:rsid w:val="001E1308"/>
    <w:rsid w:val="001E1520"/>
    <w:rsid w:val="001E19DD"/>
    <w:rsid w:val="001E19F9"/>
    <w:rsid w:val="001E2392"/>
    <w:rsid w:val="001E2B93"/>
    <w:rsid w:val="001E2C16"/>
    <w:rsid w:val="001E2D72"/>
    <w:rsid w:val="001E2E68"/>
    <w:rsid w:val="001E36B3"/>
    <w:rsid w:val="001E3AAF"/>
    <w:rsid w:val="001E3D84"/>
    <w:rsid w:val="001E42DA"/>
    <w:rsid w:val="001E4C39"/>
    <w:rsid w:val="001E4F0E"/>
    <w:rsid w:val="001E5033"/>
    <w:rsid w:val="001E594C"/>
    <w:rsid w:val="001E5E16"/>
    <w:rsid w:val="001E6131"/>
    <w:rsid w:val="001E6BFA"/>
    <w:rsid w:val="001F07E9"/>
    <w:rsid w:val="001F0D0C"/>
    <w:rsid w:val="001F1674"/>
    <w:rsid w:val="001F1CED"/>
    <w:rsid w:val="001F234F"/>
    <w:rsid w:val="001F24B9"/>
    <w:rsid w:val="001F31AC"/>
    <w:rsid w:val="001F3815"/>
    <w:rsid w:val="001F3DB0"/>
    <w:rsid w:val="001F3E77"/>
    <w:rsid w:val="001F43FC"/>
    <w:rsid w:val="001F57A7"/>
    <w:rsid w:val="001F5A67"/>
    <w:rsid w:val="00200575"/>
    <w:rsid w:val="00200EBF"/>
    <w:rsid w:val="00201EFC"/>
    <w:rsid w:val="00201FBF"/>
    <w:rsid w:val="002034B2"/>
    <w:rsid w:val="002048AE"/>
    <w:rsid w:val="00204D75"/>
    <w:rsid w:val="002050D7"/>
    <w:rsid w:val="002051B0"/>
    <w:rsid w:val="00205413"/>
    <w:rsid w:val="0020625B"/>
    <w:rsid w:val="002063C9"/>
    <w:rsid w:val="0020686F"/>
    <w:rsid w:val="002076AA"/>
    <w:rsid w:val="0021027A"/>
    <w:rsid w:val="00211077"/>
    <w:rsid w:val="00211C8D"/>
    <w:rsid w:val="00211EBF"/>
    <w:rsid w:val="00212A14"/>
    <w:rsid w:val="00213C23"/>
    <w:rsid w:val="00214D88"/>
    <w:rsid w:val="00215175"/>
    <w:rsid w:val="00215906"/>
    <w:rsid w:val="00215A2A"/>
    <w:rsid w:val="002166F9"/>
    <w:rsid w:val="002168E9"/>
    <w:rsid w:val="00216AD5"/>
    <w:rsid w:val="0021733C"/>
    <w:rsid w:val="0021735F"/>
    <w:rsid w:val="00217891"/>
    <w:rsid w:val="002207FA"/>
    <w:rsid w:val="00221627"/>
    <w:rsid w:val="00221E15"/>
    <w:rsid w:val="00221E51"/>
    <w:rsid w:val="00221F8E"/>
    <w:rsid w:val="00221FE1"/>
    <w:rsid w:val="002220C5"/>
    <w:rsid w:val="00222689"/>
    <w:rsid w:val="00223852"/>
    <w:rsid w:val="002245B9"/>
    <w:rsid w:val="00225099"/>
    <w:rsid w:val="002250CA"/>
    <w:rsid w:val="0022607A"/>
    <w:rsid w:val="00226152"/>
    <w:rsid w:val="002264D0"/>
    <w:rsid w:val="002270BE"/>
    <w:rsid w:val="00227713"/>
    <w:rsid w:val="00227D7D"/>
    <w:rsid w:val="0023185F"/>
    <w:rsid w:val="00232197"/>
    <w:rsid w:val="002329B7"/>
    <w:rsid w:val="00232AD2"/>
    <w:rsid w:val="00232D4B"/>
    <w:rsid w:val="002336EB"/>
    <w:rsid w:val="0023462F"/>
    <w:rsid w:val="00234A36"/>
    <w:rsid w:val="00235CED"/>
    <w:rsid w:val="002360B7"/>
    <w:rsid w:val="002369E6"/>
    <w:rsid w:val="00237DCC"/>
    <w:rsid w:val="00237DD3"/>
    <w:rsid w:val="00237DDB"/>
    <w:rsid w:val="00237F17"/>
    <w:rsid w:val="0024052C"/>
    <w:rsid w:val="002410BB"/>
    <w:rsid w:val="0024122A"/>
    <w:rsid w:val="00241884"/>
    <w:rsid w:val="00241889"/>
    <w:rsid w:val="00243253"/>
    <w:rsid w:val="002432CD"/>
    <w:rsid w:val="00246DFB"/>
    <w:rsid w:val="002476F0"/>
    <w:rsid w:val="00247DA6"/>
    <w:rsid w:val="00251F81"/>
    <w:rsid w:val="00251FD7"/>
    <w:rsid w:val="002526AC"/>
    <w:rsid w:val="00252997"/>
    <w:rsid w:val="00252F86"/>
    <w:rsid w:val="00253DE9"/>
    <w:rsid w:val="002555DD"/>
    <w:rsid w:val="002555E1"/>
    <w:rsid w:val="00255ACC"/>
    <w:rsid w:val="00255C94"/>
    <w:rsid w:val="002560EC"/>
    <w:rsid w:val="00257031"/>
    <w:rsid w:val="00257EC3"/>
    <w:rsid w:val="00257EFE"/>
    <w:rsid w:val="002603C8"/>
    <w:rsid w:val="002603DF"/>
    <w:rsid w:val="00260D92"/>
    <w:rsid w:val="0026138C"/>
    <w:rsid w:val="00261E20"/>
    <w:rsid w:val="00262012"/>
    <w:rsid w:val="00262CEC"/>
    <w:rsid w:val="00263225"/>
    <w:rsid w:val="0026466E"/>
    <w:rsid w:val="00264D7B"/>
    <w:rsid w:val="00264DF5"/>
    <w:rsid w:val="00264EBF"/>
    <w:rsid w:val="00265D30"/>
    <w:rsid w:val="00265D64"/>
    <w:rsid w:val="00265DD9"/>
    <w:rsid w:val="002667EA"/>
    <w:rsid w:val="00266C56"/>
    <w:rsid w:val="00267A99"/>
    <w:rsid w:val="002702C1"/>
    <w:rsid w:val="00272128"/>
    <w:rsid w:val="0027264B"/>
    <w:rsid w:val="002736CE"/>
    <w:rsid w:val="00273F7A"/>
    <w:rsid w:val="002742E2"/>
    <w:rsid w:val="00274CFD"/>
    <w:rsid w:val="00274ED6"/>
    <w:rsid w:val="00274FC1"/>
    <w:rsid w:val="00275167"/>
    <w:rsid w:val="002752C6"/>
    <w:rsid w:val="0027586B"/>
    <w:rsid w:val="002763D7"/>
    <w:rsid w:val="00276BC6"/>
    <w:rsid w:val="00276C59"/>
    <w:rsid w:val="00276F21"/>
    <w:rsid w:val="0027711A"/>
    <w:rsid w:val="0027792D"/>
    <w:rsid w:val="00281357"/>
    <w:rsid w:val="0028167A"/>
    <w:rsid w:val="002830A8"/>
    <w:rsid w:val="002832B2"/>
    <w:rsid w:val="00283515"/>
    <w:rsid w:val="00283721"/>
    <w:rsid w:val="00283BAD"/>
    <w:rsid w:val="0028466A"/>
    <w:rsid w:val="002846E8"/>
    <w:rsid w:val="00284F98"/>
    <w:rsid w:val="002854B2"/>
    <w:rsid w:val="00285507"/>
    <w:rsid w:val="0028561D"/>
    <w:rsid w:val="00285FF7"/>
    <w:rsid w:val="002860F1"/>
    <w:rsid w:val="002907E7"/>
    <w:rsid w:val="00291148"/>
    <w:rsid w:val="00292278"/>
    <w:rsid w:val="00295263"/>
    <w:rsid w:val="00295974"/>
    <w:rsid w:val="0029631A"/>
    <w:rsid w:val="0029633C"/>
    <w:rsid w:val="00297BEE"/>
    <w:rsid w:val="002A05DC"/>
    <w:rsid w:val="002A0C60"/>
    <w:rsid w:val="002A0F20"/>
    <w:rsid w:val="002A274B"/>
    <w:rsid w:val="002A2A57"/>
    <w:rsid w:val="002A3032"/>
    <w:rsid w:val="002A3274"/>
    <w:rsid w:val="002A32D9"/>
    <w:rsid w:val="002A43FD"/>
    <w:rsid w:val="002A4EC2"/>
    <w:rsid w:val="002A59B9"/>
    <w:rsid w:val="002A6092"/>
    <w:rsid w:val="002A64E8"/>
    <w:rsid w:val="002B11B7"/>
    <w:rsid w:val="002B13CB"/>
    <w:rsid w:val="002B1854"/>
    <w:rsid w:val="002B1A51"/>
    <w:rsid w:val="002B1A7F"/>
    <w:rsid w:val="002B23B0"/>
    <w:rsid w:val="002B27DC"/>
    <w:rsid w:val="002B2AE1"/>
    <w:rsid w:val="002B3159"/>
    <w:rsid w:val="002B33B4"/>
    <w:rsid w:val="002B3A8F"/>
    <w:rsid w:val="002B3E1F"/>
    <w:rsid w:val="002B4646"/>
    <w:rsid w:val="002B5324"/>
    <w:rsid w:val="002B5C91"/>
    <w:rsid w:val="002B5D23"/>
    <w:rsid w:val="002B5F4B"/>
    <w:rsid w:val="002B6603"/>
    <w:rsid w:val="002B6F5F"/>
    <w:rsid w:val="002B6F82"/>
    <w:rsid w:val="002C0828"/>
    <w:rsid w:val="002C124B"/>
    <w:rsid w:val="002C1532"/>
    <w:rsid w:val="002C1A0B"/>
    <w:rsid w:val="002C264C"/>
    <w:rsid w:val="002C33AF"/>
    <w:rsid w:val="002C3B75"/>
    <w:rsid w:val="002C3EAB"/>
    <w:rsid w:val="002C47E9"/>
    <w:rsid w:val="002C4E26"/>
    <w:rsid w:val="002C4E6C"/>
    <w:rsid w:val="002C54BF"/>
    <w:rsid w:val="002C5519"/>
    <w:rsid w:val="002C59CD"/>
    <w:rsid w:val="002C5BE7"/>
    <w:rsid w:val="002C67E5"/>
    <w:rsid w:val="002C6F5D"/>
    <w:rsid w:val="002D0639"/>
    <w:rsid w:val="002D0768"/>
    <w:rsid w:val="002D08F4"/>
    <w:rsid w:val="002D097F"/>
    <w:rsid w:val="002D0D0C"/>
    <w:rsid w:val="002D1172"/>
    <w:rsid w:val="002D1258"/>
    <w:rsid w:val="002D13E8"/>
    <w:rsid w:val="002D1CA5"/>
    <w:rsid w:val="002D223F"/>
    <w:rsid w:val="002D2807"/>
    <w:rsid w:val="002D2D68"/>
    <w:rsid w:val="002D2D97"/>
    <w:rsid w:val="002D3BDF"/>
    <w:rsid w:val="002D426C"/>
    <w:rsid w:val="002D4721"/>
    <w:rsid w:val="002D472F"/>
    <w:rsid w:val="002D4DB6"/>
    <w:rsid w:val="002E0D86"/>
    <w:rsid w:val="002E1086"/>
    <w:rsid w:val="002E16AE"/>
    <w:rsid w:val="002E1795"/>
    <w:rsid w:val="002E1871"/>
    <w:rsid w:val="002E1A25"/>
    <w:rsid w:val="002E1C38"/>
    <w:rsid w:val="002E3521"/>
    <w:rsid w:val="002E3526"/>
    <w:rsid w:val="002E3527"/>
    <w:rsid w:val="002E37F4"/>
    <w:rsid w:val="002E4190"/>
    <w:rsid w:val="002E4316"/>
    <w:rsid w:val="002E43A5"/>
    <w:rsid w:val="002E6B8C"/>
    <w:rsid w:val="002E7318"/>
    <w:rsid w:val="002E7617"/>
    <w:rsid w:val="002E7C56"/>
    <w:rsid w:val="002E7D8E"/>
    <w:rsid w:val="002F1BE6"/>
    <w:rsid w:val="002F210E"/>
    <w:rsid w:val="002F2154"/>
    <w:rsid w:val="002F27B6"/>
    <w:rsid w:val="002F2B50"/>
    <w:rsid w:val="002F405F"/>
    <w:rsid w:val="002F491B"/>
    <w:rsid w:val="002F4953"/>
    <w:rsid w:val="002F4ACB"/>
    <w:rsid w:val="002F6B47"/>
    <w:rsid w:val="002F7430"/>
    <w:rsid w:val="002F777B"/>
    <w:rsid w:val="002F7D86"/>
    <w:rsid w:val="00300191"/>
    <w:rsid w:val="003003AE"/>
    <w:rsid w:val="00300AAF"/>
    <w:rsid w:val="00300E50"/>
    <w:rsid w:val="00300F8D"/>
    <w:rsid w:val="00304E38"/>
    <w:rsid w:val="003059F4"/>
    <w:rsid w:val="00306670"/>
    <w:rsid w:val="0030689E"/>
    <w:rsid w:val="003068D7"/>
    <w:rsid w:val="003071B2"/>
    <w:rsid w:val="00307599"/>
    <w:rsid w:val="00307AAC"/>
    <w:rsid w:val="00310302"/>
    <w:rsid w:val="00310399"/>
    <w:rsid w:val="00310D40"/>
    <w:rsid w:val="00310D8D"/>
    <w:rsid w:val="00311222"/>
    <w:rsid w:val="0031445A"/>
    <w:rsid w:val="003149F6"/>
    <w:rsid w:val="003152F5"/>
    <w:rsid w:val="00316368"/>
    <w:rsid w:val="0031640C"/>
    <w:rsid w:val="00316420"/>
    <w:rsid w:val="00316AB8"/>
    <w:rsid w:val="0031721B"/>
    <w:rsid w:val="003174B4"/>
    <w:rsid w:val="00317994"/>
    <w:rsid w:val="0032026A"/>
    <w:rsid w:val="0032047A"/>
    <w:rsid w:val="00320939"/>
    <w:rsid w:val="00320F9D"/>
    <w:rsid w:val="00321B76"/>
    <w:rsid w:val="00321BBE"/>
    <w:rsid w:val="00323813"/>
    <w:rsid w:val="003248B8"/>
    <w:rsid w:val="00325077"/>
    <w:rsid w:val="0032515F"/>
    <w:rsid w:val="003253BE"/>
    <w:rsid w:val="0032679D"/>
    <w:rsid w:val="00327D78"/>
    <w:rsid w:val="00327E48"/>
    <w:rsid w:val="003302F7"/>
    <w:rsid w:val="0033056F"/>
    <w:rsid w:val="00331249"/>
    <w:rsid w:val="00332437"/>
    <w:rsid w:val="00332A90"/>
    <w:rsid w:val="00332AB7"/>
    <w:rsid w:val="00332B68"/>
    <w:rsid w:val="00333E90"/>
    <w:rsid w:val="00334C69"/>
    <w:rsid w:val="00334E81"/>
    <w:rsid w:val="003353E9"/>
    <w:rsid w:val="00335CA1"/>
    <w:rsid w:val="00335E6A"/>
    <w:rsid w:val="00337322"/>
    <w:rsid w:val="00337A18"/>
    <w:rsid w:val="003408AE"/>
    <w:rsid w:val="00340CDE"/>
    <w:rsid w:val="00340CFB"/>
    <w:rsid w:val="0034133E"/>
    <w:rsid w:val="003413B3"/>
    <w:rsid w:val="003415A1"/>
    <w:rsid w:val="00342048"/>
    <w:rsid w:val="00342174"/>
    <w:rsid w:val="00342994"/>
    <w:rsid w:val="00342F54"/>
    <w:rsid w:val="00343A39"/>
    <w:rsid w:val="00343F87"/>
    <w:rsid w:val="00346101"/>
    <w:rsid w:val="00347951"/>
    <w:rsid w:val="00347C24"/>
    <w:rsid w:val="00347EB1"/>
    <w:rsid w:val="003503BF"/>
    <w:rsid w:val="003508F6"/>
    <w:rsid w:val="00351FF3"/>
    <w:rsid w:val="00352B90"/>
    <w:rsid w:val="00353231"/>
    <w:rsid w:val="00353315"/>
    <w:rsid w:val="003544AB"/>
    <w:rsid w:val="00354D6E"/>
    <w:rsid w:val="0035514C"/>
    <w:rsid w:val="00356084"/>
    <w:rsid w:val="00356E07"/>
    <w:rsid w:val="00361570"/>
    <w:rsid w:val="00362532"/>
    <w:rsid w:val="003642D2"/>
    <w:rsid w:val="003643A1"/>
    <w:rsid w:val="0036450C"/>
    <w:rsid w:val="00364574"/>
    <w:rsid w:val="00364A42"/>
    <w:rsid w:val="00365074"/>
    <w:rsid w:val="00365225"/>
    <w:rsid w:val="0036546D"/>
    <w:rsid w:val="003664C3"/>
    <w:rsid w:val="003667CD"/>
    <w:rsid w:val="003675A1"/>
    <w:rsid w:val="0036773D"/>
    <w:rsid w:val="00367A3E"/>
    <w:rsid w:val="00367FEB"/>
    <w:rsid w:val="003711C1"/>
    <w:rsid w:val="00371BC3"/>
    <w:rsid w:val="00371CBE"/>
    <w:rsid w:val="00372C9E"/>
    <w:rsid w:val="00373AD1"/>
    <w:rsid w:val="00373AD4"/>
    <w:rsid w:val="0037428F"/>
    <w:rsid w:val="00374539"/>
    <w:rsid w:val="003746A1"/>
    <w:rsid w:val="003747BD"/>
    <w:rsid w:val="00374D4E"/>
    <w:rsid w:val="00374DD5"/>
    <w:rsid w:val="0037591D"/>
    <w:rsid w:val="0037720A"/>
    <w:rsid w:val="00377C6B"/>
    <w:rsid w:val="0038006D"/>
    <w:rsid w:val="00381EB9"/>
    <w:rsid w:val="0038206D"/>
    <w:rsid w:val="00383A81"/>
    <w:rsid w:val="00383D6A"/>
    <w:rsid w:val="00384693"/>
    <w:rsid w:val="00385DC1"/>
    <w:rsid w:val="00385F02"/>
    <w:rsid w:val="00386DED"/>
    <w:rsid w:val="0038719C"/>
    <w:rsid w:val="00387506"/>
    <w:rsid w:val="00390B71"/>
    <w:rsid w:val="00390E97"/>
    <w:rsid w:val="003924AE"/>
    <w:rsid w:val="00392E76"/>
    <w:rsid w:val="00393BF6"/>
    <w:rsid w:val="00393D1D"/>
    <w:rsid w:val="00393D8B"/>
    <w:rsid w:val="00393F1C"/>
    <w:rsid w:val="00393F6E"/>
    <w:rsid w:val="00394276"/>
    <w:rsid w:val="00394BA4"/>
    <w:rsid w:val="0039536F"/>
    <w:rsid w:val="0039597A"/>
    <w:rsid w:val="0039697D"/>
    <w:rsid w:val="00396E7A"/>
    <w:rsid w:val="00397188"/>
    <w:rsid w:val="0039750E"/>
    <w:rsid w:val="00397618"/>
    <w:rsid w:val="00397731"/>
    <w:rsid w:val="00397786"/>
    <w:rsid w:val="003A014B"/>
    <w:rsid w:val="003A1350"/>
    <w:rsid w:val="003A17CE"/>
    <w:rsid w:val="003A1920"/>
    <w:rsid w:val="003A1A61"/>
    <w:rsid w:val="003A2C3E"/>
    <w:rsid w:val="003A2D49"/>
    <w:rsid w:val="003A2ED9"/>
    <w:rsid w:val="003A3487"/>
    <w:rsid w:val="003A4709"/>
    <w:rsid w:val="003A4BD2"/>
    <w:rsid w:val="003A591A"/>
    <w:rsid w:val="003A5F2B"/>
    <w:rsid w:val="003A612F"/>
    <w:rsid w:val="003A6E02"/>
    <w:rsid w:val="003A722D"/>
    <w:rsid w:val="003A7DA8"/>
    <w:rsid w:val="003B01FB"/>
    <w:rsid w:val="003B0557"/>
    <w:rsid w:val="003B077A"/>
    <w:rsid w:val="003B0E02"/>
    <w:rsid w:val="003B0FDA"/>
    <w:rsid w:val="003B206D"/>
    <w:rsid w:val="003B231B"/>
    <w:rsid w:val="003B3157"/>
    <w:rsid w:val="003B3EDC"/>
    <w:rsid w:val="003B3FC0"/>
    <w:rsid w:val="003B4786"/>
    <w:rsid w:val="003B56E2"/>
    <w:rsid w:val="003B602A"/>
    <w:rsid w:val="003B6913"/>
    <w:rsid w:val="003B71D0"/>
    <w:rsid w:val="003B7450"/>
    <w:rsid w:val="003C03AA"/>
    <w:rsid w:val="003C1A92"/>
    <w:rsid w:val="003C21C5"/>
    <w:rsid w:val="003C2C74"/>
    <w:rsid w:val="003C3E88"/>
    <w:rsid w:val="003C45E6"/>
    <w:rsid w:val="003C4C78"/>
    <w:rsid w:val="003C568C"/>
    <w:rsid w:val="003C5EFF"/>
    <w:rsid w:val="003C63A8"/>
    <w:rsid w:val="003C6725"/>
    <w:rsid w:val="003C7107"/>
    <w:rsid w:val="003D09F9"/>
    <w:rsid w:val="003D0D2D"/>
    <w:rsid w:val="003D16A1"/>
    <w:rsid w:val="003D16F1"/>
    <w:rsid w:val="003D1778"/>
    <w:rsid w:val="003D1B5E"/>
    <w:rsid w:val="003D28A5"/>
    <w:rsid w:val="003D30C9"/>
    <w:rsid w:val="003D4635"/>
    <w:rsid w:val="003D472B"/>
    <w:rsid w:val="003D49E5"/>
    <w:rsid w:val="003D4F91"/>
    <w:rsid w:val="003D5092"/>
    <w:rsid w:val="003D6240"/>
    <w:rsid w:val="003D6EEC"/>
    <w:rsid w:val="003D7D65"/>
    <w:rsid w:val="003E007A"/>
    <w:rsid w:val="003E09C9"/>
    <w:rsid w:val="003E0CFA"/>
    <w:rsid w:val="003E0D77"/>
    <w:rsid w:val="003E0DA2"/>
    <w:rsid w:val="003E11B1"/>
    <w:rsid w:val="003E11D8"/>
    <w:rsid w:val="003E1873"/>
    <w:rsid w:val="003E23E0"/>
    <w:rsid w:val="003E25CD"/>
    <w:rsid w:val="003E25DA"/>
    <w:rsid w:val="003E2BDE"/>
    <w:rsid w:val="003E2F13"/>
    <w:rsid w:val="003E3005"/>
    <w:rsid w:val="003E386C"/>
    <w:rsid w:val="003E3BB1"/>
    <w:rsid w:val="003E44BC"/>
    <w:rsid w:val="003E4AD0"/>
    <w:rsid w:val="003E509B"/>
    <w:rsid w:val="003E5A4D"/>
    <w:rsid w:val="003E5AE0"/>
    <w:rsid w:val="003E60A8"/>
    <w:rsid w:val="003E6141"/>
    <w:rsid w:val="003E620D"/>
    <w:rsid w:val="003E6771"/>
    <w:rsid w:val="003E6F86"/>
    <w:rsid w:val="003F111F"/>
    <w:rsid w:val="003F1441"/>
    <w:rsid w:val="003F1A7F"/>
    <w:rsid w:val="003F2465"/>
    <w:rsid w:val="003F330F"/>
    <w:rsid w:val="003F36C9"/>
    <w:rsid w:val="003F441E"/>
    <w:rsid w:val="003F4A7C"/>
    <w:rsid w:val="003F4DA5"/>
    <w:rsid w:val="003F5122"/>
    <w:rsid w:val="003F5144"/>
    <w:rsid w:val="003F57A3"/>
    <w:rsid w:val="003F5DC0"/>
    <w:rsid w:val="003F6D88"/>
    <w:rsid w:val="003F73B2"/>
    <w:rsid w:val="0040067C"/>
    <w:rsid w:val="004012CF"/>
    <w:rsid w:val="0040177F"/>
    <w:rsid w:val="00401801"/>
    <w:rsid w:val="00402034"/>
    <w:rsid w:val="0040256A"/>
    <w:rsid w:val="00402971"/>
    <w:rsid w:val="00402AC1"/>
    <w:rsid w:val="00402FB4"/>
    <w:rsid w:val="004030DB"/>
    <w:rsid w:val="004032FE"/>
    <w:rsid w:val="00403576"/>
    <w:rsid w:val="00404A4F"/>
    <w:rsid w:val="00405414"/>
    <w:rsid w:val="004056FA"/>
    <w:rsid w:val="004058F1"/>
    <w:rsid w:val="00405B47"/>
    <w:rsid w:val="00406172"/>
    <w:rsid w:val="004061C3"/>
    <w:rsid w:val="00407301"/>
    <w:rsid w:val="00407985"/>
    <w:rsid w:val="004102AF"/>
    <w:rsid w:val="00410BE9"/>
    <w:rsid w:val="004117D4"/>
    <w:rsid w:val="00411C6C"/>
    <w:rsid w:val="0041231D"/>
    <w:rsid w:val="004133BA"/>
    <w:rsid w:val="00413638"/>
    <w:rsid w:val="00413B4D"/>
    <w:rsid w:val="00413ED4"/>
    <w:rsid w:val="00414B0A"/>
    <w:rsid w:val="00414B6F"/>
    <w:rsid w:val="00414DD6"/>
    <w:rsid w:val="00414DE7"/>
    <w:rsid w:val="004159EE"/>
    <w:rsid w:val="00415A46"/>
    <w:rsid w:val="0041663C"/>
    <w:rsid w:val="00417E42"/>
    <w:rsid w:val="00421ECD"/>
    <w:rsid w:val="0042271D"/>
    <w:rsid w:val="00422F2E"/>
    <w:rsid w:val="004237E6"/>
    <w:rsid w:val="00424573"/>
    <w:rsid w:val="00425258"/>
    <w:rsid w:val="0042547A"/>
    <w:rsid w:val="00425D4B"/>
    <w:rsid w:val="00425FAD"/>
    <w:rsid w:val="00426287"/>
    <w:rsid w:val="00426B97"/>
    <w:rsid w:val="00426C16"/>
    <w:rsid w:val="00426CCD"/>
    <w:rsid w:val="00426D3C"/>
    <w:rsid w:val="00426F58"/>
    <w:rsid w:val="00430AD8"/>
    <w:rsid w:val="00431D9E"/>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3AA8"/>
    <w:rsid w:val="00443DB2"/>
    <w:rsid w:val="00444810"/>
    <w:rsid w:val="00444AFB"/>
    <w:rsid w:val="00444F38"/>
    <w:rsid w:val="00445781"/>
    <w:rsid w:val="00445B95"/>
    <w:rsid w:val="00446AC5"/>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59"/>
    <w:rsid w:val="004607DA"/>
    <w:rsid w:val="00460A63"/>
    <w:rsid w:val="00461628"/>
    <w:rsid w:val="00461886"/>
    <w:rsid w:val="00461F30"/>
    <w:rsid w:val="00462481"/>
    <w:rsid w:val="00462573"/>
    <w:rsid w:val="00462A0F"/>
    <w:rsid w:val="0046391A"/>
    <w:rsid w:val="00464FEE"/>
    <w:rsid w:val="00465126"/>
    <w:rsid w:val="004654CF"/>
    <w:rsid w:val="00465B8F"/>
    <w:rsid w:val="00465BC5"/>
    <w:rsid w:val="00466200"/>
    <w:rsid w:val="004670F4"/>
    <w:rsid w:val="00467585"/>
    <w:rsid w:val="00467813"/>
    <w:rsid w:val="00467B19"/>
    <w:rsid w:val="004700F0"/>
    <w:rsid w:val="004704E1"/>
    <w:rsid w:val="004704EB"/>
    <w:rsid w:val="00470B02"/>
    <w:rsid w:val="00470DED"/>
    <w:rsid w:val="004738CC"/>
    <w:rsid w:val="00473922"/>
    <w:rsid w:val="004742F2"/>
    <w:rsid w:val="004749A9"/>
    <w:rsid w:val="00474B56"/>
    <w:rsid w:val="00474B70"/>
    <w:rsid w:val="004750DD"/>
    <w:rsid w:val="0047645E"/>
    <w:rsid w:val="00477CA6"/>
    <w:rsid w:val="00477F89"/>
    <w:rsid w:val="004805B7"/>
    <w:rsid w:val="004807F6"/>
    <w:rsid w:val="00480C5C"/>
    <w:rsid w:val="00481512"/>
    <w:rsid w:val="004815E1"/>
    <w:rsid w:val="00481632"/>
    <w:rsid w:val="0048222C"/>
    <w:rsid w:val="004823D9"/>
    <w:rsid w:val="004824CC"/>
    <w:rsid w:val="00482F64"/>
    <w:rsid w:val="00482FF5"/>
    <w:rsid w:val="004837B0"/>
    <w:rsid w:val="0048533A"/>
    <w:rsid w:val="00485C27"/>
    <w:rsid w:val="004861E3"/>
    <w:rsid w:val="004864EC"/>
    <w:rsid w:val="00486E1F"/>
    <w:rsid w:val="00486ECD"/>
    <w:rsid w:val="00487255"/>
    <w:rsid w:val="004877A9"/>
    <w:rsid w:val="00487893"/>
    <w:rsid w:val="00491E53"/>
    <w:rsid w:val="0049221E"/>
    <w:rsid w:val="0049286D"/>
    <w:rsid w:val="00492C5B"/>
    <w:rsid w:val="0049312E"/>
    <w:rsid w:val="004933BA"/>
    <w:rsid w:val="00494084"/>
    <w:rsid w:val="004944CE"/>
    <w:rsid w:val="00494BCE"/>
    <w:rsid w:val="0049512D"/>
    <w:rsid w:val="0049547D"/>
    <w:rsid w:val="004956F3"/>
    <w:rsid w:val="00495C75"/>
    <w:rsid w:val="00496A42"/>
    <w:rsid w:val="00497B07"/>
    <w:rsid w:val="00497DFF"/>
    <w:rsid w:val="00497F32"/>
    <w:rsid w:val="004A0046"/>
    <w:rsid w:val="004A14A9"/>
    <w:rsid w:val="004A16C7"/>
    <w:rsid w:val="004A195A"/>
    <w:rsid w:val="004A2078"/>
    <w:rsid w:val="004A2959"/>
    <w:rsid w:val="004A39D9"/>
    <w:rsid w:val="004A3BE1"/>
    <w:rsid w:val="004A45C0"/>
    <w:rsid w:val="004A482A"/>
    <w:rsid w:val="004A4B79"/>
    <w:rsid w:val="004A5051"/>
    <w:rsid w:val="004A5387"/>
    <w:rsid w:val="004A54D4"/>
    <w:rsid w:val="004A7948"/>
    <w:rsid w:val="004A7ADA"/>
    <w:rsid w:val="004B044A"/>
    <w:rsid w:val="004B0657"/>
    <w:rsid w:val="004B0E71"/>
    <w:rsid w:val="004B134A"/>
    <w:rsid w:val="004B147C"/>
    <w:rsid w:val="004B256E"/>
    <w:rsid w:val="004B2D58"/>
    <w:rsid w:val="004B53F7"/>
    <w:rsid w:val="004B5B30"/>
    <w:rsid w:val="004B709E"/>
    <w:rsid w:val="004C0754"/>
    <w:rsid w:val="004C1884"/>
    <w:rsid w:val="004C52F8"/>
    <w:rsid w:val="004C552D"/>
    <w:rsid w:val="004C6663"/>
    <w:rsid w:val="004C6A1B"/>
    <w:rsid w:val="004C70BF"/>
    <w:rsid w:val="004C7F38"/>
    <w:rsid w:val="004D0F84"/>
    <w:rsid w:val="004D1CA0"/>
    <w:rsid w:val="004D3D5B"/>
    <w:rsid w:val="004D62A4"/>
    <w:rsid w:val="004D646A"/>
    <w:rsid w:val="004D6CB7"/>
    <w:rsid w:val="004D7170"/>
    <w:rsid w:val="004D786D"/>
    <w:rsid w:val="004D79CD"/>
    <w:rsid w:val="004E07B7"/>
    <w:rsid w:val="004E104C"/>
    <w:rsid w:val="004E20A4"/>
    <w:rsid w:val="004E25EB"/>
    <w:rsid w:val="004E26C6"/>
    <w:rsid w:val="004E2EF0"/>
    <w:rsid w:val="004E37B5"/>
    <w:rsid w:val="004E3C1F"/>
    <w:rsid w:val="004E42F1"/>
    <w:rsid w:val="004E5C08"/>
    <w:rsid w:val="004E5D34"/>
    <w:rsid w:val="004E61F6"/>
    <w:rsid w:val="004E670B"/>
    <w:rsid w:val="004E755F"/>
    <w:rsid w:val="004E79D0"/>
    <w:rsid w:val="004F18EA"/>
    <w:rsid w:val="004F210D"/>
    <w:rsid w:val="004F22A2"/>
    <w:rsid w:val="004F2678"/>
    <w:rsid w:val="004F2DD9"/>
    <w:rsid w:val="004F3A99"/>
    <w:rsid w:val="004F4D07"/>
    <w:rsid w:val="004F51B9"/>
    <w:rsid w:val="004F5D2B"/>
    <w:rsid w:val="004F6718"/>
    <w:rsid w:val="004F6BD5"/>
    <w:rsid w:val="004F6C21"/>
    <w:rsid w:val="004F74C3"/>
    <w:rsid w:val="004F7829"/>
    <w:rsid w:val="004F7B94"/>
    <w:rsid w:val="00500514"/>
    <w:rsid w:val="005005B7"/>
    <w:rsid w:val="0050188D"/>
    <w:rsid w:val="0050246E"/>
    <w:rsid w:val="00504207"/>
    <w:rsid w:val="005049DE"/>
    <w:rsid w:val="00504DDF"/>
    <w:rsid w:val="005050E3"/>
    <w:rsid w:val="00505C40"/>
    <w:rsid w:val="0050643D"/>
    <w:rsid w:val="00506645"/>
    <w:rsid w:val="00506BCC"/>
    <w:rsid w:val="00506D93"/>
    <w:rsid w:val="0050725D"/>
    <w:rsid w:val="00507390"/>
    <w:rsid w:val="00507D2E"/>
    <w:rsid w:val="00507D49"/>
    <w:rsid w:val="00510C3C"/>
    <w:rsid w:val="00510F3D"/>
    <w:rsid w:val="0051174F"/>
    <w:rsid w:val="00511B7C"/>
    <w:rsid w:val="005121F6"/>
    <w:rsid w:val="005124E1"/>
    <w:rsid w:val="005126A3"/>
    <w:rsid w:val="00512791"/>
    <w:rsid w:val="00512DE1"/>
    <w:rsid w:val="00513FA7"/>
    <w:rsid w:val="005145EB"/>
    <w:rsid w:val="005149CC"/>
    <w:rsid w:val="00514D8B"/>
    <w:rsid w:val="00515A9C"/>
    <w:rsid w:val="005162EA"/>
    <w:rsid w:val="00516A7C"/>
    <w:rsid w:val="00516B9F"/>
    <w:rsid w:val="00517675"/>
    <w:rsid w:val="00517CD4"/>
    <w:rsid w:val="0052022B"/>
    <w:rsid w:val="005202FC"/>
    <w:rsid w:val="00520891"/>
    <w:rsid w:val="0052138F"/>
    <w:rsid w:val="0052139B"/>
    <w:rsid w:val="00522BC7"/>
    <w:rsid w:val="00523E65"/>
    <w:rsid w:val="00523F75"/>
    <w:rsid w:val="00524716"/>
    <w:rsid w:val="00524F87"/>
    <w:rsid w:val="0052524B"/>
    <w:rsid w:val="00525557"/>
    <w:rsid w:val="00525833"/>
    <w:rsid w:val="00526131"/>
    <w:rsid w:val="00526E2B"/>
    <w:rsid w:val="00527756"/>
    <w:rsid w:val="005318BB"/>
    <w:rsid w:val="0053229A"/>
    <w:rsid w:val="005326EE"/>
    <w:rsid w:val="0053293B"/>
    <w:rsid w:val="005333D5"/>
    <w:rsid w:val="00533882"/>
    <w:rsid w:val="00533A0E"/>
    <w:rsid w:val="005341E3"/>
    <w:rsid w:val="005348C6"/>
    <w:rsid w:val="00536682"/>
    <w:rsid w:val="005374EA"/>
    <w:rsid w:val="00537BE1"/>
    <w:rsid w:val="00540675"/>
    <w:rsid w:val="005406E4"/>
    <w:rsid w:val="00540B52"/>
    <w:rsid w:val="00541A86"/>
    <w:rsid w:val="0054235C"/>
    <w:rsid w:val="0054329C"/>
    <w:rsid w:val="00543AC4"/>
    <w:rsid w:val="00545811"/>
    <w:rsid w:val="00545BF2"/>
    <w:rsid w:val="00545F04"/>
    <w:rsid w:val="0054791B"/>
    <w:rsid w:val="00550520"/>
    <w:rsid w:val="0055222E"/>
    <w:rsid w:val="0055250D"/>
    <w:rsid w:val="00554298"/>
    <w:rsid w:val="005552BF"/>
    <w:rsid w:val="00555523"/>
    <w:rsid w:val="005557DD"/>
    <w:rsid w:val="005559BA"/>
    <w:rsid w:val="00555DB9"/>
    <w:rsid w:val="0055676A"/>
    <w:rsid w:val="005567C4"/>
    <w:rsid w:val="005573F8"/>
    <w:rsid w:val="00560AC2"/>
    <w:rsid w:val="00560BB3"/>
    <w:rsid w:val="00560CCE"/>
    <w:rsid w:val="00561FA5"/>
    <w:rsid w:val="00563AEA"/>
    <w:rsid w:val="00564141"/>
    <w:rsid w:val="005644A8"/>
    <w:rsid w:val="00564814"/>
    <w:rsid w:val="00564947"/>
    <w:rsid w:val="00564BBF"/>
    <w:rsid w:val="00564E1B"/>
    <w:rsid w:val="00564F4F"/>
    <w:rsid w:val="005659BD"/>
    <w:rsid w:val="00565ED9"/>
    <w:rsid w:val="005662F1"/>
    <w:rsid w:val="005663AA"/>
    <w:rsid w:val="0056698E"/>
    <w:rsid w:val="005676F1"/>
    <w:rsid w:val="00567723"/>
    <w:rsid w:val="00567A83"/>
    <w:rsid w:val="0057090D"/>
    <w:rsid w:val="00570F42"/>
    <w:rsid w:val="00571233"/>
    <w:rsid w:val="0057130A"/>
    <w:rsid w:val="00571907"/>
    <w:rsid w:val="00571AC6"/>
    <w:rsid w:val="0057274D"/>
    <w:rsid w:val="00572924"/>
    <w:rsid w:val="00572C5F"/>
    <w:rsid w:val="0057356C"/>
    <w:rsid w:val="00573BDF"/>
    <w:rsid w:val="00573CC6"/>
    <w:rsid w:val="00573E1E"/>
    <w:rsid w:val="005744A4"/>
    <w:rsid w:val="0057633C"/>
    <w:rsid w:val="0057676F"/>
    <w:rsid w:val="005769A2"/>
    <w:rsid w:val="00576E96"/>
    <w:rsid w:val="00577E7D"/>
    <w:rsid w:val="00580625"/>
    <w:rsid w:val="00581682"/>
    <w:rsid w:val="005822FD"/>
    <w:rsid w:val="00582382"/>
    <w:rsid w:val="00582D77"/>
    <w:rsid w:val="00582DFB"/>
    <w:rsid w:val="00583203"/>
    <w:rsid w:val="0058364F"/>
    <w:rsid w:val="005842AD"/>
    <w:rsid w:val="005849EA"/>
    <w:rsid w:val="00585684"/>
    <w:rsid w:val="00585B55"/>
    <w:rsid w:val="00586CF4"/>
    <w:rsid w:val="005871A8"/>
    <w:rsid w:val="005877E5"/>
    <w:rsid w:val="0058790A"/>
    <w:rsid w:val="00590842"/>
    <w:rsid w:val="00590CDB"/>
    <w:rsid w:val="00590F88"/>
    <w:rsid w:val="00591928"/>
    <w:rsid w:val="0059199D"/>
    <w:rsid w:val="00591D0E"/>
    <w:rsid w:val="00591D65"/>
    <w:rsid w:val="00592A43"/>
    <w:rsid w:val="00593DC3"/>
    <w:rsid w:val="0059433A"/>
    <w:rsid w:val="00594ECA"/>
    <w:rsid w:val="00595505"/>
    <w:rsid w:val="005955E3"/>
    <w:rsid w:val="005964EC"/>
    <w:rsid w:val="005968CB"/>
    <w:rsid w:val="00596AB7"/>
    <w:rsid w:val="00596B6A"/>
    <w:rsid w:val="00596D1F"/>
    <w:rsid w:val="005A1261"/>
    <w:rsid w:val="005A1DB5"/>
    <w:rsid w:val="005A31CD"/>
    <w:rsid w:val="005A4587"/>
    <w:rsid w:val="005A4A58"/>
    <w:rsid w:val="005A4C07"/>
    <w:rsid w:val="005A5F3A"/>
    <w:rsid w:val="005A7422"/>
    <w:rsid w:val="005A76AD"/>
    <w:rsid w:val="005A79D6"/>
    <w:rsid w:val="005B1353"/>
    <w:rsid w:val="005B1372"/>
    <w:rsid w:val="005B1ECD"/>
    <w:rsid w:val="005B3807"/>
    <w:rsid w:val="005B3AE2"/>
    <w:rsid w:val="005B43D5"/>
    <w:rsid w:val="005B4F87"/>
    <w:rsid w:val="005B542D"/>
    <w:rsid w:val="005B55CE"/>
    <w:rsid w:val="005B5D9A"/>
    <w:rsid w:val="005B677B"/>
    <w:rsid w:val="005B6DFF"/>
    <w:rsid w:val="005C01EE"/>
    <w:rsid w:val="005C2504"/>
    <w:rsid w:val="005C351D"/>
    <w:rsid w:val="005C41C5"/>
    <w:rsid w:val="005C5B5C"/>
    <w:rsid w:val="005C67BF"/>
    <w:rsid w:val="005C7004"/>
    <w:rsid w:val="005C77D9"/>
    <w:rsid w:val="005C7A2A"/>
    <w:rsid w:val="005D05E6"/>
    <w:rsid w:val="005D1A4D"/>
    <w:rsid w:val="005D213D"/>
    <w:rsid w:val="005D22BA"/>
    <w:rsid w:val="005D2E9B"/>
    <w:rsid w:val="005D3541"/>
    <w:rsid w:val="005D35F9"/>
    <w:rsid w:val="005D46FC"/>
    <w:rsid w:val="005D4D8B"/>
    <w:rsid w:val="005D5BBA"/>
    <w:rsid w:val="005D629A"/>
    <w:rsid w:val="005D6BFF"/>
    <w:rsid w:val="005D6EFA"/>
    <w:rsid w:val="005D7183"/>
    <w:rsid w:val="005E0730"/>
    <w:rsid w:val="005E0759"/>
    <w:rsid w:val="005E0A8E"/>
    <w:rsid w:val="005E1D48"/>
    <w:rsid w:val="005E1FF0"/>
    <w:rsid w:val="005E26FB"/>
    <w:rsid w:val="005E2B27"/>
    <w:rsid w:val="005E2F31"/>
    <w:rsid w:val="005E4400"/>
    <w:rsid w:val="005E6648"/>
    <w:rsid w:val="005E681E"/>
    <w:rsid w:val="005E776F"/>
    <w:rsid w:val="005E7E70"/>
    <w:rsid w:val="005F023F"/>
    <w:rsid w:val="005F0A40"/>
    <w:rsid w:val="005F0A77"/>
    <w:rsid w:val="005F0C3A"/>
    <w:rsid w:val="005F133C"/>
    <w:rsid w:val="005F2C7A"/>
    <w:rsid w:val="005F30C1"/>
    <w:rsid w:val="005F3260"/>
    <w:rsid w:val="005F33F5"/>
    <w:rsid w:val="005F3C8C"/>
    <w:rsid w:val="005F4C89"/>
    <w:rsid w:val="005F4D7C"/>
    <w:rsid w:val="005F621E"/>
    <w:rsid w:val="005F647D"/>
    <w:rsid w:val="005F6CCC"/>
    <w:rsid w:val="006002F0"/>
    <w:rsid w:val="0060077C"/>
    <w:rsid w:val="00601949"/>
    <w:rsid w:val="00602468"/>
    <w:rsid w:val="006028D2"/>
    <w:rsid w:val="00605D03"/>
    <w:rsid w:val="00605DDB"/>
    <w:rsid w:val="006061FB"/>
    <w:rsid w:val="006063C8"/>
    <w:rsid w:val="00606EC0"/>
    <w:rsid w:val="00607AE9"/>
    <w:rsid w:val="006100D9"/>
    <w:rsid w:val="00610ED1"/>
    <w:rsid w:val="00612E06"/>
    <w:rsid w:val="006132AB"/>
    <w:rsid w:val="00613EE3"/>
    <w:rsid w:val="00613FE1"/>
    <w:rsid w:val="006140DF"/>
    <w:rsid w:val="00614799"/>
    <w:rsid w:val="00615DDA"/>
    <w:rsid w:val="00616CC2"/>
    <w:rsid w:val="00616DC1"/>
    <w:rsid w:val="0061706A"/>
    <w:rsid w:val="00617C28"/>
    <w:rsid w:val="00621192"/>
    <w:rsid w:val="00621549"/>
    <w:rsid w:val="00621B25"/>
    <w:rsid w:val="00621F6E"/>
    <w:rsid w:val="0062287B"/>
    <w:rsid w:val="00623C2F"/>
    <w:rsid w:val="00623C9A"/>
    <w:rsid w:val="006241EC"/>
    <w:rsid w:val="006242A7"/>
    <w:rsid w:val="0062464B"/>
    <w:rsid w:val="006247D3"/>
    <w:rsid w:val="00624C04"/>
    <w:rsid w:val="00624DAE"/>
    <w:rsid w:val="006250F6"/>
    <w:rsid w:val="00625243"/>
    <w:rsid w:val="006262A7"/>
    <w:rsid w:val="00626A94"/>
    <w:rsid w:val="0062770E"/>
    <w:rsid w:val="0062773D"/>
    <w:rsid w:val="00627740"/>
    <w:rsid w:val="0062794E"/>
    <w:rsid w:val="00627EF5"/>
    <w:rsid w:val="006303C8"/>
    <w:rsid w:val="00630B5A"/>
    <w:rsid w:val="0063110A"/>
    <w:rsid w:val="006317AC"/>
    <w:rsid w:val="006318B8"/>
    <w:rsid w:val="0063296E"/>
    <w:rsid w:val="0063297F"/>
    <w:rsid w:val="00635F91"/>
    <w:rsid w:val="0063688A"/>
    <w:rsid w:val="00637C91"/>
    <w:rsid w:val="00640A23"/>
    <w:rsid w:val="00640C66"/>
    <w:rsid w:val="00642829"/>
    <w:rsid w:val="00642835"/>
    <w:rsid w:val="00642CD5"/>
    <w:rsid w:val="00643351"/>
    <w:rsid w:val="00643B9A"/>
    <w:rsid w:val="006443D9"/>
    <w:rsid w:val="006455B1"/>
    <w:rsid w:val="0064565A"/>
    <w:rsid w:val="00645DD1"/>
    <w:rsid w:val="006467D5"/>
    <w:rsid w:val="00646A04"/>
    <w:rsid w:val="00646E99"/>
    <w:rsid w:val="0064702D"/>
    <w:rsid w:val="006474D1"/>
    <w:rsid w:val="006474F8"/>
    <w:rsid w:val="006501F8"/>
    <w:rsid w:val="0065141B"/>
    <w:rsid w:val="00651CC5"/>
    <w:rsid w:val="00651DFD"/>
    <w:rsid w:val="00652561"/>
    <w:rsid w:val="006527CC"/>
    <w:rsid w:val="00653B6F"/>
    <w:rsid w:val="006540E6"/>
    <w:rsid w:val="006549EA"/>
    <w:rsid w:val="00654A45"/>
    <w:rsid w:val="0065537B"/>
    <w:rsid w:val="006555FB"/>
    <w:rsid w:val="00655A41"/>
    <w:rsid w:val="0065672C"/>
    <w:rsid w:val="00657A08"/>
    <w:rsid w:val="00657E9C"/>
    <w:rsid w:val="0066042B"/>
    <w:rsid w:val="0066127A"/>
    <w:rsid w:val="00661519"/>
    <w:rsid w:val="006627C2"/>
    <w:rsid w:val="0066358C"/>
    <w:rsid w:val="00664100"/>
    <w:rsid w:val="0066484B"/>
    <w:rsid w:val="00664FB9"/>
    <w:rsid w:val="006650EA"/>
    <w:rsid w:val="0066661E"/>
    <w:rsid w:val="00666821"/>
    <w:rsid w:val="00667087"/>
    <w:rsid w:val="00667925"/>
    <w:rsid w:val="00670441"/>
    <w:rsid w:val="006718E5"/>
    <w:rsid w:val="00671A10"/>
    <w:rsid w:val="00672CE5"/>
    <w:rsid w:val="006739A4"/>
    <w:rsid w:val="00674103"/>
    <w:rsid w:val="00674F36"/>
    <w:rsid w:val="00674FDB"/>
    <w:rsid w:val="00675DD9"/>
    <w:rsid w:val="006760D5"/>
    <w:rsid w:val="00676C1D"/>
    <w:rsid w:val="00676D43"/>
    <w:rsid w:val="00677D27"/>
    <w:rsid w:val="0068077A"/>
    <w:rsid w:val="006809C2"/>
    <w:rsid w:val="006809F0"/>
    <w:rsid w:val="006811ED"/>
    <w:rsid w:val="00682E75"/>
    <w:rsid w:val="006839A4"/>
    <w:rsid w:val="00683D0B"/>
    <w:rsid w:val="00683F5A"/>
    <w:rsid w:val="00684794"/>
    <w:rsid w:val="00684C37"/>
    <w:rsid w:val="00685501"/>
    <w:rsid w:val="0068602B"/>
    <w:rsid w:val="0068641B"/>
    <w:rsid w:val="006869E5"/>
    <w:rsid w:val="0068752F"/>
    <w:rsid w:val="00690EEA"/>
    <w:rsid w:val="00691169"/>
    <w:rsid w:val="00691E55"/>
    <w:rsid w:val="00691F93"/>
    <w:rsid w:val="006926BE"/>
    <w:rsid w:val="006940C2"/>
    <w:rsid w:val="00694876"/>
    <w:rsid w:val="006948A6"/>
    <w:rsid w:val="00694976"/>
    <w:rsid w:val="00695AB4"/>
    <w:rsid w:val="00696FBE"/>
    <w:rsid w:val="00697E19"/>
    <w:rsid w:val="006A00F4"/>
    <w:rsid w:val="006A06AA"/>
    <w:rsid w:val="006A096B"/>
    <w:rsid w:val="006A0E29"/>
    <w:rsid w:val="006A0EBD"/>
    <w:rsid w:val="006A138A"/>
    <w:rsid w:val="006A17EA"/>
    <w:rsid w:val="006A1A5D"/>
    <w:rsid w:val="006A221F"/>
    <w:rsid w:val="006A2A92"/>
    <w:rsid w:val="006A3519"/>
    <w:rsid w:val="006A3DB7"/>
    <w:rsid w:val="006A47CB"/>
    <w:rsid w:val="006A604C"/>
    <w:rsid w:val="006A635E"/>
    <w:rsid w:val="006A6616"/>
    <w:rsid w:val="006A6FBE"/>
    <w:rsid w:val="006A731A"/>
    <w:rsid w:val="006A74B2"/>
    <w:rsid w:val="006A7A44"/>
    <w:rsid w:val="006B0C7E"/>
    <w:rsid w:val="006B107F"/>
    <w:rsid w:val="006B1A3C"/>
    <w:rsid w:val="006B1EE4"/>
    <w:rsid w:val="006B228B"/>
    <w:rsid w:val="006B324C"/>
    <w:rsid w:val="006B33D4"/>
    <w:rsid w:val="006B348A"/>
    <w:rsid w:val="006B3D38"/>
    <w:rsid w:val="006B4003"/>
    <w:rsid w:val="006B4F96"/>
    <w:rsid w:val="006B55F4"/>
    <w:rsid w:val="006B5B27"/>
    <w:rsid w:val="006B5BD6"/>
    <w:rsid w:val="006B5EB2"/>
    <w:rsid w:val="006B6EB1"/>
    <w:rsid w:val="006B6FB8"/>
    <w:rsid w:val="006B7632"/>
    <w:rsid w:val="006B7FDF"/>
    <w:rsid w:val="006C0D70"/>
    <w:rsid w:val="006C19F2"/>
    <w:rsid w:val="006C358C"/>
    <w:rsid w:val="006C4A35"/>
    <w:rsid w:val="006C6A2A"/>
    <w:rsid w:val="006C7369"/>
    <w:rsid w:val="006C7791"/>
    <w:rsid w:val="006D09F4"/>
    <w:rsid w:val="006D0F43"/>
    <w:rsid w:val="006D134D"/>
    <w:rsid w:val="006D1589"/>
    <w:rsid w:val="006D1729"/>
    <w:rsid w:val="006D18B0"/>
    <w:rsid w:val="006D1920"/>
    <w:rsid w:val="006D1E11"/>
    <w:rsid w:val="006D2EFA"/>
    <w:rsid w:val="006D4276"/>
    <w:rsid w:val="006D4538"/>
    <w:rsid w:val="006D4E89"/>
    <w:rsid w:val="006D56C0"/>
    <w:rsid w:val="006D5950"/>
    <w:rsid w:val="006D6198"/>
    <w:rsid w:val="006D63F3"/>
    <w:rsid w:val="006D65DB"/>
    <w:rsid w:val="006D6652"/>
    <w:rsid w:val="006D69E1"/>
    <w:rsid w:val="006D7EEB"/>
    <w:rsid w:val="006E1320"/>
    <w:rsid w:val="006E1D53"/>
    <w:rsid w:val="006E3AB9"/>
    <w:rsid w:val="006E4199"/>
    <w:rsid w:val="006E42D0"/>
    <w:rsid w:val="006E437C"/>
    <w:rsid w:val="006E471D"/>
    <w:rsid w:val="006E4760"/>
    <w:rsid w:val="006E4B23"/>
    <w:rsid w:val="006E511B"/>
    <w:rsid w:val="006E5324"/>
    <w:rsid w:val="006E5E47"/>
    <w:rsid w:val="006E6CD5"/>
    <w:rsid w:val="006E74AF"/>
    <w:rsid w:val="006E7915"/>
    <w:rsid w:val="006F10E1"/>
    <w:rsid w:val="006F1CA3"/>
    <w:rsid w:val="006F21DF"/>
    <w:rsid w:val="006F22B4"/>
    <w:rsid w:val="006F2C03"/>
    <w:rsid w:val="006F2DD4"/>
    <w:rsid w:val="006F2E79"/>
    <w:rsid w:val="006F37F6"/>
    <w:rsid w:val="006F453E"/>
    <w:rsid w:val="006F54C6"/>
    <w:rsid w:val="006F56FB"/>
    <w:rsid w:val="006F5759"/>
    <w:rsid w:val="006F5A07"/>
    <w:rsid w:val="006F5B3E"/>
    <w:rsid w:val="006F6BA4"/>
    <w:rsid w:val="006F7FC3"/>
    <w:rsid w:val="0070125B"/>
    <w:rsid w:val="0070154F"/>
    <w:rsid w:val="00701BA5"/>
    <w:rsid w:val="007057C6"/>
    <w:rsid w:val="00705B58"/>
    <w:rsid w:val="0071018D"/>
    <w:rsid w:val="00711643"/>
    <w:rsid w:val="00711D58"/>
    <w:rsid w:val="00712C56"/>
    <w:rsid w:val="00713334"/>
    <w:rsid w:val="00713B15"/>
    <w:rsid w:val="00713B1F"/>
    <w:rsid w:val="0071455E"/>
    <w:rsid w:val="0071475A"/>
    <w:rsid w:val="007147D2"/>
    <w:rsid w:val="00714A05"/>
    <w:rsid w:val="00714A35"/>
    <w:rsid w:val="007154CF"/>
    <w:rsid w:val="00715E70"/>
    <w:rsid w:val="007165C0"/>
    <w:rsid w:val="0071695D"/>
    <w:rsid w:val="00716CC1"/>
    <w:rsid w:val="00717029"/>
    <w:rsid w:val="00720F38"/>
    <w:rsid w:val="00721ECB"/>
    <w:rsid w:val="007229DE"/>
    <w:rsid w:val="00722D39"/>
    <w:rsid w:val="00724BD6"/>
    <w:rsid w:val="007251B2"/>
    <w:rsid w:val="007271B4"/>
    <w:rsid w:val="007273C5"/>
    <w:rsid w:val="00727695"/>
    <w:rsid w:val="00727D4F"/>
    <w:rsid w:val="007323BE"/>
    <w:rsid w:val="0073255F"/>
    <w:rsid w:val="007335DB"/>
    <w:rsid w:val="0073384E"/>
    <w:rsid w:val="00733CDB"/>
    <w:rsid w:val="00733EF0"/>
    <w:rsid w:val="00733FDD"/>
    <w:rsid w:val="0073499B"/>
    <w:rsid w:val="00736977"/>
    <w:rsid w:val="00736E06"/>
    <w:rsid w:val="00737307"/>
    <w:rsid w:val="00737360"/>
    <w:rsid w:val="00737FAF"/>
    <w:rsid w:val="00740149"/>
    <w:rsid w:val="0074049E"/>
    <w:rsid w:val="00741AF0"/>
    <w:rsid w:val="00742860"/>
    <w:rsid w:val="007428AB"/>
    <w:rsid w:val="00743ADC"/>
    <w:rsid w:val="0074408D"/>
    <w:rsid w:val="007447A5"/>
    <w:rsid w:val="007455C8"/>
    <w:rsid w:val="00745C76"/>
    <w:rsid w:val="00745D85"/>
    <w:rsid w:val="00745DEE"/>
    <w:rsid w:val="0074667D"/>
    <w:rsid w:val="0074697F"/>
    <w:rsid w:val="0074794F"/>
    <w:rsid w:val="00747DC1"/>
    <w:rsid w:val="00747E7D"/>
    <w:rsid w:val="00750788"/>
    <w:rsid w:val="007507CF"/>
    <w:rsid w:val="00751C2C"/>
    <w:rsid w:val="00751DDE"/>
    <w:rsid w:val="007523B9"/>
    <w:rsid w:val="00752749"/>
    <w:rsid w:val="0075336C"/>
    <w:rsid w:val="00753FD3"/>
    <w:rsid w:val="007542C5"/>
    <w:rsid w:val="0075437C"/>
    <w:rsid w:val="00754686"/>
    <w:rsid w:val="007546CD"/>
    <w:rsid w:val="00754F5E"/>
    <w:rsid w:val="007555F1"/>
    <w:rsid w:val="00755721"/>
    <w:rsid w:val="00756C7E"/>
    <w:rsid w:val="007604FB"/>
    <w:rsid w:val="007615EF"/>
    <w:rsid w:val="00761B67"/>
    <w:rsid w:val="00761BA5"/>
    <w:rsid w:val="00761FCF"/>
    <w:rsid w:val="00762375"/>
    <w:rsid w:val="00763440"/>
    <w:rsid w:val="0076352C"/>
    <w:rsid w:val="00763A24"/>
    <w:rsid w:val="00763A72"/>
    <w:rsid w:val="00764085"/>
    <w:rsid w:val="0076426C"/>
    <w:rsid w:val="00764707"/>
    <w:rsid w:val="00765322"/>
    <w:rsid w:val="00767B35"/>
    <w:rsid w:val="007709C0"/>
    <w:rsid w:val="00770CBC"/>
    <w:rsid w:val="00770D17"/>
    <w:rsid w:val="007719FC"/>
    <w:rsid w:val="00771A5F"/>
    <w:rsid w:val="00771BA2"/>
    <w:rsid w:val="00771EA2"/>
    <w:rsid w:val="00772D14"/>
    <w:rsid w:val="0077354E"/>
    <w:rsid w:val="00773BCE"/>
    <w:rsid w:val="00773F60"/>
    <w:rsid w:val="0077524C"/>
    <w:rsid w:val="00775BE2"/>
    <w:rsid w:val="007769F4"/>
    <w:rsid w:val="00776C88"/>
    <w:rsid w:val="0077768C"/>
    <w:rsid w:val="00780869"/>
    <w:rsid w:val="007808CE"/>
    <w:rsid w:val="00780CCE"/>
    <w:rsid w:val="00780E30"/>
    <w:rsid w:val="007811CC"/>
    <w:rsid w:val="0078152D"/>
    <w:rsid w:val="007818DB"/>
    <w:rsid w:val="00781B0F"/>
    <w:rsid w:val="00781EF3"/>
    <w:rsid w:val="00781F85"/>
    <w:rsid w:val="007838FC"/>
    <w:rsid w:val="00784124"/>
    <w:rsid w:val="00784656"/>
    <w:rsid w:val="00785BF3"/>
    <w:rsid w:val="0078684A"/>
    <w:rsid w:val="00786EE8"/>
    <w:rsid w:val="007900FE"/>
    <w:rsid w:val="00790CE7"/>
    <w:rsid w:val="00790FBE"/>
    <w:rsid w:val="00791F42"/>
    <w:rsid w:val="00792302"/>
    <w:rsid w:val="007927E7"/>
    <w:rsid w:val="00792830"/>
    <w:rsid w:val="00793DC4"/>
    <w:rsid w:val="00793EF6"/>
    <w:rsid w:val="00794924"/>
    <w:rsid w:val="00794CA6"/>
    <w:rsid w:val="0079645E"/>
    <w:rsid w:val="007971B7"/>
    <w:rsid w:val="007976FB"/>
    <w:rsid w:val="00797CA0"/>
    <w:rsid w:val="007A0946"/>
    <w:rsid w:val="007A104A"/>
    <w:rsid w:val="007A11B0"/>
    <w:rsid w:val="007A127B"/>
    <w:rsid w:val="007A1D72"/>
    <w:rsid w:val="007A26FC"/>
    <w:rsid w:val="007A33B4"/>
    <w:rsid w:val="007A4182"/>
    <w:rsid w:val="007A4635"/>
    <w:rsid w:val="007A5158"/>
    <w:rsid w:val="007A5774"/>
    <w:rsid w:val="007A6735"/>
    <w:rsid w:val="007A68F1"/>
    <w:rsid w:val="007A6CE4"/>
    <w:rsid w:val="007A6F40"/>
    <w:rsid w:val="007A7185"/>
    <w:rsid w:val="007A7788"/>
    <w:rsid w:val="007A7C4D"/>
    <w:rsid w:val="007B0214"/>
    <w:rsid w:val="007B0864"/>
    <w:rsid w:val="007B130C"/>
    <w:rsid w:val="007B1B5B"/>
    <w:rsid w:val="007B1BAB"/>
    <w:rsid w:val="007B1CD2"/>
    <w:rsid w:val="007B2C45"/>
    <w:rsid w:val="007B2F45"/>
    <w:rsid w:val="007B361F"/>
    <w:rsid w:val="007B3698"/>
    <w:rsid w:val="007B3A2C"/>
    <w:rsid w:val="007B3BD0"/>
    <w:rsid w:val="007B4029"/>
    <w:rsid w:val="007B438F"/>
    <w:rsid w:val="007B4788"/>
    <w:rsid w:val="007B4EDE"/>
    <w:rsid w:val="007B5438"/>
    <w:rsid w:val="007B5BE3"/>
    <w:rsid w:val="007B70C3"/>
    <w:rsid w:val="007B75D5"/>
    <w:rsid w:val="007B773F"/>
    <w:rsid w:val="007B7A45"/>
    <w:rsid w:val="007B7C3C"/>
    <w:rsid w:val="007B7D6F"/>
    <w:rsid w:val="007C0459"/>
    <w:rsid w:val="007C04BC"/>
    <w:rsid w:val="007C1D62"/>
    <w:rsid w:val="007C1F31"/>
    <w:rsid w:val="007C206A"/>
    <w:rsid w:val="007C2463"/>
    <w:rsid w:val="007C285A"/>
    <w:rsid w:val="007C3562"/>
    <w:rsid w:val="007C359F"/>
    <w:rsid w:val="007C3F2A"/>
    <w:rsid w:val="007C3F4B"/>
    <w:rsid w:val="007C4164"/>
    <w:rsid w:val="007C4426"/>
    <w:rsid w:val="007C47FC"/>
    <w:rsid w:val="007C52EA"/>
    <w:rsid w:val="007C589F"/>
    <w:rsid w:val="007C61EA"/>
    <w:rsid w:val="007C6505"/>
    <w:rsid w:val="007C6F61"/>
    <w:rsid w:val="007C798B"/>
    <w:rsid w:val="007C7E5E"/>
    <w:rsid w:val="007D05E5"/>
    <w:rsid w:val="007D1168"/>
    <w:rsid w:val="007D1AC1"/>
    <w:rsid w:val="007D1CD7"/>
    <w:rsid w:val="007D20DA"/>
    <w:rsid w:val="007D2FD3"/>
    <w:rsid w:val="007D338A"/>
    <w:rsid w:val="007D4A50"/>
    <w:rsid w:val="007D4C7D"/>
    <w:rsid w:val="007D5D25"/>
    <w:rsid w:val="007D61D8"/>
    <w:rsid w:val="007D642C"/>
    <w:rsid w:val="007D7333"/>
    <w:rsid w:val="007D7C6D"/>
    <w:rsid w:val="007E05AE"/>
    <w:rsid w:val="007E0641"/>
    <w:rsid w:val="007E06CE"/>
    <w:rsid w:val="007E07F2"/>
    <w:rsid w:val="007E0D3F"/>
    <w:rsid w:val="007E167D"/>
    <w:rsid w:val="007E1889"/>
    <w:rsid w:val="007E1A47"/>
    <w:rsid w:val="007E2F35"/>
    <w:rsid w:val="007E376B"/>
    <w:rsid w:val="007E37A5"/>
    <w:rsid w:val="007E39CD"/>
    <w:rsid w:val="007E4F78"/>
    <w:rsid w:val="007E543C"/>
    <w:rsid w:val="007E5E39"/>
    <w:rsid w:val="007E5E79"/>
    <w:rsid w:val="007E5F69"/>
    <w:rsid w:val="007E5FFE"/>
    <w:rsid w:val="007E6952"/>
    <w:rsid w:val="007E6EA8"/>
    <w:rsid w:val="007E7EB0"/>
    <w:rsid w:val="007F0040"/>
    <w:rsid w:val="007F03F4"/>
    <w:rsid w:val="007F0C1B"/>
    <w:rsid w:val="007F1C08"/>
    <w:rsid w:val="007F2E3D"/>
    <w:rsid w:val="007F3E3E"/>
    <w:rsid w:val="007F40B6"/>
    <w:rsid w:val="007F452E"/>
    <w:rsid w:val="007F4693"/>
    <w:rsid w:val="007F4DE0"/>
    <w:rsid w:val="007F5766"/>
    <w:rsid w:val="007F6734"/>
    <w:rsid w:val="007F67A4"/>
    <w:rsid w:val="008002AC"/>
    <w:rsid w:val="00800878"/>
    <w:rsid w:val="0080116C"/>
    <w:rsid w:val="00801C83"/>
    <w:rsid w:val="00802911"/>
    <w:rsid w:val="00802A8E"/>
    <w:rsid w:val="008051E8"/>
    <w:rsid w:val="0080580C"/>
    <w:rsid w:val="00805A06"/>
    <w:rsid w:val="00805FEB"/>
    <w:rsid w:val="00806358"/>
    <w:rsid w:val="00806654"/>
    <w:rsid w:val="008066D8"/>
    <w:rsid w:val="00806F52"/>
    <w:rsid w:val="00806FDE"/>
    <w:rsid w:val="008073AD"/>
    <w:rsid w:val="00807A31"/>
    <w:rsid w:val="00807F1F"/>
    <w:rsid w:val="0081099F"/>
    <w:rsid w:val="008109CE"/>
    <w:rsid w:val="00810D11"/>
    <w:rsid w:val="008115E4"/>
    <w:rsid w:val="00812040"/>
    <w:rsid w:val="008124E6"/>
    <w:rsid w:val="00813374"/>
    <w:rsid w:val="008136A3"/>
    <w:rsid w:val="008140D1"/>
    <w:rsid w:val="00814A2E"/>
    <w:rsid w:val="00814B26"/>
    <w:rsid w:val="00815897"/>
    <w:rsid w:val="00815A51"/>
    <w:rsid w:val="00815F0A"/>
    <w:rsid w:val="00816752"/>
    <w:rsid w:val="00817191"/>
    <w:rsid w:val="00817D58"/>
    <w:rsid w:val="008201A2"/>
    <w:rsid w:val="0082072D"/>
    <w:rsid w:val="00820F5A"/>
    <w:rsid w:val="008217AF"/>
    <w:rsid w:val="00821C3E"/>
    <w:rsid w:val="0082233B"/>
    <w:rsid w:val="00822D67"/>
    <w:rsid w:val="00824092"/>
    <w:rsid w:val="00824229"/>
    <w:rsid w:val="00824966"/>
    <w:rsid w:val="00824E00"/>
    <w:rsid w:val="00825206"/>
    <w:rsid w:val="008254D6"/>
    <w:rsid w:val="00826537"/>
    <w:rsid w:val="00826C9F"/>
    <w:rsid w:val="008275BB"/>
    <w:rsid w:val="00827796"/>
    <w:rsid w:val="00827CA0"/>
    <w:rsid w:val="00827D13"/>
    <w:rsid w:val="00830143"/>
    <w:rsid w:val="00830720"/>
    <w:rsid w:val="008311E8"/>
    <w:rsid w:val="0083168B"/>
    <w:rsid w:val="0083198D"/>
    <w:rsid w:val="00831DA7"/>
    <w:rsid w:val="00833CAA"/>
    <w:rsid w:val="0083432A"/>
    <w:rsid w:val="00835326"/>
    <w:rsid w:val="008353C5"/>
    <w:rsid w:val="008363DB"/>
    <w:rsid w:val="008367B9"/>
    <w:rsid w:val="00836A85"/>
    <w:rsid w:val="00836AC6"/>
    <w:rsid w:val="008407CE"/>
    <w:rsid w:val="008424BD"/>
    <w:rsid w:val="00842F85"/>
    <w:rsid w:val="008431C6"/>
    <w:rsid w:val="0084589D"/>
    <w:rsid w:val="00845BB4"/>
    <w:rsid w:val="00845EAF"/>
    <w:rsid w:val="00846FD1"/>
    <w:rsid w:val="00847C0F"/>
    <w:rsid w:val="00847F2D"/>
    <w:rsid w:val="008508B0"/>
    <w:rsid w:val="00850CDE"/>
    <w:rsid w:val="00851DA3"/>
    <w:rsid w:val="00851EC3"/>
    <w:rsid w:val="00851EFD"/>
    <w:rsid w:val="00851F41"/>
    <w:rsid w:val="00852749"/>
    <w:rsid w:val="00852BE2"/>
    <w:rsid w:val="00853C73"/>
    <w:rsid w:val="00854127"/>
    <w:rsid w:val="008541BD"/>
    <w:rsid w:val="00854CE0"/>
    <w:rsid w:val="00855467"/>
    <w:rsid w:val="008558F4"/>
    <w:rsid w:val="008559EE"/>
    <w:rsid w:val="00855C82"/>
    <w:rsid w:val="008569D1"/>
    <w:rsid w:val="00857105"/>
    <w:rsid w:val="00857D66"/>
    <w:rsid w:val="008604B3"/>
    <w:rsid w:val="0086050D"/>
    <w:rsid w:val="0086065E"/>
    <w:rsid w:val="00860D44"/>
    <w:rsid w:val="00861777"/>
    <w:rsid w:val="008618BC"/>
    <w:rsid w:val="0086248C"/>
    <w:rsid w:val="008625CF"/>
    <w:rsid w:val="008631A9"/>
    <w:rsid w:val="008631D6"/>
    <w:rsid w:val="00863905"/>
    <w:rsid w:val="00863F63"/>
    <w:rsid w:val="008644AA"/>
    <w:rsid w:val="00864D56"/>
    <w:rsid w:val="00866D2C"/>
    <w:rsid w:val="00870412"/>
    <w:rsid w:val="00871286"/>
    <w:rsid w:val="0087150C"/>
    <w:rsid w:val="00872977"/>
    <w:rsid w:val="00872E1D"/>
    <w:rsid w:val="0087317F"/>
    <w:rsid w:val="008731C0"/>
    <w:rsid w:val="00873488"/>
    <w:rsid w:val="00873586"/>
    <w:rsid w:val="00873600"/>
    <w:rsid w:val="008739C9"/>
    <w:rsid w:val="00873B3D"/>
    <w:rsid w:val="0087465E"/>
    <w:rsid w:val="008746CF"/>
    <w:rsid w:val="008747AD"/>
    <w:rsid w:val="00874861"/>
    <w:rsid w:val="00874E4B"/>
    <w:rsid w:val="00876F79"/>
    <w:rsid w:val="008771F7"/>
    <w:rsid w:val="00877736"/>
    <w:rsid w:val="0088114A"/>
    <w:rsid w:val="00881758"/>
    <w:rsid w:val="0088237B"/>
    <w:rsid w:val="00882863"/>
    <w:rsid w:val="00882DFA"/>
    <w:rsid w:val="00882E7A"/>
    <w:rsid w:val="00883F43"/>
    <w:rsid w:val="008841F3"/>
    <w:rsid w:val="0088455D"/>
    <w:rsid w:val="008854F6"/>
    <w:rsid w:val="0088566E"/>
    <w:rsid w:val="008861FC"/>
    <w:rsid w:val="00886DF7"/>
    <w:rsid w:val="00887916"/>
    <w:rsid w:val="00890576"/>
    <w:rsid w:val="00890A11"/>
    <w:rsid w:val="00890AAA"/>
    <w:rsid w:val="008919D8"/>
    <w:rsid w:val="00891D81"/>
    <w:rsid w:val="008923A6"/>
    <w:rsid w:val="00892F7A"/>
    <w:rsid w:val="0089332E"/>
    <w:rsid w:val="00893463"/>
    <w:rsid w:val="00893902"/>
    <w:rsid w:val="00893B3A"/>
    <w:rsid w:val="0089423F"/>
    <w:rsid w:val="0089431F"/>
    <w:rsid w:val="00894DCB"/>
    <w:rsid w:val="00895B32"/>
    <w:rsid w:val="00896169"/>
    <w:rsid w:val="00896671"/>
    <w:rsid w:val="00896A47"/>
    <w:rsid w:val="00897794"/>
    <w:rsid w:val="008A040A"/>
    <w:rsid w:val="008A08FF"/>
    <w:rsid w:val="008A0B95"/>
    <w:rsid w:val="008A143E"/>
    <w:rsid w:val="008A1CF2"/>
    <w:rsid w:val="008A2521"/>
    <w:rsid w:val="008A2622"/>
    <w:rsid w:val="008A3788"/>
    <w:rsid w:val="008A4912"/>
    <w:rsid w:val="008A4E90"/>
    <w:rsid w:val="008A5076"/>
    <w:rsid w:val="008A5662"/>
    <w:rsid w:val="008A599D"/>
    <w:rsid w:val="008A5FF2"/>
    <w:rsid w:val="008A6976"/>
    <w:rsid w:val="008A6CBE"/>
    <w:rsid w:val="008A7BD5"/>
    <w:rsid w:val="008A7EE8"/>
    <w:rsid w:val="008B00AE"/>
    <w:rsid w:val="008B0C29"/>
    <w:rsid w:val="008B0DE7"/>
    <w:rsid w:val="008B1D38"/>
    <w:rsid w:val="008B1DC3"/>
    <w:rsid w:val="008B280C"/>
    <w:rsid w:val="008B304A"/>
    <w:rsid w:val="008B32A3"/>
    <w:rsid w:val="008B358B"/>
    <w:rsid w:val="008B3ADC"/>
    <w:rsid w:val="008B4D28"/>
    <w:rsid w:val="008B5083"/>
    <w:rsid w:val="008B5D25"/>
    <w:rsid w:val="008B659D"/>
    <w:rsid w:val="008B6D7A"/>
    <w:rsid w:val="008B7A6C"/>
    <w:rsid w:val="008B7BEA"/>
    <w:rsid w:val="008C0197"/>
    <w:rsid w:val="008C03A0"/>
    <w:rsid w:val="008C047C"/>
    <w:rsid w:val="008C0642"/>
    <w:rsid w:val="008C07D0"/>
    <w:rsid w:val="008C0BCA"/>
    <w:rsid w:val="008C1FAE"/>
    <w:rsid w:val="008C2336"/>
    <w:rsid w:val="008C290D"/>
    <w:rsid w:val="008C69AD"/>
    <w:rsid w:val="008C69BC"/>
    <w:rsid w:val="008C741E"/>
    <w:rsid w:val="008D08A4"/>
    <w:rsid w:val="008D0F5E"/>
    <w:rsid w:val="008D1530"/>
    <w:rsid w:val="008D323A"/>
    <w:rsid w:val="008D3488"/>
    <w:rsid w:val="008D4621"/>
    <w:rsid w:val="008D4D05"/>
    <w:rsid w:val="008D556A"/>
    <w:rsid w:val="008D5696"/>
    <w:rsid w:val="008D619E"/>
    <w:rsid w:val="008D65F2"/>
    <w:rsid w:val="008D6BAE"/>
    <w:rsid w:val="008E0D8F"/>
    <w:rsid w:val="008E1011"/>
    <w:rsid w:val="008E128C"/>
    <w:rsid w:val="008E2A8E"/>
    <w:rsid w:val="008E3B40"/>
    <w:rsid w:val="008E4381"/>
    <w:rsid w:val="008E4D7B"/>
    <w:rsid w:val="008E601C"/>
    <w:rsid w:val="008E626D"/>
    <w:rsid w:val="008E7BE4"/>
    <w:rsid w:val="008E7CA7"/>
    <w:rsid w:val="008F0E19"/>
    <w:rsid w:val="008F156B"/>
    <w:rsid w:val="008F191F"/>
    <w:rsid w:val="008F2F0A"/>
    <w:rsid w:val="008F449A"/>
    <w:rsid w:val="008F55C0"/>
    <w:rsid w:val="008F5751"/>
    <w:rsid w:val="008F594D"/>
    <w:rsid w:val="008F5EA9"/>
    <w:rsid w:val="008F7C2F"/>
    <w:rsid w:val="008F7D49"/>
    <w:rsid w:val="00900109"/>
    <w:rsid w:val="00900130"/>
    <w:rsid w:val="00901034"/>
    <w:rsid w:val="009024D7"/>
    <w:rsid w:val="0090254C"/>
    <w:rsid w:val="00902D20"/>
    <w:rsid w:val="0090353E"/>
    <w:rsid w:val="0090392D"/>
    <w:rsid w:val="00904D25"/>
    <w:rsid w:val="00904E04"/>
    <w:rsid w:val="00905541"/>
    <w:rsid w:val="00906450"/>
    <w:rsid w:val="0090683B"/>
    <w:rsid w:val="00906E6B"/>
    <w:rsid w:val="00907B80"/>
    <w:rsid w:val="00910CA5"/>
    <w:rsid w:val="00911600"/>
    <w:rsid w:val="009118C9"/>
    <w:rsid w:val="00911DB3"/>
    <w:rsid w:val="00912427"/>
    <w:rsid w:val="00912854"/>
    <w:rsid w:val="009128E3"/>
    <w:rsid w:val="0091461A"/>
    <w:rsid w:val="00914E8B"/>
    <w:rsid w:val="009152C8"/>
    <w:rsid w:val="00915CAD"/>
    <w:rsid w:val="00915CE8"/>
    <w:rsid w:val="00916F91"/>
    <w:rsid w:val="009172B6"/>
    <w:rsid w:val="00917CA5"/>
    <w:rsid w:val="009207CD"/>
    <w:rsid w:val="00920A83"/>
    <w:rsid w:val="00921949"/>
    <w:rsid w:val="0092206D"/>
    <w:rsid w:val="00922889"/>
    <w:rsid w:val="0092319C"/>
    <w:rsid w:val="00923573"/>
    <w:rsid w:val="00923DBC"/>
    <w:rsid w:val="00924580"/>
    <w:rsid w:val="00924D5F"/>
    <w:rsid w:val="009254E1"/>
    <w:rsid w:val="00925B41"/>
    <w:rsid w:val="00925F6E"/>
    <w:rsid w:val="00926535"/>
    <w:rsid w:val="00926FCA"/>
    <w:rsid w:val="00927160"/>
    <w:rsid w:val="0092766E"/>
    <w:rsid w:val="00927A54"/>
    <w:rsid w:val="00930568"/>
    <w:rsid w:val="00931E5C"/>
    <w:rsid w:val="00932284"/>
    <w:rsid w:val="00932A83"/>
    <w:rsid w:val="009331AF"/>
    <w:rsid w:val="00933AF5"/>
    <w:rsid w:val="00933E4D"/>
    <w:rsid w:val="009340F4"/>
    <w:rsid w:val="00934291"/>
    <w:rsid w:val="009345DF"/>
    <w:rsid w:val="009354DB"/>
    <w:rsid w:val="00935AF5"/>
    <w:rsid w:val="00936833"/>
    <w:rsid w:val="00940C05"/>
    <w:rsid w:val="00942618"/>
    <w:rsid w:val="00943851"/>
    <w:rsid w:val="00943C7C"/>
    <w:rsid w:val="00944510"/>
    <w:rsid w:val="00944CB1"/>
    <w:rsid w:val="00944D93"/>
    <w:rsid w:val="00945B2A"/>
    <w:rsid w:val="00945B4F"/>
    <w:rsid w:val="009476F5"/>
    <w:rsid w:val="00947CCD"/>
    <w:rsid w:val="0095136E"/>
    <w:rsid w:val="00951737"/>
    <w:rsid w:val="009518B9"/>
    <w:rsid w:val="00953021"/>
    <w:rsid w:val="009534C0"/>
    <w:rsid w:val="009539D5"/>
    <w:rsid w:val="009540A6"/>
    <w:rsid w:val="009541BF"/>
    <w:rsid w:val="00954802"/>
    <w:rsid w:val="00954D23"/>
    <w:rsid w:val="00955131"/>
    <w:rsid w:val="0095513A"/>
    <w:rsid w:val="00956967"/>
    <w:rsid w:val="00956987"/>
    <w:rsid w:val="00956C0F"/>
    <w:rsid w:val="00956D25"/>
    <w:rsid w:val="00957A42"/>
    <w:rsid w:val="00957CE3"/>
    <w:rsid w:val="009615C0"/>
    <w:rsid w:val="00961EB4"/>
    <w:rsid w:val="009623DB"/>
    <w:rsid w:val="00963200"/>
    <w:rsid w:val="009634A8"/>
    <w:rsid w:val="00963865"/>
    <w:rsid w:val="009647DE"/>
    <w:rsid w:val="00964CFD"/>
    <w:rsid w:val="009650E8"/>
    <w:rsid w:val="00965BE5"/>
    <w:rsid w:val="00965D6D"/>
    <w:rsid w:val="0096721E"/>
    <w:rsid w:val="009678CB"/>
    <w:rsid w:val="00967A83"/>
    <w:rsid w:val="009700F7"/>
    <w:rsid w:val="00970D15"/>
    <w:rsid w:val="009717E4"/>
    <w:rsid w:val="00971861"/>
    <w:rsid w:val="00972C4F"/>
    <w:rsid w:val="00972D60"/>
    <w:rsid w:val="00972FF8"/>
    <w:rsid w:val="009739A5"/>
    <w:rsid w:val="00973B22"/>
    <w:rsid w:val="00974CB3"/>
    <w:rsid w:val="00974CC9"/>
    <w:rsid w:val="00975460"/>
    <w:rsid w:val="009765F9"/>
    <w:rsid w:val="009768B0"/>
    <w:rsid w:val="00980447"/>
    <w:rsid w:val="00980C1A"/>
    <w:rsid w:val="0098119B"/>
    <w:rsid w:val="00981DFA"/>
    <w:rsid w:val="009831ED"/>
    <w:rsid w:val="00983939"/>
    <w:rsid w:val="00983D97"/>
    <w:rsid w:val="0098535F"/>
    <w:rsid w:val="00985369"/>
    <w:rsid w:val="0098570A"/>
    <w:rsid w:val="00985785"/>
    <w:rsid w:val="0098653C"/>
    <w:rsid w:val="009865D9"/>
    <w:rsid w:val="00986B40"/>
    <w:rsid w:val="00986D20"/>
    <w:rsid w:val="00986D76"/>
    <w:rsid w:val="0099002E"/>
    <w:rsid w:val="0099074D"/>
    <w:rsid w:val="009917E4"/>
    <w:rsid w:val="0099233F"/>
    <w:rsid w:val="00992ADB"/>
    <w:rsid w:val="009937FC"/>
    <w:rsid w:val="00995784"/>
    <w:rsid w:val="00995E79"/>
    <w:rsid w:val="009961D0"/>
    <w:rsid w:val="0099634D"/>
    <w:rsid w:val="00997714"/>
    <w:rsid w:val="00997E1E"/>
    <w:rsid w:val="009A0F2E"/>
    <w:rsid w:val="009A1363"/>
    <w:rsid w:val="009A13FE"/>
    <w:rsid w:val="009A1BFF"/>
    <w:rsid w:val="009A1F70"/>
    <w:rsid w:val="009A23D1"/>
    <w:rsid w:val="009A2623"/>
    <w:rsid w:val="009A26B4"/>
    <w:rsid w:val="009A351E"/>
    <w:rsid w:val="009A36C9"/>
    <w:rsid w:val="009A3F4F"/>
    <w:rsid w:val="009A41E9"/>
    <w:rsid w:val="009A474F"/>
    <w:rsid w:val="009A58D9"/>
    <w:rsid w:val="009A5CF4"/>
    <w:rsid w:val="009A6F18"/>
    <w:rsid w:val="009A74C6"/>
    <w:rsid w:val="009B0A5F"/>
    <w:rsid w:val="009B0EBD"/>
    <w:rsid w:val="009B24A4"/>
    <w:rsid w:val="009B2621"/>
    <w:rsid w:val="009B34E3"/>
    <w:rsid w:val="009B38A3"/>
    <w:rsid w:val="009B5081"/>
    <w:rsid w:val="009B5185"/>
    <w:rsid w:val="009B5AA2"/>
    <w:rsid w:val="009B699D"/>
    <w:rsid w:val="009B6D2B"/>
    <w:rsid w:val="009B7701"/>
    <w:rsid w:val="009C0924"/>
    <w:rsid w:val="009C10EE"/>
    <w:rsid w:val="009C2A4C"/>
    <w:rsid w:val="009C2CB0"/>
    <w:rsid w:val="009C397E"/>
    <w:rsid w:val="009C3B75"/>
    <w:rsid w:val="009C3E28"/>
    <w:rsid w:val="009C4064"/>
    <w:rsid w:val="009C434F"/>
    <w:rsid w:val="009C43F3"/>
    <w:rsid w:val="009C4AC7"/>
    <w:rsid w:val="009C4CDC"/>
    <w:rsid w:val="009C4CE2"/>
    <w:rsid w:val="009C4FC4"/>
    <w:rsid w:val="009C5C24"/>
    <w:rsid w:val="009C7251"/>
    <w:rsid w:val="009C7B27"/>
    <w:rsid w:val="009D037F"/>
    <w:rsid w:val="009D076A"/>
    <w:rsid w:val="009D0B09"/>
    <w:rsid w:val="009D15E2"/>
    <w:rsid w:val="009D194F"/>
    <w:rsid w:val="009D1F58"/>
    <w:rsid w:val="009D2930"/>
    <w:rsid w:val="009D2AE5"/>
    <w:rsid w:val="009D2CF3"/>
    <w:rsid w:val="009D3705"/>
    <w:rsid w:val="009D37F9"/>
    <w:rsid w:val="009D3921"/>
    <w:rsid w:val="009D3CBC"/>
    <w:rsid w:val="009D47EF"/>
    <w:rsid w:val="009D4AD8"/>
    <w:rsid w:val="009D4B56"/>
    <w:rsid w:val="009D4C64"/>
    <w:rsid w:val="009D6C33"/>
    <w:rsid w:val="009D7273"/>
    <w:rsid w:val="009D7C39"/>
    <w:rsid w:val="009E0981"/>
    <w:rsid w:val="009E0D5C"/>
    <w:rsid w:val="009E114C"/>
    <w:rsid w:val="009E181C"/>
    <w:rsid w:val="009E230A"/>
    <w:rsid w:val="009E34EE"/>
    <w:rsid w:val="009E3AE6"/>
    <w:rsid w:val="009E3C16"/>
    <w:rsid w:val="009E4DD0"/>
    <w:rsid w:val="009E7AE3"/>
    <w:rsid w:val="009E7B97"/>
    <w:rsid w:val="009E7C57"/>
    <w:rsid w:val="009F00F6"/>
    <w:rsid w:val="009F09F3"/>
    <w:rsid w:val="009F130C"/>
    <w:rsid w:val="009F2214"/>
    <w:rsid w:val="009F22FC"/>
    <w:rsid w:val="009F2D54"/>
    <w:rsid w:val="009F2F92"/>
    <w:rsid w:val="009F3395"/>
    <w:rsid w:val="009F4163"/>
    <w:rsid w:val="009F50DD"/>
    <w:rsid w:val="009F5B7A"/>
    <w:rsid w:val="009F64C4"/>
    <w:rsid w:val="009F70B8"/>
    <w:rsid w:val="00A009B3"/>
    <w:rsid w:val="00A00C92"/>
    <w:rsid w:val="00A02691"/>
    <w:rsid w:val="00A03272"/>
    <w:rsid w:val="00A03790"/>
    <w:rsid w:val="00A049E5"/>
    <w:rsid w:val="00A056AF"/>
    <w:rsid w:val="00A05C30"/>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1065"/>
    <w:rsid w:val="00A2144C"/>
    <w:rsid w:val="00A218E5"/>
    <w:rsid w:val="00A2227D"/>
    <w:rsid w:val="00A22431"/>
    <w:rsid w:val="00A2266B"/>
    <w:rsid w:val="00A2279E"/>
    <w:rsid w:val="00A23769"/>
    <w:rsid w:val="00A24EAE"/>
    <w:rsid w:val="00A25699"/>
    <w:rsid w:val="00A25A39"/>
    <w:rsid w:val="00A26754"/>
    <w:rsid w:val="00A26989"/>
    <w:rsid w:val="00A27BCB"/>
    <w:rsid w:val="00A304D0"/>
    <w:rsid w:val="00A309F9"/>
    <w:rsid w:val="00A30ED2"/>
    <w:rsid w:val="00A343EB"/>
    <w:rsid w:val="00A345A7"/>
    <w:rsid w:val="00A3690C"/>
    <w:rsid w:val="00A36D11"/>
    <w:rsid w:val="00A370AE"/>
    <w:rsid w:val="00A371EB"/>
    <w:rsid w:val="00A379BD"/>
    <w:rsid w:val="00A37D42"/>
    <w:rsid w:val="00A41E6F"/>
    <w:rsid w:val="00A425C1"/>
    <w:rsid w:val="00A4289D"/>
    <w:rsid w:val="00A431C0"/>
    <w:rsid w:val="00A43902"/>
    <w:rsid w:val="00A4426D"/>
    <w:rsid w:val="00A442AC"/>
    <w:rsid w:val="00A44901"/>
    <w:rsid w:val="00A44B7E"/>
    <w:rsid w:val="00A44FDF"/>
    <w:rsid w:val="00A450A8"/>
    <w:rsid w:val="00A4568A"/>
    <w:rsid w:val="00A477C8"/>
    <w:rsid w:val="00A50BCE"/>
    <w:rsid w:val="00A51227"/>
    <w:rsid w:val="00A517BD"/>
    <w:rsid w:val="00A52410"/>
    <w:rsid w:val="00A5330A"/>
    <w:rsid w:val="00A533C0"/>
    <w:rsid w:val="00A53BE0"/>
    <w:rsid w:val="00A55075"/>
    <w:rsid w:val="00A55120"/>
    <w:rsid w:val="00A553A4"/>
    <w:rsid w:val="00A56520"/>
    <w:rsid w:val="00A6017F"/>
    <w:rsid w:val="00A60A88"/>
    <w:rsid w:val="00A60C9C"/>
    <w:rsid w:val="00A6117A"/>
    <w:rsid w:val="00A61C04"/>
    <w:rsid w:val="00A61DC9"/>
    <w:rsid w:val="00A6310C"/>
    <w:rsid w:val="00A63A13"/>
    <w:rsid w:val="00A6423D"/>
    <w:rsid w:val="00A643F8"/>
    <w:rsid w:val="00A64C9D"/>
    <w:rsid w:val="00A65A4A"/>
    <w:rsid w:val="00A65DD1"/>
    <w:rsid w:val="00A66754"/>
    <w:rsid w:val="00A6760C"/>
    <w:rsid w:val="00A67BC9"/>
    <w:rsid w:val="00A70557"/>
    <w:rsid w:val="00A70C31"/>
    <w:rsid w:val="00A712CE"/>
    <w:rsid w:val="00A71DB5"/>
    <w:rsid w:val="00A729A6"/>
    <w:rsid w:val="00A7346F"/>
    <w:rsid w:val="00A73ABA"/>
    <w:rsid w:val="00A74C39"/>
    <w:rsid w:val="00A75916"/>
    <w:rsid w:val="00A75C0F"/>
    <w:rsid w:val="00A760F3"/>
    <w:rsid w:val="00A776C2"/>
    <w:rsid w:val="00A776D1"/>
    <w:rsid w:val="00A77E09"/>
    <w:rsid w:val="00A77E3F"/>
    <w:rsid w:val="00A8106D"/>
    <w:rsid w:val="00A816AF"/>
    <w:rsid w:val="00A81720"/>
    <w:rsid w:val="00A818E4"/>
    <w:rsid w:val="00A82B19"/>
    <w:rsid w:val="00A83ED1"/>
    <w:rsid w:val="00A84DE6"/>
    <w:rsid w:val="00A8686B"/>
    <w:rsid w:val="00A86B63"/>
    <w:rsid w:val="00A87111"/>
    <w:rsid w:val="00A90D15"/>
    <w:rsid w:val="00A90F3D"/>
    <w:rsid w:val="00A92878"/>
    <w:rsid w:val="00A929A2"/>
    <w:rsid w:val="00A92FE9"/>
    <w:rsid w:val="00A9340A"/>
    <w:rsid w:val="00A934BA"/>
    <w:rsid w:val="00A93AAD"/>
    <w:rsid w:val="00A93DF7"/>
    <w:rsid w:val="00A94383"/>
    <w:rsid w:val="00A94545"/>
    <w:rsid w:val="00A95A20"/>
    <w:rsid w:val="00A96F32"/>
    <w:rsid w:val="00A970B2"/>
    <w:rsid w:val="00A9721B"/>
    <w:rsid w:val="00AA0050"/>
    <w:rsid w:val="00AA04B8"/>
    <w:rsid w:val="00AA0635"/>
    <w:rsid w:val="00AA1412"/>
    <w:rsid w:val="00AA162D"/>
    <w:rsid w:val="00AA1804"/>
    <w:rsid w:val="00AA187F"/>
    <w:rsid w:val="00AA21C4"/>
    <w:rsid w:val="00AA26CD"/>
    <w:rsid w:val="00AA2A40"/>
    <w:rsid w:val="00AA36ED"/>
    <w:rsid w:val="00AA3715"/>
    <w:rsid w:val="00AA37B5"/>
    <w:rsid w:val="00AA4860"/>
    <w:rsid w:val="00AA4899"/>
    <w:rsid w:val="00AA48B5"/>
    <w:rsid w:val="00AA4C07"/>
    <w:rsid w:val="00AA5046"/>
    <w:rsid w:val="00AA5262"/>
    <w:rsid w:val="00AA5AB7"/>
    <w:rsid w:val="00AA5BE3"/>
    <w:rsid w:val="00AA5BEE"/>
    <w:rsid w:val="00AA77EF"/>
    <w:rsid w:val="00AB019A"/>
    <w:rsid w:val="00AB11CB"/>
    <w:rsid w:val="00AB19E1"/>
    <w:rsid w:val="00AB22B2"/>
    <w:rsid w:val="00AB2877"/>
    <w:rsid w:val="00AB2F06"/>
    <w:rsid w:val="00AB315D"/>
    <w:rsid w:val="00AB3E95"/>
    <w:rsid w:val="00AB7491"/>
    <w:rsid w:val="00AB7519"/>
    <w:rsid w:val="00AB7A7D"/>
    <w:rsid w:val="00AC032B"/>
    <w:rsid w:val="00AC0487"/>
    <w:rsid w:val="00AC0561"/>
    <w:rsid w:val="00AC1320"/>
    <w:rsid w:val="00AC1E7A"/>
    <w:rsid w:val="00AC2E6C"/>
    <w:rsid w:val="00AC4379"/>
    <w:rsid w:val="00AC4892"/>
    <w:rsid w:val="00AC52EE"/>
    <w:rsid w:val="00AC5372"/>
    <w:rsid w:val="00AC656E"/>
    <w:rsid w:val="00AC6B32"/>
    <w:rsid w:val="00AC6CEC"/>
    <w:rsid w:val="00AC6E07"/>
    <w:rsid w:val="00AC6EAD"/>
    <w:rsid w:val="00AC7C73"/>
    <w:rsid w:val="00AD099A"/>
    <w:rsid w:val="00AD18C9"/>
    <w:rsid w:val="00AD1F52"/>
    <w:rsid w:val="00AD2106"/>
    <w:rsid w:val="00AD26BD"/>
    <w:rsid w:val="00AD285B"/>
    <w:rsid w:val="00AD3A05"/>
    <w:rsid w:val="00AD3AEF"/>
    <w:rsid w:val="00AD4AC1"/>
    <w:rsid w:val="00AD554D"/>
    <w:rsid w:val="00AD6676"/>
    <w:rsid w:val="00AD67B3"/>
    <w:rsid w:val="00AD68C8"/>
    <w:rsid w:val="00AD6C4D"/>
    <w:rsid w:val="00AD70D1"/>
    <w:rsid w:val="00AD785D"/>
    <w:rsid w:val="00AE0021"/>
    <w:rsid w:val="00AE0AF7"/>
    <w:rsid w:val="00AE0E2E"/>
    <w:rsid w:val="00AE1841"/>
    <w:rsid w:val="00AE2231"/>
    <w:rsid w:val="00AE2348"/>
    <w:rsid w:val="00AE24DA"/>
    <w:rsid w:val="00AE25A2"/>
    <w:rsid w:val="00AE283B"/>
    <w:rsid w:val="00AE4C8C"/>
    <w:rsid w:val="00AE519C"/>
    <w:rsid w:val="00AE5231"/>
    <w:rsid w:val="00AE549F"/>
    <w:rsid w:val="00AE588D"/>
    <w:rsid w:val="00AE5D50"/>
    <w:rsid w:val="00AE624F"/>
    <w:rsid w:val="00AE63E4"/>
    <w:rsid w:val="00AE73B3"/>
    <w:rsid w:val="00AE7A44"/>
    <w:rsid w:val="00AE7B48"/>
    <w:rsid w:val="00AF007F"/>
    <w:rsid w:val="00AF0173"/>
    <w:rsid w:val="00AF1536"/>
    <w:rsid w:val="00AF15D7"/>
    <w:rsid w:val="00AF1A4C"/>
    <w:rsid w:val="00AF2B90"/>
    <w:rsid w:val="00AF343C"/>
    <w:rsid w:val="00AF3AB9"/>
    <w:rsid w:val="00AF3FA5"/>
    <w:rsid w:val="00AF4827"/>
    <w:rsid w:val="00AF4BC0"/>
    <w:rsid w:val="00AF4CF2"/>
    <w:rsid w:val="00AF4F99"/>
    <w:rsid w:val="00AF501B"/>
    <w:rsid w:val="00AF5898"/>
    <w:rsid w:val="00AF62F4"/>
    <w:rsid w:val="00AF6473"/>
    <w:rsid w:val="00AF7CBB"/>
    <w:rsid w:val="00AF7F4D"/>
    <w:rsid w:val="00B00065"/>
    <w:rsid w:val="00B00E7F"/>
    <w:rsid w:val="00B01DF9"/>
    <w:rsid w:val="00B01EDB"/>
    <w:rsid w:val="00B028FA"/>
    <w:rsid w:val="00B03566"/>
    <w:rsid w:val="00B036E0"/>
    <w:rsid w:val="00B03C25"/>
    <w:rsid w:val="00B04490"/>
    <w:rsid w:val="00B0491A"/>
    <w:rsid w:val="00B04D39"/>
    <w:rsid w:val="00B04FAE"/>
    <w:rsid w:val="00B0534B"/>
    <w:rsid w:val="00B0584C"/>
    <w:rsid w:val="00B05ECB"/>
    <w:rsid w:val="00B067AF"/>
    <w:rsid w:val="00B06B93"/>
    <w:rsid w:val="00B073DA"/>
    <w:rsid w:val="00B10129"/>
    <w:rsid w:val="00B101B1"/>
    <w:rsid w:val="00B1026B"/>
    <w:rsid w:val="00B10713"/>
    <w:rsid w:val="00B10F2A"/>
    <w:rsid w:val="00B11B90"/>
    <w:rsid w:val="00B11D89"/>
    <w:rsid w:val="00B121C0"/>
    <w:rsid w:val="00B12FBB"/>
    <w:rsid w:val="00B14147"/>
    <w:rsid w:val="00B145C4"/>
    <w:rsid w:val="00B14699"/>
    <w:rsid w:val="00B14DB1"/>
    <w:rsid w:val="00B156B7"/>
    <w:rsid w:val="00B1585A"/>
    <w:rsid w:val="00B15A0B"/>
    <w:rsid w:val="00B15F1B"/>
    <w:rsid w:val="00B16181"/>
    <w:rsid w:val="00B16537"/>
    <w:rsid w:val="00B16D68"/>
    <w:rsid w:val="00B16D73"/>
    <w:rsid w:val="00B17BE7"/>
    <w:rsid w:val="00B17D56"/>
    <w:rsid w:val="00B204F6"/>
    <w:rsid w:val="00B21F71"/>
    <w:rsid w:val="00B22D1D"/>
    <w:rsid w:val="00B22D45"/>
    <w:rsid w:val="00B238C9"/>
    <w:rsid w:val="00B23917"/>
    <w:rsid w:val="00B2415B"/>
    <w:rsid w:val="00B248C2"/>
    <w:rsid w:val="00B27178"/>
    <w:rsid w:val="00B2717C"/>
    <w:rsid w:val="00B3092D"/>
    <w:rsid w:val="00B30A4B"/>
    <w:rsid w:val="00B30B15"/>
    <w:rsid w:val="00B31853"/>
    <w:rsid w:val="00B3191E"/>
    <w:rsid w:val="00B31E1E"/>
    <w:rsid w:val="00B32204"/>
    <w:rsid w:val="00B3236F"/>
    <w:rsid w:val="00B32CE7"/>
    <w:rsid w:val="00B333E1"/>
    <w:rsid w:val="00B33DB2"/>
    <w:rsid w:val="00B33F8E"/>
    <w:rsid w:val="00B3407F"/>
    <w:rsid w:val="00B345D2"/>
    <w:rsid w:val="00B35148"/>
    <w:rsid w:val="00B35C3C"/>
    <w:rsid w:val="00B36740"/>
    <w:rsid w:val="00B3716B"/>
    <w:rsid w:val="00B3768B"/>
    <w:rsid w:val="00B37DE4"/>
    <w:rsid w:val="00B40845"/>
    <w:rsid w:val="00B40FE7"/>
    <w:rsid w:val="00B41906"/>
    <w:rsid w:val="00B42D55"/>
    <w:rsid w:val="00B460AB"/>
    <w:rsid w:val="00B473B8"/>
    <w:rsid w:val="00B506E4"/>
    <w:rsid w:val="00B5187F"/>
    <w:rsid w:val="00B52F0B"/>
    <w:rsid w:val="00B53D03"/>
    <w:rsid w:val="00B55722"/>
    <w:rsid w:val="00B557E1"/>
    <w:rsid w:val="00B558D1"/>
    <w:rsid w:val="00B56207"/>
    <w:rsid w:val="00B56D7A"/>
    <w:rsid w:val="00B61369"/>
    <w:rsid w:val="00B63DBC"/>
    <w:rsid w:val="00B64716"/>
    <w:rsid w:val="00B649ED"/>
    <w:rsid w:val="00B64E56"/>
    <w:rsid w:val="00B64FA6"/>
    <w:rsid w:val="00B66AFF"/>
    <w:rsid w:val="00B66C2B"/>
    <w:rsid w:val="00B712BB"/>
    <w:rsid w:val="00B7175B"/>
    <w:rsid w:val="00B718C5"/>
    <w:rsid w:val="00B730D5"/>
    <w:rsid w:val="00B73405"/>
    <w:rsid w:val="00B73D09"/>
    <w:rsid w:val="00B73EE4"/>
    <w:rsid w:val="00B740D7"/>
    <w:rsid w:val="00B7416C"/>
    <w:rsid w:val="00B74604"/>
    <w:rsid w:val="00B74BA0"/>
    <w:rsid w:val="00B75904"/>
    <w:rsid w:val="00B75AD1"/>
    <w:rsid w:val="00B760E3"/>
    <w:rsid w:val="00B80280"/>
    <w:rsid w:val="00B80847"/>
    <w:rsid w:val="00B80B44"/>
    <w:rsid w:val="00B81F41"/>
    <w:rsid w:val="00B82263"/>
    <w:rsid w:val="00B829A2"/>
    <w:rsid w:val="00B82BD0"/>
    <w:rsid w:val="00B82C93"/>
    <w:rsid w:val="00B82F8E"/>
    <w:rsid w:val="00B84396"/>
    <w:rsid w:val="00B845A2"/>
    <w:rsid w:val="00B84611"/>
    <w:rsid w:val="00B84806"/>
    <w:rsid w:val="00B84E0E"/>
    <w:rsid w:val="00B84FB9"/>
    <w:rsid w:val="00B85493"/>
    <w:rsid w:val="00B85D6B"/>
    <w:rsid w:val="00B8726C"/>
    <w:rsid w:val="00B87793"/>
    <w:rsid w:val="00B879AD"/>
    <w:rsid w:val="00B90A19"/>
    <w:rsid w:val="00B90FBC"/>
    <w:rsid w:val="00B915B7"/>
    <w:rsid w:val="00B91C34"/>
    <w:rsid w:val="00B9224A"/>
    <w:rsid w:val="00B9228D"/>
    <w:rsid w:val="00B9249D"/>
    <w:rsid w:val="00B928A6"/>
    <w:rsid w:val="00B92B28"/>
    <w:rsid w:val="00B94C5B"/>
    <w:rsid w:val="00B94C69"/>
    <w:rsid w:val="00B9516C"/>
    <w:rsid w:val="00B96229"/>
    <w:rsid w:val="00B96240"/>
    <w:rsid w:val="00B964E7"/>
    <w:rsid w:val="00B9798A"/>
    <w:rsid w:val="00B97E0C"/>
    <w:rsid w:val="00BA00FE"/>
    <w:rsid w:val="00BA03D4"/>
    <w:rsid w:val="00BA1766"/>
    <w:rsid w:val="00BA29C7"/>
    <w:rsid w:val="00BA2CE6"/>
    <w:rsid w:val="00BA2FCE"/>
    <w:rsid w:val="00BA341A"/>
    <w:rsid w:val="00BA3BF9"/>
    <w:rsid w:val="00BA3F9C"/>
    <w:rsid w:val="00BA5C2F"/>
    <w:rsid w:val="00BA6488"/>
    <w:rsid w:val="00BA6CA3"/>
    <w:rsid w:val="00BA7397"/>
    <w:rsid w:val="00BA74AB"/>
    <w:rsid w:val="00BA789B"/>
    <w:rsid w:val="00BA7F0D"/>
    <w:rsid w:val="00BB0786"/>
    <w:rsid w:val="00BB1C58"/>
    <w:rsid w:val="00BB2296"/>
    <w:rsid w:val="00BB43C3"/>
    <w:rsid w:val="00BB4412"/>
    <w:rsid w:val="00BB5B76"/>
    <w:rsid w:val="00BB639A"/>
    <w:rsid w:val="00BB65C9"/>
    <w:rsid w:val="00BB6CDC"/>
    <w:rsid w:val="00BB6F16"/>
    <w:rsid w:val="00BB7408"/>
    <w:rsid w:val="00BB76E2"/>
    <w:rsid w:val="00BC03DE"/>
    <w:rsid w:val="00BC0E24"/>
    <w:rsid w:val="00BC124D"/>
    <w:rsid w:val="00BC1495"/>
    <w:rsid w:val="00BC2790"/>
    <w:rsid w:val="00BC348C"/>
    <w:rsid w:val="00BC3892"/>
    <w:rsid w:val="00BC43B5"/>
    <w:rsid w:val="00BC475A"/>
    <w:rsid w:val="00BC4BD9"/>
    <w:rsid w:val="00BC4E9C"/>
    <w:rsid w:val="00BC4FDC"/>
    <w:rsid w:val="00BC58C9"/>
    <w:rsid w:val="00BC5BCB"/>
    <w:rsid w:val="00BC5F7D"/>
    <w:rsid w:val="00BC6062"/>
    <w:rsid w:val="00BC65EF"/>
    <w:rsid w:val="00BC67CE"/>
    <w:rsid w:val="00BC699E"/>
    <w:rsid w:val="00BC69CF"/>
    <w:rsid w:val="00BC7D20"/>
    <w:rsid w:val="00BD0221"/>
    <w:rsid w:val="00BD089C"/>
    <w:rsid w:val="00BD0B37"/>
    <w:rsid w:val="00BD0CE9"/>
    <w:rsid w:val="00BD0E48"/>
    <w:rsid w:val="00BD12C0"/>
    <w:rsid w:val="00BD1CD8"/>
    <w:rsid w:val="00BD2F8E"/>
    <w:rsid w:val="00BD30D5"/>
    <w:rsid w:val="00BD3281"/>
    <w:rsid w:val="00BD538C"/>
    <w:rsid w:val="00BD59D4"/>
    <w:rsid w:val="00BD60D9"/>
    <w:rsid w:val="00BD6CF4"/>
    <w:rsid w:val="00BD76C5"/>
    <w:rsid w:val="00BD79ED"/>
    <w:rsid w:val="00BD7E91"/>
    <w:rsid w:val="00BE04D0"/>
    <w:rsid w:val="00BE0664"/>
    <w:rsid w:val="00BE0DE5"/>
    <w:rsid w:val="00BE0F85"/>
    <w:rsid w:val="00BE0FAE"/>
    <w:rsid w:val="00BE1904"/>
    <w:rsid w:val="00BE1D2C"/>
    <w:rsid w:val="00BE1F84"/>
    <w:rsid w:val="00BE270B"/>
    <w:rsid w:val="00BE4419"/>
    <w:rsid w:val="00BE5B39"/>
    <w:rsid w:val="00BE6456"/>
    <w:rsid w:val="00BE6784"/>
    <w:rsid w:val="00BE73DB"/>
    <w:rsid w:val="00BE7CF6"/>
    <w:rsid w:val="00BF1EE3"/>
    <w:rsid w:val="00BF26D7"/>
    <w:rsid w:val="00BF2C34"/>
    <w:rsid w:val="00BF2E40"/>
    <w:rsid w:val="00BF31DB"/>
    <w:rsid w:val="00BF3228"/>
    <w:rsid w:val="00BF3260"/>
    <w:rsid w:val="00BF343E"/>
    <w:rsid w:val="00BF3B1C"/>
    <w:rsid w:val="00BF4BDF"/>
    <w:rsid w:val="00BF4F49"/>
    <w:rsid w:val="00C00816"/>
    <w:rsid w:val="00C00AE3"/>
    <w:rsid w:val="00C014BE"/>
    <w:rsid w:val="00C01702"/>
    <w:rsid w:val="00C0190A"/>
    <w:rsid w:val="00C01ABD"/>
    <w:rsid w:val="00C021A4"/>
    <w:rsid w:val="00C0335F"/>
    <w:rsid w:val="00C03999"/>
    <w:rsid w:val="00C03C74"/>
    <w:rsid w:val="00C04E1F"/>
    <w:rsid w:val="00C05505"/>
    <w:rsid w:val="00C05E35"/>
    <w:rsid w:val="00C06187"/>
    <w:rsid w:val="00C06A89"/>
    <w:rsid w:val="00C06CFB"/>
    <w:rsid w:val="00C112EE"/>
    <w:rsid w:val="00C11313"/>
    <w:rsid w:val="00C11FA6"/>
    <w:rsid w:val="00C121EC"/>
    <w:rsid w:val="00C126AC"/>
    <w:rsid w:val="00C129A2"/>
    <w:rsid w:val="00C13966"/>
    <w:rsid w:val="00C14070"/>
    <w:rsid w:val="00C147DD"/>
    <w:rsid w:val="00C149B9"/>
    <w:rsid w:val="00C1548D"/>
    <w:rsid w:val="00C167EF"/>
    <w:rsid w:val="00C16869"/>
    <w:rsid w:val="00C16A2C"/>
    <w:rsid w:val="00C16F23"/>
    <w:rsid w:val="00C1718E"/>
    <w:rsid w:val="00C17337"/>
    <w:rsid w:val="00C20EBB"/>
    <w:rsid w:val="00C21065"/>
    <w:rsid w:val="00C21185"/>
    <w:rsid w:val="00C2206E"/>
    <w:rsid w:val="00C22477"/>
    <w:rsid w:val="00C22C1A"/>
    <w:rsid w:val="00C22C27"/>
    <w:rsid w:val="00C23077"/>
    <w:rsid w:val="00C24157"/>
    <w:rsid w:val="00C241C7"/>
    <w:rsid w:val="00C2526D"/>
    <w:rsid w:val="00C25332"/>
    <w:rsid w:val="00C2543D"/>
    <w:rsid w:val="00C26316"/>
    <w:rsid w:val="00C27DC1"/>
    <w:rsid w:val="00C3250C"/>
    <w:rsid w:val="00C32834"/>
    <w:rsid w:val="00C328BC"/>
    <w:rsid w:val="00C32BB7"/>
    <w:rsid w:val="00C33006"/>
    <w:rsid w:val="00C33DCC"/>
    <w:rsid w:val="00C34195"/>
    <w:rsid w:val="00C3487F"/>
    <w:rsid w:val="00C34A96"/>
    <w:rsid w:val="00C34FAA"/>
    <w:rsid w:val="00C35655"/>
    <w:rsid w:val="00C357DB"/>
    <w:rsid w:val="00C3649E"/>
    <w:rsid w:val="00C369BD"/>
    <w:rsid w:val="00C37A26"/>
    <w:rsid w:val="00C40BF2"/>
    <w:rsid w:val="00C41C76"/>
    <w:rsid w:val="00C41D75"/>
    <w:rsid w:val="00C42213"/>
    <w:rsid w:val="00C4221D"/>
    <w:rsid w:val="00C426EF"/>
    <w:rsid w:val="00C427EA"/>
    <w:rsid w:val="00C4297A"/>
    <w:rsid w:val="00C42DB6"/>
    <w:rsid w:val="00C432D2"/>
    <w:rsid w:val="00C43980"/>
    <w:rsid w:val="00C43A62"/>
    <w:rsid w:val="00C44A54"/>
    <w:rsid w:val="00C44B2A"/>
    <w:rsid w:val="00C4526C"/>
    <w:rsid w:val="00C45869"/>
    <w:rsid w:val="00C4647C"/>
    <w:rsid w:val="00C46FB0"/>
    <w:rsid w:val="00C47DE7"/>
    <w:rsid w:val="00C5095B"/>
    <w:rsid w:val="00C50AF2"/>
    <w:rsid w:val="00C51006"/>
    <w:rsid w:val="00C51D76"/>
    <w:rsid w:val="00C520E6"/>
    <w:rsid w:val="00C521ED"/>
    <w:rsid w:val="00C522F3"/>
    <w:rsid w:val="00C528F2"/>
    <w:rsid w:val="00C52D7A"/>
    <w:rsid w:val="00C536ED"/>
    <w:rsid w:val="00C538D4"/>
    <w:rsid w:val="00C539DD"/>
    <w:rsid w:val="00C541F9"/>
    <w:rsid w:val="00C543EE"/>
    <w:rsid w:val="00C543F3"/>
    <w:rsid w:val="00C549A7"/>
    <w:rsid w:val="00C55784"/>
    <w:rsid w:val="00C55D19"/>
    <w:rsid w:val="00C55E13"/>
    <w:rsid w:val="00C56429"/>
    <w:rsid w:val="00C5693C"/>
    <w:rsid w:val="00C571DC"/>
    <w:rsid w:val="00C5783C"/>
    <w:rsid w:val="00C57CBA"/>
    <w:rsid w:val="00C6078B"/>
    <w:rsid w:val="00C60855"/>
    <w:rsid w:val="00C60D06"/>
    <w:rsid w:val="00C626BA"/>
    <w:rsid w:val="00C6428B"/>
    <w:rsid w:val="00C647A6"/>
    <w:rsid w:val="00C64C37"/>
    <w:rsid w:val="00C655BE"/>
    <w:rsid w:val="00C666CD"/>
    <w:rsid w:val="00C679A1"/>
    <w:rsid w:val="00C701B9"/>
    <w:rsid w:val="00C7080B"/>
    <w:rsid w:val="00C70F8D"/>
    <w:rsid w:val="00C716CE"/>
    <w:rsid w:val="00C72031"/>
    <w:rsid w:val="00C725A3"/>
    <w:rsid w:val="00C725BC"/>
    <w:rsid w:val="00C7270D"/>
    <w:rsid w:val="00C72963"/>
    <w:rsid w:val="00C72C20"/>
    <w:rsid w:val="00C730F9"/>
    <w:rsid w:val="00C74557"/>
    <w:rsid w:val="00C75B0A"/>
    <w:rsid w:val="00C76E1F"/>
    <w:rsid w:val="00C8000E"/>
    <w:rsid w:val="00C8093C"/>
    <w:rsid w:val="00C8118D"/>
    <w:rsid w:val="00C82108"/>
    <w:rsid w:val="00C8256D"/>
    <w:rsid w:val="00C8281E"/>
    <w:rsid w:val="00C8287D"/>
    <w:rsid w:val="00C82C1B"/>
    <w:rsid w:val="00C8314F"/>
    <w:rsid w:val="00C8376F"/>
    <w:rsid w:val="00C83C87"/>
    <w:rsid w:val="00C8449B"/>
    <w:rsid w:val="00C855D7"/>
    <w:rsid w:val="00C8642F"/>
    <w:rsid w:val="00C86596"/>
    <w:rsid w:val="00C868F1"/>
    <w:rsid w:val="00C876AC"/>
    <w:rsid w:val="00C876E4"/>
    <w:rsid w:val="00C87CDF"/>
    <w:rsid w:val="00C90B07"/>
    <w:rsid w:val="00C9124D"/>
    <w:rsid w:val="00C917B3"/>
    <w:rsid w:val="00C922F1"/>
    <w:rsid w:val="00C92A40"/>
    <w:rsid w:val="00C92A53"/>
    <w:rsid w:val="00C92B48"/>
    <w:rsid w:val="00C93242"/>
    <w:rsid w:val="00C93D8E"/>
    <w:rsid w:val="00C9491E"/>
    <w:rsid w:val="00C94E43"/>
    <w:rsid w:val="00C960EB"/>
    <w:rsid w:val="00C964D5"/>
    <w:rsid w:val="00C9714A"/>
    <w:rsid w:val="00CA07B5"/>
    <w:rsid w:val="00CA0A8B"/>
    <w:rsid w:val="00CA2D27"/>
    <w:rsid w:val="00CA42C9"/>
    <w:rsid w:val="00CA4458"/>
    <w:rsid w:val="00CA4800"/>
    <w:rsid w:val="00CA51B9"/>
    <w:rsid w:val="00CA5B85"/>
    <w:rsid w:val="00CB0BC4"/>
    <w:rsid w:val="00CB1E9C"/>
    <w:rsid w:val="00CB22F9"/>
    <w:rsid w:val="00CB3118"/>
    <w:rsid w:val="00CB3617"/>
    <w:rsid w:val="00CB3A12"/>
    <w:rsid w:val="00CB3E20"/>
    <w:rsid w:val="00CB41A7"/>
    <w:rsid w:val="00CB495D"/>
    <w:rsid w:val="00CB4FE1"/>
    <w:rsid w:val="00CB5035"/>
    <w:rsid w:val="00CB512B"/>
    <w:rsid w:val="00CB52B2"/>
    <w:rsid w:val="00CB68D8"/>
    <w:rsid w:val="00CB7B20"/>
    <w:rsid w:val="00CB7DD3"/>
    <w:rsid w:val="00CC00C2"/>
    <w:rsid w:val="00CC052E"/>
    <w:rsid w:val="00CC0967"/>
    <w:rsid w:val="00CC0ACB"/>
    <w:rsid w:val="00CC0CDD"/>
    <w:rsid w:val="00CC19BE"/>
    <w:rsid w:val="00CC1FF4"/>
    <w:rsid w:val="00CC2777"/>
    <w:rsid w:val="00CC30B6"/>
    <w:rsid w:val="00CC39A2"/>
    <w:rsid w:val="00CC3A01"/>
    <w:rsid w:val="00CC552B"/>
    <w:rsid w:val="00CC57A3"/>
    <w:rsid w:val="00CC5CF6"/>
    <w:rsid w:val="00CC642C"/>
    <w:rsid w:val="00CC7063"/>
    <w:rsid w:val="00CC71B4"/>
    <w:rsid w:val="00CD00EF"/>
    <w:rsid w:val="00CD1331"/>
    <w:rsid w:val="00CD16A3"/>
    <w:rsid w:val="00CD22F2"/>
    <w:rsid w:val="00CD2B0C"/>
    <w:rsid w:val="00CD2D67"/>
    <w:rsid w:val="00CD2D7F"/>
    <w:rsid w:val="00CD31D8"/>
    <w:rsid w:val="00CD3DBB"/>
    <w:rsid w:val="00CD455C"/>
    <w:rsid w:val="00CD4E3E"/>
    <w:rsid w:val="00CD6005"/>
    <w:rsid w:val="00CD603B"/>
    <w:rsid w:val="00CD6131"/>
    <w:rsid w:val="00CD65CC"/>
    <w:rsid w:val="00CD686F"/>
    <w:rsid w:val="00CD6B27"/>
    <w:rsid w:val="00CD6B44"/>
    <w:rsid w:val="00CD6C7A"/>
    <w:rsid w:val="00CD728A"/>
    <w:rsid w:val="00CD7323"/>
    <w:rsid w:val="00CD75FB"/>
    <w:rsid w:val="00CE02DE"/>
    <w:rsid w:val="00CE1295"/>
    <w:rsid w:val="00CE1A55"/>
    <w:rsid w:val="00CE1F85"/>
    <w:rsid w:val="00CE2410"/>
    <w:rsid w:val="00CE2C02"/>
    <w:rsid w:val="00CE33C6"/>
    <w:rsid w:val="00CE3862"/>
    <w:rsid w:val="00CE393F"/>
    <w:rsid w:val="00CE41E1"/>
    <w:rsid w:val="00CE476D"/>
    <w:rsid w:val="00CE4D4C"/>
    <w:rsid w:val="00CE5294"/>
    <w:rsid w:val="00CE5598"/>
    <w:rsid w:val="00CE6071"/>
    <w:rsid w:val="00CE7C45"/>
    <w:rsid w:val="00CE7D13"/>
    <w:rsid w:val="00CF0D9C"/>
    <w:rsid w:val="00CF2621"/>
    <w:rsid w:val="00CF2ED6"/>
    <w:rsid w:val="00CF3926"/>
    <w:rsid w:val="00CF4BBD"/>
    <w:rsid w:val="00CF5170"/>
    <w:rsid w:val="00CF555E"/>
    <w:rsid w:val="00CF5A08"/>
    <w:rsid w:val="00CF65DE"/>
    <w:rsid w:val="00CF7883"/>
    <w:rsid w:val="00CF7E55"/>
    <w:rsid w:val="00D0139A"/>
    <w:rsid w:val="00D013BA"/>
    <w:rsid w:val="00D02201"/>
    <w:rsid w:val="00D02345"/>
    <w:rsid w:val="00D02643"/>
    <w:rsid w:val="00D02B1B"/>
    <w:rsid w:val="00D02D7F"/>
    <w:rsid w:val="00D03CB6"/>
    <w:rsid w:val="00D049CC"/>
    <w:rsid w:val="00D05B8C"/>
    <w:rsid w:val="00D06EA9"/>
    <w:rsid w:val="00D071F2"/>
    <w:rsid w:val="00D073F9"/>
    <w:rsid w:val="00D07A60"/>
    <w:rsid w:val="00D10337"/>
    <w:rsid w:val="00D10EC5"/>
    <w:rsid w:val="00D11707"/>
    <w:rsid w:val="00D11E7E"/>
    <w:rsid w:val="00D1221F"/>
    <w:rsid w:val="00D1259B"/>
    <w:rsid w:val="00D126B1"/>
    <w:rsid w:val="00D12741"/>
    <w:rsid w:val="00D13F0D"/>
    <w:rsid w:val="00D160D4"/>
    <w:rsid w:val="00D1657E"/>
    <w:rsid w:val="00D17145"/>
    <w:rsid w:val="00D207F5"/>
    <w:rsid w:val="00D20DE3"/>
    <w:rsid w:val="00D20F22"/>
    <w:rsid w:val="00D21526"/>
    <w:rsid w:val="00D2187E"/>
    <w:rsid w:val="00D21B23"/>
    <w:rsid w:val="00D21F51"/>
    <w:rsid w:val="00D226A5"/>
    <w:rsid w:val="00D22BCC"/>
    <w:rsid w:val="00D22C24"/>
    <w:rsid w:val="00D22F7D"/>
    <w:rsid w:val="00D24678"/>
    <w:rsid w:val="00D2487C"/>
    <w:rsid w:val="00D258A4"/>
    <w:rsid w:val="00D25CCD"/>
    <w:rsid w:val="00D26BE3"/>
    <w:rsid w:val="00D26FC1"/>
    <w:rsid w:val="00D27A2D"/>
    <w:rsid w:val="00D301CF"/>
    <w:rsid w:val="00D30DEF"/>
    <w:rsid w:val="00D31495"/>
    <w:rsid w:val="00D31956"/>
    <w:rsid w:val="00D32B06"/>
    <w:rsid w:val="00D32D41"/>
    <w:rsid w:val="00D330A5"/>
    <w:rsid w:val="00D333CB"/>
    <w:rsid w:val="00D335DA"/>
    <w:rsid w:val="00D33677"/>
    <w:rsid w:val="00D336DB"/>
    <w:rsid w:val="00D33996"/>
    <w:rsid w:val="00D34711"/>
    <w:rsid w:val="00D34779"/>
    <w:rsid w:val="00D35050"/>
    <w:rsid w:val="00D352DB"/>
    <w:rsid w:val="00D3534A"/>
    <w:rsid w:val="00D35B32"/>
    <w:rsid w:val="00D35F76"/>
    <w:rsid w:val="00D36C82"/>
    <w:rsid w:val="00D372E1"/>
    <w:rsid w:val="00D40100"/>
    <w:rsid w:val="00D40788"/>
    <w:rsid w:val="00D40980"/>
    <w:rsid w:val="00D40C39"/>
    <w:rsid w:val="00D41F92"/>
    <w:rsid w:val="00D4246B"/>
    <w:rsid w:val="00D429F0"/>
    <w:rsid w:val="00D42C8C"/>
    <w:rsid w:val="00D448C6"/>
    <w:rsid w:val="00D45057"/>
    <w:rsid w:val="00D45EFC"/>
    <w:rsid w:val="00D4654F"/>
    <w:rsid w:val="00D467F0"/>
    <w:rsid w:val="00D506E4"/>
    <w:rsid w:val="00D50EBF"/>
    <w:rsid w:val="00D51B97"/>
    <w:rsid w:val="00D52DA8"/>
    <w:rsid w:val="00D5309F"/>
    <w:rsid w:val="00D535F2"/>
    <w:rsid w:val="00D53B97"/>
    <w:rsid w:val="00D54578"/>
    <w:rsid w:val="00D54942"/>
    <w:rsid w:val="00D54F7E"/>
    <w:rsid w:val="00D56336"/>
    <w:rsid w:val="00D56FAE"/>
    <w:rsid w:val="00D5718E"/>
    <w:rsid w:val="00D5771F"/>
    <w:rsid w:val="00D5792B"/>
    <w:rsid w:val="00D60F10"/>
    <w:rsid w:val="00D614DF"/>
    <w:rsid w:val="00D61FAB"/>
    <w:rsid w:val="00D62BF4"/>
    <w:rsid w:val="00D634FD"/>
    <w:rsid w:val="00D6376D"/>
    <w:rsid w:val="00D64314"/>
    <w:rsid w:val="00D646D8"/>
    <w:rsid w:val="00D648D8"/>
    <w:rsid w:val="00D659FA"/>
    <w:rsid w:val="00D65D3B"/>
    <w:rsid w:val="00D6617F"/>
    <w:rsid w:val="00D66372"/>
    <w:rsid w:val="00D667DA"/>
    <w:rsid w:val="00D67994"/>
    <w:rsid w:val="00D67E0C"/>
    <w:rsid w:val="00D70019"/>
    <w:rsid w:val="00D704B0"/>
    <w:rsid w:val="00D7078A"/>
    <w:rsid w:val="00D70E3A"/>
    <w:rsid w:val="00D7100F"/>
    <w:rsid w:val="00D7161A"/>
    <w:rsid w:val="00D71BBA"/>
    <w:rsid w:val="00D73215"/>
    <w:rsid w:val="00D744BC"/>
    <w:rsid w:val="00D7452B"/>
    <w:rsid w:val="00D76B29"/>
    <w:rsid w:val="00D76D98"/>
    <w:rsid w:val="00D77153"/>
    <w:rsid w:val="00D77AFA"/>
    <w:rsid w:val="00D802D7"/>
    <w:rsid w:val="00D8046D"/>
    <w:rsid w:val="00D81ADE"/>
    <w:rsid w:val="00D81D7C"/>
    <w:rsid w:val="00D8208E"/>
    <w:rsid w:val="00D82DEC"/>
    <w:rsid w:val="00D833F4"/>
    <w:rsid w:val="00D83CCD"/>
    <w:rsid w:val="00D83E8F"/>
    <w:rsid w:val="00D83FF1"/>
    <w:rsid w:val="00D85EF8"/>
    <w:rsid w:val="00D87136"/>
    <w:rsid w:val="00D907F5"/>
    <w:rsid w:val="00D90A1A"/>
    <w:rsid w:val="00D917FD"/>
    <w:rsid w:val="00D9264F"/>
    <w:rsid w:val="00D92C46"/>
    <w:rsid w:val="00D92F8A"/>
    <w:rsid w:val="00D93379"/>
    <w:rsid w:val="00D935BC"/>
    <w:rsid w:val="00D951A2"/>
    <w:rsid w:val="00D951BB"/>
    <w:rsid w:val="00D969D1"/>
    <w:rsid w:val="00DA0302"/>
    <w:rsid w:val="00DA0369"/>
    <w:rsid w:val="00DA0496"/>
    <w:rsid w:val="00DA05C6"/>
    <w:rsid w:val="00DA07DE"/>
    <w:rsid w:val="00DA0BED"/>
    <w:rsid w:val="00DA0DF1"/>
    <w:rsid w:val="00DA2047"/>
    <w:rsid w:val="00DA26AA"/>
    <w:rsid w:val="00DA326C"/>
    <w:rsid w:val="00DA3EC7"/>
    <w:rsid w:val="00DA4A48"/>
    <w:rsid w:val="00DA5430"/>
    <w:rsid w:val="00DA5854"/>
    <w:rsid w:val="00DA5FF2"/>
    <w:rsid w:val="00DA62D6"/>
    <w:rsid w:val="00DA64AB"/>
    <w:rsid w:val="00DA675A"/>
    <w:rsid w:val="00DA6853"/>
    <w:rsid w:val="00DA6C90"/>
    <w:rsid w:val="00DA73A2"/>
    <w:rsid w:val="00DB01B5"/>
    <w:rsid w:val="00DB06D4"/>
    <w:rsid w:val="00DB0865"/>
    <w:rsid w:val="00DB10FD"/>
    <w:rsid w:val="00DB119D"/>
    <w:rsid w:val="00DB1B65"/>
    <w:rsid w:val="00DB2DF4"/>
    <w:rsid w:val="00DB4D7C"/>
    <w:rsid w:val="00DB5213"/>
    <w:rsid w:val="00DB5749"/>
    <w:rsid w:val="00DB5BB9"/>
    <w:rsid w:val="00DB5C2E"/>
    <w:rsid w:val="00DB6038"/>
    <w:rsid w:val="00DB60AF"/>
    <w:rsid w:val="00DB64AD"/>
    <w:rsid w:val="00DB6C9F"/>
    <w:rsid w:val="00DB6E4B"/>
    <w:rsid w:val="00DB7AD6"/>
    <w:rsid w:val="00DB7B8B"/>
    <w:rsid w:val="00DC0D4F"/>
    <w:rsid w:val="00DC0DF1"/>
    <w:rsid w:val="00DC0ECC"/>
    <w:rsid w:val="00DC157B"/>
    <w:rsid w:val="00DC287C"/>
    <w:rsid w:val="00DC2B68"/>
    <w:rsid w:val="00DC34D4"/>
    <w:rsid w:val="00DC4326"/>
    <w:rsid w:val="00DC516F"/>
    <w:rsid w:val="00DC5581"/>
    <w:rsid w:val="00DC55DD"/>
    <w:rsid w:val="00DC6325"/>
    <w:rsid w:val="00DC674C"/>
    <w:rsid w:val="00DC6BC7"/>
    <w:rsid w:val="00DD05FF"/>
    <w:rsid w:val="00DD06EF"/>
    <w:rsid w:val="00DD0B9D"/>
    <w:rsid w:val="00DD0DCA"/>
    <w:rsid w:val="00DD2CAD"/>
    <w:rsid w:val="00DD2CE7"/>
    <w:rsid w:val="00DD3370"/>
    <w:rsid w:val="00DD3413"/>
    <w:rsid w:val="00DD3D57"/>
    <w:rsid w:val="00DD4286"/>
    <w:rsid w:val="00DD4383"/>
    <w:rsid w:val="00DD43B9"/>
    <w:rsid w:val="00DD4F6F"/>
    <w:rsid w:val="00DD5EDD"/>
    <w:rsid w:val="00DD6D5D"/>
    <w:rsid w:val="00DE1567"/>
    <w:rsid w:val="00DE15A1"/>
    <w:rsid w:val="00DE1CDF"/>
    <w:rsid w:val="00DE1FAC"/>
    <w:rsid w:val="00DE2052"/>
    <w:rsid w:val="00DE27E0"/>
    <w:rsid w:val="00DE2B2F"/>
    <w:rsid w:val="00DE2F78"/>
    <w:rsid w:val="00DE2FA9"/>
    <w:rsid w:val="00DE35EE"/>
    <w:rsid w:val="00DE3C25"/>
    <w:rsid w:val="00DE3CF2"/>
    <w:rsid w:val="00DE44F7"/>
    <w:rsid w:val="00DE462E"/>
    <w:rsid w:val="00DE5652"/>
    <w:rsid w:val="00DE6604"/>
    <w:rsid w:val="00DE66F2"/>
    <w:rsid w:val="00DE6A31"/>
    <w:rsid w:val="00DF08B8"/>
    <w:rsid w:val="00DF0D48"/>
    <w:rsid w:val="00DF2C55"/>
    <w:rsid w:val="00DF4A02"/>
    <w:rsid w:val="00DF4C1E"/>
    <w:rsid w:val="00DF5373"/>
    <w:rsid w:val="00DF5831"/>
    <w:rsid w:val="00DF62C3"/>
    <w:rsid w:val="00DF64FF"/>
    <w:rsid w:val="00DF6A20"/>
    <w:rsid w:val="00E01129"/>
    <w:rsid w:val="00E01201"/>
    <w:rsid w:val="00E01309"/>
    <w:rsid w:val="00E01C52"/>
    <w:rsid w:val="00E03709"/>
    <w:rsid w:val="00E04CA1"/>
    <w:rsid w:val="00E0605F"/>
    <w:rsid w:val="00E06358"/>
    <w:rsid w:val="00E06D35"/>
    <w:rsid w:val="00E07F5E"/>
    <w:rsid w:val="00E1018C"/>
    <w:rsid w:val="00E118CC"/>
    <w:rsid w:val="00E11D6E"/>
    <w:rsid w:val="00E12BB8"/>
    <w:rsid w:val="00E12DEC"/>
    <w:rsid w:val="00E132AD"/>
    <w:rsid w:val="00E13809"/>
    <w:rsid w:val="00E13F51"/>
    <w:rsid w:val="00E1431C"/>
    <w:rsid w:val="00E15C00"/>
    <w:rsid w:val="00E16E44"/>
    <w:rsid w:val="00E171E9"/>
    <w:rsid w:val="00E20897"/>
    <w:rsid w:val="00E20C2A"/>
    <w:rsid w:val="00E20F38"/>
    <w:rsid w:val="00E2104A"/>
    <w:rsid w:val="00E228A1"/>
    <w:rsid w:val="00E22CE6"/>
    <w:rsid w:val="00E233DE"/>
    <w:rsid w:val="00E2443B"/>
    <w:rsid w:val="00E24D36"/>
    <w:rsid w:val="00E252B2"/>
    <w:rsid w:val="00E25481"/>
    <w:rsid w:val="00E25483"/>
    <w:rsid w:val="00E256F5"/>
    <w:rsid w:val="00E261EE"/>
    <w:rsid w:val="00E27141"/>
    <w:rsid w:val="00E27F67"/>
    <w:rsid w:val="00E3088D"/>
    <w:rsid w:val="00E30A28"/>
    <w:rsid w:val="00E32289"/>
    <w:rsid w:val="00E3308F"/>
    <w:rsid w:val="00E33424"/>
    <w:rsid w:val="00E34B66"/>
    <w:rsid w:val="00E36974"/>
    <w:rsid w:val="00E371A6"/>
    <w:rsid w:val="00E37CC3"/>
    <w:rsid w:val="00E404D3"/>
    <w:rsid w:val="00E40B39"/>
    <w:rsid w:val="00E410BA"/>
    <w:rsid w:val="00E41762"/>
    <w:rsid w:val="00E41A8B"/>
    <w:rsid w:val="00E42601"/>
    <w:rsid w:val="00E45359"/>
    <w:rsid w:val="00E45626"/>
    <w:rsid w:val="00E45EEA"/>
    <w:rsid w:val="00E46C04"/>
    <w:rsid w:val="00E4769F"/>
    <w:rsid w:val="00E47A93"/>
    <w:rsid w:val="00E50C5D"/>
    <w:rsid w:val="00E50EBA"/>
    <w:rsid w:val="00E51114"/>
    <w:rsid w:val="00E512ED"/>
    <w:rsid w:val="00E51595"/>
    <w:rsid w:val="00E51E74"/>
    <w:rsid w:val="00E534C8"/>
    <w:rsid w:val="00E5434F"/>
    <w:rsid w:val="00E557DF"/>
    <w:rsid w:val="00E56602"/>
    <w:rsid w:val="00E56D48"/>
    <w:rsid w:val="00E5799C"/>
    <w:rsid w:val="00E604E8"/>
    <w:rsid w:val="00E60F41"/>
    <w:rsid w:val="00E61F35"/>
    <w:rsid w:val="00E61FB6"/>
    <w:rsid w:val="00E629E4"/>
    <w:rsid w:val="00E62B88"/>
    <w:rsid w:val="00E62DDB"/>
    <w:rsid w:val="00E63861"/>
    <w:rsid w:val="00E63881"/>
    <w:rsid w:val="00E6434D"/>
    <w:rsid w:val="00E6464E"/>
    <w:rsid w:val="00E6512C"/>
    <w:rsid w:val="00E66E63"/>
    <w:rsid w:val="00E66EE1"/>
    <w:rsid w:val="00E675A2"/>
    <w:rsid w:val="00E67755"/>
    <w:rsid w:val="00E67E41"/>
    <w:rsid w:val="00E67EBB"/>
    <w:rsid w:val="00E70007"/>
    <w:rsid w:val="00E70552"/>
    <w:rsid w:val="00E70838"/>
    <w:rsid w:val="00E7161A"/>
    <w:rsid w:val="00E71681"/>
    <w:rsid w:val="00E72586"/>
    <w:rsid w:val="00E72F22"/>
    <w:rsid w:val="00E73B13"/>
    <w:rsid w:val="00E73FD9"/>
    <w:rsid w:val="00E74F19"/>
    <w:rsid w:val="00E75750"/>
    <w:rsid w:val="00E801B6"/>
    <w:rsid w:val="00E80CF8"/>
    <w:rsid w:val="00E816C9"/>
    <w:rsid w:val="00E817DA"/>
    <w:rsid w:val="00E81894"/>
    <w:rsid w:val="00E81D4B"/>
    <w:rsid w:val="00E81EC7"/>
    <w:rsid w:val="00E821F4"/>
    <w:rsid w:val="00E83271"/>
    <w:rsid w:val="00E837A4"/>
    <w:rsid w:val="00E83AEE"/>
    <w:rsid w:val="00E83D86"/>
    <w:rsid w:val="00E849E3"/>
    <w:rsid w:val="00E84D64"/>
    <w:rsid w:val="00E851B3"/>
    <w:rsid w:val="00E86053"/>
    <w:rsid w:val="00E8627A"/>
    <w:rsid w:val="00E86566"/>
    <w:rsid w:val="00E867CC"/>
    <w:rsid w:val="00E86E65"/>
    <w:rsid w:val="00E87129"/>
    <w:rsid w:val="00E87130"/>
    <w:rsid w:val="00E91EBC"/>
    <w:rsid w:val="00E93AA4"/>
    <w:rsid w:val="00E94F81"/>
    <w:rsid w:val="00E952CB"/>
    <w:rsid w:val="00E952F3"/>
    <w:rsid w:val="00E95A72"/>
    <w:rsid w:val="00E95A93"/>
    <w:rsid w:val="00E95CD9"/>
    <w:rsid w:val="00E95DA7"/>
    <w:rsid w:val="00E965B8"/>
    <w:rsid w:val="00E96746"/>
    <w:rsid w:val="00E96B1A"/>
    <w:rsid w:val="00E975FC"/>
    <w:rsid w:val="00E97CAF"/>
    <w:rsid w:val="00EA02C5"/>
    <w:rsid w:val="00EA0800"/>
    <w:rsid w:val="00EA0B57"/>
    <w:rsid w:val="00EA1072"/>
    <w:rsid w:val="00EA10D6"/>
    <w:rsid w:val="00EA18F2"/>
    <w:rsid w:val="00EA297A"/>
    <w:rsid w:val="00EA2AE8"/>
    <w:rsid w:val="00EA415F"/>
    <w:rsid w:val="00EA46E3"/>
    <w:rsid w:val="00EA513C"/>
    <w:rsid w:val="00EA576B"/>
    <w:rsid w:val="00EA5D05"/>
    <w:rsid w:val="00EA7670"/>
    <w:rsid w:val="00EA79B2"/>
    <w:rsid w:val="00EB083C"/>
    <w:rsid w:val="00EB0C42"/>
    <w:rsid w:val="00EB1230"/>
    <w:rsid w:val="00EB156D"/>
    <w:rsid w:val="00EB1DF3"/>
    <w:rsid w:val="00EB20D2"/>
    <w:rsid w:val="00EB2305"/>
    <w:rsid w:val="00EB3DE4"/>
    <w:rsid w:val="00EB443A"/>
    <w:rsid w:val="00EB47F8"/>
    <w:rsid w:val="00EB4DDB"/>
    <w:rsid w:val="00EB4E1E"/>
    <w:rsid w:val="00EB5C7B"/>
    <w:rsid w:val="00EB6F62"/>
    <w:rsid w:val="00EB7E92"/>
    <w:rsid w:val="00EC0A46"/>
    <w:rsid w:val="00EC220B"/>
    <w:rsid w:val="00EC27C1"/>
    <w:rsid w:val="00EC36C5"/>
    <w:rsid w:val="00EC3BF9"/>
    <w:rsid w:val="00EC3D5D"/>
    <w:rsid w:val="00EC4755"/>
    <w:rsid w:val="00EC5A99"/>
    <w:rsid w:val="00EC5D20"/>
    <w:rsid w:val="00EC5DFE"/>
    <w:rsid w:val="00EC66C4"/>
    <w:rsid w:val="00EC72AE"/>
    <w:rsid w:val="00EC7ACD"/>
    <w:rsid w:val="00EC7BA5"/>
    <w:rsid w:val="00EC7EB4"/>
    <w:rsid w:val="00ED0C88"/>
    <w:rsid w:val="00ED11CC"/>
    <w:rsid w:val="00ED1EB8"/>
    <w:rsid w:val="00ED2D76"/>
    <w:rsid w:val="00ED3050"/>
    <w:rsid w:val="00ED3919"/>
    <w:rsid w:val="00ED3D87"/>
    <w:rsid w:val="00ED438A"/>
    <w:rsid w:val="00ED43AC"/>
    <w:rsid w:val="00ED4A2E"/>
    <w:rsid w:val="00ED4C1F"/>
    <w:rsid w:val="00ED6A3B"/>
    <w:rsid w:val="00ED7A70"/>
    <w:rsid w:val="00ED7EA2"/>
    <w:rsid w:val="00EE0A05"/>
    <w:rsid w:val="00EE0E28"/>
    <w:rsid w:val="00EE1E08"/>
    <w:rsid w:val="00EE46AB"/>
    <w:rsid w:val="00EE50D0"/>
    <w:rsid w:val="00EE59A7"/>
    <w:rsid w:val="00EE5A84"/>
    <w:rsid w:val="00EE646B"/>
    <w:rsid w:val="00EE6962"/>
    <w:rsid w:val="00EE6D18"/>
    <w:rsid w:val="00EE78F6"/>
    <w:rsid w:val="00EE7E16"/>
    <w:rsid w:val="00EE7E52"/>
    <w:rsid w:val="00EF0D9F"/>
    <w:rsid w:val="00EF1ECC"/>
    <w:rsid w:val="00EF2B3F"/>
    <w:rsid w:val="00EF3E73"/>
    <w:rsid w:val="00EF4E4F"/>
    <w:rsid w:val="00EF5757"/>
    <w:rsid w:val="00EF5801"/>
    <w:rsid w:val="00EF6309"/>
    <w:rsid w:val="00EF6DB2"/>
    <w:rsid w:val="00EF6F37"/>
    <w:rsid w:val="00F02DBA"/>
    <w:rsid w:val="00F02DF9"/>
    <w:rsid w:val="00F0315C"/>
    <w:rsid w:val="00F0358C"/>
    <w:rsid w:val="00F0389C"/>
    <w:rsid w:val="00F04313"/>
    <w:rsid w:val="00F04B57"/>
    <w:rsid w:val="00F06086"/>
    <w:rsid w:val="00F06F0F"/>
    <w:rsid w:val="00F0726F"/>
    <w:rsid w:val="00F07B12"/>
    <w:rsid w:val="00F07D69"/>
    <w:rsid w:val="00F1034D"/>
    <w:rsid w:val="00F1079F"/>
    <w:rsid w:val="00F117ED"/>
    <w:rsid w:val="00F11876"/>
    <w:rsid w:val="00F1193D"/>
    <w:rsid w:val="00F12A31"/>
    <w:rsid w:val="00F132B1"/>
    <w:rsid w:val="00F15411"/>
    <w:rsid w:val="00F15A83"/>
    <w:rsid w:val="00F15DEB"/>
    <w:rsid w:val="00F17FD4"/>
    <w:rsid w:val="00F204CA"/>
    <w:rsid w:val="00F20FEE"/>
    <w:rsid w:val="00F21D22"/>
    <w:rsid w:val="00F223DB"/>
    <w:rsid w:val="00F229E1"/>
    <w:rsid w:val="00F22D3B"/>
    <w:rsid w:val="00F24BC9"/>
    <w:rsid w:val="00F25A5C"/>
    <w:rsid w:val="00F25B28"/>
    <w:rsid w:val="00F271EA"/>
    <w:rsid w:val="00F27375"/>
    <w:rsid w:val="00F27CA2"/>
    <w:rsid w:val="00F27CDB"/>
    <w:rsid w:val="00F30B77"/>
    <w:rsid w:val="00F31036"/>
    <w:rsid w:val="00F311E3"/>
    <w:rsid w:val="00F31296"/>
    <w:rsid w:val="00F327A5"/>
    <w:rsid w:val="00F33D9D"/>
    <w:rsid w:val="00F34B11"/>
    <w:rsid w:val="00F34EBC"/>
    <w:rsid w:val="00F35399"/>
    <w:rsid w:val="00F35AAE"/>
    <w:rsid w:val="00F35C42"/>
    <w:rsid w:val="00F362A9"/>
    <w:rsid w:val="00F37298"/>
    <w:rsid w:val="00F37BD3"/>
    <w:rsid w:val="00F4040B"/>
    <w:rsid w:val="00F41150"/>
    <w:rsid w:val="00F4354F"/>
    <w:rsid w:val="00F43713"/>
    <w:rsid w:val="00F43732"/>
    <w:rsid w:val="00F43E2A"/>
    <w:rsid w:val="00F441C1"/>
    <w:rsid w:val="00F44F31"/>
    <w:rsid w:val="00F45152"/>
    <w:rsid w:val="00F45668"/>
    <w:rsid w:val="00F45BAE"/>
    <w:rsid w:val="00F460E0"/>
    <w:rsid w:val="00F47378"/>
    <w:rsid w:val="00F47BD1"/>
    <w:rsid w:val="00F50CDA"/>
    <w:rsid w:val="00F50D4E"/>
    <w:rsid w:val="00F50E87"/>
    <w:rsid w:val="00F51D87"/>
    <w:rsid w:val="00F523CD"/>
    <w:rsid w:val="00F52584"/>
    <w:rsid w:val="00F52610"/>
    <w:rsid w:val="00F528BE"/>
    <w:rsid w:val="00F52B6A"/>
    <w:rsid w:val="00F52FA7"/>
    <w:rsid w:val="00F5316C"/>
    <w:rsid w:val="00F53389"/>
    <w:rsid w:val="00F542C1"/>
    <w:rsid w:val="00F5457A"/>
    <w:rsid w:val="00F547D0"/>
    <w:rsid w:val="00F558AF"/>
    <w:rsid w:val="00F558F7"/>
    <w:rsid w:val="00F559D8"/>
    <w:rsid w:val="00F55A60"/>
    <w:rsid w:val="00F57267"/>
    <w:rsid w:val="00F602F3"/>
    <w:rsid w:val="00F605A7"/>
    <w:rsid w:val="00F61461"/>
    <w:rsid w:val="00F61966"/>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2BDF"/>
    <w:rsid w:val="00F73246"/>
    <w:rsid w:val="00F735A7"/>
    <w:rsid w:val="00F73C5E"/>
    <w:rsid w:val="00F74441"/>
    <w:rsid w:val="00F745D9"/>
    <w:rsid w:val="00F748EB"/>
    <w:rsid w:val="00F75707"/>
    <w:rsid w:val="00F76BB3"/>
    <w:rsid w:val="00F76D4E"/>
    <w:rsid w:val="00F772DA"/>
    <w:rsid w:val="00F7781E"/>
    <w:rsid w:val="00F80F55"/>
    <w:rsid w:val="00F81708"/>
    <w:rsid w:val="00F82691"/>
    <w:rsid w:val="00F82CAC"/>
    <w:rsid w:val="00F82D68"/>
    <w:rsid w:val="00F8304F"/>
    <w:rsid w:val="00F847B5"/>
    <w:rsid w:val="00F8559C"/>
    <w:rsid w:val="00F85DFD"/>
    <w:rsid w:val="00F8679A"/>
    <w:rsid w:val="00F868BC"/>
    <w:rsid w:val="00F87144"/>
    <w:rsid w:val="00F875DE"/>
    <w:rsid w:val="00F879B1"/>
    <w:rsid w:val="00F90857"/>
    <w:rsid w:val="00F90D95"/>
    <w:rsid w:val="00F90EA6"/>
    <w:rsid w:val="00F90F9D"/>
    <w:rsid w:val="00F91054"/>
    <w:rsid w:val="00F92653"/>
    <w:rsid w:val="00F92C69"/>
    <w:rsid w:val="00F92CC0"/>
    <w:rsid w:val="00F9332E"/>
    <w:rsid w:val="00F937E7"/>
    <w:rsid w:val="00F9521E"/>
    <w:rsid w:val="00F95E15"/>
    <w:rsid w:val="00F961DD"/>
    <w:rsid w:val="00F96F01"/>
    <w:rsid w:val="00F97015"/>
    <w:rsid w:val="00F972CE"/>
    <w:rsid w:val="00F9746E"/>
    <w:rsid w:val="00FA03B6"/>
    <w:rsid w:val="00FA1144"/>
    <w:rsid w:val="00FA201C"/>
    <w:rsid w:val="00FA2244"/>
    <w:rsid w:val="00FA226B"/>
    <w:rsid w:val="00FA28E1"/>
    <w:rsid w:val="00FA2DC5"/>
    <w:rsid w:val="00FA36DB"/>
    <w:rsid w:val="00FA42AA"/>
    <w:rsid w:val="00FA4572"/>
    <w:rsid w:val="00FA4D82"/>
    <w:rsid w:val="00FA528E"/>
    <w:rsid w:val="00FA52E7"/>
    <w:rsid w:val="00FA5DD2"/>
    <w:rsid w:val="00FA63FC"/>
    <w:rsid w:val="00FA6B35"/>
    <w:rsid w:val="00FA70D4"/>
    <w:rsid w:val="00FA7935"/>
    <w:rsid w:val="00FB072F"/>
    <w:rsid w:val="00FB092A"/>
    <w:rsid w:val="00FB0BC2"/>
    <w:rsid w:val="00FB0E57"/>
    <w:rsid w:val="00FB1D41"/>
    <w:rsid w:val="00FB2F90"/>
    <w:rsid w:val="00FB308E"/>
    <w:rsid w:val="00FB32D4"/>
    <w:rsid w:val="00FB3461"/>
    <w:rsid w:val="00FB4D7F"/>
    <w:rsid w:val="00FB4FB6"/>
    <w:rsid w:val="00FB555D"/>
    <w:rsid w:val="00FB5CA3"/>
    <w:rsid w:val="00FB652E"/>
    <w:rsid w:val="00FB7B91"/>
    <w:rsid w:val="00FC006A"/>
    <w:rsid w:val="00FC0934"/>
    <w:rsid w:val="00FC12B5"/>
    <w:rsid w:val="00FC1882"/>
    <w:rsid w:val="00FC1AD6"/>
    <w:rsid w:val="00FC1C2D"/>
    <w:rsid w:val="00FC272C"/>
    <w:rsid w:val="00FC2B2D"/>
    <w:rsid w:val="00FC2CDB"/>
    <w:rsid w:val="00FC3263"/>
    <w:rsid w:val="00FC3A48"/>
    <w:rsid w:val="00FC5058"/>
    <w:rsid w:val="00FC54B8"/>
    <w:rsid w:val="00FC558C"/>
    <w:rsid w:val="00FC616D"/>
    <w:rsid w:val="00FC7079"/>
    <w:rsid w:val="00FC735E"/>
    <w:rsid w:val="00FC7F42"/>
    <w:rsid w:val="00FD0883"/>
    <w:rsid w:val="00FD1263"/>
    <w:rsid w:val="00FD13D9"/>
    <w:rsid w:val="00FD1866"/>
    <w:rsid w:val="00FD1B58"/>
    <w:rsid w:val="00FD1EA4"/>
    <w:rsid w:val="00FD273B"/>
    <w:rsid w:val="00FD2998"/>
    <w:rsid w:val="00FD2B18"/>
    <w:rsid w:val="00FD34B2"/>
    <w:rsid w:val="00FD350C"/>
    <w:rsid w:val="00FD4A4B"/>
    <w:rsid w:val="00FD4B1F"/>
    <w:rsid w:val="00FD4ED0"/>
    <w:rsid w:val="00FD5D94"/>
    <w:rsid w:val="00FD65DE"/>
    <w:rsid w:val="00FD79E8"/>
    <w:rsid w:val="00FE0D70"/>
    <w:rsid w:val="00FE14E1"/>
    <w:rsid w:val="00FE1A06"/>
    <w:rsid w:val="00FE2E8D"/>
    <w:rsid w:val="00FE3738"/>
    <w:rsid w:val="00FE3ACE"/>
    <w:rsid w:val="00FE3DF9"/>
    <w:rsid w:val="00FE4008"/>
    <w:rsid w:val="00FE4F1F"/>
    <w:rsid w:val="00FE513E"/>
    <w:rsid w:val="00FE531F"/>
    <w:rsid w:val="00FE5B70"/>
    <w:rsid w:val="00FE5C4F"/>
    <w:rsid w:val="00FE5F67"/>
    <w:rsid w:val="00FE65F9"/>
    <w:rsid w:val="00FE7764"/>
    <w:rsid w:val="00FF1B51"/>
    <w:rsid w:val="00FF249C"/>
    <w:rsid w:val="00FF2EA1"/>
    <w:rsid w:val="00FF35F6"/>
    <w:rsid w:val="00FF5A7E"/>
    <w:rsid w:val="00FF5C39"/>
    <w:rsid w:val="00FF603C"/>
    <w:rsid w:val="00FF6321"/>
    <w:rsid w:val="00FF67D2"/>
    <w:rsid w:val="00FF693C"/>
    <w:rsid w:val="00FF7622"/>
    <w:rsid w:val="01023BE7"/>
    <w:rsid w:val="01113B77"/>
    <w:rsid w:val="01323CE1"/>
    <w:rsid w:val="013F2426"/>
    <w:rsid w:val="017179CE"/>
    <w:rsid w:val="017F6064"/>
    <w:rsid w:val="01995B0E"/>
    <w:rsid w:val="01BB5050"/>
    <w:rsid w:val="0204623F"/>
    <w:rsid w:val="027C607D"/>
    <w:rsid w:val="02873008"/>
    <w:rsid w:val="028D3C73"/>
    <w:rsid w:val="02A52674"/>
    <w:rsid w:val="02B642C1"/>
    <w:rsid w:val="02FA247A"/>
    <w:rsid w:val="02FB1AA4"/>
    <w:rsid w:val="031A30D5"/>
    <w:rsid w:val="031D18B0"/>
    <w:rsid w:val="032560F3"/>
    <w:rsid w:val="03270C3A"/>
    <w:rsid w:val="033322F8"/>
    <w:rsid w:val="033407B2"/>
    <w:rsid w:val="03425A90"/>
    <w:rsid w:val="034923B3"/>
    <w:rsid w:val="03952102"/>
    <w:rsid w:val="03B13277"/>
    <w:rsid w:val="03B574F1"/>
    <w:rsid w:val="03BA3E0F"/>
    <w:rsid w:val="03BD3D36"/>
    <w:rsid w:val="03BE351A"/>
    <w:rsid w:val="03BF0C02"/>
    <w:rsid w:val="03BF6AC6"/>
    <w:rsid w:val="03DA5E4F"/>
    <w:rsid w:val="03F703CA"/>
    <w:rsid w:val="043D405C"/>
    <w:rsid w:val="04461ED3"/>
    <w:rsid w:val="044B701A"/>
    <w:rsid w:val="047C5DC9"/>
    <w:rsid w:val="04933A2B"/>
    <w:rsid w:val="04983953"/>
    <w:rsid w:val="04A23C8F"/>
    <w:rsid w:val="050423BE"/>
    <w:rsid w:val="051A0D14"/>
    <w:rsid w:val="053F55E1"/>
    <w:rsid w:val="05464D54"/>
    <w:rsid w:val="05622410"/>
    <w:rsid w:val="058A5412"/>
    <w:rsid w:val="05A74A69"/>
    <w:rsid w:val="05AC0953"/>
    <w:rsid w:val="05B216C4"/>
    <w:rsid w:val="05E01FBD"/>
    <w:rsid w:val="05F93243"/>
    <w:rsid w:val="060129DF"/>
    <w:rsid w:val="060B46DA"/>
    <w:rsid w:val="06267623"/>
    <w:rsid w:val="064332D4"/>
    <w:rsid w:val="064B0623"/>
    <w:rsid w:val="064B2F19"/>
    <w:rsid w:val="066A2B31"/>
    <w:rsid w:val="066D6EAE"/>
    <w:rsid w:val="0671478E"/>
    <w:rsid w:val="069E452E"/>
    <w:rsid w:val="06F03481"/>
    <w:rsid w:val="06FB113C"/>
    <w:rsid w:val="07216F89"/>
    <w:rsid w:val="0758020F"/>
    <w:rsid w:val="07627E95"/>
    <w:rsid w:val="076E7CDA"/>
    <w:rsid w:val="077305E3"/>
    <w:rsid w:val="077F5C64"/>
    <w:rsid w:val="07851E6E"/>
    <w:rsid w:val="07A31721"/>
    <w:rsid w:val="07B821E3"/>
    <w:rsid w:val="07E023B4"/>
    <w:rsid w:val="080B0160"/>
    <w:rsid w:val="08103E7D"/>
    <w:rsid w:val="0826618F"/>
    <w:rsid w:val="08304B66"/>
    <w:rsid w:val="086B1DE6"/>
    <w:rsid w:val="086E6BB8"/>
    <w:rsid w:val="08717B20"/>
    <w:rsid w:val="08DE0BE9"/>
    <w:rsid w:val="08EE4666"/>
    <w:rsid w:val="0943783D"/>
    <w:rsid w:val="09437D81"/>
    <w:rsid w:val="095F0007"/>
    <w:rsid w:val="095F5995"/>
    <w:rsid w:val="09A501D2"/>
    <w:rsid w:val="09A51397"/>
    <w:rsid w:val="09A93068"/>
    <w:rsid w:val="09B23D76"/>
    <w:rsid w:val="09B27E8A"/>
    <w:rsid w:val="09BB2BF4"/>
    <w:rsid w:val="09C616C9"/>
    <w:rsid w:val="09D61AB6"/>
    <w:rsid w:val="09E8751F"/>
    <w:rsid w:val="09ED0E9E"/>
    <w:rsid w:val="09EE5FF9"/>
    <w:rsid w:val="0A1E4569"/>
    <w:rsid w:val="0A4C5E14"/>
    <w:rsid w:val="0A624ADE"/>
    <w:rsid w:val="0A775CFF"/>
    <w:rsid w:val="0A8E14D1"/>
    <w:rsid w:val="0A9168FE"/>
    <w:rsid w:val="0AF139AF"/>
    <w:rsid w:val="0B0E1C93"/>
    <w:rsid w:val="0B553F74"/>
    <w:rsid w:val="0B6534F8"/>
    <w:rsid w:val="0B6A447C"/>
    <w:rsid w:val="0B7C1898"/>
    <w:rsid w:val="0B7E29A1"/>
    <w:rsid w:val="0B955890"/>
    <w:rsid w:val="0BB30E9D"/>
    <w:rsid w:val="0BD406EB"/>
    <w:rsid w:val="0BEE0D3D"/>
    <w:rsid w:val="0C36729F"/>
    <w:rsid w:val="0C672316"/>
    <w:rsid w:val="0C6D1B29"/>
    <w:rsid w:val="0C6D288D"/>
    <w:rsid w:val="0C7731EE"/>
    <w:rsid w:val="0C856C27"/>
    <w:rsid w:val="0CB03E0B"/>
    <w:rsid w:val="0CCC4FEA"/>
    <w:rsid w:val="0D053836"/>
    <w:rsid w:val="0D841BCD"/>
    <w:rsid w:val="0DF2425A"/>
    <w:rsid w:val="0DF67EFC"/>
    <w:rsid w:val="0DFD0CA0"/>
    <w:rsid w:val="0E300308"/>
    <w:rsid w:val="0E345478"/>
    <w:rsid w:val="0E540DE9"/>
    <w:rsid w:val="0E945B03"/>
    <w:rsid w:val="0F151820"/>
    <w:rsid w:val="0F502AC1"/>
    <w:rsid w:val="0F8B017D"/>
    <w:rsid w:val="10066C32"/>
    <w:rsid w:val="10386211"/>
    <w:rsid w:val="104919F0"/>
    <w:rsid w:val="106142AF"/>
    <w:rsid w:val="10721B53"/>
    <w:rsid w:val="107A3FC8"/>
    <w:rsid w:val="10C2496E"/>
    <w:rsid w:val="10C44E62"/>
    <w:rsid w:val="10C74348"/>
    <w:rsid w:val="10E94AFE"/>
    <w:rsid w:val="11074B2B"/>
    <w:rsid w:val="111778EE"/>
    <w:rsid w:val="113250A7"/>
    <w:rsid w:val="1170105F"/>
    <w:rsid w:val="118438F2"/>
    <w:rsid w:val="11996F2C"/>
    <w:rsid w:val="11A70543"/>
    <w:rsid w:val="11EA3CC7"/>
    <w:rsid w:val="11F63499"/>
    <w:rsid w:val="11F82ACD"/>
    <w:rsid w:val="125B07EF"/>
    <w:rsid w:val="12937EC0"/>
    <w:rsid w:val="129A720A"/>
    <w:rsid w:val="12A6256A"/>
    <w:rsid w:val="12A653C7"/>
    <w:rsid w:val="12F47048"/>
    <w:rsid w:val="132B1D0B"/>
    <w:rsid w:val="132B6975"/>
    <w:rsid w:val="133742F0"/>
    <w:rsid w:val="137C440B"/>
    <w:rsid w:val="13B32239"/>
    <w:rsid w:val="13B57086"/>
    <w:rsid w:val="13E364DC"/>
    <w:rsid w:val="14044AC9"/>
    <w:rsid w:val="1430661D"/>
    <w:rsid w:val="147E28E2"/>
    <w:rsid w:val="14F41582"/>
    <w:rsid w:val="14F70A4B"/>
    <w:rsid w:val="14FA70BB"/>
    <w:rsid w:val="150B6311"/>
    <w:rsid w:val="151B1DDA"/>
    <w:rsid w:val="152F1D05"/>
    <w:rsid w:val="15300D39"/>
    <w:rsid w:val="156570BF"/>
    <w:rsid w:val="157F49EE"/>
    <w:rsid w:val="1596012F"/>
    <w:rsid w:val="15B03623"/>
    <w:rsid w:val="15BF4CC6"/>
    <w:rsid w:val="15C33C16"/>
    <w:rsid w:val="162A1AD1"/>
    <w:rsid w:val="16514A76"/>
    <w:rsid w:val="167352BC"/>
    <w:rsid w:val="167D3039"/>
    <w:rsid w:val="16B16363"/>
    <w:rsid w:val="16D73670"/>
    <w:rsid w:val="16E35F9B"/>
    <w:rsid w:val="16EB2AA0"/>
    <w:rsid w:val="16F83208"/>
    <w:rsid w:val="17193CAD"/>
    <w:rsid w:val="173E4D36"/>
    <w:rsid w:val="174C3A1A"/>
    <w:rsid w:val="17585D87"/>
    <w:rsid w:val="179D0F0B"/>
    <w:rsid w:val="17D61DBC"/>
    <w:rsid w:val="17F51C7A"/>
    <w:rsid w:val="18147B1F"/>
    <w:rsid w:val="18166053"/>
    <w:rsid w:val="18475E96"/>
    <w:rsid w:val="184F4057"/>
    <w:rsid w:val="187D6EB0"/>
    <w:rsid w:val="18887203"/>
    <w:rsid w:val="189621A7"/>
    <w:rsid w:val="18B654B4"/>
    <w:rsid w:val="18E67170"/>
    <w:rsid w:val="18F94D02"/>
    <w:rsid w:val="19043E25"/>
    <w:rsid w:val="19051CC0"/>
    <w:rsid w:val="19187280"/>
    <w:rsid w:val="193A4426"/>
    <w:rsid w:val="19471B74"/>
    <w:rsid w:val="194D0D42"/>
    <w:rsid w:val="19524B84"/>
    <w:rsid w:val="198B537D"/>
    <w:rsid w:val="199757D4"/>
    <w:rsid w:val="19A63DF7"/>
    <w:rsid w:val="19E47938"/>
    <w:rsid w:val="19ED0998"/>
    <w:rsid w:val="1A177A69"/>
    <w:rsid w:val="1A3540D5"/>
    <w:rsid w:val="1A4013BD"/>
    <w:rsid w:val="1A5E3B71"/>
    <w:rsid w:val="1A6D7287"/>
    <w:rsid w:val="1A743870"/>
    <w:rsid w:val="1A7D526E"/>
    <w:rsid w:val="1AAD013C"/>
    <w:rsid w:val="1AB0792C"/>
    <w:rsid w:val="1AC40D42"/>
    <w:rsid w:val="1AD00161"/>
    <w:rsid w:val="1B061BB0"/>
    <w:rsid w:val="1B0C1A23"/>
    <w:rsid w:val="1B22602C"/>
    <w:rsid w:val="1B272658"/>
    <w:rsid w:val="1B29595C"/>
    <w:rsid w:val="1B54648F"/>
    <w:rsid w:val="1B667072"/>
    <w:rsid w:val="1B897A11"/>
    <w:rsid w:val="1B8C5194"/>
    <w:rsid w:val="1BAB01B5"/>
    <w:rsid w:val="1BF77C7D"/>
    <w:rsid w:val="1C0B61DD"/>
    <w:rsid w:val="1C410E61"/>
    <w:rsid w:val="1C611652"/>
    <w:rsid w:val="1C715CFE"/>
    <w:rsid w:val="1C8A3C44"/>
    <w:rsid w:val="1C9E5613"/>
    <w:rsid w:val="1CAB4D16"/>
    <w:rsid w:val="1CE03694"/>
    <w:rsid w:val="1D142937"/>
    <w:rsid w:val="1D1E5B89"/>
    <w:rsid w:val="1D501020"/>
    <w:rsid w:val="1D663538"/>
    <w:rsid w:val="1D735644"/>
    <w:rsid w:val="1DE7067B"/>
    <w:rsid w:val="1DFE7DDE"/>
    <w:rsid w:val="1E3D34E5"/>
    <w:rsid w:val="1E5A5523"/>
    <w:rsid w:val="1E682568"/>
    <w:rsid w:val="1E831280"/>
    <w:rsid w:val="1E846039"/>
    <w:rsid w:val="1F07397A"/>
    <w:rsid w:val="1F327398"/>
    <w:rsid w:val="1F391ED4"/>
    <w:rsid w:val="1F3A56DA"/>
    <w:rsid w:val="1FC72143"/>
    <w:rsid w:val="1FD47F02"/>
    <w:rsid w:val="1FD65504"/>
    <w:rsid w:val="1FF9168B"/>
    <w:rsid w:val="20027F52"/>
    <w:rsid w:val="20063C59"/>
    <w:rsid w:val="200E1DE2"/>
    <w:rsid w:val="20115175"/>
    <w:rsid w:val="20263921"/>
    <w:rsid w:val="2029107D"/>
    <w:rsid w:val="2058367D"/>
    <w:rsid w:val="207F647B"/>
    <w:rsid w:val="2080340E"/>
    <w:rsid w:val="208E7AE5"/>
    <w:rsid w:val="2093057C"/>
    <w:rsid w:val="20E75793"/>
    <w:rsid w:val="20E828B0"/>
    <w:rsid w:val="20ED612B"/>
    <w:rsid w:val="20F64292"/>
    <w:rsid w:val="20FB025B"/>
    <w:rsid w:val="2121494E"/>
    <w:rsid w:val="21333CA1"/>
    <w:rsid w:val="218C2ED8"/>
    <w:rsid w:val="21A50673"/>
    <w:rsid w:val="21BB3578"/>
    <w:rsid w:val="21CA5F42"/>
    <w:rsid w:val="21CC5A23"/>
    <w:rsid w:val="21D247FB"/>
    <w:rsid w:val="21D35E95"/>
    <w:rsid w:val="223E3E3C"/>
    <w:rsid w:val="224157C0"/>
    <w:rsid w:val="226D07A0"/>
    <w:rsid w:val="227B347D"/>
    <w:rsid w:val="22906B73"/>
    <w:rsid w:val="22B82DED"/>
    <w:rsid w:val="22BC5311"/>
    <w:rsid w:val="22C47F17"/>
    <w:rsid w:val="22CC52BE"/>
    <w:rsid w:val="22D77C8F"/>
    <w:rsid w:val="22FF5243"/>
    <w:rsid w:val="232C350A"/>
    <w:rsid w:val="234C7343"/>
    <w:rsid w:val="23706ACC"/>
    <w:rsid w:val="24155E1C"/>
    <w:rsid w:val="242641F1"/>
    <w:rsid w:val="242C5A37"/>
    <w:rsid w:val="24424BCC"/>
    <w:rsid w:val="24462D71"/>
    <w:rsid w:val="24AA0ED9"/>
    <w:rsid w:val="24B0100A"/>
    <w:rsid w:val="24BF227F"/>
    <w:rsid w:val="24C90061"/>
    <w:rsid w:val="24D70751"/>
    <w:rsid w:val="24E82DCC"/>
    <w:rsid w:val="24EB38B8"/>
    <w:rsid w:val="250E4E77"/>
    <w:rsid w:val="25327829"/>
    <w:rsid w:val="25477FEE"/>
    <w:rsid w:val="254F75B6"/>
    <w:rsid w:val="256609B2"/>
    <w:rsid w:val="25C27DEC"/>
    <w:rsid w:val="25E2734B"/>
    <w:rsid w:val="261E0966"/>
    <w:rsid w:val="26376BA3"/>
    <w:rsid w:val="264F09CA"/>
    <w:rsid w:val="265A2EFF"/>
    <w:rsid w:val="26881E84"/>
    <w:rsid w:val="26A66D21"/>
    <w:rsid w:val="26BB3BBC"/>
    <w:rsid w:val="26E215A8"/>
    <w:rsid w:val="270C7B33"/>
    <w:rsid w:val="27471DFC"/>
    <w:rsid w:val="275D1738"/>
    <w:rsid w:val="279252D1"/>
    <w:rsid w:val="27BE2532"/>
    <w:rsid w:val="27ED73AC"/>
    <w:rsid w:val="27F94901"/>
    <w:rsid w:val="28431AD6"/>
    <w:rsid w:val="284D1B25"/>
    <w:rsid w:val="288B1C2F"/>
    <w:rsid w:val="28AC708E"/>
    <w:rsid w:val="28AE4A7C"/>
    <w:rsid w:val="28C0398E"/>
    <w:rsid w:val="28DE7ABA"/>
    <w:rsid w:val="293E43A8"/>
    <w:rsid w:val="2964542C"/>
    <w:rsid w:val="29733406"/>
    <w:rsid w:val="2978275D"/>
    <w:rsid w:val="297A1D6A"/>
    <w:rsid w:val="297E7AB2"/>
    <w:rsid w:val="298D4125"/>
    <w:rsid w:val="29B03B4A"/>
    <w:rsid w:val="29B57B6B"/>
    <w:rsid w:val="29DC1E2E"/>
    <w:rsid w:val="29ED4B1F"/>
    <w:rsid w:val="29F8112E"/>
    <w:rsid w:val="2A00097F"/>
    <w:rsid w:val="2A563833"/>
    <w:rsid w:val="2A9075DF"/>
    <w:rsid w:val="2ABC20B6"/>
    <w:rsid w:val="2ABF7943"/>
    <w:rsid w:val="2AFC1AEE"/>
    <w:rsid w:val="2B07745C"/>
    <w:rsid w:val="2B0D77EB"/>
    <w:rsid w:val="2B4B2C73"/>
    <w:rsid w:val="2B4E687B"/>
    <w:rsid w:val="2B5E7230"/>
    <w:rsid w:val="2B81231E"/>
    <w:rsid w:val="2B8375CA"/>
    <w:rsid w:val="2B9403B7"/>
    <w:rsid w:val="2BA517BD"/>
    <w:rsid w:val="2BFD0E83"/>
    <w:rsid w:val="2C0A00B8"/>
    <w:rsid w:val="2C1E7073"/>
    <w:rsid w:val="2C1F6592"/>
    <w:rsid w:val="2C22657D"/>
    <w:rsid w:val="2C507067"/>
    <w:rsid w:val="2C676B8D"/>
    <w:rsid w:val="2C685B3C"/>
    <w:rsid w:val="2C991F8E"/>
    <w:rsid w:val="2CCB20AC"/>
    <w:rsid w:val="2CE222E9"/>
    <w:rsid w:val="2D0522BB"/>
    <w:rsid w:val="2D1A1C83"/>
    <w:rsid w:val="2D362A64"/>
    <w:rsid w:val="2D4E19BD"/>
    <w:rsid w:val="2D802527"/>
    <w:rsid w:val="2D9A1F4B"/>
    <w:rsid w:val="2DAE5215"/>
    <w:rsid w:val="2DD37C86"/>
    <w:rsid w:val="2DF03922"/>
    <w:rsid w:val="2DF117A9"/>
    <w:rsid w:val="2DF13C8E"/>
    <w:rsid w:val="2E6B74B7"/>
    <w:rsid w:val="2ECB6CE0"/>
    <w:rsid w:val="2ECF475B"/>
    <w:rsid w:val="2EE1400D"/>
    <w:rsid w:val="2EE8699B"/>
    <w:rsid w:val="2F200E5D"/>
    <w:rsid w:val="2F286BCD"/>
    <w:rsid w:val="2F38455A"/>
    <w:rsid w:val="2F3A163F"/>
    <w:rsid w:val="2F502E9B"/>
    <w:rsid w:val="2F662C24"/>
    <w:rsid w:val="2F727357"/>
    <w:rsid w:val="2F797A24"/>
    <w:rsid w:val="2F8B5761"/>
    <w:rsid w:val="2F9853F7"/>
    <w:rsid w:val="2FB43BA8"/>
    <w:rsid w:val="2FD6175C"/>
    <w:rsid w:val="2FEB34A5"/>
    <w:rsid w:val="2FEC13E7"/>
    <w:rsid w:val="301343BD"/>
    <w:rsid w:val="3019686B"/>
    <w:rsid w:val="304C28A4"/>
    <w:rsid w:val="305F3886"/>
    <w:rsid w:val="30AE3848"/>
    <w:rsid w:val="30CA0579"/>
    <w:rsid w:val="30D667C1"/>
    <w:rsid w:val="30FD24C7"/>
    <w:rsid w:val="30FD7E4F"/>
    <w:rsid w:val="310E217B"/>
    <w:rsid w:val="310F0CCE"/>
    <w:rsid w:val="3117507B"/>
    <w:rsid w:val="314F2165"/>
    <w:rsid w:val="31756C5E"/>
    <w:rsid w:val="31972D74"/>
    <w:rsid w:val="3198461B"/>
    <w:rsid w:val="31A52D70"/>
    <w:rsid w:val="31B20C6D"/>
    <w:rsid w:val="31CF4032"/>
    <w:rsid w:val="31DB16A7"/>
    <w:rsid w:val="32005991"/>
    <w:rsid w:val="321162A6"/>
    <w:rsid w:val="323E2B17"/>
    <w:rsid w:val="326602D2"/>
    <w:rsid w:val="3294331F"/>
    <w:rsid w:val="32BD6ABE"/>
    <w:rsid w:val="33034F94"/>
    <w:rsid w:val="33042538"/>
    <w:rsid w:val="330D2DDD"/>
    <w:rsid w:val="33125CAA"/>
    <w:rsid w:val="33496BA7"/>
    <w:rsid w:val="3360153A"/>
    <w:rsid w:val="339976C5"/>
    <w:rsid w:val="339F5A3D"/>
    <w:rsid w:val="33E16185"/>
    <w:rsid w:val="33EE0311"/>
    <w:rsid w:val="33F67097"/>
    <w:rsid w:val="33F73037"/>
    <w:rsid w:val="34032695"/>
    <w:rsid w:val="341D6B96"/>
    <w:rsid w:val="343873F8"/>
    <w:rsid w:val="3446615A"/>
    <w:rsid w:val="34921405"/>
    <w:rsid w:val="34AC27E0"/>
    <w:rsid w:val="34BD7129"/>
    <w:rsid w:val="34C37383"/>
    <w:rsid w:val="34EF0FCD"/>
    <w:rsid w:val="34F02F9A"/>
    <w:rsid w:val="34F1693F"/>
    <w:rsid w:val="354424BA"/>
    <w:rsid w:val="357C548B"/>
    <w:rsid w:val="36342FCD"/>
    <w:rsid w:val="36462B59"/>
    <w:rsid w:val="36634985"/>
    <w:rsid w:val="367636C7"/>
    <w:rsid w:val="36A048CE"/>
    <w:rsid w:val="36DF28C1"/>
    <w:rsid w:val="37585A33"/>
    <w:rsid w:val="375F3CD9"/>
    <w:rsid w:val="3794681F"/>
    <w:rsid w:val="37A25784"/>
    <w:rsid w:val="37C02FF1"/>
    <w:rsid w:val="37C82812"/>
    <w:rsid w:val="37DF7A37"/>
    <w:rsid w:val="37E075C4"/>
    <w:rsid w:val="37E90EF0"/>
    <w:rsid w:val="381C3AFB"/>
    <w:rsid w:val="3844343E"/>
    <w:rsid w:val="38514759"/>
    <w:rsid w:val="385F72F4"/>
    <w:rsid w:val="389432FF"/>
    <w:rsid w:val="38AD3E6B"/>
    <w:rsid w:val="38EA2D61"/>
    <w:rsid w:val="38F119B2"/>
    <w:rsid w:val="38F140BB"/>
    <w:rsid w:val="38FD60DA"/>
    <w:rsid w:val="39380FA4"/>
    <w:rsid w:val="393861A7"/>
    <w:rsid w:val="396169A7"/>
    <w:rsid w:val="398C4265"/>
    <w:rsid w:val="39955A1C"/>
    <w:rsid w:val="39BC73D2"/>
    <w:rsid w:val="39EA05F1"/>
    <w:rsid w:val="3A056306"/>
    <w:rsid w:val="3A0F32F1"/>
    <w:rsid w:val="3A281E31"/>
    <w:rsid w:val="3AAE76EF"/>
    <w:rsid w:val="3ACC21E7"/>
    <w:rsid w:val="3AD45650"/>
    <w:rsid w:val="3AFF09FB"/>
    <w:rsid w:val="3B2E1BA4"/>
    <w:rsid w:val="3B43485D"/>
    <w:rsid w:val="3B43733B"/>
    <w:rsid w:val="3B7655D1"/>
    <w:rsid w:val="3B7A07E4"/>
    <w:rsid w:val="3BA85CBE"/>
    <w:rsid w:val="3BBB4CCD"/>
    <w:rsid w:val="3BD8066C"/>
    <w:rsid w:val="3C2454FC"/>
    <w:rsid w:val="3C34576E"/>
    <w:rsid w:val="3C751FD3"/>
    <w:rsid w:val="3C877176"/>
    <w:rsid w:val="3C884AD7"/>
    <w:rsid w:val="3C8D359E"/>
    <w:rsid w:val="3CAF6472"/>
    <w:rsid w:val="3CC04D06"/>
    <w:rsid w:val="3CE44D63"/>
    <w:rsid w:val="3CED7AC2"/>
    <w:rsid w:val="3CFA53F6"/>
    <w:rsid w:val="3CFF2558"/>
    <w:rsid w:val="3D0F5447"/>
    <w:rsid w:val="3D4000FD"/>
    <w:rsid w:val="3D600C55"/>
    <w:rsid w:val="3DAE212E"/>
    <w:rsid w:val="3DB25BD8"/>
    <w:rsid w:val="3DB8034E"/>
    <w:rsid w:val="3DBE49D4"/>
    <w:rsid w:val="3DDF3A20"/>
    <w:rsid w:val="3E59762E"/>
    <w:rsid w:val="3E5A66B5"/>
    <w:rsid w:val="3E6F14FE"/>
    <w:rsid w:val="3E7449AA"/>
    <w:rsid w:val="3E7C44E5"/>
    <w:rsid w:val="3EA16F0F"/>
    <w:rsid w:val="3EBC4505"/>
    <w:rsid w:val="3EEB4F17"/>
    <w:rsid w:val="3EF83530"/>
    <w:rsid w:val="3F0B62B6"/>
    <w:rsid w:val="3F102A35"/>
    <w:rsid w:val="3F5B5D0E"/>
    <w:rsid w:val="3FAE20C8"/>
    <w:rsid w:val="3FAF2648"/>
    <w:rsid w:val="3FB305B0"/>
    <w:rsid w:val="3FBB12DF"/>
    <w:rsid w:val="3FD22FCB"/>
    <w:rsid w:val="3FE86928"/>
    <w:rsid w:val="3FF2693E"/>
    <w:rsid w:val="3FFC3B0C"/>
    <w:rsid w:val="400027D7"/>
    <w:rsid w:val="400A73F6"/>
    <w:rsid w:val="4038556B"/>
    <w:rsid w:val="40544B97"/>
    <w:rsid w:val="409068B5"/>
    <w:rsid w:val="40BF6E1E"/>
    <w:rsid w:val="40CF018F"/>
    <w:rsid w:val="41170971"/>
    <w:rsid w:val="411F1E4A"/>
    <w:rsid w:val="412D269B"/>
    <w:rsid w:val="41387DF1"/>
    <w:rsid w:val="415E321F"/>
    <w:rsid w:val="416D7380"/>
    <w:rsid w:val="41702712"/>
    <w:rsid w:val="418F1172"/>
    <w:rsid w:val="41A628D8"/>
    <w:rsid w:val="41BC0C39"/>
    <w:rsid w:val="41CE50F9"/>
    <w:rsid w:val="41D97789"/>
    <w:rsid w:val="420677C1"/>
    <w:rsid w:val="423438EF"/>
    <w:rsid w:val="424A3E00"/>
    <w:rsid w:val="42504C8A"/>
    <w:rsid w:val="426067AB"/>
    <w:rsid w:val="428A0607"/>
    <w:rsid w:val="42B37D61"/>
    <w:rsid w:val="42B84D7A"/>
    <w:rsid w:val="42D334D8"/>
    <w:rsid w:val="42EA698C"/>
    <w:rsid w:val="43036AE8"/>
    <w:rsid w:val="431779C2"/>
    <w:rsid w:val="43417270"/>
    <w:rsid w:val="435A6FD3"/>
    <w:rsid w:val="43895BEF"/>
    <w:rsid w:val="439215D4"/>
    <w:rsid w:val="43942EE6"/>
    <w:rsid w:val="43B95991"/>
    <w:rsid w:val="43EA7AC9"/>
    <w:rsid w:val="43EF756E"/>
    <w:rsid w:val="44557C84"/>
    <w:rsid w:val="446954FA"/>
    <w:rsid w:val="447C3DC2"/>
    <w:rsid w:val="44856949"/>
    <w:rsid w:val="44A40A0E"/>
    <w:rsid w:val="44AE600B"/>
    <w:rsid w:val="44C94374"/>
    <w:rsid w:val="44D86B61"/>
    <w:rsid w:val="44E12B24"/>
    <w:rsid w:val="452D3101"/>
    <w:rsid w:val="453F39D3"/>
    <w:rsid w:val="45434015"/>
    <w:rsid w:val="4550160D"/>
    <w:rsid w:val="455E0AFC"/>
    <w:rsid w:val="45760C5A"/>
    <w:rsid w:val="45776785"/>
    <w:rsid w:val="45883DE7"/>
    <w:rsid w:val="45894E66"/>
    <w:rsid w:val="45B84A1B"/>
    <w:rsid w:val="45D47A38"/>
    <w:rsid w:val="45E47981"/>
    <w:rsid w:val="45ED691A"/>
    <w:rsid w:val="45F86D75"/>
    <w:rsid w:val="46160A05"/>
    <w:rsid w:val="46503E6B"/>
    <w:rsid w:val="4654773E"/>
    <w:rsid w:val="466848A0"/>
    <w:rsid w:val="46897C2E"/>
    <w:rsid w:val="46B061A8"/>
    <w:rsid w:val="46C4694C"/>
    <w:rsid w:val="46C5493C"/>
    <w:rsid w:val="46D52D7A"/>
    <w:rsid w:val="46E4241C"/>
    <w:rsid w:val="46EA66CE"/>
    <w:rsid w:val="46F513E7"/>
    <w:rsid w:val="46F81388"/>
    <w:rsid w:val="473F5479"/>
    <w:rsid w:val="474F39CD"/>
    <w:rsid w:val="47557136"/>
    <w:rsid w:val="47775B1B"/>
    <w:rsid w:val="477E06B3"/>
    <w:rsid w:val="4780702C"/>
    <w:rsid w:val="47A4433C"/>
    <w:rsid w:val="47A66C81"/>
    <w:rsid w:val="48127078"/>
    <w:rsid w:val="481A4B8D"/>
    <w:rsid w:val="481C380A"/>
    <w:rsid w:val="48373588"/>
    <w:rsid w:val="48472D00"/>
    <w:rsid w:val="484948B1"/>
    <w:rsid w:val="486838FE"/>
    <w:rsid w:val="48733877"/>
    <w:rsid w:val="48820364"/>
    <w:rsid w:val="489D1FF2"/>
    <w:rsid w:val="48FE61FF"/>
    <w:rsid w:val="48FF7E26"/>
    <w:rsid w:val="490C7F0D"/>
    <w:rsid w:val="4912157B"/>
    <w:rsid w:val="49202919"/>
    <w:rsid w:val="49383967"/>
    <w:rsid w:val="49595246"/>
    <w:rsid w:val="4974623C"/>
    <w:rsid w:val="49773840"/>
    <w:rsid w:val="497A1E68"/>
    <w:rsid w:val="498C0C17"/>
    <w:rsid w:val="49B237E8"/>
    <w:rsid w:val="49CA15D4"/>
    <w:rsid w:val="49D22EE2"/>
    <w:rsid w:val="49F046E8"/>
    <w:rsid w:val="4A080967"/>
    <w:rsid w:val="4A5200C9"/>
    <w:rsid w:val="4A76001B"/>
    <w:rsid w:val="4A817619"/>
    <w:rsid w:val="4AB625F5"/>
    <w:rsid w:val="4AE55EFA"/>
    <w:rsid w:val="4AE63525"/>
    <w:rsid w:val="4AED75ED"/>
    <w:rsid w:val="4B0F558B"/>
    <w:rsid w:val="4B2626E2"/>
    <w:rsid w:val="4B3A4984"/>
    <w:rsid w:val="4B854124"/>
    <w:rsid w:val="4B9D4B86"/>
    <w:rsid w:val="4BB17805"/>
    <w:rsid w:val="4BC204A9"/>
    <w:rsid w:val="4BF07D17"/>
    <w:rsid w:val="4C0A1033"/>
    <w:rsid w:val="4C1574AD"/>
    <w:rsid w:val="4C30759D"/>
    <w:rsid w:val="4C6002F9"/>
    <w:rsid w:val="4C677297"/>
    <w:rsid w:val="4C6F4372"/>
    <w:rsid w:val="4C6F641E"/>
    <w:rsid w:val="4C926EAB"/>
    <w:rsid w:val="4CAF36B5"/>
    <w:rsid w:val="4CD316EC"/>
    <w:rsid w:val="4D671569"/>
    <w:rsid w:val="4D872DE2"/>
    <w:rsid w:val="4DAF4BFD"/>
    <w:rsid w:val="4DFB01FA"/>
    <w:rsid w:val="4E157041"/>
    <w:rsid w:val="4E601CC6"/>
    <w:rsid w:val="4E6673D5"/>
    <w:rsid w:val="4E674EA6"/>
    <w:rsid w:val="4E682305"/>
    <w:rsid w:val="4E9A0044"/>
    <w:rsid w:val="4E9D46B2"/>
    <w:rsid w:val="4EE35053"/>
    <w:rsid w:val="4F087CEF"/>
    <w:rsid w:val="4F184E7B"/>
    <w:rsid w:val="4F4176CC"/>
    <w:rsid w:val="4F534A2E"/>
    <w:rsid w:val="4FB1539E"/>
    <w:rsid w:val="4FBC6CD4"/>
    <w:rsid w:val="4FBE4E88"/>
    <w:rsid w:val="4FC149BC"/>
    <w:rsid w:val="4FD61E69"/>
    <w:rsid w:val="50362415"/>
    <w:rsid w:val="50540C66"/>
    <w:rsid w:val="507C4052"/>
    <w:rsid w:val="50F161EA"/>
    <w:rsid w:val="50FD350E"/>
    <w:rsid w:val="510F25DA"/>
    <w:rsid w:val="511308B9"/>
    <w:rsid w:val="511407D9"/>
    <w:rsid w:val="513E6DD3"/>
    <w:rsid w:val="516D21D3"/>
    <w:rsid w:val="51894752"/>
    <w:rsid w:val="51A753B3"/>
    <w:rsid w:val="51C653D5"/>
    <w:rsid w:val="51D4547F"/>
    <w:rsid w:val="51E56579"/>
    <w:rsid w:val="521C2DB4"/>
    <w:rsid w:val="522665DD"/>
    <w:rsid w:val="52343778"/>
    <w:rsid w:val="52456BCD"/>
    <w:rsid w:val="52891358"/>
    <w:rsid w:val="528E2823"/>
    <w:rsid w:val="528F0F2D"/>
    <w:rsid w:val="52981114"/>
    <w:rsid w:val="52A8181B"/>
    <w:rsid w:val="52C4242C"/>
    <w:rsid w:val="52CC6DA2"/>
    <w:rsid w:val="52FF0BCD"/>
    <w:rsid w:val="53113DAB"/>
    <w:rsid w:val="53141CD8"/>
    <w:rsid w:val="53365194"/>
    <w:rsid w:val="536537B0"/>
    <w:rsid w:val="53B41C29"/>
    <w:rsid w:val="53E766A3"/>
    <w:rsid w:val="541F2FFD"/>
    <w:rsid w:val="542F3B8E"/>
    <w:rsid w:val="54452F5E"/>
    <w:rsid w:val="54834FF1"/>
    <w:rsid w:val="54982D47"/>
    <w:rsid w:val="54A12F1D"/>
    <w:rsid w:val="54AD0FF7"/>
    <w:rsid w:val="54BC283A"/>
    <w:rsid w:val="54C04B6A"/>
    <w:rsid w:val="54C25F99"/>
    <w:rsid w:val="54CC4724"/>
    <w:rsid w:val="54E100F9"/>
    <w:rsid w:val="54E50186"/>
    <w:rsid w:val="54F80C4E"/>
    <w:rsid w:val="55185E3E"/>
    <w:rsid w:val="55284C69"/>
    <w:rsid w:val="554904D6"/>
    <w:rsid w:val="555E56C3"/>
    <w:rsid w:val="559516EF"/>
    <w:rsid w:val="55D62CE5"/>
    <w:rsid w:val="55EE461A"/>
    <w:rsid w:val="563768C3"/>
    <w:rsid w:val="56521510"/>
    <w:rsid w:val="567B7BA4"/>
    <w:rsid w:val="569856FA"/>
    <w:rsid w:val="56D343D0"/>
    <w:rsid w:val="56F6426B"/>
    <w:rsid w:val="56F95FA8"/>
    <w:rsid w:val="57020F9D"/>
    <w:rsid w:val="5705494D"/>
    <w:rsid w:val="570A1817"/>
    <w:rsid w:val="570E37B6"/>
    <w:rsid w:val="573B1F09"/>
    <w:rsid w:val="575622D7"/>
    <w:rsid w:val="575C08D6"/>
    <w:rsid w:val="575E06A3"/>
    <w:rsid w:val="57936ACC"/>
    <w:rsid w:val="57A66D0D"/>
    <w:rsid w:val="57BB56B5"/>
    <w:rsid w:val="57C6757B"/>
    <w:rsid w:val="57E90FAA"/>
    <w:rsid w:val="57EA5116"/>
    <w:rsid w:val="58042A78"/>
    <w:rsid w:val="581E084B"/>
    <w:rsid w:val="58266D66"/>
    <w:rsid w:val="584D7D93"/>
    <w:rsid w:val="58885847"/>
    <w:rsid w:val="589A1D5C"/>
    <w:rsid w:val="589C4862"/>
    <w:rsid w:val="58FB0A9D"/>
    <w:rsid w:val="590723EA"/>
    <w:rsid w:val="5913208B"/>
    <w:rsid w:val="593F4FFC"/>
    <w:rsid w:val="595A43FC"/>
    <w:rsid w:val="598B438A"/>
    <w:rsid w:val="59D21D3F"/>
    <w:rsid w:val="59D3597E"/>
    <w:rsid w:val="59F11BFB"/>
    <w:rsid w:val="5A4C7D10"/>
    <w:rsid w:val="5A5768FB"/>
    <w:rsid w:val="5A7E643E"/>
    <w:rsid w:val="5AB16BE0"/>
    <w:rsid w:val="5AC5409B"/>
    <w:rsid w:val="5AD91645"/>
    <w:rsid w:val="5AE66A7D"/>
    <w:rsid w:val="5B01038F"/>
    <w:rsid w:val="5B21154A"/>
    <w:rsid w:val="5B243ABA"/>
    <w:rsid w:val="5B251EB5"/>
    <w:rsid w:val="5B2C30D6"/>
    <w:rsid w:val="5B525DC9"/>
    <w:rsid w:val="5B592EAD"/>
    <w:rsid w:val="5B77189C"/>
    <w:rsid w:val="5BA54F90"/>
    <w:rsid w:val="5BAC3968"/>
    <w:rsid w:val="5BB16805"/>
    <w:rsid w:val="5BCC02CE"/>
    <w:rsid w:val="5BF1147E"/>
    <w:rsid w:val="5BF65AB0"/>
    <w:rsid w:val="5C107898"/>
    <w:rsid w:val="5C333B13"/>
    <w:rsid w:val="5C5965FB"/>
    <w:rsid w:val="5C6C1330"/>
    <w:rsid w:val="5C884083"/>
    <w:rsid w:val="5CB465BA"/>
    <w:rsid w:val="5D0035D0"/>
    <w:rsid w:val="5D0F4FCE"/>
    <w:rsid w:val="5D2A2C3F"/>
    <w:rsid w:val="5D474F79"/>
    <w:rsid w:val="5D614C55"/>
    <w:rsid w:val="5D81444E"/>
    <w:rsid w:val="5D8D013D"/>
    <w:rsid w:val="5D9A3DCB"/>
    <w:rsid w:val="5DC24EB3"/>
    <w:rsid w:val="5E0E6C75"/>
    <w:rsid w:val="5E0F444F"/>
    <w:rsid w:val="5E7B4A4B"/>
    <w:rsid w:val="5E803C1F"/>
    <w:rsid w:val="5EBC35A1"/>
    <w:rsid w:val="5ED8202C"/>
    <w:rsid w:val="5EFA167B"/>
    <w:rsid w:val="5F1B09D8"/>
    <w:rsid w:val="5F2D67CC"/>
    <w:rsid w:val="5F5D0687"/>
    <w:rsid w:val="5F91114C"/>
    <w:rsid w:val="5F9B50DE"/>
    <w:rsid w:val="5F9C783E"/>
    <w:rsid w:val="5FB14106"/>
    <w:rsid w:val="5FCF5279"/>
    <w:rsid w:val="5FD3713F"/>
    <w:rsid w:val="5FD55500"/>
    <w:rsid w:val="5FD62602"/>
    <w:rsid w:val="5FDC49F6"/>
    <w:rsid w:val="5FE46D35"/>
    <w:rsid w:val="6033197D"/>
    <w:rsid w:val="606E074D"/>
    <w:rsid w:val="609A0014"/>
    <w:rsid w:val="60B676D7"/>
    <w:rsid w:val="60D44E5B"/>
    <w:rsid w:val="61045522"/>
    <w:rsid w:val="613E3C21"/>
    <w:rsid w:val="618E7B63"/>
    <w:rsid w:val="61B30511"/>
    <w:rsid w:val="61EB1999"/>
    <w:rsid w:val="61EB4707"/>
    <w:rsid w:val="61FD080A"/>
    <w:rsid w:val="622D72C1"/>
    <w:rsid w:val="624338FE"/>
    <w:rsid w:val="62505B95"/>
    <w:rsid w:val="625774D0"/>
    <w:rsid w:val="62655C64"/>
    <w:rsid w:val="627B59ED"/>
    <w:rsid w:val="629E74F6"/>
    <w:rsid w:val="6300246C"/>
    <w:rsid w:val="631D6DCE"/>
    <w:rsid w:val="637E5C28"/>
    <w:rsid w:val="638A2F4A"/>
    <w:rsid w:val="63B76FCF"/>
    <w:rsid w:val="63ED43D6"/>
    <w:rsid w:val="63FD44AA"/>
    <w:rsid w:val="6419542E"/>
    <w:rsid w:val="645D19B1"/>
    <w:rsid w:val="647327F6"/>
    <w:rsid w:val="647F4FBB"/>
    <w:rsid w:val="64932A3B"/>
    <w:rsid w:val="64B21073"/>
    <w:rsid w:val="64FE7625"/>
    <w:rsid w:val="654F0D6A"/>
    <w:rsid w:val="6564563E"/>
    <w:rsid w:val="65A73692"/>
    <w:rsid w:val="65A76DC4"/>
    <w:rsid w:val="65BD518A"/>
    <w:rsid w:val="65BD5FB5"/>
    <w:rsid w:val="65F26AC6"/>
    <w:rsid w:val="65F4470B"/>
    <w:rsid w:val="66313D01"/>
    <w:rsid w:val="66317834"/>
    <w:rsid w:val="666A6FDD"/>
    <w:rsid w:val="669607DD"/>
    <w:rsid w:val="66A27276"/>
    <w:rsid w:val="66AC5AB6"/>
    <w:rsid w:val="66AC776C"/>
    <w:rsid w:val="66D537C6"/>
    <w:rsid w:val="66D54628"/>
    <w:rsid w:val="66D64109"/>
    <w:rsid w:val="66D73130"/>
    <w:rsid w:val="67180E8D"/>
    <w:rsid w:val="671F2670"/>
    <w:rsid w:val="673555B0"/>
    <w:rsid w:val="674F0289"/>
    <w:rsid w:val="67534FAF"/>
    <w:rsid w:val="676D7E52"/>
    <w:rsid w:val="67974C01"/>
    <w:rsid w:val="679E77C7"/>
    <w:rsid w:val="67A47755"/>
    <w:rsid w:val="67B8694F"/>
    <w:rsid w:val="67CA0894"/>
    <w:rsid w:val="67EE07E6"/>
    <w:rsid w:val="680152F4"/>
    <w:rsid w:val="689C2474"/>
    <w:rsid w:val="68A05033"/>
    <w:rsid w:val="68A60F41"/>
    <w:rsid w:val="68AC5238"/>
    <w:rsid w:val="68B426E1"/>
    <w:rsid w:val="68E56FC0"/>
    <w:rsid w:val="68E752FF"/>
    <w:rsid w:val="690803B1"/>
    <w:rsid w:val="69B77466"/>
    <w:rsid w:val="69BF408D"/>
    <w:rsid w:val="69DF0DFA"/>
    <w:rsid w:val="69F41CFD"/>
    <w:rsid w:val="6A1F207F"/>
    <w:rsid w:val="6A225757"/>
    <w:rsid w:val="6A3B5302"/>
    <w:rsid w:val="6A6C6F6A"/>
    <w:rsid w:val="6A7A6732"/>
    <w:rsid w:val="6A8D668F"/>
    <w:rsid w:val="6A8F1AFD"/>
    <w:rsid w:val="6A8F2A30"/>
    <w:rsid w:val="6ABB5C52"/>
    <w:rsid w:val="6B414112"/>
    <w:rsid w:val="6B514F90"/>
    <w:rsid w:val="6B59419D"/>
    <w:rsid w:val="6B5B0C48"/>
    <w:rsid w:val="6B6C24AC"/>
    <w:rsid w:val="6B8A3837"/>
    <w:rsid w:val="6B984204"/>
    <w:rsid w:val="6BB6395C"/>
    <w:rsid w:val="6BB85B38"/>
    <w:rsid w:val="6BC869D6"/>
    <w:rsid w:val="6BE01E98"/>
    <w:rsid w:val="6BE36933"/>
    <w:rsid w:val="6BF15535"/>
    <w:rsid w:val="6BF67FAC"/>
    <w:rsid w:val="6C301680"/>
    <w:rsid w:val="6C5F7A8D"/>
    <w:rsid w:val="6C7451F8"/>
    <w:rsid w:val="6CA27B35"/>
    <w:rsid w:val="6CC32B3E"/>
    <w:rsid w:val="6CC8224D"/>
    <w:rsid w:val="6CEB1B36"/>
    <w:rsid w:val="6D0143FC"/>
    <w:rsid w:val="6D1A0491"/>
    <w:rsid w:val="6D222B10"/>
    <w:rsid w:val="6D446FD6"/>
    <w:rsid w:val="6D4C28FF"/>
    <w:rsid w:val="6D5E2F68"/>
    <w:rsid w:val="6DC73F1A"/>
    <w:rsid w:val="6DD0702B"/>
    <w:rsid w:val="6DEC55AD"/>
    <w:rsid w:val="6DF36AD4"/>
    <w:rsid w:val="6E02573B"/>
    <w:rsid w:val="6E2C6EBF"/>
    <w:rsid w:val="6E377D87"/>
    <w:rsid w:val="6E38305B"/>
    <w:rsid w:val="6E7910FC"/>
    <w:rsid w:val="6E821B4F"/>
    <w:rsid w:val="6E9B0020"/>
    <w:rsid w:val="6EAC4487"/>
    <w:rsid w:val="6ECC71FE"/>
    <w:rsid w:val="6F347A9D"/>
    <w:rsid w:val="6F4E23D2"/>
    <w:rsid w:val="6F5076FB"/>
    <w:rsid w:val="6F8E5B8D"/>
    <w:rsid w:val="6FA32AFD"/>
    <w:rsid w:val="6FB82A74"/>
    <w:rsid w:val="6FCB4EAF"/>
    <w:rsid w:val="6FDE24D9"/>
    <w:rsid w:val="6FE85DF8"/>
    <w:rsid w:val="700C13CD"/>
    <w:rsid w:val="70580C2C"/>
    <w:rsid w:val="70612EE4"/>
    <w:rsid w:val="70873B8F"/>
    <w:rsid w:val="70B410A5"/>
    <w:rsid w:val="70D06363"/>
    <w:rsid w:val="70D716DD"/>
    <w:rsid w:val="7127281B"/>
    <w:rsid w:val="715C704C"/>
    <w:rsid w:val="717C3BED"/>
    <w:rsid w:val="71B016CE"/>
    <w:rsid w:val="721E2648"/>
    <w:rsid w:val="7230411C"/>
    <w:rsid w:val="72304483"/>
    <w:rsid w:val="724A69C5"/>
    <w:rsid w:val="72687E50"/>
    <w:rsid w:val="7285727D"/>
    <w:rsid w:val="729C493E"/>
    <w:rsid w:val="72AE2754"/>
    <w:rsid w:val="72B44CB9"/>
    <w:rsid w:val="72C15EB7"/>
    <w:rsid w:val="72FD7C79"/>
    <w:rsid w:val="7310183A"/>
    <w:rsid w:val="732074E4"/>
    <w:rsid w:val="73867658"/>
    <w:rsid w:val="739D388C"/>
    <w:rsid w:val="73A1102E"/>
    <w:rsid w:val="73C60567"/>
    <w:rsid w:val="73CF00B1"/>
    <w:rsid w:val="7412505A"/>
    <w:rsid w:val="744B493D"/>
    <w:rsid w:val="74716CA4"/>
    <w:rsid w:val="747C4E96"/>
    <w:rsid w:val="749D5222"/>
    <w:rsid w:val="74D62C6C"/>
    <w:rsid w:val="75654D2A"/>
    <w:rsid w:val="756E2675"/>
    <w:rsid w:val="757610FE"/>
    <w:rsid w:val="75AF4B5C"/>
    <w:rsid w:val="75B259B9"/>
    <w:rsid w:val="75C8097E"/>
    <w:rsid w:val="75C962B7"/>
    <w:rsid w:val="76000A10"/>
    <w:rsid w:val="765832E9"/>
    <w:rsid w:val="76CD3954"/>
    <w:rsid w:val="76CE73B2"/>
    <w:rsid w:val="76E77594"/>
    <w:rsid w:val="76EF4767"/>
    <w:rsid w:val="76EF495F"/>
    <w:rsid w:val="76F109BE"/>
    <w:rsid w:val="76FC3E73"/>
    <w:rsid w:val="770238B5"/>
    <w:rsid w:val="77114244"/>
    <w:rsid w:val="7718418B"/>
    <w:rsid w:val="772A73C6"/>
    <w:rsid w:val="773E4315"/>
    <w:rsid w:val="7775482E"/>
    <w:rsid w:val="77CC062E"/>
    <w:rsid w:val="781720DA"/>
    <w:rsid w:val="78497A33"/>
    <w:rsid w:val="78564E4B"/>
    <w:rsid w:val="78B77BCE"/>
    <w:rsid w:val="78DF124A"/>
    <w:rsid w:val="78F36FD0"/>
    <w:rsid w:val="78F86C91"/>
    <w:rsid w:val="79107C9F"/>
    <w:rsid w:val="793F4C13"/>
    <w:rsid w:val="79404EEB"/>
    <w:rsid w:val="795132CE"/>
    <w:rsid w:val="79552EF7"/>
    <w:rsid w:val="798C55D8"/>
    <w:rsid w:val="79A55906"/>
    <w:rsid w:val="7A4C57C8"/>
    <w:rsid w:val="7A6B5E16"/>
    <w:rsid w:val="7A7B14BD"/>
    <w:rsid w:val="7AB022E4"/>
    <w:rsid w:val="7AB67138"/>
    <w:rsid w:val="7ABE6CD1"/>
    <w:rsid w:val="7AC87E13"/>
    <w:rsid w:val="7B2447B4"/>
    <w:rsid w:val="7B871C9E"/>
    <w:rsid w:val="7B953D49"/>
    <w:rsid w:val="7BE06E74"/>
    <w:rsid w:val="7BE2630E"/>
    <w:rsid w:val="7BE55F3A"/>
    <w:rsid w:val="7BEB1C14"/>
    <w:rsid w:val="7C1876FC"/>
    <w:rsid w:val="7C1F2ED8"/>
    <w:rsid w:val="7C3010A1"/>
    <w:rsid w:val="7C381308"/>
    <w:rsid w:val="7C4A49E9"/>
    <w:rsid w:val="7C670EF3"/>
    <w:rsid w:val="7C7965FD"/>
    <w:rsid w:val="7C817466"/>
    <w:rsid w:val="7CA106CD"/>
    <w:rsid w:val="7CA24DFD"/>
    <w:rsid w:val="7CD14164"/>
    <w:rsid w:val="7CDF0A19"/>
    <w:rsid w:val="7CEF56E6"/>
    <w:rsid w:val="7CFB5AF3"/>
    <w:rsid w:val="7CFF4577"/>
    <w:rsid w:val="7D2F29D5"/>
    <w:rsid w:val="7D450D2A"/>
    <w:rsid w:val="7D533911"/>
    <w:rsid w:val="7D737A9A"/>
    <w:rsid w:val="7D7615A5"/>
    <w:rsid w:val="7D85007F"/>
    <w:rsid w:val="7D9E8C65"/>
    <w:rsid w:val="7DAC670D"/>
    <w:rsid w:val="7DB92A5A"/>
    <w:rsid w:val="7DDF5387"/>
    <w:rsid w:val="7DF41075"/>
    <w:rsid w:val="7E3F6F0A"/>
    <w:rsid w:val="7E5E29B8"/>
    <w:rsid w:val="7EA4783B"/>
    <w:rsid w:val="7EAD67B9"/>
    <w:rsid w:val="7EB87481"/>
    <w:rsid w:val="7EC30207"/>
    <w:rsid w:val="7EC9438C"/>
    <w:rsid w:val="7EF46BDC"/>
    <w:rsid w:val="7F215260"/>
    <w:rsid w:val="7F894CCD"/>
    <w:rsid w:val="7F955ED6"/>
    <w:rsid w:val="7FAA4D2F"/>
    <w:rsid w:val="7FD344CC"/>
    <w:rsid w:val="7FD57D8C"/>
    <w:rsid w:val="7FEA021A"/>
    <w:rsid w:val="DDAD60D6"/>
    <w:rsid w:val="DF9F7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51"/>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86"/>
    <w:qFormat/>
    <w:uiPriority w:val="0"/>
    <w:pPr>
      <w:keepNext/>
      <w:keepLines/>
      <w:spacing w:before="260" w:after="260" w:line="416" w:lineRule="auto"/>
      <w:outlineLvl w:val="2"/>
    </w:pPr>
    <w:rPr>
      <w:b/>
      <w:bCs/>
      <w:sz w:val="32"/>
      <w:szCs w:val="32"/>
    </w:rPr>
  </w:style>
  <w:style w:type="paragraph" w:styleId="6">
    <w:name w:val="heading 4"/>
    <w:basedOn w:val="1"/>
    <w:next w:val="1"/>
    <w:link w:val="242"/>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2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79"/>
    <w:qFormat/>
    <w:uiPriority w:val="0"/>
    <w:pPr>
      <w:keepNext/>
      <w:keepLines/>
      <w:ind w:firstLine="200" w:firstLineChars="200"/>
      <w:outlineLvl w:val="5"/>
    </w:pPr>
    <w:rPr>
      <w:rFonts w:hAnsi="Arial"/>
    </w:rPr>
  </w:style>
  <w:style w:type="paragraph" w:styleId="10">
    <w:name w:val="heading 7"/>
    <w:basedOn w:val="1"/>
    <w:next w:val="1"/>
    <w:link w:val="286"/>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39"/>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342"/>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43"/>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90"/>
    <w:qFormat/>
    <w:uiPriority w:val="0"/>
    <w:pPr>
      <w:shd w:val="clear" w:color="auto" w:fill="000080"/>
    </w:pPr>
  </w:style>
  <w:style w:type="paragraph" w:styleId="16">
    <w:name w:val="annotation text"/>
    <w:basedOn w:val="1"/>
    <w:link w:val="189"/>
    <w:qFormat/>
    <w:uiPriority w:val="99"/>
    <w:pPr>
      <w:jc w:val="left"/>
    </w:pPr>
  </w:style>
  <w:style w:type="paragraph" w:styleId="17">
    <w:name w:val="Body Text 3"/>
    <w:basedOn w:val="1"/>
    <w:link w:val="311"/>
    <w:qFormat/>
    <w:uiPriority w:val="0"/>
    <w:pPr>
      <w:spacing w:after="120"/>
    </w:pPr>
    <w:rPr>
      <w:sz w:val="16"/>
      <w:szCs w:val="16"/>
    </w:rPr>
  </w:style>
  <w:style w:type="paragraph" w:styleId="18">
    <w:name w:val="Body Text Indent"/>
    <w:basedOn w:val="1"/>
    <w:link w:val="221"/>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96"/>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288"/>
    <w:qFormat/>
    <w:uiPriority w:val="0"/>
    <w:pPr>
      <w:ind w:left="100" w:leftChars="2500"/>
    </w:pPr>
  </w:style>
  <w:style w:type="paragraph" w:styleId="26">
    <w:name w:val="Body Text Indent 2"/>
    <w:basedOn w:val="1"/>
    <w:link w:val="209"/>
    <w:qFormat/>
    <w:uiPriority w:val="0"/>
    <w:pPr>
      <w:widowControl/>
      <w:spacing w:line="480" w:lineRule="auto"/>
      <w:ind w:firstLine="560"/>
      <w:jc w:val="left"/>
    </w:pPr>
    <w:rPr>
      <w:kern w:val="0"/>
      <w:sz w:val="28"/>
    </w:rPr>
  </w:style>
  <w:style w:type="paragraph" w:styleId="27">
    <w:name w:val="endnote text"/>
    <w:basedOn w:val="1"/>
    <w:link w:val="319"/>
    <w:qFormat/>
    <w:uiPriority w:val="0"/>
    <w:pPr>
      <w:widowControl/>
      <w:snapToGrid w:val="0"/>
      <w:jc w:val="left"/>
    </w:pPr>
    <w:rPr>
      <w:rFonts w:ascii="Arial" w:hAnsi="Arial" w:cs="Arial"/>
      <w:kern w:val="0"/>
      <w:sz w:val="20"/>
      <w:lang w:eastAsia="en-US"/>
    </w:rPr>
  </w:style>
  <w:style w:type="paragraph" w:styleId="28">
    <w:name w:val="Balloon Text"/>
    <w:basedOn w:val="1"/>
    <w:link w:val="312"/>
    <w:qFormat/>
    <w:uiPriority w:val="0"/>
    <w:rPr>
      <w:sz w:val="18"/>
      <w:szCs w:val="18"/>
    </w:rPr>
  </w:style>
  <w:style w:type="paragraph" w:styleId="29">
    <w:name w:val="footer"/>
    <w:basedOn w:val="1"/>
    <w:link w:val="340"/>
    <w:qFormat/>
    <w:uiPriority w:val="0"/>
    <w:pPr>
      <w:tabs>
        <w:tab w:val="center" w:pos="4153"/>
        <w:tab w:val="right" w:pos="8306"/>
      </w:tabs>
      <w:snapToGrid w:val="0"/>
      <w:jc w:val="left"/>
    </w:pPr>
    <w:rPr>
      <w:sz w:val="18"/>
      <w:szCs w:val="18"/>
    </w:rPr>
  </w:style>
  <w:style w:type="paragraph" w:styleId="30">
    <w:name w:val="header"/>
    <w:basedOn w:val="1"/>
    <w:link w:val="282"/>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277"/>
    <w:qFormat/>
    <w:uiPriority w:val="0"/>
    <w:pPr>
      <w:widowControl/>
      <w:jc w:val="center"/>
    </w:pPr>
    <w:rPr>
      <w:kern w:val="0"/>
      <w:sz w:val="20"/>
      <w:u w:val="single"/>
      <w:lang w:eastAsia="en-US"/>
    </w:rPr>
  </w:style>
  <w:style w:type="paragraph" w:styleId="34">
    <w:name w:val="footnote text"/>
    <w:basedOn w:val="1"/>
    <w:link w:val="324"/>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346"/>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44"/>
    <w:qFormat/>
    <w:uiPriority w:val="0"/>
    <w:rPr>
      <w:i/>
      <w:iCs/>
      <w:sz w:val="26"/>
    </w:rPr>
  </w:style>
  <w:style w:type="paragraph" w:styleId="40">
    <w:name w:val="HTML Preformatted"/>
    <w:basedOn w:val="1"/>
    <w:link w:val="259"/>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2"/>
    <w:qFormat/>
    <w:uiPriority w:val="0"/>
    <w:pPr>
      <w:widowControl/>
      <w:jc w:val="center"/>
    </w:pPr>
    <w:rPr>
      <w:kern w:val="0"/>
      <w:sz w:val="20"/>
      <w:u w:val="single"/>
      <w:lang w:eastAsia="en-US"/>
    </w:rPr>
  </w:style>
  <w:style w:type="paragraph" w:styleId="44">
    <w:name w:val="annotation subject"/>
    <w:basedOn w:val="16"/>
    <w:next w:val="16"/>
    <w:link w:val="227"/>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2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customStyle="1" w:styleId="56">
    <w:name w:val="Normal_14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58">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p15"/>
    <w:basedOn w:val="1"/>
    <w:qFormat/>
    <w:uiPriority w:val="0"/>
    <w:pPr>
      <w:widowControl/>
      <w:spacing w:after="120"/>
    </w:pPr>
    <w:rPr>
      <w:kern w:val="0"/>
      <w:szCs w:val="21"/>
    </w:rPr>
  </w:style>
  <w:style w:type="paragraph" w:customStyle="1" w:styleId="61">
    <w:name w:val="Normal_12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2">
    <w:name w:val="表格文字"/>
    <w:basedOn w:val="1"/>
    <w:qFormat/>
    <w:uiPriority w:val="0"/>
    <w:pPr>
      <w:adjustRightInd w:val="0"/>
      <w:spacing w:line="420" w:lineRule="atLeast"/>
      <w:jc w:val="left"/>
      <w:textAlignment w:val="baseline"/>
    </w:pPr>
    <w:rPr>
      <w:kern w:val="0"/>
      <w:szCs w:val="20"/>
    </w:rPr>
  </w:style>
  <w:style w:type="paragraph" w:customStyle="1" w:styleId="63">
    <w:name w:val="Normal_14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4">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65">
    <w:name w:val="表格内容"/>
    <w:basedOn w:val="1"/>
    <w:qFormat/>
    <w:uiPriority w:val="0"/>
    <w:pPr>
      <w:suppressLineNumbers/>
      <w:suppressAutoHyphens/>
    </w:pPr>
  </w:style>
  <w:style w:type="paragraph" w:customStyle="1" w:styleId="66">
    <w:name w:val="Quote"/>
    <w:basedOn w:val="1"/>
    <w:next w:val="1"/>
    <w:link w:val="234"/>
    <w:qFormat/>
    <w:uiPriority w:val="0"/>
    <w:rPr>
      <w:i/>
      <w:iCs/>
      <w:color w:val="000000"/>
      <w:szCs w:val="22"/>
    </w:rPr>
  </w:style>
  <w:style w:type="paragraph" w:customStyle="1" w:styleId="67">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自定样式1"/>
    <w:basedOn w:val="1"/>
    <w:qFormat/>
    <w:uiPriority w:val="0"/>
    <w:pPr>
      <w:suppressAutoHyphens/>
      <w:jc w:val="center"/>
    </w:pPr>
    <w:rPr>
      <w:rFonts w:ascii="宋体" w:hAnsi="宋体"/>
      <w:color w:val="000000"/>
      <w:sz w:val="18"/>
    </w:rPr>
  </w:style>
  <w:style w:type="paragraph" w:customStyle="1" w:styleId="69">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70">
    <w:name w:val="标题5"/>
    <w:basedOn w:val="5"/>
    <w:link w:val="240"/>
    <w:qFormat/>
    <w:uiPriority w:val="0"/>
    <w:pPr>
      <w:spacing w:line="413" w:lineRule="auto"/>
    </w:pPr>
    <w:rPr>
      <w:rFonts w:ascii="Arial" w:hAnsi="Arial"/>
      <w:kern w:val="0"/>
      <w:sz w:val="24"/>
    </w:rPr>
  </w:style>
  <w:style w:type="paragraph" w:customStyle="1" w:styleId="71">
    <w:name w:val="Char Char"/>
    <w:basedOn w:val="1"/>
    <w:qFormat/>
    <w:uiPriority w:val="0"/>
    <w:pPr>
      <w:widowControl/>
      <w:jc w:val="left"/>
    </w:pPr>
    <w:rPr>
      <w:rFonts w:ascii="Verdana" w:hAnsi="Verdana" w:eastAsia="Times New Roman"/>
      <w:kern w:val="0"/>
      <w:sz w:val="16"/>
      <w:szCs w:val="20"/>
      <w:lang w:eastAsia="en-US"/>
    </w:rPr>
  </w:style>
  <w:style w:type="paragraph" w:customStyle="1" w:styleId="72">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73">
    <w:name w:val="xl31"/>
    <w:basedOn w:val="1"/>
    <w:qFormat/>
    <w:uiPriority w:val="0"/>
    <w:pPr>
      <w:widowControl/>
      <w:spacing w:before="100" w:beforeAutospacing="1" w:after="100" w:afterAutospacing="1"/>
      <w:jc w:val="center"/>
    </w:pPr>
    <w:rPr>
      <w:rFonts w:ascii="宋体" w:hAnsi="宋体"/>
      <w:kern w:val="0"/>
      <w:sz w:val="24"/>
    </w:rPr>
  </w:style>
  <w:style w:type="paragraph" w:customStyle="1" w:styleId="74">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6">
    <w:name w:val="List Paragraph"/>
    <w:basedOn w:val="1"/>
    <w:qFormat/>
    <w:uiPriority w:val="0"/>
    <w:pPr>
      <w:ind w:firstLine="420" w:firstLineChars="200"/>
    </w:pPr>
    <w:rPr>
      <w:sz w:val="28"/>
      <w:szCs w:val="28"/>
    </w:rPr>
  </w:style>
  <w:style w:type="paragraph" w:customStyle="1" w:styleId="77">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78">
    <w:name w:val="Normal_13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9">
    <w:name w:val="标准样式1"/>
    <w:basedOn w:val="1"/>
    <w:qFormat/>
    <w:uiPriority w:val="0"/>
    <w:pPr>
      <w:spacing w:line="600" w:lineRule="exact"/>
      <w:ind w:firstLine="567"/>
    </w:pPr>
    <w:rPr>
      <w:rFonts w:ascii="Calibri" w:hAnsi="Calibri"/>
      <w:sz w:val="28"/>
    </w:rPr>
  </w:style>
  <w:style w:type="paragraph" w:customStyle="1" w:styleId="80">
    <w:name w:val="引用2"/>
    <w:basedOn w:val="1"/>
    <w:next w:val="1"/>
    <w:link w:val="188"/>
    <w:qFormat/>
    <w:uiPriority w:val="0"/>
    <w:rPr>
      <w:i/>
      <w:iCs/>
      <w:color w:val="000000"/>
    </w:rPr>
  </w:style>
  <w:style w:type="paragraph" w:customStyle="1" w:styleId="8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82">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83">
    <w:name w:val="列出段落11"/>
    <w:basedOn w:val="1"/>
    <w:qFormat/>
    <w:uiPriority w:val="0"/>
    <w:pPr>
      <w:ind w:firstLine="420" w:firstLineChars="200"/>
    </w:pPr>
    <w:rPr>
      <w:sz w:val="28"/>
      <w:szCs w:val="28"/>
    </w:rPr>
  </w:style>
  <w:style w:type="paragraph" w:customStyle="1" w:styleId="84">
    <w:name w:val="表格标题"/>
    <w:basedOn w:val="65"/>
    <w:qFormat/>
    <w:uiPriority w:val="0"/>
  </w:style>
  <w:style w:type="paragraph" w:customStyle="1" w:styleId="85">
    <w:name w:val="明显引用1"/>
    <w:basedOn w:val="1"/>
    <w:next w:val="1"/>
    <w:link w:val="352"/>
    <w:qFormat/>
    <w:uiPriority w:val="30"/>
    <w:pPr>
      <w:pBdr>
        <w:bottom w:val="single" w:color="4F81BD" w:sz="4" w:space="4"/>
      </w:pBdr>
      <w:spacing w:before="200" w:after="280"/>
      <w:ind w:left="936" w:right="936"/>
    </w:pPr>
    <w:rPr>
      <w:b/>
      <w:bCs/>
      <w:i/>
      <w:iCs/>
      <w:color w:val="4F81BD"/>
      <w:szCs w:val="20"/>
    </w:rPr>
  </w:style>
  <w:style w:type="paragraph" w:customStyle="1" w:styleId="86">
    <w:name w:val="Char Char Char Char"/>
    <w:basedOn w:val="15"/>
    <w:qFormat/>
    <w:uiPriority w:val="0"/>
    <w:pPr>
      <w:spacing w:line="360" w:lineRule="auto"/>
      <w:ind w:firstLine="200" w:firstLineChars="200"/>
    </w:pPr>
    <w:rPr>
      <w:rFonts w:ascii="Tahoma" w:hAnsi="Tahoma"/>
      <w:sz w:val="24"/>
    </w:rPr>
  </w:style>
  <w:style w:type="paragraph" w:customStyle="1" w:styleId="87">
    <w:name w:val="引用1"/>
    <w:basedOn w:val="1"/>
    <w:next w:val="1"/>
    <w:link w:val="224"/>
    <w:qFormat/>
    <w:uiPriority w:val="29"/>
    <w:rPr>
      <w:i/>
      <w:iCs/>
      <w:color w:val="000000"/>
      <w:szCs w:val="20"/>
    </w:rPr>
  </w:style>
  <w:style w:type="paragraph" w:customStyle="1" w:styleId="88">
    <w:name w:val="Char9 Char Char Char Char Char Char"/>
    <w:basedOn w:val="15"/>
    <w:qFormat/>
    <w:uiPriority w:val="0"/>
    <w:pPr>
      <w:spacing w:line="360" w:lineRule="auto"/>
      <w:ind w:firstLine="200" w:firstLineChars="200"/>
    </w:pPr>
    <w:rPr>
      <w:rFonts w:ascii="Tahoma" w:hAnsi="Tahoma"/>
      <w:sz w:val="24"/>
    </w:rPr>
  </w:style>
  <w:style w:type="paragraph" w:customStyle="1" w:styleId="89">
    <w:name w:val="Normal_2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0">
    <w:name w:val="font5"/>
    <w:basedOn w:val="1"/>
    <w:link w:val="309"/>
    <w:qFormat/>
    <w:uiPriority w:val="0"/>
    <w:pPr>
      <w:widowControl/>
      <w:spacing w:before="100" w:beforeAutospacing="1" w:after="100" w:afterAutospacing="1"/>
      <w:jc w:val="left"/>
    </w:pPr>
    <w:rPr>
      <w:rFonts w:ascii="宋体" w:hAnsi="宋体"/>
      <w:kern w:val="0"/>
      <w:sz w:val="24"/>
    </w:rPr>
  </w:style>
  <w:style w:type="paragraph" w:customStyle="1" w:styleId="91">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2">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93">
    <w:name w:val="Normal_2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4">
    <w:name w:val="TOC 标题2"/>
    <w:basedOn w:val="3"/>
    <w:next w:val="1"/>
    <w:unhideWhenUsed/>
    <w:qFormat/>
    <w:uiPriority w:val="0"/>
    <w:pPr>
      <w:outlineLvl w:val="9"/>
    </w:pPr>
    <w:rPr>
      <w:rFonts w:ascii="Calibri" w:hAnsi="Calibri"/>
    </w:rPr>
  </w:style>
  <w:style w:type="paragraph" w:customStyle="1" w:styleId="95">
    <w:name w:val="默认段落字体 Para Char Char Char Char Char Char Char"/>
    <w:basedOn w:val="1"/>
    <w:qFormat/>
    <w:uiPriority w:val="0"/>
    <w:pPr>
      <w:adjustRightInd w:val="0"/>
      <w:spacing w:line="360" w:lineRule="auto"/>
      <w:ind w:left="200" w:hanging="200" w:hangingChars="200"/>
    </w:pPr>
    <w:rPr>
      <w:kern w:val="0"/>
      <w:sz w:val="24"/>
      <w:szCs w:val="20"/>
    </w:rPr>
  </w:style>
  <w:style w:type="paragraph" w:customStyle="1" w:styleId="96">
    <w:name w:val="pa-27"/>
    <w:basedOn w:val="1"/>
    <w:qFormat/>
    <w:uiPriority w:val="0"/>
    <w:pPr>
      <w:widowControl/>
      <w:spacing w:line="360" w:lineRule="atLeast"/>
      <w:ind w:firstLine="420"/>
    </w:pPr>
    <w:rPr>
      <w:rFonts w:ascii="宋体" w:hAnsi="宋体" w:cs="宋体"/>
      <w:kern w:val="0"/>
      <w:sz w:val="24"/>
    </w:rPr>
  </w:style>
  <w:style w:type="paragraph" w:customStyle="1" w:styleId="97">
    <w:name w:val="Normal_14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标题4"/>
    <w:basedOn w:val="4"/>
    <w:next w:val="20"/>
    <w:link w:val="341"/>
    <w:qFormat/>
    <w:uiPriority w:val="0"/>
    <w:pPr>
      <w:spacing w:line="413" w:lineRule="auto"/>
    </w:pPr>
    <w:rPr>
      <w:rFonts w:ascii="Arial" w:hAnsi="Arial"/>
      <w:kern w:val="0"/>
      <w:sz w:val="24"/>
    </w:rPr>
  </w:style>
  <w:style w:type="paragraph" w:customStyle="1" w:styleId="99">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0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01">
    <w:name w:val="链接"/>
    <w:qFormat/>
    <w:uiPriority w:val="0"/>
    <w:pPr>
      <w:widowControl w:val="0"/>
      <w:autoSpaceDE w:val="0"/>
      <w:autoSpaceDN w:val="0"/>
      <w:adjustRightInd w:val="0"/>
      <w:ind w:left="720"/>
    </w:pPr>
    <w:rPr>
      <w:rFonts w:ascii="Times New Roman" w:hAnsi="Times New Roman" w:eastAsia="宋体" w:cs="Times New Roman"/>
      <w:color w:val="0000FF"/>
      <w:sz w:val="21"/>
      <w:szCs w:val="21"/>
      <w:u w:val="single"/>
      <w:lang w:val="en-US" w:eastAsia="zh-CN" w:bidi="ar-SA"/>
    </w:rPr>
  </w:style>
  <w:style w:type="paragraph" w:customStyle="1" w:styleId="102">
    <w:name w:val="标准样式（文件）"/>
    <w:qFormat/>
    <w:uiPriority w:val="0"/>
    <w:pPr>
      <w:widowControl w:val="0"/>
      <w:spacing w:line="600" w:lineRule="exact"/>
      <w:ind w:firstLine="567"/>
    </w:pPr>
    <w:rPr>
      <w:rFonts w:ascii="Times New Roman" w:hAnsi="Times New Roman" w:eastAsia="宋体" w:cs="Times New Roman"/>
      <w:sz w:val="28"/>
      <w:lang w:val="en-US" w:eastAsia="zh-CN" w:bidi="ar-SA"/>
    </w:rPr>
  </w:style>
  <w:style w:type="paragraph" w:customStyle="1" w:styleId="103">
    <w:name w:val="_Style 102"/>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04">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106">
    <w:name w:val="无间隔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7">
    <w:name w:val="Char1"/>
    <w:basedOn w:val="1"/>
    <w:qFormat/>
    <w:uiPriority w:val="0"/>
  </w:style>
  <w:style w:type="paragraph" w:customStyle="1" w:styleId="108">
    <w:name w:val="_Style 96"/>
    <w:semiHidden/>
    <w:qFormat/>
    <w:uiPriority w:val="99"/>
    <w:rPr>
      <w:rFonts w:ascii="Times New Roman" w:hAnsi="Times New Roman" w:eastAsia="宋体" w:cs="Times New Roman"/>
      <w:kern w:val="2"/>
      <w:sz w:val="21"/>
      <w:szCs w:val="24"/>
      <w:lang w:val="en-US" w:eastAsia="zh-CN" w:bidi="ar-SA"/>
    </w:rPr>
  </w:style>
  <w:style w:type="paragraph" w:customStyle="1" w:styleId="109">
    <w:name w:val="p16"/>
    <w:basedOn w:val="1"/>
    <w:qFormat/>
    <w:uiPriority w:val="0"/>
    <w:pPr>
      <w:widowControl/>
    </w:pPr>
    <w:rPr>
      <w:rFonts w:ascii="Calibri" w:hAnsi="Calibri" w:cs="宋体"/>
      <w:kern w:val="0"/>
      <w:szCs w:val="21"/>
    </w:rPr>
  </w:style>
  <w:style w:type="paragraph" w:customStyle="1" w:styleId="110">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1">
    <w:name w:val="Normal_12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Char"/>
    <w:basedOn w:val="1"/>
    <w:qFormat/>
    <w:uiPriority w:val="0"/>
  </w:style>
  <w:style w:type="paragraph" w:customStyle="1" w:styleId="113">
    <w:name w:val="xl27"/>
    <w:basedOn w:val="1"/>
    <w:qFormat/>
    <w:uiPriority w:val="0"/>
    <w:pPr>
      <w:widowControl/>
      <w:pBdr>
        <w:bottom w:val="single" w:color="auto" w:sz="4" w:space="0"/>
        <w:right w:val="single" w:color="auto" w:sz="4" w:space="0"/>
      </w:pBdr>
      <w:spacing w:before="100" w:beforeAutospacing="1" w:after="100" w:afterAutospacing="1"/>
      <w:jc w:val="center"/>
    </w:pPr>
    <w:rPr>
      <w:kern w:val="0"/>
      <w:sz w:val="24"/>
    </w:rPr>
  </w:style>
  <w:style w:type="paragraph" w:customStyle="1" w:styleId="114">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pa-34"/>
    <w:basedOn w:val="1"/>
    <w:qFormat/>
    <w:uiPriority w:val="0"/>
    <w:pPr>
      <w:widowControl/>
      <w:spacing w:line="360" w:lineRule="atLeast"/>
      <w:ind w:firstLine="420"/>
      <w:jc w:val="left"/>
    </w:pPr>
    <w:rPr>
      <w:rFonts w:ascii="宋体" w:hAnsi="宋体" w:cs="宋体"/>
      <w:kern w:val="0"/>
      <w:sz w:val="24"/>
    </w:rPr>
  </w:style>
  <w:style w:type="paragraph" w:customStyle="1" w:styleId="116">
    <w:name w:val="招标章"/>
    <w:basedOn w:val="1"/>
    <w:link w:val="315"/>
    <w:qFormat/>
    <w:uiPriority w:val="0"/>
    <w:pPr>
      <w:spacing w:line="360" w:lineRule="auto"/>
      <w:jc w:val="center"/>
      <w:outlineLvl w:val="0"/>
    </w:pPr>
    <w:rPr>
      <w:rFonts w:eastAsia="黑体"/>
      <w:b/>
      <w:kern w:val="0"/>
      <w:sz w:val="32"/>
    </w:rPr>
  </w:style>
  <w:style w:type="paragraph" w:customStyle="1" w:styleId="117">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1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0">
    <w:name w:val="修订1"/>
    <w:qFormat/>
    <w:uiPriority w:val="0"/>
    <w:rPr>
      <w:rFonts w:ascii="Times New Roman" w:hAnsi="Times New Roman" w:eastAsia="宋体" w:cs="Times New Roman"/>
      <w:kern w:val="2"/>
      <w:sz w:val="21"/>
      <w:szCs w:val="24"/>
      <w:lang w:val="en-US" w:eastAsia="zh-CN" w:bidi="ar-SA"/>
    </w:rPr>
  </w:style>
  <w:style w:type="paragraph" w:customStyle="1" w:styleId="121">
    <w:name w:val="xl4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22">
    <w:name w:val="font7"/>
    <w:basedOn w:val="1"/>
    <w:qFormat/>
    <w:uiPriority w:val="0"/>
    <w:pPr>
      <w:widowControl/>
      <w:spacing w:before="100" w:beforeAutospacing="1" w:after="100" w:afterAutospacing="1"/>
      <w:jc w:val="left"/>
    </w:pPr>
    <w:rPr>
      <w:rFonts w:hint="eastAsia" w:ascii="宋体" w:hAnsi="宋体"/>
      <w:kern w:val="0"/>
      <w:sz w:val="28"/>
      <w:szCs w:val="28"/>
    </w:rPr>
  </w:style>
  <w:style w:type="paragraph" w:customStyle="1" w:styleId="123">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2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5">
    <w:name w:val="列表段落1"/>
    <w:basedOn w:val="1"/>
    <w:qFormat/>
    <w:uiPriority w:val="34"/>
    <w:pPr>
      <w:ind w:firstLine="420" w:firstLineChars="200"/>
    </w:pPr>
    <w:rPr>
      <w:rFonts w:ascii="Calibri" w:hAnsi="Calibri"/>
    </w:rPr>
  </w:style>
  <w:style w:type="paragraph" w:customStyle="1" w:styleId="126">
    <w:name w:val="列出段落1"/>
    <w:basedOn w:val="1"/>
    <w:qFormat/>
    <w:uiPriority w:val="0"/>
    <w:pPr>
      <w:ind w:firstLine="420" w:firstLineChars="200"/>
    </w:pPr>
    <w:rPr>
      <w:sz w:val="28"/>
      <w:szCs w:val="28"/>
    </w:rPr>
  </w:style>
  <w:style w:type="paragraph" w:customStyle="1" w:styleId="127">
    <w:name w:val="Normal_1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1">
    <w:name w:val="正文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32">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3">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134">
    <w:name w:val="表格2"/>
    <w:basedOn w:val="1"/>
    <w:qFormat/>
    <w:uiPriority w:val="0"/>
    <w:pPr>
      <w:adjustRightInd w:val="0"/>
      <w:spacing w:before="60" w:after="60"/>
      <w:jc w:val="center"/>
    </w:pPr>
    <w:rPr>
      <w:rFonts w:ascii="宋体"/>
      <w:color w:val="000000"/>
      <w:kern w:val="0"/>
      <w:sz w:val="24"/>
      <w:szCs w:val="20"/>
    </w:rPr>
  </w:style>
  <w:style w:type="paragraph" w:customStyle="1" w:styleId="135">
    <w:name w:val="样式1"/>
    <w:basedOn w:val="1"/>
    <w:next w:val="6"/>
    <w:qFormat/>
    <w:uiPriority w:val="0"/>
    <w:pPr>
      <w:spacing w:line="360" w:lineRule="auto"/>
      <w:ind w:firstLine="420" w:firstLineChars="200"/>
    </w:pPr>
    <w:rPr>
      <w:rFonts w:ascii="宋体" w:hAnsi="宋体"/>
      <w:szCs w:val="21"/>
    </w:rPr>
  </w:style>
  <w:style w:type="paragraph" w:customStyle="1" w:styleId="136">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8">
    <w:name w:val="Intense Quote"/>
    <w:basedOn w:val="1"/>
    <w:next w:val="1"/>
    <w:link w:val="318"/>
    <w:qFormat/>
    <w:uiPriority w:val="0"/>
    <w:pPr>
      <w:pBdr>
        <w:bottom w:val="single" w:color="4F81BD" w:sz="4" w:space="4"/>
      </w:pBdr>
      <w:spacing w:before="200" w:after="280"/>
      <w:ind w:left="936" w:right="936"/>
    </w:pPr>
    <w:rPr>
      <w:b/>
      <w:bCs/>
      <w:i/>
      <w:iCs/>
      <w:color w:val="4F81BD"/>
      <w:szCs w:val="22"/>
    </w:rPr>
  </w:style>
  <w:style w:type="paragraph" w:customStyle="1" w:styleId="139">
    <w:name w:val="Normal_13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1 Char"/>
    <w:basedOn w:val="1"/>
    <w:qFormat/>
    <w:uiPriority w:val="0"/>
    <w:pPr>
      <w:widowControl/>
      <w:spacing w:after="160" w:line="240" w:lineRule="exact"/>
      <w:jc w:val="left"/>
    </w:pPr>
    <w:rPr>
      <w:rFonts w:ascii="Calibri" w:hAnsi="Calibri"/>
      <w:szCs w:val="20"/>
    </w:rPr>
  </w:style>
  <w:style w:type="paragraph" w:customStyle="1" w:styleId="142">
    <w:name w:val="表格"/>
    <w:basedOn w:val="1"/>
    <w:qFormat/>
    <w:uiPriority w:val="0"/>
    <w:pPr>
      <w:jc w:val="center"/>
      <w:textAlignment w:val="center"/>
    </w:pPr>
    <w:rPr>
      <w:rFonts w:ascii="华文细黑" w:hAnsi="华文细黑"/>
      <w:kern w:val="0"/>
      <w:szCs w:val="20"/>
    </w:rPr>
  </w:style>
  <w:style w:type="paragraph" w:customStyle="1" w:styleId="143">
    <w:name w:val="_Style 90"/>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4">
    <w:name w:val="Char21"/>
    <w:basedOn w:val="1"/>
    <w:qFormat/>
    <w:uiPriority w:val="0"/>
  </w:style>
  <w:style w:type="paragraph" w:customStyle="1" w:styleId="14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4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47">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48">
    <w:name w:val="Normal_13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9">
    <w:name w:val="Normal_14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0">
    <w:name w:val="正  文"/>
    <w:basedOn w:val="1"/>
    <w:qFormat/>
    <w:uiPriority w:val="0"/>
    <w:pPr>
      <w:spacing w:line="360" w:lineRule="auto"/>
      <w:ind w:firstLine="200" w:firstLineChars="200"/>
    </w:pPr>
    <w:rPr>
      <w:rFonts w:ascii="宋体" w:hAnsi="Calibri"/>
      <w:sz w:val="24"/>
    </w:rPr>
  </w:style>
  <w:style w:type="paragraph" w:customStyle="1" w:styleId="151">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152">
    <w:name w:val="Normal_2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2"/>
    <w:next w:val="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54">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55">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招标节"/>
    <w:basedOn w:val="1"/>
    <w:next w:val="1"/>
    <w:link w:val="276"/>
    <w:qFormat/>
    <w:uiPriority w:val="0"/>
    <w:pPr>
      <w:spacing w:beforeLines="50" w:afterLines="50"/>
      <w:outlineLvl w:val="1"/>
    </w:pPr>
    <w:rPr>
      <w:b/>
      <w:kern w:val="0"/>
      <w:sz w:val="24"/>
    </w:rPr>
  </w:style>
  <w:style w:type="paragraph" w:customStyle="1" w:styleId="157">
    <w:name w:val="Normal_1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8">
    <w:name w:val="WW-表格标题"/>
    <w:basedOn w:val="159"/>
    <w:qFormat/>
    <w:uiPriority w:val="0"/>
  </w:style>
  <w:style w:type="paragraph" w:customStyle="1" w:styleId="159">
    <w:name w:val="WW-表格内容"/>
    <w:basedOn w:val="1"/>
    <w:qFormat/>
    <w:uiPriority w:val="0"/>
    <w:pPr>
      <w:suppressLineNumbers/>
      <w:suppressAutoHyphens/>
    </w:pPr>
  </w:style>
  <w:style w:type="paragraph" w:customStyle="1" w:styleId="160">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61">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62">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63">
    <w:name w:val="_Style 162"/>
    <w:qFormat/>
    <w:uiPriority w:val="0"/>
    <w:rPr>
      <w:rFonts w:ascii="Times New Roman" w:hAnsi="Times New Roman" w:eastAsia="宋体" w:cs="Times New Roman"/>
      <w:kern w:val="2"/>
      <w:sz w:val="21"/>
      <w:szCs w:val="24"/>
      <w:lang w:val="en-US" w:eastAsia="zh-CN" w:bidi="ar-SA"/>
    </w:rPr>
  </w:style>
  <w:style w:type="paragraph" w:customStyle="1" w:styleId="164">
    <w:name w:val="招标正文"/>
    <w:basedOn w:val="1"/>
    <w:link w:val="337"/>
    <w:qFormat/>
    <w:uiPriority w:val="0"/>
    <w:pPr>
      <w:spacing w:line="300" w:lineRule="auto"/>
      <w:ind w:firstLine="420" w:firstLineChars="200"/>
    </w:pPr>
    <w:rPr>
      <w:rFonts w:ascii="宋体" w:hAnsi="宋体"/>
      <w:color w:val="0070C0"/>
      <w:kern w:val="0"/>
      <w:sz w:val="20"/>
      <w:szCs w:val="21"/>
    </w:rPr>
  </w:style>
  <w:style w:type="paragraph" w:customStyle="1" w:styleId="165">
    <w:name w:val="Normal_12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66">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68">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69">
    <w:name w:val="Char2"/>
    <w:basedOn w:val="1"/>
    <w:qFormat/>
    <w:uiPriority w:val="0"/>
    <w:rPr>
      <w:rFonts w:ascii="Calibri" w:hAnsi="Calibri"/>
    </w:rPr>
  </w:style>
  <w:style w:type="paragraph" w:customStyle="1" w:styleId="170">
    <w:name w:val="Normal_13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7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表体"/>
    <w:basedOn w:val="1"/>
    <w:next w:val="1"/>
    <w:qFormat/>
    <w:uiPriority w:val="0"/>
    <w:pPr>
      <w:spacing w:line="0" w:lineRule="atLeast"/>
    </w:pPr>
    <w:rPr>
      <w:rFonts w:ascii="Calibri" w:hAnsi="Calibri"/>
      <w:b/>
      <w:snapToGrid w:val="0"/>
      <w:szCs w:val="20"/>
    </w:rPr>
  </w:style>
  <w:style w:type="paragraph" w:customStyle="1" w:styleId="173">
    <w:name w:val="标题21"/>
    <w:basedOn w:val="4"/>
    <w:next w:val="1"/>
    <w:qFormat/>
    <w:uiPriority w:val="0"/>
    <w:pPr>
      <w:snapToGrid w:val="0"/>
      <w:spacing w:before="120" w:after="120" w:line="240" w:lineRule="auto"/>
      <w:jc w:val="left"/>
    </w:pPr>
    <w:rPr>
      <w:rFonts w:ascii="Arial" w:hAnsi="Arial" w:eastAsia="黑体"/>
      <w:bCs w:val="0"/>
      <w:sz w:val="21"/>
      <w:szCs w:val="21"/>
    </w:rPr>
  </w:style>
  <w:style w:type="paragraph" w:customStyle="1" w:styleId="174">
    <w:name w:val="Normal_13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75">
    <w:name w:val="_Style 87"/>
    <w:basedOn w:val="1"/>
    <w:qFormat/>
    <w:uiPriority w:val="99"/>
    <w:pPr>
      <w:ind w:firstLine="420" w:firstLineChars="200"/>
    </w:pPr>
    <w:rPr>
      <w:rFonts w:ascii="Calibri" w:hAnsi="Calibri"/>
      <w:sz w:val="28"/>
      <w:szCs w:val="28"/>
    </w:rPr>
  </w:style>
  <w:style w:type="paragraph" w:customStyle="1" w:styleId="17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77">
    <w:name w:val="_Style 3"/>
    <w:qFormat/>
    <w:uiPriority w:val="0"/>
    <w:pPr>
      <w:widowControl w:val="0"/>
      <w:snapToGrid w:val="0"/>
      <w:spacing w:line="360" w:lineRule="auto"/>
    </w:pPr>
    <w:rPr>
      <w:rFonts w:ascii="Times New Roman" w:hAnsi="Times New Roman" w:eastAsia="宋体" w:cs="Times New Roman"/>
      <w:snapToGrid w:val="0"/>
      <w:sz w:val="21"/>
      <w:szCs w:val="24"/>
      <w:lang w:val="en-US" w:eastAsia="zh-CN" w:bidi="ar-SA"/>
    </w:rPr>
  </w:style>
  <w:style w:type="paragraph" w:customStyle="1" w:styleId="178">
    <w:name w:val="Normal_12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7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8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character" w:customStyle="1" w:styleId="181">
    <w:name w:val="标题 3 Char"/>
    <w:qFormat/>
    <w:uiPriority w:val="0"/>
    <w:rPr>
      <w:rFonts w:ascii="仿宋_GB2312" w:hAnsi="Calibri" w:eastAsia="仿宋_GB2312" w:cs="Times New Roman"/>
      <w:b/>
      <w:kern w:val="0"/>
      <w:sz w:val="24"/>
      <w:szCs w:val="28"/>
    </w:rPr>
  </w:style>
  <w:style w:type="character" w:customStyle="1" w:styleId="182">
    <w:name w:val="标题 9 Char"/>
    <w:qFormat/>
    <w:uiPriority w:val="0"/>
    <w:rPr>
      <w:rFonts w:ascii="Arial" w:hAnsi="Arial" w:eastAsia="黑体" w:cs="Times New Roman"/>
      <w:szCs w:val="21"/>
    </w:rPr>
  </w:style>
  <w:style w:type="character" w:customStyle="1" w:styleId="183">
    <w:name w:val="纯文本 Char1"/>
    <w:qFormat/>
    <w:uiPriority w:val="0"/>
    <w:rPr>
      <w:rFonts w:ascii="宋体" w:hAnsi="Courier New" w:cs="Courier New"/>
      <w:kern w:val="2"/>
      <w:sz w:val="21"/>
      <w:szCs w:val="21"/>
    </w:rPr>
  </w:style>
  <w:style w:type="character" w:customStyle="1" w:styleId="184">
    <w:name w:val="docpro"/>
    <w:basedOn w:val="47"/>
    <w:qFormat/>
    <w:uiPriority w:val="0"/>
  </w:style>
  <w:style w:type="character" w:customStyle="1" w:styleId="185">
    <w:name w:val="unnamed1"/>
    <w:basedOn w:val="47"/>
    <w:qFormat/>
    <w:uiPriority w:val="0"/>
  </w:style>
  <w:style w:type="character" w:customStyle="1" w:styleId="186">
    <w:name w:val="标题 3 Char2"/>
    <w:link w:val="5"/>
    <w:qFormat/>
    <w:uiPriority w:val="0"/>
    <w:rPr>
      <w:rFonts w:eastAsia="宋体"/>
      <w:b/>
      <w:bCs/>
      <w:kern w:val="2"/>
      <w:sz w:val="32"/>
      <w:szCs w:val="32"/>
      <w:lang w:val="en-US" w:eastAsia="zh-CN" w:bidi="ar-SA"/>
    </w:rPr>
  </w:style>
  <w:style w:type="character" w:customStyle="1" w:styleId="187">
    <w:name w:val="正文文本缩进 2 Char2"/>
    <w:semiHidden/>
    <w:qFormat/>
    <w:uiPriority w:val="99"/>
    <w:rPr>
      <w:rFonts w:ascii="Calibri" w:hAnsi="Calibri" w:eastAsia="宋体" w:cs="Times New Roman"/>
      <w:szCs w:val="24"/>
    </w:rPr>
  </w:style>
  <w:style w:type="character" w:customStyle="1" w:styleId="188">
    <w:name w:val="引用 Char"/>
    <w:link w:val="80"/>
    <w:qFormat/>
    <w:uiPriority w:val="0"/>
    <w:rPr>
      <w:rFonts w:ascii="Times New Roman" w:hAnsi="Times New Roman" w:eastAsia="宋体" w:cs="Times New Roman"/>
      <w:i/>
      <w:iCs/>
      <w:color w:val="000000"/>
      <w:kern w:val="2"/>
      <w:sz w:val="21"/>
      <w:szCs w:val="24"/>
    </w:rPr>
  </w:style>
  <w:style w:type="character" w:customStyle="1" w:styleId="189">
    <w:name w:val="批注文字 Char3"/>
    <w:link w:val="16"/>
    <w:qFormat/>
    <w:uiPriority w:val="99"/>
    <w:rPr>
      <w:rFonts w:eastAsia="宋体"/>
      <w:kern w:val="2"/>
      <w:sz w:val="21"/>
      <w:szCs w:val="24"/>
      <w:lang w:val="en-US" w:eastAsia="zh-CN" w:bidi="ar-SA"/>
    </w:rPr>
  </w:style>
  <w:style w:type="character" w:customStyle="1" w:styleId="190">
    <w:name w:val="文档结构图 Char4"/>
    <w:link w:val="15"/>
    <w:qFormat/>
    <w:uiPriority w:val="0"/>
    <w:rPr>
      <w:rFonts w:eastAsia="宋体"/>
      <w:kern w:val="2"/>
      <w:sz w:val="21"/>
      <w:szCs w:val="24"/>
      <w:lang w:val="en-US" w:eastAsia="zh-CN" w:bidi="ar-SA"/>
    </w:rPr>
  </w:style>
  <w:style w:type="character" w:customStyle="1" w:styleId="191">
    <w:name w:val="color_red1"/>
    <w:qFormat/>
    <w:uiPriority w:val="0"/>
    <w:rPr>
      <w:color w:val="FA0004"/>
    </w:rPr>
  </w:style>
  <w:style w:type="character" w:customStyle="1" w:styleId="192">
    <w:name w:val="Char Char23"/>
    <w:qFormat/>
    <w:uiPriority w:val="0"/>
    <w:rPr>
      <w:rFonts w:ascii="Cambria" w:hAnsi="Cambria" w:eastAsia="宋体" w:cs="Times New Roman"/>
      <w:b/>
      <w:bCs/>
      <w:kern w:val="2"/>
      <w:sz w:val="32"/>
      <w:szCs w:val="32"/>
    </w:rPr>
  </w:style>
  <w:style w:type="character" w:customStyle="1" w:styleId="193">
    <w:name w:val="页眉 Char"/>
    <w:qFormat/>
    <w:uiPriority w:val="0"/>
    <w:rPr>
      <w:sz w:val="18"/>
      <w:szCs w:val="18"/>
    </w:rPr>
  </w:style>
  <w:style w:type="character" w:customStyle="1" w:styleId="194">
    <w:name w:val="尾注文本 Char1"/>
    <w:qFormat/>
    <w:uiPriority w:val="0"/>
    <w:rPr>
      <w:rFonts w:ascii="Arial" w:hAnsi="Arial" w:cs="Arial"/>
      <w:szCs w:val="24"/>
      <w:lang w:eastAsia="en-US"/>
    </w:rPr>
  </w:style>
  <w:style w:type="character" w:customStyle="1" w:styleId="195">
    <w:name w:val="不明显强调1"/>
    <w:qFormat/>
    <w:uiPriority w:val="0"/>
    <w:rPr>
      <w:i/>
      <w:iCs/>
      <w:color w:val="808080"/>
    </w:rPr>
  </w:style>
  <w:style w:type="character" w:customStyle="1" w:styleId="196">
    <w:name w:val="Char Char24"/>
    <w:qFormat/>
    <w:uiPriority w:val="0"/>
    <w:rPr>
      <w:b/>
      <w:bCs/>
      <w:kern w:val="44"/>
      <w:sz w:val="44"/>
      <w:szCs w:val="44"/>
    </w:rPr>
  </w:style>
  <w:style w:type="character" w:customStyle="1" w:styleId="197">
    <w:name w:val="标题 7 Char"/>
    <w:qFormat/>
    <w:uiPriority w:val="0"/>
    <w:rPr>
      <w:rFonts w:ascii="Calibri" w:hAnsi="Calibri" w:eastAsia="宋体" w:cs="Times New Roman"/>
      <w:b/>
      <w:bCs/>
      <w:sz w:val="24"/>
      <w:szCs w:val="24"/>
    </w:rPr>
  </w:style>
  <w:style w:type="character" w:customStyle="1" w:styleId="198">
    <w:name w:val="副标题 Char1"/>
    <w:qFormat/>
    <w:uiPriority w:val="11"/>
    <w:rPr>
      <w:szCs w:val="24"/>
      <w:u w:val="single"/>
      <w:lang w:eastAsia="en-US"/>
    </w:rPr>
  </w:style>
  <w:style w:type="character" w:customStyle="1" w:styleId="199">
    <w:name w:val="明显引用 Char"/>
    <w:qFormat/>
    <w:uiPriority w:val="0"/>
    <w:rPr>
      <w:rFonts w:ascii="Times New Roman" w:hAnsi="Times New Roman" w:eastAsia="宋体" w:cs="Times New Roman"/>
      <w:b/>
      <w:bCs/>
      <w:i/>
      <w:iCs/>
      <w:color w:val="4F81BD"/>
      <w:kern w:val="2"/>
      <w:sz w:val="21"/>
      <w:szCs w:val="24"/>
    </w:rPr>
  </w:style>
  <w:style w:type="character" w:customStyle="1" w:styleId="200">
    <w:name w:val="标题 2 Char1"/>
    <w:qFormat/>
    <w:uiPriority w:val="0"/>
    <w:rPr>
      <w:rFonts w:ascii="Cambria" w:hAnsi="Cambria" w:eastAsia="宋体" w:cs="Times New Roman"/>
      <w:b/>
      <w:bCs/>
      <w:kern w:val="2"/>
      <w:sz w:val="32"/>
      <w:szCs w:val="32"/>
    </w:rPr>
  </w:style>
  <w:style w:type="character" w:customStyle="1" w:styleId="201">
    <w:name w:val="正文文本缩进 Char2"/>
    <w:semiHidden/>
    <w:qFormat/>
    <w:uiPriority w:val="99"/>
    <w:rPr>
      <w:rFonts w:ascii="Calibri" w:hAnsi="Calibri" w:eastAsia="宋体" w:cs="Times New Roman"/>
      <w:szCs w:val="24"/>
    </w:rPr>
  </w:style>
  <w:style w:type="character" w:customStyle="1" w:styleId="202">
    <w:name w:val="副标题 Char"/>
    <w:qFormat/>
    <w:uiPriority w:val="0"/>
    <w:rPr>
      <w:rFonts w:ascii="Cambria" w:hAnsi="Cambria" w:eastAsia="宋体" w:cs="Times New Roman"/>
      <w:b/>
      <w:bCs/>
      <w:kern w:val="28"/>
      <w:sz w:val="32"/>
      <w:szCs w:val="32"/>
    </w:rPr>
  </w:style>
  <w:style w:type="character" w:customStyle="1" w:styleId="203">
    <w:name w:val="_Style 202"/>
    <w:qFormat/>
    <w:uiPriority w:val="0"/>
    <w:rPr>
      <w:smallCaps/>
      <w:color w:val="C0504D"/>
      <w:u w:val="single"/>
    </w:rPr>
  </w:style>
  <w:style w:type="character" w:customStyle="1" w:styleId="204">
    <w:name w:val="标题 1 Char2"/>
    <w:link w:val="3"/>
    <w:qFormat/>
    <w:uiPriority w:val="0"/>
    <w:rPr>
      <w:rFonts w:eastAsia="宋体"/>
      <w:b/>
      <w:bCs/>
      <w:kern w:val="44"/>
      <w:sz w:val="44"/>
      <w:szCs w:val="44"/>
      <w:lang w:val="en-US" w:eastAsia="zh-CN" w:bidi="ar-SA"/>
    </w:rPr>
  </w:style>
  <w:style w:type="character" w:customStyle="1" w:styleId="205">
    <w:name w:val="页眉 Char1"/>
    <w:semiHidden/>
    <w:qFormat/>
    <w:uiPriority w:val="99"/>
    <w:rPr>
      <w:kern w:val="2"/>
      <w:sz w:val="18"/>
      <w:szCs w:val="18"/>
    </w:rPr>
  </w:style>
  <w:style w:type="character" w:customStyle="1" w:styleId="206">
    <w:name w:val="Char Char32"/>
    <w:qFormat/>
    <w:uiPriority w:val="0"/>
    <w:rPr>
      <w:rFonts w:ascii="仿宋_GB2312" w:eastAsia="仿宋_GB2312" w:cs="MingLiU"/>
      <w:b/>
      <w:spacing w:val="1"/>
      <w:w w:val="99"/>
      <w:sz w:val="28"/>
      <w:szCs w:val="32"/>
    </w:rPr>
  </w:style>
  <w:style w:type="character" w:customStyle="1" w:styleId="207">
    <w:name w:val="标题 2 Char"/>
    <w:qFormat/>
    <w:uiPriority w:val="0"/>
    <w:rPr>
      <w:rFonts w:ascii="仿宋_GB2312" w:hAnsi="Calibri" w:eastAsia="仿宋_GB2312" w:cs="Times New Roman"/>
      <w:b/>
      <w:spacing w:val="1"/>
      <w:w w:val="99"/>
      <w:kern w:val="0"/>
      <w:sz w:val="28"/>
      <w:szCs w:val="32"/>
    </w:rPr>
  </w:style>
  <w:style w:type="character" w:customStyle="1" w:styleId="208">
    <w:name w:val="文档结构图 Char1"/>
    <w:qFormat/>
    <w:uiPriority w:val="0"/>
    <w:rPr>
      <w:rFonts w:ascii="宋体"/>
      <w:kern w:val="2"/>
      <w:sz w:val="18"/>
      <w:szCs w:val="18"/>
    </w:rPr>
  </w:style>
  <w:style w:type="character" w:customStyle="1" w:styleId="209">
    <w:name w:val="正文文本缩进 2 Char3"/>
    <w:link w:val="26"/>
    <w:qFormat/>
    <w:uiPriority w:val="0"/>
    <w:rPr>
      <w:rFonts w:eastAsia="宋体"/>
      <w:sz w:val="28"/>
      <w:szCs w:val="24"/>
      <w:lang w:val="en-US" w:eastAsia="zh-CN" w:bidi="ar-SA"/>
    </w:rPr>
  </w:style>
  <w:style w:type="character" w:customStyle="1" w:styleId="210">
    <w:name w:val="Section Char"/>
    <w:qFormat/>
    <w:uiPriority w:val="0"/>
    <w:rPr>
      <w:rFonts w:ascii="仿宋_GB2312" w:eastAsia="仿宋_GB2312" w:cs="MingLiU"/>
      <w:b/>
      <w:sz w:val="24"/>
      <w:szCs w:val="28"/>
      <w:lang w:val="en-US" w:eastAsia="zh-CN" w:bidi="ar-SA"/>
    </w:rPr>
  </w:style>
  <w:style w:type="character" w:customStyle="1" w:styleId="211">
    <w:name w:val="脚注文本 Char2"/>
    <w:semiHidden/>
    <w:qFormat/>
    <w:uiPriority w:val="99"/>
    <w:rPr>
      <w:rFonts w:ascii="Calibri" w:hAnsi="Calibri" w:eastAsia="宋体" w:cs="Times New Roman"/>
      <w:sz w:val="18"/>
      <w:szCs w:val="18"/>
    </w:rPr>
  </w:style>
  <w:style w:type="character" w:customStyle="1" w:styleId="212">
    <w:name w:val="HTML 预设格式 Char"/>
    <w:qFormat/>
    <w:uiPriority w:val="0"/>
    <w:rPr>
      <w:rFonts w:ascii="宋体" w:hAnsi="宋体" w:eastAsia="宋体" w:cs="宋体"/>
      <w:color w:val="000000"/>
      <w:sz w:val="24"/>
      <w:szCs w:val="24"/>
    </w:rPr>
  </w:style>
  <w:style w:type="character" w:customStyle="1" w:styleId="213">
    <w:name w:val="_Style 212"/>
    <w:qFormat/>
    <w:uiPriority w:val="0"/>
    <w:rPr>
      <w:b/>
      <w:bCs/>
      <w:smallCaps/>
      <w:color w:val="C0504D"/>
      <w:spacing w:val="5"/>
      <w:u w:val="single"/>
    </w:rPr>
  </w:style>
  <w:style w:type="character" w:customStyle="1" w:styleId="214">
    <w:name w:val="尾注文本 Char2"/>
    <w:semiHidden/>
    <w:qFormat/>
    <w:uiPriority w:val="99"/>
    <w:rPr>
      <w:rFonts w:ascii="Calibri" w:hAnsi="Calibri" w:eastAsia="宋体" w:cs="Times New Roman"/>
      <w:szCs w:val="24"/>
    </w:rPr>
  </w:style>
  <w:style w:type="character" w:customStyle="1" w:styleId="215">
    <w:name w:val="文档结构图 Char2"/>
    <w:qFormat/>
    <w:uiPriority w:val="99"/>
    <w:rPr>
      <w:kern w:val="2"/>
      <w:sz w:val="21"/>
      <w:szCs w:val="24"/>
      <w:shd w:val="clear" w:color="auto" w:fill="000080"/>
    </w:rPr>
  </w:style>
  <w:style w:type="character" w:customStyle="1" w:styleId="216">
    <w:name w:val="正文文本缩进 3 Char"/>
    <w:qFormat/>
    <w:uiPriority w:val="0"/>
    <w:rPr>
      <w:kern w:val="2"/>
      <w:sz w:val="16"/>
      <w:szCs w:val="16"/>
    </w:rPr>
  </w:style>
  <w:style w:type="character" w:customStyle="1" w:styleId="217">
    <w:name w:val="日期 Char3"/>
    <w:semiHidden/>
    <w:qFormat/>
    <w:uiPriority w:val="99"/>
    <w:rPr>
      <w:rFonts w:ascii="Calibri" w:hAnsi="Calibri" w:eastAsia="宋体" w:cs="Times New Roman"/>
      <w:szCs w:val="24"/>
    </w:rPr>
  </w:style>
  <w:style w:type="character" w:customStyle="1" w:styleId="218">
    <w:name w:val="批注框文本 Char1"/>
    <w:qFormat/>
    <w:uiPriority w:val="0"/>
    <w:rPr>
      <w:kern w:val="2"/>
      <w:sz w:val="18"/>
      <w:szCs w:val="18"/>
    </w:rPr>
  </w:style>
  <w:style w:type="character" w:customStyle="1" w:styleId="219">
    <w:name w:val="标题 7 Char1"/>
    <w:qFormat/>
    <w:uiPriority w:val="0"/>
    <w:rPr>
      <w:rFonts w:ascii="Times New Roman" w:hAnsi="Times New Roman" w:eastAsia="仿宋_GB2312" w:cs="Times New Roman"/>
      <w:sz w:val="30"/>
      <w:szCs w:val="20"/>
    </w:rPr>
  </w:style>
  <w:style w:type="character" w:customStyle="1" w:styleId="220">
    <w:name w:val="尾注文本 Char"/>
    <w:qFormat/>
    <w:uiPriority w:val="0"/>
    <w:rPr>
      <w:kern w:val="2"/>
      <w:sz w:val="21"/>
      <w:szCs w:val="24"/>
    </w:rPr>
  </w:style>
  <w:style w:type="character" w:customStyle="1" w:styleId="221">
    <w:name w:val="正文文本缩进 Char3"/>
    <w:link w:val="18"/>
    <w:qFormat/>
    <w:uiPriority w:val="0"/>
    <w:rPr>
      <w:rFonts w:eastAsia="宋体"/>
      <w:kern w:val="2"/>
      <w:sz w:val="21"/>
      <w:szCs w:val="24"/>
      <w:lang w:val="en-US" w:eastAsia="zh-CN" w:bidi="ar-SA"/>
    </w:rPr>
  </w:style>
  <w:style w:type="character" w:customStyle="1" w:styleId="222">
    <w:name w:val="标题 5 Char2"/>
    <w:link w:val="7"/>
    <w:qFormat/>
    <w:uiPriority w:val="0"/>
    <w:rPr>
      <w:rFonts w:ascii="宋体" w:hAnsi="宋体" w:eastAsia="宋体" w:cs="宋体"/>
      <w:b/>
      <w:bCs/>
      <w:lang w:val="en-US" w:eastAsia="zh-CN" w:bidi="ar-SA"/>
    </w:rPr>
  </w:style>
  <w:style w:type="character" w:customStyle="1" w:styleId="223">
    <w:name w:val="批注文字 Char1"/>
    <w:qFormat/>
    <w:uiPriority w:val="99"/>
    <w:rPr>
      <w:rFonts w:ascii="Times New Roman" w:hAnsi="Times New Roman" w:eastAsia="宋体" w:cs="Times New Roman"/>
      <w:szCs w:val="24"/>
    </w:rPr>
  </w:style>
  <w:style w:type="character" w:customStyle="1" w:styleId="224">
    <w:name w:val="引用 Char1"/>
    <w:link w:val="87"/>
    <w:qFormat/>
    <w:uiPriority w:val="29"/>
    <w:rPr>
      <w:i/>
      <w:iCs/>
      <w:color w:val="000000"/>
      <w:kern w:val="2"/>
      <w:sz w:val="21"/>
    </w:rPr>
  </w:style>
  <w:style w:type="character" w:customStyle="1" w:styleId="225">
    <w:name w:val="标题 Char"/>
    <w:qFormat/>
    <w:uiPriority w:val="0"/>
    <w:rPr>
      <w:rFonts w:ascii="Cambria" w:hAnsi="Cambria" w:eastAsia="宋体" w:cs="Times New Roman"/>
      <w:b/>
      <w:bCs/>
      <w:kern w:val="2"/>
      <w:sz w:val="32"/>
      <w:szCs w:val="32"/>
    </w:rPr>
  </w:style>
  <w:style w:type="character" w:customStyle="1" w:styleId="226">
    <w:name w:val="页脚 Char1"/>
    <w:semiHidden/>
    <w:qFormat/>
    <w:uiPriority w:val="99"/>
    <w:rPr>
      <w:kern w:val="2"/>
      <w:sz w:val="18"/>
      <w:szCs w:val="18"/>
    </w:rPr>
  </w:style>
  <w:style w:type="character" w:customStyle="1" w:styleId="227">
    <w:name w:val="批注主题 Char4"/>
    <w:link w:val="44"/>
    <w:qFormat/>
    <w:uiPriority w:val="0"/>
    <w:rPr>
      <w:rFonts w:eastAsia="宋体"/>
      <w:b/>
      <w:bCs/>
      <w:kern w:val="2"/>
      <w:sz w:val="21"/>
      <w:szCs w:val="24"/>
      <w:lang w:val="en-US" w:eastAsia="zh-CN" w:bidi="ar-SA"/>
    </w:rPr>
  </w:style>
  <w:style w:type="character" w:customStyle="1" w:styleId="228">
    <w:name w:val="正文文本缩进 3 Char1"/>
    <w:qFormat/>
    <w:uiPriority w:val="0"/>
    <w:rPr>
      <w:rFonts w:ascii="宋体" w:hAnsi="宋体"/>
      <w:kern w:val="2"/>
      <w:sz w:val="28"/>
      <w:szCs w:val="28"/>
    </w:rPr>
  </w:style>
  <w:style w:type="character" w:customStyle="1" w:styleId="229">
    <w:name w:val="style121"/>
    <w:qFormat/>
    <w:uiPriority w:val="0"/>
    <w:rPr>
      <w:rFonts w:hint="eastAsia" w:ascii="宋体" w:hAnsi="宋体" w:eastAsia="宋体"/>
      <w:sz w:val="18"/>
      <w:szCs w:val="18"/>
    </w:rPr>
  </w:style>
  <w:style w:type="character" w:customStyle="1" w:styleId="230">
    <w:name w:val="标题 Char1"/>
    <w:qFormat/>
    <w:uiPriority w:val="10"/>
    <w:rPr>
      <w:szCs w:val="24"/>
      <w:u w:val="single"/>
      <w:lang w:eastAsia="en-US"/>
    </w:rPr>
  </w:style>
  <w:style w:type="character" w:customStyle="1" w:styleId="231">
    <w:name w:val="批注主题 Char"/>
    <w:qFormat/>
    <w:uiPriority w:val="0"/>
    <w:rPr>
      <w:rFonts w:ascii="宋体" w:hAnsi="宋体" w:eastAsia="宋体"/>
      <w:kern w:val="2"/>
      <w:sz w:val="24"/>
      <w:szCs w:val="28"/>
      <w:lang w:val="en-US" w:eastAsia="zh-CN" w:bidi="ar-SA"/>
    </w:rPr>
  </w:style>
  <w:style w:type="character" w:customStyle="1" w:styleId="232">
    <w:name w:val="标题 Char3"/>
    <w:link w:val="43"/>
    <w:qFormat/>
    <w:uiPriority w:val="0"/>
    <w:rPr>
      <w:rFonts w:eastAsia="宋体"/>
      <w:szCs w:val="24"/>
      <w:u w:val="single"/>
      <w:lang w:val="en-US" w:eastAsia="en-US" w:bidi="ar-SA"/>
    </w:rPr>
  </w:style>
  <w:style w:type="character" w:customStyle="1" w:styleId="233">
    <w:name w:val="正文文本缩进 3 Char2"/>
    <w:semiHidden/>
    <w:qFormat/>
    <w:uiPriority w:val="99"/>
    <w:rPr>
      <w:rFonts w:ascii="Calibri" w:hAnsi="Calibri" w:eastAsia="宋体" w:cs="Times New Roman"/>
      <w:sz w:val="16"/>
      <w:szCs w:val="16"/>
    </w:rPr>
  </w:style>
  <w:style w:type="character" w:customStyle="1" w:styleId="234">
    <w:name w:val="引用 Char4"/>
    <w:link w:val="66"/>
    <w:qFormat/>
    <w:uiPriority w:val="0"/>
    <w:rPr>
      <w:i/>
      <w:iCs/>
      <w:color w:val="000000"/>
      <w:kern w:val="2"/>
      <w:sz w:val="21"/>
      <w:szCs w:val="22"/>
      <w:lang w:bidi="ar-SA"/>
    </w:rPr>
  </w:style>
  <w:style w:type="character" w:customStyle="1" w:styleId="235">
    <w:name w:val="ht1"/>
    <w:qFormat/>
    <w:uiPriority w:val="0"/>
    <w:rPr>
      <w:rFonts w:ascii="黑体" w:eastAsia="黑体"/>
      <w:b/>
      <w:bCs/>
    </w:rPr>
  </w:style>
  <w:style w:type="character" w:customStyle="1" w:styleId="236">
    <w:name w:val="Char Char13"/>
    <w:qFormat/>
    <w:uiPriority w:val="0"/>
    <w:rPr>
      <w:kern w:val="2"/>
      <w:sz w:val="18"/>
      <w:szCs w:val="18"/>
    </w:rPr>
  </w:style>
  <w:style w:type="character" w:customStyle="1" w:styleId="237">
    <w:name w:val="普通文字 Char Char1"/>
    <w:qFormat/>
    <w:uiPriority w:val="0"/>
    <w:rPr>
      <w:rFonts w:ascii="宋体" w:hAnsi="Courier New"/>
      <w:kern w:val="2"/>
      <w:sz w:val="28"/>
      <w:szCs w:val="28"/>
    </w:rPr>
  </w:style>
  <w:style w:type="character" w:customStyle="1" w:styleId="238">
    <w:name w:val="批注文字 Char"/>
    <w:qFormat/>
    <w:uiPriority w:val="99"/>
    <w:rPr>
      <w:rFonts w:ascii="Times New Roman" w:hAnsi="Times New Roman" w:eastAsia="宋体" w:cs="Times New Roman"/>
      <w:kern w:val="2"/>
      <w:sz w:val="21"/>
      <w:szCs w:val="24"/>
    </w:rPr>
  </w:style>
  <w:style w:type="character" w:customStyle="1" w:styleId="239">
    <w:name w:val="标题 8 Char2"/>
    <w:link w:val="11"/>
    <w:qFormat/>
    <w:uiPriority w:val="0"/>
    <w:rPr>
      <w:rFonts w:hAnsi="Arial" w:eastAsia="仿宋_GB2312"/>
      <w:sz w:val="30"/>
      <w:lang w:val="en-US" w:eastAsia="zh-CN" w:bidi="ar-SA"/>
    </w:rPr>
  </w:style>
  <w:style w:type="character" w:customStyle="1" w:styleId="240">
    <w:name w:val="标题5 Char Char"/>
    <w:link w:val="70"/>
    <w:qFormat/>
    <w:uiPriority w:val="0"/>
    <w:rPr>
      <w:rFonts w:ascii="Arial" w:hAnsi="Arial"/>
      <w:b/>
      <w:bCs/>
      <w:sz w:val="24"/>
      <w:szCs w:val="32"/>
      <w:lang w:bidi="ar-SA"/>
    </w:rPr>
  </w:style>
  <w:style w:type="character" w:customStyle="1" w:styleId="241">
    <w:name w:val="日期 Char2"/>
    <w:qFormat/>
    <w:uiPriority w:val="99"/>
    <w:rPr>
      <w:kern w:val="2"/>
      <w:sz w:val="21"/>
      <w:szCs w:val="24"/>
    </w:rPr>
  </w:style>
  <w:style w:type="character" w:customStyle="1" w:styleId="242">
    <w:name w:val="标题 4 Char2"/>
    <w:link w:val="6"/>
    <w:qFormat/>
    <w:uiPriority w:val="0"/>
    <w:rPr>
      <w:rFonts w:ascii="宋体" w:hAnsi="宋体" w:eastAsia="宋体" w:cs="宋体"/>
      <w:b/>
      <w:bCs/>
      <w:sz w:val="24"/>
      <w:szCs w:val="24"/>
      <w:lang w:val="en-US" w:eastAsia="zh-CN" w:bidi="ar-SA"/>
    </w:rPr>
  </w:style>
  <w:style w:type="character" w:customStyle="1" w:styleId="243">
    <w:name w:val="正文文本 Char4"/>
    <w:link w:val="2"/>
    <w:qFormat/>
    <w:uiPriority w:val="0"/>
    <w:rPr>
      <w:rFonts w:eastAsia="宋体"/>
      <w:kern w:val="2"/>
      <w:sz w:val="21"/>
      <w:szCs w:val="24"/>
      <w:lang w:val="en-US" w:eastAsia="zh-CN" w:bidi="ar-SA"/>
    </w:rPr>
  </w:style>
  <w:style w:type="character" w:customStyle="1" w:styleId="244">
    <w:name w:val="正文文本 2 Char"/>
    <w:link w:val="39"/>
    <w:qFormat/>
    <w:uiPriority w:val="0"/>
    <w:rPr>
      <w:i/>
      <w:iCs/>
      <w:kern w:val="2"/>
      <w:sz w:val="26"/>
      <w:szCs w:val="24"/>
    </w:rPr>
  </w:style>
  <w:style w:type="character" w:customStyle="1" w:styleId="245">
    <w:name w:val="批注框文本 Char3"/>
    <w:semiHidden/>
    <w:qFormat/>
    <w:uiPriority w:val="99"/>
    <w:rPr>
      <w:rFonts w:ascii="Calibri" w:hAnsi="Calibri" w:eastAsia="宋体" w:cs="Times New Roman"/>
      <w:sz w:val="18"/>
      <w:szCs w:val="18"/>
    </w:rPr>
  </w:style>
  <w:style w:type="character" w:customStyle="1" w:styleId="246">
    <w:name w:val="正文文本 3 Char2"/>
    <w:semiHidden/>
    <w:qFormat/>
    <w:uiPriority w:val="99"/>
    <w:rPr>
      <w:rFonts w:ascii="Calibri" w:hAnsi="Calibri" w:eastAsia="宋体" w:cs="Times New Roman"/>
      <w:sz w:val="16"/>
      <w:szCs w:val="16"/>
    </w:rPr>
  </w:style>
  <w:style w:type="character" w:customStyle="1" w:styleId="247">
    <w:name w:val="Char Char22"/>
    <w:qFormat/>
    <w:uiPriority w:val="0"/>
    <w:rPr>
      <w:b/>
      <w:bCs/>
      <w:kern w:val="2"/>
      <w:sz w:val="32"/>
      <w:szCs w:val="32"/>
    </w:rPr>
  </w:style>
  <w:style w:type="character" w:customStyle="1" w:styleId="248">
    <w:name w:val="Char Char35"/>
    <w:qFormat/>
    <w:uiPriority w:val="0"/>
    <w:rPr>
      <w:rFonts w:ascii="仿宋_GB2312" w:eastAsia="仿宋_GB2312" w:cs="MingLiU"/>
      <w:b/>
      <w:sz w:val="24"/>
      <w:szCs w:val="28"/>
    </w:rPr>
  </w:style>
  <w:style w:type="character" w:customStyle="1" w:styleId="249">
    <w:name w:val="正文文本 3 Char"/>
    <w:qFormat/>
    <w:uiPriority w:val="0"/>
    <w:rPr>
      <w:kern w:val="2"/>
      <w:sz w:val="16"/>
      <w:szCs w:val="16"/>
    </w:rPr>
  </w:style>
  <w:style w:type="character" w:customStyle="1" w:styleId="250">
    <w:name w:val="纯文本 Char"/>
    <w:qFormat/>
    <w:uiPriority w:val="0"/>
    <w:rPr>
      <w:rFonts w:ascii="宋体" w:hAnsi="Courier New"/>
      <w:sz w:val="28"/>
      <w:szCs w:val="28"/>
    </w:rPr>
  </w:style>
  <w:style w:type="character" w:customStyle="1" w:styleId="251">
    <w:name w:val="标题 2 Char2"/>
    <w:link w:val="4"/>
    <w:qFormat/>
    <w:uiPriority w:val="0"/>
    <w:rPr>
      <w:rFonts w:ascii="Cambria" w:hAnsi="Cambria" w:eastAsia="宋体"/>
      <w:b/>
      <w:bCs/>
      <w:kern w:val="2"/>
      <w:sz w:val="32"/>
      <w:szCs w:val="32"/>
      <w:lang w:val="en-US" w:eastAsia="zh-CN" w:bidi="ar-SA"/>
    </w:rPr>
  </w:style>
  <w:style w:type="character" w:customStyle="1" w:styleId="252">
    <w:name w:val="文档结构图 Char3"/>
    <w:semiHidden/>
    <w:qFormat/>
    <w:uiPriority w:val="99"/>
    <w:rPr>
      <w:rFonts w:ascii="宋体" w:hAnsi="Calibri" w:eastAsia="宋体" w:cs="Times New Roman"/>
      <w:sz w:val="18"/>
      <w:szCs w:val="18"/>
    </w:rPr>
  </w:style>
  <w:style w:type="character" w:customStyle="1" w:styleId="253">
    <w:name w:val="标题 4 Char"/>
    <w:qFormat/>
    <w:uiPriority w:val="0"/>
    <w:rPr>
      <w:rFonts w:ascii="仿宋_GB2312" w:hAnsi="Calibri" w:eastAsia="仿宋_GB2312" w:cs="Times New Roman"/>
      <w:b/>
      <w:kern w:val="0"/>
      <w:sz w:val="24"/>
      <w:szCs w:val="28"/>
    </w:rPr>
  </w:style>
  <w:style w:type="character" w:customStyle="1" w:styleId="254">
    <w:name w:val="日期 Char"/>
    <w:qFormat/>
    <w:uiPriority w:val="0"/>
    <w:rPr>
      <w:rFonts w:eastAsia="宋体"/>
      <w:szCs w:val="24"/>
    </w:rPr>
  </w:style>
  <w:style w:type="character" w:customStyle="1" w:styleId="255">
    <w:name w:val="style21"/>
    <w:qFormat/>
    <w:uiPriority w:val="0"/>
    <w:rPr>
      <w:b/>
      <w:bCs/>
      <w:sz w:val="28"/>
      <w:szCs w:val="28"/>
    </w:rPr>
  </w:style>
  <w:style w:type="character" w:customStyle="1" w:styleId="256">
    <w:name w:val="普通文字 Char Char2"/>
    <w:qFormat/>
    <w:uiPriority w:val="0"/>
    <w:rPr>
      <w:rFonts w:ascii="宋体" w:hAnsi="Courier New"/>
      <w:kern w:val="2"/>
      <w:sz w:val="28"/>
      <w:szCs w:val="28"/>
    </w:rPr>
  </w:style>
  <w:style w:type="character" w:customStyle="1" w:styleId="257">
    <w:name w:val="title11"/>
    <w:qFormat/>
    <w:uiPriority w:val="0"/>
    <w:rPr>
      <w:b/>
      <w:bCs/>
      <w:color w:val="FFFFFF"/>
      <w:sz w:val="11"/>
      <w:szCs w:val="11"/>
    </w:rPr>
  </w:style>
  <w:style w:type="character" w:customStyle="1" w:styleId="258">
    <w:name w:val="标题 3 Char1"/>
    <w:qFormat/>
    <w:uiPriority w:val="0"/>
    <w:rPr>
      <w:rFonts w:ascii="Times New Roman" w:hAnsi="Times New Roman" w:eastAsia="宋体" w:cs="Times New Roman"/>
      <w:b/>
      <w:bCs/>
      <w:kern w:val="2"/>
      <w:sz w:val="32"/>
      <w:szCs w:val="32"/>
    </w:rPr>
  </w:style>
  <w:style w:type="character" w:customStyle="1" w:styleId="259">
    <w:name w:val="HTML 预设格式 Char3"/>
    <w:link w:val="40"/>
    <w:qFormat/>
    <w:uiPriority w:val="0"/>
    <w:rPr>
      <w:rFonts w:ascii="宋体" w:hAnsi="宋体" w:eastAsia="宋体" w:cs="宋体"/>
      <w:color w:val="000000"/>
      <w:sz w:val="24"/>
      <w:szCs w:val="24"/>
      <w:lang w:val="en-US" w:eastAsia="zh-CN" w:bidi="ar-SA"/>
    </w:rPr>
  </w:style>
  <w:style w:type="character" w:customStyle="1" w:styleId="260">
    <w:name w:val="正文文本缩进 2 Char1"/>
    <w:qFormat/>
    <w:uiPriority w:val="0"/>
    <w:rPr>
      <w:sz w:val="28"/>
      <w:szCs w:val="24"/>
    </w:rPr>
  </w:style>
  <w:style w:type="character" w:customStyle="1" w:styleId="261">
    <w:name w:val="标题 8 Char"/>
    <w:qFormat/>
    <w:uiPriority w:val="0"/>
    <w:rPr>
      <w:rFonts w:ascii="Arial" w:hAnsi="Arial" w:eastAsia="黑体" w:cs="Times New Roman"/>
      <w:sz w:val="24"/>
      <w:szCs w:val="24"/>
    </w:rPr>
  </w:style>
  <w:style w:type="character" w:customStyle="1" w:styleId="262">
    <w:name w:val="_Style 261"/>
    <w:qFormat/>
    <w:uiPriority w:val="0"/>
    <w:rPr>
      <w:b/>
      <w:bCs/>
      <w:smallCaps/>
      <w:spacing w:val="5"/>
    </w:rPr>
  </w:style>
  <w:style w:type="character" w:customStyle="1" w:styleId="263">
    <w:name w:val="14t1"/>
    <w:qFormat/>
    <w:uiPriority w:val="0"/>
    <w:rPr>
      <w:rFonts w:hint="eastAsia" w:ascii="宋体" w:hAnsi="宋体" w:eastAsia="宋体"/>
      <w:sz w:val="11"/>
      <w:szCs w:val="11"/>
    </w:rPr>
  </w:style>
  <w:style w:type="character" w:customStyle="1" w:styleId="264">
    <w:name w:val="_Style 263"/>
    <w:qFormat/>
    <w:uiPriority w:val="0"/>
    <w:rPr>
      <w:i/>
      <w:iCs/>
      <w:color w:val="808080"/>
    </w:rPr>
  </w:style>
  <w:style w:type="character" w:customStyle="1" w:styleId="265">
    <w:name w:val="ss16"/>
    <w:qFormat/>
    <w:uiPriority w:val="0"/>
    <w:rPr>
      <w:rFonts w:hint="eastAsia" w:ascii="宋体" w:hAnsi="宋体" w:eastAsia="宋体"/>
      <w:color w:val="000000"/>
      <w:sz w:val="9"/>
      <w:szCs w:val="9"/>
    </w:rPr>
  </w:style>
  <w:style w:type="character" w:customStyle="1" w:styleId="266">
    <w:name w:val="批注文字 Char2"/>
    <w:qFormat/>
    <w:uiPriority w:val="0"/>
    <w:rPr>
      <w:rFonts w:ascii="Calibri" w:hAnsi="Calibri" w:eastAsia="宋体" w:cs="Times New Roman"/>
      <w:szCs w:val="24"/>
    </w:rPr>
  </w:style>
  <w:style w:type="character" w:customStyle="1" w:styleId="267">
    <w:name w:val="正文文本缩进 Char1"/>
    <w:qFormat/>
    <w:uiPriority w:val="0"/>
    <w:rPr>
      <w:kern w:val="2"/>
      <w:sz w:val="21"/>
      <w:szCs w:val="24"/>
    </w:rPr>
  </w:style>
  <w:style w:type="character" w:customStyle="1" w:styleId="268">
    <w:name w:val="Char Char21"/>
    <w:qFormat/>
    <w:uiPriority w:val="0"/>
    <w:rPr>
      <w:rFonts w:ascii="宋体" w:hAnsi="宋体" w:cs="宋体"/>
      <w:b/>
      <w:bCs/>
      <w:sz w:val="24"/>
      <w:szCs w:val="24"/>
    </w:rPr>
  </w:style>
  <w:style w:type="character" w:customStyle="1" w:styleId="269">
    <w:name w:val="批注框文本 Char"/>
    <w:qFormat/>
    <w:uiPriority w:val="0"/>
    <w:rPr>
      <w:sz w:val="18"/>
      <w:szCs w:val="18"/>
    </w:rPr>
  </w:style>
  <w:style w:type="character" w:customStyle="1" w:styleId="270">
    <w:name w:val="Char Char33"/>
    <w:qFormat/>
    <w:uiPriority w:val="0"/>
    <w:rPr>
      <w:rFonts w:ascii="仿宋_GB2312" w:eastAsia="仿宋_GB2312" w:cs="MingLiU"/>
      <w:b/>
      <w:sz w:val="24"/>
      <w:szCs w:val="28"/>
    </w:rPr>
  </w:style>
  <w:style w:type="character" w:customStyle="1" w:styleId="271">
    <w:name w:val="明显引用 Char3"/>
    <w:qFormat/>
    <w:uiPriority w:val="30"/>
    <w:rPr>
      <w:rFonts w:ascii="Calibri" w:hAnsi="Calibri" w:eastAsia="宋体" w:cs="Times New Roman"/>
      <w:b/>
      <w:bCs/>
      <w:i/>
      <w:iCs/>
      <w:color w:val="4F81BD"/>
      <w:szCs w:val="24"/>
    </w:rPr>
  </w:style>
  <w:style w:type="character" w:customStyle="1" w:styleId="272">
    <w:name w:val="l1"/>
    <w:basedOn w:val="47"/>
    <w:qFormat/>
    <w:uiPriority w:val="0"/>
  </w:style>
  <w:style w:type="character" w:customStyle="1" w:styleId="273">
    <w:name w:val="书籍标题1"/>
    <w:qFormat/>
    <w:uiPriority w:val="0"/>
    <w:rPr>
      <w:b/>
      <w:bCs/>
      <w:smallCaps/>
      <w:spacing w:val="5"/>
    </w:rPr>
  </w:style>
  <w:style w:type="character" w:customStyle="1" w:styleId="274">
    <w:name w:val="textcontents"/>
    <w:qFormat/>
    <w:uiPriority w:val="0"/>
    <w:rPr>
      <w:rFonts w:cs="Times New Roman"/>
    </w:rPr>
  </w:style>
  <w:style w:type="character" w:customStyle="1" w:styleId="275">
    <w:name w:val="标题 Char2"/>
    <w:qFormat/>
    <w:uiPriority w:val="10"/>
    <w:rPr>
      <w:rFonts w:ascii="Cambria" w:hAnsi="Cambria" w:eastAsia="宋体" w:cs="Times New Roman"/>
      <w:b/>
      <w:bCs/>
      <w:sz w:val="32"/>
      <w:szCs w:val="32"/>
    </w:rPr>
  </w:style>
  <w:style w:type="character" w:customStyle="1" w:styleId="276">
    <w:name w:val="招标节 Char"/>
    <w:link w:val="156"/>
    <w:qFormat/>
    <w:uiPriority w:val="0"/>
    <w:rPr>
      <w:b/>
      <w:sz w:val="24"/>
      <w:szCs w:val="24"/>
    </w:rPr>
  </w:style>
  <w:style w:type="character" w:customStyle="1" w:styleId="277">
    <w:name w:val="副标题 Char3"/>
    <w:link w:val="33"/>
    <w:qFormat/>
    <w:uiPriority w:val="0"/>
    <w:rPr>
      <w:rFonts w:eastAsia="宋体"/>
      <w:szCs w:val="24"/>
      <w:u w:val="single"/>
      <w:lang w:val="en-US" w:eastAsia="en-US" w:bidi="ar-SA"/>
    </w:rPr>
  </w:style>
  <w:style w:type="character" w:customStyle="1" w:styleId="278">
    <w:name w:val="页脚 Char"/>
    <w:qFormat/>
    <w:uiPriority w:val="0"/>
    <w:rPr>
      <w:sz w:val="18"/>
      <w:szCs w:val="18"/>
    </w:rPr>
  </w:style>
  <w:style w:type="character" w:customStyle="1" w:styleId="279">
    <w:name w:val="标题 6 Char2"/>
    <w:link w:val="8"/>
    <w:qFormat/>
    <w:uiPriority w:val="0"/>
    <w:rPr>
      <w:rFonts w:hAnsi="Arial" w:eastAsia="仿宋_GB2312"/>
      <w:sz w:val="30"/>
      <w:lang w:val="en-US" w:eastAsia="zh-CN" w:bidi="ar-SA"/>
    </w:rPr>
  </w:style>
  <w:style w:type="character" w:customStyle="1" w:styleId="280">
    <w:name w:val="HTML 预设格式 Char2"/>
    <w:semiHidden/>
    <w:qFormat/>
    <w:uiPriority w:val="99"/>
    <w:rPr>
      <w:rFonts w:ascii="Courier New" w:hAnsi="Courier New" w:eastAsia="宋体" w:cs="Courier New"/>
      <w:sz w:val="20"/>
      <w:szCs w:val="20"/>
    </w:rPr>
  </w:style>
  <w:style w:type="character" w:customStyle="1" w:styleId="281">
    <w:name w:val="明显引用 Char2"/>
    <w:qFormat/>
    <w:uiPriority w:val="99"/>
    <w:rPr>
      <w:b/>
      <w:bCs/>
      <w:i/>
      <w:iCs/>
      <w:color w:val="4F81BD"/>
      <w:kern w:val="2"/>
      <w:sz w:val="21"/>
      <w:szCs w:val="24"/>
    </w:rPr>
  </w:style>
  <w:style w:type="character" w:customStyle="1" w:styleId="282">
    <w:name w:val="页眉 Char2"/>
    <w:link w:val="30"/>
    <w:qFormat/>
    <w:uiPriority w:val="0"/>
    <w:rPr>
      <w:rFonts w:eastAsia="宋体"/>
      <w:kern w:val="2"/>
      <w:sz w:val="18"/>
      <w:szCs w:val="18"/>
      <w:lang w:val="en-US" w:eastAsia="zh-CN" w:bidi="ar-SA"/>
    </w:rPr>
  </w:style>
  <w:style w:type="character" w:customStyle="1" w:styleId="283">
    <w:name w:val="正文文本 2 Char1"/>
    <w:semiHidden/>
    <w:qFormat/>
    <w:uiPriority w:val="99"/>
    <w:rPr>
      <w:rFonts w:ascii="Calibri" w:hAnsi="Calibri" w:eastAsia="宋体" w:cs="Times New Roman"/>
      <w:szCs w:val="24"/>
    </w:rPr>
  </w:style>
  <w:style w:type="character" w:customStyle="1" w:styleId="284">
    <w:name w:val="引用 Char3"/>
    <w:qFormat/>
    <w:uiPriority w:val="29"/>
    <w:rPr>
      <w:rFonts w:ascii="Calibri" w:hAnsi="Calibri" w:eastAsia="宋体" w:cs="Times New Roman"/>
      <w:i/>
      <w:iCs/>
      <w:color w:val="000000"/>
      <w:szCs w:val="24"/>
    </w:rPr>
  </w:style>
  <w:style w:type="character" w:customStyle="1" w:styleId="285">
    <w:name w:val="引用 Char2"/>
    <w:qFormat/>
    <w:uiPriority w:val="99"/>
    <w:rPr>
      <w:i/>
      <w:iCs/>
      <w:color w:val="000000"/>
      <w:kern w:val="2"/>
      <w:sz w:val="21"/>
      <w:szCs w:val="24"/>
    </w:rPr>
  </w:style>
  <w:style w:type="character" w:customStyle="1" w:styleId="286">
    <w:name w:val="标题 7 Char2"/>
    <w:link w:val="10"/>
    <w:qFormat/>
    <w:uiPriority w:val="0"/>
    <w:rPr>
      <w:rFonts w:eastAsia="仿宋_GB2312"/>
      <w:sz w:val="30"/>
      <w:lang w:val="en-US" w:eastAsia="zh-CN" w:bidi="ar-SA"/>
    </w:rPr>
  </w:style>
  <w:style w:type="character" w:customStyle="1" w:styleId="287">
    <w:name w:val="标题 6 Char1"/>
    <w:qFormat/>
    <w:uiPriority w:val="0"/>
    <w:rPr>
      <w:rFonts w:ascii="Times New Roman" w:hAnsi="Arial" w:eastAsia="仿宋_GB2312" w:cs="Times New Roman"/>
      <w:sz w:val="30"/>
      <w:szCs w:val="20"/>
    </w:rPr>
  </w:style>
  <w:style w:type="character" w:customStyle="1" w:styleId="288">
    <w:name w:val="日期 Char4"/>
    <w:link w:val="25"/>
    <w:qFormat/>
    <w:uiPriority w:val="0"/>
    <w:rPr>
      <w:rFonts w:eastAsia="宋体"/>
      <w:kern w:val="2"/>
      <w:sz w:val="21"/>
      <w:szCs w:val="24"/>
      <w:lang w:val="en-US" w:eastAsia="zh-CN" w:bidi="ar-SA"/>
    </w:rPr>
  </w:style>
  <w:style w:type="character" w:customStyle="1" w:styleId="289">
    <w:name w:val="intel3"/>
    <w:basedOn w:val="47"/>
    <w:qFormat/>
    <w:uiPriority w:val="0"/>
  </w:style>
  <w:style w:type="character" w:customStyle="1" w:styleId="290">
    <w:name w:val="批注框文本 Char2"/>
    <w:qFormat/>
    <w:uiPriority w:val="99"/>
    <w:rPr>
      <w:kern w:val="2"/>
      <w:sz w:val="18"/>
      <w:szCs w:val="18"/>
    </w:rPr>
  </w:style>
  <w:style w:type="character" w:customStyle="1" w:styleId="291">
    <w:name w:val="正文文本 Char3"/>
    <w:semiHidden/>
    <w:qFormat/>
    <w:uiPriority w:val="99"/>
    <w:rPr>
      <w:rFonts w:ascii="Calibri" w:hAnsi="Calibri" w:eastAsia="宋体" w:cs="Times New Roman"/>
      <w:szCs w:val="24"/>
    </w:rPr>
  </w:style>
  <w:style w:type="character" w:customStyle="1" w:styleId="292">
    <w:name w:val="subhead1"/>
    <w:qFormat/>
    <w:uiPriority w:val="0"/>
    <w:rPr>
      <w:rFonts w:hint="default" w:ascii="Tahoma" w:hAnsi="Tahoma" w:cs="Tahoma"/>
      <w:color w:val="000000"/>
      <w:sz w:val="18"/>
      <w:szCs w:val="18"/>
      <w:u w:val="none"/>
      <w:shd w:val="clear" w:color="auto" w:fill="FFFFFF"/>
    </w:rPr>
  </w:style>
  <w:style w:type="character" w:customStyle="1" w:styleId="293">
    <w:name w:val="批注主题 Char2"/>
    <w:qFormat/>
    <w:uiPriority w:val="99"/>
    <w:rPr>
      <w:b/>
      <w:bCs/>
      <w:kern w:val="2"/>
      <w:sz w:val="21"/>
      <w:szCs w:val="24"/>
    </w:rPr>
  </w:style>
  <w:style w:type="character" w:customStyle="1" w:styleId="294">
    <w:name w:val="ITTHEADER1 Char"/>
    <w:qFormat/>
    <w:uiPriority w:val="0"/>
    <w:rPr>
      <w:rFonts w:eastAsia="黑体"/>
      <w:kern w:val="2"/>
      <w:sz w:val="44"/>
      <w:szCs w:val="44"/>
      <w:lang w:val="en-US" w:eastAsia="zh-CN" w:bidi="ar-SA"/>
    </w:rPr>
  </w:style>
  <w:style w:type="character" w:customStyle="1" w:styleId="295">
    <w:name w:val="批注主题 Char1"/>
    <w:qFormat/>
    <w:uiPriority w:val="0"/>
    <w:rPr>
      <w:b/>
      <w:bCs/>
      <w:kern w:val="2"/>
      <w:sz w:val="21"/>
      <w:szCs w:val="22"/>
    </w:rPr>
  </w:style>
  <w:style w:type="character" w:customStyle="1" w:styleId="296">
    <w:name w:val="纯文本 Char3"/>
    <w:link w:val="23"/>
    <w:qFormat/>
    <w:uiPriority w:val="0"/>
    <w:rPr>
      <w:rFonts w:ascii="宋体" w:hAnsi="Courier New" w:eastAsia="宋体" w:cs="Courier New"/>
      <w:kern w:val="2"/>
      <w:sz w:val="21"/>
      <w:szCs w:val="21"/>
      <w:lang w:val="en-US" w:eastAsia="zh-CN" w:bidi="ar-SA"/>
    </w:rPr>
  </w:style>
  <w:style w:type="character" w:customStyle="1" w:styleId="297">
    <w:name w:val="_Style 296"/>
    <w:qFormat/>
    <w:uiPriority w:val="0"/>
    <w:rPr>
      <w:b/>
      <w:bCs/>
      <w:i/>
      <w:iCs/>
      <w:color w:val="4F81BD"/>
    </w:rPr>
  </w:style>
  <w:style w:type="character" w:customStyle="1" w:styleId="298">
    <w:name w:val="s3"/>
    <w:qFormat/>
    <w:uiPriority w:val="0"/>
  </w:style>
  <w:style w:type="character" w:customStyle="1" w:styleId="299">
    <w:name w:val="明显参考1"/>
    <w:qFormat/>
    <w:uiPriority w:val="0"/>
    <w:rPr>
      <w:b/>
      <w:bCs/>
      <w:smallCaps/>
      <w:color w:val="C0504D"/>
      <w:spacing w:val="5"/>
      <w:u w:val="single"/>
    </w:rPr>
  </w:style>
  <w:style w:type="character" w:customStyle="1" w:styleId="300">
    <w:name w:val="批注文字 Char Char"/>
    <w:qFormat/>
    <w:uiPriority w:val="0"/>
    <w:rPr>
      <w:rFonts w:ascii="宋体" w:hAnsi="Times New Roman" w:eastAsia="宋体" w:cs="Times New Roman"/>
      <w:sz w:val="28"/>
      <w:szCs w:val="20"/>
    </w:rPr>
  </w:style>
  <w:style w:type="character" w:customStyle="1" w:styleId="301">
    <w:name w:val="ca-141"/>
    <w:qFormat/>
    <w:uiPriority w:val="0"/>
    <w:rPr>
      <w:rFonts w:hint="eastAsia" w:ascii="仿宋_GB2312" w:eastAsia="仿宋_GB2312"/>
      <w:sz w:val="21"/>
      <w:szCs w:val="21"/>
    </w:rPr>
  </w:style>
  <w:style w:type="character" w:customStyle="1" w:styleId="302">
    <w:name w:val="normaltext1"/>
    <w:qFormat/>
    <w:uiPriority w:val="0"/>
    <w:rPr>
      <w:rFonts w:hint="default" w:ascii="ˎ̥" w:hAnsi="ˎ̥"/>
      <w:sz w:val="9"/>
      <w:szCs w:val="9"/>
    </w:rPr>
  </w:style>
  <w:style w:type="character" w:customStyle="1" w:styleId="303">
    <w:name w:val="手改 Char Char"/>
    <w:qFormat/>
    <w:uiPriority w:val="0"/>
    <w:rPr>
      <w:kern w:val="2"/>
      <w:sz w:val="21"/>
      <w:szCs w:val="24"/>
    </w:rPr>
  </w:style>
  <w:style w:type="character" w:customStyle="1" w:styleId="304">
    <w:name w:val="Char Char11"/>
    <w:qFormat/>
    <w:locked/>
    <w:uiPriority w:val="0"/>
    <w:rPr>
      <w:rFonts w:eastAsia="黑体"/>
      <w:kern w:val="2"/>
      <w:sz w:val="44"/>
      <w:szCs w:val="44"/>
      <w:lang w:val="en-US" w:eastAsia="zh-CN" w:bidi="ar-SA"/>
    </w:rPr>
  </w:style>
  <w:style w:type="character" w:customStyle="1" w:styleId="305">
    <w:name w:val="HTML 预设格式 Char1"/>
    <w:qFormat/>
    <w:uiPriority w:val="0"/>
    <w:rPr>
      <w:rFonts w:ascii="宋体" w:hAnsi="宋体" w:cs="宋体"/>
      <w:color w:val="000000"/>
      <w:sz w:val="24"/>
      <w:szCs w:val="24"/>
    </w:rPr>
  </w:style>
  <w:style w:type="character" w:customStyle="1" w:styleId="306">
    <w:name w:val="不明显参考1"/>
    <w:qFormat/>
    <w:uiPriority w:val="0"/>
    <w:rPr>
      <w:smallCaps/>
      <w:color w:val="C0504D"/>
      <w:u w:val="single"/>
    </w:rPr>
  </w:style>
  <w:style w:type="character" w:customStyle="1" w:styleId="307">
    <w:name w:val="Char Char34"/>
    <w:qFormat/>
    <w:uiPriority w:val="0"/>
    <w:rPr>
      <w:rFonts w:ascii="仿宋_GB2312" w:eastAsia="仿宋_GB2312" w:cs="MingLiU"/>
      <w:b/>
      <w:spacing w:val="1"/>
      <w:w w:val="99"/>
      <w:sz w:val="28"/>
      <w:szCs w:val="32"/>
    </w:rPr>
  </w:style>
  <w:style w:type="character" w:customStyle="1" w:styleId="308">
    <w:name w:val="标题 9 Char1"/>
    <w:qFormat/>
    <w:uiPriority w:val="0"/>
    <w:rPr>
      <w:rFonts w:ascii="Times New Roman" w:hAnsi="Times New Roman" w:eastAsia="仿宋_GB2312" w:cs="Times New Roman"/>
      <w:sz w:val="30"/>
      <w:szCs w:val="20"/>
    </w:rPr>
  </w:style>
  <w:style w:type="character" w:customStyle="1" w:styleId="309">
    <w:name w:val="font5 Char"/>
    <w:link w:val="90"/>
    <w:qFormat/>
    <w:uiPriority w:val="0"/>
    <w:rPr>
      <w:rFonts w:ascii="宋体" w:hAnsi="宋体"/>
      <w:sz w:val="24"/>
      <w:szCs w:val="24"/>
    </w:rPr>
  </w:style>
  <w:style w:type="character" w:customStyle="1" w:styleId="310">
    <w:name w:val="标题 6 Char"/>
    <w:qFormat/>
    <w:uiPriority w:val="0"/>
    <w:rPr>
      <w:rFonts w:ascii="Arial" w:hAnsi="Arial" w:eastAsia="黑体" w:cs="Times New Roman"/>
      <w:b/>
      <w:bCs/>
      <w:sz w:val="24"/>
      <w:szCs w:val="24"/>
    </w:rPr>
  </w:style>
  <w:style w:type="character" w:customStyle="1" w:styleId="311">
    <w:name w:val="正文文本 3 Char3"/>
    <w:link w:val="17"/>
    <w:qFormat/>
    <w:uiPriority w:val="0"/>
    <w:rPr>
      <w:rFonts w:eastAsia="宋体"/>
      <w:kern w:val="2"/>
      <w:sz w:val="16"/>
      <w:szCs w:val="16"/>
      <w:lang w:val="en-US" w:eastAsia="zh-CN" w:bidi="ar-SA"/>
    </w:rPr>
  </w:style>
  <w:style w:type="character" w:customStyle="1" w:styleId="312">
    <w:name w:val="批注框文本 Char4"/>
    <w:link w:val="28"/>
    <w:qFormat/>
    <w:uiPriority w:val="0"/>
    <w:rPr>
      <w:rFonts w:eastAsia="宋体"/>
      <w:kern w:val="2"/>
      <w:sz w:val="18"/>
      <w:szCs w:val="18"/>
      <w:lang w:val="en-US" w:eastAsia="zh-CN" w:bidi="ar-SA"/>
    </w:rPr>
  </w:style>
  <w:style w:type="character" w:customStyle="1" w:styleId="313">
    <w:name w:val="main_tdbg_7601"/>
    <w:qFormat/>
    <w:uiPriority w:val="0"/>
    <w:rPr>
      <w:sz w:val="14"/>
      <w:szCs w:val="14"/>
    </w:rPr>
  </w:style>
  <w:style w:type="character" w:customStyle="1" w:styleId="314">
    <w:name w:val="Char Char17"/>
    <w:qFormat/>
    <w:uiPriority w:val="0"/>
    <w:rPr>
      <w:kern w:val="2"/>
      <w:sz w:val="26"/>
      <w:szCs w:val="24"/>
    </w:rPr>
  </w:style>
  <w:style w:type="character" w:customStyle="1" w:styleId="315">
    <w:name w:val="招标章 Char"/>
    <w:link w:val="116"/>
    <w:qFormat/>
    <w:uiPriority w:val="0"/>
    <w:rPr>
      <w:rFonts w:eastAsia="黑体"/>
      <w:b/>
      <w:sz w:val="32"/>
      <w:szCs w:val="24"/>
    </w:rPr>
  </w:style>
  <w:style w:type="character" w:customStyle="1" w:styleId="316">
    <w:name w:val="批注主题 Char3"/>
    <w:semiHidden/>
    <w:qFormat/>
    <w:uiPriority w:val="99"/>
    <w:rPr>
      <w:rFonts w:ascii="Calibri" w:hAnsi="Calibri" w:eastAsia="宋体" w:cs="Times New Roman"/>
      <w:b/>
      <w:bCs/>
      <w:szCs w:val="24"/>
    </w:rPr>
  </w:style>
  <w:style w:type="character" w:customStyle="1" w:styleId="317">
    <w:name w:val="标题 8 Char1"/>
    <w:qFormat/>
    <w:uiPriority w:val="0"/>
    <w:rPr>
      <w:rFonts w:ascii="Times New Roman" w:hAnsi="Arial" w:eastAsia="仿宋_GB2312" w:cs="Times New Roman"/>
      <w:sz w:val="30"/>
      <w:szCs w:val="20"/>
    </w:rPr>
  </w:style>
  <w:style w:type="character" w:customStyle="1" w:styleId="318">
    <w:name w:val="明显引用 Char4"/>
    <w:link w:val="138"/>
    <w:qFormat/>
    <w:uiPriority w:val="0"/>
    <w:rPr>
      <w:b/>
      <w:bCs/>
      <w:i/>
      <w:iCs/>
      <w:color w:val="4F81BD"/>
      <w:kern w:val="2"/>
      <w:sz w:val="21"/>
      <w:szCs w:val="22"/>
      <w:lang w:bidi="ar-SA"/>
    </w:rPr>
  </w:style>
  <w:style w:type="character" w:customStyle="1" w:styleId="319">
    <w:name w:val="尾注文本 Char3"/>
    <w:link w:val="27"/>
    <w:qFormat/>
    <w:uiPriority w:val="0"/>
    <w:rPr>
      <w:rFonts w:ascii="Arial" w:hAnsi="Arial" w:eastAsia="宋体" w:cs="Arial"/>
      <w:szCs w:val="24"/>
      <w:lang w:val="en-US" w:eastAsia="en-US" w:bidi="ar-SA"/>
    </w:rPr>
  </w:style>
  <w:style w:type="character" w:customStyle="1" w:styleId="320">
    <w:name w:val="Char Char9"/>
    <w:qFormat/>
    <w:locked/>
    <w:uiPriority w:val="0"/>
    <w:rPr>
      <w:rFonts w:ascii="仿宋_GB2312" w:eastAsia="仿宋_GB2312" w:cs="MingLiU"/>
      <w:b/>
      <w:sz w:val="24"/>
      <w:szCs w:val="28"/>
      <w:lang w:val="en-US" w:eastAsia="zh-CN" w:bidi="ar-SA"/>
    </w:rPr>
  </w:style>
  <w:style w:type="character" w:customStyle="1" w:styleId="321">
    <w:name w:val="正文文本缩进 2 Char"/>
    <w:qFormat/>
    <w:uiPriority w:val="0"/>
    <w:rPr>
      <w:kern w:val="2"/>
      <w:sz w:val="21"/>
      <w:szCs w:val="24"/>
    </w:rPr>
  </w:style>
  <w:style w:type="character" w:customStyle="1" w:styleId="322">
    <w:name w:val="font161"/>
    <w:qFormat/>
    <w:uiPriority w:val="0"/>
    <w:rPr>
      <w:b/>
      <w:bCs/>
      <w:sz w:val="32"/>
      <w:szCs w:val="32"/>
    </w:rPr>
  </w:style>
  <w:style w:type="character" w:customStyle="1" w:styleId="323">
    <w:name w:val="批注文字 字符"/>
    <w:semiHidden/>
    <w:qFormat/>
    <w:uiPriority w:val="99"/>
  </w:style>
  <w:style w:type="character" w:customStyle="1" w:styleId="324">
    <w:name w:val="脚注文本 Char3"/>
    <w:link w:val="34"/>
    <w:qFormat/>
    <w:uiPriority w:val="0"/>
    <w:rPr>
      <w:rFonts w:ascii="Arial" w:hAnsi="Arial" w:eastAsia="宋体" w:cs="Arial"/>
      <w:sz w:val="18"/>
      <w:szCs w:val="18"/>
      <w:lang w:val="en-US" w:eastAsia="en-US" w:bidi="ar-SA"/>
    </w:rPr>
  </w:style>
  <w:style w:type="character" w:customStyle="1" w:styleId="325">
    <w:name w:val="标题 4 Char1"/>
    <w:qFormat/>
    <w:uiPriority w:val="0"/>
    <w:rPr>
      <w:rFonts w:ascii="宋体" w:hAnsi="宋体" w:eastAsia="宋体" w:cs="宋体"/>
      <w:b/>
      <w:bCs/>
      <w:sz w:val="24"/>
      <w:szCs w:val="24"/>
    </w:rPr>
  </w:style>
  <w:style w:type="character" w:customStyle="1" w:styleId="326">
    <w:name w:val="Char Char14"/>
    <w:qFormat/>
    <w:uiPriority w:val="0"/>
    <w:rPr>
      <w:kern w:val="2"/>
      <w:sz w:val="18"/>
      <w:szCs w:val="18"/>
    </w:rPr>
  </w:style>
  <w:style w:type="character" w:customStyle="1" w:styleId="327">
    <w:name w:val="明显强调1"/>
    <w:qFormat/>
    <w:uiPriority w:val="0"/>
    <w:rPr>
      <w:b/>
      <w:bCs/>
      <w:i/>
      <w:iCs/>
      <w:color w:val="4F81BD"/>
    </w:rPr>
  </w:style>
  <w:style w:type="character" w:customStyle="1" w:styleId="328">
    <w:name w:val="脚注文本 Char"/>
    <w:qFormat/>
    <w:uiPriority w:val="0"/>
    <w:rPr>
      <w:rFonts w:ascii="Arial" w:hAnsi="Arial" w:eastAsia="宋体" w:cs="Arial"/>
      <w:sz w:val="18"/>
      <w:szCs w:val="18"/>
      <w:lang w:eastAsia="en-US"/>
    </w:rPr>
  </w:style>
  <w:style w:type="character" w:customStyle="1" w:styleId="329">
    <w:name w:val="正文文本 Char"/>
    <w:qFormat/>
    <w:uiPriority w:val="0"/>
    <w:rPr>
      <w:sz w:val="26"/>
      <w:szCs w:val="24"/>
    </w:rPr>
  </w:style>
  <w:style w:type="character" w:customStyle="1" w:styleId="330">
    <w:name w:val="日期 Char1"/>
    <w:qFormat/>
    <w:uiPriority w:val="0"/>
    <w:rPr>
      <w:kern w:val="2"/>
      <w:sz w:val="21"/>
      <w:szCs w:val="22"/>
    </w:rPr>
  </w:style>
  <w:style w:type="character" w:customStyle="1" w:styleId="331">
    <w:name w:val="style31"/>
    <w:qFormat/>
    <w:uiPriority w:val="0"/>
    <w:rPr>
      <w:sz w:val="10"/>
      <w:szCs w:val="10"/>
    </w:rPr>
  </w:style>
  <w:style w:type="character" w:customStyle="1" w:styleId="332">
    <w:name w:val="未处理的提及"/>
    <w:unhideWhenUsed/>
    <w:qFormat/>
    <w:uiPriority w:val="99"/>
    <w:rPr>
      <w:color w:val="808080"/>
      <w:shd w:val="clear" w:color="auto" w:fill="E6E6E6"/>
    </w:rPr>
  </w:style>
  <w:style w:type="character" w:customStyle="1" w:styleId="333">
    <w:name w:val="正文文本 Char2"/>
    <w:qFormat/>
    <w:uiPriority w:val="99"/>
    <w:rPr>
      <w:kern w:val="2"/>
      <w:sz w:val="21"/>
      <w:szCs w:val="24"/>
    </w:rPr>
  </w:style>
  <w:style w:type="character" w:customStyle="1" w:styleId="334">
    <w:name w:val="标题 5 Char"/>
    <w:qFormat/>
    <w:uiPriority w:val="0"/>
    <w:rPr>
      <w:rFonts w:ascii="Calibri" w:hAnsi="Calibri" w:eastAsia="宋体" w:cs="Times New Roman"/>
      <w:b/>
      <w:bCs/>
      <w:sz w:val="28"/>
      <w:szCs w:val="28"/>
    </w:rPr>
  </w:style>
  <w:style w:type="character" w:customStyle="1" w:styleId="335">
    <w:name w:val="文档结构图 Char"/>
    <w:qFormat/>
    <w:uiPriority w:val="0"/>
    <w:rPr>
      <w:rFonts w:ascii="宋体"/>
      <w:kern w:val="2"/>
      <w:sz w:val="18"/>
      <w:szCs w:val="18"/>
    </w:rPr>
  </w:style>
  <w:style w:type="character" w:customStyle="1" w:styleId="336">
    <w:name w:val="正文文本 3 Char1"/>
    <w:qFormat/>
    <w:uiPriority w:val="0"/>
    <w:rPr>
      <w:kern w:val="2"/>
      <w:sz w:val="16"/>
      <w:szCs w:val="16"/>
    </w:rPr>
  </w:style>
  <w:style w:type="character" w:customStyle="1" w:styleId="337">
    <w:name w:val="招标正文 Char"/>
    <w:link w:val="164"/>
    <w:qFormat/>
    <w:locked/>
    <w:uiPriority w:val="0"/>
    <w:rPr>
      <w:rFonts w:ascii="宋体" w:hAnsi="宋体"/>
      <w:color w:val="0070C0"/>
      <w:szCs w:val="21"/>
    </w:rPr>
  </w:style>
  <w:style w:type="character" w:customStyle="1" w:styleId="338">
    <w:name w:val="纯文本 Char2"/>
    <w:semiHidden/>
    <w:qFormat/>
    <w:uiPriority w:val="99"/>
    <w:rPr>
      <w:rFonts w:ascii="宋体" w:hAnsi="Courier New" w:eastAsia="宋体" w:cs="Courier New"/>
      <w:szCs w:val="21"/>
    </w:rPr>
  </w:style>
  <w:style w:type="character" w:customStyle="1" w:styleId="339">
    <w:name w:val="脚注文本 Char1"/>
    <w:qFormat/>
    <w:uiPriority w:val="0"/>
    <w:rPr>
      <w:rFonts w:ascii="Arial" w:hAnsi="Arial" w:cs="Arial"/>
      <w:sz w:val="18"/>
      <w:szCs w:val="18"/>
      <w:lang w:eastAsia="en-US"/>
    </w:rPr>
  </w:style>
  <w:style w:type="character" w:customStyle="1" w:styleId="340">
    <w:name w:val="页脚 Char2"/>
    <w:link w:val="29"/>
    <w:qFormat/>
    <w:uiPriority w:val="0"/>
    <w:rPr>
      <w:rFonts w:eastAsia="宋体"/>
      <w:kern w:val="2"/>
      <w:sz w:val="18"/>
      <w:szCs w:val="18"/>
      <w:lang w:val="en-US" w:eastAsia="zh-CN" w:bidi="ar-SA"/>
    </w:rPr>
  </w:style>
  <w:style w:type="character" w:customStyle="1" w:styleId="341">
    <w:name w:val="标题4 Char Char"/>
    <w:link w:val="98"/>
    <w:qFormat/>
    <w:uiPriority w:val="0"/>
    <w:rPr>
      <w:rFonts w:ascii="Arial" w:hAnsi="Arial"/>
      <w:b/>
      <w:bCs/>
      <w:sz w:val="24"/>
      <w:szCs w:val="32"/>
      <w:lang w:bidi="ar-SA"/>
    </w:rPr>
  </w:style>
  <w:style w:type="character" w:customStyle="1" w:styleId="342">
    <w:name w:val="标题 9 Char2"/>
    <w:link w:val="12"/>
    <w:qFormat/>
    <w:uiPriority w:val="0"/>
    <w:rPr>
      <w:rFonts w:eastAsia="仿宋_GB2312"/>
      <w:sz w:val="30"/>
      <w:lang w:val="en-US" w:eastAsia="zh-CN" w:bidi="ar-SA"/>
    </w:rPr>
  </w:style>
  <w:style w:type="character" w:customStyle="1" w:styleId="343">
    <w:name w:val="正文文本 Char1"/>
    <w:qFormat/>
    <w:uiPriority w:val="0"/>
    <w:rPr>
      <w:kern w:val="2"/>
      <w:sz w:val="21"/>
      <w:szCs w:val="22"/>
    </w:rPr>
  </w:style>
  <w:style w:type="character" w:customStyle="1" w:styleId="344">
    <w:name w:val="副标题 Char2"/>
    <w:qFormat/>
    <w:uiPriority w:val="11"/>
    <w:rPr>
      <w:rFonts w:ascii="Cambria" w:hAnsi="Cambria" w:eastAsia="宋体" w:cs="Times New Roman"/>
      <w:b/>
      <w:bCs/>
      <w:kern w:val="28"/>
      <w:sz w:val="32"/>
      <w:szCs w:val="32"/>
    </w:rPr>
  </w:style>
  <w:style w:type="character" w:customStyle="1" w:styleId="345">
    <w:name w:val="标题 1 Char1"/>
    <w:qFormat/>
    <w:uiPriority w:val="0"/>
    <w:rPr>
      <w:rFonts w:ascii="Times New Roman" w:hAnsi="Times New Roman" w:eastAsia="宋体" w:cs="Times New Roman"/>
      <w:b/>
      <w:bCs/>
      <w:kern w:val="44"/>
      <w:sz w:val="44"/>
      <w:szCs w:val="44"/>
    </w:rPr>
  </w:style>
  <w:style w:type="character" w:customStyle="1" w:styleId="346">
    <w:name w:val="正文文本缩进 3 Char3"/>
    <w:link w:val="36"/>
    <w:qFormat/>
    <w:uiPriority w:val="0"/>
    <w:rPr>
      <w:rFonts w:ascii="宋体" w:hAnsi="宋体" w:eastAsia="宋体"/>
      <w:kern w:val="2"/>
      <w:sz w:val="28"/>
      <w:szCs w:val="28"/>
      <w:lang w:val="en-US" w:eastAsia="zh-CN" w:bidi="ar-SA"/>
    </w:rPr>
  </w:style>
  <w:style w:type="character" w:customStyle="1" w:styleId="347">
    <w:name w:val="标题 5 Char1"/>
    <w:qFormat/>
    <w:uiPriority w:val="0"/>
    <w:rPr>
      <w:rFonts w:ascii="宋体" w:hAnsi="宋体" w:eastAsia="宋体" w:cs="宋体"/>
      <w:b/>
      <w:bCs/>
      <w:sz w:val="20"/>
      <w:szCs w:val="20"/>
    </w:rPr>
  </w:style>
  <w:style w:type="character" w:customStyle="1" w:styleId="348">
    <w:name w:val="正文文本缩进 Char"/>
    <w:qFormat/>
    <w:uiPriority w:val="0"/>
    <w:rPr>
      <w:rFonts w:ascii="黑体" w:hAnsi="宋体" w:eastAsia="黑体"/>
      <w:color w:val="000000"/>
      <w:sz w:val="28"/>
      <w:szCs w:val="32"/>
    </w:rPr>
  </w:style>
  <w:style w:type="character" w:customStyle="1" w:styleId="349">
    <w:name w:val="Char Char12"/>
    <w:qFormat/>
    <w:uiPriority w:val="0"/>
    <w:rPr>
      <w:rFonts w:eastAsia="黑体"/>
      <w:kern w:val="2"/>
      <w:sz w:val="44"/>
      <w:szCs w:val="44"/>
      <w:lang w:val="en-US" w:eastAsia="zh-CN" w:bidi="ar-SA"/>
    </w:rPr>
  </w:style>
  <w:style w:type="character" w:customStyle="1" w:styleId="350">
    <w:name w:val="标题 1 Char"/>
    <w:qFormat/>
    <w:uiPriority w:val="0"/>
    <w:rPr>
      <w:rFonts w:ascii="Times New Roman" w:hAnsi="Times New Roman" w:eastAsia="宋体" w:cs="Times New Roman"/>
      <w:b/>
      <w:bCs/>
      <w:kern w:val="44"/>
      <w:sz w:val="44"/>
      <w:szCs w:val="44"/>
    </w:rPr>
  </w:style>
  <w:style w:type="character" w:customStyle="1" w:styleId="351">
    <w:name w:val="style161"/>
    <w:qFormat/>
    <w:uiPriority w:val="0"/>
    <w:rPr>
      <w:b/>
      <w:bCs/>
      <w:color w:val="333333"/>
    </w:rPr>
  </w:style>
  <w:style w:type="character" w:customStyle="1" w:styleId="352">
    <w:name w:val="明显引用 Char1"/>
    <w:link w:val="85"/>
    <w:qFormat/>
    <w:uiPriority w:val="30"/>
    <w:rPr>
      <w:b/>
      <w:bCs/>
      <w:i/>
      <w:iCs/>
      <w:color w:val="4F81BD"/>
      <w:kern w:val="2"/>
      <w:sz w:val="21"/>
    </w:rPr>
  </w:style>
  <w:style w:type="character" w:customStyle="1" w:styleId="353">
    <w:name w:val="Char Char36"/>
    <w:qFormat/>
    <w:uiPriority w:val="0"/>
    <w:rPr>
      <w:rFonts w:ascii="仿宋_GB2312" w:eastAsia="仿宋_GB2312" w:cs="MingLiU"/>
      <w:b/>
      <w:sz w:val="24"/>
      <w:szCs w:val="28"/>
    </w:rPr>
  </w:style>
  <w:style w:type="character" w:customStyle="1" w:styleId="354">
    <w:name w:val="ITTHEADER2 Char"/>
    <w:qFormat/>
    <w:uiPriority w:val="0"/>
    <w:rPr>
      <w:rFonts w:ascii="仿宋_GB2312" w:eastAsia="仿宋_GB2312" w:cs="MingLiU"/>
      <w:b/>
      <w:spacing w:val="1"/>
      <w:w w:val="99"/>
      <w:sz w:val="28"/>
      <w:szCs w:val="32"/>
      <w:lang w:val="en-US" w:eastAsia="zh-CN" w:bidi="ar-SA"/>
    </w:rPr>
  </w:style>
  <w:style w:type="character" w:customStyle="1" w:styleId="355">
    <w:name w:val="0d1471"/>
    <w:qFormat/>
    <w:uiPriority w:val="0"/>
    <w:rPr>
      <w:color w:val="000000"/>
      <w:sz w:val="11"/>
      <w:szCs w:val="1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249</Pages>
  <Words>153844</Words>
  <Characters>161383</Characters>
  <Lines>1483</Lines>
  <Paragraphs>417</Paragraphs>
  <TotalTime>0</TotalTime>
  <ScaleCrop>false</ScaleCrop>
  <LinksUpToDate>false</LinksUpToDate>
  <CharactersWithSpaces>180053</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2021-09-27T09:18:00Z</dcterms:created>
  <dc:creator>USER</dc:creator>
  <cp:lastModifiedBy>fgw</cp:lastModifiedBy>
  <cp:lastPrinted>2020-12-31T06:28:00Z</cp:lastPrinted>
  <dcterms:modified xsi:type="dcterms:W3CDTF">2025-09-05T09:43:47Z</dcterms:modified>
  <dc:title>第一卷</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27E6B8F80E6442CDBA0CF1E6F1235287</vt:lpwstr>
  </property>
  <property fmtid="{D5CDD505-2E9C-101B-9397-08002B2CF9AE}" pid="4" name="KSOTemplateDocerSaveRecord">
    <vt:lpwstr>eyJoZGlkIjoiZDZmNDIyYTk1OGQxZDU2NDhmNDg5YmIzODNhMGJjNjAiLCJ1c2VySWQiOiIzMTg5Njg1NjEifQ==</vt:lpwstr>
  </property>
</Properties>
</file>